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1EBE350E" w14:textId="77777777" w:rsidR="0063563C" w:rsidRPr="00565BE1" w:rsidRDefault="00D4436C" w:rsidP="00BD6FB0">
            <w:pPr>
              <w:jc w:val="center"/>
              <w:rPr>
                <w:b/>
                <w:bCs/>
                <w:color w:val="000000"/>
                <w:sz w:val="28"/>
                <w:szCs w:val="28"/>
                <w:lang w:val="en-US"/>
              </w:rPr>
            </w:pPr>
            <w:r w:rsidRPr="00565BE1">
              <w:rPr>
                <w:b/>
                <w:bCs/>
                <w:color w:val="000000"/>
                <w:sz w:val="28"/>
                <w:szCs w:val="28"/>
                <w:lang w:val="en-US"/>
              </w:rPr>
              <w:t>Compendium of straw polls</w:t>
            </w:r>
            <w:r w:rsidR="003B7AE8" w:rsidRPr="00565BE1">
              <w:rPr>
                <w:b/>
                <w:bCs/>
                <w:color w:val="000000"/>
                <w:sz w:val="28"/>
                <w:szCs w:val="28"/>
                <w:lang w:val="en-US"/>
              </w:rPr>
              <w:t xml:space="preserve"> and </w:t>
            </w:r>
          </w:p>
          <w:p w14:paraId="02061A87" w14:textId="77777777" w:rsidR="00BD6FB0" w:rsidRPr="00565BE1" w:rsidRDefault="003B7AE8" w:rsidP="00BD6FB0">
            <w:pPr>
              <w:jc w:val="center"/>
              <w:rPr>
                <w:b/>
                <w:bCs/>
                <w:color w:val="000000"/>
                <w:sz w:val="28"/>
                <w:szCs w:val="28"/>
                <w:lang w:val="en-US"/>
              </w:rPr>
            </w:pPr>
            <w:r w:rsidRPr="00565BE1">
              <w:rPr>
                <w:b/>
                <w:bCs/>
                <w:color w:val="000000"/>
                <w:sz w:val="28"/>
                <w:szCs w:val="28"/>
                <w:lang w:val="en-US"/>
              </w:rPr>
              <w:t>potential changes to</w:t>
            </w:r>
            <w:r w:rsidR="0063563C" w:rsidRPr="00565BE1">
              <w:rPr>
                <w:b/>
                <w:bCs/>
                <w:color w:val="000000"/>
                <w:sz w:val="28"/>
                <w:szCs w:val="28"/>
                <w:lang w:val="en-US"/>
              </w:rPr>
              <w:t xml:space="preserve"> the</w:t>
            </w:r>
            <w:r w:rsidRPr="00565BE1">
              <w:rPr>
                <w:b/>
                <w:bCs/>
                <w:color w:val="000000"/>
                <w:sz w:val="28"/>
                <w:szCs w:val="28"/>
                <w:lang w:val="en-US"/>
              </w:rPr>
              <w:t xml:space="preserve"> </w:t>
            </w:r>
            <w:r w:rsidR="0063563C" w:rsidRPr="00565BE1">
              <w:rPr>
                <w:b/>
                <w:bCs/>
                <w:color w:val="000000"/>
                <w:sz w:val="28"/>
                <w:szCs w:val="28"/>
                <w:lang w:val="en-US"/>
              </w:rPr>
              <w:t>Specification Framework Document</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1B8AF1B1"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7948B4">
              <w:rPr>
                <w:color w:val="000000"/>
                <w:sz w:val="20"/>
                <w:lang w:val="en-US"/>
              </w:rPr>
              <w:t>6</w:t>
            </w:r>
            <w:r w:rsidRPr="00565BE1">
              <w:rPr>
                <w:color w:val="000000"/>
                <w:sz w:val="20"/>
                <w:lang w:val="en-US"/>
              </w:rPr>
              <w:t>-</w:t>
            </w:r>
            <w:r w:rsidR="007948B4">
              <w:rPr>
                <w:color w:val="000000"/>
                <w:sz w:val="20"/>
                <w:lang w:val="en-US"/>
              </w:rPr>
              <w:t>0</w:t>
            </w:r>
            <w:r w:rsidR="0000420A">
              <w:rPr>
                <w:color w:val="000000"/>
                <w:sz w:val="20"/>
                <w:lang w:val="en-US"/>
              </w:rPr>
              <w:t>4</w:t>
            </w:r>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7355C5"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27EF5BAB">
                <wp:simplePos x="0" y="0"/>
                <wp:positionH relativeFrom="column">
                  <wp:posOffset>-64477</wp:posOffset>
                </wp:positionH>
                <wp:positionV relativeFrom="paragraph">
                  <wp:posOffset>206815</wp:posOffset>
                </wp:positionV>
                <wp:extent cx="5943600" cy="218049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804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E07CE9" w14:textId="77777777" w:rsidR="000665F1" w:rsidRDefault="000665F1">
                            <w:pPr>
                              <w:pStyle w:val="T1"/>
                              <w:spacing w:after="120"/>
                            </w:pPr>
                            <w:r>
                              <w:t>Abstract</w:t>
                            </w:r>
                          </w:p>
                          <w:p w14:paraId="5524A6D3" w14:textId="77777777" w:rsidR="000665F1" w:rsidRDefault="000665F1" w:rsidP="00EA6B47">
                            <w:pPr>
                              <w:jc w:val="both"/>
                            </w:pPr>
                            <w:r>
                              <w:t xml:space="preserve">This document </w:t>
                            </w:r>
                            <w:r w:rsidRPr="00957FAE">
                              <w:t>summarizes a</w:t>
                            </w:r>
                            <w:r>
                              <w:t xml:space="preserve">ll the straw polls conducted since the end of the January 2020 interim, and the potential changes to the Specification Framework Document (19/1262r9).  </w:t>
                            </w:r>
                            <w:r w:rsidRPr="00B11337">
                              <w:t>For reference</w:t>
                            </w:r>
                            <w:r>
                              <w:t xml:space="preserve">, all passed motions in the Specification Framework Document (19/1262r9) </w:t>
                            </w:r>
                            <w:r w:rsidRPr="00B11337">
                              <w:t xml:space="preserve">are highlighted in </w:t>
                            </w:r>
                            <w:r w:rsidRPr="00B11337">
                              <w:rPr>
                                <w:highlight w:val="lightGray"/>
                              </w:rPr>
                              <w:t>grey</w:t>
                            </w:r>
                            <w:r w:rsidRPr="00B11337">
                              <w:t>.</w:t>
                            </w:r>
                          </w:p>
                          <w:p w14:paraId="7A20BE9F" w14:textId="77777777" w:rsidR="000665F1" w:rsidRDefault="000665F1" w:rsidP="00EA6B47">
                            <w:pPr>
                              <w:jc w:val="both"/>
                            </w:pPr>
                          </w:p>
                          <w:p w14:paraId="553DCF06" w14:textId="77777777" w:rsidR="000665F1" w:rsidRDefault="000665F1" w:rsidP="00EA6B47">
                            <w:pPr>
                              <w:jc w:val="both"/>
                            </w:pPr>
                            <w:r>
                              <w:t>Note to the readers:</w:t>
                            </w:r>
                          </w:p>
                          <w:p w14:paraId="3F3BFD5C" w14:textId="77777777" w:rsidR="000665F1" w:rsidRDefault="000665F1" w:rsidP="00EA6B47">
                            <w:pPr>
                              <w:pStyle w:val="ListParagraph"/>
                              <w:numPr>
                                <w:ilvl w:val="0"/>
                                <w:numId w:val="63"/>
                              </w:numPr>
                              <w:jc w:val="both"/>
                            </w:pPr>
                            <w:r>
                              <w:t>The list of straw polls conducted is shown in section 13.</w:t>
                            </w:r>
                          </w:p>
                          <w:p w14:paraId="7B7386A3" w14:textId="77777777" w:rsidR="000665F1" w:rsidRDefault="000665F1" w:rsidP="00EA6B47">
                            <w:pPr>
                              <w:pStyle w:val="ListParagraph"/>
                              <w:numPr>
                                <w:ilvl w:val="0"/>
                                <w:numId w:val="63"/>
                              </w:numPr>
                              <w:jc w:val="both"/>
                            </w:pPr>
                            <w:r>
                              <w:t xml:space="preserve">The potential changes to the Specification Framework Document are highlighted in </w:t>
                            </w:r>
                            <w:r w:rsidRPr="0010009E">
                              <w:rPr>
                                <w:highlight w:val="yellow"/>
                              </w:rPr>
                              <w:t>yellow</w:t>
                            </w:r>
                            <w:r>
                              <w:t>.</w:t>
                            </w:r>
                          </w:p>
                          <w:p w14:paraId="1A0121B7" w14:textId="77777777" w:rsidR="000665F1" w:rsidRDefault="000665F1"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38771EC1" w14:textId="77777777" w:rsidR="000665F1" w:rsidRDefault="000665F1" w:rsidP="0010009E">
                            <w:pPr>
                              <w:pStyle w:val="ListParagraph"/>
                              <w:numPr>
                                <w:ilvl w:val="0"/>
                                <w:numId w:val="63"/>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4CE3B192" w14:textId="77777777" w:rsidR="000665F1" w:rsidRDefault="000665F1" w:rsidP="0010009E">
                            <w:pPr>
                              <w:pStyle w:val="ListParagraph"/>
                              <w:numPr>
                                <w:ilvl w:val="0"/>
                                <w:numId w:val="63"/>
                              </w:numPr>
                              <w:jc w:val="both"/>
                            </w:pPr>
                          </w:p>
                          <w:p w14:paraId="5620179D" w14:textId="77777777" w:rsidR="000665F1" w:rsidRDefault="000665F1" w:rsidP="00A8394A">
                            <w:pPr>
                              <w:jc w:val="both"/>
                            </w:pPr>
                          </w:p>
                          <w:p w14:paraId="2836B941" w14:textId="77777777" w:rsidR="000665F1" w:rsidRDefault="000665F1"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17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e+Ugw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" o:allowincell="f" stroked="f">
                <v:textbox>
                  <w:txbxContent>
                    <w:p w14:paraId="0EE07CE9" w14:textId="77777777" w:rsidR="000665F1" w:rsidRDefault="000665F1">
                      <w:pPr>
                        <w:pStyle w:val="T1"/>
                        <w:spacing w:after="120"/>
                      </w:pPr>
                      <w:r>
                        <w:t>Abstract</w:t>
                      </w:r>
                    </w:p>
                    <w:p w14:paraId="5524A6D3" w14:textId="77777777" w:rsidR="000665F1" w:rsidRDefault="000665F1" w:rsidP="00EA6B47">
                      <w:pPr>
                        <w:jc w:val="both"/>
                      </w:pPr>
                      <w:r>
                        <w:t xml:space="preserve">This document </w:t>
                      </w:r>
                      <w:r w:rsidRPr="00957FAE">
                        <w:t>summarizes a</w:t>
                      </w:r>
                      <w:r>
                        <w:t xml:space="preserve">ll the straw polls conducted since the end of the January 2020 interim, and the potential changes to the Specification Framework Document (19/1262r9).  </w:t>
                      </w:r>
                      <w:r w:rsidRPr="00B11337">
                        <w:t>For reference</w:t>
                      </w:r>
                      <w:r>
                        <w:t xml:space="preserve">, all passed motions in the Specification Framework Document (19/1262r9) </w:t>
                      </w:r>
                      <w:r w:rsidRPr="00B11337">
                        <w:t xml:space="preserve">are highlighted in </w:t>
                      </w:r>
                      <w:r w:rsidRPr="00B11337">
                        <w:rPr>
                          <w:highlight w:val="lightGray"/>
                        </w:rPr>
                        <w:t>grey</w:t>
                      </w:r>
                      <w:r w:rsidRPr="00B11337">
                        <w:t>.</w:t>
                      </w:r>
                    </w:p>
                    <w:p w14:paraId="7A20BE9F" w14:textId="77777777" w:rsidR="000665F1" w:rsidRDefault="000665F1" w:rsidP="00EA6B47">
                      <w:pPr>
                        <w:jc w:val="both"/>
                      </w:pPr>
                    </w:p>
                    <w:p w14:paraId="553DCF06" w14:textId="77777777" w:rsidR="000665F1" w:rsidRDefault="000665F1" w:rsidP="00EA6B47">
                      <w:pPr>
                        <w:jc w:val="both"/>
                      </w:pPr>
                      <w:r>
                        <w:t>Note to the readers:</w:t>
                      </w:r>
                    </w:p>
                    <w:p w14:paraId="3F3BFD5C" w14:textId="77777777" w:rsidR="000665F1" w:rsidRDefault="000665F1" w:rsidP="00EA6B47">
                      <w:pPr>
                        <w:pStyle w:val="ListParagraph"/>
                        <w:numPr>
                          <w:ilvl w:val="0"/>
                          <w:numId w:val="63"/>
                        </w:numPr>
                        <w:jc w:val="both"/>
                      </w:pPr>
                      <w:r>
                        <w:t>The list of straw polls conducted is shown in section 13.</w:t>
                      </w:r>
                    </w:p>
                    <w:p w14:paraId="7B7386A3" w14:textId="77777777" w:rsidR="000665F1" w:rsidRDefault="000665F1" w:rsidP="00EA6B47">
                      <w:pPr>
                        <w:pStyle w:val="ListParagraph"/>
                        <w:numPr>
                          <w:ilvl w:val="0"/>
                          <w:numId w:val="63"/>
                        </w:numPr>
                        <w:jc w:val="both"/>
                      </w:pPr>
                      <w:r>
                        <w:t xml:space="preserve">The potential changes to the Specification Framework Document are highlighted in </w:t>
                      </w:r>
                      <w:r w:rsidRPr="0010009E">
                        <w:rPr>
                          <w:highlight w:val="yellow"/>
                        </w:rPr>
                        <w:t>yellow</w:t>
                      </w:r>
                      <w:r>
                        <w:t>.</w:t>
                      </w:r>
                    </w:p>
                    <w:p w14:paraId="1A0121B7" w14:textId="77777777" w:rsidR="000665F1" w:rsidRDefault="000665F1"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38771EC1" w14:textId="77777777" w:rsidR="000665F1" w:rsidRDefault="000665F1" w:rsidP="0010009E">
                      <w:pPr>
                        <w:pStyle w:val="ListParagraph"/>
                        <w:numPr>
                          <w:ilvl w:val="0"/>
                          <w:numId w:val="63"/>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4CE3B192" w14:textId="77777777" w:rsidR="000665F1" w:rsidRDefault="000665F1" w:rsidP="0010009E">
                      <w:pPr>
                        <w:pStyle w:val="ListParagraph"/>
                        <w:numPr>
                          <w:ilvl w:val="0"/>
                          <w:numId w:val="63"/>
                        </w:numPr>
                        <w:jc w:val="both"/>
                      </w:pPr>
                    </w:p>
                    <w:p w14:paraId="5620179D" w14:textId="77777777" w:rsidR="000665F1" w:rsidRDefault="000665F1" w:rsidP="00A8394A">
                      <w:pPr>
                        <w:jc w:val="both"/>
                      </w:pPr>
                    </w:p>
                    <w:p w14:paraId="2836B941" w14:textId="77777777" w:rsidR="000665F1" w:rsidRDefault="000665F1" w:rsidP="00A8394A">
                      <w:pPr>
                        <w:jc w:val="both"/>
                      </w:pP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0" w:name="_Toc42188578"/>
      <w:r w:rsidR="00F639BA">
        <w:lastRenderedPageBreak/>
        <w:t>Revision history</w:t>
      </w:r>
      <w:bookmarkEnd w:id="0"/>
    </w:p>
    <w:p w14:paraId="6C596125" w14:textId="77777777"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14:paraId="129CB7DE" w14:textId="77777777" w:rsidTr="00D67D6B">
        <w:tc>
          <w:tcPr>
            <w:tcW w:w="1075" w:type="dxa"/>
          </w:tcPr>
          <w:p w14:paraId="3BF0BC82" w14:textId="77777777" w:rsidR="00F639BA" w:rsidRDefault="00F639BA" w:rsidP="00F639BA">
            <w:r>
              <w:t>Revision</w:t>
            </w:r>
          </w:p>
        </w:tc>
        <w:tc>
          <w:tcPr>
            <w:tcW w:w="1980" w:type="dxa"/>
          </w:tcPr>
          <w:p w14:paraId="1D7C88A4" w14:textId="77777777" w:rsidR="00F639BA" w:rsidRDefault="00F639BA" w:rsidP="00F639BA">
            <w:r>
              <w:t>Date</w:t>
            </w:r>
          </w:p>
        </w:tc>
        <w:tc>
          <w:tcPr>
            <w:tcW w:w="6295" w:type="dxa"/>
          </w:tcPr>
          <w:p w14:paraId="4D92C502" w14:textId="77777777" w:rsidR="00F639BA" w:rsidRDefault="00F639BA" w:rsidP="00F639BA">
            <w:r>
              <w:t>Changes</w:t>
            </w:r>
          </w:p>
        </w:tc>
      </w:tr>
      <w:tr w:rsidR="00CD3062" w14:paraId="4D44E08D" w14:textId="77777777" w:rsidTr="00D67D6B">
        <w:tc>
          <w:tcPr>
            <w:tcW w:w="1075" w:type="dxa"/>
          </w:tcPr>
          <w:p w14:paraId="214686D5" w14:textId="77777777" w:rsidR="00CD3062" w:rsidRDefault="00CD3062" w:rsidP="00F41641">
            <w:r>
              <w:t>0</w:t>
            </w:r>
          </w:p>
        </w:tc>
        <w:tc>
          <w:tcPr>
            <w:tcW w:w="1980" w:type="dxa"/>
          </w:tcPr>
          <w:p w14:paraId="29AF6249" w14:textId="77777777" w:rsidR="00CD3062" w:rsidRDefault="00D36B60" w:rsidP="00F41641">
            <w:r>
              <w:t>April 2, 2020</w:t>
            </w:r>
          </w:p>
        </w:tc>
        <w:tc>
          <w:tcPr>
            <w:tcW w:w="6295" w:type="dxa"/>
          </w:tcPr>
          <w:p w14:paraId="485A5A3E" w14:textId="77777777" w:rsidR="00CD3062" w:rsidRDefault="00D36B60" w:rsidP="007923C1">
            <w:pPr>
              <w:jc w:val="both"/>
            </w:pPr>
            <w:r>
              <w:t>Initial version</w:t>
            </w:r>
          </w:p>
        </w:tc>
      </w:tr>
      <w:tr w:rsidR="006D6B67" w14:paraId="1F5925CF" w14:textId="77777777" w:rsidTr="00831D59">
        <w:tc>
          <w:tcPr>
            <w:tcW w:w="1075" w:type="dxa"/>
          </w:tcPr>
          <w:p w14:paraId="66676DDE" w14:textId="77777777" w:rsidR="006D6B67" w:rsidRDefault="006D6B67" w:rsidP="00831D59">
            <w:r>
              <w:t>1</w:t>
            </w:r>
          </w:p>
        </w:tc>
        <w:tc>
          <w:tcPr>
            <w:tcW w:w="1980" w:type="dxa"/>
          </w:tcPr>
          <w:p w14:paraId="28EEC606" w14:textId="77777777" w:rsidR="006D6B67" w:rsidRDefault="006D6B67" w:rsidP="00831D59">
            <w:r>
              <w:t>April 3, 2020</w:t>
            </w:r>
          </w:p>
        </w:tc>
        <w:tc>
          <w:tcPr>
            <w:tcW w:w="6295" w:type="dxa"/>
          </w:tcPr>
          <w:p w14:paraId="6B2FAEFE" w14:textId="77777777" w:rsidR="006D6B67" w:rsidRDefault="006D6B67" w:rsidP="00831D59">
            <w:pPr>
              <w:jc w:val="both"/>
            </w:pPr>
            <w:r>
              <w:t>Added the straw poll results of the MAC ad-hoc call on March 30, 2020, and joint call on April 2, 2020.  Update</w:t>
            </w:r>
            <w:r w:rsidR="00E450DC">
              <w:t>d</w:t>
            </w:r>
            <w:r>
              <w:t xml:space="preserve"> the text in sections 6.5 and 9.4 according to the passed straw polls.</w:t>
            </w:r>
          </w:p>
        </w:tc>
      </w:tr>
      <w:tr w:rsidR="00B86D31" w14:paraId="592F719F" w14:textId="77777777" w:rsidTr="00BA5A26">
        <w:tc>
          <w:tcPr>
            <w:tcW w:w="1075" w:type="dxa"/>
          </w:tcPr>
          <w:p w14:paraId="3A0C4074" w14:textId="77777777" w:rsidR="00B86D31" w:rsidRPr="00E450DC" w:rsidRDefault="00B86D31" w:rsidP="00BA5A26">
            <w:r w:rsidRPr="00E450DC">
              <w:t>2</w:t>
            </w:r>
          </w:p>
        </w:tc>
        <w:tc>
          <w:tcPr>
            <w:tcW w:w="1980" w:type="dxa"/>
          </w:tcPr>
          <w:p w14:paraId="03117C35" w14:textId="77777777" w:rsidR="00B86D31" w:rsidRPr="00E450DC" w:rsidRDefault="00B86D31" w:rsidP="00BA5A26">
            <w:r w:rsidRPr="00E450DC">
              <w:t>April 8, 2020</w:t>
            </w:r>
          </w:p>
        </w:tc>
        <w:tc>
          <w:tcPr>
            <w:tcW w:w="6295" w:type="dxa"/>
          </w:tcPr>
          <w:p w14:paraId="50D6BD77" w14:textId="77777777" w:rsidR="00B86D31" w:rsidRDefault="00B86D31" w:rsidP="00BA5A26">
            <w:pPr>
              <w:jc w:val="both"/>
            </w:pPr>
            <w:r w:rsidRPr="00E450DC">
              <w:t>Added the straw poll results of the PHY and MAC ad-hoc calls on April 6, 2020.  Updated the text in section 2.4.2 according to the passed straw polls.</w:t>
            </w:r>
          </w:p>
        </w:tc>
      </w:tr>
      <w:tr w:rsidR="00445BA7" w14:paraId="006D8279" w14:textId="77777777" w:rsidTr="00724DDB">
        <w:tc>
          <w:tcPr>
            <w:tcW w:w="1075" w:type="dxa"/>
          </w:tcPr>
          <w:p w14:paraId="0C26C71E" w14:textId="77777777" w:rsidR="00445BA7" w:rsidRPr="00E450DC" w:rsidRDefault="00445BA7" w:rsidP="00724DDB">
            <w:r>
              <w:t>3</w:t>
            </w:r>
          </w:p>
        </w:tc>
        <w:tc>
          <w:tcPr>
            <w:tcW w:w="1980" w:type="dxa"/>
          </w:tcPr>
          <w:p w14:paraId="46B18205" w14:textId="77777777" w:rsidR="00445BA7" w:rsidRPr="00E450DC" w:rsidRDefault="00445BA7" w:rsidP="00724DDB">
            <w:r w:rsidRPr="00E450DC">
              <w:t xml:space="preserve">April </w:t>
            </w:r>
            <w:r>
              <w:t>10</w:t>
            </w:r>
            <w:r w:rsidRPr="00E450DC">
              <w:t>, 2020</w:t>
            </w:r>
          </w:p>
        </w:tc>
        <w:tc>
          <w:tcPr>
            <w:tcW w:w="6295" w:type="dxa"/>
          </w:tcPr>
          <w:p w14:paraId="22D5D588" w14:textId="77777777" w:rsidR="00445BA7" w:rsidRDefault="00445BA7" w:rsidP="00724DDB">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FC49BB" w14:paraId="3CA5DE61" w14:textId="77777777" w:rsidTr="006A599C">
        <w:tc>
          <w:tcPr>
            <w:tcW w:w="1075" w:type="dxa"/>
          </w:tcPr>
          <w:p w14:paraId="04331B0D" w14:textId="77777777" w:rsidR="00FC49BB" w:rsidRPr="00E450DC" w:rsidRDefault="00FC49BB" w:rsidP="006A599C">
            <w:r>
              <w:t>4</w:t>
            </w:r>
          </w:p>
        </w:tc>
        <w:tc>
          <w:tcPr>
            <w:tcW w:w="1980" w:type="dxa"/>
          </w:tcPr>
          <w:p w14:paraId="37A172F4" w14:textId="77777777" w:rsidR="00FC49BB" w:rsidRPr="00E450DC" w:rsidRDefault="00FC49BB" w:rsidP="006A599C">
            <w:r w:rsidRPr="00E450DC">
              <w:t xml:space="preserve">April </w:t>
            </w:r>
            <w:r>
              <w:t>14</w:t>
            </w:r>
            <w:r w:rsidRPr="00E450DC">
              <w:t>, 2020</w:t>
            </w:r>
          </w:p>
        </w:tc>
        <w:tc>
          <w:tcPr>
            <w:tcW w:w="6295" w:type="dxa"/>
          </w:tcPr>
          <w:p w14:paraId="47C3C693" w14:textId="77777777" w:rsidR="00FC49BB" w:rsidRDefault="00FC49BB" w:rsidP="008C1C6A">
            <w:pPr>
              <w:jc w:val="both"/>
            </w:pPr>
            <w:r w:rsidRPr="00E450DC">
              <w:t xml:space="preserve">Added the straw poll results of the PHY and MAC ad-hoc calls on April </w:t>
            </w:r>
            <w:r>
              <w:t>13</w:t>
            </w:r>
            <w:r w:rsidRPr="00E450DC">
              <w:t>, 2020.  Updated the text in section</w:t>
            </w:r>
            <w:r>
              <w:t>s 2.2.1, 2.4.2, 2.4.3, and 2.</w:t>
            </w:r>
            <w:r w:rsidR="008C1C6A">
              <w:t>6</w:t>
            </w:r>
            <w:r w:rsidRPr="00E450DC">
              <w:t xml:space="preserve"> according to the passed straw polls.</w:t>
            </w:r>
          </w:p>
        </w:tc>
      </w:tr>
      <w:tr w:rsidR="003965D0" w14:paraId="01E32482" w14:textId="77777777" w:rsidTr="006A599C">
        <w:tc>
          <w:tcPr>
            <w:tcW w:w="1075" w:type="dxa"/>
          </w:tcPr>
          <w:p w14:paraId="4250F512" w14:textId="77777777" w:rsidR="003965D0" w:rsidRPr="00E450DC" w:rsidRDefault="003965D0" w:rsidP="006A599C">
            <w:r>
              <w:t>5</w:t>
            </w:r>
          </w:p>
        </w:tc>
        <w:tc>
          <w:tcPr>
            <w:tcW w:w="1980" w:type="dxa"/>
          </w:tcPr>
          <w:p w14:paraId="36D69878" w14:textId="77777777" w:rsidR="003965D0" w:rsidRPr="00E450DC" w:rsidRDefault="003965D0" w:rsidP="006A599C">
            <w:r w:rsidRPr="00E450DC">
              <w:t xml:space="preserve">April </w:t>
            </w:r>
            <w:r>
              <w:t>14</w:t>
            </w:r>
            <w:r w:rsidRPr="00E450DC">
              <w:t>, 2020</w:t>
            </w:r>
          </w:p>
        </w:tc>
        <w:tc>
          <w:tcPr>
            <w:tcW w:w="6295" w:type="dxa"/>
          </w:tcPr>
          <w:p w14:paraId="61A400C5" w14:textId="77777777" w:rsidR="003965D0" w:rsidRDefault="003965D0" w:rsidP="006A599C">
            <w:pPr>
              <w:jc w:val="both"/>
            </w:pPr>
            <w:r>
              <w:t>Update the straw poll text and the potential change to section 2.4.3 as per the discussion in the email reflector:</w:t>
            </w:r>
          </w:p>
          <w:p w14:paraId="6BBE62DA" w14:textId="77777777" w:rsidR="003965D0" w:rsidRDefault="007355C5" w:rsidP="006A599C">
            <w:pPr>
              <w:jc w:val="both"/>
            </w:pPr>
            <w:hyperlink r:id="rId12" w:history="1">
              <w:r w:rsidR="003965D0" w:rsidRPr="00DC4CD1">
                <w:rPr>
                  <w:rStyle w:val="Hyperlink"/>
                </w:rPr>
                <w:t>http://www.ieee802.org/11/email/stds-802-11-tgbe/msg00750.html</w:t>
              </w:r>
            </w:hyperlink>
            <w:r w:rsidR="003965D0">
              <w:t xml:space="preserve"> </w:t>
            </w:r>
          </w:p>
        </w:tc>
      </w:tr>
      <w:tr w:rsidR="00CB4491" w14:paraId="312CF846" w14:textId="77777777" w:rsidTr="00D67D6B">
        <w:tc>
          <w:tcPr>
            <w:tcW w:w="1075" w:type="dxa"/>
          </w:tcPr>
          <w:p w14:paraId="01FC4481" w14:textId="77777777" w:rsidR="00CB4491" w:rsidRPr="00E450DC" w:rsidRDefault="003965D0" w:rsidP="00F41641">
            <w:r>
              <w:t>6</w:t>
            </w:r>
          </w:p>
        </w:tc>
        <w:tc>
          <w:tcPr>
            <w:tcW w:w="1980" w:type="dxa"/>
          </w:tcPr>
          <w:p w14:paraId="45DCC1F6" w14:textId="77777777" w:rsidR="00CB4491" w:rsidRPr="00E450DC" w:rsidRDefault="006D6B67" w:rsidP="003965D0">
            <w:r w:rsidRPr="00E450DC">
              <w:t xml:space="preserve">April </w:t>
            </w:r>
            <w:r w:rsidR="00B86D31">
              <w:t>1</w:t>
            </w:r>
            <w:r w:rsidR="003965D0">
              <w:t>6</w:t>
            </w:r>
            <w:r w:rsidR="00440585" w:rsidRPr="00E450DC">
              <w:t>, 2020</w:t>
            </w:r>
          </w:p>
        </w:tc>
        <w:tc>
          <w:tcPr>
            <w:tcW w:w="6295" w:type="dxa"/>
          </w:tcPr>
          <w:p w14:paraId="4109D494" w14:textId="77777777" w:rsidR="00CB4491" w:rsidRDefault="003965D0" w:rsidP="00821D20">
            <w:pPr>
              <w:jc w:val="both"/>
            </w:pPr>
            <w:r>
              <w:t>Change the highlight of the passed straw polls from grey to yellow, and add the unique tag “SP” to each of the passed straw polls</w:t>
            </w:r>
            <w:r w:rsidR="00A30F9F">
              <w:t xml:space="preserve">, according to page 41 of the agenda slide deck </w:t>
            </w:r>
            <w:hyperlink r:id="rId13" w:history="1">
              <w:r w:rsidR="00A75277" w:rsidRPr="00DA4C91">
                <w:rPr>
                  <w:rStyle w:val="Hyperlink"/>
                </w:rPr>
                <w:t>https://mentor.ieee.org/802.11/dcn/20/11-20-0425-25-00be-2020-mar-may-tgbe-teleconference-agendas.docx</w:t>
              </w:r>
            </w:hyperlink>
            <w:r w:rsidR="00A75277">
              <w:t xml:space="preserve">. </w:t>
            </w:r>
          </w:p>
        </w:tc>
      </w:tr>
      <w:tr w:rsidR="00945932" w14:paraId="008D180B" w14:textId="77777777" w:rsidTr="006A599C">
        <w:tc>
          <w:tcPr>
            <w:tcW w:w="1075" w:type="dxa"/>
          </w:tcPr>
          <w:p w14:paraId="253D6C59" w14:textId="77777777" w:rsidR="00945932" w:rsidRPr="00E450DC" w:rsidRDefault="00945932" w:rsidP="006A599C">
            <w:r>
              <w:t>7</w:t>
            </w:r>
          </w:p>
        </w:tc>
        <w:tc>
          <w:tcPr>
            <w:tcW w:w="1980" w:type="dxa"/>
          </w:tcPr>
          <w:p w14:paraId="407260C8" w14:textId="77777777" w:rsidR="00945932" w:rsidRPr="00E450DC" w:rsidRDefault="00945932" w:rsidP="006A599C">
            <w:r w:rsidRPr="00E450DC">
              <w:t xml:space="preserve">April </w:t>
            </w:r>
            <w:r>
              <w:t>18</w:t>
            </w:r>
            <w:r w:rsidRPr="00E450DC">
              <w:t>, 2020</w:t>
            </w:r>
          </w:p>
        </w:tc>
        <w:tc>
          <w:tcPr>
            <w:tcW w:w="6295" w:type="dxa"/>
          </w:tcPr>
          <w:p w14:paraId="7EF7B94F" w14:textId="77777777" w:rsidR="00945932" w:rsidRDefault="00945932" w:rsidP="006A599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E51DEA" w14:paraId="22715D7C" w14:textId="77777777" w:rsidTr="005B46AF">
        <w:tc>
          <w:tcPr>
            <w:tcW w:w="1075" w:type="dxa"/>
          </w:tcPr>
          <w:p w14:paraId="3FE019B7" w14:textId="77777777" w:rsidR="00E51DEA" w:rsidRPr="00E450DC" w:rsidRDefault="00E51DEA" w:rsidP="005B46AF">
            <w:r>
              <w:t>8</w:t>
            </w:r>
          </w:p>
        </w:tc>
        <w:tc>
          <w:tcPr>
            <w:tcW w:w="1980" w:type="dxa"/>
          </w:tcPr>
          <w:p w14:paraId="13475268" w14:textId="77777777" w:rsidR="00E51DEA" w:rsidRPr="00E450DC" w:rsidRDefault="00E51DEA" w:rsidP="005B46AF">
            <w:r w:rsidRPr="00E450DC">
              <w:t xml:space="preserve">April </w:t>
            </w:r>
            <w:r>
              <w:t>22</w:t>
            </w:r>
            <w:r w:rsidRPr="00E450DC">
              <w:t>, 2020</w:t>
            </w:r>
          </w:p>
        </w:tc>
        <w:tc>
          <w:tcPr>
            <w:tcW w:w="6295" w:type="dxa"/>
          </w:tcPr>
          <w:p w14:paraId="32312551" w14:textId="77777777" w:rsidR="00E51DEA" w:rsidRDefault="00E51DEA" w:rsidP="005B46AF">
            <w:pPr>
              <w:jc w:val="both"/>
            </w:pPr>
            <w:r w:rsidRPr="00E450DC">
              <w:t xml:space="preserve">Added the straw poll results of </w:t>
            </w:r>
            <w:r>
              <w:t>the PHY and MAC ad-hoc calls on April 20, 2020, and the results of two PHY-related straw polls conducted in the January 2020 interim meeting (</w:t>
            </w:r>
            <w:hyperlink r:id="rId14"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5336FE" w14:paraId="60131D6D" w14:textId="77777777" w:rsidTr="006F63FE">
        <w:tc>
          <w:tcPr>
            <w:tcW w:w="1075" w:type="dxa"/>
          </w:tcPr>
          <w:p w14:paraId="721C1557" w14:textId="77777777" w:rsidR="005336FE" w:rsidRPr="00E450DC" w:rsidRDefault="005336FE" w:rsidP="006F63FE">
            <w:r>
              <w:t>9</w:t>
            </w:r>
          </w:p>
        </w:tc>
        <w:tc>
          <w:tcPr>
            <w:tcW w:w="1980" w:type="dxa"/>
          </w:tcPr>
          <w:p w14:paraId="3A6BACC2" w14:textId="77777777" w:rsidR="005336FE" w:rsidRPr="00E450DC" w:rsidRDefault="005336FE" w:rsidP="006F63FE">
            <w:r w:rsidRPr="00E450DC">
              <w:t xml:space="preserve">April </w:t>
            </w:r>
            <w:r>
              <w:t>24</w:t>
            </w:r>
            <w:r w:rsidRPr="00E450DC">
              <w:t>, 2020</w:t>
            </w:r>
          </w:p>
        </w:tc>
        <w:tc>
          <w:tcPr>
            <w:tcW w:w="6295" w:type="dxa"/>
          </w:tcPr>
          <w:p w14:paraId="4FCF5595" w14:textId="77777777" w:rsidR="005336FE" w:rsidRDefault="005336FE" w:rsidP="006F63FE">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181392" w14:paraId="552BAD75" w14:textId="77777777" w:rsidTr="006F63FE">
        <w:tc>
          <w:tcPr>
            <w:tcW w:w="1075" w:type="dxa"/>
          </w:tcPr>
          <w:p w14:paraId="585CD8CE" w14:textId="77777777" w:rsidR="00181392" w:rsidRPr="00E450DC" w:rsidRDefault="00181392" w:rsidP="006F63FE">
            <w:r>
              <w:t>10</w:t>
            </w:r>
          </w:p>
        </w:tc>
        <w:tc>
          <w:tcPr>
            <w:tcW w:w="1980" w:type="dxa"/>
          </w:tcPr>
          <w:p w14:paraId="7CF63A7D" w14:textId="77777777" w:rsidR="00181392" w:rsidRPr="00E450DC" w:rsidRDefault="00181392" w:rsidP="006F63FE">
            <w:r w:rsidRPr="00E450DC">
              <w:t xml:space="preserve">April </w:t>
            </w:r>
            <w:r>
              <w:t>26</w:t>
            </w:r>
            <w:r w:rsidRPr="00E450DC">
              <w:t>, 2020</w:t>
            </w:r>
          </w:p>
        </w:tc>
        <w:tc>
          <w:tcPr>
            <w:tcW w:w="6295" w:type="dxa"/>
          </w:tcPr>
          <w:p w14:paraId="0D2EBD95" w14:textId="77777777" w:rsidR="00181392" w:rsidRDefault="00181392" w:rsidP="006F63FE">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5D0910" w14:paraId="0F8A84BF" w14:textId="77777777" w:rsidTr="005A6EFE">
        <w:tc>
          <w:tcPr>
            <w:tcW w:w="1075" w:type="dxa"/>
          </w:tcPr>
          <w:p w14:paraId="07AA416A" w14:textId="77777777" w:rsidR="005D0910" w:rsidRPr="00E450DC" w:rsidRDefault="005D0910" w:rsidP="005A6EFE">
            <w:r>
              <w:t>11</w:t>
            </w:r>
          </w:p>
        </w:tc>
        <w:tc>
          <w:tcPr>
            <w:tcW w:w="1980" w:type="dxa"/>
          </w:tcPr>
          <w:p w14:paraId="299C462B" w14:textId="77777777" w:rsidR="005D0910" w:rsidRPr="00E450DC" w:rsidRDefault="005D0910" w:rsidP="005A6EFE">
            <w:r w:rsidRPr="00E450DC">
              <w:t xml:space="preserve">April </w:t>
            </w:r>
            <w:r>
              <w:t>28</w:t>
            </w:r>
            <w:r w:rsidRPr="00E450DC">
              <w:t>, 2020</w:t>
            </w:r>
          </w:p>
        </w:tc>
        <w:tc>
          <w:tcPr>
            <w:tcW w:w="6295" w:type="dxa"/>
          </w:tcPr>
          <w:p w14:paraId="6B3C9E1C" w14:textId="77777777" w:rsidR="005D0910" w:rsidRDefault="005D0910" w:rsidP="005A6EFE">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493750" w14:paraId="0A793A9A" w14:textId="77777777" w:rsidTr="00BE01CA">
        <w:tc>
          <w:tcPr>
            <w:tcW w:w="1075" w:type="dxa"/>
          </w:tcPr>
          <w:p w14:paraId="50134E81" w14:textId="77777777" w:rsidR="00493750" w:rsidRPr="00E450DC" w:rsidRDefault="00493750" w:rsidP="00BE01CA">
            <w:r>
              <w:t>12</w:t>
            </w:r>
          </w:p>
        </w:tc>
        <w:tc>
          <w:tcPr>
            <w:tcW w:w="1980" w:type="dxa"/>
          </w:tcPr>
          <w:p w14:paraId="0FB790C5" w14:textId="77777777" w:rsidR="00493750" w:rsidRPr="00E450DC" w:rsidRDefault="00493750" w:rsidP="00BE01CA">
            <w:r w:rsidRPr="00E450DC">
              <w:t xml:space="preserve">April </w:t>
            </w:r>
            <w:r>
              <w:t>29</w:t>
            </w:r>
            <w:r w:rsidRPr="00E450DC">
              <w:t>, 2020</w:t>
            </w:r>
          </w:p>
        </w:tc>
        <w:tc>
          <w:tcPr>
            <w:tcW w:w="6295" w:type="dxa"/>
          </w:tcPr>
          <w:p w14:paraId="10398A3F" w14:textId="77777777" w:rsidR="00493750" w:rsidRDefault="00493750" w:rsidP="00BE01CA">
            <w:pPr>
              <w:jc w:val="both"/>
            </w:pPr>
            <w:r>
              <w:t xml:space="preserve">The 3 straw polls in Section 2.3.1 </w:t>
            </w:r>
            <w:r w:rsidRPr="005A6EFE">
              <w:t xml:space="preserve">are essentially slight variants of the same </w:t>
            </w:r>
            <w:r>
              <w:t>poll.  Remove the first two and keep the third one.</w:t>
            </w:r>
          </w:p>
        </w:tc>
      </w:tr>
      <w:tr w:rsidR="00D12C32" w14:paraId="1A2216B2" w14:textId="77777777" w:rsidTr="00405729">
        <w:tc>
          <w:tcPr>
            <w:tcW w:w="1075" w:type="dxa"/>
          </w:tcPr>
          <w:p w14:paraId="67C9E3C2" w14:textId="77777777" w:rsidR="00D12C32" w:rsidRPr="00E450DC" w:rsidRDefault="00D12C32" w:rsidP="00405729">
            <w:r>
              <w:t>13</w:t>
            </w:r>
          </w:p>
        </w:tc>
        <w:tc>
          <w:tcPr>
            <w:tcW w:w="1980" w:type="dxa"/>
          </w:tcPr>
          <w:p w14:paraId="4733840F" w14:textId="77777777" w:rsidR="00D12C32" w:rsidRPr="00E450DC" w:rsidRDefault="00D12C32" w:rsidP="00405729">
            <w:r>
              <w:t>April 30, 2020</w:t>
            </w:r>
          </w:p>
        </w:tc>
        <w:tc>
          <w:tcPr>
            <w:tcW w:w="6295" w:type="dxa"/>
          </w:tcPr>
          <w:p w14:paraId="1E5E1396" w14:textId="77777777" w:rsidR="00D12C32" w:rsidRDefault="00D12C32" w:rsidP="00405729">
            <w:pPr>
              <w:jc w:val="both"/>
            </w:pPr>
            <w:r>
              <w:t>Added the straw poll results on the request for candidate SFD texts.  Change all highlight of all passed straw polls up to revision 8 from yellow to green.</w:t>
            </w:r>
          </w:p>
        </w:tc>
      </w:tr>
      <w:tr w:rsidR="00EC1252" w14:paraId="200A8EA8" w14:textId="77777777" w:rsidTr="001B4AA1">
        <w:tc>
          <w:tcPr>
            <w:tcW w:w="1075" w:type="dxa"/>
          </w:tcPr>
          <w:p w14:paraId="28CD5CCB" w14:textId="77777777" w:rsidR="00EC1252" w:rsidRPr="00E450DC" w:rsidRDefault="00EC1252" w:rsidP="001B4AA1">
            <w:r>
              <w:t>14</w:t>
            </w:r>
          </w:p>
        </w:tc>
        <w:tc>
          <w:tcPr>
            <w:tcW w:w="1980" w:type="dxa"/>
          </w:tcPr>
          <w:p w14:paraId="696D9F13" w14:textId="77777777" w:rsidR="00EC1252" w:rsidRPr="00E450DC" w:rsidRDefault="00EC1252" w:rsidP="001B4AA1">
            <w:r>
              <w:t>May 1, 2020</w:t>
            </w:r>
          </w:p>
        </w:tc>
        <w:tc>
          <w:tcPr>
            <w:tcW w:w="6295" w:type="dxa"/>
          </w:tcPr>
          <w:p w14:paraId="2D7C991C" w14:textId="77777777" w:rsidR="00EC1252" w:rsidRDefault="00EC1252" w:rsidP="001B4AA1">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025F4B" w14:paraId="21BBD9D2" w14:textId="77777777" w:rsidTr="00916584">
        <w:tc>
          <w:tcPr>
            <w:tcW w:w="1075" w:type="dxa"/>
          </w:tcPr>
          <w:p w14:paraId="500F8172" w14:textId="77777777" w:rsidR="00025F4B" w:rsidRPr="00E450DC" w:rsidRDefault="00025F4B" w:rsidP="00916584">
            <w:r>
              <w:lastRenderedPageBreak/>
              <w:t>15</w:t>
            </w:r>
          </w:p>
        </w:tc>
        <w:tc>
          <w:tcPr>
            <w:tcW w:w="1980" w:type="dxa"/>
          </w:tcPr>
          <w:p w14:paraId="7DE5D803" w14:textId="77777777" w:rsidR="00025F4B" w:rsidRPr="00E450DC" w:rsidRDefault="00025F4B" w:rsidP="00916584">
            <w:r>
              <w:t>May 5, 2020</w:t>
            </w:r>
          </w:p>
        </w:tc>
        <w:tc>
          <w:tcPr>
            <w:tcW w:w="6295" w:type="dxa"/>
          </w:tcPr>
          <w:p w14:paraId="759CF6FA" w14:textId="77777777" w:rsidR="00025F4B" w:rsidRDefault="00025F4B" w:rsidP="00916584">
            <w:pPr>
              <w:jc w:val="both"/>
            </w:pPr>
            <w:r w:rsidRPr="00E450DC">
              <w:t>Added the straw poll results of t</w:t>
            </w:r>
            <w:r>
              <w:t xml:space="preserve">he PHY and MAC </w:t>
            </w:r>
            <w:r w:rsidR="00E11A14">
              <w:t xml:space="preserve">ad-hoc </w:t>
            </w:r>
            <w:r>
              <w:t>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D814A6" w14:paraId="4D157C48" w14:textId="77777777" w:rsidTr="00916584">
        <w:tc>
          <w:tcPr>
            <w:tcW w:w="1075" w:type="dxa"/>
          </w:tcPr>
          <w:p w14:paraId="3EA010A6" w14:textId="77777777" w:rsidR="00D814A6" w:rsidRPr="00E450DC" w:rsidRDefault="00D814A6" w:rsidP="00916584">
            <w:r>
              <w:t>16</w:t>
            </w:r>
          </w:p>
        </w:tc>
        <w:tc>
          <w:tcPr>
            <w:tcW w:w="1980" w:type="dxa"/>
          </w:tcPr>
          <w:p w14:paraId="1DAB9576" w14:textId="77777777" w:rsidR="00D814A6" w:rsidRPr="00E450DC" w:rsidRDefault="00D814A6" w:rsidP="00916584">
            <w:r>
              <w:t>May 6, 2020</w:t>
            </w:r>
          </w:p>
        </w:tc>
        <w:tc>
          <w:tcPr>
            <w:tcW w:w="6295" w:type="dxa"/>
          </w:tcPr>
          <w:p w14:paraId="5A918B95" w14:textId="77777777" w:rsidR="00D814A6" w:rsidRDefault="00D814A6" w:rsidP="00916584">
            <w:pPr>
              <w:jc w:val="both"/>
            </w:pPr>
            <w:r>
              <w:t>Update the reference of Motion 71 to the contribution 19/1822r4.</w:t>
            </w:r>
          </w:p>
          <w:p w14:paraId="1CA4CA6B" w14:textId="77777777" w:rsidR="00D814A6" w:rsidRDefault="00D814A6" w:rsidP="00916584">
            <w:pPr>
              <w:jc w:val="both"/>
            </w:pPr>
            <w:r>
              <w:t>Update the reference of Motion 75 to the contribution 20/0117r1.</w:t>
            </w:r>
          </w:p>
          <w:p w14:paraId="78F624F0" w14:textId="77777777" w:rsidR="00D814A6" w:rsidRDefault="00D814A6" w:rsidP="00916584">
            <w:pPr>
              <w:jc w:val="both"/>
            </w:pPr>
            <w:r>
              <w:t>Replace “GLK” with “GTK” in Section 1.</w:t>
            </w:r>
          </w:p>
          <w:p w14:paraId="15F402A0" w14:textId="77777777" w:rsidR="00D814A6" w:rsidRDefault="00D814A6" w:rsidP="00916584">
            <w:pPr>
              <w:jc w:val="both"/>
            </w:pPr>
            <w:r>
              <w:t>Update the reference of Straw Poll #26 to the contribution 20/0024r3.</w:t>
            </w:r>
          </w:p>
        </w:tc>
      </w:tr>
      <w:tr w:rsidR="00E11A14" w14:paraId="01250B45" w14:textId="77777777" w:rsidTr="00B07468">
        <w:tc>
          <w:tcPr>
            <w:tcW w:w="1075" w:type="dxa"/>
          </w:tcPr>
          <w:p w14:paraId="4C4DACEC" w14:textId="77777777" w:rsidR="00E11A14" w:rsidRPr="00E450DC" w:rsidRDefault="00E11A14" w:rsidP="00B07468">
            <w:r>
              <w:t>17</w:t>
            </w:r>
          </w:p>
        </w:tc>
        <w:tc>
          <w:tcPr>
            <w:tcW w:w="1980" w:type="dxa"/>
          </w:tcPr>
          <w:p w14:paraId="5AEFC09C" w14:textId="77777777" w:rsidR="00E11A14" w:rsidRPr="00E450DC" w:rsidRDefault="00E11A14" w:rsidP="00B07468">
            <w:r>
              <w:t>May 8, 2020</w:t>
            </w:r>
          </w:p>
        </w:tc>
        <w:tc>
          <w:tcPr>
            <w:tcW w:w="6295" w:type="dxa"/>
          </w:tcPr>
          <w:p w14:paraId="3ABD0992" w14:textId="77777777" w:rsidR="00E11A14" w:rsidRDefault="00E11A14" w:rsidP="00B07468">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AC4B17" w14:paraId="6855AAA8" w14:textId="77777777" w:rsidTr="00B07468">
        <w:tc>
          <w:tcPr>
            <w:tcW w:w="1075" w:type="dxa"/>
          </w:tcPr>
          <w:p w14:paraId="052E18C2" w14:textId="77777777" w:rsidR="00AC4B17" w:rsidRPr="00E450DC" w:rsidRDefault="00AC4B17" w:rsidP="00B07468">
            <w:r>
              <w:t>1</w:t>
            </w:r>
            <w:r w:rsidR="00B064F3">
              <w:t>8</w:t>
            </w:r>
          </w:p>
        </w:tc>
        <w:tc>
          <w:tcPr>
            <w:tcW w:w="1980" w:type="dxa"/>
          </w:tcPr>
          <w:p w14:paraId="547870EA" w14:textId="77777777" w:rsidR="00AC4B17" w:rsidRPr="00E450DC" w:rsidRDefault="00AC4B17" w:rsidP="00B07468">
            <w:r>
              <w:t>May 10, 2020</w:t>
            </w:r>
          </w:p>
        </w:tc>
        <w:tc>
          <w:tcPr>
            <w:tcW w:w="6295" w:type="dxa"/>
          </w:tcPr>
          <w:p w14:paraId="2B90AD50" w14:textId="77777777" w:rsidR="00AC4B17" w:rsidRDefault="00AC4B17" w:rsidP="00B07468">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B064F3" w14:paraId="1073F776" w14:textId="77777777" w:rsidTr="00B07468">
        <w:tc>
          <w:tcPr>
            <w:tcW w:w="1075" w:type="dxa"/>
          </w:tcPr>
          <w:p w14:paraId="3980CBA5" w14:textId="77777777" w:rsidR="00B064F3" w:rsidRPr="00E450DC" w:rsidRDefault="00B064F3" w:rsidP="00B07468">
            <w:r>
              <w:t>19</w:t>
            </w:r>
          </w:p>
        </w:tc>
        <w:tc>
          <w:tcPr>
            <w:tcW w:w="1980" w:type="dxa"/>
          </w:tcPr>
          <w:p w14:paraId="1D113FE7" w14:textId="77777777" w:rsidR="00B064F3" w:rsidRPr="00E450DC" w:rsidRDefault="00B064F3" w:rsidP="00B07468">
            <w:r>
              <w:t>May 13, 2020</w:t>
            </w:r>
          </w:p>
        </w:tc>
        <w:tc>
          <w:tcPr>
            <w:tcW w:w="6295" w:type="dxa"/>
          </w:tcPr>
          <w:p w14:paraId="39CD34EB" w14:textId="77777777" w:rsidR="00B064F3" w:rsidRDefault="00B064F3" w:rsidP="00B07468">
            <w:pPr>
              <w:jc w:val="both"/>
            </w:pPr>
            <w:r w:rsidRPr="006C3C2F">
              <w:t>Added the straw poll results of the PHY and MAC ad-hoc calls on May 11, 2020.  Updated the text in sections 2.4.1 and 6.2 according to the passed straw polls.</w:t>
            </w:r>
            <w:r>
              <w:t xml:space="preserve"> </w:t>
            </w:r>
          </w:p>
        </w:tc>
      </w:tr>
      <w:tr w:rsidR="00264DF2" w14:paraId="4F4176DA" w14:textId="77777777" w:rsidTr="00B07468">
        <w:tc>
          <w:tcPr>
            <w:tcW w:w="1075" w:type="dxa"/>
          </w:tcPr>
          <w:p w14:paraId="4BE92669" w14:textId="77777777" w:rsidR="00264DF2" w:rsidRPr="00E450DC" w:rsidRDefault="00264DF2" w:rsidP="00B07468">
            <w:r>
              <w:t>20</w:t>
            </w:r>
          </w:p>
        </w:tc>
        <w:tc>
          <w:tcPr>
            <w:tcW w:w="1980" w:type="dxa"/>
          </w:tcPr>
          <w:p w14:paraId="4A735AFE" w14:textId="77777777" w:rsidR="00264DF2" w:rsidRPr="00E450DC" w:rsidRDefault="00264DF2" w:rsidP="00B07468">
            <w:r>
              <w:t>May 15, 2020</w:t>
            </w:r>
          </w:p>
        </w:tc>
        <w:tc>
          <w:tcPr>
            <w:tcW w:w="6295" w:type="dxa"/>
          </w:tcPr>
          <w:p w14:paraId="46769BBD" w14:textId="77777777" w:rsidR="00264DF2" w:rsidRDefault="00264DF2" w:rsidP="00B07468">
            <w:pPr>
              <w:jc w:val="both"/>
            </w:pPr>
            <w:r>
              <w:t>Added the straw poll result</w:t>
            </w:r>
            <w:r w:rsidRPr="00E450DC">
              <w:t xml:space="preserve"> of the </w:t>
            </w:r>
            <w:r>
              <w:t>Joint call on May 14, 2020.</w:t>
            </w:r>
          </w:p>
        </w:tc>
      </w:tr>
      <w:tr w:rsidR="0018017A" w14:paraId="42867952" w14:textId="77777777" w:rsidTr="005C3575">
        <w:tc>
          <w:tcPr>
            <w:tcW w:w="1075" w:type="dxa"/>
          </w:tcPr>
          <w:p w14:paraId="1D797731" w14:textId="77777777" w:rsidR="0018017A" w:rsidRPr="00E450DC" w:rsidRDefault="0018017A" w:rsidP="005C3575">
            <w:r>
              <w:t>21</w:t>
            </w:r>
          </w:p>
        </w:tc>
        <w:tc>
          <w:tcPr>
            <w:tcW w:w="1980" w:type="dxa"/>
          </w:tcPr>
          <w:p w14:paraId="57DE5F27" w14:textId="77777777" w:rsidR="0018017A" w:rsidRPr="00E450DC" w:rsidRDefault="0018017A" w:rsidP="005C3575">
            <w:r>
              <w:t>May 19, 2020</w:t>
            </w:r>
          </w:p>
        </w:tc>
        <w:tc>
          <w:tcPr>
            <w:tcW w:w="6295" w:type="dxa"/>
          </w:tcPr>
          <w:p w14:paraId="08F53888" w14:textId="77777777" w:rsidR="0018017A" w:rsidRDefault="0018017A" w:rsidP="005C3575">
            <w:pPr>
              <w:jc w:val="both"/>
            </w:pPr>
            <w:r w:rsidRPr="006C3C2F">
              <w:t>Added the straw poll results of the PH</w:t>
            </w:r>
            <w:r>
              <w:t>Y and MAC ad-hoc calls on May 18</w:t>
            </w:r>
            <w:r w:rsidRPr="006C3C2F">
              <w:t xml:space="preserve">, 2020.  Updated the text in sections </w:t>
            </w:r>
            <w:r>
              <w:t>2.2.1, 2.2.2, 2.3.2, 2.4.3, 2.4.5, 3.2, 6.3, 6.7, 6.8, and 8.2</w:t>
            </w:r>
            <w:r w:rsidRPr="006C3C2F">
              <w:t xml:space="preserve"> according to the passed straw polls.</w:t>
            </w:r>
          </w:p>
        </w:tc>
      </w:tr>
      <w:tr w:rsidR="00067E80" w14:paraId="0F6DC89D" w14:textId="77777777" w:rsidTr="005C3575">
        <w:tc>
          <w:tcPr>
            <w:tcW w:w="1075" w:type="dxa"/>
          </w:tcPr>
          <w:p w14:paraId="3BE9164E" w14:textId="77777777" w:rsidR="00067E80" w:rsidRPr="00E450DC" w:rsidRDefault="00067E80" w:rsidP="005C3575">
            <w:r>
              <w:t>22</w:t>
            </w:r>
          </w:p>
        </w:tc>
        <w:tc>
          <w:tcPr>
            <w:tcW w:w="1980" w:type="dxa"/>
          </w:tcPr>
          <w:p w14:paraId="78098E2B" w14:textId="77777777" w:rsidR="00067E80" w:rsidRPr="00E450DC" w:rsidRDefault="00067E80" w:rsidP="005C3575">
            <w:r>
              <w:t>May 22, 2020</w:t>
            </w:r>
          </w:p>
        </w:tc>
        <w:tc>
          <w:tcPr>
            <w:tcW w:w="6295" w:type="dxa"/>
          </w:tcPr>
          <w:p w14:paraId="219FEDAD" w14:textId="77777777" w:rsidR="00067E80" w:rsidRDefault="00067E80" w:rsidP="005C3575">
            <w:pPr>
              <w:jc w:val="both"/>
            </w:pPr>
            <w:r w:rsidRPr="00E450DC">
              <w:t>Added the straw poll results of t</w:t>
            </w:r>
            <w:r>
              <w:t>he MAC ad-hoc call</w:t>
            </w:r>
            <w:r w:rsidRPr="00E450DC">
              <w:t xml:space="preserve"> on </w:t>
            </w:r>
            <w:r>
              <w:t>May 20</w:t>
            </w:r>
            <w:r w:rsidRPr="00E450DC">
              <w:t>, 2020.</w:t>
            </w:r>
          </w:p>
        </w:tc>
      </w:tr>
      <w:tr w:rsidR="002820C4" w14:paraId="4284B6BD" w14:textId="77777777" w:rsidTr="005C3575">
        <w:tc>
          <w:tcPr>
            <w:tcW w:w="1075" w:type="dxa"/>
          </w:tcPr>
          <w:p w14:paraId="01B5DC72" w14:textId="77777777" w:rsidR="002820C4" w:rsidRPr="00565BE1" w:rsidRDefault="002820C4" w:rsidP="005C3575">
            <w:r w:rsidRPr="00565BE1">
              <w:t>23</w:t>
            </w:r>
          </w:p>
        </w:tc>
        <w:tc>
          <w:tcPr>
            <w:tcW w:w="1980" w:type="dxa"/>
          </w:tcPr>
          <w:p w14:paraId="38D6B7BD" w14:textId="77777777" w:rsidR="002820C4" w:rsidRPr="00565BE1" w:rsidRDefault="002820C4" w:rsidP="005C3575">
            <w:r w:rsidRPr="00565BE1">
              <w:t>May 23, 2020</w:t>
            </w:r>
          </w:p>
        </w:tc>
        <w:tc>
          <w:tcPr>
            <w:tcW w:w="6295" w:type="dxa"/>
          </w:tcPr>
          <w:p w14:paraId="20539B97" w14:textId="77777777" w:rsidR="002820C4" w:rsidRDefault="002820C4" w:rsidP="005C3575">
            <w:pPr>
              <w:jc w:val="both"/>
            </w:pPr>
            <w:r w:rsidRPr="00565BE1">
              <w:t>Added the straw poll results of the PHY ad-hoc call on May 21</w:t>
            </w:r>
            <w:r>
              <w:t>, 2020</w:t>
            </w:r>
            <w:r w:rsidRPr="00565BE1">
              <w:t>.</w:t>
            </w:r>
          </w:p>
        </w:tc>
      </w:tr>
      <w:tr w:rsidR="009E7C2E" w14:paraId="0E2EBEAA" w14:textId="77777777" w:rsidTr="00B11337">
        <w:tc>
          <w:tcPr>
            <w:tcW w:w="1075" w:type="dxa"/>
          </w:tcPr>
          <w:p w14:paraId="7863440D" w14:textId="77777777" w:rsidR="009E7C2E" w:rsidRPr="00AB2D63" w:rsidRDefault="009E7C2E" w:rsidP="00B11337">
            <w:r w:rsidRPr="00AB2D63">
              <w:t>24</w:t>
            </w:r>
          </w:p>
        </w:tc>
        <w:tc>
          <w:tcPr>
            <w:tcW w:w="1980" w:type="dxa"/>
          </w:tcPr>
          <w:p w14:paraId="1336AD4C" w14:textId="77777777" w:rsidR="009E7C2E" w:rsidRPr="00AB2D63" w:rsidRDefault="009E7C2E" w:rsidP="00B11337">
            <w:r w:rsidRPr="00AB2D63">
              <w:t>May 26, 2020</w:t>
            </w:r>
          </w:p>
        </w:tc>
        <w:tc>
          <w:tcPr>
            <w:tcW w:w="6295" w:type="dxa"/>
          </w:tcPr>
          <w:p w14:paraId="33A2F8C7" w14:textId="77777777" w:rsidR="009E7C2E" w:rsidRDefault="009E7C2E" w:rsidP="00B11337">
            <w:pPr>
              <w:jc w:val="both"/>
            </w:pPr>
            <w:r w:rsidRPr="00AB2D63">
              <w:t>Added the straw poll results of the MAC ad-hoc call on May 21, 2020. Updated the text in sections 3.2 and 6.5 according to the passed straw polls.</w:t>
            </w:r>
          </w:p>
        </w:tc>
      </w:tr>
      <w:tr w:rsidR="0068407B" w14:paraId="7284C407" w14:textId="77777777" w:rsidTr="005B46AF">
        <w:tc>
          <w:tcPr>
            <w:tcW w:w="1075" w:type="dxa"/>
          </w:tcPr>
          <w:p w14:paraId="32554777" w14:textId="77777777" w:rsidR="0068407B" w:rsidRPr="00AB2D63" w:rsidRDefault="00B064F3" w:rsidP="009E7C2E">
            <w:r w:rsidRPr="00AB2D63">
              <w:t>2</w:t>
            </w:r>
            <w:r w:rsidR="009E7C2E">
              <w:t>5</w:t>
            </w:r>
          </w:p>
        </w:tc>
        <w:tc>
          <w:tcPr>
            <w:tcW w:w="1980" w:type="dxa"/>
          </w:tcPr>
          <w:p w14:paraId="0CA3738E" w14:textId="77777777" w:rsidR="0068407B" w:rsidRPr="00AB2D63" w:rsidRDefault="007C6086" w:rsidP="002820C4">
            <w:r w:rsidRPr="00AB2D63">
              <w:t xml:space="preserve">May </w:t>
            </w:r>
            <w:r w:rsidR="00565BE1" w:rsidRPr="00AB2D63">
              <w:t>2</w:t>
            </w:r>
            <w:r w:rsidR="009E7C2E">
              <w:t>9</w:t>
            </w:r>
            <w:r w:rsidRPr="00AB2D63">
              <w:t>, 2020</w:t>
            </w:r>
          </w:p>
        </w:tc>
        <w:tc>
          <w:tcPr>
            <w:tcW w:w="6295" w:type="dxa"/>
          </w:tcPr>
          <w:p w14:paraId="7594C176" w14:textId="77777777" w:rsidR="00B11337" w:rsidRDefault="00067E80" w:rsidP="00B11337">
            <w:pPr>
              <w:jc w:val="both"/>
            </w:pPr>
            <w:r w:rsidRPr="00AB2D63">
              <w:t>Added the straw poll results of the</w:t>
            </w:r>
            <w:r w:rsidR="002820C4" w:rsidRPr="00AB2D63">
              <w:t xml:space="preserve"> MAC</w:t>
            </w:r>
            <w:r w:rsidRPr="00AB2D63">
              <w:t xml:space="preserve"> ad-hoc call on May 2</w:t>
            </w:r>
            <w:r w:rsidR="009E7C2E">
              <w:t>7</w:t>
            </w:r>
            <w:r w:rsidR="00565BE1" w:rsidRPr="00AB2D63">
              <w:t>, 2020</w:t>
            </w:r>
            <w:r w:rsidR="009E7C2E">
              <w:t>, and the joint call on May 28, 2020</w:t>
            </w:r>
            <w:r w:rsidRPr="00AB2D63">
              <w:t>.</w:t>
            </w:r>
            <w:r w:rsidR="00820642" w:rsidRPr="00AB2D63">
              <w:t xml:space="preserve"> </w:t>
            </w:r>
            <w:r w:rsidR="00B11337">
              <w:t xml:space="preserve"> </w:t>
            </w:r>
          </w:p>
          <w:p w14:paraId="66CEB284" w14:textId="77777777" w:rsidR="0068407B" w:rsidRDefault="00B11337" w:rsidP="00B11337">
            <w:pPr>
              <w:jc w:val="both"/>
            </w:pPr>
            <w:r>
              <w:t>Per the feedback received, a</w:t>
            </w:r>
            <w:r w:rsidRPr="00B11337">
              <w:t>ll passed motions in the Specification Framework Document (19/1262r9) are highlighted in grey</w:t>
            </w:r>
          </w:p>
          <w:p w14:paraId="22A36C77" w14:textId="77777777" w:rsidR="00215C82" w:rsidRDefault="00215C82" w:rsidP="00B11337">
            <w:pPr>
              <w:jc w:val="both"/>
            </w:pPr>
            <w:r>
              <w:t xml:space="preserve">Change </w:t>
            </w:r>
            <w:r w:rsidR="00DD0F75">
              <w:t xml:space="preserve">each </w:t>
            </w:r>
            <w:r>
              <w:t>green text from the question format to a statement format with track changes being enabled for review.</w:t>
            </w:r>
            <w:r w:rsidR="00345A8B">
              <w:t xml:space="preserve"> Unique tag is added for each of these green texts.</w:t>
            </w:r>
          </w:p>
        </w:tc>
      </w:tr>
      <w:tr w:rsidR="0000420A" w14:paraId="2692804C" w14:textId="77777777" w:rsidTr="005F59F4">
        <w:tc>
          <w:tcPr>
            <w:tcW w:w="1075" w:type="dxa"/>
          </w:tcPr>
          <w:p w14:paraId="57BF11D4" w14:textId="77777777" w:rsidR="0000420A" w:rsidRPr="00AB2D63" w:rsidRDefault="0000420A" w:rsidP="005F59F4">
            <w:r>
              <w:t>26</w:t>
            </w:r>
          </w:p>
        </w:tc>
        <w:tc>
          <w:tcPr>
            <w:tcW w:w="1980" w:type="dxa"/>
          </w:tcPr>
          <w:p w14:paraId="581BCC61" w14:textId="77777777" w:rsidR="0000420A" w:rsidRPr="00AB2D63" w:rsidRDefault="0000420A" w:rsidP="005F59F4">
            <w:r>
              <w:t>June 1, 2020</w:t>
            </w:r>
          </w:p>
        </w:tc>
        <w:tc>
          <w:tcPr>
            <w:tcW w:w="6295" w:type="dxa"/>
          </w:tcPr>
          <w:p w14:paraId="3D7C8153" w14:textId="77777777" w:rsidR="0000420A" w:rsidRDefault="0000420A" w:rsidP="005F59F4">
            <w:pPr>
              <w:jc w:val="both"/>
            </w:pPr>
            <w:r>
              <w:t>Change each yellow text from the question format to a statement format with track changes being enabled for review.</w:t>
            </w:r>
          </w:p>
          <w:p w14:paraId="6C7A300E" w14:textId="77777777" w:rsidR="0000420A" w:rsidRPr="00AB2D63" w:rsidRDefault="0000420A" w:rsidP="005F59F4">
            <w:pPr>
              <w:jc w:val="both"/>
            </w:pPr>
            <w:r>
              <w:t>Some of the green texts are updated based on the comments received. Note that all changes are editorial.</w:t>
            </w:r>
          </w:p>
        </w:tc>
      </w:tr>
      <w:tr w:rsidR="007948B4" w14:paraId="00C89156" w14:textId="77777777" w:rsidTr="005B46AF">
        <w:tc>
          <w:tcPr>
            <w:tcW w:w="1075" w:type="dxa"/>
          </w:tcPr>
          <w:p w14:paraId="0481D2C0" w14:textId="6E989D76" w:rsidR="007948B4" w:rsidRPr="00AB2D63" w:rsidRDefault="0000420A" w:rsidP="009E7C2E">
            <w:r>
              <w:t>27</w:t>
            </w:r>
          </w:p>
        </w:tc>
        <w:tc>
          <w:tcPr>
            <w:tcW w:w="1980" w:type="dxa"/>
          </w:tcPr>
          <w:p w14:paraId="037EBB10" w14:textId="261F70FB" w:rsidR="007948B4" w:rsidRPr="00AB2D63" w:rsidRDefault="007948B4" w:rsidP="0000420A">
            <w:r>
              <w:t xml:space="preserve">June </w:t>
            </w:r>
            <w:r w:rsidR="0000420A">
              <w:t>4</w:t>
            </w:r>
            <w:r>
              <w:t>, 2020</w:t>
            </w:r>
          </w:p>
        </w:tc>
        <w:tc>
          <w:tcPr>
            <w:tcW w:w="6295" w:type="dxa"/>
          </w:tcPr>
          <w:p w14:paraId="2FDB07D7" w14:textId="7FE8F2FC" w:rsidR="009836C7" w:rsidRPr="00AB2D63" w:rsidRDefault="00E54AC5" w:rsidP="00E54AC5">
            <w:pPr>
              <w:jc w:val="both"/>
            </w:pPr>
            <w:r w:rsidRPr="00AB2D63">
              <w:t xml:space="preserve">Added the straw poll results of the </w:t>
            </w:r>
            <w:r>
              <w:t>PHY</w:t>
            </w:r>
            <w:r w:rsidRPr="00AB2D63">
              <w:t xml:space="preserve"> ad-hoc call on </w:t>
            </w:r>
            <w:r>
              <w:t>June 1</w:t>
            </w:r>
            <w:r w:rsidRPr="00AB2D63">
              <w:t>, 2020</w:t>
            </w:r>
            <w:r w:rsidR="00921737">
              <w:t>, and the MAC ad-hoc calls on June 1 and June 3, 2020</w:t>
            </w:r>
            <w:r w:rsidRPr="00AB2D63">
              <w:t xml:space="preserve">. Updated the text in sections </w:t>
            </w:r>
            <w:r w:rsidR="00921737">
              <w:t xml:space="preserve">2.3.2, </w:t>
            </w:r>
            <w:r>
              <w:t>2.4.</w:t>
            </w:r>
            <w:r w:rsidR="00D97A26">
              <w:t>4</w:t>
            </w:r>
            <w:r w:rsidR="00921737">
              <w:t xml:space="preserve">, </w:t>
            </w:r>
            <w:r w:rsidR="00FE33A4">
              <w:t xml:space="preserve">6.2, </w:t>
            </w:r>
            <w:r w:rsidR="008A2B56">
              <w:t xml:space="preserve">6.4, </w:t>
            </w:r>
            <w:r w:rsidR="00921737">
              <w:t>and 6.5</w:t>
            </w:r>
            <w:r w:rsidRPr="00AB2D63">
              <w:t xml:space="preserve"> according to the passed straw polls.</w:t>
            </w:r>
          </w:p>
        </w:tc>
      </w:tr>
    </w:tbl>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14:paraId="6A614696" w14:textId="77777777" w:rsidR="00EC1252" w:rsidRDefault="00EC1252">
          <w:pPr>
            <w:pStyle w:val="TOCHeading"/>
            <w:rPr>
              <w:rFonts w:ascii="Times New Roman" w:eastAsia="Times New Roman" w:hAnsi="Times New Roman" w:cs="Times New Roman"/>
              <w:color w:val="auto"/>
              <w:sz w:val="22"/>
              <w:szCs w:val="20"/>
              <w:lang w:val="en-GB"/>
            </w:rPr>
          </w:pPr>
        </w:p>
        <w:p w14:paraId="30DDE70C" w14:textId="77777777" w:rsidR="00EC1252" w:rsidRDefault="00EC1252">
          <w:r>
            <w:br w:type="page"/>
          </w:r>
        </w:p>
        <w:p w14:paraId="4BF5892E" w14:textId="77777777"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p w14:paraId="47B94D24" w14:textId="77777777" w:rsidR="00006D75"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2188578" w:history="1">
            <w:r w:rsidR="00006D75" w:rsidRPr="000B77D5">
              <w:rPr>
                <w:rStyle w:val="Hyperlink"/>
                <w:noProof/>
              </w:rPr>
              <w:t>Revision history</w:t>
            </w:r>
            <w:r w:rsidR="00006D75">
              <w:rPr>
                <w:noProof/>
                <w:webHidden/>
              </w:rPr>
              <w:tab/>
            </w:r>
            <w:r w:rsidR="00006D75">
              <w:rPr>
                <w:noProof/>
                <w:webHidden/>
              </w:rPr>
              <w:fldChar w:fldCharType="begin"/>
            </w:r>
            <w:r w:rsidR="00006D75">
              <w:rPr>
                <w:noProof/>
                <w:webHidden/>
              </w:rPr>
              <w:instrText xml:space="preserve"> PAGEREF _Toc42188578 \h </w:instrText>
            </w:r>
            <w:r w:rsidR="00006D75">
              <w:rPr>
                <w:noProof/>
                <w:webHidden/>
              </w:rPr>
            </w:r>
            <w:r w:rsidR="00006D75">
              <w:rPr>
                <w:noProof/>
                <w:webHidden/>
              </w:rPr>
              <w:fldChar w:fldCharType="separate"/>
            </w:r>
            <w:r w:rsidR="00006D75">
              <w:rPr>
                <w:noProof/>
                <w:webHidden/>
              </w:rPr>
              <w:t>2</w:t>
            </w:r>
            <w:r w:rsidR="00006D75">
              <w:rPr>
                <w:noProof/>
                <w:webHidden/>
              </w:rPr>
              <w:fldChar w:fldCharType="end"/>
            </w:r>
          </w:hyperlink>
        </w:p>
        <w:p w14:paraId="2AD14961" w14:textId="77777777" w:rsidR="00006D75" w:rsidRDefault="00006D75">
          <w:pPr>
            <w:pStyle w:val="TOC1"/>
            <w:tabs>
              <w:tab w:val="left" w:pos="440"/>
              <w:tab w:val="right" w:leader="dot" w:pos="9350"/>
            </w:tabs>
            <w:rPr>
              <w:rFonts w:asciiTheme="minorHAnsi" w:eastAsiaTheme="minorEastAsia" w:hAnsiTheme="minorHAnsi" w:cstheme="minorBidi"/>
              <w:noProof/>
              <w:szCs w:val="22"/>
              <w:lang w:val="en-US" w:eastAsia="zh-CN"/>
            </w:rPr>
          </w:pPr>
          <w:hyperlink w:anchor="_Toc42188579" w:history="1">
            <w:r w:rsidRPr="000B77D5">
              <w:rPr>
                <w:rStyle w:val="Hyperlink"/>
                <w:noProof/>
              </w:rPr>
              <w:t>1.</w:t>
            </w:r>
            <w:r>
              <w:rPr>
                <w:rFonts w:asciiTheme="minorHAnsi" w:eastAsiaTheme="minorEastAsia" w:hAnsiTheme="minorHAnsi" w:cstheme="minorBidi"/>
                <w:noProof/>
                <w:szCs w:val="22"/>
                <w:lang w:val="en-US" w:eastAsia="zh-CN"/>
              </w:rPr>
              <w:tab/>
            </w:r>
            <w:r w:rsidRPr="000B77D5">
              <w:rPr>
                <w:rStyle w:val="Hyperlink"/>
                <w:noProof/>
              </w:rPr>
              <w:t>Abbreviations and acronyms</w:t>
            </w:r>
            <w:r>
              <w:rPr>
                <w:noProof/>
                <w:webHidden/>
              </w:rPr>
              <w:tab/>
            </w:r>
            <w:r>
              <w:rPr>
                <w:noProof/>
                <w:webHidden/>
              </w:rPr>
              <w:fldChar w:fldCharType="begin"/>
            </w:r>
            <w:r>
              <w:rPr>
                <w:noProof/>
                <w:webHidden/>
              </w:rPr>
              <w:instrText xml:space="preserve"> PAGEREF _Toc42188579 \h </w:instrText>
            </w:r>
            <w:r>
              <w:rPr>
                <w:noProof/>
                <w:webHidden/>
              </w:rPr>
            </w:r>
            <w:r>
              <w:rPr>
                <w:noProof/>
                <w:webHidden/>
              </w:rPr>
              <w:fldChar w:fldCharType="separate"/>
            </w:r>
            <w:r>
              <w:rPr>
                <w:noProof/>
                <w:webHidden/>
              </w:rPr>
              <w:t>8</w:t>
            </w:r>
            <w:r>
              <w:rPr>
                <w:noProof/>
                <w:webHidden/>
              </w:rPr>
              <w:fldChar w:fldCharType="end"/>
            </w:r>
          </w:hyperlink>
        </w:p>
        <w:p w14:paraId="39F8C5E9" w14:textId="77777777" w:rsidR="00006D75" w:rsidRDefault="00006D75">
          <w:pPr>
            <w:pStyle w:val="TOC1"/>
            <w:tabs>
              <w:tab w:val="left" w:pos="440"/>
              <w:tab w:val="right" w:leader="dot" w:pos="9350"/>
            </w:tabs>
            <w:rPr>
              <w:rFonts w:asciiTheme="minorHAnsi" w:eastAsiaTheme="minorEastAsia" w:hAnsiTheme="minorHAnsi" w:cstheme="minorBidi"/>
              <w:noProof/>
              <w:szCs w:val="22"/>
              <w:lang w:val="en-US" w:eastAsia="zh-CN"/>
            </w:rPr>
          </w:pPr>
          <w:hyperlink w:anchor="_Toc42188580" w:history="1">
            <w:r w:rsidRPr="000B77D5">
              <w:rPr>
                <w:rStyle w:val="Hyperlink"/>
                <w:noProof/>
              </w:rPr>
              <w:t>2.</w:t>
            </w:r>
            <w:r>
              <w:rPr>
                <w:rFonts w:asciiTheme="minorHAnsi" w:eastAsiaTheme="minorEastAsia" w:hAnsiTheme="minorHAnsi" w:cstheme="minorBidi"/>
                <w:noProof/>
                <w:szCs w:val="22"/>
                <w:lang w:val="en-US" w:eastAsia="zh-CN"/>
              </w:rPr>
              <w:tab/>
            </w:r>
            <w:r w:rsidRPr="000B77D5">
              <w:rPr>
                <w:rStyle w:val="Hyperlink"/>
                <w:noProof/>
              </w:rPr>
              <w:t>EHT PHY</w:t>
            </w:r>
            <w:r>
              <w:rPr>
                <w:noProof/>
                <w:webHidden/>
              </w:rPr>
              <w:tab/>
            </w:r>
            <w:r>
              <w:rPr>
                <w:noProof/>
                <w:webHidden/>
              </w:rPr>
              <w:fldChar w:fldCharType="begin"/>
            </w:r>
            <w:r>
              <w:rPr>
                <w:noProof/>
                <w:webHidden/>
              </w:rPr>
              <w:instrText xml:space="preserve"> PAGEREF _Toc42188580 \h </w:instrText>
            </w:r>
            <w:r>
              <w:rPr>
                <w:noProof/>
                <w:webHidden/>
              </w:rPr>
            </w:r>
            <w:r>
              <w:rPr>
                <w:noProof/>
                <w:webHidden/>
              </w:rPr>
              <w:fldChar w:fldCharType="separate"/>
            </w:r>
            <w:r>
              <w:rPr>
                <w:noProof/>
                <w:webHidden/>
              </w:rPr>
              <w:t>9</w:t>
            </w:r>
            <w:r>
              <w:rPr>
                <w:noProof/>
                <w:webHidden/>
              </w:rPr>
              <w:fldChar w:fldCharType="end"/>
            </w:r>
          </w:hyperlink>
        </w:p>
        <w:p w14:paraId="17CD53EA"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583" w:history="1">
            <w:r w:rsidRPr="000B77D5">
              <w:rPr>
                <w:rStyle w:val="Hyperlink"/>
                <w:noProof/>
              </w:rPr>
              <w:t>2.1</w:t>
            </w:r>
            <w:r>
              <w:rPr>
                <w:rFonts w:asciiTheme="minorHAnsi" w:eastAsiaTheme="minorEastAsia" w:hAnsiTheme="minorHAnsi" w:cstheme="minorBidi"/>
                <w:noProof/>
                <w:szCs w:val="22"/>
                <w:lang w:val="en-US" w:eastAsia="zh-CN"/>
              </w:rPr>
              <w:tab/>
            </w:r>
            <w:r w:rsidRPr="000B77D5">
              <w:rPr>
                <w:rStyle w:val="Hyperlink"/>
                <w:noProof/>
              </w:rPr>
              <w:t>General</w:t>
            </w:r>
            <w:r>
              <w:rPr>
                <w:noProof/>
                <w:webHidden/>
              </w:rPr>
              <w:tab/>
            </w:r>
            <w:r>
              <w:rPr>
                <w:noProof/>
                <w:webHidden/>
              </w:rPr>
              <w:fldChar w:fldCharType="begin"/>
            </w:r>
            <w:r>
              <w:rPr>
                <w:noProof/>
                <w:webHidden/>
              </w:rPr>
              <w:instrText xml:space="preserve"> PAGEREF _Toc42188583 \h </w:instrText>
            </w:r>
            <w:r>
              <w:rPr>
                <w:noProof/>
                <w:webHidden/>
              </w:rPr>
            </w:r>
            <w:r>
              <w:rPr>
                <w:noProof/>
                <w:webHidden/>
              </w:rPr>
              <w:fldChar w:fldCharType="separate"/>
            </w:r>
            <w:r>
              <w:rPr>
                <w:noProof/>
                <w:webHidden/>
              </w:rPr>
              <w:t>9</w:t>
            </w:r>
            <w:r>
              <w:rPr>
                <w:noProof/>
                <w:webHidden/>
              </w:rPr>
              <w:fldChar w:fldCharType="end"/>
            </w:r>
          </w:hyperlink>
        </w:p>
        <w:p w14:paraId="3B18EA6F"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584" w:history="1">
            <w:r w:rsidRPr="000B77D5">
              <w:rPr>
                <w:rStyle w:val="Hyperlink"/>
                <w:noProof/>
              </w:rPr>
              <w:t>2.2</w:t>
            </w:r>
            <w:r>
              <w:rPr>
                <w:rFonts w:asciiTheme="minorHAnsi" w:eastAsiaTheme="minorEastAsia" w:hAnsiTheme="minorHAnsi" w:cstheme="minorBidi"/>
                <w:noProof/>
                <w:szCs w:val="22"/>
                <w:lang w:val="en-US" w:eastAsia="zh-CN"/>
              </w:rPr>
              <w:tab/>
            </w:r>
            <w:r w:rsidRPr="000B77D5">
              <w:rPr>
                <w:rStyle w:val="Hyperlink"/>
                <w:noProof/>
              </w:rPr>
              <w:t>Channelization and tone plan</w:t>
            </w:r>
            <w:r>
              <w:rPr>
                <w:noProof/>
                <w:webHidden/>
              </w:rPr>
              <w:tab/>
            </w:r>
            <w:r>
              <w:rPr>
                <w:noProof/>
                <w:webHidden/>
              </w:rPr>
              <w:fldChar w:fldCharType="begin"/>
            </w:r>
            <w:r>
              <w:rPr>
                <w:noProof/>
                <w:webHidden/>
              </w:rPr>
              <w:instrText xml:space="preserve"> PAGEREF _Toc42188584 \h </w:instrText>
            </w:r>
            <w:r>
              <w:rPr>
                <w:noProof/>
                <w:webHidden/>
              </w:rPr>
            </w:r>
            <w:r>
              <w:rPr>
                <w:noProof/>
                <w:webHidden/>
              </w:rPr>
              <w:fldChar w:fldCharType="separate"/>
            </w:r>
            <w:r>
              <w:rPr>
                <w:noProof/>
                <w:webHidden/>
              </w:rPr>
              <w:t>9</w:t>
            </w:r>
            <w:r>
              <w:rPr>
                <w:noProof/>
                <w:webHidden/>
              </w:rPr>
              <w:fldChar w:fldCharType="end"/>
            </w:r>
          </w:hyperlink>
        </w:p>
        <w:p w14:paraId="45E68787" w14:textId="77777777" w:rsidR="00006D75" w:rsidRDefault="00006D7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188585" w:history="1">
            <w:r w:rsidRPr="000B77D5">
              <w:rPr>
                <w:rStyle w:val="Hyperlink"/>
                <w:noProof/>
              </w:rPr>
              <w:t>2.2.1</w:t>
            </w:r>
            <w:r>
              <w:rPr>
                <w:rFonts w:asciiTheme="minorHAnsi" w:eastAsiaTheme="minorEastAsia" w:hAnsiTheme="minorHAnsi" w:cstheme="minorBidi"/>
                <w:noProof/>
                <w:szCs w:val="22"/>
                <w:lang w:val="en-US" w:eastAsia="zh-CN"/>
              </w:rPr>
              <w:tab/>
            </w:r>
            <w:r w:rsidRPr="000B77D5">
              <w:rPr>
                <w:rStyle w:val="Hyperlink"/>
                <w:noProof/>
              </w:rPr>
              <w:t>Wideband and noncontiguous spectrum utilization</w:t>
            </w:r>
            <w:r>
              <w:rPr>
                <w:noProof/>
                <w:webHidden/>
              </w:rPr>
              <w:tab/>
            </w:r>
            <w:r>
              <w:rPr>
                <w:noProof/>
                <w:webHidden/>
              </w:rPr>
              <w:fldChar w:fldCharType="begin"/>
            </w:r>
            <w:r>
              <w:rPr>
                <w:noProof/>
                <w:webHidden/>
              </w:rPr>
              <w:instrText xml:space="preserve"> PAGEREF _Toc42188585 \h </w:instrText>
            </w:r>
            <w:r>
              <w:rPr>
                <w:noProof/>
                <w:webHidden/>
              </w:rPr>
            </w:r>
            <w:r>
              <w:rPr>
                <w:noProof/>
                <w:webHidden/>
              </w:rPr>
              <w:fldChar w:fldCharType="separate"/>
            </w:r>
            <w:r>
              <w:rPr>
                <w:noProof/>
                <w:webHidden/>
              </w:rPr>
              <w:t>9</w:t>
            </w:r>
            <w:r>
              <w:rPr>
                <w:noProof/>
                <w:webHidden/>
              </w:rPr>
              <w:fldChar w:fldCharType="end"/>
            </w:r>
          </w:hyperlink>
        </w:p>
        <w:p w14:paraId="37EA32C4" w14:textId="77777777" w:rsidR="00006D75" w:rsidRDefault="00006D7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188586" w:history="1">
            <w:r w:rsidRPr="000B77D5">
              <w:rPr>
                <w:rStyle w:val="Hyperlink"/>
                <w:noProof/>
                <w:highlight w:val="yellow"/>
              </w:rPr>
              <w:t>2.2.2</w:t>
            </w:r>
            <w:r>
              <w:rPr>
                <w:rFonts w:asciiTheme="minorHAnsi" w:eastAsiaTheme="minorEastAsia" w:hAnsiTheme="minorHAnsi" w:cstheme="minorBidi"/>
                <w:noProof/>
                <w:szCs w:val="22"/>
                <w:lang w:val="en-US" w:eastAsia="zh-CN"/>
              </w:rPr>
              <w:tab/>
            </w:r>
            <w:r w:rsidRPr="000B77D5">
              <w:rPr>
                <w:rStyle w:val="Hyperlink"/>
                <w:noProof/>
                <w:highlight w:val="yellow"/>
              </w:rPr>
              <w:t>Aggregated PPDU</w:t>
            </w:r>
            <w:r>
              <w:rPr>
                <w:noProof/>
                <w:webHidden/>
              </w:rPr>
              <w:tab/>
            </w:r>
            <w:r>
              <w:rPr>
                <w:noProof/>
                <w:webHidden/>
              </w:rPr>
              <w:fldChar w:fldCharType="begin"/>
            </w:r>
            <w:r>
              <w:rPr>
                <w:noProof/>
                <w:webHidden/>
              </w:rPr>
              <w:instrText xml:space="preserve"> PAGEREF _Toc42188586 \h </w:instrText>
            </w:r>
            <w:r>
              <w:rPr>
                <w:noProof/>
                <w:webHidden/>
              </w:rPr>
            </w:r>
            <w:r>
              <w:rPr>
                <w:noProof/>
                <w:webHidden/>
              </w:rPr>
              <w:fldChar w:fldCharType="separate"/>
            </w:r>
            <w:r>
              <w:rPr>
                <w:noProof/>
                <w:webHidden/>
              </w:rPr>
              <w:t>10</w:t>
            </w:r>
            <w:r>
              <w:rPr>
                <w:noProof/>
                <w:webHidden/>
              </w:rPr>
              <w:fldChar w:fldCharType="end"/>
            </w:r>
          </w:hyperlink>
        </w:p>
        <w:p w14:paraId="2EAA522F"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587" w:history="1">
            <w:r w:rsidRPr="000B77D5">
              <w:rPr>
                <w:rStyle w:val="Hyperlink"/>
                <w:noProof/>
              </w:rPr>
              <w:t>2.3</w:t>
            </w:r>
            <w:r>
              <w:rPr>
                <w:rFonts w:asciiTheme="minorHAnsi" w:eastAsiaTheme="minorEastAsia" w:hAnsiTheme="minorHAnsi" w:cstheme="minorBidi"/>
                <w:noProof/>
                <w:szCs w:val="22"/>
                <w:lang w:val="en-US" w:eastAsia="zh-CN"/>
              </w:rPr>
              <w:tab/>
            </w:r>
            <w:r w:rsidRPr="000B77D5">
              <w:rPr>
                <w:rStyle w:val="Hyperlink"/>
                <w:noProof/>
              </w:rPr>
              <w:t>Resource unit</w:t>
            </w:r>
            <w:r>
              <w:rPr>
                <w:noProof/>
                <w:webHidden/>
              </w:rPr>
              <w:tab/>
            </w:r>
            <w:r>
              <w:rPr>
                <w:noProof/>
                <w:webHidden/>
              </w:rPr>
              <w:fldChar w:fldCharType="begin"/>
            </w:r>
            <w:r>
              <w:rPr>
                <w:noProof/>
                <w:webHidden/>
              </w:rPr>
              <w:instrText xml:space="preserve"> PAGEREF _Toc42188587 \h </w:instrText>
            </w:r>
            <w:r>
              <w:rPr>
                <w:noProof/>
                <w:webHidden/>
              </w:rPr>
            </w:r>
            <w:r>
              <w:rPr>
                <w:noProof/>
                <w:webHidden/>
              </w:rPr>
              <w:fldChar w:fldCharType="separate"/>
            </w:r>
            <w:r>
              <w:rPr>
                <w:noProof/>
                <w:webHidden/>
              </w:rPr>
              <w:t>10</w:t>
            </w:r>
            <w:r>
              <w:rPr>
                <w:noProof/>
                <w:webHidden/>
              </w:rPr>
              <w:fldChar w:fldCharType="end"/>
            </w:r>
          </w:hyperlink>
        </w:p>
        <w:p w14:paraId="571FABC4" w14:textId="77777777" w:rsidR="00006D75" w:rsidRDefault="00006D7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188588" w:history="1">
            <w:r w:rsidRPr="000B77D5">
              <w:rPr>
                <w:rStyle w:val="Hyperlink"/>
                <w:noProof/>
                <w:highlight w:val="yellow"/>
              </w:rPr>
              <w:t>2.3.1</w:t>
            </w:r>
            <w:r>
              <w:rPr>
                <w:rFonts w:asciiTheme="minorHAnsi" w:eastAsiaTheme="minorEastAsia" w:hAnsiTheme="minorHAnsi" w:cstheme="minorBidi"/>
                <w:noProof/>
                <w:szCs w:val="22"/>
                <w:lang w:val="en-US" w:eastAsia="zh-CN"/>
              </w:rPr>
              <w:tab/>
            </w:r>
            <w:r w:rsidRPr="000B77D5">
              <w:rPr>
                <w:rStyle w:val="Hyperlink"/>
                <w:noProof/>
                <w:highlight w:val="yellow"/>
              </w:rPr>
              <w:t>Single RU</w:t>
            </w:r>
            <w:r>
              <w:rPr>
                <w:noProof/>
                <w:webHidden/>
              </w:rPr>
              <w:tab/>
            </w:r>
            <w:r>
              <w:rPr>
                <w:noProof/>
                <w:webHidden/>
              </w:rPr>
              <w:fldChar w:fldCharType="begin"/>
            </w:r>
            <w:r>
              <w:rPr>
                <w:noProof/>
                <w:webHidden/>
              </w:rPr>
              <w:instrText xml:space="preserve"> PAGEREF _Toc42188588 \h </w:instrText>
            </w:r>
            <w:r>
              <w:rPr>
                <w:noProof/>
                <w:webHidden/>
              </w:rPr>
            </w:r>
            <w:r>
              <w:rPr>
                <w:noProof/>
                <w:webHidden/>
              </w:rPr>
              <w:fldChar w:fldCharType="separate"/>
            </w:r>
            <w:r>
              <w:rPr>
                <w:noProof/>
                <w:webHidden/>
              </w:rPr>
              <w:t>10</w:t>
            </w:r>
            <w:r>
              <w:rPr>
                <w:noProof/>
                <w:webHidden/>
              </w:rPr>
              <w:fldChar w:fldCharType="end"/>
            </w:r>
          </w:hyperlink>
        </w:p>
        <w:p w14:paraId="750D5E1C" w14:textId="77777777" w:rsidR="00006D75" w:rsidRDefault="00006D7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188589" w:history="1">
            <w:r w:rsidRPr="000B77D5">
              <w:rPr>
                <w:rStyle w:val="Hyperlink"/>
                <w:noProof/>
                <w:highlight w:val="yellow"/>
              </w:rPr>
              <w:t>2.3.2</w:t>
            </w:r>
            <w:r>
              <w:rPr>
                <w:rFonts w:asciiTheme="minorHAnsi" w:eastAsiaTheme="minorEastAsia" w:hAnsiTheme="minorHAnsi" w:cstheme="minorBidi"/>
                <w:noProof/>
                <w:szCs w:val="22"/>
                <w:lang w:val="en-US" w:eastAsia="zh-CN"/>
              </w:rPr>
              <w:tab/>
            </w:r>
            <w:r w:rsidRPr="000B77D5">
              <w:rPr>
                <w:rStyle w:val="Hyperlink"/>
                <w:noProof/>
                <w:highlight w:val="yellow"/>
              </w:rPr>
              <w:t>Multiple RU</w:t>
            </w:r>
            <w:r>
              <w:rPr>
                <w:noProof/>
                <w:webHidden/>
              </w:rPr>
              <w:tab/>
            </w:r>
            <w:r>
              <w:rPr>
                <w:noProof/>
                <w:webHidden/>
              </w:rPr>
              <w:fldChar w:fldCharType="begin"/>
            </w:r>
            <w:r>
              <w:rPr>
                <w:noProof/>
                <w:webHidden/>
              </w:rPr>
              <w:instrText xml:space="preserve"> PAGEREF _Toc42188589 \h </w:instrText>
            </w:r>
            <w:r>
              <w:rPr>
                <w:noProof/>
                <w:webHidden/>
              </w:rPr>
            </w:r>
            <w:r>
              <w:rPr>
                <w:noProof/>
                <w:webHidden/>
              </w:rPr>
              <w:fldChar w:fldCharType="separate"/>
            </w:r>
            <w:r>
              <w:rPr>
                <w:noProof/>
                <w:webHidden/>
              </w:rPr>
              <w:t>10</w:t>
            </w:r>
            <w:r>
              <w:rPr>
                <w:noProof/>
                <w:webHidden/>
              </w:rPr>
              <w:fldChar w:fldCharType="end"/>
            </w:r>
          </w:hyperlink>
        </w:p>
        <w:p w14:paraId="1CE04532" w14:textId="77777777" w:rsidR="00006D75" w:rsidRDefault="00006D7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188590" w:history="1">
            <w:r w:rsidRPr="000B77D5">
              <w:rPr>
                <w:rStyle w:val="Hyperlink"/>
                <w:noProof/>
                <w:highlight w:val="yellow"/>
              </w:rPr>
              <w:t>2.3.3</w:t>
            </w:r>
            <w:r>
              <w:rPr>
                <w:rFonts w:asciiTheme="minorHAnsi" w:eastAsiaTheme="minorEastAsia" w:hAnsiTheme="minorHAnsi" w:cstheme="minorBidi"/>
                <w:noProof/>
                <w:szCs w:val="22"/>
                <w:lang w:val="en-US" w:eastAsia="zh-CN"/>
              </w:rPr>
              <w:tab/>
            </w:r>
            <w:r w:rsidRPr="000B77D5">
              <w:rPr>
                <w:rStyle w:val="Hyperlink"/>
                <w:noProof/>
                <w:highlight w:val="yellow"/>
              </w:rPr>
              <w:t>Interleaving for RUs and aggregated RUs</w:t>
            </w:r>
            <w:r>
              <w:rPr>
                <w:noProof/>
                <w:webHidden/>
              </w:rPr>
              <w:tab/>
            </w:r>
            <w:r>
              <w:rPr>
                <w:noProof/>
                <w:webHidden/>
              </w:rPr>
              <w:fldChar w:fldCharType="begin"/>
            </w:r>
            <w:r>
              <w:rPr>
                <w:noProof/>
                <w:webHidden/>
              </w:rPr>
              <w:instrText xml:space="preserve"> PAGEREF _Toc42188590 \h </w:instrText>
            </w:r>
            <w:r>
              <w:rPr>
                <w:noProof/>
                <w:webHidden/>
              </w:rPr>
            </w:r>
            <w:r>
              <w:rPr>
                <w:noProof/>
                <w:webHidden/>
              </w:rPr>
              <w:fldChar w:fldCharType="separate"/>
            </w:r>
            <w:r>
              <w:rPr>
                <w:noProof/>
                <w:webHidden/>
              </w:rPr>
              <w:t>15</w:t>
            </w:r>
            <w:r>
              <w:rPr>
                <w:noProof/>
                <w:webHidden/>
              </w:rPr>
              <w:fldChar w:fldCharType="end"/>
            </w:r>
          </w:hyperlink>
        </w:p>
        <w:p w14:paraId="62CB4DBA"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591" w:history="1">
            <w:r w:rsidRPr="000B77D5">
              <w:rPr>
                <w:rStyle w:val="Hyperlink"/>
                <w:noProof/>
              </w:rPr>
              <w:t>2.4</w:t>
            </w:r>
            <w:r>
              <w:rPr>
                <w:rFonts w:asciiTheme="minorHAnsi" w:eastAsiaTheme="minorEastAsia" w:hAnsiTheme="minorHAnsi" w:cstheme="minorBidi"/>
                <w:noProof/>
                <w:szCs w:val="22"/>
                <w:lang w:val="en-US" w:eastAsia="zh-CN"/>
              </w:rPr>
              <w:tab/>
            </w:r>
            <w:r w:rsidRPr="000B77D5">
              <w:rPr>
                <w:rStyle w:val="Hyperlink"/>
                <w:noProof/>
              </w:rPr>
              <w:t>EHT preamble</w:t>
            </w:r>
            <w:r>
              <w:rPr>
                <w:noProof/>
                <w:webHidden/>
              </w:rPr>
              <w:tab/>
            </w:r>
            <w:r>
              <w:rPr>
                <w:noProof/>
                <w:webHidden/>
              </w:rPr>
              <w:fldChar w:fldCharType="begin"/>
            </w:r>
            <w:r>
              <w:rPr>
                <w:noProof/>
                <w:webHidden/>
              </w:rPr>
              <w:instrText xml:space="preserve"> PAGEREF _Toc42188591 \h </w:instrText>
            </w:r>
            <w:r>
              <w:rPr>
                <w:noProof/>
                <w:webHidden/>
              </w:rPr>
            </w:r>
            <w:r>
              <w:rPr>
                <w:noProof/>
                <w:webHidden/>
              </w:rPr>
              <w:fldChar w:fldCharType="separate"/>
            </w:r>
            <w:r>
              <w:rPr>
                <w:noProof/>
                <w:webHidden/>
              </w:rPr>
              <w:t>16</w:t>
            </w:r>
            <w:r>
              <w:rPr>
                <w:noProof/>
                <w:webHidden/>
              </w:rPr>
              <w:fldChar w:fldCharType="end"/>
            </w:r>
          </w:hyperlink>
        </w:p>
        <w:p w14:paraId="2C71CC1C" w14:textId="77777777" w:rsidR="00006D75" w:rsidRDefault="00006D7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188592" w:history="1">
            <w:r w:rsidRPr="000B77D5">
              <w:rPr>
                <w:rStyle w:val="Hyperlink"/>
                <w:noProof/>
              </w:rPr>
              <w:t>2.4.1</w:t>
            </w:r>
            <w:r>
              <w:rPr>
                <w:rFonts w:asciiTheme="minorHAnsi" w:eastAsiaTheme="minorEastAsia" w:hAnsiTheme="minorHAnsi" w:cstheme="minorBidi"/>
                <w:noProof/>
                <w:szCs w:val="22"/>
                <w:lang w:val="en-US" w:eastAsia="zh-CN"/>
              </w:rPr>
              <w:tab/>
            </w:r>
            <w:r w:rsidRPr="000B77D5">
              <w:rPr>
                <w:rStyle w:val="Hyperlink"/>
                <w:noProof/>
              </w:rPr>
              <w:t>L-STF, L-LTF, L-SIG, and RL-SIG</w:t>
            </w:r>
            <w:r>
              <w:rPr>
                <w:noProof/>
                <w:webHidden/>
              </w:rPr>
              <w:tab/>
            </w:r>
            <w:r>
              <w:rPr>
                <w:noProof/>
                <w:webHidden/>
              </w:rPr>
              <w:fldChar w:fldCharType="begin"/>
            </w:r>
            <w:r>
              <w:rPr>
                <w:noProof/>
                <w:webHidden/>
              </w:rPr>
              <w:instrText xml:space="preserve"> PAGEREF _Toc42188592 \h </w:instrText>
            </w:r>
            <w:r>
              <w:rPr>
                <w:noProof/>
                <w:webHidden/>
              </w:rPr>
            </w:r>
            <w:r>
              <w:rPr>
                <w:noProof/>
                <w:webHidden/>
              </w:rPr>
              <w:fldChar w:fldCharType="separate"/>
            </w:r>
            <w:r>
              <w:rPr>
                <w:noProof/>
                <w:webHidden/>
              </w:rPr>
              <w:t>16</w:t>
            </w:r>
            <w:r>
              <w:rPr>
                <w:noProof/>
                <w:webHidden/>
              </w:rPr>
              <w:fldChar w:fldCharType="end"/>
            </w:r>
          </w:hyperlink>
        </w:p>
        <w:p w14:paraId="24B02B76" w14:textId="77777777" w:rsidR="00006D75" w:rsidRDefault="00006D7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188593" w:history="1">
            <w:r w:rsidRPr="000B77D5">
              <w:rPr>
                <w:rStyle w:val="Hyperlink"/>
                <w:noProof/>
              </w:rPr>
              <w:t>2.4.2</w:t>
            </w:r>
            <w:r>
              <w:rPr>
                <w:rFonts w:asciiTheme="minorHAnsi" w:eastAsiaTheme="minorEastAsia" w:hAnsiTheme="minorHAnsi" w:cstheme="minorBidi"/>
                <w:noProof/>
                <w:szCs w:val="22"/>
                <w:lang w:val="en-US" w:eastAsia="zh-CN"/>
              </w:rPr>
              <w:tab/>
            </w:r>
            <w:r w:rsidRPr="000B77D5">
              <w:rPr>
                <w:rStyle w:val="Hyperlink"/>
                <w:noProof/>
              </w:rPr>
              <w:t>U-SIG</w:t>
            </w:r>
            <w:r>
              <w:rPr>
                <w:noProof/>
                <w:webHidden/>
              </w:rPr>
              <w:tab/>
            </w:r>
            <w:r>
              <w:rPr>
                <w:noProof/>
                <w:webHidden/>
              </w:rPr>
              <w:fldChar w:fldCharType="begin"/>
            </w:r>
            <w:r>
              <w:rPr>
                <w:noProof/>
                <w:webHidden/>
              </w:rPr>
              <w:instrText xml:space="preserve"> PAGEREF _Toc42188593 \h </w:instrText>
            </w:r>
            <w:r>
              <w:rPr>
                <w:noProof/>
                <w:webHidden/>
              </w:rPr>
            </w:r>
            <w:r>
              <w:rPr>
                <w:noProof/>
                <w:webHidden/>
              </w:rPr>
              <w:fldChar w:fldCharType="separate"/>
            </w:r>
            <w:r>
              <w:rPr>
                <w:noProof/>
                <w:webHidden/>
              </w:rPr>
              <w:t>18</w:t>
            </w:r>
            <w:r>
              <w:rPr>
                <w:noProof/>
                <w:webHidden/>
              </w:rPr>
              <w:fldChar w:fldCharType="end"/>
            </w:r>
          </w:hyperlink>
        </w:p>
        <w:p w14:paraId="158006D1" w14:textId="77777777" w:rsidR="00006D75" w:rsidRDefault="00006D7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188594" w:history="1">
            <w:r w:rsidRPr="000B77D5">
              <w:rPr>
                <w:rStyle w:val="Hyperlink"/>
                <w:noProof/>
              </w:rPr>
              <w:t>2.4.3</w:t>
            </w:r>
            <w:r>
              <w:rPr>
                <w:rFonts w:asciiTheme="minorHAnsi" w:eastAsiaTheme="minorEastAsia" w:hAnsiTheme="minorHAnsi" w:cstheme="minorBidi"/>
                <w:noProof/>
                <w:szCs w:val="22"/>
                <w:lang w:val="en-US" w:eastAsia="zh-CN"/>
              </w:rPr>
              <w:tab/>
            </w:r>
            <w:r w:rsidRPr="000B77D5">
              <w:rPr>
                <w:rStyle w:val="Hyperlink"/>
                <w:noProof/>
              </w:rPr>
              <w:t>EHT-SIG</w:t>
            </w:r>
            <w:r>
              <w:rPr>
                <w:noProof/>
                <w:webHidden/>
              </w:rPr>
              <w:tab/>
            </w:r>
            <w:r>
              <w:rPr>
                <w:noProof/>
                <w:webHidden/>
              </w:rPr>
              <w:fldChar w:fldCharType="begin"/>
            </w:r>
            <w:r>
              <w:rPr>
                <w:noProof/>
                <w:webHidden/>
              </w:rPr>
              <w:instrText xml:space="preserve"> PAGEREF _Toc42188594 \h </w:instrText>
            </w:r>
            <w:r>
              <w:rPr>
                <w:noProof/>
                <w:webHidden/>
              </w:rPr>
            </w:r>
            <w:r>
              <w:rPr>
                <w:noProof/>
                <w:webHidden/>
              </w:rPr>
              <w:fldChar w:fldCharType="separate"/>
            </w:r>
            <w:r>
              <w:rPr>
                <w:noProof/>
                <w:webHidden/>
              </w:rPr>
              <w:t>20</w:t>
            </w:r>
            <w:r>
              <w:rPr>
                <w:noProof/>
                <w:webHidden/>
              </w:rPr>
              <w:fldChar w:fldCharType="end"/>
            </w:r>
          </w:hyperlink>
        </w:p>
        <w:p w14:paraId="6B923533" w14:textId="77777777" w:rsidR="00006D75" w:rsidRDefault="00006D7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188595" w:history="1">
            <w:r w:rsidRPr="000B77D5">
              <w:rPr>
                <w:rStyle w:val="Hyperlink"/>
                <w:noProof/>
                <w:highlight w:val="yellow"/>
              </w:rPr>
              <w:t>2.4.4</w:t>
            </w:r>
            <w:r>
              <w:rPr>
                <w:rFonts w:asciiTheme="minorHAnsi" w:eastAsiaTheme="minorEastAsia" w:hAnsiTheme="minorHAnsi" w:cstheme="minorBidi"/>
                <w:noProof/>
                <w:szCs w:val="22"/>
                <w:lang w:val="en-US" w:eastAsia="zh-CN"/>
              </w:rPr>
              <w:tab/>
            </w:r>
            <w:r w:rsidRPr="000B77D5">
              <w:rPr>
                <w:rStyle w:val="Hyperlink"/>
                <w:noProof/>
                <w:highlight w:val="yellow"/>
              </w:rPr>
              <w:t>EHT-STF</w:t>
            </w:r>
            <w:r>
              <w:rPr>
                <w:noProof/>
                <w:webHidden/>
              </w:rPr>
              <w:tab/>
            </w:r>
            <w:r>
              <w:rPr>
                <w:noProof/>
                <w:webHidden/>
              </w:rPr>
              <w:fldChar w:fldCharType="begin"/>
            </w:r>
            <w:r>
              <w:rPr>
                <w:noProof/>
                <w:webHidden/>
              </w:rPr>
              <w:instrText xml:space="preserve"> PAGEREF _Toc42188595 \h </w:instrText>
            </w:r>
            <w:r>
              <w:rPr>
                <w:noProof/>
                <w:webHidden/>
              </w:rPr>
            </w:r>
            <w:r>
              <w:rPr>
                <w:noProof/>
                <w:webHidden/>
              </w:rPr>
              <w:fldChar w:fldCharType="separate"/>
            </w:r>
            <w:r>
              <w:rPr>
                <w:noProof/>
                <w:webHidden/>
              </w:rPr>
              <w:t>21</w:t>
            </w:r>
            <w:r>
              <w:rPr>
                <w:noProof/>
                <w:webHidden/>
              </w:rPr>
              <w:fldChar w:fldCharType="end"/>
            </w:r>
          </w:hyperlink>
        </w:p>
        <w:p w14:paraId="630FC4FC" w14:textId="77777777" w:rsidR="00006D75" w:rsidRDefault="00006D7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188596" w:history="1">
            <w:r w:rsidRPr="000B77D5">
              <w:rPr>
                <w:rStyle w:val="Hyperlink"/>
                <w:noProof/>
              </w:rPr>
              <w:t>2.4.5</w:t>
            </w:r>
            <w:r>
              <w:rPr>
                <w:rFonts w:asciiTheme="minorHAnsi" w:eastAsiaTheme="minorEastAsia" w:hAnsiTheme="minorHAnsi" w:cstheme="minorBidi"/>
                <w:noProof/>
                <w:szCs w:val="22"/>
                <w:lang w:val="en-US" w:eastAsia="zh-CN"/>
              </w:rPr>
              <w:tab/>
            </w:r>
            <w:r w:rsidRPr="000B77D5">
              <w:rPr>
                <w:rStyle w:val="Hyperlink"/>
                <w:noProof/>
              </w:rPr>
              <w:t>EHT-LTF</w:t>
            </w:r>
            <w:r>
              <w:rPr>
                <w:noProof/>
                <w:webHidden/>
              </w:rPr>
              <w:tab/>
            </w:r>
            <w:r>
              <w:rPr>
                <w:noProof/>
                <w:webHidden/>
              </w:rPr>
              <w:fldChar w:fldCharType="begin"/>
            </w:r>
            <w:r>
              <w:rPr>
                <w:noProof/>
                <w:webHidden/>
              </w:rPr>
              <w:instrText xml:space="preserve"> PAGEREF _Toc42188596 \h </w:instrText>
            </w:r>
            <w:r>
              <w:rPr>
                <w:noProof/>
                <w:webHidden/>
              </w:rPr>
            </w:r>
            <w:r>
              <w:rPr>
                <w:noProof/>
                <w:webHidden/>
              </w:rPr>
              <w:fldChar w:fldCharType="separate"/>
            </w:r>
            <w:r>
              <w:rPr>
                <w:noProof/>
                <w:webHidden/>
              </w:rPr>
              <w:t>22</w:t>
            </w:r>
            <w:r>
              <w:rPr>
                <w:noProof/>
                <w:webHidden/>
              </w:rPr>
              <w:fldChar w:fldCharType="end"/>
            </w:r>
          </w:hyperlink>
        </w:p>
        <w:p w14:paraId="6F04E145" w14:textId="77777777" w:rsidR="00006D75" w:rsidRDefault="00006D7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188597" w:history="1">
            <w:r w:rsidRPr="000B77D5">
              <w:rPr>
                <w:rStyle w:val="Hyperlink"/>
                <w:noProof/>
              </w:rPr>
              <w:t>2.4.6</w:t>
            </w:r>
            <w:r>
              <w:rPr>
                <w:rFonts w:asciiTheme="minorHAnsi" w:eastAsiaTheme="minorEastAsia" w:hAnsiTheme="minorHAnsi" w:cstheme="minorBidi"/>
                <w:noProof/>
                <w:szCs w:val="22"/>
                <w:lang w:val="en-US" w:eastAsia="zh-CN"/>
              </w:rPr>
              <w:tab/>
            </w:r>
            <w:r w:rsidRPr="000B77D5">
              <w:rPr>
                <w:rStyle w:val="Hyperlink"/>
                <w:noProof/>
              </w:rPr>
              <w:t>Preamble puncture</w:t>
            </w:r>
            <w:r>
              <w:rPr>
                <w:noProof/>
                <w:webHidden/>
              </w:rPr>
              <w:tab/>
            </w:r>
            <w:r>
              <w:rPr>
                <w:noProof/>
                <w:webHidden/>
              </w:rPr>
              <w:fldChar w:fldCharType="begin"/>
            </w:r>
            <w:r>
              <w:rPr>
                <w:noProof/>
                <w:webHidden/>
              </w:rPr>
              <w:instrText xml:space="preserve"> PAGEREF _Toc42188597 \h </w:instrText>
            </w:r>
            <w:r>
              <w:rPr>
                <w:noProof/>
                <w:webHidden/>
              </w:rPr>
            </w:r>
            <w:r>
              <w:rPr>
                <w:noProof/>
                <w:webHidden/>
              </w:rPr>
              <w:fldChar w:fldCharType="separate"/>
            </w:r>
            <w:r>
              <w:rPr>
                <w:noProof/>
                <w:webHidden/>
              </w:rPr>
              <w:t>23</w:t>
            </w:r>
            <w:r>
              <w:rPr>
                <w:noProof/>
                <w:webHidden/>
              </w:rPr>
              <w:fldChar w:fldCharType="end"/>
            </w:r>
          </w:hyperlink>
        </w:p>
        <w:p w14:paraId="2942F939"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598" w:history="1">
            <w:r w:rsidRPr="000B77D5">
              <w:rPr>
                <w:rStyle w:val="Hyperlink"/>
                <w:noProof/>
              </w:rPr>
              <w:t>2.5</w:t>
            </w:r>
            <w:r>
              <w:rPr>
                <w:rFonts w:asciiTheme="minorHAnsi" w:eastAsiaTheme="minorEastAsia" w:hAnsiTheme="minorHAnsi" w:cstheme="minorBidi"/>
                <w:noProof/>
                <w:szCs w:val="22"/>
                <w:lang w:val="en-US" w:eastAsia="zh-CN"/>
              </w:rPr>
              <w:tab/>
            </w:r>
            <w:r w:rsidRPr="000B77D5">
              <w:rPr>
                <w:rStyle w:val="Hyperlink"/>
                <w:noProof/>
                <w:lang w:val="en-US"/>
              </w:rPr>
              <w:t>Modulation</w:t>
            </w:r>
            <w:r>
              <w:rPr>
                <w:noProof/>
                <w:webHidden/>
              </w:rPr>
              <w:tab/>
            </w:r>
            <w:r>
              <w:rPr>
                <w:noProof/>
                <w:webHidden/>
              </w:rPr>
              <w:fldChar w:fldCharType="begin"/>
            </w:r>
            <w:r>
              <w:rPr>
                <w:noProof/>
                <w:webHidden/>
              </w:rPr>
              <w:instrText xml:space="preserve"> PAGEREF _Toc42188598 \h </w:instrText>
            </w:r>
            <w:r>
              <w:rPr>
                <w:noProof/>
                <w:webHidden/>
              </w:rPr>
            </w:r>
            <w:r>
              <w:rPr>
                <w:noProof/>
                <w:webHidden/>
              </w:rPr>
              <w:fldChar w:fldCharType="separate"/>
            </w:r>
            <w:r>
              <w:rPr>
                <w:noProof/>
                <w:webHidden/>
              </w:rPr>
              <w:t>23</w:t>
            </w:r>
            <w:r>
              <w:rPr>
                <w:noProof/>
                <w:webHidden/>
              </w:rPr>
              <w:fldChar w:fldCharType="end"/>
            </w:r>
          </w:hyperlink>
        </w:p>
        <w:p w14:paraId="095FBB94"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599" w:history="1">
            <w:r w:rsidRPr="000B77D5">
              <w:rPr>
                <w:rStyle w:val="Hyperlink"/>
                <w:noProof/>
                <w:highlight w:val="yellow"/>
              </w:rPr>
              <w:t>2.6</w:t>
            </w:r>
            <w:r>
              <w:rPr>
                <w:rFonts w:asciiTheme="minorHAnsi" w:eastAsiaTheme="minorEastAsia" w:hAnsiTheme="minorHAnsi" w:cstheme="minorBidi"/>
                <w:noProof/>
                <w:szCs w:val="22"/>
                <w:lang w:val="en-US" w:eastAsia="zh-CN"/>
              </w:rPr>
              <w:tab/>
            </w:r>
            <w:r w:rsidRPr="000B77D5">
              <w:rPr>
                <w:rStyle w:val="Hyperlink"/>
                <w:noProof/>
                <w:highlight w:val="yellow"/>
              </w:rPr>
              <w:t>Data field</w:t>
            </w:r>
            <w:r>
              <w:rPr>
                <w:noProof/>
                <w:webHidden/>
              </w:rPr>
              <w:tab/>
            </w:r>
            <w:r>
              <w:rPr>
                <w:noProof/>
                <w:webHidden/>
              </w:rPr>
              <w:fldChar w:fldCharType="begin"/>
            </w:r>
            <w:r>
              <w:rPr>
                <w:noProof/>
                <w:webHidden/>
              </w:rPr>
              <w:instrText xml:space="preserve"> PAGEREF _Toc42188599 \h </w:instrText>
            </w:r>
            <w:r>
              <w:rPr>
                <w:noProof/>
                <w:webHidden/>
              </w:rPr>
            </w:r>
            <w:r>
              <w:rPr>
                <w:noProof/>
                <w:webHidden/>
              </w:rPr>
              <w:fldChar w:fldCharType="separate"/>
            </w:r>
            <w:r>
              <w:rPr>
                <w:noProof/>
                <w:webHidden/>
              </w:rPr>
              <w:t>23</w:t>
            </w:r>
            <w:r>
              <w:rPr>
                <w:noProof/>
                <w:webHidden/>
              </w:rPr>
              <w:fldChar w:fldCharType="end"/>
            </w:r>
          </w:hyperlink>
        </w:p>
        <w:p w14:paraId="38ABD543"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00" w:history="1">
            <w:r w:rsidRPr="000B77D5">
              <w:rPr>
                <w:rStyle w:val="Hyperlink"/>
                <w:noProof/>
              </w:rPr>
              <w:t>2.7</w:t>
            </w:r>
            <w:r>
              <w:rPr>
                <w:rFonts w:asciiTheme="minorHAnsi" w:eastAsiaTheme="minorEastAsia" w:hAnsiTheme="minorHAnsi" w:cstheme="minorBidi"/>
                <w:noProof/>
                <w:szCs w:val="22"/>
                <w:lang w:val="en-US" w:eastAsia="zh-CN"/>
              </w:rPr>
              <w:tab/>
            </w:r>
            <w:r w:rsidRPr="000B77D5">
              <w:rPr>
                <w:rStyle w:val="Hyperlink"/>
                <w:noProof/>
                <w:lang w:val="en-US"/>
              </w:rPr>
              <w:t>Beamforming</w:t>
            </w:r>
            <w:r>
              <w:rPr>
                <w:noProof/>
                <w:webHidden/>
              </w:rPr>
              <w:tab/>
            </w:r>
            <w:r>
              <w:rPr>
                <w:noProof/>
                <w:webHidden/>
              </w:rPr>
              <w:fldChar w:fldCharType="begin"/>
            </w:r>
            <w:r>
              <w:rPr>
                <w:noProof/>
                <w:webHidden/>
              </w:rPr>
              <w:instrText xml:space="preserve"> PAGEREF _Toc42188600 \h </w:instrText>
            </w:r>
            <w:r>
              <w:rPr>
                <w:noProof/>
                <w:webHidden/>
              </w:rPr>
            </w:r>
            <w:r>
              <w:rPr>
                <w:noProof/>
                <w:webHidden/>
              </w:rPr>
              <w:fldChar w:fldCharType="separate"/>
            </w:r>
            <w:r>
              <w:rPr>
                <w:noProof/>
                <w:webHidden/>
              </w:rPr>
              <w:t>24</w:t>
            </w:r>
            <w:r>
              <w:rPr>
                <w:noProof/>
                <w:webHidden/>
              </w:rPr>
              <w:fldChar w:fldCharType="end"/>
            </w:r>
          </w:hyperlink>
        </w:p>
        <w:p w14:paraId="33214388" w14:textId="77777777" w:rsidR="00006D75" w:rsidRDefault="00006D75">
          <w:pPr>
            <w:pStyle w:val="TOC1"/>
            <w:tabs>
              <w:tab w:val="left" w:pos="440"/>
              <w:tab w:val="right" w:leader="dot" w:pos="9350"/>
            </w:tabs>
            <w:rPr>
              <w:rFonts w:asciiTheme="minorHAnsi" w:eastAsiaTheme="minorEastAsia" w:hAnsiTheme="minorHAnsi" w:cstheme="minorBidi"/>
              <w:noProof/>
              <w:szCs w:val="22"/>
              <w:lang w:val="en-US" w:eastAsia="zh-CN"/>
            </w:rPr>
          </w:pPr>
          <w:hyperlink w:anchor="_Toc42188601" w:history="1">
            <w:r w:rsidRPr="000B77D5">
              <w:rPr>
                <w:rStyle w:val="Hyperlink"/>
                <w:noProof/>
              </w:rPr>
              <w:t>3.</w:t>
            </w:r>
            <w:r>
              <w:rPr>
                <w:rFonts w:asciiTheme="minorHAnsi" w:eastAsiaTheme="minorEastAsia" w:hAnsiTheme="minorHAnsi" w:cstheme="minorBidi"/>
                <w:noProof/>
                <w:szCs w:val="22"/>
                <w:lang w:val="en-US" w:eastAsia="zh-CN"/>
              </w:rPr>
              <w:tab/>
            </w:r>
            <w:r w:rsidRPr="000B77D5">
              <w:rPr>
                <w:rStyle w:val="Hyperlink"/>
                <w:noProof/>
              </w:rPr>
              <w:t>EHT MAC</w:t>
            </w:r>
            <w:r>
              <w:rPr>
                <w:noProof/>
                <w:webHidden/>
              </w:rPr>
              <w:tab/>
            </w:r>
            <w:r>
              <w:rPr>
                <w:noProof/>
                <w:webHidden/>
              </w:rPr>
              <w:fldChar w:fldCharType="begin"/>
            </w:r>
            <w:r>
              <w:rPr>
                <w:noProof/>
                <w:webHidden/>
              </w:rPr>
              <w:instrText xml:space="preserve"> PAGEREF _Toc42188601 \h </w:instrText>
            </w:r>
            <w:r>
              <w:rPr>
                <w:noProof/>
                <w:webHidden/>
              </w:rPr>
            </w:r>
            <w:r>
              <w:rPr>
                <w:noProof/>
                <w:webHidden/>
              </w:rPr>
              <w:fldChar w:fldCharType="separate"/>
            </w:r>
            <w:r>
              <w:rPr>
                <w:noProof/>
                <w:webHidden/>
              </w:rPr>
              <w:t>24</w:t>
            </w:r>
            <w:r>
              <w:rPr>
                <w:noProof/>
                <w:webHidden/>
              </w:rPr>
              <w:fldChar w:fldCharType="end"/>
            </w:r>
          </w:hyperlink>
        </w:p>
        <w:p w14:paraId="1E288A3B"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03" w:history="1">
            <w:r w:rsidRPr="000B77D5">
              <w:rPr>
                <w:rStyle w:val="Hyperlink"/>
                <w:noProof/>
              </w:rPr>
              <w:t>3.1</w:t>
            </w:r>
            <w:r>
              <w:rPr>
                <w:rFonts w:asciiTheme="minorHAnsi" w:eastAsiaTheme="minorEastAsia" w:hAnsiTheme="minorHAnsi" w:cstheme="minorBidi"/>
                <w:noProof/>
                <w:szCs w:val="22"/>
                <w:lang w:val="en-US" w:eastAsia="zh-CN"/>
              </w:rPr>
              <w:tab/>
            </w:r>
            <w:r w:rsidRPr="000B77D5">
              <w:rPr>
                <w:rStyle w:val="Hyperlink"/>
                <w:noProof/>
              </w:rPr>
              <w:t>General</w:t>
            </w:r>
            <w:r>
              <w:rPr>
                <w:noProof/>
                <w:webHidden/>
              </w:rPr>
              <w:tab/>
            </w:r>
            <w:r>
              <w:rPr>
                <w:noProof/>
                <w:webHidden/>
              </w:rPr>
              <w:fldChar w:fldCharType="begin"/>
            </w:r>
            <w:r>
              <w:rPr>
                <w:noProof/>
                <w:webHidden/>
              </w:rPr>
              <w:instrText xml:space="preserve"> PAGEREF _Toc42188603 \h </w:instrText>
            </w:r>
            <w:r>
              <w:rPr>
                <w:noProof/>
                <w:webHidden/>
              </w:rPr>
            </w:r>
            <w:r>
              <w:rPr>
                <w:noProof/>
                <w:webHidden/>
              </w:rPr>
              <w:fldChar w:fldCharType="separate"/>
            </w:r>
            <w:r>
              <w:rPr>
                <w:noProof/>
                <w:webHidden/>
              </w:rPr>
              <w:t>24</w:t>
            </w:r>
            <w:r>
              <w:rPr>
                <w:noProof/>
                <w:webHidden/>
              </w:rPr>
              <w:fldChar w:fldCharType="end"/>
            </w:r>
          </w:hyperlink>
        </w:p>
        <w:p w14:paraId="144BBA66"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04" w:history="1">
            <w:r w:rsidRPr="000B77D5">
              <w:rPr>
                <w:rStyle w:val="Hyperlink"/>
                <w:noProof/>
              </w:rPr>
              <w:t>3.2</w:t>
            </w:r>
            <w:r>
              <w:rPr>
                <w:rFonts w:asciiTheme="minorHAnsi" w:eastAsiaTheme="minorEastAsia" w:hAnsiTheme="minorHAnsi" w:cstheme="minorBidi"/>
                <w:noProof/>
                <w:szCs w:val="22"/>
                <w:lang w:val="en-US" w:eastAsia="zh-CN"/>
              </w:rPr>
              <w:tab/>
            </w:r>
            <w:r w:rsidRPr="000B77D5">
              <w:rPr>
                <w:rStyle w:val="Hyperlink"/>
                <w:noProof/>
              </w:rPr>
              <w:t>EHT Operation Element</w:t>
            </w:r>
            <w:r>
              <w:rPr>
                <w:noProof/>
                <w:webHidden/>
              </w:rPr>
              <w:tab/>
            </w:r>
            <w:r>
              <w:rPr>
                <w:noProof/>
                <w:webHidden/>
              </w:rPr>
              <w:fldChar w:fldCharType="begin"/>
            </w:r>
            <w:r>
              <w:rPr>
                <w:noProof/>
                <w:webHidden/>
              </w:rPr>
              <w:instrText xml:space="preserve"> PAGEREF _Toc42188604 \h </w:instrText>
            </w:r>
            <w:r>
              <w:rPr>
                <w:noProof/>
                <w:webHidden/>
              </w:rPr>
            </w:r>
            <w:r>
              <w:rPr>
                <w:noProof/>
                <w:webHidden/>
              </w:rPr>
              <w:fldChar w:fldCharType="separate"/>
            </w:r>
            <w:r>
              <w:rPr>
                <w:noProof/>
                <w:webHidden/>
              </w:rPr>
              <w:t>24</w:t>
            </w:r>
            <w:r>
              <w:rPr>
                <w:noProof/>
                <w:webHidden/>
              </w:rPr>
              <w:fldChar w:fldCharType="end"/>
            </w:r>
          </w:hyperlink>
        </w:p>
        <w:p w14:paraId="383AA10A"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05" w:history="1">
            <w:r w:rsidRPr="000B77D5">
              <w:rPr>
                <w:rStyle w:val="Hyperlink"/>
                <w:noProof/>
              </w:rPr>
              <w:t>3.3</w:t>
            </w:r>
            <w:r>
              <w:rPr>
                <w:rFonts w:asciiTheme="minorHAnsi" w:eastAsiaTheme="minorEastAsia" w:hAnsiTheme="minorHAnsi" w:cstheme="minorBidi"/>
                <w:noProof/>
                <w:szCs w:val="22"/>
                <w:lang w:val="en-US" w:eastAsia="zh-CN"/>
              </w:rPr>
              <w:tab/>
            </w:r>
            <w:r w:rsidRPr="000B77D5">
              <w:rPr>
                <w:rStyle w:val="Hyperlink"/>
                <w:noProof/>
              </w:rPr>
              <w:t>TXOP</w:t>
            </w:r>
            <w:r>
              <w:rPr>
                <w:noProof/>
                <w:webHidden/>
              </w:rPr>
              <w:tab/>
            </w:r>
            <w:r>
              <w:rPr>
                <w:noProof/>
                <w:webHidden/>
              </w:rPr>
              <w:fldChar w:fldCharType="begin"/>
            </w:r>
            <w:r>
              <w:rPr>
                <w:noProof/>
                <w:webHidden/>
              </w:rPr>
              <w:instrText xml:space="preserve"> PAGEREF _Toc42188605 \h </w:instrText>
            </w:r>
            <w:r>
              <w:rPr>
                <w:noProof/>
                <w:webHidden/>
              </w:rPr>
            </w:r>
            <w:r>
              <w:rPr>
                <w:noProof/>
                <w:webHidden/>
              </w:rPr>
              <w:fldChar w:fldCharType="separate"/>
            </w:r>
            <w:r>
              <w:rPr>
                <w:noProof/>
                <w:webHidden/>
              </w:rPr>
              <w:t>25</w:t>
            </w:r>
            <w:r>
              <w:rPr>
                <w:noProof/>
                <w:webHidden/>
              </w:rPr>
              <w:fldChar w:fldCharType="end"/>
            </w:r>
          </w:hyperlink>
        </w:p>
        <w:p w14:paraId="3C40C923" w14:textId="77777777" w:rsidR="00006D75" w:rsidRDefault="00006D75">
          <w:pPr>
            <w:pStyle w:val="TOC1"/>
            <w:tabs>
              <w:tab w:val="left" w:pos="440"/>
              <w:tab w:val="right" w:leader="dot" w:pos="9350"/>
            </w:tabs>
            <w:rPr>
              <w:rFonts w:asciiTheme="minorHAnsi" w:eastAsiaTheme="minorEastAsia" w:hAnsiTheme="minorHAnsi" w:cstheme="minorBidi"/>
              <w:noProof/>
              <w:szCs w:val="22"/>
              <w:lang w:val="en-US" w:eastAsia="zh-CN"/>
            </w:rPr>
          </w:pPr>
          <w:hyperlink w:anchor="_Toc42188606" w:history="1">
            <w:r w:rsidRPr="000B77D5">
              <w:rPr>
                <w:rStyle w:val="Hyperlink"/>
                <w:noProof/>
              </w:rPr>
              <w:t>4.</w:t>
            </w:r>
            <w:r>
              <w:rPr>
                <w:rFonts w:asciiTheme="minorHAnsi" w:eastAsiaTheme="minorEastAsia" w:hAnsiTheme="minorHAnsi" w:cstheme="minorBidi"/>
                <w:noProof/>
                <w:szCs w:val="22"/>
                <w:lang w:val="en-US" w:eastAsia="zh-CN"/>
              </w:rPr>
              <w:tab/>
            </w:r>
            <w:r w:rsidRPr="000B77D5">
              <w:rPr>
                <w:rStyle w:val="Hyperlink"/>
                <w:noProof/>
              </w:rPr>
              <w:t>Coexistence and regulatory rules</w:t>
            </w:r>
            <w:r>
              <w:rPr>
                <w:noProof/>
                <w:webHidden/>
              </w:rPr>
              <w:tab/>
            </w:r>
            <w:r>
              <w:rPr>
                <w:noProof/>
                <w:webHidden/>
              </w:rPr>
              <w:fldChar w:fldCharType="begin"/>
            </w:r>
            <w:r>
              <w:rPr>
                <w:noProof/>
                <w:webHidden/>
              </w:rPr>
              <w:instrText xml:space="preserve"> PAGEREF _Toc42188606 \h </w:instrText>
            </w:r>
            <w:r>
              <w:rPr>
                <w:noProof/>
                <w:webHidden/>
              </w:rPr>
            </w:r>
            <w:r>
              <w:rPr>
                <w:noProof/>
                <w:webHidden/>
              </w:rPr>
              <w:fldChar w:fldCharType="separate"/>
            </w:r>
            <w:r>
              <w:rPr>
                <w:noProof/>
                <w:webHidden/>
              </w:rPr>
              <w:t>25</w:t>
            </w:r>
            <w:r>
              <w:rPr>
                <w:noProof/>
                <w:webHidden/>
              </w:rPr>
              <w:fldChar w:fldCharType="end"/>
            </w:r>
          </w:hyperlink>
        </w:p>
        <w:p w14:paraId="1C7108A7"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08" w:history="1">
            <w:r w:rsidRPr="000B77D5">
              <w:rPr>
                <w:rStyle w:val="Hyperlink"/>
                <w:noProof/>
              </w:rPr>
              <w:t>4.1</w:t>
            </w:r>
            <w:r>
              <w:rPr>
                <w:rFonts w:asciiTheme="minorHAnsi" w:eastAsiaTheme="minorEastAsia" w:hAnsiTheme="minorHAnsi" w:cstheme="minorBidi"/>
                <w:noProof/>
                <w:szCs w:val="22"/>
                <w:lang w:val="en-US" w:eastAsia="zh-CN"/>
              </w:rPr>
              <w:tab/>
            </w:r>
            <w:r w:rsidRPr="000B77D5">
              <w:rPr>
                <w:rStyle w:val="Hyperlink"/>
                <w:noProof/>
              </w:rPr>
              <w:t>General</w:t>
            </w:r>
            <w:r>
              <w:rPr>
                <w:noProof/>
                <w:webHidden/>
              </w:rPr>
              <w:tab/>
            </w:r>
            <w:r>
              <w:rPr>
                <w:noProof/>
                <w:webHidden/>
              </w:rPr>
              <w:fldChar w:fldCharType="begin"/>
            </w:r>
            <w:r>
              <w:rPr>
                <w:noProof/>
                <w:webHidden/>
              </w:rPr>
              <w:instrText xml:space="preserve"> PAGEREF _Toc42188608 \h </w:instrText>
            </w:r>
            <w:r>
              <w:rPr>
                <w:noProof/>
                <w:webHidden/>
              </w:rPr>
            </w:r>
            <w:r>
              <w:rPr>
                <w:noProof/>
                <w:webHidden/>
              </w:rPr>
              <w:fldChar w:fldCharType="separate"/>
            </w:r>
            <w:r>
              <w:rPr>
                <w:noProof/>
                <w:webHidden/>
              </w:rPr>
              <w:t>25</w:t>
            </w:r>
            <w:r>
              <w:rPr>
                <w:noProof/>
                <w:webHidden/>
              </w:rPr>
              <w:fldChar w:fldCharType="end"/>
            </w:r>
          </w:hyperlink>
        </w:p>
        <w:p w14:paraId="3765A657"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09" w:history="1">
            <w:r w:rsidRPr="000B77D5">
              <w:rPr>
                <w:rStyle w:val="Hyperlink"/>
                <w:noProof/>
              </w:rPr>
              <w:t>4.2</w:t>
            </w:r>
            <w:r>
              <w:rPr>
                <w:rFonts w:asciiTheme="minorHAnsi" w:eastAsiaTheme="minorEastAsia" w:hAnsiTheme="minorHAnsi" w:cstheme="minorBidi"/>
                <w:noProof/>
                <w:szCs w:val="22"/>
                <w:lang w:val="en-US" w:eastAsia="zh-CN"/>
              </w:rPr>
              <w:tab/>
            </w:r>
            <w:r w:rsidRPr="000B77D5">
              <w:rPr>
                <w:rStyle w:val="Hyperlink"/>
                <w:noProof/>
              </w:rPr>
              <w:t>Coexistence feature #1</w:t>
            </w:r>
            <w:r>
              <w:rPr>
                <w:noProof/>
                <w:webHidden/>
              </w:rPr>
              <w:tab/>
            </w:r>
            <w:r>
              <w:rPr>
                <w:noProof/>
                <w:webHidden/>
              </w:rPr>
              <w:fldChar w:fldCharType="begin"/>
            </w:r>
            <w:r>
              <w:rPr>
                <w:noProof/>
                <w:webHidden/>
              </w:rPr>
              <w:instrText xml:space="preserve"> PAGEREF _Toc42188609 \h </w:instrText>
            </w:r>
            <w:r>
              <w:rPr>
                <w:noProof/>
                <w:webHidden/>
              </w:rPr>
            </w:r>
            <w:r>
              <w:rPr>
                <w:noProof/>
                <w:webHidden/>
              </w:rPr>
              <w:fldChar w:fldCharType="separate"/>
            </w:r>
            <w:r>
              <w:rPr>
                <w:noProof/>
                <w:webHidden/>
              </w:rPr>
              <w:t>25</w:t>
            </w:r>
            <w:r>
              <w:rPr>
                <w:noProof/>
                <w:webHidden/>
              </w:rPr>
              <w:fldChar w:fldCharType="end"/>
            </w:r>
          </w:hyperlink>
        </w:p>
        <w:p w14:paraId="51AB2FDF" w14:textId="77777777" w:rsidR="00006D75" w:rsidRDefault="00006D75">
          <w:pPr>
            <w:pStyle w:val="TOC1"/>
            <w:tabs>
              <w:tab w:val="left" w:pos="440"/>
              <w:tab w:val="right" w:leader="dot" w:pos="9350"/>
            </w:tabs>
            <w:rPr>
              <w:rFonts w:asciiTheme="minorHAnsi" w:eastAsiaTheme="minorEastAsia" w:hAnsiTheme="minorHAnsi" w:cstheme="minorBidi"/>
              <w:noProof/>
              <w:szCs w:val="22"/>
              <w:lang w:val="en-US" w:eastAsia="zh-CN"/>
            </w:rPr>
          </w:pPr>
          <w:hyperlink w:anchor="_Toc42188610" w:history="1">
            <w:r w:rsidRPr="000B77D5">
              <w:rPr>
                <w:rStyle w:val="Hyperlink"/>
                <w:noProof/>
              </w:rPr>
              <w:t>5.</w:t>
            </w:r>
            <w:r>
              <w:rPr>
                <w:rFonts w:asciiTheme="minorHAnsi" w:eastAsiaTheme="minorEastAsia" w:hAnsiTheme="minorHAnsi" w:cstheme="minorBidi"/>
                <w:noProof/>
                <w:szCs w:val="22"/>
                <w:lang w:val="en-US" w:eastAsia="zh-CN"/>
              </w:rPr>
              <w:tab/>
            </w:r>
            <w:r w:rsidRPr="000B77D5">
              <w:rPr>
                <w:rStyle w:val="Hyperlink"/>
                <w:noProof/>
              </w:rPr>
              <w:t>Wideband and noncontiguous spectrum utilization</w:t>
            </w:r>
            <w:r>
              <w:rPr>
                <w:noProof/>
                <w:webHidden/>
              </w:rPr>
              <w:tab/>
            </w:r>
            <w:r>
              <w:rPr>
                <w:noProof/>
                <w:webHidden/>
              </w:rPr>
              <w:fldChar w:fldCharType="begin"/>
            </w:r>
            <w:r>
              <w:rPr>
                <w:noProof/>
                <w:webHidden/>
              </w:rPr>
              <w:instrText xml:space="preserve"> PAGEREF _Toc42188610 \h </w:instrText>
            </w:r>
            <w:r>
              <w:rPr>
                <w:noProof/>
                <w:webHidden/>
              </w:rPr>
            </w:r>
            <w:r>
              <w:rPr>
                <w:noProof/>
                <w:webHidden/>
              </w:rPr>
              <w:fldChar w:fldCharType="separate"/>
            </w:r>
            <w:r>
              <w:rPr>
                <w:noProof/>
                <w:webHidden/>
              </w:rPr>
              <w:t>25</w:t>
            </w:r>
            <w:r>
              <w:rPr>
                <w:noProof/>
                <w:webHidden/>
              </w:rPr>
              <w:fldChar w:fldCharType="end"/>
            </w:r>
          </w:hyperlink>
        </w:p>
        <w:p w14:paraId="2F5856CE"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12" w:history="1">
            <w:r w:rsidRPr="000B77D5">
              <w:rPr>
                <w:rStyle w:val="Hyperlink"/>
                <w:noProof/>
              </w:rPr>
              <w:t>5.1</w:t>
            </w:r>
            <w:r>
              <w:rPr>
                <w:rFonts w:asciiTheme="minorHAnsi" w:eastAsiaTheme="minorEastAsia" w:hAnsiTheme="minorHAnsi" w:cstheme="minorBidi"/>
                <w:noProof/>
                <w:szCs w:val="22"/>
                <w:lang w:val="en-US" w:eastAsia="zh-CN"/>
              </w:rPr>
              <w:tab/>
            </w:r>
            <w:r w:rsidRPr="000B77D5">
              <w:rPr>
                <w:rStyle w:val="Hyperlink"/>
                <w:noProof/>
              </w:rPr>
              <w:t>General</w:t>
            </w:r>
            <w:r>
              <w:rPr>
                <w:noProof/>
                <w:webHidden/>
              </w:rPr>
              <w:tab/>
            </w:r>
            <w:r>
              <w:rPr>
                <w:noProof/>
                <w:webHidden/>
              </w:rPr>
              <w:fldChar w:fldCharType="begin"/>
            </w:r>
            <w:r>
              <w:rPr>
                <w:noProof/>
                <w:webHidden/>
              </w:rPr>
              <w:instrText xml:space="preserve"> PAGEREF _Toc42188612 \h </w:instrText>
            </w:r>
            <w:r>
              <w:rPr>
                <w:noProof/>
                <w:webHidden/>
              </w:rPr>
            </w:r>
            <w:r>
              <w:rPr>
                <w:noProof/>
                <w:webHidden/>
              </w:rPr>
              <w:fldChar w:fldCharType="separate"/>
            </w:r>
            <w:r>
              <w:rPr>
                <w:noProof/>
                <w:webHidden/>
              </w:rPr>
              <w:t>25</w:t>
            </w:r>
            <w:r>
              <w:rPr>
                <w:noProof/>
                <w:webHidden/>
              </w:rPr>
              <w:fldChar w:fldCharType="end"/>
            </w:r>
          </w:hyperlink>
        </w:p>
        <w:p w14:paraId="6B06D9AD"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13" w:history="1">
            <w:r w:rsidRPr="000B77D5">
              <w:rPr>
                <w:rStyle w:val="Hyperlink"/>
                <w:noProof/>
              </w:rPr>
              <w:t>5.2</w:t>
            </w:r>
            <w:r>
              <w:rPr>
                <w:rFonts w:asciiTheme="minorHAnsi" w:eastAsiaTheme="minorEastAsia" w:hAnsiTheme="minorHAnsi" w:cstheme="minorBidi"/>
                <w:noProof/>
                <w:szCs w:val="22"/>
                <w:lang w:val="en-US" w:eastAsia="zh-CN"/>
              </w:rPr>
              <w:tab/>
            </w:r>
            <w:r w:rsidRPr="000B77D5">
              <w:rPr>
                <w:rStyle w:val="Hyperlink"/>
                <w:noProof/>
              </w:rPr>
              <w:t>Feature #1</w:t>
            </w:r>
            <w:r>
              <w:rPr>
                <w:noProof/>
                <w:webHidden/>
              </w:rPr>
              <w:tab/>
            </w:r>
            <w:r>
              <w:rPr>
                <w:noProof/>
                <w:webHidden/>
              </w:rPr>
              <w:fldChar w:fldCharType="begin"/>
            </w:r>
            <w:r>
              <w:rPr>
                <w:noProof/>
                <w:webHidden/>
              </w:rPr>
              <w:instrText xml:space="preserve"> PAGEREF _Toc42188613 \h </w:instrText>
            </w:r>
            <w:r>
              <w:rPr>
                <w:noProof/>
                <w:webHidden/>
              </w:rPr>
            </w:r>
            <w:r>
              <w:rPr>
                <w:noProof/>
                <w:webHidden/>
              </w:rPr>
              <w:fldChar w:fldCharType="separate"/>
            </w:r>
            <w:r>
              <w:rPr>
                <w:noProof/>
                <w:webHidden/>
              </w:rPr>
              <w:t>25</w:t>
            </w:r>
            <w:r>
              <w:rPr>
                <w:noProof/>
                <w:webHidden/>
              </w:rPr>
              <w:fldChar w:fldCharType="end"/>
            </w:r>
          </w:hyperlink>
        </w:p>
        <w:p w14:paraId="00D9AE93" w14:textId="77777777" w:rsidR="00006D75" w:rsidRDefault="00006D75">
          <w:pPr>
            <w:pStyle w:val="TOC1"/>
            <w:tabs>
              <w:tab w:val="left" w:pos="440"/>
              <w:tab w:val="right" w:leader="dot" w:pos="9350"/>
            </w:tabs>
            <w:rPr>
              <w:rFonts w:asciiTheme="minorHAnsi" w:eastAsiaTheme="minorEastAsia" w:hAnsiTheme="minorHAnsi" w:cstheme="minorBidi"/>
              <w:noProof/>
              <w:szCs w:val="22"/>
              <w:lang w:val="en-US" w:eastAsia="zh-CN"/>
            </w:rPr>
          </w:pPr>
          <w:hyperlink w:anchor="_Toc42188614" w:history="1">
            <w:r w:rsidRPr="000B77D5">
              <w:rPr>
                <w:rStyle w:val="Hyperlink"/>
                <w:noProof/>
              </w:rPr>
              <w:t>6.</w:t>
            </w:r>
            <w:r>
              <w:rPr>
                <w:rFonts w:asciiTheme="minorHAnsi" w:eastAsiaTheme="minorEastAsia" w:hAnsiTheme="minorHAnsi" w:cstheme="minorBidi"/>
                <w:noProof/>
                <w:szCs w:val="22"/>
                <w:lang w:val="en-US" w:eastAsia="zh-CN"/>
              </w:rPr>
              <w:tab/>
            </w:r>
            <w:r w:rsidRPr="000B77D5">
              <w:rPr>
                <w:rStyle w:val="Hyperlink"/>
                <w:noProof/>
              </w:rPr>
              <w:t>Multi-link operation</w:t>
            </w:r>
            <w:r>
              <w:rPr>
                <w:noProof/>
                <w:webHidden/>
              </w:rPr>
              <w:tab/>
            </w:r>
            <w:r>
              <w:rPr>
                <w:noProof/>
                <w:webHidden/>
              </w:rPr>
              <w:fldChar w:fldCharType="begin"/>
            </w:r>
            <w:r>
              <w:rPr>
                <w:noProof/>
                <w:webHidden/>
              </w:rPr>
              <w:instrText xml:space="preserve"> PAGEREF _Toc42188614 \h </w:instrText>
            </w:r>
            <w:r>
              <w:rPr>
                <w:noProof/>
                <w:webHidden/>
              </w:rPr>
            </w:r>
            <w:r>
              <w:rPr>
                <w:noProof/>
                <w:webHidden/>
              </w:rPr>
              <w:fldChar w:fldCharType="separate"/>
            </w:r>
            <w:r>
              <w:rPr>
                <w:noProof/>
                <w:webHidden/>
              </w:rPr>
              <w:t>25</w:t>
            </w:r>
            <w:r>
              <w:rPr>
                <w:noProof/>
                <w:webHidden/>
              </w:rPr>
              <w:fldChar w:fldCharType="end"/>
            </w:r>
          </w:hyperlink>
        </w:p>
        <w:p w14:paraId="3A0AE018"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16" w:history="1">
            <w:r w:rsidRPr="000B77D5">
              <w:rPr>
                <w:rStyle w:val="Hyperlink"/>
                <w:noProof/>
              </w:rPr>
              <w:t>6.1</w:t>
            </w:r>
            <w:r>
              <w:rPr>
                <w:rFonts w:asciiTheme="minorHAnsi" w:eastAsiaTheme="minorEastAsia" w:hAnsiTheme="minorHAnsi" w:cstheme="minorBidi"/>
                <w:noProof/>
                <w:szCs w:val="22"/>
                <w:lang w:val="en-US" w:eastAsia="zh-CN"/>
              </w:rPr>
              <w:tab/>
            </w:r>
            <w:r w:rsidRPr="000B77D5">
              <w:rPr>
                <w:rStyle w:val="Hyperlink"/>
                <w:noProof/>
              </w:rPr>
              <w:t>General</w:t>
            </w:r>
            <w:r>
              <w:rPr>
                <w:noProof/>
                <w:webHidden/>
              </w:rPr>
              <w:tab/>
            </w:r>
            <w:r>
              <w:rPr>
                <w:noProof/>
                <w:webHidden/>
              </w:rPr>
              <w:fldChar w:fldCharType="begin"/>
            </w:r>
            <w:r>
              <w:rPr>
                <w:noProof/>
                <w:webHidden/>
              </w:rPr>
              <w:instrText xml:space="preserve"> PAGEREF _Toc42188616 \h </w:instrText>
            </w:r>
            <w:r>
              <w:rPr>
                <w:noProof/>
                <w:webHidden/>
              </w:rPr>
            </w:r>
            <w:r>
              <w:rPr>
                <w:noProof/>
                <w:webHidden/>
              </w:rPr>
              <w:fldChar w:fldCharType="separate"/>
            </w:r>
            <w:r>
              <w:rPr>
                <w:noProof/>
                <w:webHidden/>
              </w:rPr>
              <w:t>25</w:t>
            </w:r>
            <w:r>
              <w:rPr>
                <w:noProof/>
                <w:webHidden/>
              </w:rPr>
              <w:fldChar w:fldCharType="end"/>
            </w:r>
          </w:hyperlink>
        </w:p>
        <w:p w14:paraId="4E43D661"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17" w:history="1">
            <w:r w:rsidRPr="000B77D5">
              <w:rPr>
                <w:rStyle w:val="Hyperlink"/>
                <w:noProof/>
              </w:rPr>
              <w:t>6.2</w:t>
            </w:r>
            <w:r>
              <w:rPr>
                <w:rFonts w:asciiTheme="minorHAnsi" w:eastAsiaTheme="minorEastAsia" w:hAnsiTheme="minorHAnsi" w:cstheme="minorBidi"/>
                <w:noProof/>
                <w:szCs w:val="22"/>
                <w:lang w:val="en-US" w:eastAsia="zh-CN"/>
              </w:rPr>
              <w:tab/>
            </w:r>
            <w:r w:rsidRPr="000B77D5">
              <w:rPr>
                <w:rStyle w:val="Hyperlink"/>
                <w:noProof/>
              </w:rPr>
              <w:t>Multi-link setup</w:t>
            </w:r>
            <w:r>
              <w:rPr>
                <w:noProof/>
                <w:webHidden/>
              </w:rPr>
              <w:tab/>
            </w:r>
            <w:r>
              <w:rPr>
                <w:noProof/>
                <w:webHidden/>
              </w:rPr>
              <w:fldChar w:fldCharType="begin"/>
            </w:r>
            <w:r>
              <w:rPr>
                <w:noProof/>
                <w:webHidden/>
              </w:rPr>
              <w:instrText xml:space="preserve"> PAGEREF _Toc42188617 \h </w:instrText>
            </w:r>
            <w:r>
              <w:rPr>
                <w:noProof/>
                <w:webHidden/>
              </w:rPr>
            </w:r>
            <w:r>
              <w:rPr>
                <w:noProof/>
                <w:webHidden/>
              </w:rPr>
              <w:fldChar w:fldCharType="separate"/>
            </w:r>
            <w:r>
              <w:rPr>
                <w:noProof/>
                <w:webHidden/>
              </w:rPr>
              <w:t>26</w:t>
            </w:r>
            <w:r>
              <w:rPr>
                <w:noProof/>
                <w:webHidden/>
              </w:rPr>
              <w:fldChar w:fldCharType="end"/>
            </w:r>
          </w:hyperlink>
        </w:p>
        <w:p w14:paraId="1B842E7E"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18" w:history="1">
            <w:r w:rsidRPr="000B77D5">
              <w:rPr>
                <w:rStyle w:val="Hyperlink"/>
                <w:noProof/>
              </w:rPr>
              <w:t>6.3</w:t>
            </w:r>
            <w:r>
              <w:rPr>
                <w:rFonts w:asciiTheme="minorHAnsi" w:eastAsiaTheme="minorEastAsia" w:hAnsiTheme="minorHAnsi" w:cstheme="minorBidi"/>
                <w:noProof/>
                <w:szCs w:val="22"/>
                <w:lang w:val="en-US" w:eastAsia="zh-CN"/>
              </w:rPr>
              <w:tab/>
            </w:r>
            <w:r w:rsidRPr="000B77D5">
              <w:rPr>
                <w:rStyle w:val="Hyperlink"/>
                <w:noProof/>
              </w:rPr>
              <w:t>TID-to-link mapping</w:t>
            </w:r>
            <w:r>
              <w:rPr>
                <w:noProof/>
                <w:webHidden/>
              </w:rPr>
              <w:tab/>
            </w:r>
            <w:r>
              <w:rPr>
                <w:noProof/>
                <w:webHidden/>
              </w:rPr>
              <w:fldChar w:fldCharType="begin"/>
            </w:r>
            <w:r>
              <w:rPr>
                <w:noProof/>
                <w:webHidden/>
              </w:rPr>
              <w:instrText xml:space="preserve"> PAGEREF _Toc42188618 \h </w:instrText>
            </w:r>
            <w:r>
              <w:rPr>
                <w:noProof/>
                <w:webHidden/>
              </w:rPr>
            </w:r>
            <w:r>
              <w:rPr>
                <w:noProof/>
                <w:webHidden/>
              </w:rPr>
              <w:fldChar w:fldCharType="separate"/>
            </w:r>
            <w:r>
              <w:rPr>
                <w:noProof/>
                <w:webHidden/>
              </w:rPr>
              <w:t>28</w:t>
            </w:r>
            <w:r>
              <w:rPr>
                <w:noProof/>
                <w:webHidden/>
              </w:rPr>
              <w:fldChar w:fldCharType="end"/>
            </w:r>
          </w:hyperlink>
        </w:p>
        <w:p w14:paraId="38F856CA"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19" w:history="1">
            <w:r w:rsidRPr="000B77D5">
              <w:rPr>
                <w:rStyle w:val="Hyperlink"/>
                <w:noProof/>
                <w:highlight w:val="yellow"/>
              </w:rPr>
              <w:t>6.4</w:t>
            </w:r>
            <w:r>
              <w:rPr>
                <w:rFonts w:asciiTheme="minorHAnsi" w:eastAsiaTheme="minorEastAsia" w:hAnsiTheme="minorHAnsi" w:cstheme="minorBidi"/>
                <w:noProof/>
                <w:szCs w:val="22"/>
                <w:lang w:val="en-US" w:eastAsia="zh-CN"/>
              </w:rPr>
              <w:tab/>
            </w:r>
            <w:r w:rsidRPr="000B77D5">
              <w:rPr>
                <w:rStyle w:val="Hyperlink"/>
                <w:noProof/>
                <w:highlight w:val="yellow"/>
              </w:rPr>
              <w:t>Multi-link block ack</w:t>
            </w:r>
            <w:r>
              <w:rPr>
                <w:noProof/>
                <w:webHidden/>
              </w:rPr>
              <w:tab/>
            </w:r>
            <w:r>
              <w:rPr>
                <w:noProof/>
                <w:webHidden/>
              </w:rPr>
              <w:fldChar w:fldCharType="begin"/>
            </w:r>
            <w:r>
              <w:rPr>
                <w:noProof/>
                <w:webHidden/>
              </w:rPr>
              <w:instrText xml:space="preserve"> PAGEREF _Toc42188619 \h </w:instrText>
            </w:r>
            <w:r>
              <w:rPr>
                <w:noProof/>
                <w:webHidden/>
              </w:rPr>
            </w:r>
            <w:r>
              <w:rPr>
                <w:noProof/>
                <w:webHidden/>
              </w:rPr>
              <w:fldChar w:fldCharType="separate"/>
            </w:r>
            <w:r>
              <w:rPr>
                <w:noProof/>
                <w:webHidden/>
              </w:rPr>
              <w:t>29</w:t>
            </w:r>
            <w:r>
              <w:rPr>
                <w:noProof/>
                <w:webHidden/>
              </w:rPr>
              <w:fldChar w:fldCharType="end"/>
            </w:r>
          </w:hyperlink>
        </w:p>
        <w:p w14:paraId="2A265402"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20" w:history="1">
            <w:r w:rsidRPr="000B77D5">
              <w:rPr>
                <w:rStyle w:val="Hyperlink"/>
                <w:noProof/>
              </w:rPr>
              <w:t>6.5</w:t>
            </w:r>
            <w:r>
              <w:rPr>
                <w:rFonts w:asciiTheme="minorHAnsi" w:eastAsiaTheme="minorEastAsia" w:hAnsiTheme="minorHAnsi" w:cstheme="minorBidi"/>
                <w:noProof/>
                <w:szCs w:val="22"/>
                <w:lang w:val="en-US" w:eastAsia="zh-CN"/>
              </w:rPr>
              <w:tab/>
            </w:r>
            <w:r w:rsidRPr="000B77D5">
              <w:rPr>
                <w:rStyle w:val="Hyperlink"/>
                <w:noProof/>
              </w:rPr>
              <w:t>Power save</w:t>
            </w:r>
            <w:r>
              <w:rPr>
                <w:noProof/>
                <w:webHidden/>
              </w:rPr>
              <w:tab/>
            </w:r>
            <w:r>
              <w:rPr>
                <w:noProof/>
                <w:webHidden/>
              </w:rPr>
              <w:fldChar w:fldCharType="begin"/>
            </w:r>
            <w:r>
              <w:rPr>
                <w:noProof/>
                <w:webHidden/>
              </w:rPr>
              <w:instrText xml:space="preserve"> PAGEREF _Toc42188620 \h </w:instrText>
            </w:r>
            <w:r>
              <w:rPr>
                <w:noProof/>
                <w:webHidden/>
              </w:rPr>
            </w:r>
            <w:r>
              <w:rPr>
                <w:noProof/>
                <w:webHidden/>
              </w:rPr>
              <w:fldChar w:fldCharType="separate"/>
            </w:r>
            <w:r>
              <w:rPr>
                <w:noProof/>
                <w:webHidden/>
              </w:rPr>
              <w:t>31</w:t>
            </w:r>
            <w:r>
              <w:rPr>
                <w:noProof/>
                <w:webHidden/>
              </w:rPr>
              <w:fldChar w:fldCharType="end"/>
            </w:r>
          </w:hyperlink>
        </w:p>
        <w:p w14:paraId="1B71954A"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21" w:history="1">
            <w:r w:rsidRPr="000B77D5">
              <w:rPr>
                <w:rStyle w:val="Hyperlink"/>
                <w:noProof/>
                <w:highlight w:val="yellow"/>
              </w:rPr>
              <w:t>6.6</w:t>
            </w:r>
            <w:r>
              <w:rPr>
                <w:rFonts w:asciiTheme="minorHAnsi" w:eastAsiaTheme="minorEastAsia" w:hAnsiTheme="minorHAnsi" w:cstheme="minorBidi"/>
                <w:noProof/>
                <w:szCs w:val="22"/>
                <w:lang w:val="en-US" w:eastAsia="zh-CN"/>
              </w:rPr>
              <w:tab/>
            </w:r>
            <w:r w:rsidRPr="000B77D5">
              <w:rPr>
                <w:rStyle w:val="Hyperlink"/>
                <w:noProof/>
                <w:highlight w:val="yellow"/>
              </w:rPr>
              <w:t>Multi-link group addressed data delivery</w:t>
            </w:r>
            <w:r>
              <w:rPr>
                <w:noProof/>
                <w:webHidden/>
              </w:rPr>
              <w:tab/>
            </w:r>
            <w:r>
              <w:rPr>
                <w:noProof/>
                <w:webHidden/>
              </w:rPr>
              <w:fldChar w:fldCharType="begin"/>
            </w:r>
            <w:r>
              <w:rPr>
                <w:noProof/>
                <w:webHidden/>
              </w:rPr>
              <w:instrText xml:space="preserve"> PAGEREF _Toc42188621 \h </w:instrText>
            </w:r>
            <w:r>
              <w:rPr>
                <w:noProof/>
                <w:webHidden/>
              </w:rPr>
            </w:r>
            <w:r>
              <w:rPr>
                <w:noProof/>
                <w:webHidden/>
              </w:rPr>
              <w:fldChar w:fldCharType="separate"/>
            </w:r>
            <w:r>
              <w:rPr>
                <w:noProof/>
                <w:webHidden/>
              </w:rPr>
              <w:t>32</w:t>
            </w:r>
            <w:r>
              <w:rPr>
                <w:noProof/>
                <w:webHidden/>
              </w:rPr>
              <w:fldChar w:fldCharType="end"/>
            </w:r>
          </w:hyperlink>
        </w:p>
        <w:p w14:paraId="6F78F313"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22" w:history="1">
            <w:r w:rsidRPr="000B77D5">
              <w:rPr>
                <w:rStyle w:val="Hyperlink"/>
                <w:noProof/>
              </w:rPr>
              <w:t>6.7</w:t>
            </w:r>
            <w:r>
              <w:rPr>
                <w:rFonts w:asciiTheme="minorHAnsi" w:eastAsiaTheme="minorEastAsia" w:hAnsiTheme="minorHAnsi" w:cstheme="minorBidi"/>
                <w:noProof/>
                <w:szCs w:val="22"/>
                <w:lang w:val="en-US" w:eastAsia="zh-CN"/>
              </w:rPr>
              <w:tab/>
            </w:r>
            <w:r w:rsidRPr="000B77D5">
              <w:rPr>
                <w:rStyle w:val="Hyperlink"/>
                <w:noProof/>
              </w:rPr>
              <w:t>Multi-link channel access</w:t>
            </w:r>
            <w:r>
              <w:rPr>
                <w:noProof/>
                <w:webHidden/>
              </w:rPr>
              <w:tab/>
            </w:r>
            <w:r>
              <w:rPr>
                <w:noProof/>
                <w:webHidden/>
              </w:rPr>
              <w:fldChar w:fldCharType="begin"/>
            </w:r>
            <w:r>
              <w:rPr>
                <w:noProof/>
                <w:webHidden/>
              </w:rPr>
              <w:instrText xml:space="preserve"> PAGEREF _Toc42188622 \h </w:instrText>
            </w:r>
            <w:r>
              <w:rPr>
                <w:noProof/>
                <w:webHidden/>
              </w:rPr>
            </w:r>
            <w:r>
              <w:rPr>
                <w:noProof/>
                <w:webHidden/>
              </w:rPr>
              <w:fldChar w:fldCharType="separate"/>
            </w:r>
            <w:r>
              <w:rPr>
                <w:noProof/>
                <w:webHidden/>
              </w:rPr>
              <w:t>32</w:t>
            </w:r>
            <w:r>
              <w:rPr>
                <w:noProof/>
                <w:webHidden/>
              </w:rPr>
              <w:fldChar w:fldCharType="end"/>
            </w:r>
          </w:hyperlink>
        </w:p>
        <w:p w14:paraId="0E120CC7"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23" w:history="1">
            <w:r w:rsidRPr="000B77D5">
              <w:rPr>
                <w:rStyle w:val="Hyperlink"/>
                <w:noProof/>
                <w:highlight w:val="yellow"/>
                <w:lang w:eastAsia="ko-KR"/>
              </w:rPr>
              <w:t>6.8</w:t>
            </w:r>
            <w:r>
              <w:rPr>
                <w:rFonts w:asciiTheme="minorHAnsi" w:eastAsiaTheme="minorEastAsia" w:hAnsiTheme="minorHAnsi" w:cstheme="minorBidi"/>
                <w:noProof/>
                <w:szCs w:val="22"/>
                <w:lang w:val="en-US" w:eastAsia="zh-CN"/>
              </w:rPr>
              <w:tab/>
            </w:r>
            <w:r w:rsidRPr="000B77D5">
              <w:rPr>
                <w:rStyle w:val="Hyperlink"/>
                <w:noProof/>
                <w:highlight w:val="yellow"/>
                <w:lang w:val="en-US" w:eastAsia="ko-KR"/>
              </w:rPr>
              <w:t>Multi-BSSID</w:t>
            </w:r>
            <w:r>
              <w:rPr>
                <w:noProof/>
                <w:webHidden/>
              </w:rPr>
              <w:tab/>
            </w:r>
            <w:r>
              <w:rPr>
                <w:noProof/>
                <w:webHidden/>
              </w:rPr>
              <w:fldChar w:fldCharType="begin"/>
            </w:r>
            <w:r>
              <w:rPr>
                <w:noProof/>
                <w:webHidden/>
              </w:rPr>
              <w:instrText xml:space="preserve"> PAGEREF _Toc42188623 \h </w:instrText>
            </w:r>
            <w:r>
              <w:rPr>
                <w:noProof/>
                <w:webHidden/>
              </w:rPr>
            </w:r>
            <w:r>
              <w:rPr>
                <w:noProof/>
                <w:webHidden/>
              </w:rPr>
              <w:fldChar w:fldCharType="separate"/>
            </w:r>
            <w:r>
              <w:rPr>
                <w:noProof/>
                <w:webHidden/>
              </w:rPr>
              <w:t>33</w:t>
            </w:r>
            <w:r>
              <w:rPr>
                <w:noProof/>
                <w:webHidden/>
              </w:rPr>
              <w:fldChar w:fldCharType="end"/>
            </w:r>
          </w:hyperlink>
        </w:p>
        <w:p w14:paraId="6580DEEB" w14:textId="77777777" w:rsidR="00006D75" w:rsidRDefault="00006D75">
          <w:pPr>
            <w:pStyle w:val="TOC1"/>
            <w:tabs>
              <w:tab w:val="left" w:pos="440"/>
              <w:tab w:val="right" w:leader="dot" w:pos="9350"/>
            </w:tabs>
            <w:rPr>
              <w:rFonts w:asciiTheme="minorHAnsi" w:eastAsiaTheme="minorEastAsia" w:hAnsiTheme="minorHAnsi" w:cstheme="minorBidi"/>
              <w:noProof/>
              <w:szCs w:val="22"/>
              <w:lang w:val="en-US" w:eastAsia="zh-CN"/>
            </w:rPr>
          </w:pPr>
          <w:hyperlink w:anchor="_Toc42188624" w:history="1">
            <w:r w:rsidRPr="000B77D5">
              <w:rPr>
                <w:rStyle w:val="Hyperlink"/>
                <w:noProof/>
              </w:rPr>
              <w:t>7.</w:t>
            </w:r>
            <w:r>
              <w:rPr>
                <w:rFonts w:asciiTheme="minorHAnsi" w:eastAsiaTheme="minorEastAsia" w:hAnsiTheme="minorHAnsi" w:cstheme="minorBidi"/>
                <w:noProof/>
                <w:szCs w:val="22"/>
                <w:lang w:val="en-US" w:eastAsia="zh-CN"/>
              </w:rPr>
              <w:tab/>
            </w:r>
            <w:r w:rsidRPr="000B77D5">
              <w:rPr>
                <w:rStyle w:val="Hyperlink"/>
                <w:noProof/>
              </w:rPr>
              <w:t>Multi-band and multichannel aggregation and operation</w:t>
            </w:r>
            <w:r>
              <w:rPr>
                <w:noProof/>
                <w:webHidden/>
              </w:rPr>
              <w:tab/>
            </w:r>
            <w:r>
              <w:rPr>
                <w:noProof/>
                <w:webHidden/>
              </w:rPr>
              <w:fldChar w:fldCharType="begin"/>
            </w:r>
            <w:r>
              <w:rPr>
                <w:noProof/>
                <w:webHidden/>
              </w:rPr>
              <w:instrText xml:space="preserve"> PAGEREF _Toc42188624 \h </w:instrText>
            </w:r>
            <w:r>
              <w:rPr>
                <w:noProof/>
                <w:webHidden/>
              </w:rPr>
            </w:r>
            <w:r>
              <w:rPr>
                <w:noProof/>
                <w:webHidden/>
              </w:rPr>
              <w:fldChar w:fldCharType="separate"/>
            </w:r>
            <w:r>
              <w:rPr>
                <w:noProof/>
                <w:webHidden/>
              </w:rPr>
              <w:t>34</w:t>
            </w:r>
            <w:r>
              <w:rPr>
                <w:noProof/>
                <w:webHidden/>
              </w:rPr>
              <w:fldChar w:fldCharType="end"/>
            </w:r>
          </w:hyperlink>
        </w:p>
        <w:p w14:paraId="1BF4D928"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26" w:history="1">
            <w:r w:rsidRPr="000B77D5">
              <w:rPr>
                <w:rStyle w:val="Hyperlink"/>
                <w:noProof/>
              </w:rPr>
              <w:t>7.1</w:t>
            </w:r>
            <w:r>
              <w:rPr>
                <w:rFonts w:asciiTheme="minorHAnsi" w:eastAsiaTheme="minorEastAsia" w:hAnsiTheme="minorHAnsi" w:cstheme="minorBidi"/>
                <w:noProof/>
                <w:szCs w:val="22"/>
                <w:lang w:val="en-US" w:eastAsia="zh-CN"/>
              </w:rPr>
              <w:tab/>
            </w:r>
            <w:r w:rsidRPr="000B77D5">
              <w:rPr>
                <w:rStyle w:val="Hyperlink"/>
                <w:noProof/>
              </w:rPr>
              <w:t>General</w:t>
            </w:r>
            <w:r>
              <w:rPr>
                <w:noProof/>
                <w:webHidden/>
              </w:rPr>
              <w:tab/>
            </w:r>
            <w:r>
              <w:rPr>
                <w:noProof/>
                <w:webHidden/>
              </w:rPr>
              <w:fldChar w:fldCharType="begin"/>
            </w:r>
            <w:r>
              <w:rPr>
                <w:noProof/>
                <w:webHidden/>
              </w:rPr>
              <w:instrText xml:space="preserve"> PAGEREF _Toc42188626 \h </w:instrText>
            </w:r>
            <w:r>
              <w:rPr>
                <w:noProof/>
                <w:webHidden/>
              </w:rPr>
            </w:r>
            <w:r>
              <w:rPr>
                <w:noProof/>
                <w:webHidden/>
              </w:rPr>
              <w:fldChar w:fldCharType="separate"/>
            </w:r>
            <w:r>
              <w:rPr>
                <w:noProof/>
                <w:webHidden/>
              </w:rPr>
              <w:t>34</w:t>
            </w:r>
            <w:r>
              <w:rPr>
                <w:noProof/>
                <w:webHidden/>
              </w:rPr>
              <w:fldChar w:fldCharType="end"/>
            </w:r>
          </w:hyperlink>
        </w:p>
        <w:p w14:paraId="1B3B89B5"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27" w:history="1">
            <w:r w:rsidRPr="000B77D5">
              <w:rPr>
                <w:rStyle w:val="Hyperlink"/>
                <w:noProof/>
              </w:rPr>
              <w:t>7.2</w:t>
            </w:r>
            <w:r>
              <w:rPr>
                <w:rFonts w:asciiTheme="minorHAnsi" w:eastAsiaTheme="minorEastAsia" w:hAnsiTheme="minorHAnsi" w:cstheme="minorBidi"/>
                <w:noProof/>
                <w:szCs w:val="22"/>
                <w:lang w:val="en-US" w:eastAsia="zh-CN"/>
              </w:rPr>
              <w:tab/>
            </w:r>
            <w:r w:rsidRPr="000B77D5">
              <w:rPr>
                <w:rStyle w:val="Hyperlink"/>
                <w:noProof/>
              </w:rPr>
              <w:t>Feature #1</w:t>
            </w:r>
            <w:r>
              <w:rPr>
                <w:noProof/>
                <w:webHidden/>
              </w:rPr>
              <w:tab/>
            </w:r>
            <w:r>
              <w:rPr>
                <w:noProof/>
                <w:webHidden/>
              </w:rPr>
              <w:fldChar w:fldCharType="begin"/>
            </w:r>
            <w:r>
              <w:rPr>
                <w:noProof/>
                <w:webHidden/>
              </w:rPr>
              <w:instrText xml:space="preserve"> PAGEREF _Toc42188627 \h </w:instrText>
            </w:r>
            <w:r>
              <w:rPr>
                <w:noProof/>
                <w:webHidden/>
              </w:rPr>
            </w:r>
            <w:r>
              <w:rPr>
                <w:noProof/>
                <w:webHidden/>
              </w:rPr>
              <w:fldChar w:fldCharType="separate"/>
            </w:r>
            <w:r>
              <w:rPr>
                <w:noProof/>
                <w:webHidden/>
              </w:rPr>
              <w:t>34</w:t>
            </w:r>
            <w:r>
              <w:rPr>
                <w:noProof/>
                <w:webHidden/>
              </w:rPr>
              <w:fldChar w:fldCharType="end"/>
            </w:r>
          </w:hyperlink>
        </w:p>
        <w:p w14:paraId="561EA4BE" w14:textId="77777777" w:rsidR="00006D75" w:rsidRDefault="00006D75">
          <w:pPr>
            <w:pStyle w:val="TOC1"/>
            <w:tabs>
              <w:tab w:val="left" w:pos="440"/>
              <w:tab w:val="right" w:leader="dot" w:pos="9350"/>
            </w:tabs>
            <w:rPr>
              <w:rFonts w:asciiTheme="minorHAnsi" w:eastAsiaTheme="minorEastAsia" w:hAnsiTheme="minorHAnsi" w:cstheme="minorBidi"/>
              <w:noProof/>
              <w:szCs w:val="22"/>
              <w:lang w:val="en-US" w:eastAsia="zh-CN"/>
            </w:rPr>
          </w:pPr>
          <w:hyperlink w:anchor="_Toc42188628" w:history="1">
            <w:r w:rsidRPr="000B77D5">
              <w:rPr>
                <w:rStyle w:val="Hyperlink"/>
                <w:noProof/>
              </w:rPr>
              <w:t>8.</w:t>
            </w:r>
            <w:r>
              <w:rPr>
                <w:rFonts w:asciiTheme="minorHAnsi" w:eastAsiaTheme="minorEastAsia" w:hAnsiTheme="minorHAnsi" w:cstheme="minorBidi"/>
                <w:noProof/>
                <w:szCs w:val="22"/>
                <w:lang w:val="en-US" w:eastAsia="zh-CN"/>
              </w:rPr>
              <w:tab/>
            </w:r>
            <w:r w:rsidRPr="000B77D5">
              <w:rPr>
                <w:rStyle w:val="Hyperlink"/>
                <w:noProof/>
              </w:rPr>
              <w:t>Spatial stream and MIMO protocol enhancement</w:t>
            </w:r>
            <w:r>
              <w:rPr>
                <w:noProof/>
                <w:webHidden/>
              </w:rPr>
              <w:tab/>
            </w:r>
            <w:r>
              <w:rPr>
                <w:noProof/>
                <w:webHidden/>
              </w:rPr>
              <w:fldChar w:fldCharType="begin"/>
            </w:r>
            <w:r>
              <w:rPr>
                <w:noProof/>
                <w:webHidden/>
              </w:rPr>
              <w:instrText xml:space="preserve"> PAGEREF _Toc42188628 \h </w:instrText>
            </w:r>
            <w:r>
              <w:rPr>
                <w:noProof/>
                <w:webHidden/>
              </w:rPr>
            </w:r>
            <w:r>
              <w:rPr>
                <w:noProof/>
                <w:webHidden/>
              </w:rPr>
              <w:fldChar w:fldCharType="separate"/>
            </w:r>
            <w:r>
              <w:rPr>
                <w:noProof/>
                <w:webHidden/>
              </w:rPr>
              <w:t>34</w:t>
            </w:r>
            <w:r>
              <w:rPr>
                <w:noProof/>
                <w:webHidden/>
              </w:rPr>
              <w:fldChar w:fldCharType="end"/>
            </w:r>
          </w:hyperlink>
        </w:p>
        <w:p w14:paraId="70A2EB81"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30" w:history="1">
            <w:r w:rsidRPr="000B77D5">
              <w:rPr>
                <w:rStyle w:val="Hyperlink"/>
                <w:noProof/>
              </w:rPr>
              <w:t>8.1</w:t>
            </w:r>
            <w:r>
              <w:rPr>
                <w:rFonts w:asciiTheme="minorHAnsi" w:eastAsiaTheme="minorEastAsia" w:hAnsiTheme="minorHAnsi" w:cstheme="minorBidi"/>
                <w:noProof/>
                <w:szCs w:val="22"/>
                <w:lang w:val="en-US" w:eastAsia="zh-CN"/>
              </w:rPr>
              <w:tab/>
            </w:r>
            <w:r w:rsidRPr="000B77D5">
              <w:rPr>
                <w:rStyle w:val="Hyperlink"/>
                <w:noProof/>
              </w:rPr>
              <w:t>General</w:t>
            </w:r>
            <w:r>
              <w:rPr>
                <w:noProof/>
                <w:webHidden/>
              </w:rPr>
              <w:tab/>
            </w:r>
            <w:r>
              <w:rPr>
                <w:noProof/>
                <w:webHidden/>
              </w:rPr>
              <w:fldChar w:fldCharType="begin"/>
            </w:r>
            <w:r>
              <w:rPr>
                <w:noProof/>
                <w:webHidden/>
              </w:rPr>
              <w:instrText xml:space="preserve"> PAGEREF _Toc42188630 \h </w:instrText>
            </w:r>
            <w:r>
              <w:rPr>
                <w:noProof/>
                <w:webHidden/>
              </w:rPr>
            </w:r>
            <w:r>
              <w:rPr>
                <w:noProof/>
                <w:webHidden/>
              </w:rPr>
              <w:fldChar w:fldCharType="separate"/>
            </w:r>
            <w:r>
              <w:rPr>
                <w:noProof/>
                <w:webHidden/>
              </w:rPr>
              <w:t>34</w:t>
            </w:r>
            <w:r>
              <w:rPr>
                <w:noProof/>
                <w:webHidden/>
              </w:rPr>
              <w:fldChar w:fldCharType="end"/>
            </w:r>
          </w:hyperlink>
        </w:p>
        <w:p w14:paraId="3531B5F1"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31" w:history="1">
            <w:r w:rsidRPr="000B77D5">
              <w:rPr>
                <w:rStyle w:val="Hyperlink"/>
                <w:noProof/>
              </w:rPr>
              <w:t>8.2</w:t>
            </w:r>
            <w:r>
              <w:rPr>
                <w:rFonts w:asciiTheme="minorHAnsi" w:eastAsiaTheme="minorEastAsia" w:hAnsiTheme="minorHAnsi" w:cstheme="minorBidi"/>
                <w:noProof/>
                <w:szCs w:val="22"/>
                <w:lang w:val="en-US" w:eastAsia="zh-CN"/>
              </w:rPr>
              <w:tab/>
            </w:r>
            <w:r w:rsidRPr="000B77D5">
              <w:rPr>
                <w:rStyle w:val="Hyperlink"/>
                <w:noProof/>
              </w:rPr>
              <w:t>16 spatial stream operation</w:t>
            </w:r>
            <w:r>
              <w:rPr>
                <w:noProof/>
                <w:webHidden/>
              </w:rPr>
              <w:tab/>
            </w:r>
            <w:r>
              <w:rPr>
                <w:noProof/>
                <w:webHidden/>
              </w:rPr>
              <w:fldChar w:fldCharType="begin"/>
            </w:r>
            <w:r>
              <w:rPr>
                <w:noProof/>
                <w:webHidden/>
              </w:rPr>
              <w:instrText xml:space="preserve"> PAGEREF _Toc42188631 \h </w:instrText>
            </w:r>
            <w:r>
              <w:rPr>
                <w:noProof/>
                <w:webHidden/>
              </w:rPr>
            </w:r>
            <w:r>
              <w:rPr>
                <w:noProof/>
                <w:webHidden/>
              </w:rPr>
              <w:fldChar w:fldCharType="separate"/>
            </w:r>
            <w:r>
              <w:rPr>
                <w:noProof/>
                <w:webHidden/>
              </w:rPr>
              <w:t>34</w:t>
            </w:r>
            <w:r>
              <w:rPr>
                <w:noProof/>
                <w:webHidden/>
              </w:rPr>
              <w:fldChar w:fldCharType="end"/>
            </w:r>
          </w:hyperlink>
        </w:p>
        <w:p w14:paraId="4F1D9E9D" w14:textId="77777777" w:rsidR="00006D75" w:rsidRDefault="00006D75">
          <w:pPr>
            <w:pStyle w:val="TOC1"/>
            <w:tabs>
              <w:tab w:val="left" w:pos="440"/>
              <w:tab w:val="right" w:leader="dot" w:pos="9350"/>
            </w:tabs>
            <w:rPr>
              <w:rFonts w:asciiTheme="minorHAnsi" w:eastAsiaTheme="minorEastAsia" w:hAnsiTheme="minorHAnsi" w:cstheme="minorBidi"/>
              <w:noProof/>
              <w:szCs w:val="22"/>
              <w:lang w:val="en-US" w:eastAsia="zh-CN"/>
            </w:rPr>
          </w:pPr>
          <w:hyperlink w:anchor="_Toc42188632" w:history="1">
            <w:r w:rsidRPr="000B77D5">
              <w:rPr>
                <w:rStyle w:val="Hyperlink"/>
                <w:noProof/>
              </w:rPr>
              <w:t>9.</w:t>
            </w:r>
            <w:r>
              <w:rPr>
                <w:rFonts w:asciiTheme="minorHAnsi" w:eastAsiaTheme="minorEastAsia" w:hAnsiTheme="minorHAnsi" w:cstheme="minorBidi"/>
                <w:noProof/>
                <w:szCs w:val="22"/>
                <w:lang w:val="en-US" w:eastAsia="zh-CN"/>
              </w:rPr>
              <w:tab/>
            </w:r>
            <w:r w:rsidRPr="000B77D5">
              <w:rPr>
                <w:rStyle w:val="Hyperlink"/>
                <w:noProof/>
              </w:rPr>
              <w:t>Multi-AP operation</w:t>
            </w:r>
            <w:r>
              <w:rPr>
                <w:noProof/>
                <w:webHidden/>
              </w:rPr>
              <w:tab/>
            </w:r>
            <w:r>
              <w:rPr>
                <w:noProof/>
                <w:webHidden/>
              </w:rPr>
              <w:fldChar w:fldCharType="begin"/>
            </w:r>
            <w:r>
              <w:rPr>
                <w:noProof/>
                <w:webHidden/>
              </w:rPr>
              <w:instrText xml:space="preserve"> PAGEREF _Toc42188632 \h </w:instrText>
            </w:r>
            <w:r>
              <w:rPr>
                <w:noProof/>
                <w:webHidden/>
              </w:rPr>
            </w:r>
            <w:r>
              <w:rPr>
                <w:noProof/>
                <w:webHidden/>
              </w:rPr>
              <w:fldChar w:fldCharType="separate"/>
            </w:r>
            <w:r>
              <w:rPr>
                <w:noProof/>
                <w:webHidden/>
              </w:rPr>
              <w:t>34</w:t>
            </w:r>
            <w:r>
              <w:rPr>
                <w:noProof/>
                <w:webHidden/>
              </w:rPr>
              <w:fldChar w:fldCharType="end"/>
            </w:r>
          </w:hyperlink>
        </w:p>
        <w:p w14:paraId="3E5AD27D"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34" w:history="1">
            <w:r w:rsidRPr="000B77D5">
              <w:rPr>
                <w:rStyle w:val="Hyperlink"/>
                <w:noProof/>
              </w:rPr>
              <w:t>9.1</w:t>
            </w:r>
            <w:r>
              <w:rPr>
                <w:rFonts w:asciiTheme="minorHAnsi" w:eastAsiaTheme="minorEastAsia" w:hAnsiTheme="minorHAnsi" w:cstheme="minorBidi"/>
                <w:noProof/>
                <w:szCs w:val="22"/>
                <w:lang w:val="en-US" w:eastAsia="zh-CN"/>
              </w:rPr>
              <w:tab/>
            </w:r>
            <w:r w:rsidRPr="000B77D5">
              <w:rPr>
                <w:rStyle w:val="Hyperlink"/>
                <w:noProof/>
              </w:rPr>
              <w:t>General</w:t>
            </w:r>
            <w:r>
              <w:rPr>
                <w:noProof/>
                <w:webHidden/>
              </w:rPr>
              <w:tab/>
            </w:r>
            <w:r>
              <w:rPr>
                <w:noProof/>
                <w:webHidden/>
              </w:rPr>
              <w:fldChar w:fldCharType="begin"/>
            </w:r>
            <w:r>
              <w:rPr>
                <w:noProof/>
                <w:webHidden/>
              </w:rPr>
              <w:instrText xml:space="preserve"> PAGEREF _Toc42188634 \h </w:instrText>
            </w:r>
            <w:r>
              <w:rPr>
                <w:noProof/>
                <w:webHidden/>
              </w:rPr>
            </w:r>
            <w:r>
              <w:rPr>
                <w:noProof/>
                <w:webHidden/>
              </w:rPr>
              <w:fldChar w:fldCharType="separate"/>
            </w:r>
            <w:r>
              <w:rPr>
                <w:noProof/>
                <w:webHidden/>
              </w:rPr>
              <w:t>34</w:t>
            </w:r>
            <w:r>
              <w:rPr>
                <w:noProof/>
                <w:webHidden/>
              </w:rPr>
              <w:fldChar w:fldCharType="end"/>
            </w:r>
          </w:hyperlink>
        </w:p>
        <w:p w14:paraId="3D49DD00"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35" w:history="1">
            <w:r w:rsidRPr="000B77D5">
              <w:rPr>
                <w:rStyle w:val="Hyperlink"/>
                <w:noProof/>
              </w:rPr>
              <w:t>9.2</w:t>
            </w:r>
            <w:r>
              <w:rPr>
                <w:rFonts w:asciiTheme="minorHAnsi" w:eastAsiaTheme="minorEastAsia" w:hAnsiTheme="minorHAnsi" w:cstheme="minorBidi"/>
                <w:noProof/>
                <w:szCs w:val="22"/>
                <w:lang w:val="en-US" w:eastAsia="zh-CN"/>
              </w:rPr>
              <w:tab/>
            </w:r>
            <w:r w:rsidRPr="000B77D5">
              <w:rPr>
                <w:rStyle w:val="Hyperlink"/>
                <w:noProof/>
              </w:rPr>
              <w:t>Setup</w:t>
            </w:r>
            <w:r>
              <w:rPr>
                <w:noProof/>
                <w:webHidden/>
              </w:rPr>
              <w:tab/>
            </w:r>
            <w:r>
              <w:rPr>
                <w:noProof/>
                <w:webHidden/>
              </w:rPr>
              <w:fldChar w:fldCharType="begin"/>
            </w:r>
            <w:r>
              <w:rPr>
                <w:noProof/>
                <w:webHidden/>
              </w:rPr>
              <w:instrText xml:space="preserve"> PAGEREF _Toc42188635 \h </w:instrText>
            </w:r>
            <w:r>
              <w:rPr>
                <w:noProof/>
                <w:webHidden/>
              </w:rPr>
            </w:r>
            <w:r>
              <w:rPr>
                <w:noProof/>
                <w:webHidden/>
              </w:rPr>
              <w:fldChar w:fldCharType="separate"/>
            </w:r>
            <w:r>
              <w:rPr>
                <w:noProof/>
                <w:webHidden/>
              </w:rPr>
              <w:t>34</w:t>
            </w:r>
            <w:r>
              <w:rPr>
                <w:noProof/>
                <w:webHidden/>
              </w:rPr>
              <w:fldChar w:fldCharType="end"/>
            </w:r>
          </w:hyperlink>
        </w:p>
        <w:p w14:paraId="55B02FCD"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36" w:history="1">
            <w:r w:rsidRPr="000B77D5">
              <w:rPr>
                <w:rStyle w:val="Hyperlink"/>
                <w:noProof/>
              </w:rPr>
              <w:t>9.3</w:t>
            </w:r>
            <w:r>
              <w:rPr>
                <w:rFonts w:asciiTheme="minorHAnsi" w:eastAsiaTheme="minorEastAsia" w:hAnsiTheme="minorHAnsi" w:cstheme="minorBidi"/>
                <w:noProof/>
                <w:szCs w:val="22"/>
                <w:lang w:val="en-US" w:eastAsia="zh-CN"/>
              </w:rPr>
              <w:tab/>
            </w:r>
            <w:r w:rsidRPr="000B77D5">
              <w:rPr>
                <w:rStyle w:val="Hyperlink"/>
                <w:noProof/>
              </w:rPr>
              <w:t>Channel sounding</w:t>
            </w:r>
            <w:r>
              <w:rPr>
                <w:noProof/>
                <w:webHidden/>
              </w:rPr>
              <w:tab/>
            </w:r>
            <w:r>
              <w:rPr>
                <w:noProof/>
                <w:webHidden/>
              </w:rPr>
              <w:fldChar w:fldCharType="begin"/>
            </w:r>
            <w:r>
              <w:rPr>
                <w:noProof/>
                <w:webHidden/>
              </w:rPr>
              <w:instrText xml:space="preserve"> PAGEREF _Toc42188636 \h </w:instrText>
            </w:r>
            <w:r>
              <w:rPr>
                <w:noProof/>
                <w:webHidden/>
              </w:rPr>
            </w:r>
            <w:r>
              <w:rPr>
                <w:noProof/>
                <w:webHidden/>
              </w:rPr>
              <w:fldChar w:fldCharType="separate"/>
            </w:r>
            <w:r>
              <w:rPr>
                <w:noProof/>
                <w:webHidden/>
              </w:rPr>
              <w:t>35</w:t>
            </w:r>
            <w:r>
              <w:rPr>
                <w:noProof/>
                <w:webHidden/>
              </w:rPr>
              <w:fldChar w:fldCharType="end"/>
            </w:r>
          </w:hyperlink>
        </w:p>
        <w:p w14:paraId="6326AD67"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37" w:history="1">
            <w:r w:rsidRPr="000B77D5">
              <w:rPr>
                <w:rStyle w:val="Hyperlink"/>
                <w:noProof/>
              </w:rPr>
              <w:t>9.4</w:t>
            </w:r>
            <w:r>
              <w:rPr>
                <w:rFonts w:asciiTheme="minorHAnsi" w:eastAsiaTheme="minorEastAsia" w:hAnsiTheme="minorHAnsi" w:cstheme="minorBidi"/>
                <w:noProof/>
                <w:szCs w:val="22"/>
                <w:lang w:val="en-US" w:eastAsia="zh-CN"/>
              </w:rPr>
              <w:tab/>
            </w:r>
            <w:r w:rsidRPr="000B77D5">
              <w:rPr>
                <w:rStyle w:val="Hyperlink"/>
                <w:noProof/>
              </w:rPr>
              <w:t>Coordinated transmission</w:t>
            </w:r>
            <w:r>
              <w:rPr>
                <w:noProof/>
                <w:webHidden/>
              </w:rPr>
              <w:tab/>
            </w:r>
            <w:r>
              <w:rPr>
                <w:noProof/>
                <w:webHidden/>
              </w:rPr>
              <w:fldChar w:fldCharType="begin"/>
            </w:r>
            <w:r>
              <w:rPr>
                <w:noProof/>
                <w:webHidden/>
              </w:rPr>
              <w:instrText xml:space="preserve"> PAGEREF _Toc42188637 \h </w:instrText>
            </w:r>
            <w:r>
              <w:rPr>
                <w:noProof/>
                <w:webHidden/>
              </w:rPr>
            </w:r>
            <w:r>
              <w:rPr>
                <w:noProof/>
                <w:webHidden/>
              </w:rPr>
              <w:fldChar w:fldCharType="separate"/>
            </w:r>
            <w:r>
              <w:rPr>
                <w:noProof/>
                <w:webHidden/>
              </w:rPr>
              <w:t>35</w:t>
            </w:r>
            <w:r>
              <w:rPr>
                <w:noProof/>
                <w:webHidden/>
              </w:rPr>
              <w:fldChar w:fldCharType="end"/>
            </w:r>
          </w:hyperlink>
        </w:p>
        <w:p w14:paraId="5DD731C4"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38" w:history="1">
            <w:r w:rsidRPr="000B77D5">
              <w:rPr>
                <w:rStyle w:val="Hyperlink"/>
                <w:noProof/>
                <w:highlight w:val="yellow"/>
              </w:rPr>
              <w:t>9.5</w:t>
            </w:r>
            <w:r>
              <w:rPr>
                <w:rFonts w:asciiTheme="minorHAnsi" w:eastAsiaTheme="minorEastAsia" w:hAnsiTheme="minorHAnsi" w:cstheme="minorBidi"/>
                <w:noProof/>
                <w:szCs w:val="22"/>
                <w:lang w:val="en-US" w:eastAsia="zh-CN"/>
              </w:rPr>
              <w:tab/>
            </w:r>
            <w:r w:rsidRPr="000B77D5">
              <w:rPr>
                <w:rStyle w:val="Hyperlink"/>
                <w:noProof/>
                <w:highlight w:val="yellow"/>
              </w:rPr>
              <w:t>Other Multi-AP coordination schemes</w:t>
            </w:r>
            <w:r>
              <w:rPr>
                <w:noProof/>
                <w:webHidden/>
              </w:rPr>
              <w:tab/>
            </w:r>
            <w:r>
              <w:rPr>
                <w:noProof/>
                <w:webHidden/>
              </w:rPr>
              <w:fldChar w:fldCharType="begin"/>
            </w:r>
            <w:r>
              <w:rPr>
                <w:noProof/>
                <w:webHidden/>
              </w:rPr>
              <w:instrText xml:space="preserve"> PAGEREF _Toc42188638 \h </w:instrText>
            </w:r>
            <w:r>
              <w:rPr>
                <w:noProof/>
                <w:webHidden/>
              </w:rPr>
            </w:r>
            <w:r>
              <w:rPr>
                <w:noProof/>
                <w:webHidden/>
              </w:rPr>
              <w:fldChar w:fldCharType="separate"/>
            </w:r>
            <w:r>
              <w:rPr>
                <w:noProof/>
                <w:webHidden/>
              </w:rPr>
              <w:t>36</w:t>
            </w:r>
            <w:r>
              <w:rPr>
                <w:noProof/>
                <w:webHidden/>
              </w:rPr>
              <w:fldChar w:fldCharType="end"/>
            </w:r>
          </w:hyperlink>
        </w:p>
        <w:p w14:paraId="239D14E1" w14:textId="77777777" w:rsidR="00006D75" w:rsidRDefault="00006D75">
          <w:pPr>
            <w:pStyle w:val="TOC1"/>
            <w:tabs>
              <w:tab w:val="left" w:pos="660"/>
              <w:tab w:val="right" w:leader="dot" w:pos="9350"/>
            </w:tabs>
            <w:rPr>
              <w:rFonts w:asciiTheme="minorHAnsi" w:eastAsiaTheme="minorEastAsia" w:hAnsiTheme="minorHAnsi" w:cstheme="minorBidi"/>
              <w:noProof/>
              <w:szCs w:val="22"/>
              <w:lang w:val="en-US" w:eastAsia="zh-CN"/>
            </w:rPr>
          </w:pPr>
          <w:hyperlink w:anchor="_Toc42188639" w:history="1">
            <w:r w:rsidRPr="000B77D5">
              <w:rPr>
                <w:rStyle w:val="Hyperlink"/>
                <w:noProof/>
              </w:rPr>
              <w:t>10.</w:t>
            </w:r>
            <w:r>
              <w:rPr>
                <w:rFonts w:asciiTheme="minorHAnsi" w:eastAsiaTheme="minorEastAsia" w:hAnsiTheme="minorHAnsi" w:cstheme="minorBidi"/>
                <w:noProof/>
                <w:szCs w:val="22"/>
                <w:lang w:val="en-US" w:eastAsia="zh-CN"/>
              </w:rPr>
              <w:tab/>
            </w:r>
            <w:r w:rsidRPr="000B77D5">
              <w:rPr>
                <w:rStyle w:val="Hyperlink"/>
                <w:noProof/>
              </w:rPr>
              <w:t>Link adaptation and retransmission protocols</w:t>
            </w:r>
            <w:r>
              <w:rPr>
                <w:noProof/>
                <w:webHidden/>
              </w:rPr>
              <w:tab/>
            </w:r>
            <w:r>
              <w:rPr>
                <w:noProof/>
                <w:webHidden/>
              </w:rPr>
              <w:fldChar w:fldCharType="begin"/>
            </w:r>
            <w:r>
              <w:rPr>
                <w:noProof/>
                <w:webHidden/>
              </w:rPr>
              <w:instrText xml:space="preserve"> PAGEREF _Toc42188639 \h </w:instrText>
            </w:r>
            <w:r>
              <w:rPr>
                <w:noProof/>
                <w:webHidden/>
              </w:rPr>
            </w:r>
            <w:r>
              <w:rPr>
                <w:noProof/>
                <w:webHidden/>
              </w:rPr>
              <w:fldChar w:fldCharType="separate"/>
            </w:r>
            <w:r>
              <w:rPr>
                <w:noProof/>
                <w:webHidden/>
              </w:rPr>
              <w:t>36</w:t>
            </w:r>
            <w:r>
              <w:rPr>
                <w:noProof/>
                <w:webHidden/>
              </w:rPr>
              <w:fldChar w:fldCharType="end"/>
            </w:r>
          </w:hyperlink>
        </w:p>
        <w:p w14:paraId="5C36CC0F"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41" w:history="1">
            <w:r w:rsidRPr="000B77D5">
              <w:rPr>
                <w:rStyle w:val="Hyperlink"/>
                <w:noProof/>
              </w:rPr>
              <w:t>10.1</w:t>
            </w:r>
            <w:r>
              <w:rPr>
                <w:rFonts w:asciiTheme="minorHAnsi" w:eastAsiaTheme="minorEastAsia" w:hAnsiTheme="minorHAnsi" w:cstheme="minorBidi"/>
                <w:noProof/>
                <w:szCs w:val="22"/>
                <w:lang w:val="en-US" w:eastAsia="zh-CN"/>
              </w:rPr>
              <w:tab/>
            </w:r>
            <w:r w:rsidRPr="000B77D5">
              <w:rPr>
                <w:rStyle w:val="Hyperlink"/>
                <w:noProof/>
              </w:rPr>
              <w:t>General</w:t>
            </w:r>
            <w:r>
              <w:rPr>
                <w:noProof/>
                <w:webHidden/>
              </w:rPr>
              <w:tab/>
            </w:r>
            <w:r>
              <w:rPr>
                <w:noProof/>
                <w:webHidden/>
              </w:rPr>
              <w:fldChar w:fldCharType="begin"/>
            </w:r>
            <w:r>
              <w:rPr>
                <w:noProof/>
                <w:webHidden/>
              </w:rPr>
              <w:instrText xml:space="preserve"> PAGEREF _Toc42188641 \h </w:instrText>
            </w:r>
            <w:r>
              <w:rPr>
                <w:noProof/>
                <w:webHidden/>
              </w:rPr>
            </w:r>
            <w:r>
              <w:rPr>
                <w:noProof/>
                <w:webHidden/>
              </w:rPr>
              <w:fldChar w:fldCharType="separate"/>
            </w:r>
            <w:r>
              <w:rPr>
                <w:noProof/>
                <w:webHidden/>
              </w:rPr>
              <w:t>36</w:t>
            </w:r>
            <w:r>
              <w:rPr>
                <w:noProof/>
                <w:webHidden/>
              </w:rPr>
              <w:fldChar w:fldCharType="end"/>
            </w:r>
          </w:hyperlink>
        </w:p>
        <w:p w14:paraId="3D3F50DD"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42" w:history="1">
            <w:r w:rsidRPr="000B77D5">
              <w:rPr>
                <w:rStyle w:val="Hyperlink"/>
                <w:noProof/>
              </w:rPr>
              <w:t>10.2</w:t>
            </w:r>
            <w:r>
              <w:rPr>
                <w:rFonts w:asciiTheme="minorHAnsi" w:eastAsiaTheme="minorEastAsia" w:hAnsiTheme="minorHAnsi" w:cstheme="minorBidi"/>
                <w:noProof/>
                <w:szCs w:val="22"/>
                <w:lang w:val="en-US" w:eastAsia="zh-CN"/>
              </w:rPr>
              <w:tab/>
            </w:r>
            <w:r w:rsidRPr="000B77D5">
              <w:rPr>
                <w:rStyle w:val="Hyperlink"/>
                <w:noProof/>
              </w:rPr>
              <w:t>Feature #1</w:t>
            </w:r>
            <w:r>
              <w:rPr>
                <w:noProof/>
                <w:webHidden/>
              </w:rPr>
              <w:tab/>
            </w:r>
            <w:r>
              <w:rPr>
                <w:noProof/>
                <w:webHidden/>
              </w:rPr>
              <w:fldChar w:fldCharType="begin"/>
            </w:r>
            <w:r>
              <w:rPr>
                <w:noProof/>
                <w:webHidden/>
              </w:rPr>
              <w:instrText xml:space="preserve"> PAGEREF _Toc42188642 \h </w:instrText>
            </w:r>
            <w:r>
              <w:rPr>
                <w:noProof/>
                <w:webHidden/>
              </w:rPr>
            </w:r>
            <w:r>
              <w:rPr>
                <w:noProof/>
                <w:webHidden/>
              </w:rPr>
              <w:fldChar w:fldCharType="separate"/>
            </w:r>
            <w:r>
              <w:rPr>
                <w:noProof/>
                <w:webHidden/>
              </w:rPr>
              <w:t>36</w:t>
            </w:r>
            <w:r>
              <w:rPr>
                <w:noProof/>
                <w:webHidden/>
              </w:rPr>
              <w:fldChar w:fldCharType="end"/>
            </w:r>
          </w:hyperlink>
        </w:p>
        <w:p w14:paraId="410DF9F7" w14:textId="77777777" w:rsidR="00006D75" w:rsidRDefault="00006D75">
          <w:pPr>
            <w:pStyle w:val="TOC1"/>
            <w:tabs>
              <w:tab w:val="left" w:pos="660"/>
              <w:tab w:val="right" w:leader="dot" w:pos="9350"/>
            </w:tabs>
            <w:rPr>
              <w:rFonts w:asciiTheme="minorHAnsi" w:eastAsiaTheme="minorEastAsia" w:hAnsiTheme="minorHAnsi" w:cstheme="minorBidi"/>
              <w:noProof/>
              <w:szCs w:val="22"/>
              <w:lang w:val="en-US" w:eastAsia="zh-CN"/>
            </w:rPr>
          </w:pPr>
          <w:hyperlink w:anchor="_Toc42188643" w:history="1">
            <w:r w:rsidRPr="000B77D5">
              <w:rPr>
                <w:rStyle w:val="Hyperlink"/>
                <w:noProof/>
              </w:rPr>
              <w:t>11.</w:t>
            </w:r>
            <w:r>
              <w:rPr>
                <w:rFonts w:asciiTheme="minorHAnsi" w:eastAsiaTheme="minorEastAsia" w:hAnsiTheme="minorHAnsi" w:cstheme="minorBidi"/>
                <w:noProof/>
                <w:szCs w:val="22"/>
                <w:lang w:val="en-US" w:eastAsia="zh-CN"/>
              </w:rPr>
              <w:tab/>
            </w:r>
            <w:r w:rsidRPr="000B77D5">
              <w:rPr>
                <w:rStyle w:val="Hyperlink"/>
                <w:noProof/>
              </w:rPr>
              <w:t>Low latency</w:t>
            </w:r>
            <w:r>
              <w:rPr>
                <w:noProof/>
                <w:webHidden/>
              </w:rPr>
              <w:tab/>
            </w:r>
            <w:r>
              <w:rPr>
                <w:noProof/>
                <w:webHidden/>
              </w:rPr>
              <w:fldChar w:fldCharType="begin"/>
            </w:r>
            <w:r>
              <w:rPr>
                <w:noProof/>
                <w:webHidden/>
              </w:rPr>
              <w:instrText xml:space="preserve"> PAGEREF _Toc42188643 \h </w:instrText>
            </w:r>
            <w:r>
              <w:rPr>
                <w:noProof/>
                <w:webHidden/>
              </w:rPr>
            </w:r>
            <w:r>
              <w:rPr>
                <w:noProof/>
                <w:webHidden/>
              </w:rPr>
              <w:fldChar w:fldCharType="separate"/>
            </w:r>
            <w:r>
              <w:rPr>
                <w:noProof/>
                <w:webHidden/>
              </w:rPr>
              <w:t>36</w:t>
            </w:r>
            <w:r>
              <w:rPr>
                <w:noProof/>
                <w:webHidden/>
              </w:rPr>
              <w:fldChar w:fldCharType="end"/>
            </w:r>
          </w:hyperlink>
        </w:p>
        <w:p w14:paraId="503B3DBD"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45" w:history="1">
            <w:r w:rsidRPr="000B77D5">
              <w:rPr>
                <w:rStyle w:val="Hyperlink"/>
                <w:noProof/>
              </w:rPr>
              <w:t>11.1</w:t>
            </w:r>
            <w:r>
              <w:rPr>
                <w:rFonts w:asciiTheme="minorHAnsi" w:eastAsiaTheme="minorEastAsia" w:hAnsiTheme="minorHAnsi" w:cstheme="minorBidi"/>
                <w:noProof/>
                <w:szCs w:val="22"/>
                <w:lang w:val="en-US" w:eastAsia="zh-CN"/>
              </w:rPr>
              <w:tab/>
            </w:r>
            <w:r w:rsidRPr="000B77D5">
              <w:rPr>
                <w:rStyle w:val="Hyperlink"/>
                <w:noProof/>
              </w:rPr>
              <w:t>General</w:t>
            </w:r>
            <w:r>
              <w:rPr>
                <w:noProof/>
                <w:webHidden/>
              </w:rPr>
              <w:tab/>
            </w:r>
            <w:r>
              <w:rPr>
                <w:noProof/>
                <w:webHidden/>
              </w:rPr>
              <w:fldChar w:fldCharType="begin"/>
            </w:r>
            <w:r>
              <w:rPr>
                <w:noProof/>
                <w:webHidden/>
              </w:rPr>
              <w:instrText xml:space="preserve"> PAGEREF _Toc42188645 \h </w:instrText>
            </w:r>
            <w:r>
              <w:rPr>
                <w:noProof/>
                <w:webHidden/>
              </w:rPr>
            </w:r>
            <w:r>
              <w:rPr>
                <w:noProof/>
                <w:webHidden/>
              </w:rPr>
              <w:fldChar w:fldCharType="separate"/>
            </w:r>
            <w:r>
              <w:rPr>
                <w:noProof/>
                <w:webHidden/>
              </w:rPr>
              <w:t>36</w:t>
            </w:r>
            <w:r>
              <w:rPr>
                <w:noProof/>
                <w:webHidden/>
              </w:rPr>
              <w:fldChar w:fldCharType="end"/>
            </w:r>
          </w:hyperlink>
        </w:p>
        <w:p w14:paraId="0BBC60AB"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46" w:history="1">
            <w:r w:rsidRPr="000B77D5">
              <w:rPr>
                <w:rStyle w:val="Hyperlink"/>
                <w:noProof/>
              </w:rPr>
              <w:t>11.2</w:t>
            </w:r>
            <w:r>
              <w:rPr>
                <w:rFonts w:asciiTheme="minorHAnsi" w:eastAsiaTheme="minorEastAsia" w:hAnsiTheme="minorHAnsi" w:cstheme="minorBidi"/>
                <w:noProof/>
                <w:szCs w:val="22"/>
                <w:lang w:val="en-US" w:eastAsia="zh-CN"/>
              </w:rPr>
              <w:tab/>
            </w:r>
            <w:r w:rsidRPr="000B77D5">
              <w:rPr>
                <w:rStyle w:val="Hyperlink"/>
                <w:noProof/>
              </w:rPr>
              <w:t>Feature #1</w:t>
            </w:r>
            <w:r>
              <w:rPr>
                <w:noProof/>
                <w:webHidden/>
              </w:rPr>
              <w:tab/>
            </w:r>
            <w:r>
              <w:rPr>
                <w:noProof/>
                <w:webHidden/>
              </w:rPr>
              <w:fldChar w:fldCharType="begin"/>
            </w:r>
            <w:r>
              <w:rPr>
                <w:noProof/>
                <w:webHidden/>
              </w:rPr>
              <w:instrText xml:space="preserve"> PAGEREF _Toc42188646 \h </w:instrText>
            </w:r>
            <w:r>
              <w:rPr>
                <w:noProof/>
                <w:webHidden/>
              </w:rPr>
            </w:r>
            <w:r>
              <w:rPr>
                <w:noProof/>
                <w:webHidden/>
              </w:rPr>
              <w:fldChar w:fldCharType="separate"/>
            </w:r>
            <w:r>
              <w:rPr>
                <w:noProof/>
                <w:webHidden/>
              </w:rPr>
              <w:t>36</w:t>
            </w:r>
            <w:r>
              <w:rPr>
                <w:noProof/>
                <w:webHidden/>
              </w:rPr>
              <w:fldChar w:fldCharType="end"/>
            </w:r>
          </w:hyperlink>
        </w:p>
        <w:p w14:paraId="54D52DE7" w14:textId="77777777" w:rsidR="00006D75" w:rsidRDefault="00006D75">
          <w:pPr>
            <w:pStyle w:val="TOC1"/>
            <w:tabs>
              <w:tab w:val="left" w:pos="660"/>
              <w:tab w:val="right" w:leader="dot" w:pos="9350"/>
            </w:tabs>
            <w:rPr>
              <w:rFonts w:asciiTheme="minorHAnsi" w:eastAsiaTheme="minorEastAsia" w:hAnsiTheme="minorHAnsi" w:cstheme="minorBidi"/>
              <w:noProof/>
              <w:szCs w:val="22"/>
              <w:lang w:val="en-US" w:eastAsia="zh-CN"/>
            </w:rPr>
          </w:pPr>
          <w:hyperlink w:anchor="_Toc42188647" w:history="1">
            <w:r w:rsidRPr="000B77D5">
              <w:rPr>
                <w:rStyle w:val="Hyperlink"/>
                <w:noProof/>
              </w:rPr>
              <w:t>12</w:t>
            </w:r>
            <w:r>
              <w:rPr>
                <w:rFonts w:asciiTheme="minorHAnsi" w:eastAsiaTheme="minorEastAsia" w:hAnsiTheme="minorHAnsi" w:cstheme="minorBidi"/>
                <w:noProof/>
                <w:szCs w:val="22"/>
                <w:lang w:val="en-US" w:eastAsia="zh-CN"/>
              </w:rPr>
              <w:tab/>
            </w:r>
            <w:r w:rsidRPr="000B77D5">
              <w:rPr>
                <w:rStyle w:val="Hyperlink"/>
                <w:noProof/>
              </w:rPr>
              <w:t>Bibliography</w:t>
            </w:r>
            <w:r>
              <w:rPr>
                <w:noProof/>
                <w:webHidden/>
              </w:rPr>
              <w:tab/>
            </w:r>
            <w:r>
              <w:rPr>
                <w:noProof/>
                <w:webHidden/>
              </w:rPr>
              <w:fldChar w:fldCharType="begin"/>
            </w:r>
            <w:r>
              <w:rPr>
                <w:noProof/>
                <w:webHidden/>
              </w:rPr>
              <w:instrText xml:space="preserve"> PAGEREF _Toc42188647 \h </w:instrText>
            </w:r>
            <w:r>
              <w:rPr>
                <w:noProof/>
                <w:webHidden/>
              </w:rPr>
            </w:r>
            <w:r>
              <w:rPr>
                <w:noProof/>
                <w:webHidden/>
              </w:rPr>
              <w:fldChar w:fldCharType="separate"/>
            </w:r>
            <w:r>
              <w:rPr>
                <w:noProof/>
                <w:webHidden/>
              </w:rPr>
              <w:t>37</w:t>
            </w:r>
            <w:r>
              <w:rPr>
                <w:noProof/>
                <w:webHidden/>
              </w:rPr>
              <w:fldChar w:fldCharType="end"/>
            </w:r>
          </w:hyperlink>
        </w:p>
        <w:p w14:paraId="114ED016" w14:textId="77777777" w:rsidR="00006D75" w:rsidRDefault="00006D75">
          <w:pPr>
            <w:pStyle w:val="TOC1"/>
            <w:tabs>
              <w:tab w:val="left" w:pos="660"/>
              <w:tab w:val="right" w:leader="dot" w:pos="9350"/>
            </w:tabs>
            <w:rPr>
              <w:rFonts w:asciiTheme="minorHAnsi" w:eastAsiaTheme="minorEastAsia" w:hAnsiTheme="minorHAnsi" w:cstheme="minorBidi"/>
              <w:noProof/>
              <w:szCs w:val="22"/>
              <w:lang w:val="en-US" w:eastAsia="zh-CN"/>
            </w:rPr>
          </w:pPr>
          <w:hyperlink w:anchor="_Toc42188648" w:history="1">
            <w:r w:rsidRPr="000B77D5">
              <w:rPr>
                <w:rStyle w:val="Hyperlink"/>
                <w:noProof/>
              </w:rPr>
              <w:t>13</w:t>
            </w:r>
            <w:r>
              <w:rPr>
                <w:rFonts w:asciiTheme="minorHAnsi" w:eastAsiaTheme="minorEastAsia" w:hAnsiTheme="minorHAnsi" w:cstheme="minorBidi"/>
                <w:noProof/>
                <w:szCs w:val="22"/>
                <w:lang w:val="en-US" w:eastAsia="zh-CN"/>
              </w:rPr>
              <w:tab/>
            </w:r>
            <w:r w:rsidRPr="000B77D5">
              <w:rPr>
                <w:rStyle w:val="Hyperlink"/>
                <w:noProof/>
              </w:rPr>
              <w:t>List of straw polls since the end of the January 2020 interim</w:t>
            </w:r>
            <w:r>
              <w:rPr>
                <w:noProof/>
                <w:webHidden/>
              </w:rPr>
              <w:tab/>
            </w:r>
            <w:r>
              <w:rPr>
                <w:noProof/>
                <w:webHidden/>
              </w:rPr>
              <w:fldChar w:fldCharType="begin"/>
            </w:r>
            <w:r>
              <w:rPr>
                <w:noProof/>
                <w:webHidden/>
              </w:rPr>
              <w:instrText xml:space="preserve"> PAGEREF _Toc42188648 \h </w:instrText>
            </w:r>
            <w:r>
              <w:rPr>
                <w:noProof/>
                <w:webHidden/>
              </w:rPr>
            </w:r>
            <w:r>
              <w:rPr>
                <w:noProof/>
                <w:webHidden/>
              </w:rPr>
              <w:fldChar w:fldCharType="separate"/>
            </w:r>
            <w:r>
              <w:rPr>
                <w:noProof/>
                <w:webHidden/>
              </w:rPr>
              <w:t>39</w:t>
            </w:r>
            <w:r>
              <w:rPr>
                <w:noProof/>
                <w:webHidden/>
              </w:rPr>
              <w:fldChar w:fldCharType="end"/>
            </w:r>
          </w:hyperlink>
        </w:p>
        <w:p w14:paraId="17919551"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49" w:history="1">
            <w:r w:rsidRPr="000B77D5">
              <w:rPr>
                <w:rStyle w:val="Hyperlink"/>
                <w:noProof/>
              </w:rPr>
              <w:t>13.1</w:t>
            </w:r>
            <w:r>
              <w:rPr>
                <w:rFonts w:asciiTheme="minorHAnsi" w:eastAsiaTheme="minorEastAsia" w:hAnsiTheme="minorHAnsi" w:cstheme="minorBidi"/>
                <w:noProof/>
                <w:szCs w:val="22"/>
                <w:lang w:val="en-US" w:eastAsia="zh-CN"/>
              </w:rPr>
              <w:tab/>
            </w:r>
            <w:r w:rsidRPr="000B77D5">
              <w:rPr>
                <w:rStyle w:val="Hyperlink"/>
                <w:noProof/>
                <w:lang w:val="en-US"/>
              </w:rPr>
              <w:t>January interim (PHY):  2 SPs</w:t>
            </w:r>
            <w:r>
              <w:rPr>
                <w:noProof/>
                <w:webHidden/>
              </w:rPr>
              <w:tab/>
            </w:r>
            <w:r>
              <w:rPr>
                <w:noProof/>
                <w:webHidden/>
              </w:rPr>
              <w:fldChar w:fldCharType="begin"/>
            </w:r>
            <w:r>
              <w:rPr>
                <w:noProof/>
                <w:webHidden/>
              </w:rPr>
              <w:instrText xml:space="preserve"> PAGEREF _Toc42188649 \h </w:instrText>
            </w:r>
            <w:r>
              <w:rPr>
                <w:noProof/>
                <w:webHidden/>
              </w:rPr>
            </w:r>
            <w:r>
              <w:rPr>
                <w:noProof/>
                <w:webHidden/>
              </w:rPr>
              <w:fldChar w:fldCharType="separate"/>
            </w:r>
            <w:r>
              <w:rPr>
                <w:noProof/>
                <w:webHidden/>
              </w:rPr>
              <w:t>39</w:t>
            </w:r>
            <w:r>
              <w:rPr>
                <w:noProof/>
                <w:webHidden/>
              </w:rPr>
              <w:fldChar w:fldCharType="end"/>
            </w:r>
          </w:hyperlink>
        </w:p>
        <w:p w14:paraId="4719F62E"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50" w:history="1">
            <w:r w:rsidRPr="000B77D5">
              <w:rPr>
                <w:rStyle w:val="Hyperlink"/>
                <w:noProof/>
              </w:rPr>
              <w:t>13.2</w:t>
            </w:r>
            <w:r>
              <w:rPr>
                <w:rFonts w:asciiTheme="minorHAnsi" w:eastAsiaTheme="minorEastAsia" w:hAnsiTheme="minorHAnsi" w:cstheme="minorBidi"/>
                <w:noProof/>
                <w:szCs w:val="22"/>
                <w:lang w:val="en-US" w:eastAsia="zh-CN"/>
              </w:rPr>
              <w:tab/>
            </w:r>
            <w:r w:rsidRPr="000B77D5">
              <w:rPr>
                <w:rStyle w:val="Hyperlink"/>
                <w:noProof/>
                <w:lang w:val="en-US"/>
              </w:rPr>
              <w:t>January 30 (PHY):  No SP</w:t>
            </w:r>
            <w:r>
              <w:rPr>
                <w:noProof/>
                <w:webHidden/>
              </w:rPr>
              <w:tab/>
            </w:r>
            <w:r>
              <w:rPr>
                <w:noProof/>
                <w:webHidden/>
              </w:rPr>
              <w:fldChar w:fldCharType="begin"/>
            </w:r>
            <w:r>
              <w:rPr>
                <w:noProof/>
                <w:webHidden/>
              </w:rPr>
              <w:instrText xml:space="preserve"> PAGEREF _Toc42188650 \h </w:instrText>
            </w:r>
            <w:r>
              <w:rPr>
                <w:noProof/>
                <w:webHidden/>
              </w:rPr>
            </w:r>
            <w:r>
              <w:rPr>
                <w:noProof/>
                <w:webHidden/>
              </w:rPr>
              <w:fldChar w:fldCharType="separate"/>
            </w:r>
            <w:r>
              <w:rPr>
                <w:noProof/>
                <w:webHidden/>
              </w:rPr>
              <w:t>39</w:t>
            </w:r>
            <w:r>
              <w:rPr>
                <w:noProof/>
                <w:webHidden/>
              </w:rPr>
              <w:fldChar w:fldCharType="end"/>
            </w:r>
          </w:hyperlink>
        </w:p>
        <w:p w14:paraId="4A060D90"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51" w:history="1">
            <w:r w:rsidRPr="000B77D5">
              <w:rPr>
                <w:rStyle w:val="Hyperlink"/>
                <w:noProof/>
              </w:rPr>
              <w:t>13.3</w:t>
            </w:r>
            <w:r>
              <w:rPr>
                <w:rFonts w:asciiTheme="minorHAnsi" w:eastAsiaTheme="minorEastAsia" w:hAnsiTheme="minorHAnsi" w:cstheme="minorBidi"/>
                <w:noProof/>
                <w:szCs w:val="22"/>
                <w:lang w:val="en-US" w:eastAsia="zh-CN"/>
              </w:rPr>
              <w:tab/>
            </w:r>
            <w:r w:rsidRPr="000B77D5">
              <w:rPr>
                <w:rStyle w:val="Hyperlink"/>
                <w:noProof/>
                <w:lang w:val="en-US"/>
              </w:rPr>
              <w:t>January 30 (MAC):  No SP</w:t>
            </w:r>
            <w:r>
              <w:rPr>
                <w:noProof/>
                <w:webHidden/>
              </w:rPr>
              <w:tab/>
            </w:r>
            <w:r>
              <w:rPr>
                <w:noProof/>
                <w:webHidden/>
              </w:rPr>
              <w:fldChar w:fldCharType="begin"/>
            </w:r>
            <w:r>
              <w:rPr>
                <w:noProof/>
                <w:webHidden/>
              </w:rPr>
              <w:instrText xml:space="preserve"> PAGEREF _Toc42188651 \h </w:instrText>
            </w:r>
            <w:r>
              <w:rPr>
                <w:noProof/>
                <w:webHidden/>
              </w:rPr>
            </w:r>
            <w:r>
              <w:rPr>
                <w:noProof/>
                <w:webHidden/>
              </w:rPr>
              <w:fldChar w:fldCharType="separate"/>
            </w:r>
            <w:r>
              <w:rPr>
                <w:noProof/>
                <w:webHidden/>
              </w:rPr>
              <w:t>39</w:t>
            </w:r>
            <w:r>
              <w:rPr>
                <w:noProof/>
                <w:webHidden/>
              </w:rPr>
              <w:fldChar w:fldCharType="end"/>
            </w:r>
          </w:hyperlink>
        </w:p>
        <w:p w14:paraId="654338C2"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52" w:history="1">
            <w:r w:rsidRPr="000B77D5">
              <w:rPr>
                <w:rStyle w:val="Hyperlink"/>
                <w:noProof/>
              </w:rPr>
              <w:t>13.4</w:t>
            </w:r>
            <w:r>
              <w:rPr>
                <w:rFonts w:asciiTheme="minorHAnsi" w:eastAsiaTheme="minorEastAsia" w:hAnsiTheme="minorHAnsi" w:cstheme="minorBidi"/>
                <w:noProof/>
                <w:szCs w:val="22"/>
                <w:lang w:val="en-US" w:eastAsia="zh-CN"/>
              </w:rPr>
              <w:tab/>
            </w:r>
            <w:r w:rsidRPr="000B77D5">
              <w:rPr>
                <w:rStyle w:val="Hyperlink"/>
                <w:noProof/>
                <w:lang w:val="en-US"/>
              </w:rPr>
              <w:t>February 6 (Joint):  No SP</w:t>
            </w:r>
            <w:r>
              <w:rPr>
                <w:noProof/>
                <w:webHidden/>
              </w:rPr>
              <w:tab/>
            </w:r>
            <w:r>
              <w:rPr>
                <w:noProof/>
                <w:webHidden/>
              </w:rPr>
              <w:fldChar w:fldCharType="begin"/>
            </w:r>
            <w:r>
              <w:rPr>
                <w:noProof/>
                <w:webHidden/>
              </w:rPr>
              <w:instrText xml:space="preserve"> PAGEREF _Toc42188652 \h </w:instrText>
            </w:r>
            <w:r>
              <w:rPr>
                <w:noProof/>
                <w:webHidden/>
              </w:rPr>
            </w:r>
            <w:r>
              <w:rPr>
                <w:noProof/>
                <w:webHidden/>
              </w:rPr>
              <w:fldChar w:fldCharType="separate"/>
            </w:r>
            <w:r>
              <w:rPr>
                <w:noProof/>
                <w:webHidden/>
              </w:rPr>
              <w:t>39</w:t>
            </w:r>
            <w:r>
              <w:rPr>
                <w:noProof/>
                <w:webHidden/>
              </w:rPr>
              <w:fldChar w:fldCharType="end"/>
            </w:r>
          </w:hyperlink>
        </w:p>
        <w:p w14:paraId="5EE55672"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53" w:history="1">
            <w:r w:rsidRPr="000B77D5">
              <w:rPr>
                <w:rStyle w:val="Hyperlink"/>
                <w:noProof/>
              </w:rPr>
              <w:t>13.5</w:t>
            </w:r>
            <w:r>
              <w:rPr>
                <w:rFonts w:asciiTheme="minorHAnsi" w:eastAsiaTheme="minorEastAsia" w:hAnsiTheme="minorHAnsi" w:cstheme="minorBidi"/>
                <w:noProof/>
                <w:szCs w:val="22"/>
                <w:lang w:val="en-US" w:eastAsia="zh-CN"/>
              </w:rPr>
              <w:tab/>
            </w:r>
            <w:r w:rsidRPr="000B77D5">
              <w:rPr>
                <w:rStyle w:val="Hyperlink"/>
                <w:noProof/>
                <w:lang w:val="en-US"/>
              </w:rPr>
              <w:t>February 13 (Joint):  No SP</w:t>
            </w:r>
            <w:r>
              <w:rPr>
                <w:noProof/>
                <w:webHidden/>
              </w:rPr>
              <w:tab/>
            </w:r>
            <w:r>
              <w:rPr>
                <w:noProof/>
                <w:webHidden/>
              </w:rPr>
              <w:fldChar w:fldCharType="begin"/>
            </w:r>
            <w:r>
              <w:rPr>
                <w:noProof/>
                <w:webHidden/>
              </w:rPr>
              <w:instrText xml:space="preserve"> PAGEREF _Toc42188653 \h </w:instrText>
            </w:r>
            <w:r>
              <w:rPr>
                <w:noProof/>
                <w:webHidden/>
              </w:rPr>
            </w:r>
            <w:r>
              <w:rPr>
                <w:noProof/>
                <w:webHidden/>
              </w:rPr>
              <w:fldChar w:fldCharType="separate"/>
            </w:r>
            <w:r>
              <w:rPr>
                <w:noProof/>
                <w:webHidden/>
              </w:rPr>
              <w:t>39</w:t>
            </w:r>
            <w:r>
              <w:rPr>
                <w:noProof/>
                <w:webHidden/>
              </w:rPr>
              <w:fldChar w:fldCharType="end"/>
            </w:r>
          </w:hyperlink>
        </w:p>
        <w:p w14:paraId="1F3249CE"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54" w:history="1">
            <w:r w:rsidRPr="000B77D5">
              <w:rPr>
                <w:rStyle w:val="Hyperlink"/>
                <w:noProof/>
              </w:rPr>
              <w:t>13.6</w:t>
            </w:r>
            <w:r>
              <w:rPr>
                <w:rFonts w:asciiTheme="minorHAnsi" w:eastAsiaTheme="minorEastAsia" w:hAnsiTheme="minorHAnsi" w:cstheme="minorBidi"/>
                <w:noProof/>
                <w:szCs w:val="22"/>
                <w:lang w:val="en-US" w:eastAsia="zh-CN"/>
              </w:rPr>
              <w:tab/>
            </w:r>
            <w:r w:rsidRPr="000B77D5">
              <w:rPr>
                <w:rStyle w:val="Hyperlink"/>
                <w:noProof/>
                <w:lang w:val="en-US"/>
              </w:rPr>
              <w:t>February 20 (MAC):  No SP</w:t>
            </w:r>
            <w:r>
              <w:rPr>
                <w:noProof/>
                <w:webHidden/>
              </w:rPr>
              <w:tab/>
            </w:r>
            <w:r>
              <w:rPr>
                <w:noProof/>
                <w:webHidden/>
              </w:rPr>
              <w:fldChar w:fldCharType="begin"/>
            </w:r>
            <w:r>
              <w:rPr>
                <w:noProof/>
                <w:webHidden/>
              </w:rPr>
              <w:instrText xml:space="preserve"> PAGEREF _Toc42188654 \h </w:instrText>
            </w:r>
            <w:r>
              <w:rPr>
                <w:noProof/>
                <w:webHidden/>
              </w:rPr>
            </w:r>
            <w:r>
              <w:rPr>
                <w:noProof/>
                <w:webHidden/>
              </w:rPr>
              <w:fldChar w:fldCharType="separate"/>
            </w:r>
            <w:r>
              <w:rPr>
                <w:noProof/>
                <w:webHidden/>
              </w:rPr>
              <w:t>40</w:t>
            </w:r>
            <w:r>
              <w:rPr>
                <w:noProof/>
                <w:webHidden/>
              </w:rPr>
              <w:fldChar w:fldCharType="end"/>
            </w:r>
          </w:hyperlink>
        </w:p>
        <w:p w14:paraId="67461703"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55" w:history="1">
            <w:r w:rsidRPr="000B77D5">
              <w:rPr>
                <w:rStyle w:val="Hyperlink"/>
                <w:noProof/>
              </w:rPr>
              <w:t>13.7</w:t>
            </w:r>
            <w:r>
              <w:rPr>
                <w:rFonts w:asciiTheme="minorHAnsi" w:eastAsiaTheme="minorEastAsia" w:hAnsiTheme="minorHAnsi" w:cstheme="minorBidi"/>
                <w:noProof/>
                <w:szCs w:val="22"/>
                <w:lang w:val="en-US" w:eastAsia="zh-CN"/>
              </w:rPr>
              <w:tab/>
            </w:r>
            <w:r w:rsidRPr="000B77D5">
              <w:rPr>
                <w:rStyle w:val="Hyperlink"/>
                <w:noProof/>
                <w:lang w:val="en-US"/>
              </w:rPr>
              <w:t>February 27 (Joint):  No SP</w:t>
            </w:r>
            <w:r>
              <w:rPr>
                <w:noProof/>
                <w:webHidden/>
              </w:rPr>
              <w:tab/>
            </w:r>
            <w:r>
              <w:rPr>
                <w:noProof/>
                <w:webHidden/>
              </w:rPr>
              <w:fldChar w:fldCharType="begin"/>
            </w:r>
            <w:r>
              <w:rPr>
                <w:noProof/>
                <w:webHidden/>
              </w:rPr>
              <w:instrText xml:space="preserve"> PAGEREF _Toc42188655 \h </w:instrText>
            </w:r>
            <w:r>
              <w:rPr>
                <w:noProof/>
                <w:webHidden/>
              </w:rPr>
            </w:r>
            <w:r>
              <w:rPr>
                <w:noProof/>
                <w:webHidden/>
              </w:rPr>
              <w:fldChar w:fldCharType="separate"/>
            </w:r>
            <w:r>
              <w:rPr>
                <w:noProof/>
                <w:webHidden/>
              </w:rPr>
              <w:t>40</w:t>
            </w:r>
            <w:r>
              <w:rPr>
                <w:noProof/>
                <w:webHidden/>
              </w:rPr>
              <w:fldChar w:fldCharType="end"/>
            </w:r>
          </w:hyperlink>
        </w:p>
        <w:p w14:paraId="06EDAA41"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56" w:history="1">
            <w:r w:rsidRPr="000B77D5">
              <w:rPr>
                <w:rStyle w:val="Hyperlink"/>
                <w:noProof/>
              </w:rPr>
              <w:t>13.8</w:t>
            </w:r>
            <w:r>
              <w:rPr>
                <w:rFonts w:asciiTheme="minorHAnsi" w:eastAsiaTheme="minorEastAsia" w:hAnsiTheme="minorHAnsi" w:cstheme="minorBidi"/>
                <w:noProof/>
                <w:szCs w:val="22"/>
                <w:lang w:val="en-US" w:eastAsia="zh-CN"/>
              </w:rPr>
              <w:tab/>
            </w:r>
            <w:r w:rsidRPr="000B77D5">
              <w:rPr>
                <w:rStyle w:val="Hyperlink"/>
                <w:noProof/>
                <w:lang w:val="en-US"/>
              </w:rPr>
              <w:t>March 5 (MAC):  No SP</w:t>
            </w:r>
            <w:r>
              <w:rPr>
                <w:noProof/>
                <w:webHidden/>
              </w:rPr>
              <w:tab/>
            </w:r>
            <w:r>
              <w:rPr>
                <w:noProof/>
                <w:webHidden/>
              </w:rPr>
              <w:fldChar w:fldCharType="begin"/>
            </w:r>
            <w:r>
              <w:rPr>
                <w:noProof/>
                <w:webHidden/>
              </w:rPr>
              <w:instrText xml:space="preserve"> PAGEREF _Toc42188656 \h </w:instrText>
            </w:r>
            <w:r>
              <w:rPr>
                <w:noProof/>
                <w:webHidden/>
              </w:rPr>
            </w:r>
            <w:r>
              <w:rPr>
                <w:noProof/>
                <w:webHidden/>
              </w:rPr>
              <w:fldChar w:fldCharType="separate"/>
            </w:r>
            <w:r>
              <w:rPr>
                <w:noProof/>
                <w:webHidden/>
              </w:rPr>
              <w:t>40</w:t>
            </w:r>
            <w:r>
              <w:rPr>
                <w:noProof/>
                <w:webHidden/>
              </w:rPr>
              <w:fldChar w:fldCharType="end"/>
            </w:r>
          </w:hyperlink>
        </w:p>
        <w:p w14:paraId="66A9431F" w14:textId="77777777" w:rsidR="00006D75" w:rsidRDefault="00006D7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188657" w:history="1">
            <w:r w:rsidRPr="000B77D5">
              <w:rPr>
                <w:rStyle w:val="Hyperlink"/>
                <w:noProof/>
              </w:rPr>
              <w:t>13.9</w:t>
            </w:r>
            <w:r>
              <w:rPr>
                <w:rFonts w:asciiTheme="minorHAnsi" w:eastAsiaTheme="minorEastAsia" w:hAnsiTheme="minorHAnsi" w:cstheme="minorBidi"/>
                <w:noProof/>
                <w:szCs w:val="22"/>
                <w:lang w:val="en-US" w:eastAsia="zh-CN"/>
              </w:rPr>
              <w:tab/>
            </w:r>
            <w:r w:rsidRPr="000B77D5">
              <w:rPr>
                <w:rStyle w:val="Hyperlink"/>
                <w:noProof/>
                <w:lang w:val="en-US"/>
              </w:rPr>
              <w:t>March 13 (MAC):  No SP</w:t>
            </w:r>
            <w:r>
              <w:rPr>
                <w:noProof/>
                <w:webHidden/>
              </w:rPr>
              <w:tab/>
            </w:r>
            <w:r>
              <w:rPr>
                <w:noProof/>
                <w:webHidden/>
              </w:rPr>
              <w:fldChar w:fldCharType="begin"/>
            </w:r>
            <w:r>
              <w:rPr>
                <w:noProof/>
                <w:webHidden/>
              </w:rPr>
              <w:instrText xml:space="preserve"> PAGEREF _Toc42188657 \h </w:instrText>
            </w:r>
            <w:r>
              <w:rPr>
                <w:noProof/>
                <w:webHidden/>
              </w:rPr>
            </w:r>
            <w:r>
              <w:rPr>
                <w:noProof/>
                <w:webHidden/>
              </w:rPr>
              <w:fldChar w:fldCharType="separate"/>
            </w:r>
            <w:r>
              <w:rPr>
                <w:noProof/>
                <w:webHidden/>
              </w:rPr>
              <w:t>40</w:t>
            </w:r>
            <w:r>
              <w:rPr>
                <w:noProof/>
                <w:webHidden/>
              </w:rPr>
              <w:fldChar w:fldCharType="end"/>
            </w:r>
          </w:hyperlink>
        </w:p>
        <w:p w14:paraId="0680EF5B"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58" w:history="1">
            <w:r w:rsidRPr="000B77D5">
              <w:rPr>
                <w:rStyle w:val="Hyperlink"/>
                <w:noProof/>
              </w:rPr>
              <w:t>13.10</w:t>
            </w:r>
            <w:r>
              <w:rPr>
                <w:rFonts w:asciiTheme="minorHAnsi" w:eastAsiaTheme="minorEastAsia" w:hAnsiTheme="minorHAnsi" w:cstheme="minorBidi"/>
                <w:noProof/>
                <w:szCs w:val="22"/>
                <w:lang w:val="en-US" w:eastAsia="zh-CN"/>
              </w:rPr>
              <w:tab/>
            </w:r>
            <w:r w:rsidRPr="000B77D5">
              <w:rPr>
                <w:rStyle w:val="Hyperlink"/>
                <w:noProof/>
                <w:lang w:val="en-US"/>
              </w:rPr>
              <w:t>March 16 (PHY):  No SP</w:t>
            </w:r>
            <w:r>
              <w:rPr>
                <w:noProof/>
                <w:webHidden/>
              </w:rPr>
              <w:tab/>
            </w:r>
            <w:r>
              <w:rPr>
                <w:noProof/>
                <w:webHidden/>
              </w:rPr>
              <w:fldChar w:fldCharType="begin"/>
            </w:r>
            <w:r>
              <w:rPr>
                <w:noProof/>
                <w:webHidden/>
              </w:rPr>
              <w:instrText xml:space="preserve"> PAGEREF _Toc42188658 \h </w:instrText>
            </w:r>
            <w:r>
              <w:rPr>
                <w:noProof/>
                <w:webHidden/>
              </w:rPr>
            </w:r>
            <w:r>
              <w:rPr>
                <w:noProof/>
                <w:webHidden/>
              </w:rPr>
              <w:fldChar w:fldCharType="separate"/>
            </w:r>
            <w:r>
              <w:rPr>
                <w:noProof/>
                <w:webHidden/>
              </w:rPr>
              <w:t>40</w:t>
            </w:r>
            <w:r>
              <w:rPr>
                <w:noProof/>
                <w:webHidden/>
              </w:rPr>
              <w:fldChar w:fldCharType="end"/>
            </w:r>
          </w:hyperlink>
        </w:p>
        <w:p w14:paraId="1B6B2989"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59" w:history="1">
            <w:r w:rsidRPr="000B77D5">
              <w:rPr>
                <w:rStyle w:val="Hyperlink"/>
                <w:noProof/>
              </w:rPr>
              <w:t>13.11</w:t>
            </w:r>
            <w:r>
              <w:rPr>
                <w:rFonts w:asciiTheme="minorHAnsi" w:eastAsiaTheme="minorEastAsia" w:hAnsiTheme="minorHAnsi" w:cstheme="minorBidi"/>
                <w:noProof/>
                <w:szCs w:val="22"/>
                <w:lang w:val="en-US" w:eastAsia="zh-CN"/>
              </w:rPr>
              <w:tab/>
            </w:r>
            <w:r w:rsidRPr="000B77D5">
              <w:rPr>
                <w:rStyle w:val="Hyperlink"/>
                <w:noProof/>
                <w:lang w:val="en-US"/>
              </w:rPr>
              <w:t>March 16 (MAC):  2 SPs</w:t>
            </w:r>
            <w:r>
              <w:rPr>
                <w:noProof/>
                <w:webHidden/>
              </w:rPr>
              <w:tab/>
            </w:r>
            <w:r>
              <w:rPr>
                <w:noProof/>
                <w:webHidden/>
              </w:rPr>
              <w:fldChar w:fldCharType="begin"/>
            </w:r>
            <w:r>
              <w:rPr>
                <w:noProof/>
                <w:webHidden/>
              </w:rPr>
              <w:instrText xml:space="preserve"> PAGEREF _Toc42188659 \h </w:instrText>
            </w:r>
            <w:r>
              <w:rPr>
                <w:noProof/>
                <w:webHidden/>
              </w:rPr>
            </w:r>
            <w:r>
              <w:rPr>
                <w:noProof/>
                <w:webHidden/>
              </w:rPr>
              <w:fldChar w:fldCharType="separate"/>
            </w:r>
            <w:r>
              <w:rPr>
                <w:noProof/>
                <w:webHidden/>
              </w:rPr>
              <w:t>40</w:t>
            </w:r>
            <w:r>
              <w:rPr>
                <w:noProof/>
                <w:webHidden/>
              </w:rPr>
              <w:fldChar w:fldCharType="end"/>
            </w:r>
          </w:hyperlink>
        </w:p>
        <w:p w14:paraId="79253E70"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60" w:history="1">
            <w:r w:rsidRPr="000B77D5">
              <w:rPr>
                <w:rStyle w:val="Hyperlink"/>
                <w:noProof/>
              </w:rPr>
              <w:t>13.12</w:t>
            </w:r>
            <w:r>
              <w:rPr>
                <w:rFonts w:asciiTheme="minorHAnsi" w:eastAsiaTheme="minorEastAsia" w:hAnsiTheme="minorHAnsi" w:cstheme="minorBidi"/>
                <w:noProof/>
                <w:szCs w:val="22"/>
                <w:lang w:val="en-US" w:eastAsia="zh-CN"/>
              </w:rPr>
              <w:tab/>
            </w:r>
            <w:r w:rsidRPr="000B77D5">
              <w:rPr>
                <w:rStyle w:val="Hyperlink"/>
                <w:noProof/>
                <w:lang w:val="en-US"/>
              </w:rPr>
              <w:t>March 18 (PHY):  5 SPs</w:t>
            </w:r>
            <w:r>
              <w:rPr>
                <w:noProof/>
                <w:webHidden/>
              </w:rPr>
              <w:tab/>
            </w:r>
            <w:r>
              <w:rPr>
                <w:noProof/>
                <w:webHidden/>
              </w:rPr>
              <w:fldChar w:fldCharType="begin"/>
            </w:r>
            <w:r>
              <w:rPr>
                <w:noProof/>
                <w:webHidden/>
              </w:rPr>
              <w:instrText xml:space="preserve"> PAGEREF _Toc42188660 \h </w:instrText>
            </w:r>
            <w:r>
              <w:rPr>
                <w:noProof/>
                <w:webHidden/>
              </w:rPr>
            </w:r>
            <w:r>
              <w:rPr>
                <w:noProof/>
                <w:webHidden/>
              </w:rPr>
              <w:fldChar w:fldCharType="separate"/>
            </w:r>
            <w:r>
              <w:rPr>
                <w:noProof/>
                <w:webHidden/>
              </w:rPr>
              <w:t>41</w:t>
            </w:r>
            <w:r>
              <w:rPr>
                <w:noProof/>
                <w:webHidden/>
              </w:rPr>
              <w:fldChar w:fldCharType="end"/>
            </w:r>
          </w:hyperlink>
        </w:p>
        <w:p w14:paraId="24D94E71"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61" w:history="1">
            <w:r w:rsidRPr="000B77D5">
              <w:rPr>
                <w:rStyle w:val="Hyperlink"/>
                <w:noProof/>
              </w:rPr>
              <w:t>13.13</w:t>
            </w:r>
            <w:r>
              <w:rPr>
                <w:rFonts w:asciiTheme="minorHAnsi" w:eastAsiaTheme="minorEastAsia" w:hAnsiTheme="minorHAnsi" w:cstheme="minorBidi"/>
                <w:noProof/>
                <w:szCs w:val="22"/>
                <w:lang w:val="en-US" w:eastAsia="zh-CN"/>
              </w:rPr>
              <w:tab/>
            </w:r>
            <w:r w:rsidRPr="000B77D5">
              <w:rPr>
                <w:rStyle w:val="Hyperlink"/>
                <w:noProof/>
                <w:lang w:val="en-US"/>
              </w:rPr>
              <w:t>March 18 (MAC):  3 SPs</w:t>
            </w:r>
            <w:r>
              <w:rPr>
                <w:noProof/>
                <w:webHidden/>
              </w:rPr>
              <w:tab/>
            </w:r>
            <w:r>
              <w:rPr>
                <w:noProof/>
                <w:webHidden/>
              </w:rPr>
              <w:fldChar w:fldCharType="begin"/>
            </w:r>
            <w:r>
              <w:rPr>
                <w:noProof/>
                <w:webHidden/>
              </w:rPr>
              <w:instrText xml:space="preserve"> PAGEREF _Toc42188661 \h </w:instrText>
            </w:r>
            <w:r>
              <w:rPr>
                <w:noProof/>
                <w:webHidden/>
              </w:rPr>
            </w:r>
            <w:r>
              <w:rPr>
                <w:noProof/>
                <w:webHidden/>
              </w:rPr>
              <w:fldChar w:fldCharType="separate"/>
            </w:r>
            <w:r>
              <w:rPr>
                <w:noProof/>
                <w:webHidden/>
              </w:rPr>
              <w:t>42</w:t>
            </w:r>
            <w:r>
              <w:rPr>
                <w:noProof/>
                <w:webHidden/>
              </w:rPr>
              <w:fldChar w:fldCharType="end"/>
            </w:r>
          </w:hyperlink>
        </w:p>
        <w:p w14:paraId="3FA3135A"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62" w:history="1">
            <w:r w:rsidRPr="000B77D5">
              <w:rPr>
                <w:rStyle w:val="Hyperlink"/>
                <w:noProof/>
              </w:rPr>
              <w:t>13.14</w:t>
            </w:r>
            <w:r>
              <w:rPr>
                <w:rFonts w:asciiTheme="minorHAnsi" w:eastAsiaTheme="minorEastAsia" w:hAnsiTheme="minorHAnsi" w:cstheme="minorBidi"/>
                <w:noProof/>
                <w:szCs w:val="22"/>
                <w:lang w:val="en-US" w:eastAsia="zh-CN"/>
              </w:rPr>
              <w:tab/>
            </w:r>
            <w:r w:rsidRPr="000B77D5">
              <w:rPr>
                <w:rStyle w:val="Hyperlink"/>
                <w:noProof/>
                <w:lang w:val="en-US"/>
              </w:rPr>
              <w:t>March 19 (Joint):  4 SPs</w:t>
            </w:r>
            <w:r>
              <w:rPr>
                <w:noProof/>
                <w:webHidden/>
              </w:rPr>
              <w:tab/>
            </w:r>
            <w:r>
              <w:rPr>
                <w:noProof/>
                <w:webHidden/>
              </w:rPr>
              <w:fldChar w:fldCharType="begin"/>
            </w:r>
            <w:r>
              <w:rPr>
                <w:noProof/>
                <w:webHidden/>
              </w:rPr>
              <w:instrText xml:space="preserve"> PAGEREF _Toc42188662 \h </w:instrText>
            </w:r>
            <w:r>
              <w:rPr>
                <w:noProof/>
                <w:webHidden/>
              </w:rPr>
            </w:r>
            <w:r>
              <w:rPr>
                <w:noProof/>
                <w:webHidden/>
              </w:rPr>
              <w:fldChar w:fldCharType="separate"/>
            </w:r>
            <w:r>
              <w:rPr>
                <w:noProof/>
                <w:webHidden/>
              </w:rPr>
              <w:t>43</w:t>
            </w:r>
            <w:r>
              <w:rPr>
                <w:noProof/>
                <w:webHidden/>
              </w:rPr>
              <w:fldChar w:fldCharType="end"/>
            </w:r>
          </w:hyperlink>
        </w:p>
        <w:p w14:paraId="6E2A366A"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63" w:history="1">
            <w:r w:rsidRPr="000B77D5">
              <w:rPr>
                <w:rStyle w:val="Hyperlink"/>
                <w:noProof/>
              </w:rPr>
              <w:t>13.15</w:t>
            </w:r>
            <w:r>
              <w:rPr>
                <w:rFonts w:asciiTheme="minorHAnsi" w:eastAsiaTheme="minorEastAsia" w:hAnsiTheme="minorHAnsi" w:cstheme="minorBidi"/>
                <w:noProof/>
                <w:szCs w:val="22"/>
                <w:lang w:val="en-US" w:eastAsia="zh-CN"/>
              </w:rPr>
              <w:tab/>
            </w:r>
            <w:r w:rsidRPr="000B77D5">
              <w:rPr>
                <w:rStyle w:val="Hyperlink"/>
                <w:noProof/>
                <w:lang w:val="en-US"/>
              </w:rPr>
              <w:t>March 23 (PHY):  3 SPs</w:t>
            </w:r>
            <w:r>
              <w:rPr>
                <w:noProof/>
                <w:webHidden/>
              </w:rPr>
              <w:tab/>
            </w:r>
            <w:r>
              <w:rPr>
                <w:noProof/>
                <w:webHidden/>
              </w:rPr>
              <w:fldChar w:fldCharType="begin"/>
            </w:r>
            <w:r>
              <w:rPr>
                <w:noProof/>
                <w:webHidden/>
              </w:rPr>
              <w:instrText xml:space="preserve"> PAGEREF _Toc42188663 \h </w:instrText>
            </w:r>
            <w:r>
              <w:rPr>
                <w:noProof/>
                <w:webHidden/>
              </w:rPr>
            </w:r>
            <w:r>
              <w:rPr>
                <w:noProof/>
                <w:webHidden/>
              </w:rPr>
              <w:fldChar w:fldCharType="separate"/>
            </w:r>
            <w:r>
              <w:rPr>
                <w:noProof/>
                <w:webHidden/>
              </w:rPr>
              <w:t>44</w:t>
            </w:r>
            <w:r>
              <w:rPr>
                <w:noProof/>
                <w:webHidden/>
              </w:rPr>
              <w:fldChar w:fldCharType="end"/>
            </w:r>
          </w:hyperlink>
        </w:p>
        <w:p w14:paraId="64766EBA"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64" w:history="1">
            <w:r w:rsidRPr="000B77D5">
              <w:rPr>
                <w:rStyle w:val="Hyperlink"/>
                <w:noProof/>
              </w:rPr>
              <w:t>13.16</w:t>
            </w:r>
            <w:r>
              <w:rPr>
                <w:rFonts w:asciiTheme="minorHAnsi" w:eastAsiaTheme="minorEastAsia" w:hAnsiTheme="minorHAnsi" w:cstheme="minorBidi"/>
                <w:noProof/>
                <w:szCs w:val="22"/>
                <w:lang w:val="en-US" w:eastAsia="zh-CN"/>
              </w:rPr>
              <w:tab/>
            </w:r>
            <w:r w:rsidRPr="000B77D5">
              <w:rPr>
                <w:rStyle w:val="Hyperlink"/>
                <w:noProof/>
                <w:lang w:val="en-US"/>
              </w:rPr>
              <w:t>March 23 (MAC):  1 SP</w:t>
            </w:r>
            <w:r>
              <w:rPr>
                <w:noProof/>
                <w:webHidden/>
              </w:rPr>
              <w:tab/>
            </w:r>
            <w:r>
              <w:rPr>
                <w:noProof/>
                <w:webHidden/>
              </w:rPr>
              <w:fldChar w:fldCharType="begin"/>
            </w:r>
            <w:r>
              <w:rPr>
                <w:noProof/>
                <w:webHidden/>
              </w:rPr>
              <w:instrText xml:space="preserve"> PAGEREF _Toc42188664 \h </w:instrText>
            </w:r>
            <w:r>
              <w:rPr>
                <w:noProof/>
                <w:webHidden/>
              </w:rPr>
            </w:r>
            <w:r>
              <w:rPr>
                <w:noProof/>
                <w:webHidden/>
              </w:rPr>
              <w:fldChar w:fldCharType="separate"/>
            </w:r>
            <w:r>
              <w:rPr>
                <w:noProof/>
                <w:webHidden/>
              </w:rPr>
              <w:t>44</w:t>
            </w:r>
            <w:r>
              <w:rPr>
                <w:noProof/>
                <w:webHidden/>
              </w:rPr>
              <w:fldChar w:fldCharType="end"/>
            </w:r>
          </w:hyperlink>
        </w:p>
        <w:p w14:paraId="2E82B6E7"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65" w:history="1">
            <w:r w:rsidRPr="000B77D5">
              <w:rPr>
                <w:rStyle w:val="Hyperlink"/>
                <w:noProof/>
              </w:rPr>
              <w:t>13.17</w:t>
            </w:r>
            <w:r>
              <w:rPr>
                <w:rFonts w:asciiTheme="minorHAnsi" w:eastAsiaTheme="minorEastAsia" w:hAnsiTheme="minorHAnsi" w:cstheme="minorBidi"/>
                <w:noProof/>
                <w:szCs w:val="22"/>
                <w:lang w:val="en-US" w:eastAsia="zh-CN"/>
              </w:rPr>
              <w:tab/>
            </w:r>
            <w:r w:rsidRPr="000B77D5">
              <w:rPr>
                <w:rStyle w:val="Hyperlink"/>
                <w:noProof/>
                <w:lang w:val="en-US"/>
              </w:rPr>
              <w:t>March 26 (PHY):  No SP</w:t>
            </w:r>
            <w:r>
              <w:rPr>
                <w:noProof/>
                <w:webHidden/>
              </w:rPr>
              <w:tab/>
            </w:r>
            <w:r>
              <w:rPr>
                <w:noProof/>
                <w:webHidden/>
              </w:rPr>
              <w:fldChar w:fldCharType="begin"/>
            </w:r>
            <w:r>
              <w:rPr>
                <w:noProof/>
                <w:webHidden/>
              </w:rPr>
              <w:instrText xml:space="preserve"> PAGEREF _Toc42188665 \h </w:instrText>
            </w:r>
            <w:r>
              <w:rPr>
                <w:noProof/>
                <w:webHidden/>
              </w:rPr>
            </w:r>
            <w:r>
              <w:rPr>
                <w:noProof/>
                <w:webHidden/>
              </w:rPr>
              <w:fldChar w:fldCharType="separate"/>
            </w:r>
            <w:r>
              <w:rPr>
                <w:noProof/>
                <w:webHidden/>
              </w:rPr>
              <w:t>45</w:t>
            </w:r>
            <w:r>
              <w:rPr>
                <w:noProof/>
                <w:webHidden/>
              </w:rPr>
              <w:fldChar w:fldCharType="end"/>
            </w:r>
          </w:hyperlink>
        </w:p>
        <w:p w14:paraId="67AF93E2"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66" w:history="1">
            <w:r w:rsidRPr="000B77D5">
              <w:rPr>
                <w:rStyle w:val="Hyperlink"/>
                <w:noProof/>
              </w:rPr>
              <w:t>13.18</w:t>
            </w:r>
            <w:r>
              <w:rPr>
                <w:rFonts w:asciiTheme="minorHAnsi" w:eastAsiaTheme="minorEastAsia" w:hAnsiTheme="minorHAnsi" w:cstheme="minorBidi"/>
                <w:noProof/>
                <w:szCs w:val="22"/>
                <w:lang w:val="en-US" w:eastAsia="zh-CN"/>
              </w:rPr>
              <w:tab/>
            </w:r>
            <w:r w:rsidRPr="000B77D5">
              <w:rPr>
                <w:rStyle w:val="Hyperlink"/>
                <w:noProof/>
                <w:lang w:val="en-US"/>
              </w:rPr>
              <w:t>March 26 (MAC):  1 SP</w:t>
            </w:r>
            <w:r>
              <w:rPr>
                <w:noProof/>
                <w:webHidden/>
              </w:rPr>
              <w:tab/>
            </w:r>
            <w:r>
              <w:rPr>
                <w:noProof/>
                <w:webHidden/>
              </w:rPr>
              <w:fldChar w:fldCharType="begin"/>
            </w:r>
            <w:r>
              <w:rPr>
                <w:noProof/>
                <w:webHidden/>
              </w:rPr>
              <w:instrText xml:space="preserve"> PAGEREF _Toc42188666 \h </w:instrText>
            </w:r>
            <w:r>
              <w:rPr>
                <w:noProof/>
                <w:webHidden/>
              </w:rPr>
            </w:r>
            <w:r>
              <w:rPr>
                <w:noProof/>
                <w:webHidden/>
              </w:rPr>
              <w:fldChar w:fldCharType="separate"/>
            </w:r>
            <w:r>
              <w:rPr>
                <w:noProof/>
                <w:webHidden/>
              </w:rPr>
              <w:t>45</w:t>
            </w:r>
            <w:r>
              <w:rPr>
                <w:noProof/>
                <w:webHidden/>
              </w:rPr>
              <w:fldChar w:fldCharType="end"/>
            </w:r>
          </w:hyperlink>
        </w:p>
        <w:p w14:paraId="55C92861"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67" w:history="1">
            <w:r w:rsidRPr="000B77D5">
              <w:rPr>
                <w:rStyle w:val="Hyperlink"/>
                <w:noProof/>
              </w:rPr>
              <w:t>13.19</w:t>
            </w:r>
            <w:r>
              <w:rPr>
                <w:rFonts w:asciiTheme="minorHAnsi" w:eastAsiaTheme="minorEastAsia" w:hAnsiTheme="minorHAnsi" w:cstheme="minorBidi"/>
                <w:noProof/>
                <w:szCs w:val="22"/>
                <w:lang w:val="en-US" w:eastAsia="zh-CN"/>
              </w:rPr>
              <w:tab/>
            </w:r>
            <w:r w:rsidRPr="000B77D5">
              <w:rPr>
                <w:rStyle w:val="Hyperlink"/>
                <w:noProof/>
                <w:lang w:val="en-US"/>
              </w:rPr>
              <w:t>March 30 (PHY):  6 SPs</w:t>
            </w:r>
            <w:r>
              <w:rPr>
                <w:noProof/>
                <w:webHidden/>
              </w:rPr>
              <w:tab/>
            </w:r>
            <w:r>
              <w:rPr>
                <w:noProof/>
                <w:webHidden/>
              </w:rPr>
              <w:fldChar w:fldCharType="begin"/>
            </w:r>
            <w:r>
              <w:rPr>
                <w:noProof/>
                <w:webHidden/>
              </w:rPr>
              <w:instrText xml:space="preserve"> PAGEREF _Toc42188667 \h </w:instrText>
            </w:r>
            <w:r>
              <w:rPr>
                <w:noProof/>
                <w:webHidden/>
              </w:rPr>
            </w:r>
            <w:r>
              <w:rPr>
                <w:noProof/>
                <w:webHidden/>
              </w:rPr>
              <w:fldChar w:fldCharType="separate"/>
            </w:r>
            <w:r>
              <w:rPr>
                <w:noProof/>
                <w:webHidden/>
              </w:rPr>
              <w:t>45</w:t>
            </w:r>
            <w:r>
              <w:rPr>
                <w:noProof/>
                <w:webHidden/>
              </w:rPr>
              <w:fldChar w:fldCharType="end"/>
            </w:r>
          </w:hyperlink>
        </w:p>
        <w:p w14:paraId="211F04EE"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68" w:history="1">
            <w:r w:rsidRPr="000B77D5">
              <w:rPr>
                <w:rStyle w:val="Hyperlink"/>
                <w:noProof/>
              </w:rPr>
              <w:t>13.20</w:t>
            </w:r>
            <w:r>
              <w:rPr>
                <w:rFonts w:asciiTheme="minorHAnsi" w:eastAsiaTheme="minorEastAsia" w:hAnsiTheme="minorHAnsi" w:cstheme="minorBidi"/>
                <w:noProof/>
                <w:szCs w:val="22"/>
                <w:lang w:val="en-US" w:eastAsia="zh-CN"/>
              </w:rPr>
              <w:tab/>
            </w:r>
            <w:r w:rsidRPr="000B77D5">
              <w:rPr>
                <w:rStyle w:val="Hyperlink"/>
                <w:noProof/>
                <w:lang w:val="en-US"/>
              </w:rPr>
              <w:t>March 30 (MAC):  1 SP</w:t>
            </w:r>
            <w:r>
              <w:rPr>
                <w:noProof/>
                <w:webHidden/>
              </w:rPr>
              <w:tab/>
            </w:r>
            <w:r>
              <w:rPr>
                <w:noProof/>
                <w:webHidden/>
              </w:rPr>
              <w:fldChar w:fldCharType="begin"/>
            </w:r>
            <w:r>
              <w:rPr>
                <w:noProof/>
                <w:webHidden/>
              </w:rPr>
              <w:instrText xml:space="preserve"> PAGEREF _Toc42188668 \h </w:instrText>
            </w:r>
            <w:r>
              <w:rPr>
                <w:noProof/>
                <w:webHidden/>
              </w:rPr>
            </w:r>
            <w:r>
              <w:rPr>
                <w:noProof/>
                <w:webHidden/>
              </w:rPr>
              <w:fldChar w:fldCharType="separate"/>
            </w:r>
            <w:r>
              <w:rPr>
                <w:noProof/>
                <w:webHidden/>
              </w:rPr>
              <w:t>46</w:t>
            </w:r>
            <w:r>
              <w:rPr>
                <w:noProof/>
                <w:webHidden/>
              </w:rPr>
              <w:fldChar w:fldCharType="end"/>
            </w:r>
          </w:hyperlink>
        </w:p>
        <w:p w14:paraId="3E0CE352"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69" w:history="1">
            <w:r w:rsidRPr="000B77D5">
              <w:rPr>
                <w:rStyle w:val="Hyperlink"/>
                <w:noProof/>
              </w:rPr>
              <w:t>13.21</w:t>
            </w:r>
            <w:r>
              <w:rPr>
                <w:rFonts w:asciiTheme="minorHAnsi" w:eastAsiaTheme="minorEastAsia" w:hAnsiTheme="minorHAnsi" w:cstheme="minorBidi"/>
                <w:noProof/>
                <w:szCs w:val="22"/>
                <w:lang w:val="en-US" w:eastAsia="zh-CN"/>
              </w:rPr>
              <w:tab/>
            </w:r>
            <w:r w:rsidRPr="000B77D5">
              <w:rPr>
                <w:rStyle w:val="Hyperlink"/>
                <w:noProof/>
                <w:lang w:val="en-US"/>
              </w:rPr>
              <w:t>April 2 (Joint):  2 SPs</w:t>
            </w:r>
            <w:r>
              <w:rPr>
                <w:noProof/>
                <w:webHidden/>
              </w:rPr>
              <w:tab/>
            </w:r>
            <w:r>
              <w:rPr>
                <w:noProof/>
                <w:webHidden/>
              </w:rPr>
              <w:fldChar w:fldCharType="begin"/>
            </w:r>
            <w:r>
              <w:rPr>
                <w:noProof/>
                <w:webHidden/>
              </w:rPr>
              <w:instrText xml:space="preserve"> PAGEREF _Toc42188669 \h </w:instrText>
            </w:r>
            <w:r>
              <w:rPr>
                <w:noProof/>
                <w:webHidden/>
              </w:rPr>
            </w:r>
            <w:r>
              <w:rPr>
                <w:noProof/>
                <w:webHidden/>
              </w:rPr>
              <w:fldChar w:fldCharType="separate"/>
            </w:r>
            <w:r>
              <w:rPr>
                <w:noProof/>
                <w:webHidden/>
              </w:rPr>
              <w:t>47</w:t>
            </w:r>
            <w:r>
              <w:rPr>
                <w:noProof/>
                <w:webHidden/>
              </w:rPr>
              <w:fldChar w:fldCharType="end"/>
            </w:r>
          </w:hyperlink>
        </w:p>
        <w:p w14:paraId="0F7997DC"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70" w:history="1">
            <w:r w:rsidRPr="000B77D5">
              <w:rPr>
                <w:rStyle w:val="Hyperlink"/>
                <w:noProof/>
              </w:rPr>
              <w:t>13.22</w:t>
            </w:r>
            <w:r>
              <w:rPr>
                <w:rFonts w:asciiTheme="minorHAnsi" w:eastAsiaTheme="minorEastAsia" w:hAnsiTheme="minorHAnsi" w:cstheme="minorBidi"/>
                <w:noProof/>
                <w:szCs w:val="22"/>
                <w:lang w:val="en-US" w:eastAsia="zh-CN"/>
              </w:rPr>
              <w:tab/>
            </w:r>
            <w:r w:rsidRPr="000B77D5">
              <w:rPr>
                <w:rStyle w:val="Hyperlink"/>
                <w:noProof/>
                <w:lang w:val="en-US"/>
              </w:rPr>
              <w:t>April 6 (PHY):  8 SPs</w:t>
            </w:r>
            <w:r>
              <w:rPr>
                <w:noProof/>
                <w:webHidden/>
              </w:rPr>
              <w:tab/>
            </w:r>
            <w:r>
              <w:rPr>
                <w:noProof/>
                <w:webHidden/>
              </w:rPr>
              <w:fldChar w:fldCharType="begin"/>
            </w:r>
            <w:r>
              <w:rPr>
                <w:noProof/>
                <w:webHidden/>
              </w:rPr>
              <w:instrText xml:space="preserve"> PAGEREF _Toc42188670 \h </w:instrText>
            </w:r>
            <w:r>
              <w:rPr>
                <w:noProof/>
                <w:webHidden/>
              </w:rPr>
            </w:r>
            <w:r>
              <w:rPr>
                <w:noProof/>
                <w:webHidden/>
              </w:rPr>
              <w:fldChar w:fldCharType="separate"/>
            </w:r>
            <w:r>
              <w:rPr>
                <w:noProof/>
                <w:webHidden/>
              </w:rPr>
              <w:t>47</w:t>
            </w:r>
            <w:r>
              <w:rPr>
                <w:noProof/>
                <w:webHidden/>
              </w:rPr>
              <w:fldChar w:fldCharType="end"/>
            </w:r>
          </w:hyperlink>
        </w:p>
        <w:p w14:paraId="46C388F2"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71" w:history="1">
            <w:r w:rsidRPr="000B77D5">
              <w:rPr>
                <w:rStyle w:val="Hyperlink"/>
                <w:noProof/>
              </w:rPr>
              <w:t>13.23</w:t>
            </w:r>
            <w:r>
              <w:rPr>
                <w:rFonts w:asciiTheme="minorHAnsi" w:eastAsiaTheme="minorEastAsia" w:hAnsiTheme="minorHAnsi" w:cstheme="minorBidi"/>
                <w:noProof/>
                <w:szCs w:val="22"/>
                <w:lang w:val="en-US" w:eastAsia="zh-CN"/>
              </w:rPr>
              <w:tab/>
            </w:r>
            <w:r w:rsidRPr="000B77D5">
              <w:rPr>
                <w:rStyle w:val="Hyperlink"/>
                <w:noProof/>
                <w:lang w:val="en-US"/>
              </w:rPr>
              <w:t>April 6 (MAC):  0 SP</w:t>
            </w:r>
            <w:r>
              <w:rPr>
                <w:noProof/>
                <w:webHidden/>
              </w:rPr>
              <w:tab/>
            </w:r>
            <w:r>
              <w:rPr>
                <w:noProof/>
                <w:webHidden/>
              </w:rPr>
              <w:fldChar w:fldCharType="begin"/>
            </w:r>
            <w:r>
              <w:rPr>
                <w:noProof/>
                <w:webHidden/>
              </w:rPr>
              <w:instrText xml:space="preserve"> PAGEREF _Toc42188671 \h </w:instrText>
            </w:r>
            <w:r>
              <w:rPr>
                <w:noProof/>
                <w:webHidden/>
              </w:rPr>
            </w:r>
            <w:r>
              <w:rPr>
                <w:noProof/>
                <w:webHidden/>
              </w:rPr>
              <w:fldChar w:fldCharType="separate"/>
            </w:r>
            <w:r>
              <w:rPr>
                <w:noProof/>
                <w:webHidden/>
              </w:rPr>
              <w:t>49</w:t>
            </w:r>
            <w:r>
              <w:rPr>
                <w:noProof/>
                <w:webHidden/>
              </w:rPr>
              <w:fldChar w:fldCharType="end"/>
            </w:r>
          </w:hyperlink>
        </w:p>
        <w:p w14:paraId="56698454"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72" w:history="1">
            <w:r w:rsidRPr="000B77D5">
              <w:rPr>
                <w:rStyle w:val="Hyperlink"/>
                <w:noProof/>
              </w:rPr>
              <w:t>13.24</w:t>
            </w:r>
            <w:r>
              <w:rPr>
                <w:rFonts w:asciiTheme="minorHAnsi" w:eastAsiaTheme="minorEastAsia" w:hAnsiTheme="minorHAnsi" w:cstheme="minorBidi"/>
                <w:noProof/>
                <w:szCs w:val="22"/>
                <w:lang w:val="en-US" w:eastAsia="zh-CN"/>
              </w:rPr>
              <w:tab/>
            </w:r>
            <w:r w:rsidRPr="000B77D5">
              <w:rPr>
                <w:rStyle w:val="Hyperlink"/>
                <w:noProof/>
                <w:lang w:val="en-US"/>
              </w:rPr>
              <w:t>April 9 (PHY):  6 SPs</w:t>
            </w:r>
            <w:r>
              <w:rPr>
                <w:noProof/>
                <w:webHidden/>
              </w:rPr>
              <w:tab/>
            </w:r>
            <w:r>
              <w:rPr>
                <w:noProof/>
                <w:webHidden/>
              </w:rPr>
              <w:fldChar w:fldCharType="begin"/>
            </w:r>
            <w:r>
              <w:rPr>
                <w:noProof/>
                <w:webHidden/>
              </w:rPr>
              <w:instrText xml:space="preserve"> PAGEREF _Toc42188672 \h </w:instrText>
            </w:r>
            <w:r>
              <w:rPr>
                <w:noProof/>
                <w:webHidden/>
              </w:rPr>
            </w:r>
            <w:r>
              <w:rPr>
                <w:noProof/>
                <w:webHidden/>
              </w:rPr>
              <w:fldChar w:fldCharType="separate"/>
            </w:r>
            <w:r>
              <w:rPr>
                <w:noProof/>
                <w:webHidden/>
              </w:rPr>
              <w:t>49</w:t>
            </w:r>
            <w:r>
              <w:rPr>
                <w:noProof/>
                <w:webHidden/>
              </w:rPr>
              <w:fldChar w:fldCharType="end"/>
            </w:r>
          </w:hyperlink>
        </w:p>
        <w:p w14:paraId="2906713E"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73" w:history="1">
            <w:r w:rsidRPr="000B77D5">
              <w:rPr>
                <w:rStyle w:val="Hyperlink"/>
                <w:noProof/>
              </w:rPr>
              <w:t>13.25</w:t>
            </w:r>
            <w:r>
              <w:rPr>
                <w:rFonts w:asciiTheme="minorHAnsi" w:eastAsiaTheme="minorEastAsia" w:hAnsiTheme="minorHAnsi" w:cstheme="minorBidi"/>
                <w:noProof/>
                <w:szCs w:val="22"/>
                <w:lang w:val="en-US" w:eastAsia="zh-CN"/>
              </w:rPr>
              <w:tab/>
            </w:r>
            <w:r w:rsidRPr="000B77D5">
              <w:rPr>
                <w:rStyle w:val="Hyperlink"/>
                <w:noProof/>
                <w:lang w:val="en-US"/>
              </w:rPr>
              <w:t>April 9 (MAC):  0 SP</w:t>
            </w:r>
            <w:r>
              <w:rPr>
                <w:noProof/>
                <w:webHidden/>
              </w:rPr>
              <w:tab/>
            </w:r>
            <w:r>
              <w:rPr>
                <w:noProof/>
                <w:webHidden/>
              </w:rPr>
              <w:fldChar w:fldCharType="begin"/>
            </w:r>
            <w:r>
              <w:rPr>
                <w:noProof/>
                <w:webHidden/>
              </w:rPr>
              <w:instrText xml:space="preserve"> PAGEREF _Toc42188673 \h </w:instrText>
            </w:r>
            <w:r>
              <w:rPr>
                <w:noProof/>
                <w:webHidden/>
              </w:rPr>
            </w:r>
            <w:r>
              <w:rPr>
                <w:noProof/>
                <w:webHidden/>
              </w:rPr>
              <w:fldChar w:fldCharType="separate"/>
            </w:r>
            <w:r>
              <w:rPr>
                <w:noProof/>
                <w:webHidden/>
              </w:rPr>
              <w:t>50</w:t>
            </w:r>
            <w:r>
              <w:rPr>
                <w:noProof/>
                <w:webHidden/>
              </w:rPr>
              <w:fldChar w:fldCharType="end"/>
            </w:r>
          </w:hyperlink>
        </w:p>
        <w:p w14:paraId="7733327C"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74" w:history="1">
            <w:r w:rsidRPr="000B77D5">
              <w:rPr>
                <w:rStyle w:val="Hyperlink"/>
                <w:noProof/>
              </w:rPr>
              <w:t>13.26</w:t>
            </w:r>
            <w:r>
              <w:rPr>
                <w:rFonts w:asciiTheme="minorHAnsi" w:eastAsiaTheme="minorEastAsia" w:hAnsiTheme="minorHAnsi" w:cstheme="minorBidi"/>
                <w:noProof/>
                <w:szCs w:val="22"/>
                <w:lang w:val="en-US" w:eastAsia="zh-CN"/>
              </w:rPr>
              <w:tab/>
            </w:r>
            <w:r w:rsidRPr="000B77D5">
              <w:rPr>
                <w:rStyle w:val="Hyperlink"/>
                <w:noProof/>
                <w:lang w:val="en-US"/>
              </w:rPr>
              <w:t>April 13 (PHY):  8 SPs</w:t>
            </w:r>
            <w:r>
              <w:rPr>
                <w:noProof/>
                <w:webHidden/>
              </w:rPr>
              <w:tab/>
            </w:r>
            <w:r>
              <w:rPr>
                <w:noProof/>
                <w:webHidden/>
              </w:rPr>
              <w:fldChar w:fldCharType="begin"/>
            </w:r>
            <w:r>
              <w:rPr>
                <w:noProof/>
                <w:webHidden/>
              </w:rPr>
              <w:instrText xml:space="preserve"> PAGEREF _Toc42188674 \h </w:instrText>
            </w:r>
            <w:r>
              <w:rPr>
                <w:noProof/>
                <w:webHidden/>
              </w:rPr>
            </w:r>
            <w:r>
              <w:rPr>
                <w:noProof/>
                <w:webHidden/>
              </w:rPr>
              <w:fldChar w:fldCharType="separate"/>
            </w:r>
            <w:r>
              <w:rPr>
                <w:noProof/>
                <w:webHidden/>
              </w:rPr>
              <w:t>51</w:t>
            </w:r>
            <w:r>
              <w:rPr>
                <w:noProof/>
                <w:webHidden/>
              </w:rPr>
              <w:fldChar w:fldCharType="end"/>
            </w:r>
          </w:hyperlink>
        </w:p>
        <w:p w14:paraId="0224AC85"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75" w:history="1">
            <w:r w:rsidRPr="000B77D5">
              <w:rPr>
                <w:rStyle w:val="Hyperlink"/>
                <w:noProof/>
              </w:rPr>
              <w:t>13.27</w:t>
            </w:r>
            <w:r>
              <w:rPr>
                <w:rFonts w:asciiTheme="minorHAnsi" w:eastAsiaTheme="minorEastAsia" w:hAnsiTheme="minorHAnsi" w:cstheme="minorBidi"/>
                <w:noProof/>
                <w:szCs w:val="22"/>
                <w:lang w:val="en-US" w:eastAsia="zh-CN"/>
              </w:rPr>
              <w:tab/>
            </w:r>
            <w:r w:rsidRPr="000B77D5">
              <w:rPr>
                <w:rStyle w:val="Hyperlink"/>
                <w:noProof/>
                <w:lang w:val="en-US"/>
              </w:rPr>
              <w:t>April 13 (MAC):  0 SP</w:t>
            </w:r>
            <w:r>
              <w:rPr>
                <w:noProof/>
                <w:webHidden/>
              </w:rPr>
              <w:tab/>
            </w:r>
            <w:r>
              <w:rPr>
                <w:noProof/>
                <w:webHidden/>
              </w:rPr>
              <w:fldChar w:fldCharType="begin"/>
            </w:r>
            <w:r>
              <w:rPr>
                <w:noProof/>
                <w:webHidden/>
              </w:rPr>
              <w:instrText xml:space="preserve"> PAGEREF _Toc42188675 \h </w:instrText>
            </w:r>
            <w:r>
              <w:rPr>
                <w:noProof/>
                <w:webHidden/>
              </w:rPr>
            </w:r>
            <w:r>
              <w:rPr>
                <w:noProof/>
                <w:webHidden/>
              </w:rPr>
              <w:fldChar w:fldCharType="separate"/>
            </w:r>
            <w:r>
              <w:rPr>
                <w:noProof/>
                <w:webHidden/>
              </w:rPr>
              <w:t>52</w:t>
            </w:r>
            <w:r>
              <w:rPr>
                <w:noProof/>
                <w:webHidden/>
              </w:rPr>
              <w:fldChar w:fldCharType="end"/>
            </w:r>
          </w:hyperlink>
        </w:p>
        <w:p w14:paraId="53FB2C54"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76" w:history="1">
            <w:r w:rsidRPr="000B77D5">
              <w:rPr>
                <w:rStyle w:val="Hyperlink"/>
                <w:noProof/>
              </w:rPr>
              <w:t>13.28</w:t>
            </w:r>
            <w:r>
              <w:rPr>
                <w:rFonts w:asciiTheme="minorHAnsi" w:eastAsiaTheme="minorEastAsia" w:hAnsiTheme="minorHAnsi" w:cstheme="minorBidi"/>
                <w:noProof/>
                <w:szCs w:val="22"/>
                <w:lang w:val="en-US" w:eastAsia="zh-CN"/>
              </w:rPr>
              <w:tab/>
            </w:r>
            <w:r w:rsidRPr="000B77D5">
              <w:rPr>
                <w:rStyle w:val="Hyperlink"/>
                <w:noProof/>
                <w:lang w:val="en-US"/>
              </w:rPr>
              <w:t>April 16 (Joint):  0 SP</w:t>
            </w:r>
            <w:r>
              <w:rPr>
                <w:noProof/>
                <w:webHidden/>
              </w:rPr>
              <w:tab/>
            </w:r>
            <w:r>
              <w:rPr>
                <w:noProof/>
                <w:webHidden/>
              </w:rPr>
              <w:fldChar w:fldCharType="begin"/>
            </w:r>
            <w:r>
              <w:rPr>
                <w:noProof/>
                <w:webHidden/>
              </w:rPr>
              <w:instrText xml:space="preserve"> PAGEREF _Toc42188676 \h </w:instrText>
            </w:r>
            <w:r>
              <w:rPr>
                <w:noProof/>
                <w:webHidden/>
              </w:rPr>
            </w:r>
            <w:r>
              <w:rPr>
                <w:noProof/>
                <w:webHidden/>
              </w:rPr>
              <w:fldChar w:fldCharType="separate"/>
            </w:r>
            <w:r>
              <w:rPr>
                <w:noProof/>
                <w:webHidden/>
              </w:rPr>
              <w:t>53</w:t>
            </w:r>
            <w:r>
              <w:rPr>
                <w:noProof/>
                <w:webHidden/>
              </w:rPr>
              <w:fldChar w:fldCharType="end"/>
            </w:r>
          </w:hyperlink>
        </w:p>
        <w:p w14:paraId="65E06D54"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77" w:history="1">
            <w:r w:rsidRPr="000B77D5">
              <w:rPr>
                <w:rStyle w:val="Hyperlink"/>
                <w:noProof/>
              </w:rPr>
              <w:t>13.29</w:t>
            </w:r>
            <w:r>
              <w:rPr>
                <w:rFonts w:asciiTheme="minorHAnsi" w:eastAsiaTheme="minorEastAsia" w:hAnsiTheme="minorHAnsi" w:cstheme="minorBidi"/>
                <w:noProof/>
                <w:szCs w:val="22"/>
                <w:lang w:val="en-US" w:eastAsia="zh-CN"/>
              </w:rPr>
              <w:tab/>
            </w:r>
            <w:r w:rsidRPr="000B77D5">
              <w:rPr>
                <w:rStyle w:val="Hyperlink"/>
                <w:noProof/>
                <w:lang w:val="en-US"/>
              </w:rPr>
              <w:t>April 17 (MAC):  9 SPs</w:t>
            </w:r>
            <w:r>
              <w:rPr>
                <w:noProof/>
                <w:webHidden/>
              </w:rPr>
              <w:tab/>
            </w:r>
            <w:r>
              <w:rPr>
                <w:noProof/>
                <w:webHidden/>
              </w:rPr>
              <w:fldChar w:fldCharType="begin"/>
            </w:r>
            <w:r>
              <w:rPr>
                <w:noProof/>
                <w:webHidden/>
              </w:rPr>
              <w:instrText xml:space="preserve"> PAGEREF _Toc42188677 \h </w:instrText>
            </w:r>
            <w:r>
              <w:rPr>
                <w:noProof/>
                <w:webHidden/>
              </w:rPr>
            </w:r>
            <w:r>
              <w:rPr>
                <w:noProof/>
                <w:webHidden/>
              </w:rPr>
              <w:fldChar w:fldCharType="separate"/>
            </w:r>
            <w:r>
              <w:rPr>
                <w:noProof/>
                <w:webHidden/>
              </w:rPr>
              <w:t>53</w:t>
            </w:r>
            <w:r>
              <w:rPr>
                <w:noProof/>
                <w:webHidden/>
              </w:rPr>
              <w:fldChar w:fldCharType="end"/>
            </w:r>
          </w:hyperlink>
        </w:p>
        <w:p w14:paraId="6DCF260D"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78" w:history="1">
            <w:r w:rsidRPr="000B77D5">
              <w:rPr>
                <w:rStyle w:val="Hyperlink"/>
                <w:noProof/>
              </w:rPr>
              <w:t>13.30</w:t>
            </w:r>
            <w:r>
              <w:rPr>
                <w:rFonts w:asciiTheme="minorHAnsi" w:eastAsiaTheme="minorEastAsia" w:hAnsiTheme="minorHAnsi" w:cstheme="minorBidi"/>
                <w:noProof/>
                <w:szCs w:val="22"/>
                <w:lang w:val="en-US" w:eastAsia="zh-CN"/>
              </w:rPr>
              <w:tab/>
            </w:r>
            <w:r w:rsidRPr="000B77D5">
              <w:rPr>
                <w:rStyle w:val="Hyperlink"/>
                <w:noProof/>
                <w:lang w:val="en-US"/>
              </w:rPr>
              <w:t>April 20 (PHY):  3 SPs</w:t>
            </w:r>
            <w:r>
              <w:rPr>
                <w:noProof/>
                <w:webHidden/>
              </w:rPr>
              <w:tab/>
            </w:r>
            <w:r>
              <w:rPr>
                <w:noProof/>
                <w:webHidden/>
              </w:rPr>
              <w:fldChar w:fldCharType="begin"/>
            </w:r>
            <w:r>
              <w:rPr>
                <w:noProof/>
                <w:webHidden/>
              </w:rPr>
              <w:instrText xml:space="preserve"> PAGEREF _Toc42188678 \h </w:instrText>
            </w:r>
            <w:r>
              <w:rPr>
                <w:noProof/>
                <w:webHidden/>
              </w:rPr>
            </w:r>
            <w:r>
              <w:rPr>
                <w:noProof/>
                <w:webHidden/>
              </w:rPr>
              <w:fldChar w:fldCharType="separate"/>
            </w:r>
            <w:r>
              <w:rPr>
                <w:noProof/>
                <w:webHidden/>
              </w:rPr>
              <w:t>55</w:t>
            </w:r>
            <w:r>
              <w:rPr>
                <w:noProof/>
                <w:webHidden/>
              </w:rPr>
              <w:fldChar w:fldCharType="end"/>
            </w:r>
          </w:hyperlink>
        </w:p>
        <w:p w14:paraId="3EF3A833"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79" w:history="1">
            <w:r w:rsidRPr="000B77D5">
              <w:rPr>
                <w:rStyle w:val="Hyperlink"/>
                <w:noProof/>
              </w:rPr>
              <w:t>13.31</w:t>
            </w:r>
            <w:r>
              <w:rPr>
                <w:rFonts w:asciiTheme="minorHAnsi" w:eastAsiaTheme="minorEastAsia" w:hAnsiTheme="minorHAnsi" w:cstheme="minorBidi"/>
                <w:noProof/>
                <w:szCs w:val="22"/>
                <w:lang w:val="en-US" w:eastAsia="zh-CN"/>
              </w:rPr>
              <w:tab/>
            </w:r>
            <w:r w:rsidRPr="000B77D5">
              <w:rPr>
                <w:rStyle w:val="Hyperlink"/>
                <w:noProof/>
                <w:lang w:val="en-US"/>
              </w:rPr>
              <w:t>April 20 (MAC):  5 SPs</w:t>
            </w:r>
            <w:r>
              <w:rPr>
                <w:noProof/>
                <w:webHidden/>
              </w:rPr>
              <w:tab/>
            </w:r>
            <w:r>
              <w:rPr>
                <w:noProof/>
                <w:webHidden/>
              </w:rPr>
              <w:fldChar w:fldCharType="begin"/>
            </w:r>
            <w:r>
              <w:rPr>
                <w:noProof/>
                <w:webHidden/>
              </w:rPr>
              <w:instrText xml:space="preserve"> PAGEREF _Toc42188679 \h </w:instrText>
            </w:r>
            <w:r>
              <w:rPr>
                <w:noProof/>
                <w:webHidden/>
              </w:rPr>
            </w:r>
            <w:r>
              <w:rPr>
                <w:noProof/>
                <w:webHidden/>
              </w:rPr>
              <w:fldChar w:fldCharType="separate"/>
            </w:r>
            <w:r>
              <w:rPr>
                <w:noProof/>
                <w:webHidden/>
              </w:rPr>
              <w:t>56</w:t>
            </w:r>
            <w:r>
              <w:rPr>
                <w:noProof/>
                <w:webHidden/>
              </w:rPr>
              <w:fldChar w:fldCharType="end"/>
            </w:r>
          </w:hyperlink>
        </w:p>
        <w:p w14:paraId="24888086"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80" w:history="1">
            <w:r w:rsidRPr="000B77D5">
              <w:rPr>
                <w:rStyle w:val="Hyperlink"/>
                <w:noProof/>
              </w:rPr>
              <w:t>13.32</w:t>
            </w:r>
            <w:r>
              <w:rPr>
                <w:rFonts w:asciiTheme="minorHAnsi" w:eastAsiaTheme="minorEastAsia" w:hAnsiTheme="minorHAnsi" w:cstheme="minorBidi"/>
                <w:noProof/>
                <w:szCs w:val="22"/>
                <w:lang w:val="en-US" w:eastAsia="zh-CN"/>
              </w:rPr>
              <w:tab/>
            </w:r>
            <w:r w:rsidRPr="000B77D5">
              <w:rPr>
                <w:rStyle w:val="Hyperlink"/>
                <w:noProof/>
                <w:lang w:val="en-US"/>
              </w:rPr>
              <w:t>April 23 (PHY):  5 SPs</w:t>
            </w:r>
            <w:r>
              <w:rPr>
                <w:noProof/>
                <w:webHidden/>
              </w:rPr>
              <w:tab/>
            </w:r>
            <w:r>
              <w:rPr>
                <w:noProof/>
                <w:webHidden/>
              </w:rPr>
              <w:fldChar w:fldCharType="begin"/>
            </w:r>
            <w:r>
              <w:rPr>
                <w:noProof/>
                <w:webHidden/>
              </w:rPr>
              <w:instrText xml:space="preserve"> PAGEREF _Toc42188680 \h </w:instrText>
            </w:r>
            <w:r>
              <w:rPr>
                <w:noProof/>
                <w:webHidden/>
              </w:rPr>
            </w:r>
            <w:r>
              <w:rPr>
                <w:noProof/>
                <w:webHidden/>
              </w:rPr>
              <w:fldChar w:fldCharType="separate"/>
            </w:r>
            <w:r>
              <w:rPr>
                <w:noProof/>
                <w:webHidden/>
              </w:rPr>
              <w:t>57</w:t>
            </w:r>
            <w:r>
              <w:rPr>
                <w:noProof/>
                <w:webHidden/>
              </w:rPr>
              <w:fldChar w:fldCharType="end"/>
            </w:r>
          </w:hyperlink>
        </w:p>
        <w:p w14:paraId="23B75FE9"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81" w:history="1">
            <w:r w:rsidRPr="000B77D5">
              <w:rPr>
                <w:rStyle w:val="Hyperlink"/>
                <w:noProof/>
              </w:rPr>
              <w:t>13.33</w:t>
            </w:r>
            <w:r>
              <w:rPr>
                <w:rFonts w:asciiTheme="minorHAnsi" w:eastAsiaTheme="minorEastAsia" w:hAnsiTheme="minorHAnsi" w:cstheme="minorBidi"/>
                <w:noProof/>
                <w:szCs w:val="22"/>
                <w:lang w:val="en-US" w:eastAsia="zh-CN"/>
              </w:rPr>
              <w:tab/>
            </w:r>
            <w:r w:rsidRPr="000B77D5">
              <w:rPr>
                <w:rStyle w:val="Hyperlink"/>
                <w:noProof/>
                <w:lang w:val="en-US"/>
              </w:rPr>
              <w:t>April 23 (MAC):  5 SPs</w:t>
            </w:r>
            <w:r>
              <w:rPr>
                <w:noProof/>
                <w:webHidden/>
              </w:rPr>
              <w:tab/>
            </w:r>
            <w:r>
              <w:rPr>
                <w:noProof/>
                <w:webHidden/>
              </w:rPr>
              <w:fldChar w:fldCharType="begin"/>
            </w:r>
            <w:r>
              <w:rPr>
                <w:noProof/>
                <w:webHidden/>
              </w:rPr>
              <w:instrText xml:space="preserve"> PAGEREF _Toc42188681 \h </w:instrText>
            </w:r>
            <w:r>
              <w:rPr>
                <w:noProof/>
                <w:webHidden/>
              </w:rPr>
            </w:r>
            <w:r>
              <w:rPr>
                <w:noProof/>
                <w:webHidden/>
              </w:rPr>
              <w:fldChar w:fldCharType="separate"/>
            </w:r>
            <w:r>
              <w:rPr>
                <w:noProof/>
                <w:webHidden/>
              </w:rPr>
              <w:t>59</w:t>
            </w:r>
            <w:r>
              <w:rPr>
                <w:noProof/>
                <w:webHidden/>
              </w:rPr>
              <w:fldChar w:fldCharType="end"/>
            </w:r>
          </w:hyperlink>
        </w:p>
        <w:p w14:paraId="4CE72F35"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82" w:history="1">
            <w:r w:rsidRPr="000B77D5">
              <w:rPr>
                <w:rStyle w:val="Hyperlink"/>
                <w:noProof/>
              </w:rPr>
              <w:t>13.34</w:t>
            </w:r>
            <w:r>
              <w:rPr>
                <w:rFonts w:asciiTheme="minorHAnsi" w:eastAsiaTheme="minorEastAsia" w:hAnsiTheme="minorHAnsi" w:cstheme="minorBidi"/>
                <w:noProof/>
                <w:szCs w:val="22"/>
                <w:lang w:val="en-US" w:eastAsia="zh-CN"/>
              </w:rPr>
              <w:tab/>
            </w:r>
            <w:r w:rsidRPr="000B77D5">
              <w:rPr>
                <w:rStyle w:val="Hyperlink"/>
                <w:noProof/>
                <w:lang w:val="en-US"/>
              </w:rPr>
              <w:t>April 24 (MAC):  3 SPs</w:t>
            </w:r>
            <w:r>
              <w:rPr>
                <w:noProof/>
                <w:webHidden/>
              </w:rPr>
              <w:tab/>
            </w:r>
            <w:r>
              <w:rPr>
                <w:noProof/>
                <w:webHidden/>
              </w:rPr>
              <w:fldChar w:fldCharType="begin"/>
            </w:r>
            <w:r>
              <w:rPr>
                <w:noProof/>
                <w:webHidden/>
              </w:rPr>
              <w:instrText xml:space="preserve"> PAGEREF _Toc42188682 \h </w:instrText>
            </w:r>
            <w:r>
              <w:rPr>
                <w:noProof/>
                <w:webHidden/>
              </w:rPr>
            </w:r>
            <w:r>
              <w:rPr>
                <w:noProof/>
                <w:webHidden/>
              </w:rPr>
              <w:fldChar w:fldCharType="separate"/>
            </w:r>
            <w:r>
              <w:rPr>
                <w:noProof/>
                <w:webHidden/>
              </w:rPr>
              <w:t>60</w:t>
            </w:r>
            <w:r>
              <w:rPr>
                <w:noProof/>
                <w:webHidden/>
              </w:rPr>
              <w:fldChar w:fldCharType="end"/>
            </w:r>
          </w:hyperlink>
        </w:p>
        <w:p w14:paraId="5C0ADB9E"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83" w:history="1">
            <w:r w:rsidRPr="000B77D5">
              <w:rPr>
                <w:rStyle w:val="Hyperlink"/>
                <w:noProof/>
              </w:rPr>
              <w:t>13.35</w:t>
            </w:r>
            <w:r>
              <w:rPr>
                <w:rFonts w:asciiTheme="minorHAnsi" w:eastAsiaTheme="minorEastAsia" w:hAnsiTheme="minorHAnsi" w:cstheme="minorBidi"/>
                <w:noProof/>
                <w:szCs w:val="22"/>
                <w:lang w:val="en-US" w:eastAsia="zh-CN"/>
              </w:rPr>
              <w:tab/>
            </w:r>
            <w:r w:rsidRPr="000B77D5">
              <w:rPr>
                <w:rStyle w:val="Hyperlink"/>
                <w:noProof/>
                <w:lang w:val="en-US"/>
              </w:rPr>
              <w:t>April 27 (PHY):  12 SPs</w:t>
            </w:r>
            <w:r>
              <w:rPr>
                <w:noProof/>
                <w:webHidden/>
              </w:rPr>
              <w:tab/>
            </w:r>
            <w:r>
              <w:rPr>
                <w:noProof/>
                <w:webHidden/>
              </w:rPr>
              <w:fldChar w:fldCharType="begin"/>
            </w:r>
            <w:r>
              <w:rPr>
                <w:noProof/>
                <w:webHidden/>
              </w:rPr>
              <w:instrText xml:space="preserve"> PAGEREF _Toc42188683 \h </w:instrText>
            </w:r>
            <w:r>
              <w:rPr>
                <w:noProof/>
                <w:webHidden/>
              </w:rPr>
            </w:r>
            <w:r>
              <w:rPr>
                <w:noProof/>
                <w:webHidden/>
              </w:rPr>
              <w:fldChar w:fldCharType="separate"/>
            </w:r>
            <w:r>
              <w:rPr>
                <w:noProof/>
                <w:webHidden/>
              </w:rPr>
              <w:t>61</w:t>
            </w:r>
            <w:r>
              <w:rPr>
                <w:noProof/>
                <w:webHidden/>
              </w:rPr>
              <w:fldChar w:fldCharType="end"/>
            </w:r>
          </w:hyperlink>
        </w:p>
        <w:p w14:paraId="279834A9"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84" w:history="1">
            <w:r w:rsidRPr="000B77D5">
              <w:rPr>
                <w:rStyle w:val="Hyperlink"/>
                <w:noProof/>
              </w:rPr>
              <w:t>13.36</w:t>
            </w:r>
            <w:r>
              <w:rPr>
                <w:rFonts w:asciiTheme="minorHAnsi" w:eastAsiaTheme="minorEastAsia" w:hAnsiTheme="minorHAnsi" w:cstheme="minorBidi"/>
                <w:noProof/>
                <w:szCs w:val="22"/>
                <w:lang w:val="en-US" w:eastAsia="zh-CN"/>
              </w:rPr>
              <w:tab/>
            </w:r>
            <w:r w:rsidRPr="000B77D5">
              <w:rPr>
                <w:rStyle w:val="Hyperlink"/>
                <w:noProof/>
                <w:lang w:val="en-US"/>
              </w:rPr>
              <w:t>April 27 (MAC):  2 SPs</w:t>
            </w:r>
            <w:r>
              <w:rPr>
                <w:noProof/>
                <w:webHidden/>
              </w:rPr>
              <w:tab/>
            </w:r>
            <w:r>
              <w:rPr>
                <w:noProof/>
                <w:webHidden/>
              </w:rPr>
              <w:fldChar w:fldCharType="begin"/>
            </w:r>
            <w:r>
              <w:rPr>
                <w:noProof/>
                <w:webHidden/>
              </w:rPr>
              <w:instrText xml:space="preserve"> PAGEREF _Toc42188684 \h </w:instrText>
            </w:r>
            <w:r>
              <w:rPr>
                <w:noProof/>
                <w:webHidden/>
              </w:rPr>
            </w:r>
            <w:r>
              <w:rPr>
                <w:noProof/>
                <w:webHidden/>
              </w:rPr>
              <w:fldChar w:fldCharType="separate"/>
            </w:r>
            <w:r>
              <w:rPr>
                <w:noProof/>
                <w:webHidden/>
              </w:rPr>
              <w:t>64</w:t>
            </w:r>
            <w:r>
              <w:rPr>
                <w:noProof/>
                <w:webHidden/>
              </w:rPr>
              <w:fldChar w:fldCharType="end"/>
            </w:r>
          </w:hyperlink>
        </w:p>
        <w:p w14:paraId="1528FF54"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85" w:history="1">
            <w:r w:rsidRPr="000B77D5">
              <w:rPr>
                <w:rStyle w:val="Hyperlink"/>
                <w:noProof/>
              </w:rPr>
              <w:t>13.37</w:t>
            </w:r>
            <w:r>
              <w:rPr>
                <w:rFonts w:asciiTheme="minorHAnsi" w:eastAsiaTheme="minorEastAsia" w:hAnsiTheme="minorHAnsi" w:cstheme="minorBidi"/>
                <w:noProof/>
                <w:szCs w:val="22"/>
                <w:lang w:val="en-US" w:eastAsia="zh-CN"/>
              </w:rPr>
              <w:tab/>
            </w:r>
            <w:r w:rsidRPr="000B77D5">
              <w:rPr>
                <w:rStyle w:val="Hyperlink"/>
                <w:noProof/>
                <w:lang w:val="en-US"/>
              </w:rPr>
              <w:t>April 30 (Joint):  3 SPs on requests for candidate SFD texts</w:t>
            </w:r>
            <w:r>
              <w:rPr>
                <w:noProof/>
                <w:webHidden/>
              </w:rPr>
              <w:tab/>
            </w:r>
            <w:r>
              <w:rPr>
                <w:noProof/>
                <w:webHidden/>
              </w:rPr>
              <w:fldChar w:fldCharType="begin"/>
            </w:r>
            <w:r>
              <w:rPr>
                <w:noProof/>
                <w:webHidden/>
              </w:rPr>
              <w:instrText xml:space="preserve"> PAGEREF _Toc42188685 \h </w:instrText>
            </w:r>
            <w:r>
              <w:rPr>
                <w:noProof/>
                <w:webHidden/>
              </w:rPr>
            </w:r>
            <w:r>
              <w:rPr>
                <w:noProof/>
                <w:webHidden/>
              </w:rPr>
              <w:fldChar w:fldCharType="separate"/>
            </w:r>
            <w:r>
              <w:rPr>
                <w:noProof/>
                <w:webHidden/>
              </w:rPr>
              <w:t>64</w:t>
            </w:r>
            <w:r>
              <w:rPr>
                <w:noProof/>
                <w:webHidden/>
              </w:rPr>
              <w:fldChar w:fldCharType="end"/>
            </w:r>
          </w:hyperlink>
        </w:p>
        <w:p w14:paraId="60D7FB60"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86" w:history="1">
            <w:r w:rsidRPr="000B77D5">
              <w:rPr>
                <w:rStyle w:val="Hyperlink"/>
                <w:noProof/>
              </w:rPr>
              <w:t>13.38</w:t>
            </w:r>
            <w:r>
              <w:rPr>
                <w:rFonts w:asciiTheme="minorHAnsi" w:eastAsiaTheme="minorEastAsia" w:hAnsiTheme="minorHAnsi" w:cstheme="minorBidi"/>
                <w:noProof/>
                <w:szCs w:val="22"/>
                <w:lang w:val="en-US" w:eastAsia="zh-CN"/>
              </w:rPr>
              <w:tab/>
            </w:r>
            <w:r w:rsidRPr="000B77D5">
              <w:rPr>
                <w:rStyle w:val="Hyperlink"/>
                <w:noProof/>
                <w:lang w:val="en-US"/>
              </w:rPr>
              <w:t>April 30 (Joint):  3 SPs</w:t>
            </w:r>
            <w:r>
              <w:rPr>
                <w:noProof/>
                <w:webHidden/>
              </w:rPr>
              <w:tab/>
            </w:r>
            <w:r>
              <w:rPr>
                <w:noProof/>
                <w:webHidden/>
              </w:rPr>
              <w:fldChar w:fldCharType="begin"/>
            </w:r>
            <w:r>
              <w:rPr>
                <w:noProof/>
                <w:webHidden/>
              </w:rPr>
              <w:instrText xml:space="preserve"> PAGEREF _Toc42188686 \h </w:instrText>
            </w:r>
            <w:r>
              <w:rPr>
                <w:noProof/>
                <w:webHidden/>
              </w:rPr>
            </w:r>
            <w:r>
              <w:rPr>
                <w:noProof/>
                <w:webHidden/>
              </w:rPr>
              <w:fldChar w:fldCharType="separate"/>
            </w:r>
            <w:r>
              <w:rPr>
                <w:noProof/>
                <w:webHidden/>
              </w:rPr>
              <w:t>65</w:t>
            </w:r>
            <w:r>
              <w:rPr>
                <w:noProof/>
                <w:webHidden/>
              </w:rPr>
              <w:fldChar w:fldCharType="end"/>
            </w:r>
          </w:hyperlink>
        </w:p>
        <w:p w14:paraId="58D3851D"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87" w:history="1">
            <w:r w:rsidRPr="000B77D5">
              <w:rPr>
                <w:rStyle w:val="Hyperlink"/>
                <w:noProof/>
              </w:rPr>
              <w:t>13.39</w:t>
            </w:r>
            <w:r>
              <w:rPr>
                <w:rFonts w:asciiTheme="minorHAnsi" w:eastAsiaTheme="minorEastAsia" w:hAnsiTheme="minorHAnsi" w:cstheme="minorBidi"/>
                <w:noProof/>
                <w:szCs w:val="22"/>
                <w:lang w:val="en-US" w:eastAsia="zh-CN"/>
              </w:rPr>
              <w:tab/>
            </w:r>
            <w:r w:rsidRPr="000B77D5">
              <w:rPr>
                <w:rStyle w:val="Hyperlink"/>
                <w:noProof/>
                <w:lang w:val="en-US"/>
              </w:rPr>
              <w:t>May 4 (PHY):  3 SPs</w:t>
            </w:r>
            <w:r>
              <w:rPr>
                <w:noProof/>
                <w:webHidden/>
              </w:rPr>
              <w:tab/>
            </w:r>
            <w:r>
              <w:rPr>
                <w:noProof/>
                <w:webHidden/>
              </w:rPr>
              <w:fldChar w:fldCharType="begin"/>
            </w:r>
            <w:r>
              <w:rPr>
                <w:noProof/>
                <w:webHidden/>
              </w:rPr>
              <w:instrText xml:space="preserve"> PAGEREF _Toc42188687 \h </w:instrText>
            </w:r>
            <w:r>
              <w:rPr>
                <w:noProof/>
                <w:webHidden/>
              </w:rPr>
            </w:r>
            <w:r>
              <w:rPr>
                <w:noProof/>
                <w:webHidden/>
              </w:rPr>
              <w:fldChar w:fldCharType="separate"/>
            </w:r>
            <w:r>
              <w:rPr>
                <w:noProof/>
                <w:webHidden/>
              </w:rPr>
              <w:t>66</w:t>
            </w:r>
            <w:r>
              <w:rPr>
                <w:noProof/>
                <w:webHidden/>
              </w:rPr>
              <w:fldChar w:fldCharType="end"/>
            </w:r>
          </w:hyperlink>
        </w:p>
        <w:p w14:paraId="45A69150"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88" w:history="1">
            <w:r w:rsidRPr="000B77D5">
              <w:rPr>
                <w:rStyle w:val="Hyperlink"/>
                <w:noProof/>
              </w:rPr>
              <w:t>13.40</w:t>
            </w:r>
            <w:r>
              <w:rPr>
                <w:rFonts w:asciiTheme="minorHAnsi" w:eastAsiaTheme="minorEastAsia" w:hAnsiTheme="minorHAnsi" w:cstheme="minorBidi"/>
                <w:noProof/>
                <w:szCs w:val="22"/>
                <w:lang w:val="en-US" w:eastAsia="zh-CN"/>
              </w:rPr>
              <w:tab/>
            </w:r>
            <w:r w:rsidRPr="000B77D5">
              <w:rPr>
                <w:rStyle w:val="Hyperlink"/>
                <w:noProof/>
                <w:lang w:val="en-US"/>
              </w:rPr>
              <w:t>May 4 (MAC):  8 SPs</w:t>
            </w:r>
            <w:r>
              <w:rPr>
                <w:noProof/>
                <w:webHidden/>
              </w:rPr>
              <w:tab/>
            </w:r>
            <w:r>
              <w:rPr>
                <w:noProof/>
                <w:webHidden/>
              </w:rPr>
              <w:fldChar w:fldCharType="begin"/>
            </w:r>
            <w:r>
              <w:rPr>
                <w:noProof/>
                <w:webHidden/>
              </w:rPr>
              <w:instrText xml:space="preserve"> PAGEREF _Toc42188688 \h </w:instrText>
            </w:r>
            <w:r>
              <w:rPr>
                <w:noProof/>
                <w:webHidden/>
              </w:rPr>
            </w:r>
            <w:r>
              <w:rPr>
                <w:noProof/>
                <w:webHidden/>
              </w:rPr>
              <w:fldChar w:fldCharType="separate"/>
            </w:r>
            <w:r>
              <w:rPr>
                <w:noProof/>
                <w:webHidden/>
              </w:rPr>
              <w:t>67</w:t>
            </w:r>
            <w:r>
              <w:rPr>
                <w:noProof/>
                <w:webHidden/>
              </w:rPr>
              <w:fldChar w:fldCharType="end"/>
            </w:r>
          </w:hyperlink>
        </w:p>
        <w:p w14:paraId="2221737F"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89" w:history="1">
            <w:r w:rsidRPr="000B77D5">
              <w:rPr>
                <w:rStyle w:val="Hyperlink"/>
                <w:noProof/>
              </w:rPr>
              <w:t>13.41</w:t>
            </w:r>
            <w:r>
              <w:rPr>
                <w:rFonts w:asciiTheme="minorHAnsi" w:eastAsiaTheme="minorEastAsia" w:hAnsiTheme="minorHAnsi" w:cstheme="minorBidi"/>
                <w:noProof/>
                <w:szCs w:val="22"/>
                <w:lang w:val="en-US" w:eastAsia="zh-CN"/>
              </w:rPr>
              <w:tab/>
            </w:r>
            <w:r w:rsidRPr="000B77D5">
              <w:rPr>
                <w:rStyle w:val="Hyperlink"/>
                <w:noProof/>
                <w:lang w:val="en-US"/>
              </w:rPr>
              <w:t>May 7 (PHY):  6 SPs</w:t>
            </w:r>
            <w:r>
              <w:rPr>
                <w:noProof/>
                <w:webHidden/>
              </w:rPr>
              <w:tab/>
            </w:r>
            <w:r>
              <w:rPr>
                <w:noProof/>
                <w:webHidden/>
              </w:rPr>
              <w:fldChar w:fldCharType="begin"/>
            </w:r>
            <w:r>
              <w:rPr>
                <w:noProof/>
                <w:webHidden/>
              </w:rPr>
              <w:instrText xml:space="preserve"> PAGEREF _Toc42188689 \h </w:instrText>
            </w:r>
            <w:r>
              <w:rPr>
                <w:noProof/>
                <w:webHidden/>
              </w:rPr>
            </w:r>
            <w:r>
              <w:rPr>
                <w:noProof/>
                <w:webHidden/>
              </w:rPr>
              <w:fldChar w:fldCharType="separate"/>
            </w:r>
            <w:r>
              <w:rPr>
                <w:noProof/>
                <w:webHidden/>
              </w:rPr>
              <w:t>69</w:t>
            </w:r>
            <w:r>
              <w:rPr>
                <w:noProof/>
                <w:webHidden/>
              </w:rPr>
              <w:fldChar w:fldCharType="end"/>
            </w:r>
          </w:hyperlink>
        </w:p>
        <w:p w14:paraId="785882E9"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90" w:history="1">
            <w:r w:rsidRPr="000B77D5">
              <w:rPr>
                <w:rStyle w:val="Hyperlink"/>
                <w:noProof/>
              </w:rPr>
              <w:t>13.42</w:t>
            </w:r>
            <w:r>
              <w:rPr>
                <w:rFonts w:asciiTheme="minorHAnsi" w:eastAsiaTheme="minorEastAsia" w:hAnsiTheme="minorHAnsi" w:cstheme="minorBidi"/>
                <w:noProof/>
                <w:szCs w:val="22"/>
                <w:lang w:val="en-US" w:eastAsia="zh-CN"/>
              </w:rPr>
              <w:tab/>
            </w:r>
            <w:r w:rsidRPr="000B77D5">
              <w:rPr>
                <w:rStyle w:val="Hyperlink"/>
                <w:noProof/>
                <w:lang w:val="en-US"/>
              </w:rPr>
              <w:t>May 7 (MAC):  7 SPs</w:t>
            </w:r>
            <w:r>
              <w:rPr>
                <w:noProof/>
                <w:webHidden/>
              </w:rPr>
              <w:tab/>
            </w:r>
            <w:r>
              <w:rPr>
                <w:noProof/>
                <w:webHidden/>
              </w:rPr>
              <w:fldChar w:fldCharType="begin"/>
            </w:r>
            <w:r>
              <w:rPr>
                <w:noProof/>
                <w:webHidden/>
              </w:rPr>
              <w:instrText xml:space="preserve"> PAGEREF _Toc42188690 \h </w:instrText>
            </w:r>
            <w:r>
              <w:rPr>
                <w:noProof/>
                <w:webHidden/>
              </w:rPr>
            </w:r>
            <w:r>
              <w:rPr>
                <w:noProof/>
                <w:webHidden/>
              </w:rPr>
              <w:fldChar w:fldCharType="separate"/>
            </w:r>
            <w:r>
              <w:rPr>
                <w:noProof/>
                <w:webHidden/>
              </w:rPr>
              <w:t>70</w:t>
            </w:r>
            <w:r>
              <w:rPr>
                <w:noProof/>
                <w:webHidden/>
              </w:rPr>
              <w:fldChar w:fldCharType="end"/>
            </w:r>
          </w:hyperlink>
        </w:p>
        <w:p w14:paraId="76A31230"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91" w:history="1">
            <w:r w:rsidRPr="000B77D5">
              <w:rPr>
                <w:rStyle w:val="Hyperlink"/>
                <w:noProof/>
              </w:rPr>
              <w:t>13.43</w:t>
            </w:r>
            <w:r>
              <w:rPr>
                <w:rFonts w:asciiTheme="minorHAnsi" w:eastAsiaTheme="minorEastAsia" w:hAnsiTheme="minorHAnsi" w:cstheme="minorBidi"/>
                <w:noProof/>
                <w:szCs w:val="22"/>
                <w:lang w:val="en-US" w:eastAsia="zh-CN"/>
              </w:rPr>
              <w:tab/>
            </w:r>
            <w:r w:rsidRPr="000B77D5">
              <w:rPr>
                <w:rStyle w:val="Hyperlink"/>
                <w:noProof/>
                <w:lang w:val="en-US"/>
              </w:rPr>
              <w:t>May 8 (MAC):  4 SPs</w:t>
            </w:r>
            <w:r>
              <w:rPr>
                <w:noProof/>
                <w:webHidden/>
              </w:rPr>
              <w:tab/>
            </w:r>
            <w:r>
              <w:rPr>
                <w:noProof/>
                <w:webHidden/>
              </w:rPr>
              <w:fldChar w:fldCharType="begin"/>
            </w:r>
            <w:r>
              <w:rPr>
                <w:noProof/>
                <w:webHidden/>
              </w:rPr>
              <w:instrText xml:space="preserve"> PAGEREF _Toc42188691 \h </w:instrText>
            </w:r>
            <w:r>
              <w:rPr>
                <w:noProof/>
                <w:webHidden/>
              </w:rPr>
            </w:r>
            <w:r>
              <w:rPr>
                <w:noProof/>
                <w:webHidden/>
              </w:rPr>
              <w:fldChar w:fldCharType="separate"/>
            </w:r>
            <w:r>
              <w:rPr>
                <w:noProof/>
                <w:webHidden/>
              </w:rPr>
              <w:t>71</w:t>
            </w:r>
            <w:r>
              <w:rPr>
                <w:noProof/>
                <w:webHidden/>
              </w:rPr>
              <w:fldChar w:fldCharType="end"/>
            </w:r>
          </w:hyperlink>
        </w:p>
        <w:p w14:paraId="68FDAADB"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92" w:history="1">
            <w:r w:rsidRPr="000B77D5">
              <w:rPr>
                <w:rStyle w:val="Hyperlink"/>
                <w:noProof/>
              </w:rPr>
              <w:t>13.44</w:t>
            </w:r>
            <w:r>
              <w:rPr>
                <w:rFonts w:asciiTheme="minorHAnsi" w:eastAsiaTheme="minorEastAsia" w:hAnsiTheme="minorHAnsi" w:cstheme="minorBidi"/>
                <w:noProof/>
                <w:szCs w:val="22"/>
                <w:lang w:val="en-US" w:eastAsia="zh-CN"/>
              </w:rPr>
              <w:tab/>
            </w:r>
            <w:r w:rsidRPr="000B77D5">
              <w:rPr>
                <w:rStyle w:val="Hyperlink"/>
                <w:noProof/>
                <w:lang w:val="en-US"/>
              </w:rPr>
              <w:t>May 11 (PHY):  1 SP</w:t>
            </w:r>
            <w:r>
              <w:rPr>
                <w:noProof/>
                <w:webHidden/>
              </w:rPr>
              <w:tab/>
            </w:r>
            <w:r>
              <w:rPr>
                <w:noProof/>
                <w:webHidden/>
              </w:rPr>
              <w:fldChar w:fldCharType="begin"/>
            </w:r>
            <w:r>
              <w:rPr>
                <w:noProof/>
                <w:webHidden/>
              </w:rPr>
              <w:instrText xml:space="preserve"> PAGEREF _Toc42188692 \h </w:instrText>
            </w:r>
            <w:r>
              <w:rPr>
                <w:noProof/>
                <w:webHidden/>
              </w:rPr>
            </w:r>
            <w:r>
              <w:rPr>
                <w:noProof/>
                <w:webHidden/>
              </w:rPr>
              <w:fldChar w:fldCharType="separate"/>
            </w:r>
            <w:r>
              <w:rPr>
                <w:noProof/>
                <w:webHidden/>
              </w:rPr>
              <w:t>72</w:t>
            </w:r>
            <w:r>
              <w:rPr>
                <w:noProof/>
                <w:webHidden/>
              </w:rPr>
              <w:fldChar w:fldCharType="end"/>
            </w:r>
          </w:hyperlink>
        </w:p>
        <w:p w14:paraId="6690714B"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93" w:history="1">
            <w:r w:rsidRPr="000B77D5">
              <w:rPr>
                <w:rStyle w:val="Hyperlink"/>
                <w:noProof/>
              </w:rPr>
              <w:t>13.45</w:t>
            </w:r>
            <w:r>
              <w:rPr>
                <w:rFonts w:asciiTheme="minorHAnsi" w:eastAsiaTheme="minorEastAsia" w:hAnsiTheme="minorHAnsi" w:cstheme="minorBidi"/>
                <w:noProof/>
                <w:szCs w:val="22"/>
                <w:lang w:val="en-US" w:eastAsia="zh-CN"/>
              </w:rPr>
              <w:tab/>
            </w:r>
            <w:r w:rsidRPr="000B77D5">
              <w:rPr>
                <w:rStyle w:val="Hyperlink"/>
                <w:noProof/>
                <w:lang w:val="en-US"/>
              </w:rPr>
              <w:t>May 11 (MAC):  2 SPs</w:t>
            </w:r>
            <w:r>
              <w:rPr>
                <w:noProof/>
                <w:webHidden/>
              </w:rPr>
              <w:tab/>
            </w:r>
            <w:r>
              <w:rPr>
                <w:noProof/>
                <w:webHidden/>
              </w:rPr>
              <w:fldChar w:fldCharType="begin"/>
            </w:r>
            <w:r>
              <w:rPr>
                <w:noProof/>
                <w:webHidden/>
              </w:rPr>
              <w:instrText xml:space="preserve"> PAGEREF _Toc42188693 \h </w:instrText>
            </w:r>
            <w:r>
              <w:rPr>
                <w:noProof/>
                <w:webHidden/>
              </w:rPr>
            </w:r>
            <w:r>
              <w:rPr>
                <w:noProof/>
                <w:webHidden/>
              </w:rPr>
              <w:fldChar w:fldCharType="separate"/>
            </w:r>
            <w:r>
              <w:rPr>
                <w:noProof/>
                <w:webHidden/>
              </w:rPr>
              <w:t>73</w:t>
            </w:r>
            <w:r>
              <w:rPr>
                <w:noProof/>
                <w:webHidden/>
              </w:rPr>
              <w:fldChar w:fldCharType="end"/>
            </w:r>
          </w:hyperlink>
        </w:p>
        <w:p w14:paraId="4E572D00"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94" w:history="1">
            <w:r w:rsidRPr="000B77D5">
              <w:rPr>
                <w:rStyle w:val="Hyperlink"/>
                <w:noProof/>
              </w:rPr>
              <w:t>13.46</w:t>
            </w:r>
            <w:r>
              <w:rPr>
                <w:rFonts w:asciiTheme="minorHAnsi" w:eastAsiaTheme="minorEastAsia" w:hAnsiTheme="minorHAnsi" w:cstheme="minorBidi"/>
                <w:noProof/>
                <w:szCs w:val="22"/>
                <w:lang w:val="en-US" w:eastAsia="zh-CN"/>
              </w:rPr>
              <w:tab/>
            </w:r>
            <w:r w:rsidRPr="000B77D5">
              <w:rPr>
                <w:rStyle w:val="Hyperlink"/>
                <w:noProof/>
                <w:lang w:val="en-US"/>
              </w:rPr>
              <w:t>May 14 (Joint):  1 SP</w:t>
            </w:r>
            <w:r>
              <w:rPr>
                <w:noProof/>
                <w:webHidden/>
              </w:rPr>
              <w:tab/>
            </w:r>
            <w:r>
              <w:rPr>
                <w:noProof/>
                <w:webHidden/>
              </w:rPr>
              <w:fldChar w:fldCharType="begin"/>
            </w:r>
            <w:r>
              <w:rPr>
                <w:noProof/>
                <w:webHidden/>
              </w:rPr>
              <w:instrText xml:space="preserve"> PAGEREF _Toc42188694 \h </w:instrText>
            </w:r>
            <w:r>
              <w:rPr>
                <w:noProof/>
                <w:webHidden/>
              </w:rPr>
            </w:r>
            <w:r>
              <w:rPr>
                <w:noProof/>
                <w:webHidden/>
              </w:rPr>
              <w:fldChar w:fldCharType="separate"/>
            </w:r>
            <w:r>
              <w:rPr>
                <w:noProof/>
                <w:webHidden/>
              </w:rPr>
              <w:t>73</w:t>
            </w:r>
            <w:r>
              <w:rPr>
                <w:noProof/>
                <w:webHidden/>
              </w:rPr>
              <w:fldChar w:fldCharType="end"/>
            </w:r>
          </w:hyperlink>
        </w:p>
        <w:p w14:paraId="01664247"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95" w:history="1">
            <w:r w:rsidRPr="000B77D5">
              <w:rPr>
                <w:rStyle w:val="Hyperlink"/>
                <w:noProof/>
              </w:rPr>
              <w:t>13.47</w:t>
            </w:r>
            <w:r>
              <w:rPr>
                <w:rFonts w:asciiTheme="minorHAnsi" w:eastAsiaTheme="minorEastAsia" w:hAnsiTheme="minorHAnsi" w:cstheme="minorBidi"/>
                <w:noProof/>
                <w:szCs w:val="22"/>
                <w:lang w:val="en-US" w:eastAsia="zh-CN"/>
              </w:rPr>
              <w:tab/>
            </w:r>
            <w:r w:rsidRPr="000B77D5">
              <w:rPr>
                <w:rStyle w:val="Hyperlink"/>
                <w:noProof/>
                <w:lang w:val="en-US"/>
              </w:rPr>
              <w:t>May 18 (PHY):  8 SPs</w:t>
            </w:r>
            <w:r>
              <w:rPr>
                <w:noProof/>
                <w:webHidden/>
              </w:rPr>
              <w:tab/>
            </w:r>
            <w:r>
              <w:rPr>
                <w:noProof/>
                <w:webHidden/>
              </w:rPr>
              <w:fldChar w:fldCharType="begin"/>
            </w:r>
            <w:r>
              <w:rPr>
                <w:noProof/>
                <w:webHidden/>
              </w:rPr>
              <w:instrText xml:space="preserve"> PAGEREF _Toc42188695 \h </w:instrText>
            </w:r>
            <w:r>
              <w:rPr>
                <w:noProof/>
                <w:webHidden/>
              </w:rPr>
            </w:r>
            <w:r>
              <w:rPr>
                <w:noProof/>
                <w:webHidden/>
              </w:rPr>
              <w:fldChar w:fldCharType="separate"/>
            </w:r>
            <w:r>
              <w:rPr>
                <w:noProof/>
                <w:webHidden/>
              </w:rPr>
              <w:t>74</w:t>
            </w:r>
            <w:r>
              <w:rPr>
                <w:noProof/>
                <w:webHidden/>
              </w:rPr>
              <w:fldChar w:fldCharType="end"/>
            </w:r>
          </w:hyperlink>
        </w:p>
        <w:p w14:paraId="4B095923"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96" w:history="1">
            <w:r w:rsidRPr="000B77D5">
              <w:rPr>
                <w:rStyle w:val="Hyperlink"/>
                <w:noProof/>
              </w:rPr>
              <w:t>13.48</w:t>
            </w:r>
            <w:r>
              <w:rPr>
                <w:rFonts w:asciiTheme="minorHAnsi" w:eastAsiaTheme="minorEastAsia" w:hAnsiTheme="minorHAnsi" w:cstheme="minorBidi"/>
                <w:noProof/>
                <w:szCs w:val="22"/>
                <w:lang w:val="en-US" w:eastAsia="zh-CN"/>
              </w:rPr>
              <w:tab/>
            </w:r>
            <w:r w:rsidRPr="000B77D5">
              <w:rPr>
                <w:rStyle w:val="Hyperlink"/>
                <w:noProof/>
                <w:lang w:val="en-US"/>
              </w:rPr>
              <w:t>May 18 (MAC):  9 SPs</w:t>
            </w:r>
            <w:r>
              <w:rPr>
                <w:noProof/>
                <w:webHidden/>
              </w:rPr>
              <w:tab/>
            </w:r>
            <w:r>
              <w:rPr>
                <w:noProof/>
                <w:webHidden/>
              </w:rPr>
              <w:fldChar w:fldCharType="begin"/>
            </w:r>
            <w:r>
              <w:rPr>
                <w:noProof/>
                <w:webHidden/>
              </w:rPr>
              <w:instrText xml:space="preserve"> PAGEREF _Toc42188696 \h </w:instrText>
            </w:r>
            <w:r>
              <w:rPr>
                <w:noProof/>
                <w:webHidden/>
              </w:rPr>
            </w:r>
            <w:r>
              <w:rPr>
                <w:noProof/>
                <w:webHidden/>
              </w:rPr>
              <w:fldChar w:fldCharType="separate"/>
            </w:r>
            <w:r>
              <w:rPr>
                <w:noProof/>
                <w:webHidden/>
              </w:rPr>
              <w:t>76</w:t>
            </w:r>
            <w:r>
              <w:rPr>
                <w:noProof/>
                <w:webHidden/>
              </w:rPr>
              <w:fldChar w:fldCharType="end"/>
            </w:r>
          </w:hyperlink>
        </w:p>
        <w:p w14:paraId="40AD6829"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97" w:history="1">
            <w:r w:rsidRPr="000B77D5">
              <w:rPr>
                <w:rStyle w:val="Hyperlink"/>
                <w:noProof/>
              </w:rPr>
              <w:t>13.49</w:t>
            </w:r>
            <w:r>
              <w:rPr>
                <w:rFonts w:asciiTheme="minorHAnsi" w:eastAsiaTheme="minorEastAsia" w:hAnsiTheme="minorHAnsi" w:cstheme="minorBidi"/>
                <w:noProof/>
                <w:szCs w:val="22"/>
                <w:lang w:val="en-US" w:eastAsia="zh-CN"/>
              </w:rPr>
              <w:tab/>
            </w:r>
            <w:r w:rsidRPr="000B77D5">
              <w:rPr>
                <w:rStyle w:val="Hyperlink"/>
                <w:noProof/>
                <w:lang w:val="en-US"/>
              </w:rPr>
              <w:t>May 20 (MAC):  3 SPs</w:t>
            </w:r>
            <w:r>
              <w:rPr>
                <w:noProof/>
                <w:webHidden/>
              </w:rPr>
              <w:tab/>
            </w:r>
            <w:r>
              <w:rPr>
                <w:noProof/>
                <w:webHidden/>
              </w:rPr>
              <w:fldChar w:fldCharType="begin"/>
            </w:r>
            <w:r>
              <w:rPr>
                <w:noProof/>
                <w:webHidden/>
              </w:rPr>
              <w:instrText xml:space="preserve"> PAGEREF _Toc42188697 \h </w:instrText>
            </w:r>
            <w:r>
              <w:rPr>
                <w:noProof/>
                <w:webHidden/>
              </w:rPr>
            </w:r>
            <w:r>
              <w:rPr>
                <w:noProof/>
                <w:webHidden/>
              </w:rPr>
              <w:fldChar w:fldCharType="separate"/>
            </w:r>
            <w:r>
              <w:rPr>
                <w:noProof/>
                <w:webHidden/>
              </w:rPr>
              <w:t>78</w:t>
            </w:r>
            <w:r>
              <w:rPr>
                <w:noProof/>
                <w:webHidden/>
              </w:rPr>
              <w:fldChar w:fldCharType="end"/>
            </w:r>
          </w:hyperlink>
        </w:p>
        <w:p w14:paraId="5781C708"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98" w:history="1">
            <w:r w:rsidRPr="000B77D5">
              <w:rPr>
                <w:rStyle w:val="Hyperlink"/>
                <w:noProof/>
              </w:rPr>
              <w:t>13.50</w:t>
            </w:r>
            <w:r>
              <w:rPr>
                <w:rFonts w:asciiTheme="minorHAnsi" w:eastAsiaTheme="minorEastAsia" w:hAnsiTheme="minorHAnsi" w:cstheme="minorBidi"/>
                <w:noProof/>
                <w:szCs w:val="22"/>
                <w:lang w:val="en-US" w:eastAsia="zh-CN"/>
              </w:rPr>
              <w:tab/>
            </w:r>
            <w:r w:rsidRPr="000B77D5">
              <w:rPr>
                <w:rStyle w:val="Hyperlink"/>
                <w:noProof/>
                <w:lang w:val="en-US"/>
              </w:rPr>
              <w:t>May 21 (PHY):  3 SPs</w:t>
            </w:r>
            <w:r>
              <w:rPr>
                <w:noProof/>
                <w:webHidden/>
              </w:rPr>
              <w:tab/>
            </w:r>
            <w:r>
              <w:rPr>
                <w:noProof/>
                <w:webHidden/>
              </w:rPr>
              <w:fldChar w:fldCharType="begin"/>
            </w:r>
            <w:r>
              <w:rPr>
                <w:noProof/>
                <w:webHidden/>
              </w:rPr>
              <w:instrText xml:space="preserve"> PAGEREF _Toc42188698 \h </w:instrText>
            </w:r>
            <w:r>
              <w:rPr>
                <w:noProof/>
                <w:webHidden/>
              </w:rPr>
            </w:r>
            <w:r>
              <w:rPr>
                <w:noProof/>
                <w:webHidden/>
              </w:rPr>
              <w:fldChar w:fldCharType="separate"/>
            </w:r>
            <w:r>
              <w:rPr>
                <w:noProof/>
                <w:webHidden/>
              </w:rPr>
              <w:t>79</w:t>
            </w:r>
            <w:r>
              <w:rPr>
                <w:noProof/>
                <w:webHidden/>
              </w:rPr>
              <w:fldChar w:fldCharType="end"/>
            </w:r>
          </w:hyperlink>
        </w:p>
        <w:p w14:paraId="28BD6B74"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699" w:history="1">
            <w:r w:rsidRPr="000B77D5">
              <w:rPr>
                <w:rStyle w:val="Hyperlink"/>
                <w:noProof/>
              </w:rPr>
              <w:t>13.51</w:t>
            </w:r>
            <w:r>
              <w:rPr>
                <w:rFonts w:asciiTheme="minorHAnsi" w:eastAsiaTheme="minorEastAsia" w:hAnsiTheme="minorHAnsi" w:cstheme="minorBidi"/>
                <w:noProof/>
                <w:szCs w:val="22"/>
                <w:lang w:val="en-US" w:eastAsia="zh-CN"/>
              </w:rPr>
              <w:tab/>
            </w:r>
            <w:r w:rsidRPr="000B77D5">
              <w:rPr>
                <w:rStyle w:val="Hyperlink"/>
                <w:noProof/>
                <w:lang w:val="en-US"/>
              </w:rPr>
              <w:t>May 21 (MAC):  2 SPs</w:t>
            </w:r>
            <w:r>
              <w:rPr>
                <w:noProof/>
                <w:webHidden/>
              </w:rPr>
              <w:tab/>
            </w:r>
            <w:r>
              <w:rPr>
                <w:noProof/>
                <w:webHidden/>
              </w:rPr>
              <w:fldChar w:fldCharType="begin"/>
            </w:r>
            <w:r>
              <w:rPr>
                <w:noProof/>
                <w:webHidden/>
              </w:rPr>
              <w:instrText xml:space="preserve"> PAGEREF _Toc42188699 \h </w:instrText>
            </w:r>
            <w:r>
              <w:rPr>
                <w:noProof/>
                <w:webHidden/>
              </w:rPr>
            </w:r>
            <w:r>
              <w:rPr>
                <w:noProof/>
                <w:webHidden/>
              </w:rPr>
              <w:fldChar w:fldCharType="separate"/>
            </w:r>
            <w:r>
              <w:rPr>
                <w:noProof/>
                <w:webHidden/>
              </w:rPr>
              <w:t>80</w:t>
            </w:r>
            <w:r>
              <w:rPr>
                <w:noProof/>
                <w:webHidden/>
              </w:rPr>
              <w:fldChar w:fldCharType="end"/>
            </w:r>
          </w:hyperlink>
        </w:p>
        <w:p w14:paraId="05D00A0D"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700" w:history="1">
            <w:r w:rsidRPr="000B77D5">
              <w:rPr>
                <w:rStyle w:val="Hyperlink"/>
                <w:noProof/>
              </w:rPr>
              <w:t>13.52</w:t>
            </w:r>
            <w:r>
              <w:rPr>
                <w:rFonts w:asciiTheme="minorHAnsi" w:eastAsiaTheme="minorEastAsia" w:hAnsiTheme="minorHAnsi" w:cstheme="minorBidi"/>
                <w:noProof/>
                <w:szCs w:val="22"/>
                <w:lang w:val="en-US" w:eastAsia="zh-CN"/>
              </w:rPr>
              <w:tab/>
            </w:r>
            <w:r w:rsidRPr="000B77D5">
              <w:rPr>
                <w:rStyle w:val="Hyperlink"/>
                <w:noProof/>
                <w:lang w:val="en-US"/>
              </w:rPr>
              <w:t>May 27 (MAC):  1 SP</w:t>
            </w:r>
            <w:r>
              <w:rPr>
                <w:noProof/>
                <w:webHidden/>
              </w:rPr>
              <w:tab/>
            </w:r>
            <w:r>
              <w:rPr>
                <w:noProof/>
                <w:webHidden/>
              </w:rPr>
              <w:fldChar w:fldCharType="begin"/>
            </w:r>
            <w:r>
              <w:rPr>
                <w:noProof/>
                <w:webHidden/>
              </w:rPr>
              <w:instrText xml:space="preserve"> PAGEREF _Toc42188700 \h </w:instrText>
            </w:r>
            <w:r>
              <w:rPr>
                <w:noProof/>
                <w:webHidden/>
              </w:rPr>
            </w:r>
            <w:r>
              <w:rPr>
                <w:noProof/>
                <w:webHidden/>
              </w:rPr>
              <w:fldChar w:fldCharType="separate"/>
            </w:r>
            <w:r>
              <w:rPr>
                <w:noProof/>
                <w:webHidden/>
              </w:rPr>
              <w:t>80</w:t>
            </w:r>
            <w:r>
              <w:rPr>
                <w:noProof/>
                <w:webHidden/>
              </w:rPr>
              <w:fldChar w:fldCharType="end"/>
            </w:r>
          </w:hyperlink>
        </w:p>
        <w:p w14:paraId="191E3E16"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701" w:history="1">
            <w:r w:rsidRPr="000B77D5">
              <w:rPr>
                <w:rStyle w:val="Hyperlink"/>
                <w:noProof/>
              </w:rPr>
              <w:t>13.53</w:t>
            </w:r>
            <w:r>
              <w:rPr>
                <w:rFonts w:asciiTheme="minorHAnsi" w:eastAsiaTheme="minorEastAsia" w:hAnsiTheme="minorHAnsi" w:cstheme="minorBidi"/>
                <w:noProof/>
                <w:szCs w:val="22"/>
                <w:lang w:val="en-US" w:eastAsia="zh-CN"/>
              </w:rPr>
              <w:tab/>
            </w:r>
            <w:r w:rsidRPr="000B77D5">
              <w:rPr>
                <w:rStyle w:val="Hyperlink"/>
                <w:noProof/>
                <w:lang w:val="en-US"/>
              </w:rPr>
              <w:t>May 28 (Joint):  1 SP</w:t>
            </w:r>
            <w:r>
              <w:rPr>
                <w:noProof/>
                <w:webHidden/>
              </w:rPr>
              <w:tab/>
            </w:r>
            <w:r>
              <w:rPr>
                <w:noProof/>
                <w:webHidden/>
              </w:rPr>
              <w:fldChar w:fldCharType="begin"/>
            </w:r>
            <w:r>
              <w:rPr>
                <w:noProof/>
                <w:webHidden/>
              </w:rPr>
              <w:instrText xml:space="preserve"> PAGEREF _Toc42188701 \h </w:instrText>
            </w:r>
            <w:r>
              <w:rPr>
                <w:noProof/>
                <w:webHidden/>
              </w:rPr>
            </w:r>
            <w:r>
              <w:rPr>
                <w:noProof/>
                <w:webHidden/>
              </w:rPr>
              <w:fldChar w:fldCharType="separate"/>
            </w:r>
            <w:r>
              <w:rPr>
                <w:noProof/>
                <w:webHidden/>
              </w:rPr>
              <w:t>81</w:t>
            </w:r>
            <w:r>
              <w:rPr>
                <w:noProof/>
                <w:webHidden/>
              </w:rPr>
              <w:fldChar w:fldCharType="end"/>
            </w:r>
          </w:hyperlink>
        </w:p>
        <w:p w14:paraId="38408FA9"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702" w:history="1">
            <w:r w:rsidRPr="000B77D5">
              <w:rPr>
                <w:rStyle w:val="Hyperlink"/>
                <w:noProof/>
              </w:rPr>
              <w:t>13.54</w:t>
            </w:r>
            <w:r>
              <w:rPr>
                <w:rFonts w:asciiTheme="minorHAnsi" w:eastAsiaTheme="minorEastAsia" w:hAnsiTheme="minorHAnsi" w:cstheme="minorBidi"/>
                <w:noProof/>
                <w:szCs w:val="22"/>
                <w:lang w:val="en-US" w:eastAsia="zh-CN"/>
              </w:rPr>
              <w:tab/>
            </w:r>
            <w:r w:rsidRPr="000B77D5">
              <w:rPr>
                <w:rStyle w:val="Hyperlink"/>
                <w:noProof/>
                <w:lang w:val="en-US"/>
              </w:rPr>
              <w:t>June 1 (PHY):  5 SPs</w:t>
            </w:r>
            <w:r>
              <w:rPr>
                <w:noProof/>
                <w:webHidden/>
              </w:rPr>
              <w:tab/>
            </w:r>
            <w:r>
              <w:rPr>
                <w:noProof/>
                <w:webHidden/>
              </w:rPr>
              <w:fldChar w:fldCharType="begin"/>
            </w:r>
            <w:r>
              <w:rPr>
                <w:noProof/>
                <w:webHidden/>
              </w:rPr>
              <w:instrText xml:space="preserve"> PAGEREF _Toc42188702 \h </w:instrText>
            </w:r>
            <w:r>
              <w:rPr>
                <w:noProof/>
                <w:webHidden/>
              </w:rPr>
            </w:r>
            <w:r>
              <w:rPr>
                <w:noProof/>
                <w:webHidden/>
              </w:rPr>
              <w:fldChar w:fldCharType="separate"/>
            </w:r>
            <w:r>
              <w:rPr>
                <w:noProof/>
                <w:webHidden/>
              </w:rPr>
              <w:t>81</w:t>
            </w:r>
            <w:r>
              <w:rPr>
                <w:noProof/>
                <w:webHidden/>
              </w:rPr>
              <w:fldChar w:fldCharType="end"/>
            </w:r>
          </w:hyperlink>
        </w:p>
        <w:p w14:paraId="1FD40CAE"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703" w:history="1">
            <w:r w:rsidRPr="000B77D5">
              <w:rPr>
                <w:rStyle w:val="Hyperlink"/>
                <w:noProof/>
              </w:rPr>
              <w:t>13.55</w:t>
            </w:r>
            <w:r>
              <w:rPr>
                <w:rFonts w:asciiTheme="minorHAnsi" w:eastAsiaTheme="minorEastAsia" w:hAnsiTheme="minorHAnsi" w:cstheme="minorBidi"/>
                <w:noProof/>
                <w:szCs w:val="22"/>
                <w:lang w:val="en-US" w:eastAsia="zh-CN"/>
              </w:rPr>
              <w:tab/>
            </w:r>
            <w:r w:rsidRPr="000B77D5">
              <w:rPr>
                <w:rStyle w:val="Hyperlink"/>
                <w:noProof/>
                <w:lang w:val="en-US"/>
              </w:rPr>
              <w:t>June 1 (MAC):  8 SPs</w:t>
            </w:r>
            <w:r>
              <w:rPr>
                <w:noProof/>
                <w:webHidden/>
              </w:rPr>
              <w:tab/>
            </w:r>
            <w:r>
              <w:rPr>
                <w:noProof/>
                <w:webHidden/>
              </w:rPr>
              <w:fldChar w:fldCharType="begin"/>
            </w:r>
            <w:r>
              <w:rPr>
                <w:noProof/>
                <w:webHidden/>
              </w:rPr>
              <w:instrText xml:space="preserve"> PAGEREF _Toc42188703 \h </w:instrText>
            </w:r>
            <w:r>
              <w:rPr>
                <w:noProof/>
                <w:webHidden/>
              </w:rPr>
            </w:r>
            <w:r>
              <w:rPr>
                <w:noProof/>
                <w:webHidden/>
              </w:rPr>
              <w:fldChar w:fldCharType="separate"/>
            </w:r>
            <w:r>
              <w:rPr>
                <w:noProof/>
                <w:webHidden/>
              </w:rPr>
              <w:t>84</w:t>
            </w:r>
            <w:r>
              <w:rPr>
                <w:noProof/>
                <w:webHidden/>
              </w:rPr>
              <w:fldChar w:fldCharType="end"/>
            </w:r>
          </w:hyperlink>
        </w:p>
        <w:p w14:paraId="24F7313A" w14:textId="77777777" w:rsidR="00006D75" w:rsidRDefault="00006D7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188704" w:history="1">
            <w:r w:rsidRPr="000B77D5">
              <w:rPr>
                <w:rStyle w:val="Hyperlink"/>
                <w:noProof/>
              </w:rPr>
              <w:t>13.56</w:t>
            </w:r>
            <w:r>
              <w:rPr>
                <w:rFonts w:asciiTheme="minorHAnsi" w:eastAsiaTheme="minorEastAsia" w:hAnsiTheme="minorHAnsi" w:cstheme="minorBidi"/>
                <w:noProof/>
                <w:szCs w:val="22"/>
                <w:lang w:val="en-US" w:eastAsia="zh-CN"/>
              </w:rPr>
              <w:tab/>
            </w:r>
            <w:r w:rsidRPr="000B77D5">
              <w:rPr>
                <w:rStyle w:val="Hyperlink"/>
                <w:noProof/>
                <w:lang w:val="en-US"/>
              </w:rPr>
              <w:t>June 3 (PHY):  5 SPs</w:t>
            </w:r>
            <w:r>
              <w:rPr>
                <w:noProof/>
                <w:webHidden/>
              </w:rPr>
              <w:tab/>
            </w:r>
            <w:r>
              <w:rPr>
                <w:noProof/>
                <w:webHidden/>
              </w:rPr>
              <w:fldChar w:fldCharType="begin"/>
            </w:r>
            <w:r>
              <w:rPr>
                <w:noProof/>
                <w:webHidden/>
              </w:rPr>
              <w:instrText xml:space="preserve"> PAGEREF _Toc42188704 \h </w:instrText>
            </w:r>
            <w:r>
              <w:rPr>
                <w:noProof/>
                <w:webHidden/>
              </w:rPr>
            </w:r>
            <w:r>
              <w:rPr>
                <w:noProof/>
                <w:webHidden/>
              </w:rPr>
              <w:fldChar w:fldCharType="separate"/>
            </w:r>
            <w:r>
              <w:rPr>
                <w:noProof/>
                <w:webHidden/>
              </w:rPr>
              <w:t>86</w:t>
            </w:r>
            <w:r>
              <w:rPr>
                <w:noProof/>
                <w:webHidden/>
              </w:rPr>
              <w:fldChar w:fldCharType="end"/>
            </w:r>
          </w:hyperlink>
        </w:p>
        <w:p w14:paraId="7D9D8101" w14:textId="77777777" w:rsidR="00F04D2B" w:rsidRDefault="00F04D2B">
          <w:r>
            <w:rPr>
              <w:b/>
              <w:bCs/>
              <w:noProof/>
            </w:rPr>
            <w:fldChar w:fldCharType="end"/>
          </w:r>
        </w:p>
      </w:sdtContent>
    </w:sdt>
    <w:p w14:paraId="1E6AFBED" w14:textId="77777777"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t>Figures</w:t>
      </w:r>
    </w:p>
    <w:p w14:paraId="094F709E" w14:textId="77777777" w:rsidR="00440970" w:rsidRDefault="00440970">
      <w:pPr>
        <w:pStyle w:val="TableofFigures"/>
        <w:tabs>
          <w:tab w:val="right" w:leader="dot" w:pos="9350"/>
        </w:tabs>
      </w:pPr>
    </w:p>
    <w:bookmarkStart w:id="1" w:name="_GoBack"/>
    <w:bookmarkEnd w:id="1"/>
    <w:p w14:paraId="5E4F1F2A" w14:textId="77777777" w:rsidR="00006D75"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2188705" w:history="1">
        <w:r w:rsidR="00006D75" w:rsidRPr="007A1585">
          <w:rPr>
            <w:rStyle w:val="Hyperlink"/>
            <w:noProof/>
            <w:highlight w:val="lightGray"/>
          </w:rPr>
          <w:t>Figure 1 – Allowed combination of RU52+RU26 for 20 MHz and 40 MHz PPDU</w:t>
        </w:r>
        <w:r w:rsidR="00006D75">
          <w:rPr>
            <w:noProof/>
            <w:webHidden/>
          </w:rPr>
          <w:tab/>
        </w:r>
        <w:r w:rsidR="00006D75">
          <w:rPr>
            <w:noProof/>
            <w:webHidden/>
          </w:rPr>
          <w:fldChar w:fldCharType="begin"/>
        </w:r>
        <w:r w:rsidR="00006D75">
          <w:rPr>
            <w:noProof/>
            <w:webHidden/>
          </w:rPr>
          <w:instrText xml:space="preserve"> PAGEREF _Toc42188705 \h </w:instrText>
        </w:r>
        <w:r w:rsidR="00006D75">
          <w:rPr>
            <w:noProof/>
            <w:webHidden/>
          </w:rPr>
        </w:r>
        <w:r w:rsidR="00006D75">
          <w:rPr>
            <w:noProof/>
            <w:webHidden/>
          </w:rPr>
          <w:fldChar w:fldCharType="separate"/>
        </w:r>
        <w:r w:rsidR="00006D75">
          <w:rPr>
            <w:noProof/>
            <w:webHidden/>
          </w:rPr>
          <w:t>11</w:t>
        </w:r>
        <w:r w:rsidR="00006D75">
          <w:rPr>
            <w:noProof/>
            <w:webHidden/>
          </w:rPr>
          <w:fldChar w:fldCharType="end"/>
        </w:r>
      </w:hyperlink>
    </w:p>
    <w:p w14:paraId="1C6B858C" w14:textId="77777777" w:rsidR="00006D75" w:rsidRDefault="00006D75">
      <w:pPr>
        <w:pStyle w:val="TableofFigures"/>
        <w:tabs>
          <w:tab w:val="right" w:leader="dot" w:pos="9350"/>
        </w:tabs>
        <w:rPr>
          <w:rFonts w:asciiTheme="minorHAnsi" w:eastAsiaTheme="minorEastAsia" w:hAnsiTheme="minorHAnsi" w:cstheme="minorBidi"/>
          <w:noProof/>
          <w:szCs w:val="22"/>
          <w:lang w:val="en-US" w:eastAsia="zh-CN"/>
        </w:rPr>
      </w:pPr>
      <w:hyperlink w:anchor="_Toc42188706" w:history="1">
        <w:r w:rsidRPr="007A1585">
          <w:rPr>
            <w:rStyle w:val="Hyperlink"/>
            <w:noProof/>
            <w:highlight w:val="lightGray"/>
          </w:rPr>
          <w:t>Figure 2 – Allowed combination of RU52+RU26 for 80 MHz PPDU</w:t>
        </w:r>
        <w:r>
          <w:rPr>
            <w:noProof/>
            <w:webHidden/>
          </w:rPr>
          <w:tab/>
        </w:r>
        <w:r>
          <w:rPr>
            <w:noProof/>
            <w:webHidden/>
          </w:rPr>
          <w:fldChar w:fldCharType="begin"/>
        </w:r>
        <w:r>
          <w:rPr>
            <w:noProof/>
            <w:webHidden/>
          </w:rPr>
          <w:instrText xml:space="preserve"> PAGEREF _Toc42188706 \h </w:instrText>
        </w:r>
        <w:r>
          <w:rPr>
            <w:noProof/>
            <w:webHidden/>
          </w:rPr>
        </w:r>
        <w:r>
          <w:rPr>
            <w:noProof/>
            <w:webHidden/>
          </w:rPr>
          <w:fldChar w:fldCharType="separate"/>
        </w:r>
        <w:r>
          <w:rPr>
            <w:noProof/>
            <w:webHidden/>
          </w:rPr>
          <w:t>12</w:t>
        </w:r>
        <w:r>
          <w:rPr>
            <w:noProof/>
            <w:webHidden/>
          </w:rPr>
          <w:fldChar w:fldCharType="end"/>
        </w:r>
      </w:hyperlink>
    </w:p>
    <w:p w14:paraId="63EF05ED" w14:textId="77777777" w:rsidR="00006D75" w:rsidRDefault="00006D75">
      <w:pPr>
        <w:pStyle w:val="TableofFigures"/>
        <w:tabs>
          <w:tab w:val="right" w:leader="dot" w:pos="9350"/>
        </w:tabs>
        <w:rPr>
          <w:rFonts w:asciiTheme="minorHAnsi" w:eastAsiaTheme="minorEastAsia" w:hAnsiTheme="minorHAnsi" w:cstheme="minorBidi"/>
          <w:noProof/>
          <w:szCs w:val="22"/>
          <w:lang w:val="en-US" w:eastAsia="zh-CN"/>
        </w:rPr>
      </w:pPr>
      <w:hyperlink w:anchor="_Toc42188707" w:history="1">
        <w:r w:rsidRPr="007A1585">
          <w:rPr>
            <w:rStyle w:val="Hyperlink"/>
            <w:noProof/>
            <w:highlight w:val="lightGray"/>
          </w:rPr>
          <w:t>Figure 3 – U-SIG</w:t>
        </w:r>
        <w:r>
          <w:rPr>
            <w:noProof/>
            <w:webHidden/>
          </w:rPr>
          <w:tab/>
        </w:r>
        <w:r>
          <w:rPr>
            <w:noProof/>
            <w:webHidden/>
          </w:rPr>
          <w:fldChar w:fldCharType="begin"/>
        </w:r>
        <w:r>
          <w:rPr>
            <w:noProof/>
            <w:webHidden/>
          </w:rPr>
          <w:instrText xml:space="preserve"> PAGEREF _Toc42188707 \h </w:instrText>
        </w:r>
        <w:r>
          <w:rPr>
            <w:noProof/>
            <w:webHidden/>
          </w:rPr>
        </w:r>
        <w:r>
          <w:rPr>
            <w:noProof/>
            <w:webHidden/>
          </w:rPr>
          <w:fldChar w:fldCharType="separate"/>
        </w:r>
        <w:r>
          <w:rPr>
            <w:noProof/>
            <w:webHidden/>
          </w:rPr>
          <w:t>18</w:t>
        </w:r>
        <w:r>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2" w:name="_Toc42188579"/>
      <w:r w:rsidRPr="0020305D">
        <w:rPr>
          <w:u w:val="none"/>
        </w:rPr>
        <w:lastRenderedPageBreak/>
        <w:t>Abbreviations and acronyms</w:t>
      </w:r>
      <w:bookmarkEnd w:id="2"/>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t>bufferable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3" w:name="_Toc42188580"/>
      <w:r>
        <w:rPr>
          <w:u w:val="none"/>
        </w:rPr>
        <w:lastRenderedPageBreak/>
        <w:t>EHT</w:t>
      </w:r>
      <w:r w:rsidR="00CF69AE">
        <w:rPr>
          <w:u w:val="none"/>
        </w:rPr>
        <w:t xml:space="preserve"> PHY</w:t>
      </w:r>
      <w:bookmarkEnd w:id="3"/>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Start w:id="57" w:name="_Toc37928345"/>
      <w:bookmarkStart w:id="58" w:name="_Toc38110463"/>
      <w:bookmarkStart w:id="59" w:name="_Toc38110645"/>
      <w:bookmarkStart w:id="60" w:name="_Toc38110739"/>
      <w:bookmarkStart w:id="61" w:name="_Toc38381637"/>
      <w:bookmarkStart w:id="62" w:name="_Toc38381731"/>
      <w:bookmarkStart w:id="63" w:name="_Toc38382116"/>
      <w:bookmarkStart w:id="64" w:name="_Toc38440369"/>
      <w:bookmarkStart w:id="65" w:name="_Toc38621952"/>
      <w:bookmarkStart w:id="66" w:name="_Toc38622049"/>
      <w:bookmarkStart w:id="67" w:name="_Toc38622540"/>
      <w:bookmarkStart w:id="68" w:name="_Toc38792459"/>
      <w:bookmarkStart w:id="69" w:name="_Toc38792560"/>
      <w:bookmarkStart w:id="70" w:name="_Toc38792731"/>
      <w:bookmarkStart w:id="71" w:name="_Toc38967109"/>
      <w:bookmarkStart w:id="72" w:name="_Toc38968659"/>
      <w:bookmarkStart w:id="73" w:name="_Toc38969944"/>
      <w:bookmarkStart w:id="74" w:name="_Toc38970558"/>
      <w:bookmarkStart w:id="75" w:name="_Toc39074899"/>
      <w:bookmarkStart w:id="76" w:name="_Toc39137720"/>
      <w:bookmarkStart w:id="77" w:name="_Toc39140413"/>
      <w:bookmarkStart w:id="78" w:name="_Toc39140648"/>
      <w:bookmarkStart w:id="79" w:name="_Toc39143844"/>
      <w:bookmarkStart w:id="80" w:name="_Toc39225288"/>
      <w:bookmarkStart w:id="81" w:name="_Toc39229636"/>
      <w:bookmarkStart w:id="82" w:name="_Toc39230234"/>
      <w:bookmarkStart w:id="83" w:name="_Toc39230897"/>
      <w:bookmarkStart w:id="84" w:name="_Toc39231036"/>
      <w:bookmarkStart w:id="85" w:name="_Toc39597116"/>
      <w:bookmarkStart w:id="86" w:name="_Toc39598095"/>
      <w:bookmarkStart w:id="87" w:name="_Toc39600309"/>
      <w:bookmarkStart w:id="88" w:name="_Toc39674526"/>
      <w:bookmarkStart w:id="89" w:name="_Toc39827009"/>
      <w:bookmarkStart w:id="90" w:name="_Toc39845550"/>
      <w:bookmarkStart w:id="91" w:name="_Toc39846310"/>
      <w:bookmarkStart w:id="92" w:name="_Toc39847779"/>
      <w:bookmarkStart w:id="93" w:name="_Toc39847924"/>
      <w:bookmarkStart w:id="94" w:name="_Toc39848047"/>
      <w:bookmarkStart w:id="95" w:name="_Toc39848378"/>
      <w:bookmarkStart w:id="96" w:name="_Toc40028501"/>
      <w:bookmarkStart w:id="97" w:name="_Toc40028939"/>
      <w:bookmarkStart w:id="98" w:name="_Toc40217705"/>
      <w:bookmarkStart w:id="99" w:name="_Toc40274897"/>
      <w:bookmarkStart w:id="100" w:name="_Toc40275095"/>
      <w:bookmarkStart w:id="101" w:name="_Toc40277184"/>
      <w:bookmarkStart w:id="102" w:name="_Toc40433520"/>
      <w:bookmarkStart w:id="103" w:name="_Toc40814754"/>
      <w:bookmarkStart w:id="104" w:name="_Toc40817226"/>
      <w:bookmarkStart w:id="105" w:name="_Toc41050294"/>
      <w:bookmarkStart w:id="106" w:name="_Toc41060200"/>
      <w:bookmarkStart w:id="107" w:name="_Toc41388365"/>
      <w:bookmarkStart w:id="108" w:name="_Toc41388576"/>
      <w:bookmarkStart w:id="109" w:name="_Toc41669162"/>
      <w:bookmarkStart w:id="110" w:name="_Toc41670015"/>
      <w:bookmarkStart w:id="111" w:name="_Toc41670139"/>
      <w:bookmarkStart w:id="112" w:name="_Toc41670971"/>
      <w:bookmarkStart w:id="113" w:name="_Toc41671835"/>
      <w:bookmarkStart w:id="114" w:name="_Toc41909980"/>
      <w:bookmarkStart w:id="115" w:name="_Toc42180130"/>
      <w:bookmarkStart w:id="116" w:name="_Toc42180573"/>
      <w:bookmarkStart w:id="117" w:name="_Toc42187743"/>
      <w:bookmarkStart w:id="118" w:name="_Toc42188581"/>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19" w:name="_Toc14066201"/>
      <w:bookmarkStart w:id="120" w:name="_Toc14316256"/>
      <w:bookmarkStart w:id="121" w:name="_Toc14316772"/>
      <w:bookmarkStart w:id="122" w:name="_Toc14350431"/>
      <w:bookmarkStart w:id="123" w:name="_Toc21520572"/>
      <w:bookmarkStart w:id="124" w:name="_Toc21520615"/>
      <w:bookmarkStart w:id="125" w:name="_Toc21520664"/>
      <w:bookmarkStart w:id="126" w:name="_Toc21543248"/>
      <w:bookmarkStart w:id="127" w:name="_Toc21543456"/>
      <w:bookmarkStart w:id="128" w:name="_Toc24702984"/>
      <w:bookmarkStart w:id="129" w:name="_Toc24704594"/>
      <w:bookmarkStart w:id="130" w:name="_Toc24704699"/>
      <w:bookmarkStart w:id="131" w:name="_Toc24705189"/>
      <w:bookmarkStart w:id="132" w:name="_Toc24780836"/>
      <w:bookmarkStart w:id="133" w:name="_Toc24781736"/>
      <w:bookmarkStart w:id="134" w:name="_Toc24782436"/>
      <w:bookmarkStart w:id="135" w:name="_Toc24802012"/>
      <w:bookmarkStart w:id="136" w:name="_Toc24805207"/>
      <w:bookmarkStart w:id="137" w:name="_Toc24806194"/>
      <w:bookmarkStart w:id="138" w:name="_Toc24806920"/>
      <w:bookmarkStart w:id="139" w:name="_Toc24891599"/>
      <w:bookmarkStart w:id="140" w:name="_Toc24891919"/>
      <w:bookmarkStart w:id="141" w:name="_Toc24891965"/>
      <w:bookmarkStart w:id="142" w:name="_Toc24892602"/>
      <w:bookmarkStart w:id="143" w:name="_Toc24893216"/>
      <w:bookmarkStart w:id="144" w:name="_Toc24893748"/>
      <w:bookmarkStart w:id="145" w:name="_Toc24894139"/>
      <w:bookmarkStart w:id="146" w:name="_Toc24894624"/>
      <w:bookmarkStart w:id="147" w:name="_Toc25752088"/>
      <w:bookmarkStart w:id="148" w:name="_Toc30867896"/>
      <w:bookmarkStart w:id="149" w:name="_Toc30869179"/>
      <w:bookmarkStart w:id="150" w:name="_Toc30876603"/>
      <w:bookmarkStart w:id="151" w:name="_Toc30876656"/>
      <w:bookmarkStart w:id="152" w:name="_Toc30876944"/>
      <w:bookmarkStart w:id="153" w:name="_Toc30894973"/>
      <w:bookmarkStart w:id="154" w:name="_Toc30895482"/>
      <w:bookmarkStart w:id="155" w:name="_Toc30897838"/>
      <w:bookmarkStart w:id="156" w:name="_Toc30899264"/>
      <w:bookmarkStart w:id="157" w:name="_Toc30915774"/>
      <w:bookmarkStart w:id="158" w:name="_Toc30915836"/>
      <w:bookmarkStart w:id="159" w:name="_Toc31918162"/>
      <w:bookmarkStart w:id="160" w:name="_Toc36716494"/>
      <w:bookmarkStart w:id="161" w:name="_Toc36723254"/>
      <w:bookmarkStart w:id="162" w:name="_Toc36723336"/>
      <w:bookmarkStart w:id="163" w:name="_Toc36723469"/>
      <w:bookmarkStart w:id="164" w:name="_Toc36842522"/>
      <w:bookmarkStart w:id="165" w:name="_Toc36842604"/>
      <w:bookmarkStart w:id="166" w:name="_Toc37257549"/>
      <w:bookmarkStart w:id="167" w:name="_Toc37438226"/>
      <w:bookmarkStart w:id="168" w:name="_Toc37771493"/>
      <w:bookmarkStart w:id="169" w:name="_Toc37771811"/>
      <w:bookmarkStart w:id="170" w:name="_Toc37928346"/>
      <w:bookmarkStart w:id="171" w:name="_Toc38110464"/>
      <w:bookmarkStart w:id="172" w:name="_Toc38110646"/>
      <w:bookmarkStart w:id="173" w:name="_Toc38110740"/>
      <w:bookmarkStart w:id="174" w:name="_Toc38381638"/>
      <w:bookmarkStart w:id="175" w:name="_Toc38381732"/>
      <w:bookmarkStart w:id="176" w:name="_Toc38382117"/>
      <w:bookmarkStart w:id="177" w:name="_Toc38440370"/>
      <w:bookmarkStart w:id="178" w:name="_Toc38621953"/>
      <w:bookmarkStart w:id="179" w:name="_Toc38622050"/>
      <w:bookmarkStart w:id="180" w:name="_Toc38622541"/>
      <w:bookmarkStart w:id="181" w:name="_Toc38792460"/>
      <w:bookmarkStart w:id="182" w:name="_Toc38792561"/>
      <w:bookmarkStart w:id="183" w:name="_Toc38792732"/>
      <w:bookmarkStart w:id="184" w:name="_Toc38967110"/>
      <w:bookmarkStart w:id="185" w:name="_Toc38968660"/>
      <w:bookmarkStart w:id="186" w:name="_Toc38969945"/>
      <w:bookmarkStart w:id="187" w:name="_Toc38970559"/>
      <w:bookmarkStart w:id="188" w:name="_Toc39074900"/>
      <w:bookmarkStart w:id="189" w:name="_Toc39137721"/>
      <w:bookmarkStart w:id="190" w:name="_Toc39140414"/>
      <w:bookmarkStart w:id="191" w:name="_Toc39140649"/>
      <w:bookmarkStart w:id="192" w:name="_Toc39143845"/>
      <w:bookmarkStart w:id="193" w:name="_Toc39225289"/>
      <w:bookmarkStart w:id="194" w:name="_Toc39229637"/>
      <w:bookmarkStart w:id="195" w:name="_Toc39230235"/>
      <w:bookmarkStart w:id="196" w:name="_Toc39230898"/>
      <w:bookmarkStart w:id="197" w:name="_Toc39231037"/>
      <w:bookmarkStart w:id="198" w:name="_Toc39597117"/>
      <w:bookmarkStart w:id="199" w:name="_Toc39598096"/>
      <w:bookmarkStart w:id="200" w:name="_Toc39600310"/>
      <w:bookmarkStart w:id="201" w:name="_Toc39674527"/>
      <w:bookmarkStart w:id="202" w:name="_Toc39827010"/>
      <w:bookmarkStart w:id="203" w:name="_Toc39845551"/>
      <w:bookmarkStart w:id="204" w:name="_Toc39846311"/>
      <w:bookmarkStart w:id="205" w:name="_Toc39847780"/>
      <w:bookmarkStart w:id="206" w:name="_Toc39847925"/>
      <w:bookmarkStart w:id="207" w:name="_Toc39848048"/>
      <w:bookmarkStart w:id="208" w:name="_Toc39848379"/>
      <w:bookmarkStart w:id="209" w:name="_Toc40028502"/>
      <w:bookmarkStart w:id="210" w:name="_Toc40028940"/>
      <w:bookmarkStart w:id="211" w:name="_Toc40217706"/>
      <w:bookmarkStart w:id="212" w:name="_Toc40274898"/>
      <w:bookmarkStart w:id="213" w:name="_Toc40275096"/>
      <w:bookmarkStart w:id="214" w:name="_Toc40277185"/>
      <w:bookmarkStart w:id="215" w:name="_Toc40433521"/>
      <w:bookmarkStart w:id="216" w:name="_Toc40814755"/>
      <w:bookmarkStart w:id="217" w:name="_Toc40817227"/>
      <w:bookmarkStart w:id="218" w:name="_Toc41050295"/>
      <w:bookmarkStart w:id="219" w:name="_Toc41060201"/>
      <w:bookmarkStart w:id="220" w:name="_Toc41388366"/>
      <w:bookmarkStart w:id="221" w:name="_Toc41388577"/>
      <w:bookmarkStart w:id="222" w:name="_Toc41669163"/>
      <w:bookmarkStart w:id="223" w:name="_Toc41670016"/>
      <w:bookmarkStart w:id="224" w:name="_Toc41670140"/>
      <w:bookmarkStart w:id="225" w:name="_Toc41670972"/>
      <w:bookmarkStart w:id="226" w:name="_Toc41671836"/>
      <w:bookmarkStart w:id="227" w:name="_Toc41909981"/>
      <w:bookmarkStart w:id="228" w:name="_Toc42180131"/>
      <w:bookmarkStart w:id="229" w:name="_Toc42180574"/>
      <w:bookmarkStart w:id="230" w:name="_Toc42187744"/>
      <w:bookmarkStart w:id="231" w:name="_Toc42188582"/>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14:paraId="4D486A7D" w14:textId="77777777" w:rsidR="00D23228" w:rsidRPr="003B4C75" w:rsidRDefault="00D23228" w:rsidP="00360EB0">
      <w:pPr>
        <w:pStyle w:val="Heading2"/>
        <w:spacing w:after="60"/>
        <w:jc w:val="both"/>
        <w:rPr>
          <w:u w:val="none"/>
        </w:rPr>
      </w:pPr>
      <w:bookmarkStart w:id="232" w:name="_Toc42188583"/>
      <w:r w:rsidRPr="003B4C75">
        <w:rPr>
          <w:u w:val="none"/>
        </w:rPr>
        <w:t>General</w:t>
      </w:r>
      <w:bookmarkEnd w:id="232"/>
    </w:p>
    <w:p w14:paraId="6E2A20D7" w14:textId="77777777" w:rsidR="00C65000" w:rsidRDefault="00856898" w:rsidP="002A0425">
      <w:pPr>
        <w:jc w:val="both"/>
      </w:pPr>
      <w:r>
        <w:t>This section describes the functional blocks in the</w:t>
      </w:r>
      <w:r w:rsidR="00B81EF9">
        <w:t xml:space="preserve"> EH</w:t>
      </w:r>
      <w:r w:rsidR="002E1230">
        <w:t>T</w:t>
      </w:r>
      <w:r w:rsidR="00B81EF9">
        <w:t xml:space="preserve"> PHY.</w:t>
      </w:r>
    </w:p>
    <w:p w14:paraId="613ABED5" w14:textId="77777777" w:rsidR="00CF2DA4" w:rsidRDefault="00CF2DA4" w:rsidP="002A0425">
      <w:pPr>
        <w:pStyle w:val="Heading2"/>
        <w:jc w:val="both"/>
        <w:rPr>
          <w:u w:val="none"/>
        </w:rPr>
      </w:pPr>
      <w:bookmarkStart w:id="233" w:name="_Toc42188584"/>
      <w:r>
        <w:rPr>
          <w:u w:val="none"/>
        </w:rPr>
        <w:t>Channelization and tone plan</w:t>
      </w:r>
      <w:bookmarkEnd w:id="233"/>
    </w:p>
    <w:p w14:paraId="25B7CC6B" w14:textId="77777777" w:rsidR="003D1CA0" w:rsidRPr="003D1CA0" w:rsidRDefault="003D1CA0" w:rsidP="003D1CA0">
      <w:pPr>
        <w:pStyle w:val="Heading3"/>
      </w:pPr>
      <w:bookmarkStart w:id="234" w:name="_Toc42188585"/>
      <w:r>
        <w:t>Wideband and noncontiguous spectrum utilization</w:t>
      </w:r>
      <w:bookmarkEnd w:id="234"/>
    </w:p>
    <w:p w14:paraId="1729F2F3" w14:textId="77777777" w:rsidR="00E6740A" w:rsidRPr="005B3BB6" w:rsidRDefault="00E6740A" w:rsidP="00E6740A">
      <w:pPr>
        <w:jc w:val="both"/>
        <w:rPr>
          <w:highlight w:val="lightGray"/>
        </w:rPr>
      </w:pPr>
      <w:r w:rsidRPr="005B3BB6">
        <w:rPr>
          <w:highlight w:val="lightGray"/>
        </w:rPr>
        <w:t>802.11be supports 320 MHz and 160+160 MHz PPDU.</w:t>
      </w:r>
    </w:p>
    <w:p w14:paraId="3F5A1218" w14:textId="77777777" w:rsidR="00E6740A" w:rsidRPr="005B3BB6" w:rsidRDefault="00E6740A" w:rsidP="00E6740A">
      <w:pPr>
        <w:jc w:val="both"/>
        <w:rPr>
          <w:highlight w:val="lightGray"/>
        </w:rPr>
      </w:pPr>
      <w:r w:rsidRPr="005B3BB6">
        <w:rPr>
          <w:highlight w:val="lightGray"/>
        </w:rPr>
        <w:t xml:space="preserve">[Motion 10, </w:t>
      </w:r>
      <w:sdt>
        <w:sdtPr>
          <w:rPr>
            <w:highlight w:val="lightGray"/>
          </w:rPr>
          <w:id w:val="-924262410"/>
          <w:citation/>
        </w:sdtPr>
        <w:sdtContent>
          <w:r w:rsidRPr="005B3BB6">
            <w:rPr>
              <w:highlight w:val="lightGray"/>
            </w:rPr>
            <w:fldChar w:fldCharType="begin"/>
          </w:r>
          <w:r w:rsidRPr="005B3BB6">
            <w:rPr>
              <w:highlight w:val="lightGray"/>
              <w:lang w:val="en-US"/>
            </w:rPr>
            <w:instrText xml:space="preserve"> CITATION 19_1755r0 \l 1033 </w:instrText>
          </w:r>
          <w:r w:rsidRPr="005B3BB6">
            <w:rPr>
              <w:highlight w:val="lightGray"/>
            </w:rPr>
            <w:fldChar w:fldCharType="separate"/>
          </w:r>
          <w:r w:rsidR="00414CE3" w:rsidRPr="005B3BB6">
            <w:rPr>
              <w:noProof/>
              <w:highlight w:val="lightGray"/>
              <w:lang w:val="en-US"/>
            </w:rPr>
            <w:t>[1]</w:t>
          </w:r>
          <w:r w:rsidRPr="005B3BB6">
            <w:rPr>
              <w:highlight w:val="lightGray"/>
            </w:rPr>
            <w:fldChar w:fldCharType="end"/>
          </w:r>
        </w:sdtContent>
      </w:sdt>
      <w:r w:rsidRPr="005B3BB6">
        <w:rPr>
          <w:highlight w:val="lightGray"/>
        </w:rPr>
        <w:t xml:space="preserve"> and </w:t>
      </w:r>
      <w:sdt>
        <w:sdtPr>
          <w:rPr>
            <w:highlight w:val="lightGray"/>
          </w:rPr>
          <w:id w:val="-1387099592"/>
          <w:citation/>
        </w:sdtPr>
        <w:sdtContent>
          <w:r w:rsidRPr="005B3BB6">
            <w:rPr>
              <w:highlight w:val="lightGray"/>
            </w:rPr>
            <w:fldChar w:fldCharType="begin"/>
          </w:r>
          <w:r w:rsidRPr="005B3BB6">
            <w:rPr>
              <w:highlight w:val="lightGray"/>
              <w:lang w:val="en-US"/>
            </w:rPr>
            <w:instrText xml:space="preserve"> CITATION 19_0797r1 \l 1033 </w:instrText>
          </w:r>
          <w:r w:rsidRPr="005B3BB6">
            <w:rPr>
              <w:highlight w:val="lightGray"/>
            </w:rPr>
            <w:fldChar w:fldCharType="separate"/>
          </w:r>
          <w:r w:rsidR="00414CE3" w:rsidRPr="005B3BB6">
            <w:rPr>
              <w:noProof/>
              <w:highlight w:val="lightGray"/>
              <w:lang w:val="en-US"/>
            </w:rPr>
            <w:t>[2]</w:t>
          </w:r>
          <w:r w:rsidRPr="005B3BB6">
            <w:rPr>
              <w:highlight w:val="lightGray"/>
            </w:rPr>
            <w:fldChar w:fldCharType="end"/>
          </w:r>
        </w:sdtContent>
      </w:sdt>
      <w:r w:rsidRPr="005B3BB6">
        <w:rPr>
          <w:highlight w:val="lightGray"/>
        </w:rPr>
        <w:t>]</w:t>
      </w:r>
    </w:p>
    <w:p w14:paraId="7D74F6EF" w14:textId="77777777" w:rsidR="00E6740A" w:rsidRPr="005B3BB6" w:rsidRDefault="00E6740A" w:rsidP="002A0425">
      <w:pPr>
        <w:jc w:val="both"/>
        <w:rPr>
          <w:highlight w:val="lightGray"/>
        </w:rPr>
      </w:pPr>
    </w:p>
    <w:p w14:paraId="0B323553" w14:textId="77777777" w:rsidR="000E234D" w:rsidRPr="005B3BB6" w:rsidRDefault="004402DA" w:rsidP="002A0425">
      <w:pPr>
        <w:jc w:val="both"/>
        <w:rPr>
          <w:highlight w:val="lightGray"/>
        </w:rPr>
      </w:pPr>
      <w:r w:rsidRPr="005B3BB6">
        <w:rPr>
          <w:highlight w:val="lightGray"/>
        </w:rPr>
        <w:t>802.</w:t>
      </w:r>
      <w:r w:rsidR="000E234D" w:rsidRPr="005B3BB6">
        <w:rPr>
          <w:highlight w:val="lightGray"/>
        </w:rPr>
        <w:t>11be supports 240 MHz and 160+80 MHz transmission</w:t>
      </w:r>
    </w:p>
    <w:p w14:paraId="2034666E" w14:textId="77777777" w:rsidR="00D623C1" w:rsidRPr="005B3BB6" w:rsidRDefault="000E234D" w:rsidP="00486858">
      <w:pPr>
        <w:pStyle w:val="ListParagraph"/>
        <w:numPr>
          <w:ilvl w:val="0"/>
          <w:numId w:val="5"/>
        </w:numPr>
        <w:jc w:val="both"/>
        <w:rPr>
          <w:highlight w:val="lightGray"/>
        </w:rPr>
      </w:pPr>
      <w:r w:rsidRPr="005B3BB6">
        <w:rPr>
          <w:highlight w:val="lightGray"/>
        </w:rPr>
        <w:t>Whether 240/160+80 MHz is formed by 80</w:t>
      </w:r>
      <w:r w:rsidR="00D623C1" w:rsidRPr="005B3BB6">
        <w:rPr>
          <w:highlight w:val="lightGray"/>
        </w:rPr>
        <w:t xml:space="preserve"> </w:t>
      </w:r>
      <w:r w:rsidRPr="005B3BB6">
        <w:rPr>
          <w:highlight w:val="lightGray"/>
        </w:rPr>
        <w:t>MHz channel puncturing of 320/160+160 MHz is TBD</w:t>
      </w:r>
      <w:r w:rsidR="00D623C1" w:rsidRPr="005B3BB6">
        <w:rPr>
          <w:highlight w:val="lightGray"/>
        </w:rPr>
        <w:t>.</w:t>
      </w:r>
    </w:p>
    <w:p w14:paraId="154A430F" w14:textId="77777777" w:rsidR="00D623C1" w:rsidRPr="005B3BB6" w:rsidRDefault="00D623C1" w:rsidP="002A0425">
      <w:pPr>
        <w:jc w:val="both"/>
        <w:rPr>
          <w:highlight w:val="lightGray"/>
        </w:rPr>
      </w:pPr>
      <w:r w:rsidRPr="005B3BB6">
        <w:rPr>
          <w:highlight w:val="lightGray"/>
        </w:rPr>
        <w:t>[Motion 16,</w:t>
      </w:r>
      <w:r w:rsidR="009A4898" w:rsidRPr="005B3BB6">
        <w:rPr>
          <w:highlight w:val="lightGray"/>
        </w:rPr>
        <w:t xml:space="preserve"> </w:t>
      </w:r>
      <w:sdt>
        <w:sdtPr>
          <w:rPr>
            <w:highlight w:val="lightGray"/>
          </w:rPr>
          <w:id w:val="189265797"/>
          <w:citation/>
        </w:sdtPr>
        <w:sdtContent>
          <w:r w:rsidR="009A4898" w:rsidRPr="005B3BB6">
            <w:rPr>
              <w:highlight w:val="lightGray"/>
            </w:rPr>
            <w:fldChar w:fldCharType="begin"/>
          </w:r>
          <w:r w:rsidR="009A4898" w:rsidRPr="005B3BB6">
            <w:rPr>
              <w:highlight w:val="lightGray"/>
              <w:lang w:val="en-US"/>
            </w:rPr>
            <w:instrText xml:space="preserve"> CITATION 19_1755r1 \l 1033 </w:instrText>
          </w:r>
          <w:r w:rsidR="009A4898" w:rsidRPr="005B3BB6">
            <w:rPr>
              <w:highlight w:val="lightGray"/>
            </w:rPr>
            <w:fldChar w:fldCharType="separate"/>
          </w:r>
          <w:r w:rsidR="00414CE3" w:rsidRPr="005B3BB6">
            <w:rPr>
              <w:noProof/>
              <w:highlight w:val="lightGray"/>
              <w:lang w:val="en-US"/>
            </w:rPr>
            <w:t>[3]</w:t>
          </w:r>
          <w:r w:rsidR="009A4898" w:rsidRPr="005B3BB6">
            <w:rPr>
              <w:highlight w:val="lightGray"/>
            </w:rPr>
            <w:fldChar w:fldCharType="end"/>
          </w:r>
        </w:sdtContent>
      </w:sdt>
      <w:r w:rsidR="009B2D9B" w:rsidRPr="005B3BB6">
        <w:rPr>
          <w:highlight w:val="lightGray"/>
        </w:rPr>
        <w:t xml:space="preserve"> and </w:t>
      </w:r>
      <w:sdt>
        <w:sdtPr>
          <w:rPr>
            <w:highlight w:val="lightGray"/>
          </w:rPr>
          <w:id w:val="-1659066253"/>
          <w:citation/>
        </w:sdtPr>
        <w:sdtContent>
          <w:r w:rsidR="009B2D9B" w:rsidRPr="005B3BB6">
            <w:rPr>
              <w:highlight w:val="lightGray"/>
            </w:rPr>
            <w:fldChar w:fldCharType="begin"/>
          </w:r>
          <w:r w:rsidR="009B2D9B" w:rsidRPr="005B3BB6">
            <w:rPr>
              <w:highlight w:val="lightGray"/>
              <w:lang w:val="en-US"/>
            </w:rPr>
            <w:instrText xml:space="preserve">CITATION 19_1066r3 \l 1033 </w:instrText>
          </w:r>
          <w:r w:rsidR="009B2D9B" w:rsidRPr="005B3BB6">
            <w:rPr>
              <w:highlight w:val="lightGray"/>
            </w:rPr>
            <w:fldChar w:fldCharType="separate"/>
          </w:r>
          <w:r w:rsidR="00414CE3" w:rsidRPr="005B3BB6">
            <w:rPr>
              <w:noProof/>
              <w:highlight w:val="lightGray"/>
              <w:lang w:val="en-US"/>
            </w:rPr>
            <w:t>[4]</w:t>
          </w:r>
          <w:r w:rsidR="009B2D9B" w:rsidRPr="005B3BB6">
            <w:rPr>
              <w:highlight w:val="lightGray"/>
            </w:rPr>
            <w:fldChar w:fldCharType="end"/>
          </w:r>
        </w:sdtContent>
      </w:sdt>
      <w:r w:rsidRPr="005B3BB6">
        <w:rPr>
          <w:highlight w:val="lightGray"/>
        </w:rPr>
        <w:t>]</w:t>
      </w:r>
    </w:p>
    <w:p w14:paraId="5CFB59A9" w14:textId="77777777" w:rsidR="00D623C1" w:rsidRPr="005B3BB6" w:rsidRDefault="00D623C1" w:rsidP="002A0425">
      <w:pPr>
        <w:jc w:val="both"/>
        <w:rPr>
          <w:highlight w:val="lightGray"/>
        </w:rPr>
      </w:pPr>
    </w:p>
    <w:p w14:paraId="31AB7F9D" w14:textId="77777777" w:rsidR="004C766E" w:rsidRPr="005B3BB6" w:rsidRDefault="004C766E" w:rsidP="002A0425">
      <w:pPr>
        <w:jc w:val="both"/>
        <w:rPr>
          <w:highlight w:val="lightGray"/>
        </w:rPr>
      </w:pPr>
      <w:r w:rsidRPr="005B3BB6">
        <w:rPr>
          <w:highlight w:val="lightGray"/>
        </w:rPr>
        <w:t>240/160+80 MHz band</w:t>
      </w:r>
      <w:r w:rsidR="004402DA" w:rsidRPr="005B3BB6">
        <w:rPr>
          <w:highlight w:val="lightGray"/>
        </w:rPr>
        <w:t xml:space="preserve">width is constructed from </w:t>
      </w:r>
      <w:r w:rsidR="00CB0232" w:rsidRPr="005B3BB6">
        <w:rPr>
          <w:highlight w:val="lightGray"/>
        </w:rPr>
        <w:t>three</w:t>
      </w:r>
      <w:r w:rsidR="004402DA" w:rsidRPr="005B3BB6">
        <w:rPr>
          <w:highlight w:val="lightGray"/>
        </w:rPr>
        <w:t xml:space="preserve"> </w:t>
      </w:r>
      <w:r w:rsidRPr="005B3BB6">
        <w:rPr>
          <w:highlight w:val="lightGray"/>
        </w:rPr>
        <w:t>80</w:t>
      </w:r>
      <w:r w:rsidR="009F0F1B" w:rsidRPr="005B3BB6">
        <w:rPr>
          <w:highlight w:val="lightGray"/>
        </w:rPr>
        <w:t xml:space="preserve"> </w:t>
      </w:r>
      <w:r w:rsidRPr="005B3BB6">
        <w:rPr>
          <w:highlight w:val="lightGray"/>
        </w:rPr>
        <w:t>MHz channels which include primary 80</w:t>
      </w:r>
      <w:r w:rsidR="009F0F1B" w:rsidRPr="005B3BB6">
        <w:rPr>
          <w:highlight w:val="lightGray"/>
        </w:rPr>
        <w:t xml:space="preserve"> </w:t>
      </w:r>
      <w:r w:rsidRPr="005B3BB6">
        <w:rPr>
          <w:highlight w:val="lightGray"/>
        </w:rPr>
        <w:t>MHz</w:t>
      </w:r>
      <w:r w:rsidR="009F0F1B" w:rsidRPr="005B3BB6">
        <w:rPr>
          <w:highlight w:val="lightGray"/>
        </w:rPr>
        <w:t>.</w:t>
      </w:r>
    </w:p>
    <w:p w14:paraId="1B4B6DFF" w14:textId="77777777" w:rsidR="009F0F1B" w:rsidRPr="005B3BB6" w:rsidRDefault="009F0F1B" w:rsidP="002A0425">
      <w:pPr>
        <w:jc w:val="both"/>
        <w:rPr>
          <w:highlight w:val="lightGray"/>
        </w:rPr>
      </w:pPr>
      <w:r w:rsidRPr="005B3BB6">
        <w:rPr>
          <w:highlight w:val="lightGray"/>
        </w:rPr>
        <w:t>[Motion 17,</w:t>
      </w:r>
      <w:r w:rsidR="00B1797E" w:rsidRPr="005B3BB6">
        <w:rPr>
          <w:highlight w:val="lightGray"/>
        </w:rPr>
        <w:t xml:space="preserve"> </w:t>
      </w:r>
      <w:sdt>
        <w:sdtPr>
          <w:rPr>
            <w:highlight w:val="lightGray"/>
          </w:rPr>
          <w:id w:val="-730767725"/>
          <w:citation/>
        </w:sdtPr>
        <w:sdtContent>
          <w:r w:rsidR="004B4287" w:rsidRPr="005B3BB6">
            <w:rPr>
              <w:highlight w:val="lightGray"/>
            </w:rPr>
            <w:fldChar w:fldCharType="begin"/>
          </w:r>
          <w:r w:rsidR="004B4287" w:rsidRPr="005B3BB6">
            <w:rPr>
              <w:highlight w:val="lightGray"/>
              <w:lang w:val="en-US"/>
            </w:rPr>
            <w:instrText xml:space="preserve"> CITATION 19_1755r1 \l 1033 </w:instrText>
          </w:r>
          <w:r w:rsidR="004B4287" w:rsidRPr="005B3BB6">
            <w:rPr>
              <w:highlight w:val="lightGray"/>
            </w:rPr>
            <w:fldChar w:fldCharType="separate"/>
          </w:r>
          <w:r w:rsidR="00414CE3" w:rsidRPr="005B3BB6">
            <w:rPr>
              <w:noProof/>
              <w:highlight w:val="lightGray"/>
              <w:lang w:val="en-US"/>
            </w:rPr>
            <w:t>[3]</w:t>
          </w:r>
          <w:r w:rsidR="004B4287" w:rsidRPr="005B3BB6">
            <w:rPr>
              <w:highlight w:val="lightGray"/>
            </w:rPr>
            <w:fldChar w:fldCharType="end"/>
          </w:r>
        </w:sdtContent>
      </w:sdt>
      <w:r w:rsidR="004B4287" w:rsidRPr="005B3BB6">
        <w:rPr>
          <w:highlight w:val="lightGray"/>
        </w:rPr>
        <w:t xml:space="preserve"> and </w:t>
      </w:r>
      <w:sdt>
        <w:sdtPr>
          <w:rPr>
            <w:highlight w:val="lightGray"/>
          </w:rPr>
          <w:id w:val="179940600"/>
          <w:citation/>
        </w:sdtPr>
        <w:sdtContent>
          <w:r w:rsidR="00E766B3" w:rsidRPr="005B3BB6">
            <w:rPr>
              <w:highlight w:val="lightGray"/>
            </w:rPr>
            <w:fldChar w:fldCharType="begin"/>
          </w:r>
          <w:r w:rsidR="00E766B3" w:rsidRPr="005B3BB6">
            <w:rPr>
              <w:highlight w:val="lightGray"/>
              <w:lang w:val="en-US"/>
            </w:rPr>
            <w:instrText xml:space="preserve"> CITATION 19_1889r2 \l 1033 </w:instrText>
          </w:r>
          <w:r w:rsidR="00E766B3" w:rsidRPr="005B3BB6">
            <w:rPr>
              <w:highlight w:val="lightGray"/>
            </w:rPr>
            <w:fldChar w:fldCharType="separate"/>
          </w:r>
          <w:r w:rsidR="00414CE3" w:rsidRPr="005B3BB6">
            <w:rPr>
              <w:noProof/>
              <w:highlight w:val="lightGray"/>
              <w:lang w:val="en-US"/>
            </w:rPr>
            <w:t>[5]</w:t>
          </w:r>
          <w:r w:rsidR="00E766B3" w:rsidRPr="005B3BB6">
            <w:rPr>
              <w:highlight w:val="lightGray"/>
            </w:rPr>
            <w:fldChar w:fldCharType="end"/>
          </w:r>
        </w:sdtContent>
      </w:sdt>
      <w:r w:rsidRPr="005B3BB6">
        <w:rPr>
          <w:highlight w:val="lightGray"/>
        </w:rPr>
        <w:t>]</w:t>
      </w:r>
    </w:p>
    <w:p w14:paraId="37C79FD0" w14:textId="77777777" w:rsidR="004C766E" w:rsidRPr="005B3BB6" w:rsidRDefault="004C766E" w:rsidP="002A0425">
      <w:pPr>
        <w:jc w:val="both"/>
        <w:rPr>
          <w:highlight w:val="lightGray"/>
        </w:rPr>
      </w:pPr>
    </w:p>
    <w:p w14:paraId="004AAFAE" w14:textId="77777777" w:rsidR="00E6740A" w:rsidRPr="005B3BB6" w:rsidRDefault="00981D07" w:rsidP="00E6740A">
      <w:pPr>
        <w:jc w:val="both"/>
        <w:rPr>
          <w:highlight w:val="lightGray"/>
        </w:rPr>
      </w:pPr>
      <w:r w:rsidRPr="005B3BB6">
        <w:rPr>
          <w:highlight w:val="lightGray"/>
        </w:rPr>
        <w:t>802.</w:t>
      </w:r>
      <w:r w:rsidR="00E6740A" w:rsidRPr="005B3BB6">
        <w:rPr>
          <w:highlight w:val="lightGray"/>
        </w:rPr>
        <w:t xml:space="preserve">11be reuses </w:t>
      </w:r>
      <w:r w:rsidR="00A31BC6" w:rsidRPr="005B3BB6">
        <w:rPr>
          <w:highlight w:val="lightGray"/>
        </w:rPr>
        <w:t>802.</w:t>
      </w:r>
      <w:r w:rsidR="00E6740A" w:rsidRPr="005B3BB6">
        <w:rPr>
          <w:highlight w:val="lightGray"/>
        </w:rPr>
        <w:t>11ax tone plan for 20/40/80/160/80+80</w:t>
      </w:r>
      <w:r w:rsidR="00A80243" w:rsidRPr="005B3BB6">
        <w:rPr>
          <w:highlight w:val="lightGray"/>
        </w:rPr>
        <w:t xml:space="preserve"> </w:t>
      </w:r>
      <w:r w:rsidR="00E6740A" w:rsidRPr="005B3BB6">
        <w:rPr>
          <w:highlight w:val="lightGray"/>
        </w:rPr>
        <w:t>MHz PPDU</w:t>
      </w:r>
      <w:r w:rsidR="006174B7" w:rsidRPr="005B3BB6">
        <w:rPr>
          <w:highlight w:val="lightGray"/>
        </w:rPr>
        <w:t>.</w:t>
      </w:r>
    </w:p>
    <w:p w14:paraId="4C4253C4" w14:textId="77777777" w:rsidR="00E6740A" w:rsidRPr="005B3BB6" w:rsidRDefault="00E6740A" w:rsidP="00E6740A">
      <w:pPr>
        <w:jc w:val="both"/>
        <w:rPr>
          <w:highlight w:val="lightGray"/>
        </w:rPr>
      </w:pPr>
      <w:r w:rsidRPr="005B3BB6">
        <w:rPr>
          <w:highlight w:val="lightGray"/>
        </w:rPr>
        <w:t>For 320 MHz and 160+160 MHz PPDU, 802.11be uses duplicated HE160 for OFDMA tone plan</w:t>
      </w:r>
      <w:r w:rsidR="006174B7" w:rsidRPr="005B3BB6">
        <w:rPr>
          <w:highlight w:val="lightGray"/>
        </w:rPr>
        <w:t>.</w:t>
      </w:r>
    </w:p>
    <w:p w14:paraId="279470D4" w14:textId="77777777" w:rsidR="006174B7" w:rsidRPr="005B3BB6" w:rsidRDefault="006174B7" w:rsidP="00E6740A">
      <w:pPr>
        <w:jc w:val="both"/>
        <w:rPr>
          <w:highlight w:val="lightGray"/>
        </w:rPr>
      </w:pPr>
      <w:r w:rsidRPr="005B3BB6">
        <w:rPr>
          <w:highlight w:val="lightGray"/>
        </w:rPr>
        <w:t xml:space="preserve">[Motion 33, </w:t>
      </w:r>
      <w:sdt>
        <w:sdtPr>
          <w:rPr>
            <w:highlight w:val="lightGray"/>
          </w:rPr>
          <w:id w:val="408345781"/>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460697119"/>
          <w:citation/>
        </w:sdtPr>
        <w:sdtContent>
          <w:r w:rsidRPr="005B3BB6">
            <w:rPr>
              <w:highlight w:val="lightGray"/>
            </w:rPr>
            <w:fldChar w:fldCharType="begin"/>
          </w:r>
          <w:r w:rsidRPr="005B3BB6">
            <w:rPr>
              <w:highlight w:val="lightGray"/>
              <w:lang w:val="en-US"/>
            </w:rPr>
            <w:instrText xml:space="preserve"> CITATION 19_1521r2 \l 1033 </w:instrText>
          </w:r>
          <w:r w:rsidRPr="005B3BB6">
            <w:rPr>
              <w:highlight w:val="lightGray"/>
            </w:rPr>
            <w:fldChar w:fldCharType="separate"/>
          </w:r>
          <w:r w:rsidR="00414CE3" w:rsidRPr="005B3BB6">
            <w:rPr>
              <w:noProof/>
              <w:highlight w:val="lightGray"/>
              <w:lang w:val="en-US"/>
            </w:rPr>
            <w:t>[6]</w:t>
          </w:r>
          <w:r w:rsidRPr="005B3BB6">
            <w:rPr>
              <w:highlight w:val="lightGray"/>
            </w:rPr>
            <w:fldChar w:fldCharType="end"/>
          </w:r>
        </w:sdtContent>
      </w:sdt>
      <w:r w:rsidRPr="005B3BB6">
        <w:rPr>
          <w:highlight w:val="lightGray"/>
        </w:rPr>
        <w:t>]</w:t>
      </w:r>
    </w:p>
    <w:p w14:paraId="04B94917" w14:textId="77777777" w:rsidR="004A47D3" w:rsidRPr="005B3BB6" w:rsidRDefault="004A47D3" w:rsidP="00E6740A">
      <w:pPr>
        <w:jc w:val="both"/>
        <w:rPr>
          <w:highlight w:val="lightGray"/>
        </w:rPr>
      </w:pPr>
    </w:p>
    <w:p w14:paraId="5335A330" w14:textId="77777777" w:rsidR="004A47D3" w:rsidRPr="005B3BB6" w:rsidRDefault="004A47D3" w:rsidP="004A47D3">
      <w:pPr>
        <w:jc w:val="both"/>
        <w:rPr>
          <w:highlight w:val="lightGray"/>
        </w:rPr>
      </w:pPr>
      <w:r w:rsidRPr="005B3BB6">
        <w:rPr>
          <w:highlight w:val="lightGray"/>
        </w:rPr>
        <w:t>802.11be 240/160+80 MHz transmission consists of 3x80 MHz segments while the tone plan of each 80 MHz segment is the same as HE80 in 802.11ax.</w:t>
      </w:r>
    </w:p>
    <w:p w14:paraId="4BC24C3E" w14:textId="77777777" w:rsidR="004A47D3" w:rsidRDefault="004A47D3" w:rsidP="004A47D3">
      <w:pPr>
        <w:jc w:val="both"/>
      </w:pPr>
      <w:r w:rsidRPr="005B3BB6">
        <w:rPr>
          <w:highlight w:val="lightGray"/>
        </w:rPr>
        <w:t xml:space="preserve">[Motion 35, </w:t>
      </w:r>
      <w:sdt>
        <w:sdtPr>
          <w:rPr>
            <w:highlight w:val="lightGray"/>
          </w:rPr>
          <w:id w:val="-1836449924"/>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2012977326"/>
          <w:citation/>
        </w:sdtPr>
        <w:sdtContent>
          <w:r w:rsidRPr="005B3BB6">
            <w:rPr>
              <w:highlight w:val="lightGray"/>
            </w:rPr>
            <w:fldChar w:fldCharType="begin"/>
          </w:r>
          <w:r w:rsidRPr="005B3BB6">
            <w:rPr>
              <w:highlight w:val="lightGray"/>
              <w:lang w:val="en-US"/>
            </w:rPr>
            <w:instrText xml:space="preserve"> CITATION 19_1521r2 \l 1033 </w:instrText>
          </w:r>
          <w:r w:rsidRPr="005B3BB6">
            <w:rPr>
              <w:highlight w:val="lightGray"/>
            </w:rPr>
            <w:fldChar w:fldCharType="separate"/>
          </w:r>
          <w:r w:rsidRPr="005B3BB6">
            <w:rPr>
              <w:noProof/>
              <w:highlight w:val="lightGray"/>
              <w:lang w:val="en-US"/>
            </w:rPr>
            <w:t>[6]</w:t>
          </w:r>
          <w:r w:rsidRPr="005B3BB6">
            <w:rPr>
              <w:highlight w:val="lightGray"/>
            </w:rPr>
            <w:fldChar w:fldCharType="end"/>
          </w:r>
        </w:sdtContent>
      </w:sdt>
      <w:r w:rsidRPr="005B3BB6">
        <w:rPr>
          <w:highlight w:val="lightGray"/>
        </w:rPr>
        <w:t>]</w:t>
      </w:r>
    </w:p>
    <w:p w14:paraId="77F3BE43" w14:textId="77777777" w:rsidR="004A47D3" w:rsidRDefault="004A47D3" w:rsidP="004A47D3">
      <w:pPr>
        <w:jc w:val="both"/>
      </w:pPr>
    </w:p>
    <w:p w14:paraId="5CD70514" w14:textId="77777777" w:rsidR="004A47D3" w:rsidRPr="004A47D3" w:rsidRDefault="004A47D3" w:rsidP="004A47D3">
      <w:pPr>
        <w:jc w:val="both"/>
        <w:rPr>
          <w:szCs w:val="22"/>
          <w:highlight w:val="yellow"/>
        </w:rPr>
      </w:pPr>
      <w:r w:rsidRPr="004A47D3">
        <w:rPr>
          <w:b/>
          <w:highlight w:val="yellow"/>
        </w:rPr>
        <w:t xml:space="preserve">Straw poll #42 </w:t>
      </w:r>
    </w:p>
    <w:p w14:paraId="3FEAAA1B" w14:textId="72E3D7D4" w:rsidR="004A47D3" w:rsidRPr="004A47D3" w:rsidRDefault="004A47D3" w:rsidP="004A47D3">
      <w:pPr>
        <w:jc w:val="both"/>
        <w:rPr>
          <w:szCs w:val="22"/>
          <w:highlight w:val="yellow"/>
        </w:rPr>
      </w:pPr>
      <w:del w:id="235" w:author="Alfred Aster" w:date="2020-05-31T15:20:00Z">
        <w:r w:rsidRPr="004A47D3" w:rsidDel="00747716">
          <w:rPr>
            <w:szCs w:val="22"/>
            <w:highlight w:val="yellow"/>
          </w:rPr>
          <w:delText xml:space="preserve">Do you </w:delText>
        </w:r>
      </w:del>
      <w:ins w:id="236" w:author="Alfred Aster" w:date="2020-05-31T15:20:00Z">
        <w:r w:rsidR="00747716">
          <w:rPr>
            <w:szCs w:val="22"/>
            <w:highlight w:val="yellow"/>
          </w:rPr>
          <w:t xml:space="preserve">802.11be </w:t>
        </w:r>
      </w:ins>
      <w:r w:rsidRPr="004A47D3">
        <w:rPr>
          <w:szCs w:val="22"/>
          <w:highlight w:val="yellow"/>
        </w:rPr>
        <w:t>support</w:t>
      </w:r>
      <w:ins w:id="237" w:author="Alfred Aster" w:date="2020-05-31T15:20:00Z">
        <w:r w:rsidR="00747716">
          <w:rPr>
            <w:szCs w:val="22"/>
            <w:highlight w:val="yellow"/>
          </w:rPr>
          <w:t>s</w:t>
        </w:r>
      </w:ins>
      <w:r w:rsidRPr="004A47D3">
        <w:rPr>
          <w:szCs w:val="22"/>
          <w:highlight w:val="yellow"/>
        </w:rPr>
        <w:t xml:space="preserve"> the following toneplan for 11be 80 MHz OFDMA</w:t>
      </w:r>
      <w:ins w:id="238" w:author="Alfred Aster" w:date="2020-05-31T15:20:00Z">
        <w:r w:rsidR="00747716">
          <w:rPr>
            <w:szCs w:val="22"/>
            <w:highlight w:val="yellow"/>
          </w:rPr>
          <w:t>.</w:t>
        </w:r>
      </w:ins>
      <w:del w:id="239" w:author="Alfred Aster" w:date="2020-05-31T15:20:00Z">
        <w:r w:rsidRPr="004A47D3" w:rsidDel="00747716">
          <w:rPr>
            <w:szCs w:val="22"/>
            <w:highlight w:val="yellow"/>
          </w:rPr>
          <w:delText xml:space="preserve">? </w:delText>
        </w:r>
      </w:del>
    </w:p>
    <w:p w14:paraId="288C9F7B" w14:textId="77777777" w:rsidR="004A47D3" w:rsidRPr="004A47D3" w:rsidRDefault="004A47D3" w:rsidP="004A47D3">
      <w:pPr>
        <w:pStyle w:val="ListParagraph"/>
        <w:numPr>
          <w:ilvl w:val="0"/>
          <w:numId w:val="67"/>
        </w:numPr>
        <w:jc w:val="both"/>
        <w:rPr>
          <w:szCs w:val="22"/>
          <w:highlight w:val="yellow"/>
        </w:rPr>
      </w:pPr>
      <w:r w:rsidRPr="004A47D3">
        <w:rPr>
          <w:szCs w:val="22"/>
          <w:highlight w:val="yellow"/>
        </w:rPr>
        <w:t>80 MHz OFDMA = 40 MHz DUP, Table 27-8 in 11ax D6 right/left shifted by 256 tones.</w:t>
      </w:r>
    </w:p>
    <w:p w14:paraId="35CF0B13" w14:textId="77777777" w:rsidR="004A47D3" w:rsidRPr="004A47D3" w:rsidRDefault="004A47D3" w:rsidP="004A47D3">
      <w:pPr>
        <w:jc w:val="both"/>
        <w:rPr>
          <w:szCs w:val="22"/>
          <w:highlight w:val="yellow"/>
        </w:rPr>
      </w:pPr>
      <w:r w:rsidRPr="004A47D3">
        <w:rPr>
          <w:noProof/>
          <w:szCs w:val="22"/>
          <w:highlight w:val="yellow"/>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2E8A620" w14:textId="77777777" w:rsidR="004A47D3" w:rsidRPr="004A47D3" w:rsidRDefault="004A47D3" w:rsidP="004A47D3">
      <w:pPr>
        <w:pStyle w:val="ListParagraph"/>
        <w:numPr>
          <w:ilvl w:val="0"/>
          <w:numId w:val="67"/>
        </w:numPr>
        <w:jc w:val="both"/>
        <w:rPr>
          <w:szCs w:val="22"/>
          <w:highlight w:val="yellow"/>
        </w:rPr>
      </w:pPr>
      <w:r w:rsidRPr="004A47D3">
        <w:rPr>
          <w:szCs w:val="22"/>
          <w:highlight w:val="yellow"/>
        </w:rPr>
        <w:t>Note</w:t>
      </w:r>
    </w:p>
    <w:p w14:paraId="123A0BBE" w14:textId="77777777" w:rsidR="004A47D3" w:rsidRPr="004A47D3" w:rsidRDefault="004A47D3" w:rsidP="004A47D3">
      <w:pPr>
        <w:pStyle w:val="ListParagraph"/>
        <w:numPr>
          <w:ilvl w:val="1"/>
          <w:numId w:val="67"/>
        </w:numPr>
        <w:jc w:val="both"/>
        <w:rPr>
          <w:szCs w:val="22"/>
          <w:highlight w:val="yellow"/>
          <w:lang w:val="en-US"/>
        </w:rPr>
      </w:pPr>
      <w:r w:rsidRPr="004A47D3">
        <w:rPr>
          <w:szCs w:val="22"/>
          <w:highlight w:val="yellow"/>
          <w:lang w:val="en-US"/>
        </w:rPr>
        <w:t>The 80MHz OFDMA design applies to any RU&lt;996 for all modes of transmission, SU, DL MU, TB PPDU, with and without puncturing</w:t>
      </w:r>
    </w:p>
    <w:p w14:paraId="57E14400" w14:textId="77777777" w:rsidR="004A47D3" w:rsidRPr="004A47D3" w:rsidRDefault="004A47D3" w:rsidP="004A47D3">
      <w:pPr>
        <w:pStyle w:val="ListParagraph"/>
        <w:numPr>
          <w:ilvl w:val="1"/>
          <w:numId w:val="67"/>
        </w:numPr>
        <w:jc w:val="both"/>
        <w:rPr>
          <w:szCs w:val="22"/>
          <w:highlight w:val="yellow"/>
          <w:lang w:val="en-US"/>
        </w:rPr>
      </w:pPr>
      <w:r w:rsidRPr="004A47D3">
        <w:rPr>
          <w:szCs w:val="22"/>
          <w:highlight w:val="yellow"/>
          <w:lang w:val="en-US"/>
        </w:rPr>
        <w:t xml:space="preserve">Non-OFDMA full BW 80MHz segment uses 996RU design </w:t>
      </w:r>
    </w:p>
    <w:p w14:paraId="77FA94E1" w14:textId="77777777" w:rsidR="004A47D3" w:rsidRPr="004A47D3" w:rsidRDefault="004A47D3" w:rsidP="004A47D3">
      <w:pPr>
        <w:pStyle w:val="ListParagraph"/>
        <w:numPr>
          <w:ilvl w:val="1"/>
          <w:numId w:val="67"/>
        </w:numPr>
        <w:jc w:val="both"/>
        <w:rPr>
          <w:szCs w:val="22"/>
          <w:highlight w:val="yellow"/>
          <w:lang w:val="en-US"/>
        </w:rPr>
      </w:pPr>
      <w:r w:rsidRPr="004A47D3">
        <w:rPr>
          <w:szCs w:val="22"/>
          <w:highlight w:val="yellow"/>
          <w:lang w:val="en-US"/>
        </w:rPr>
        <w:t>Any punctured 80MHz segment uses the OFDMA tone plan</w:t>
      </w:r>
    </w:p>
    <w:p w14:paraId="632E769E" w14:textId="5CF12AD6" w:rsidR="004A47D3" w:rsidRPr="004A47D3" w:rsidRDefault="004A47D3" w:rsidP="004A47D3">
      <w:pPr>
        <w:pStyle w:val="ListParagraph"/>
        <w:numPr>
          <w:ilvl w:val="1"/>
          <w:numId w:val="67"/>
        </w:numPr>
        <w:jc w:val="both"/>
        <w:rPr>
          <w:szCs w:val="22"/>
          <w:highlight w:val="yellow"/>
          <w:lang w:val="en-US"/>
        </w:rPr>
      </w:pPr>
      <w:r w:rsidRPr="004A47D3">
        <w:rPr>
          <w:szCs w:val="22"/>
          <w:highlight w:val="yellow"/>
          <w:lang w:val="en-US"/>
        </w:rPr>
        <w:t xml:space="preserve">For each 80MHz segment in 160MHz, 240MHz or 320MHz:  if </w:t>
      </w:r>
      <w:del w:id="240" w:author="Edward Au" w:date="2020-06-01T12:52:00Z">
        <w:r w:rsidRPr="004A47D3" w:rsidDel="00CE4228">
          <w:rPr>
            <w:szCs w:val="22"/>
            <w:highlight w:val="yellow"/>
            <w:lang w:val="en-US"/>
          </w:rPr>
          <w:delText xml:space="preserve">it’s </w:delText>
        </w:r>
      </w:del>
      <w:ins w:id="241" w:author="Edward Au" w:date="2020-06-01T12:52:00Z">
        <w:r w:rsidR="00CE4228" w:rsidRPr="004A47D3">
          <w:rPr>
            <w:szCs w:val="22"/>
            <w:highlight w:val="yellow"/>
            <w:lang w:val="en-US"/>
          </w:rPr>
          <w:t>it</w:t>
        </w:r>
        <w:r w:rsidR="00CE4228">
          <w:rPr>
            <w:szCs w:val="22"/>
            <w:highlight w:val="yellow"/>
            <w:lang w:val="en-US"/>
          </w:rPr>
          <w:t xml:space="preserve"> i</w:t>
        </w:r>
        <w:r w:rsidR="00CE4228" w:rsidRPr="004A47D3">
          <w:rPr>
            <w:szCs w:val="22"/>
            <w:highlight w:val="yellow"/>
            <w:lang w:val="en-US"/>
          </w:rPr>
          <w:t xml:space="preserve">s </w:t>
        </w:r>
      </w:ins>
      <w:r w:rsidRPr="004A47D3">
        <w:rPr>
          <w:szCs w:val="22"/>
          <w:highlight w:val="yellow"/>
          <w:lang w:val="en-US"/>
        </w:rPr>
        <w:t>punctured or used for OFDMA the 80MHz OFDMA tone plan is used, if it’s used for non-OFDMA and non-punctured the 996RU tone plan is used</w:t>
      </w:r>
      <w:ins w:id="242" w:author="Edward Au" w:date="2020-06-01T15:43:00Z">
        <w:r w:rsidR="00A60F76">
          <w:rPr>
            <w:szCs w:val="22"/>
            <w:highlight w:val="yellow"/>
            <w:lang w:val="en-US"/>
          </w:rPr>
          <w:t xml:space="preserve"> </w:t>
        </w:r>
      </w:ins>
      <w:r w:rsidR="00747716" w:rsidRPr="004A47D3">
        <w:rPr>
          <w:b/>
          <w:i/>
          <w:highlight w:val="yellow"/>
        </w:rPr>
        <w:t>[#SP42]</w:t>
      </w:r>
    </w:p>
    <w:p w14:paraId="08898769" w14:textId="519D08AC" w:rsidR="004A47D3" w:rsidRPr="00942FE6" w:rsidRDefault="004A47D3" w:rsidP="004A47D3">
      <w:pPr>
        <w:jc w:val="both"/>
        <w:rPr>
          <w:b/>
        </w:rPr>
      </w:pPr>
      <w:r w:rsidRPr="004A47D3">
        <w:rPr>
          <w:szCs w:val="22"/>
          <w:highlight w:val="yellow"/>
        </w:rPr>
        <w:t xml:space="preserve">[20/0666r2 (80MHz OFDMA Tone Plan, Ron Porat, Broadcom), SP#1, </w:t>
      </w:r>
      <w:r w:rsidRPr="004A47D3">
        <w:rPr>
          <w:highlight w:val="yellow"/>
        </w:rPr>
        <w:t>Y/N/A: 44/1/5]</w:t>
      </w:r>
      <w:r w:rsidRPr="004A47D3">
        <w:rPr>
          <w:b/>
          <w:i/>
          <w:highlight w:val="yellow"/>
        </w:rPr>
        <w:t xml:space="preserve"> </w:t>
      </w:r>
    </w:p>
    <w:p w14:paraId="1F1C6BDD" w14:textId="77777777" w:rsidR="004A47D3" w:rsidRPr="004A47D3" w:rsidRDefault="004A47D3" w:rsidP="004A47D3">
      <w:pPr>
        <w:jc w:val="both"/>
        <w:rPr>
          <w:szCs w:val="22"/>
        </w:rPr>
      </w:pPr>
    </w:p>
    <w:p w14:paraId="2062B0EA" w14:textId="11F1236C" w:rsidR="00C17A65" w:rsidRPr="00493750" w:rsidRDefault="00C17A65" w:rsidP="00C17A65">
      <w:pPr>
        <w:jc w:val="both"/>
        <w:rPr>
          <w:szCs w:val="22"/>
          <w:highlight w:val="green"/>
        </w:rPr>
      </w:pPr>
      <w:r w:rsidRPr="00493750">
        <w:rPr>
          <w:bCs/>
          <w:highlight w:val="green"/>
        </w:rPr>
        <w:t xml:space="preserve">In 160+80 MHz BSS, </w:t>
      </w:r>
      <w:del w:id="243" w:author="Edward Au" w:date="2020-05-29T18:41:00Z">
        <w:r w:rsidRPr="00493750" w:rsidDel="00441FD6">
          <w:rPr>
            <w:bCs/>
            <w:highlight w:val="green"/>
          </w:rPr>
          <w:delText xml:space="preserve">should </w:delText>
        </w:r>
      </w:del>
      <w:r w:rsidRPr="00493750">
        <w:rPr>
          <w:bCs/>
          <w:highlight w:val="green"/>
        </w:rPr>
        <w:t xml:space="preserve">the 160 </w:t>
      </w:r>
      <w:ins w:id="244" w:author="Edward Au" w:date="2020-05-29T18:41:00Z">
        <w:r w:rsidR="00441FD6">
          <w:rPr>
            <w:bCs/>
            <w:highlight w:val="green"/>
          </w:rPr>
          <w:t xml:space="preserve">MHz </w:t>
        </w:r>
      </w:ins>
      <w:r w:rsidRPr="00493750">
        <w:rPr>
          <w:bCs/>
          <w:highlight w:val="green"/>
        </w:rPr>
        <w:t xml:space="preserve">and 80 MHz </w:t>
      </w:r>
      <w:ins w:id="245" w:author="Edward Au" w:date="2020-05-29T18:41:00Z">
        <w:r w:rsidR="00441FD6">
          <w:rPr>
            <w:bCs/>
            <w:highlight w:val="green"/>
          </w:rPr>
          <w:t xml:space="preserve">should </w:t>
        </w:r>
      </w:ins>
      <w:r w:rsidRPr="00493750">
        <w:rPr>
          <w:bCs/>
          <w:highlight w:val="green"/>
        </w:rPr>
        <w:t>be non-adjacent</w:t>
      </w:r>
      <w:del w:id="246" w:author="Edward Au" w:date="2020-05-29T18:41:00Z">
        <w:r w:rsidRPr="00493750" w:rsidDel="00441FD6">
          <w:rPr>
            <w:bCs/>
            <w:highlight w:val="green"/>
          </w:rPr>
          <w:delText>?</w:delText>
        </w:r>
      </w:del>
      <w:ins w:id="247" w:author="Edward Au" w:date="2020-05-29T18:41:00Z">
        <w:r w:rsidR="00441FD6">
          <w:rPr>
            <w:bCs/>
            <w:highlight w:val="green"/>
          </w:rPr>
          <w:t>.</w:t>
        </w:r>
      </w:ins>
      <w:r w:rsidR="00B36328" w:rsidRPr="00B36328">
        <w:rPr>
          <w:b/>
          <w:i/>
          <w:highlight w:val="green"/>
        </w:rPr>
        <w:t xml:space="preserve"> </w:t>
      </w:r>
      <w:r w:rsidR="00B36328" w:rsidRPr="00440E86">
        <w:rPr>
          <w:b/>
          <w:i/>
          <w:highlight w:val="green"/>
        </w:rPr>
        <w:t>[#SP0611-01]</w:t>
      </w:r>
    </w:p>
    <w:p w14:paraId="0529BA42" w14:textId="481CF429" w:rsidR="00C17A65" w:rsidRPr="00C17A65" w:rsidRDefault="00C17A65" w:rsidP="00C17A65">
      <w:pPr>
        <w:jc w:val="both"/>
        <w:rPr>
          <w:b/>
          <w:szCs w:val="22"/>
        </w:rPr>
      </w:pPr>
      <w:r w:rsidRPr="00493750">
        <w:rPr>
          <w:szCs w:val="22"/>
          <w:highlight w:val="green"/>
        </w:rPr>
        <w:t xml:space="preserve">[20/0479r0 (240 MHz channelization, Sigurd Schelstraete, Quantenna/ON Semiconductor), </w:t>
      </w:r>
      <w:r w:rsidR="00BA0D5A" w:rsidRPr="00493750">
        <w:rPr>
          <w:szCs w:val="22"/>
          <w:highlight w:val="green"/>
        </w:rPr>
        <w:t xml:space="preserve">SP#1, </w:t>
      </w:r>
      <w:r w:rsidRPr="00493750">
        <w:rPr>
          <w:highlight w:val="green"/>
        </w:rPr>
        <w:t>Y/N/A:  25/5/24</w:t>
      </w:r>
      <w:r w:rsidRPr="00441FD6">
        <w:rPr>
          <w:highlight w:val="green"/>
        </w:rPr>
        <w:t>]</w:t>
      </w:r>
      <w:r w:rsidRPr="00441FD6">
        <w:rPr>
          <w:highlight w:val="green"/>
          <w:rPrChange w:id="248" w:author="Edward Au" w:date="2020-05-29T18:41:00Z">
            <w:rPr/>
          </w:rPrChange>
        </w:rPr>
        <w:t xml:space="preserve"> </w:t>
      </w:r>
    </w:p>
    <w:p w14:paraId="2CDB20C3" w14:textId="77777777" w:rsidR="00C17A65" w:rsidRDefault="00C17A65" w:rsidP="00E6740A">
      <w:pPr>
        <w:jc w:val="both"/>
      </w:pPr>
    </w:p>
    <w:p w14:paraId="6D84A7D0" w14:textId="77777777" w:rsidR="00360EB0" w:rsidRDefault="00360EB0">
      <w:r>
        <w:br w:type="page"/>
      </w:r>
    </w:p>
    <w:p w14:paraId="1526C1A3" w14:textId="77777777" w:rsidR="00A311B7" w:rsidRPr="005B3BB6" w:rsidRDefault="00A311B7" w:rsidP="002A0425">
      <w:pPr>
        <w:jc w:val="both"/>
        <w:rPr>
          <w:highlight w:val="lightGray"/>
        </w:rPr>
      </w:pPr>
      <w:r w:rsidRPr="005B3BB6">
        <w:rPr>
          <w:highlight w:val="lightGray"/>
        </w:rPr>
        <w:lastRenderedPageBreak/>
        <w:t>A 160</w:t>
      </w:r>
      <w:r w:rsidR="00037FA5" w:rsidRPr="005B3BB6">
        <w:rPr>
          <w:highlight w:val="lightGray"/>
        </w:rPr>
        <w:t xml:space="preserve"> </w:t>
      </w:r>
      <w:r w:rsidRPr="005B3BB6">
        <w:rPr>
          <w:highlight w:val="lightGray"/>
        </w:rPr>
        <w:t>MHz tone plan is duplicated for the non-OFDMA tone plan of 320/160+160 MHz PPDU.</w:t>
      </w:r>
    </w:p>
    <w:p w14:paraId="0ADF536C" w14:textId="77777777" w:rsidR="00A311B7" w:rsidRPr="005B3BB6" w:rsidRDefault="00A311B7" w:rsidP="00486858">
      <w:pPr>
        <w:pStyle w:val="ListParagraph"/>
        <w:numPr>
          <w:ilvl w:val="0"/>
          <w:numId w:val="5"/>
        </w:numPr>
        <w:jc w:val="both"/>
        <w:rPr>
          <w:highlight w:val="lightGray"/>
        </w:rPr>
      </w:pPr>
      <w:r w:rsidRPr="005B3BB6">
        <w:rPr>
          <w:highlight w:val="lightGray"/>
        </w:rPr>
        <w:t>The 160 MHz tone plan is TBD.</w:t>
      </w:r>
    </w:p>
    <w:p w14:paraId="34901B78" w14:textId="77777777" w:rsidR="00A311B7" w:rsidRPr="005B3BB6" w:rsidRDefault="00A311B7" w:rsidP="002A0425">
      <w:pPr>
        <w:jc w:val="both"/>
        <w:rPr>
          <w:highlight w:val="lightGray"/>
        </w:rPr>
      </w:pPr>
      <w:r w:rsidRPr="005B3BB6">
        <w:rPr>
          <w:highlight w:val="lightGray"/>
        </w:rPr>
        <w:t xml:space="preserve">[Motion 18, </w:t>
      </w:r>
      <w:sdt>
        <w:sdtPr>
          <w:rPr>
            <w:highlight w:val="lightGray"/>
          </w:rPr>
          <w:id w:val="-1212728924"/>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940526287"/>
          <w:citation/>
        </w:sdtPr>
        <w:sdtContent>
          <w:r w:rsidR="00037FA5" w:rsidRPr="005B3BB6">
            <w:rPr>
              <w:highlight w:val="lightGray"/>
            </w:rPr>
            <w:fldChar w:fldCharType="begin"/>
          </w:r>
          <w:r w:rsidR="00037FA5" w:rsidRPr="005B3BB6">
            <w:rPr>
              <w:highlight w:val="lightGray"/>
              <w:lang w:val="en-US"/>
            </w:rPr>
            <w:instrText xml:space="preserve"> CITATION 19_1492r3 \l 1033 </w:instrText>
          </w:r>
          <w:r w:rsidR="00037FA5" w:rsidRPr="005B3BB6">
            <w:rPr>
              <w:highlight w:val="lightGray"/>
            </w:rPr>
            <w:fldChar w:fldCharType="separate"/>
          </w:r>
          <w:r w:rsidR="00414CE3" w:rsidRPr="005B3BB6">
            <w:rPr>
              <w:noProof/>
              <w:highlight w:val="lightGray"/>
              <w:lang w:val="en-US"/>
            </w:rPr>
            <w:t>[7]</w:t>
          </w:r>
          <w:r w:rsidR="00037FA5" w:rsidRPr="005B3BB6">
            <w:rPr>
              <w:highlight w:val="lightGray"/>
            </w:rPr>
            <w:fldChar w:fldCharType="end"/>
          </w:r>
        </w:sdtContent>
      </w:sdt>
      <w:r w:rsidRPr="005B3BB6">
        <w:rPr>
          <w:highlight w:val="lightGray"/>
        </w:rPr>
        <w:t>]</w:t>
      </w:r>
    </w:p>
    <w:p w14:paraId="177A9E24" w14:textId="77777777" w:rsidR="003744A0" w:rsidRPr="005B3BB6" w:rsidRDefault="003744A0" w:rsidP="002A0425">
      <w:pPr>
        <w:jc w:val="both"/>
        <w:rPr>
          <w:highlight w:val="lightGray"/>
        </w:rPr>
      </w:pPr>
    </w:p>
    <w:p w14:paraId="561192DC" w14:textId="77777777" w:rsidR="00C07C6C" w:rsidRPr="005B3BB6" w:rsidRDefault="00C07C6C" w:rsidP="00C07C6C">
      <w:pPr>
        <w:jc w:val="both"/>
        <w:rPr>
          <w:highlight w:val="lightGray"/>
        </w:rPr>
      </w:pPr>
      <w:r w:rsidRPr="005B3BB6">
        <w:rPr>
          <w:highlight w:val="lightGray"/>
        </w:rPr>
        <w:t>The 802.11be 320/160+160 MHz non-OFDMA tone plan uses duplicated tone plan of HE160.</w:t>
      </w:r>
    </w:p>
    <w:p w14:paraId="7B3BDC35" w14:textId="77777777" w:rsidR="00C07C6C" w:rsidRPr="005B3BB6" w:rsidRDefault="00C07C6C" w:rsidP="00C07C6C">
      <w:pPr>
        <w:jc w:val="both"/>
        <w:rPr>
          <w:highlight w:val="lightGray"/>
        </w:rPr>
      </w:pPr>
      <w:r w:rsidRPr="005B3BB6">
        <w:rPr>
          <w:highlight w:val="lightGray"/>
        </w:rPr>
        <w:t>NOTE – Puncturing design TBD.</w:t>
      </w:r>
    </w:p>
    <w:p w14:paraId="427BD8BC" w14:textId="77777777" w:rsidR="00C07C6C" w:rsidRPr="005B3BB6" w:rsidRDefault="00C07C6C" w:rsidP="00C07C6C">
      <w:pPr>
        <w:jc w:val="both"/>
        <w:rPr>
          <w:highlight w:val="lightGray"/>
        </w:rPr>
      </w:pPr>
      <w:r w:rsidRPr="005B3BB6">
        <w:rPr>
          <w:highlight w:val="lightGray"/>
        </w:rPr>
        <w:t xml:space="preserve">[Motion 34, </w:t>
      </w:r>
      <w:sdt>
        <w:sdtPr>
          <w:rPr>
            <w:highlight w:val="lightGray"/>
          </w:rPr>
          <w:id w:val="2003616074"/>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88394438"/>
          <w:citation/>
        </w:sdtPr>
        <w:sdtContent>
          <w:r w:rsidRPr="005B3BB6">
            <w:rPr>
              <w:highlight w:val="lightGray"/>
            </w:rPr>
            <w:fldChar w:fldCharType="begin"/>
          </w:r>
          <w:r w:rsidRPr="005B3BB6">
            <w:rPr>
              <w:highlight w:val="lightGray"/>
              <w:lang w:val="en-US"/>
            </w:rPr>
            <w:instrText xml:space="preserve"> CITATION 19_1521r2 \l 1033 </w:instrText>
          </w:r>
          <w:r w:rsidRPr="005B3BB6">
            <w:rPr>
              <w:highlight w:val="lightGray"/>
            </w:rPr>
            <w:fldChar w:fldCharType="separate"/>
          </w:r>
          <w:r w:rsidR="00414CE3" w:rsidRPr="005B3BB6">
            <w:rPr>
              <w:noProof/>
              <w:highlight w:val="lightGray"/>
              <w:lang w:val="en-US"/>
            </w:rPr>
            <w:t>[6]</w:t>
          </w:r>
          <w:r w:rsidRPr="005B3BB6">
            <w:rPr>
              <w:highlight w:val="lightGray"/>
            </w:rPr>
            <w:fldChar w:fldCharType="end"/>
          </w:r>
        </w:sdtContent>
      </w:sdt>
      <w:r w:rsidR="00266228" w:rsidRPr="005B3BB6">
        <w:rPr>
          <w:highlight w:val="lightGray"/>
        </w:rPr>
        <w:t>]</w:t>
      </w:r>
    </w:p>
    <w:p w14:paraId="24368B53" w14:textId="77777777" w:rsidR="00C07C6C" w:rsidRPr="005B3BB6" w:rsidRDefault="00C07C6C" w:rsidP="002A0425">
      <w:pPr>
        <w:jc w:val="both"/>
        <w:rPr>
          <w:highlight w:val="lightGray"/>
        </w:rPr>
      </w:pPr>
    </w:p>
    <w:p w14:paraId="5B8BBFA0" w14:textId="77777777" w:rsidR="003744A0" w:rsidRPr="005B3BB6" w:rsidRDefault="003744A0" w:rsidP="002A0425">
      <w:pPr>
        <w:jc w:val="both"/>
        <w:rPr>
          <w:highlight w:val="lightGray"/>
        </w:rPr>
      </w:pPr>
      <w:r w:rsidRPr="005B3BB6">
        <w:rPr>
          <w:highlight w:val="lightGray"/>
        </w:rPr>
        <w:t>12 and 11 null tones are placed at the left and right edges in each 160 MHz segment for the non-OFDMA tone plan of 320/160+160 MHz PPDU.</w:t>
      </w:r>
    </w:p>
    <w:p w14:paraId="1B433A1D" w14:textId="77777777" w:rsidR="001C6569" w:rsidRPr="005B3BB6" w:rsidRDefault="003744A0" w:rsidP="002A0425">
      <w:pPr>
        <w:jc w:val="both"/>
        <w:rPr>
          <w:highlight w:val="lightGray"/>
        </w:rPr>
      </w:pPr>
      <w:r w:rsidRPr="005B3BB6">
        <w:rPr>
          <w:highlight w:val="lightGray"/>
        </w:rPr>
        <w:t xml:space="preserve">[Motion 19, </w:t>
      </w:r>
      <w:sdt>
        <w:sdtPr>
          <w:rPr>
            <w:highlight w:val="lightGray"/>
          </w:rPr>
          <w:id w:val="-1280945570"/>
          <w:citation/>
        </w:sdtPr>
        <w:sdtContent>
          <w:r w:rsidR="00871812" w:rsidRPr="005B3BB6">
            <w:rPr>
              <w:highlight w:val="lightGray"/>
            </w:rPr>
            <w:fldChar w:fldCharType="begin"/>
          </w:r>
          <w:r w:rsidR="00871812" w:rsidRPr="005B3BB6">
            <w:rPr>
              <w:highlight w:val="lightGray"/>
              <w:lang w:val="en-US"/>
            </w:rPr>
            <w:instrText xml:space="preserve"> CITATION 19_1755r1 \l 1033 </w:instrText>
          </w:r>
          <w:r w:rsidR="00871812" w:rsidRPr="005B3BB6">
            <w:rPr>
              <w:highlight w:val="lightGray"/>
            </w:rPr>
            <w:fldChar w:fldCharType="separate"/>
          </w:r>
          <w:r w:rsidR="00414CE3" w:rsidRPr="005B3BB6">
            <w:rPr>
              <w:noProof/>
              <w:highlight w:val="lightGray"/>
              <w:lang w:val="en-US"/>
            </w:rPr>
            <w:t>[3]</w:t>
          </w:r>
          <w:r w:rsidR="00871812" w:rsidRPr="005B3BB6">
            <w:rPr>
              <w:highlight w:val="lightGray"/>
            </w:rPr>
            <w:fldChar w:fldCharType="end"/>
          </w:r>
        </w:sdtContent>
      </w:sdt>
      <w:r w:rsidR="00871812" w:rsidRPr="005B3BB6">
        <w:rPr>
          <w:highlight w:val="lightGray"/>
        </w:rPr>
        <w:t xml:space="preserve"> and </w:t>
      </w:r>
      <w:sdt>
        <w:sdtPr>
          <w:rPr>
            <w:highlight w:val="lightGray"/>
          </w:rPr>
          <w:id w:val="-1549603645"/>
          <w:citation/>
        </w:sdtPr>
        <w:sdtContent>
          <w:r w:rsidR="00871812" w:rsidRPr="005B3BB6">
            <w:rPr>
              <w:highlight w:val="lightGray"/>
            </w:rPr>
            <w:fldChar w:fldCharType="begin"/>
          </w:r>
          <w:r w:rsidR="00871812" w:rsidRPr="005B3BB6">
            <w:rPr>
              <w:highlight w:val="lightGray"/>
              <w:lang w:val="en-US"/>
            </w:rPr>
            <w:instrText xml:space="preserve"> CITATION 19_1492r3 \l 1033 </w:instrText>
          </w:r>
          <w:r w:rsidR="00871812" w:rsidRPr="005B3BB6">
            <w:rPr>
              <w:highlight w:val="lightGray"/>
            </w:rPr>
            <w:fldChar w:fldCharType="separate"/>
          </w:r>
          <w:r w:rsidR="00414CE3" w:rsidRPr="005B3BB6">
            <w:rPr>
              <w:noProof/>
              <w:highlight w:val="lightGray"/>
              <w:lang w:val="en-US"/>
            </w:rPr>
            <w:t>[7]</w:t>
          </w:r>
          <w:r w:rsidR="00871812" w:rsidRPr="005B3BB6">
            <w:rPr>
              <w:highlight w:val="lightGray"/>
            </w:rPr>
            <w:fldChar w:fldCharType="end"/>
          </w:r>
        </w:sdtContent>
      </w:sdt>
      <w:r w:rsidRPr="005B3BB6">
        <w:rPr>
          <w:highlight w:val="lightGray"/>
        </w:rPr>
        <w:t>]</w:t>
      </w:r>
    </w:p>
    <w:p w14:paraId="7D192DF8" w14:textId="77777777" w:rsidR="00A31BC6" w:rsidRPr="005B3BB6" w:rsidRDefault="00A31BC6" w:rsidP="002A0425">
      <w:pPr>
        <w:jc w:val="both"/>
        <w:rPr>
          <w:highlight w:val="lightGray"/>
        </w:rPr>
      </w:pPr>
    </w:p>
    <w:p w14:paraId="4A056F37" w14:textId="77777777" w:rsidR="00A31BC6" w:rsidRPr="005B3BB6" w:rsidRDefault="00A31BC6" w:rsidP="00A31BC6">
      <w:pPr>
        <w:jc w:val="both"/>
        <w:rPr>
          <w:highlight w:val="lightGray"/>
        </w:rPr>
      </w:pPr>
      <w:r w:rsidRPr="005B3BB6">
        <w:rPr>
          <w:highlight w:val="lightGray"/>
        </w:rPr>
        <w:t>802.11be uses the same subcarrier spacing for the data portion of EHT PPDU as 802.11ax data portion.</w:t>
      </w:r>
    </w:p>
    <w:p w14:paraId="4D886F04" w14:textId="77777777" w:rsidR="00A31BC6" w:rsidRDefault="00A31BC6" w:rsidP="00A31BC6">
      <w:pPr>
        <w:jc w:val="both"/>
      </w:pPr>
      <w:r w:rsidRPr="005B3BB6">
        <w:rPr>
          <w:highlight w:val="lightGray"/>
        </w:rPr>
        <w:t xml:space="preserve">[Motion 11, </w:t>
      </w:r>
      <w:sdt>
        <w:sdtPr>
          <w:rPr>
            <w:highlight w:val="lightGray"/>
          </w:rPr>
          <w:id w:val="462165223"/>
          <w:citation/>
        </w:sdtPr>
        <w:sdtContent>
          <w:r w:rsidRPr="005B3BB6">
            <w:rPr>
              <w:highlight w:val="lightGray"/>
            </w:rPr>
            <w:fldChar w:fldCharType="begin"/>
          </w:r>
          <w:r w:rsidRPr="005B3BB6">
            <w:rPr>
              <w:highlight w:val="lightGray"/>
              <w:lang w:val="en-US"/>
            </w:rPr>
            <w:instrText xml:space="preserve"> CITATION 19_1755r0 \l 1033 </w:instrText>
          </w:r>
          <w:r w:rsidRPr="005B3BB6">
            <w:rPr>
              <w:highlight w:val="lightGray"/>
            </w:rPr>
            <w:fldChar w:fldCharType="separate"/>
          </w:r>
          <w:r w:rsidR="00414CE3" w:rsidRPr="005B3BB6">
            <w:rPr>
              <w:noProof/>
              <w:highlight w:val="lightGray"/>
              <w:lang w:val="en-US"/>
            </w:rPr>
            <w:t>[1]</w:t>
          </w:r>
          <w:r w:rsidRPr="005B3BB6">
            <w:rPr>
              <w:highlight w:val="lightGray"/>
            </w:rPr>
            <w:fldChar w:fldCharType="end"/>
          </w:r>
        </w:sdtContent>
      </w:sdt>
      <w:r w:rsidRPr="005B3BB6">
        <w:rPr>
          <w:highlight w:val="lightGray"/>
        </w:rPr>
        <w:t xml:space="preserve"> and </w:t>
      </w:r>
      <w:sdt>
        <w:sdtPr>
          <w:rPr>
            <w:highlight w:val="lightGray"/>
          </w:rPr>
          <w:id w:val="-1333291039"/>
          <w:citation/>
        </w:sdtPr>
        <w:sdtContent>
          <w:r w:rsidRPr="005B3BB6">
            <w:rPr>
              <w:highlight w:val="lightGray"/>
            </w:rPr>
            <w:fldChar w:fldCharType="begin"/>
          </w:r>
          <w:r w:rsidRPr="005B3BB6">
            <w:rPr>
              <w:highlight w:val="lightGray"/>
              <w:lang w:val="en-US"/>
            </w:rPr>
            <w:instrText xml:space="preserve"> CITATION 19_0797r1 \l 1033 </w:instrText>
          </w:r>
          <w:r w:rsidRPr="005B3BB6">
            <w:rPr>
              <w:highlight w:val="lightGray"/>
            </w:rPr>
            <w:fldChar w:fldCharType="separate"/>
          </w:r>
          <w:r w:rsidR="00414CE3" w:rsidRPr="005B3BB6">
            <w:rPr>
              <w:noProof/>
              <w:highlight w:val="lightGray"/>
              <w:lang w:val="en-US"/>
            </w:rPr>
            <w:t>[2]</w:t>
          </w:r>
          <w:r w:rsidRPr="005B3BB6">
            <w:rPr>
              <w:highlight w:val="lightGray"/>
            </w:rPr>
            <w:fldChar w:fldCharType="end"/>
          </w:r>
        </w:sdtContent>
      </w:sdt>
      <w:r w:rsidRPr="005B3BB6">
        <w:rPr>
          <w:highlight w:val="lightGray"/>
        </w:rPr>
        <w:t>]</w:t>
      </w:r>
    </w:p>
    <w:p w14:paraId="0617C4B9" w14:textId="77777777" w:rsidR="00AA7D69" w:rsidRPr="00166ED2" w:rsidRDefault="00AA7D69" w:rsidP="00AA7D69">
      <w:pPr>
        <w:pStyle w:val="Heading3"/>
        <w:rPr>
          <w:highlight w:val="yellow"/>
        </w:rPr>
      </w:pPr>
      <w:bookmarkStart w:id="249" w:name="_Toc42188586"/>
      <w:r w:rsidRPr="00166ED2">
        <w:rPr>
          <w:highlight w:val="yellow"/>
        </w:rPr>
        <w:t>A</w:t>
      </w:r>
      <w:r w:rsidR="003C0B85" w:rsidRPr="00166ED2">
        <w:rPr>
          <w:highlight w:val="yellow"/>
        </w:rPr>
        <w:t>ggregated PPDU</w:t>
      </w:r>
      <w:bookmarkEnd w:id="249"/>
    </w:p>
    <w:p w14:paraId="58E29FA2" w14:textId="77777777" w:rsidR="00AA7D69" w:rsidRPr="00AA7D69" w:rsidRDefault="00AA7D69" w:rsidP="00AA7D69">
      <w:pPr>
        <w:jc w:val="both"/>
        <w:rPr>
          <w:szCs w:val="22"/>
          <w:highlight w:val="yellow"/>
        </w:rPr>
      </w:pPr>
      <w:r w:rsidRPr="00AA7D69">
        <w:rPr>
          <w:b/>
          <w:highlight w:val="yellow"/>
        </w:rPr>
        <w:t>Straw poll #48</w:t>
      </w:r>
    </w:p>
    <w:p w14:paraId="0912ED0F" w14:textId="3EED0D90" w:rsidR="00AA7D69" w:rsidRPr="00AA7D69" w:rsidDel="00491647" w:rsidRDefault="00AA7D69" w:rsidP="00AA7D69">
      <w:pPr>
        <w:jc w:val="both"/>
        <w:rPr>
          <w:del w:id="250" w:author="Alfred Aster" w:date="2020-05-31T15:22:00Z"/>
          <w:szCs w:val="22"/>
          <w:highlight w:val="yellow"/>
        </w:rPr>
      </w:pPr>
      <w:del w:id="251" w:author="Alfred Aster" w:date="2020-05-31T15:22:00Z">
        <w:r w:rsidRPr="00AA7D69" w:rsidDel="00491647">
          <w:rPr>
            <w:szCs w:val="22"/>
            <w:highlight w:val="yellow"/>
          </w:rPr>
          <w:delText xml:space="preserve">Do you agree to </w:delText>
        </w:r>
      </w:del>
      <w:ins w:id="252" w:author="Alfred Aster" w:date="2020-05-31T15:23:00Z">
        <w:r w:rsidR="00491647">
          <w:rPr>
            <w:szCs w:val="22"/>
            <w:highlight w:val="yellow"/>
          </w:rPr>
          <w:t>EHT</w:t>
        </w:r>
      </w:ins>
      <w:ins w:id="253" w:author="Alfred Aster" w:date="2020-05-31T15:22:00Z">
        <w:r w:rsidR="00491647">
          <w:rPr>
            <w:szCs w:val="22"/>
            <w:highlight w:val="yellow"/>
          </w:rPr>
          <w:t xml:space="preserve"> </w:t>
        </w:r>
      </w:ins>
      <w:r w:rsidRPr="00AA7D69">
        <w:rPr>
          <w:szCs w:val="22"/>
          <w:highlight w:val="yellow"/>
        </w:rPr>
        <w:t>define</w:t>
      </w:r>
      <w:ins w:id="254" w:author="Alfred Aster" w:date="2020-05-31T15:22:00Z">
        <w:r w:rsidR="00491647">
          <w:rPr>
            <w:szCs w:val="22"/>
            <w:highlight w:val="yellow"/>
          </w:rPr>
          <w:t>s</w:t>
        </w:r>
      </w:ins>
      <w:r w:rsidRPr="00AA7D69">
        <w:rPr>
          <w:szCs w:val="22"/>
          <w:highlight w:val="yellow"/>
        </w:rPr>
        <w:t xml:space="preserve"> frequency domain aggregation of aggregated PPDUs</w:t>
      </w:r>
      <w:ins w:id="255" w:author="Alfred Aster" w:date="2020-05-31T15:22:00Z">
        <w:r w:rsidR="00491647">
          <w:rPr>
            <w:szCs w:val="22"/>
            <w:highlight w:val="yellow"/>
          </w:rPr>
          <w:t>.</w:t>
        </w:r>
      </w:ins>
      <w:del w:id="256" w:author="Alfred Aster" w:date="2020-05-31T15:22:00Z">
        <w:r w:rsidRPr="00AA7D69" w:rsidDel="00491647">
          <w:rPr>
            <w:szCs w:val="22"/>
            <w:highlight w:val="yellow"/>
          </w:rPr>
          <w:delText xml:space="preserve"> for EHT?</w:delText>
        </w:r>
      </w:del>
    </w:p>
    <w:p w14:paraId="361D1ECF" w14:textId="77777777" w:rsidR="00AA7D69" w:rsidRPr="00AA7D69" w:rsidRDefault="00AA7D69">
      <w:pPr>
        <w:jc w:val="both"/>
        <w:rPr>
          <w:szCs w:val="22"/>
          <w:highlight w:val="yellow"/>
        </w:rPr>
        <w:pPrChange w:id="257" w:author="Alfred Aster" w:date="2020-05-31T15:22:00Z">
          <w:pPr>
            <w:pStyle w:val="ListParagraph"/>
            <w:numPr>
              <w:numId w:val="70"/>
            </w:numPr>
            <w:ind w:hanging="360"/>
            <w:jc w:val="both"/>
          </w:pPr>
        </w:pPrChange>
      </w:pPr>
      <w:r w:rsidRPr="00AA7D69">
        <w:rPr>
          <w:szCs w:val="22"/>
          <w:highlight w:val="yellow"/>
        </w:rPr>
        <w:t>Aggregated PPDU consists of multiple sub-PPDUs.</w:t>
      </w:r>
    </w:p>
    <w:p w14:paraId="1633B42F" w14:textId="77777777" w:rsidR="00AA7D69" w:rsidRPr="00AA7D69" w:rsidRDefault="00AA7D69" w:rsidP="00AA7D69">
      <w:pPr>
        <w:pStyle w:val="ListParagraph"/>
        <w:numPr>
          <w:ilvl w:val="1"/>
          <w:numId w:val="70"/>
        </w:numPr>
        <w:jc w:val="both"/>
        <w:rPr>
          <w:szCs w:val="22"/>
          <w:highlight w:val="yellow"/>
        </w:rPr>
      </w:pPr>
      <w:r w:rsidRPr="00AA7D69">
        <w:rPr>
          <w:szCs w:val="22"/>
          <w:highlight w:val="yellow"/>
        </w:rPr>
        <w:t>The PPDU format combination limits to EHT and HE.</w:t>
      </w:r>
    </w:p>
    <w:p w14:paraId="58941F67" w14:textId="77777777" w:rsidR="00AA7D69" w:rsidRPr="00AA7D69" w:rsidRDefault="00AA7D69" w:rsidP="00AA7D69">
      <w:pPr>
        <w:pStyle w:val="ListParagraph"/>
        <w:numPr>
          <w:ilvl w:val="1"/>
          <w:numId w:val="70"/>
        </w:numPr>
        <w:jc w:val="both"/>
        <w:rPr>
          <w:szCs w:val="22"/>
          <w:highlight w:val="yellow"/>
        </w:rPr>
      </w:pPr>
      <w:r w:rsidRPr="00AA7D69">
        <w:rPr>
          <w:szCs w:val="22"/>
          <w:highlight w:val="yellow"/>
        </w:rPr>
        <w:t>Other combinations are TBD.</w:t>
      </w:r>
    </w:p>
    <w:p w14:paraId="45859253" w14:textId="77777777" w:rsidR="00AA7D69" w:rsidRPr="00AA7D69" w:rsidRDefault="00AA7D69" w:rsidP="00AA7D69">
      <w:pPr>
        <w:pStyle w:val="ListParagraph"/>
        <w:numPr>
          <w:ilvl w:val="1"/>
          <w:numId w:val="70"/>
        </w:numPr>
        <w:jc w:val="both"/>
        <w:rPr>
          <w:szCs w:val="22"/>
          <w:highlight w:val="yellow"/>
        </w:rPr>
      </w:pPr>
      <w:r w:rsidRPr="00AA7D69">
        <w:rPr>
          <w:szCs w:val="22"/>
          <w:highlight w:val="yellow"/>
        </w:rPr>
        <w:t>For the PPDU using HE format, the PPDU BW TBD.</w:t>
      </w:r>
    </w:p>
    <w:p w14:paraId="304B672D" w14:textId="77777777" w:rsidR="00AA7D69" w:rsidRPr="00AA7D69" w:rsidRDefault="00AA7D69" w:rsidP="00AA7D69">
      <w:pPr>
        <w:pStyle w:val="ListParagraph"/>
        <w:numPr>
          <w:ilvl w:val="1"/>
          <w:numId w:val="70"/>
        </w:numPr>
        <w:jc w:val="both"/>
        <w:rPr>
          <w:szCs w:val="22"/>
          <w:highlight w:val="yellow"/>
        </w:rPr>
      </w:pPr>
      <w:r w:rsidRPr="00AA7D69">
        <w:rPr>
          <w:szCs w:val="22"/>
          <w:highlight w:val="yellow"/>
        </w:rPr>
        <w:t>The number of PPDUs is TBD.</w:t>
      </w:r>
    </w:p>
    <w:p w14:paraId="57C1E7D6" w14:textId="2BABD97F" w:rsidR="00AA7D69" w:rsidRPr="00AA7D69" w:rsidRDefault="00AA7D69" w:rsidP="00AA7D69">
      <w:pPr>
        <w:pStyle w:val="ListParagraph"/>
        <w:numPr>
          <w:ilvl w:val="0"/>
          <w:numId w:val="70"/>
        </w:numPr>
        <w:jc w:val="both"/>
        <w:rPr>
          <w:szCs w:val="22"/>
          <w:highlight w:val="yellow"/>
        </w:rPr>
      </w:pPr>
      <w:r w:rsidRPr="00AA7D69">
        <w:rPr>
          <w:szCs w:val="22"/>
          <w:highlight w:val="yellow"/>
        </w:rPr>
        <w:t>A-PPDU will be R2 feature.</w:t>
      </w:r>
      <w:r w:rsidR="00B36328" w:rsidRPr="00B36328">
        <w:rPr>
          <w:b/>
          <w:i/>
          <w:highlight w:val="yellow"/>
        </w:rPr>
        <w:t xml:space="preserve"> </w:t>
      </w:r>
      <w:r w:rsidR="00B36328" w:rsidRPr="00AA7D69">
        <w:rPr>
          <w:b/>
          <w:i/>
          <w:highlight w:val="yellow"/>
        </w:rPr>
        <w:t>[#SP48]</w:t>
      </w:r>
    </w:p>
    <w:p w14:paraId="44E7E950" w14:textId="60A8C6F9" w:rsidR="00AA7D69" w:rsidRPr="00AA7D69" w:rsidRDefault="00AA7D69" w:rsidP="00AA7D69">
      <w:pPr>
        <w:rPr>
          <w:szCs w:val="22"/>
        </w:rPr>
      </w:pPr>
      <w:r w:rsidRPr="00AA7D69">
        <w:rPr>
          <w:szCs w:val="22"/>
          <w:highlight w:val="yellow"/>
        </w:rPr>
        <w:t>[20/0693r1 (Aggregated PPDU for Large BW, Rui Cao, NXP), SP#1, Y/N/A: 31/0/7]</w:t>
      </w:r>
      <w:r w:rsidRPr="00AA7D69">
        <w:rPr>
          <w:b/>
          <w:highlight w:val="yellow"/>
        </w:rPr>
        <w:t xml:space="preserve"> </w:t>
      </w:r>
    </w:p>
    <w:p w14:paraId="0FEE8379" w14:textId="77777777" w:rsidR="00B63AC8" w:rsidRPr="00196FEB" w:rsidRDefault="00B63AC8" w:rsidP="00B63AC8">
      <w:pPr>
        <w:pStyle w:val="Heading2"/>
        <w:jc w:val="both"/>
        <w:rPr>
          <w:u w:val="none"/>
        </w:rPr>
      </w:pPr>
      <w:bookmarkStart w:id="258" w:name="_Toc42188587"/>
      <w:r>
        <w:rPr>
          <w:u w:val="none"/>
        </w:rPr>
        <w:t>Resource unit</w:t>
      </w:r>
      <w:bookmarkEnd w:id="258"/>
    </w:p>
    <w:p w14:paraId="4C367187" w14:textId="77777777" w:rsidR="00860632" w:rsidRDefault="00860632" w:rsidP="00860632">
      <w:pPr>
        <w:pStyle w:val="Heading3"/>
        <w:rPr>
          <w:highlight w:val="yellow"/>
        </w:rPr>
      </w:pPr>
      <w:bookmarkStart w:id="259" w:name="_Toc42188588"/>
      <w:r>
        <w:rPr>
          <w:highlight w:val="yellow"/>
        </w:rPr>
        <w:t>Single RU</w:t>
      </w:r>
      <w:bookmarkEnd w:id="259"/>
    </w:p>
    <w:p w14:paraId="5FAE2733" w14:textId="77777777" w:rsidR="00FE652E" w:rsidRPr="00FE652E" w:rsidRDefault="00FE652E" w:rsidP="009877D3">
      <w:pPr>
        <w:jc w:val="both"/>
        <w:rPr>
          <w:b/>
          <w:bCs/>
          <w:highlight w:val="yellow"/>
        </w:rPr>
      </w:pPr>
      <w:r w:rsidRPr="00FE652E">
        <w:rPr>
          <w:b/>
          <w:bCs/>
          <w:highlight w:val="yellow"/>
        </w:rPr>
        <w:t>Straw poll #13</w:t>
      </w:r>
    </w:p>
    <w:p w14:paraId="3722C398" w14:textId="0872F9FB" w:rsidR="009877D3" w:rsidRPr="00D54912" w:rsidRDefault="009877D3" w:rsidP="009877D3">
      <w:pPr>
        <w:jc w:val="both"/>
        <w:rPr>
          <w:bCs/>
          <w:highlight w:val="yellow"/>
        </w:rPr>
      </w:pPr>
      <w:del w:id="260" w:author="Alfred Aster" w:date="2020-05-31T15:23:00Z">
        <w:r w:rsidRPr="00D54912" w:rsidDel="00027368">
          <w:rPr>
            <w:bCs/>
            <w:highlight w:val="yellow"/>
          </w:rPr>
          <w:delText>Do you agree that, f</w:delText>
        </w:r>
      </w:del>
      <w:ins w:id="261" w:author="Alfred Aster" w:date="2020-05-31T15:23:00Z">
        <w:r w:rsidR="00027368">
          <w:rPr>
            <w:bCs/>
            <w:highlight w:val="yellow"/>
          </w:rPr>
          <w:t>F</w:t>
        </w:r>
      </w:ins>
      <w:r w:rsidRPr="00D54912">
        <w:rPr>
          <w:bCs/>
          <w:highlight w:val="yellow"/>
        </w:rPr>
        <w:t>or a single RU less than or equal to 242 tones (i.e.</w:t>
      </w:r>
      <w:ins w:id="262" w:author="Edward Au" w:date="2020-06-01T12:29:00Z">
        <w:r w:rsidR="00D61EB6">
          <w:rPr>
            <w:bCs/>
            <w:highlight w:val="yellow"/>
          </w:rPr>
          <w:t>,</w:t>
        </w:r>
      </w:ins>
      <w:r w:rsidRPr="00D54912">
        <w:rPr>
          <w:bCs/>
          <w:highlight w:val="yellow"/>
        </w:rPr>
        <w:t xml:space="preserve"> RU26, RU52, RU106, RU242), the BCC can be supported</w:t>
      </w:r>
      <w:ins w:id="263" w:author="Edward Au" w:date="2020-06-01T12:29:00Z">
        <w:r w:rsidR="00B8478D">
          <w:rPr>
            <w:bCs/>
            <w:highlight w:val="yellow"/>
          </w:rPr>
          <w:t>.</w:t>
        </w:r>
      </w:ins>
      <w:del w:id="264" w:author="Alfred Aster" w:date="2020-05-31T15:24:00Z">
        <w:r w:rsidRPr="00D54912" w:rsidDel="00742DAC">
          <w:rPr>
            <w:bCs/>
            <w:highlight w:val="yellow"/>
          </w:rPr>
          <w:delText>?</w:delText>
        </w:r>
      </w:del>
    </w:p>
    <w:p w14:paraId="4BB65F8E" w14:textId="77777777" w:rsidR="009877D3" w:rsidRPr="00D54912" w:rsidRDefault="009877D3" w:rsidP="00DD5839">
      <w:pPr>
        <w:pStyle w:val="ListParagraph"/>
        <w:numPr>
          <w:ilvl w:val="0"/>
          <w:numId w:val="60"/>
        </w:numPr>
        <w:rPr>
          <w:bCs/>
          <w:highlight w:val="yellow"/>
        </w:rPr>
      </w:pPr>
      <w:r w:rsidRPr="00D54912">
        <w:rPr>
          <w:bCs/>
          <w:highlight w:val="yellow"/>
        </w:rPr>
        <w:t>Mandatory or Optional for BCC, TBD</w:t>
      </w:r>
    </w:p>
    <w:p w14:paraId="2E7CB369" w14:textId="39109CEF" w:rsidR="009877D3" w:rsidRPr="00D54912" w:rsidRDefault="009877D3" w:rsidP="00DD5839">
      <w:pPr>
        <w:pStyle w:val="ListParagraph"/>
        <w:numPr>
          <w:ilvl w:val="0"/>
          <w:numId w:val="60"/>
        </w:numPr>
        <w:rPr>
          <w:bCs/>
          <w:highlight w:val="yellow"/>
        </w:rPr>
      </w:pPr>
      <w:r w:rsidRPr="00D54912">
        <w:rPr>
          <w:bCs/>
          <w:highlight w:val="yellow"/>
        </w:rPr>
        <w:t xml:space="preserve">Only for modulation up to 256QAM (with or without DCM – if defined in </w:t>
      </w:r>
      <w:ins w:id="265" w:author="Edward Au" w:date="2020-06-01T15:44:00Z">
        <w:r w:rsidR="00A60F76">
          <w:rPr>
            <w:bCs/>
            <w:highlight w:val="yellow"/>
          </w:rPr>
          <w:t>802.</w:t>
        </w:r>
      </w:ins>
      <w:r w:rsidRPr="00D54912">
        <w:rPr>
          <w:bCs/>
          <w:highlight w:val="yellow"/>
        </w:rPr>
        <w:t>11be)</w:t>
      </w:r>
      <w:r w:rsidRPr="00D54912">
        <w:rPr>
          <w:rFonts w:ascii="SimSun" w:eastAsia="SimSun" w:hAnsi="SimSun" w:cs="SimSun"/>
          <w:bCs/>
          <w:highlight w:val="yellow"/>
        </w:rPr>
        <w:t xml:space="preserve"> </w:t>
      </w:r>
    </w:p>
    <w:p w14:paraId="00FBA169" w14:textId="60F7A00E" w:rsidR="009877D3" w:rsidRPr="00D54912" w:rsidRDefault="009877D3" w:rsidP="00DD5839">
      <w:pPr>
        <w:pStyle w:val="ListParagraph"/>
        <w:numPr>
          <w:ilvl w:val="0"/>
          <w:numId w:val="60"/>
        </w:numPr>
        <w:rPr>
          <w:bCs/>
          <w:highlight w:val="yellow"/>
        </w:rPr>
      </w:pPr>
      <w:r w:rsidRPr="00D54912">
        <w:rPr>
          <w:bCs/>
          <w:highlight w:val="yellow"/>
        </w:rPr>
        <w:t>Only for NSS &lt;=4</w:t>
      </w:r>
      <w:r w:rsidR="00742DAC" w:rsidRPr="00FE652E">
        <w:rPr>
          <w:highlight w:val="yellow"/>
        </w:rPr>
        <w:t xml:space="preserve"> </w:t>
      </w:r>
      <w:r w:rsidR="00742DAC" w:rsidRPr="00FE652E">
        <w:rPr>
          <w:b/>
          <w:i/>
          <w:highlight w:val="yellow"/>
        </w:rPr>
        <w:t>[#SP13]</w:t>
      </w:r>
    </w:p>
    <w:p w14:paraId="506BD996" w14:textId="4BE1D2E2" w:rsidR="009877D3" w:rsidRDefault="009877D3" w:rsidP="009877D3">
      <w:pPr>
        <w:tabs>
          <w:tab w:val="left" w:pos="7075"/>
        </w:tabs>
        <w:jc w:val="both"/>
      </w:pPr>
      <w:r w:rsidRPr="00D54912">
        <w:rPr>
          <w:highlight w:val="yellow"/>
        </w:rPr>
        <w:t xml:space="preserve">[20/0470r1 (Small Size MRU with Different MCS and BCC, Junghoon Suh, Huawei), SP#1b, Y/N/A: </w:t>
      </w:r>
      <w:r w:rsidRPr="00FE652E">
        <w:rPr>
          <w:highlight w:val="yellow"/>
        </w:rPr>
        <w:t>48/3/12]</w:t>
      </w:r>
    </w:p>
    <w:p w14:paraId="54874248" w14:textId="77777777" w:rsidR="00860632" w:rsidRPr="00860632" w:rsidRDefault="00860632" w:rsidP="00860632">
      <w:pPr>
        <w:pStyle w:val="Heading3"/>
        <w:rPr>
          <w:highlight w:val="yellow"/>
        </w:rPr>
      </w:pPr>
      <w:bookmarkStart w:id="266" w:name="_Toc42188589"/>
      <w:r>
        <w:rPr>
          <w:highlight w:val="yellow"/>
        </w:rPr>
        <w:t>Multiple RU</w:t>
      </w:r>
      <w:bookmarkEnd w:id="266"/>
    </w:p>
    <w:p w14:paraId="6406B3F3" w14:textId="77777777" w:rsidR="00D56D9A" w:rsidRPr="00860632" w:rsidRDefault="00D56D9A" w:rsidP="00D56D9A">
      <w:pPr>
        <w:pStyle w:val="Heading4"/>
        <w:spacing w:before="240" w:after="60"/>
        <w:rPr>
          <w:rFonts w:ascii="Arial" w:hAnsi="Arial" w:cs="Arial"/>
          <w:b/>
          <w:i w:val="0"/>
          <w:color w:val="000000" w:themeColor="text1"/>
          <w:highlight w:val="yellow"/>
        </w:rPr>
      </w:pPr>
      <w:r>
        <w:rPr>
          <w:rFonts w:ascii="Arial" w:hAnsi="Arial" w:cs="Arial"/>
          <w:b/>
          <w:i w:val="0"/>
          <w:color w:val="000000" w:themeColor="text1"/>
          <w:highlight w:val="yellow"/>
        </w:rPr>
        <w:t>General</w:t>
      </w:r>
    </w:p>
    <w:p w14:paraId="70324B6A" w14:textId="77777777" w:rsidR="00B63AC8" w:rsidRPr="005B3BB6" w:rsidRDefault="00B63AC8" w:rsidP="00B63AC8">
      <w:pPr>
        <w:jc w:val="both"/>
        <w:rPr>
          <w:highlight w:val="lightGray"/>
        </w:rPr>
      </w:pPr>
      <w:r w:rsidRPr="005B3BB6">
        <w:rPr>
          <w:highlight w:val="lightGray"/>
        </w:rPr>
        <w:t>802.11be shall allow more than one RUs to be assigned to a single STA</w:t>
      </w:r>
      <w:r w:rsidR="0015653C" w:rsidRPr="005B3BB6">
        <w:rPr>
          <w:highlight w:val="lightGray"/>
        </w:rPr>
        <w:t>.</w:t>
      </w:r>
    </w:p>
    <w:p w14:paraId="54840F0D" w14:textId="77777777" w:rsidR="00B63AC8" w:rsidRPr="005B3BB6" w:rsidRDefault="00B63AC8" w:rsidP="00B63AC8">
      <w:pPr>
        <w:jc w:val="both"/>
        <w:rPr>
          <w:highlight w:val="lightGray"/>
        </w:rPr>
      </w:pPr>
      <w:r w:rsidRPr="005B3BB6">
        <w:rPr>
          <w:highlight w:val="lightGray"/>
        </w:rPr>
        <w:t>Coding and interleaving schemes for multiple RUs assigned to a single STA are TBD.</w:t>
      </w:r>
    </w:p>
    <w:p w14:paraId="69425524" w14:textId="77777777" w:rsidR="00B63AC8" w:rsidRPr="005B3BB6" w:rsidRDefault="00B63AC8" w:rsidP="00B63AC8">
      <w:pPr>
        <w:jc w:val="both"/>
        <w:rPr>
          <w:highlight w:val="lightGray"/>
        </w:rPr>
      </w:pPr>
      <w:r w:rsidRPr="005B3BB6">
        <w:rPr>
          <w:highlight w:val="lightGray"/>
        </w:rPr>
        <w:t>Maximum number of RUs (&gt;1) assigned to a single STA is also TBD.</w:t>
      </w:r>
    </w:p>
    <w:p w14:paraId="30C923BD" w14:textId="77777777" w:rsidR="00B63AC8" w:rsidRPr="005B3BB6" w:rsidRDefault="00B63AC8" w:rsidP="00B63AC8">
      <w:pPr>
        <w:jc w:val="both"/>
        <w:rPr>
          <w:highlight w:val="lightGray"/>
        </w:rPr>
      </w:pPr>
      <w:r w:rsidRPr="005B3BB6">
        <w:rPr>
          <w:highlight w:val="lightGray"/>
        </w:rPr>
        <w:t xml:space="preserve">[Motion 6, </w:t>
      </w:r>
      <w:sdt>
        <w:sdtPr>
          <w:rPr>
            <w:highlight w:val="lightGray"/>
          </w:rPr>
          <w:id w:val="-1618979710"/>
          <w:citation/>
        </w:sdtPr>
        <w:sdtContent>
          <w:r w:rsidRPr="005B3BB6">
            <w:rPr>
              <w:highlight w:val="lightGray"/>
            </w:rPr>
            <w:fldChar w:fldCharType="begin"/>
          </w:r>
          <w:r w:rsidRPr="005B3BB6">
            <w:rPr>
              <w:highlight w:val="lightGray"/>
              <w:lang w:val="en-US"/>
            </w:rPr>
            <w:instrText xml:space="preserve"> CITATION 19_1755r0 \l 1033 </w:instrText>
          </w:r>
          <w:r w:rsidRPr="005B3BB6">
            <w:rPr>
              <w:highlight w:val="lightGray"/>
            </w:rPr>
            <w:fldChar w:fldCharType="separate"/>
          </w:r>
          <w:r w:rsidR="00414CE3" w:rsidRPr="005B3BB6">
            <w:rPr>
              <w:noProof/>
              <w:highlight w:val="lightGray"/>
              <w:lang w:val="en-US"/>
            </w:rPr>
            <w:t>[1]</w:t>
          </w:r>
          <w:r w:rsidRPr="005B3BB6">
            <w:rPr>
              <w:highlight w:val="lightGray"/>
            </w:rPr>
            <w:fldChar w:fldCharType="end"/>
          </w:r>
        </w:sdtContent>
      </w:sdt>
      <w:r w:rsidRPr="005B3BB6">
        <w:rPr>
          <w:highlight w:val="lightGray"/>
        </w:rPr>
        <w:t xml:space="preserve"> and </w:t>
      </w:r>
      <w:sdt>
        <w:sdtPr>
          <w:rPr>
            <w:highlight w:val="lightGray"/>
          </w:rPr>
          <w:id w:val="-110440229"/>
          <w:citation/>
        </w:sdtPr>
        <w:sdtContent>
          <w:r w:rsidRPr="005B3BB6">
            <w:rPr>
              <w:highlight w:val="lightGray"/>
            </w:rPr>
            <w:fldChar w:fldCharType="begin"/>
          </w:r>
          <w:r w:rsidRPr="005B3BB6">
            <w:rPr>
              <w:highlight w:val="lightGray"/>
              <w:lang w:val="en-US"/>
            </w:rPr>
            <w:instrText xml:space="preserve"> CITATION 19_1126r1 \l 1033 </w:instrText>
          </w:r>
          <w:r w:rsidRPr="005B3BB6">
            <w:rPr>
              <w:highlight w:val="lightGray"/>
            </w:rPr>
            <w:fldChar w:fldCharType="separate"/>
          </w:r>
          <w:r w:rsidR="00414CE3" w:rsidRPr="005B3BB6">
            <w:rPr>
              <w:noProof/>
              <w:highlight w:val="lightGray"/>
              <w:lang w:val="en-US"/>
            </w:rPr>
            <w:t>[8]</w:t>
          </w:r>
          <w:r w:rsidRPr="005B3BB6">
            <w:rPr>
              <w:highlight w:val="lightGray"/>
            </w:rPr>
            <w:fldChar w:fldCharType="end"/>
          </w:r>
        </w:sdtContent>
      </w:sdt>
      <w:r w:rsidRPr="005B3BB6">
        <w:rPr>
          <w:highlight w:val="lightGray"/>
        </w:rPr>
        <w:t>]</w:t>
      </w:r>
    </w:p>
    <w:p w14:paraId="2F6CE573" w14:textId="77777777" w:rsidR="00B97C81" w:rsidRPr="005B3BB6" w:rsidRDefault="00B97C81" w:rsidP="00B63AC8">
      <w:pPr>
        <w:jc w:val="both"/>
        <w:rPr>
          <w:highlight w:val="lightGray"/>
        </w:rPr>
      </w:pPr>
    </w:p>
    <w:p w14:paraId="7FAB33CE" w14:textId="77777777" w:rsidR="00AC11E4" w:rsidRPr="005B3BB6" w:rsidRDefault="00AC11E4" w:rsidP="00AC11E4">
      <w:pPr>
        <w:jc w:val="both"/>
        <w:rPr>
          <w:highlight w:val="lightGray"/>
        </w:rPr>
      </w:pPr>
      <w:r w:rsidRPr="005B3BB6">
        <w:rPr>
          <w:highlight w:val="lightGray"/>
        </w:rPr>
        <w:t>Small-size RUs can only be combined with small-size RUs and large-size RUs can only be combined with large-size RUs.</w:t>
      </w:r>
    </w:p>
    <w:p w14:paraId="65EF6D87" w14:textId="77777777" w:rsidR="00AC11E4" w:rsidRPr="005B3BB6" w:rsidRDefault="00AC11E4" w:rsidP="00AC11E4">
      <w:pPr>
        <w:jc w:val="both"/>
        <w:rPr>
          <w:highlight w:val="lightGray"/>
        </w:rPr>
      </w:pPr>
      <w:r w:rsidRPr="005B3BB6">
        <w:rPr>
          <w:highlight w:val="lightGray"/>
        </w:rPr>
        <w:t>RUs with equal to or more than 242 tones are defined as large-size RUs</w:t>
      </w:r>
      <w:r w:rsidR="00FD15F5" w:rsidRPr="005B3BB6">
        <w:rPr>
          <w:highlight w:val="lightGray"/>
        </w:rPr>
        <w:t>.</w:t>
      </w:r>
    </w:p>
    <w:p w14:paraId="2D49D273" w14:textId="77777777" w:rsidR="00AC11E4" w:rsidRPr="005B3BB6" w:rsidRDefault="00AC11E4" w:rsidP="00AC11E4">
      <w:pPr>
        <w:jc w:val="both"/>
        <w:rPr>
          <w:highlight w:val="lightGray"/>
        </w:rPr>
      </w:pPr>
      <w:r w:rsidRPr="005B3BB6">
        <w:rPr>
          <w:highlight w:val="lightGray"/>
        </w:rPr>
        <w:t>RUs with less than 242 tones are defined as small-size RUs</w:t>
      </w:r>
      <w:r w:rsidR="00FD15F5" w:rsidRPr="005B3BB6">
        <w:rPr>
          <w:highlight w:val="lightGray"/>
        </w:rPr>
        <w:t>.</w:t>
      </w:r>
    </w:p>
    <w:p w14:paraId="041B49AB" w14:textId="77777777" w:rsidR="00FD15F5" w:rsidRDefault="00FD15F5" w:rsidP="00FD15F5">
      <w:pPr>
        <w:jc w:val="both"/>
      </w:pPr>
      <w:r w:rsidRPr="005B3BB6">
        <w:rPr>
          <w:highlight w:val="lightGray"/>
        </w:rPr>
        <w:t xml:space="preserve">[Motion 76, </w:t>
      </w:r>
      <w:sdt>
        <w:sdtPr>
          <w:rPr>
            <w:highlight w:val="lightGray"/>
          </w:rPr>
          <w:id w:val="175545243"/>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499422788"/>
          <w:citation/>
        </w:sdt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14:paraId="25E5C7F7" w14:textId="77777777" w:rsidR="00744EA3" w:rsidRDefault="00744EA3" w:rsidP="0041142C">
      <w:pPr>
        <w:rPr>
          <w:lang w:val="en-US"/>
        </w:rPr>
      </w:pPr>
    </w:p>
    <w:p w14:paraId="7B3513F6" w14:textId="77777777" w:rsidR="0041142C" w:rsidRPr="005B3BB6" w:rsidRDefault="0041142C" w:rsidP="0041142C">
      <w:pPr>
        <w:rPr>
          <w:highlight w:val="lightGray"/>
          <w:lang w:val="en-US"/>
        </w:rPr>
      </w:pPr>
      <w:r w:rsidRPr="005B3BB6">
        <w:rPr>
          <w:highlight w:val="lightGray"/>
          <w:lang w:val="en-US"/>
        </w:rPr>
        <w:lastRenderedPageBreak/>
        <w:t>In 802.11be, there is only one PSDU per STA for each link.</w:t>
      </w:r>
    </w:p>
    <w:p w14:paraId="3E4BBE47" w14:textId="77777777" w:rsidR="0041142C" w:rsidRPr="005B3BB6" w:rsidRDefault="0041142C" w:rsidP="0041142C">
      <w:pPr>
        <w:rPr>
          <w:highlight w:val="lightGray"/>
          <w:lang w:val="en-US"/>
        </w:rPr>
      </w:pPr>
      <w:r w:rsidRPr="005B3BB6">
        <w:rPr>
          <w:highlight w:val="lightGray"/>
          <w:lang w:val="en-US"/>
        </w:rPr>
        <w:t xml:space="preserve">[Motion 91, </w:t>
      </w:r>
      <w:sdt>
        <w:sdtPr>
          <w:rPr>
            <w:highlight w:val="lightGray"/>
            <w:lang w:val="en-US"/>
          </w:rPr>
          <w:id w:val="132071391"/>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317331971"/>
          <w:citation/>
        </w:sdtPr>
        <w:sdtContent>
          <w:r w:rsidRPr="005B3BB6">
            <w:rPr>
              <w:highlight w:val="lightGray"/>
              <w:lang w:val="en-US"/>
            </w:rPr>
            <w:fldChar w:fldCharType="begin"/>
          </w:r>
          <w:r w:rsidRPr="005B3BB6">
            <w:rPr>
              <w:highlight w:val="lightGray"/>
              <w:lang w:val="en-US"/>
            </w:rPr>
            <w:instrText xml:space="preserve"> CITATION 19_1869r2 \l 1033 </w:instrText>
          </w:r>
          <w:r w:rsidRPr="005B3BB6">
            <w:rPr>
              <w:highlight w:val="lightGray"/>
              <w:lang w:val="en-US"/>
            </w:rPr>
            <w:fldChar w:fldCharType="separate"/>
          </w:r>
          <w:r w:rsidR="00414CE3" w:rsidRPr="005B3BB6">
            <w:rPr>
              <w:noProof/>
              <w:highlight w:val="lightGray"/>
              <w:lang w:val="en-US"/>
            </w:rPr>
            <w:t>[11]</w:t>
          </w:r>
          <w:r w:rsidRPr="005B3BB6">
            <w:rPr>
              <w:highlight w:val="lightGray"/>
              <w:lang w:val="en-US"/>
            </w:rPr>
            <w:fldChar w:fldCharType="end"/>
          </w:r>
        </w:sdtContent>
      </w:sdt>
      <w:r w:rsidRPr="005B3BB6">
        <w:rPr>
          <w:highlight w:val="lightGray"/>
          <w:lang w:val="en-US"/>
        </w:rPr>
        <w:t>]</w:t>
      </w:r>
    </w:p>
    <w:p w14:paraId="7ACF71A5" w14:textId="77777777" w:rsidR="0041142C" w:rsidRPr="005B3BB6" w:rsidRDefault="0041142C" w:rsidP="0041142C">
      <w:pPr>
        <w:rPr>
          <w:highlight w:val="lightGray"/>
          <w:lang w:val="en-US"/>
        </w:rPr>
      </w:pPr>
    </w:p>
    <w:p w14:paraId="0347CE91" w14:textId="77777777" w:rsidR="0041142C" w:rsidRPr="005B3BB6" w:rsidRDefault="0041142C" w:rsidP="0041142C">
      <w:pPr>
        <w:rPr>
          <w:highlight w:val="lightGray"/>
          <w:lang w:val="en-US"/>
        </w:rPr>
      </w:pPr>
      <w:r w:rsidRPr="005B3BB6">
        <w:rPr>
          <w:highlight w:val="lightGray"/>
          <w:lang w:val="en-US"/>
        </w:rPr>
        <w:t>In 802.11be, for LDPC encoding each PSDU only uses one encoder.</w:t>
      </w:r>
    </w:p>
    <w:p w14:paraId="74CC3B75" w14:textId="77777777" w:rsidR="006076B5" w:rsidRDefault="0041142C" w:rsidP="006076B5">
      <w:pPr>
        <w:rPr>
          <w:lang w:val="en-US"/>
        </w:rPr>
      </w:pPr>
      <w:r w:rsidRPr="005B3BB6">
        <w:rPr>
          <w:highlight w:val="lightGray"/>
          <w:lang w:val="en-US"/>
        </w:rPr>
        <w:t xml:space="preserve">[Motion 92, </w:t>
      </w:r>
      <w:sdt>
        <w:sdtPr>
          <w:rPr>
            <w:highlight w:val="lightGray"/>
            <w:lang w:val="en-US"/>
          </w:rPr>
          <w:id w:val="1273908463"/>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135021767"/>
          <w:citation/>
        </w:sdtPr>
        <w:sdtContent>
          <w:r w:rsidRPr="005B3BB6">
            <w:rPr>
              <w:highlight w:val="lightGray"/>
              <w:lang w:val="en-US"/>
            </w:rPr>
            <w:fldChar w:fldCharType="begin"/>
          </w:r>
          <w:r w:rsidRPr="005B3BB6">
            <w:rPr>
              <w:highlight w:val="lightGray"/>
              <w:lang w:val="en-US"/>
            </w:rPr>
            <w:instrText xml:space="preserve"> CITATION 19_1869r2 \l 1033 </w:instrText>
          </w:r>
          <w:r w:rsidRPr="005B3BB6">
            <w:rPr>
              <w:highlight w:val="lightGray"/>
              <w:lang w:val="en-US"/>
            </w:rPr>
            <w:fldChar w:fldCharType="separate"/>
          </w:r>
          <w:r w:rsidR="00414CE3" w:rsidRPr="005B3BB6">
            <w:rPr>
              <w:noProof/>
              <w:highlight w:val="lightGray"/>
              <w:lang w:val="en-US"/>
            </w:rPr>
            <w:t>[11]</w:t>
          </w:r>
          <w:r w:rsidRPr="005B3BB6">
            <w:rPr>
              <w:highlight w:val="lightGray"/>
              <w:lang w:val="en-US"/>
            </w:rPr>
            <w:fldChar w:fldCharType="end"/>
          </w:r>
        </w:sdtContent>
      </w:sdt>
      <w:r w:rsidRPr="005B3BB6">
        <w:rPr>
          <w:highlight w:val="lightGray"/>
          <w:lang w:val="en-US"/>
        </w:rPr>
        <w:t>]</w:t>
      </w:r>
    </w:p>
    <w:p w14:paraId="5A11ECD8" w14:textId="77777777" w:rsidR="00744EA3" w:rsidRDefault="00744EA3" w:rsidP="006076B5">
      <w:pPr>
        <w:rPr>
          <w:lang w:val="en-US"/>
        </w:rPr>
      </w:pPr>
    </w:p>
    <w:p w14:paraId="7CB7F641" w14:textId="77777777" w:rsidR="00FE652E" w:rsidRPr="00FE652E" w:rsidRDefault="00FE652E" w:rsidP="00FE652E">
      <w:pPr>
        <w:jc w:val="both"/>
        <w:rPr>
          <w:b/>
          <w:highlight w:val="yellow"/>
        </w:rPr>
      </w:pPr>
      <w:r w:rsidRPr="00FE652E">
        <w:rPr>
          <w:b/>
          <w:highlight w:val="yellow"/>
        </w:rPr>
        <w:t>Straw poll #12</w:t>
      </w:r>
    </w:p>
    <w:p w14:paraId="386F0902" w14:textId="68282CF1" w:rsidR="006076B5" w:rsidRPr="00FE652E" w:rsidRDefault="006076B5" w:rsidP="006076B5">
      <w:pPr>
        <w:jc w:val="both"/>
        <w:rPr>
          <w:bCs/>
          <w:highlight w:val="yellow"/>
        </w:rPr>
      </w:pPr>
      <w:del w:id="267" w:author="Alfred Aster" w:date="2020-05-31T15:24:00Z">
        <w:r w:rsidRPr="00FE652E" w:rsidDel="00742DAC">
          <w:rPr>
            <w:bCs/>
            <w:highlight w:val="yellow"/>
          </w:rPr>
          <w:delText>Do you agree that, f</w:delText>
        </w:r>
      </w:del>
      <w:ins w:id="268" w:author="Alfred Aster" w:date="2020-05-31T15:24:00Z">
        <w:r w:rsidR="00742DAC">
          <w:rPr>
            <w:bCs/>
            <w:highlight w:val="yellow"/>
          </w:rPr>
          <w:t>F</w:t>
        </w:r>
      </w:ins>
      <w:r w:rsidRPr="00FE652E">
        <w:rPr>
          <w:bCs/>
          <w:highlight w:val="yellow"/>
        </w:rPr>
        <w:t>or the combined multiple RU with the combined RU size less than 242 tones, the BCC can be supported</w:t>
      </w:r>
      <w:ins w:id="269" w:author="Edward Au" w:date="2020-06-01T12:30:00Z">
        <w:r w:rsidR="00B8478D">
          <w:rPr>
            <w:bCs/>
            <w:highlight w:val="yellow"/>
          </w:rPr>
          <w:t>.</w:t>
        </w:r>
      </w:ins>
      <w:del w:id="270" w:author="Alfred Aster" w:date="2020-05-31T15:24:00Z">
        <w:r w:rsidRPr="00FE652E" w:rsidDel="00FF764F">
          <w:rPr>
            <w:bCs/>
            <w:highlight w:val="yellow"/>
          </w:rPr>
          <w:delText>?</w:delText>
        </w:r>
      </w:del>
    </w:p>
    <w:p w14:paraId="16B97310" w14:textId="77777777" w:rsidR="006076B5" w:rsidRPr="00FE652E" w:rsidRDefault="006076B5" w:rsidP="00DD5839">
      <w:pPr>
        <w:pStyle w:val="ListParagraph"/>
        <w:numPr>
          <w:ilvl w:val="0"/>
          <w:numId w:val="59"/>
        </w:numPr>
        <w:rPr>
          <w:bCs/>
          <w:highlight w:val="yellow"/>
        </w:rPr>
      </w:pPr>
      <w:r w:rsidRPr="00FE652E">
        <w:rPr>
          <w:bCs/>
          <w:highlight w:val="yellow"/>
        </w:rPr>
        <w:t>Mandatory or Optional for BCC, TBD</w:t>
      </w:r>
    </w:p>
    <w:p w14:paraId="637FDE6A" w14:textId="57B80E50" w:rsidR="006076B5" w:rsidRPr="00FE652E" w:rsidRDefault="006076B5" w:rsidP="00DD5839">
      <w:pPr>
        <w:pStyle w:val="ListParagraph"/>
        <w:numPr>
          <w:ilvl w:val="0"/>
          <w:numId w:val="59"/>
        </w:numPr>
        <w:rPr>
          <w:bCs/>
          <w:highlight w:val="yellow"/>
        </w:rPr>
      </w:pPr>
      <w:r w:rsidRPr="00FE652E">
        <w:rPr>
          <w:bCs/>
          <w:highlight w:val="yellow"/>
        </w:rPr>
        <w:t xml:space="preserve">Only for modulation up to 256QAM (with or without DCM – if defined in </w:t>
      </w:r>
      <w:ins w:id="271" w:author="Edward Au" w:date="2020-06-01T12:52:00Z">
        <w:r w:rsidR="002B5880">
          <w:rPr>
            <w:bCs/>
            <w:highlight w:val="yellow"/>
          </w:rPr>
          <w:t>802.</w:t>
        </w:r>
      </w:ins>
      <w:r w:rsidRPr="00FE652E">
        <w:rPr>
          <w:bCs/>
          <w:highlight w:val="yellow"/>
        </w:rPr>
        <w:t>11be)</w:t>
      </w:r>
      <w:r w:rsidRPr="00FE652E">
        <w:rPr>
          <w:rFonts w:ascii="SimSun" w:eastAsia="SimSun" w:hAnsi="SimSun" w:cs="SimSun"/>
          <w:bCs/>
          <w:highlight w:val="yellow"/>
        </w:rPr>
        <w:t xml:space="preserve"> </w:t>
      </w:r>
    </w:p>
    <w:p w14:paraId="3B846BCA" w14:textId="1EAB6750" w:rsidR="006076B5" w:rsidRPr="00FE652E" w:rsidRDefault="006076B5" w:rsidP="00DD5839">
      <w:pPr>
        <w:pStyle w:val="ListParagraph"/>
        <w:numPr>
          <w:ilvl w:val="0"/>
          <w:numId w:val="59"/>
        </w:numPr>
        <w:rPr>
          <w:bCs/>
          <w:highlight w:val="yellow"/>
        </w:rPr>
      </w:pPr>
      <w:r w:rsidRPr="00FE652E">
        <w:rPr>
          <w:bCs/>
          <w:highlight w:val="yellow"/>
        </w:rPr>
        <w:t>Only for NSS &lt;=4</w:t>
      </w:r>
      <w:r w:rsidR="00E47DEC">
        <w:rPr>
          <w:bCs/>
          <w:highlight w:val="yellow"/>
        </w:rPr>
        <w:t xml:space="preserve"> </w:t>
      </w:r>
      <w:r w:rsidR="00FF764F" w:rsidRPr="00FE652E">
        <w:rPr>
          <w:b/>
          <w:i/>
          <w:highlight w:val="yellow"/>
        </w:rPr>
        <w:t>[#SP12</w:t>
      </w:r>
      <w:r w:rsidR="00B8478D">
        <w:rPr>
          <w:b/>
          <w:i/>
          <w:highlight w:val="yellow"/>
        </w:rPr>
        <w:t>]</w:t>
      </w:r>
    </w:p>
    <w:p w14:paraId="6227F1B5" w14:textId="3D326495" w:rsidR="006076B5" w:rsidRDefault="006076B5" w:rsidP="006076B5">
      <w:pPr>
        <w:tabs>
          <w:tab w:val="left" w:pos="7075"/>
        </w:tabs>
        <w:jc w:val="both"/>
      </w:pPr>
      <w:r w:rsidRPr="00FE652E">
        <w:rPr>
          <w:highlight w:val="yellow"/>
        </w:rPr>
        <w:t>[20/0470r1 (Small Size MRU with Different MCS and BCC, Junghoon Suh, Huawei), SP#2, Y/N/A: 41/12/10]</w:t>
      </w:r>
    </w:p>
    <w:p w14:paraId="317097FA" w14:textId="77777777" w:rsidR="00300A71" w:rsidRDefault="00300A71" w:rsidP="006076B5">
      <w:pPr>
        <w:tabs>
          <w:tab w:val="left" w:pos="7075"/>
        </w:tabs>
        <w:jc w:val="both"/>
      </w:pPr>
    </w:p>
    <w:p w14:paraId="478328E3" w14:textId="77777777" w:rsidR="008C4A98" w:rsidRPr="008C4A98" w:rsidRDefault="008C4A98" w:rsidP="00300A71">
      <w:pPr>
        <w:jc w:val="both"/>
        <w:rPr>
          <w:b/>
          <w:bCs/>
          <w:highlight w:val="yellow"/>
          <w:lang w:val="en-CA"/>
        </w:rPr>
      </w:pPr>
      <w:r w:rsidRPr="008C4A98">
        <w:rPr>
          <w:b/>
          <w:bCs/>
          <w:highlight w:val="yellow"/>
          <w:lang w:val="en-CA"/>
        </w:rPr>
        <w:t>Straw poll #14</w:t>
      </w:r>
    </w:p>
    <w:p w14:paraId="0DC468DB" w14:textId="266C9DF4" w:rsidR="00300A71" w:rsidRPr="00300A71" w:rsidRDefault="00300A71" w:rsidP="00300A71">
      <w:pPr>
        <w:jc w:val="both"/>
        <w:rPr>
          <w:bCs/>
          <w:highlight w:val="yellow"/>
        </w:rPr>
      </w:pPr>
      <w:r w:rsidRPr="00300A71">
        <w:rPr>
          <w:bCs/>
          <w:highlight w:val="yellow"/>
          <w:lang w:val="en-CA"/>
        </w:rPr>
        <w:t xml:space="preserve">In case of small size MRU transmission, </w:t>
      </w:r>
      <w:del w:id="272" w:author="Alfred Aster" w:date="2020-05-31T15:25:00Z">
        <w:r w:rsidRPr="00300A71" w:rsidDel="006D6CDF">
          <w:rPr>
            <w:bCs/>
            <w:highlight w:val="yellow"/>
            <w:lang w:val="en-CA"/>
          </w:rPr>
          <w:delText>do you</w:delText>
        </w:r>
      </w:del>
      <w:ins w:id="273" w:author="Alfred Aster" w:date="2020-05-31T15:25:00Z">
        <w:r w:rsidR="006D6CDF">
          <w:rPr>
            <w:bCs/>
            <w:highlight w:val="yellow"/>
            <w:lang w:val="en-CA"/>
          </w:rPr>
          <w:t>802.11be</w:t>
        </w:r>
      </w:ins>
      <w:r w:rsidRPr="00300A71">
        <w:rPr>
          <w:bCs/>
          <w:highlight w:val="yellow"/>
          <w:lang w:val="en-CA"/>
        </w:rPr>
        <w:t xml:space="preserve"> support</w:t>
      </w:r>
      <w:ins w:id="274" w:author="Alfred Aster" w:date="2020-05-31T15:25:00Z">
        <w:r w:rsidR="006D6CDF">
          <w:rPr>
            <w:bCs/>
            <w:highlight w:val="yellow"/>
            <w:lang w:val="en-CA"/>
          </w:rPr>
          <w:t>s</w:t>
        </w:r>
      </w:ins>
      <w:r w:rsidRPr="00300A71">
        <w:rPr>
          <w:bCs/>
          <w:highlight w:val="yellow"/>
          <w:lang w:val="en-CA"/>
        </w:rPr>
        <w:t xml:space="preserve"> </w:t>
      </w:r>
      <w:del w:id="275" w:author="Alfred Aster" w:date="2020-05-31T15:25:00Z">
        <w:r w:rsidRPr="00300A71" w:rsidDel="006D6CDF">
          <w:rPr>
            <w:bCs/>
            <w:highlight w:val="yellow"/>
            <w:lang w:val="en-CA"/>
          </w:rPr>
          <w:delText xml:space="preserve">to </w:delText>
        </w:r>
      </w:del>
      <w:r w:rsidRPr="00300A71">
        <w:rPr>
          <w:bCs/>
          <w:highlight w:val="yellow"/>
          <w:lang w:val="en-CA"/>
        </w:rPr>
        <w:t>apply</w:t>
      </w:r>
      <w:ins w:id="276" w:author="Alfred Aster" w:date="2020-05-31T15:25:00Z">
        <w:r w:rsidR="006D6CDF">
          <w:rPr>
            <w:bCs/>
            <w:highlight w:val="yellow"/>
            <w:lang w:val="en-CA"/>
          </w:rPr>
          <w:t>ing</w:t>
        </w:r>
      </w:ins>
      <w:r w:rsidRPr="00300A71">
        <w:rPr>
          <w:bCs/>
          <w:highlight w:val="yellow"/>
          <w:lang w:val="en-CA"/>
        </w:rPr>
        <w:t xml:space="preserve"> a common BCC encoder and joint bit Interleaver for the combined RU</w:t>
      </w:r>
      <w:ins w:id="277" w:author="Alfred Aster" w:date="2020-05-31T15:25:00Z">
        <w:r w:rsidR="006D6CDF">
          <w:rPr>
            <w:bCs/>
            <w:highlight w:val="yellow"/>
            <w:lang w:val="en-CA"/>
          </w:rPr>
          <w:t>.</w:t>
        </w:r>
      </w:ins>
      <w:del w:id="278" w:author="Alfred Aster" w:date="2020-05-31T15:25:00Z">
        <w:r w:rsidRPr="00300A71" w:rsidDel="006D6CDF">
          <w:rPr>
            <w:bCs/>
            <w:highlight w:val="yellow"/>
            <w:lang w:val="en-CA"/>
          </w:rPr>
          <w:delText>?</w:delText>
        </w:r>
      </w:del>
      <w:r w:rsidR="006D6CDF" w:rsidRPr="006D6CDF">
        <w:rPr>
          <w:b/>
          <w:i/>
          <w:highlight w:val="yellow"/>
        </w:rPr>
        <w:t xml:space="preserve"> </w:t>
      </w:r>
      <w:r w:rsidR="006D6CDF" w:rsidRPr="008C4A98">
        <w:rPr>
          <w:b/>
          <w:i/>
          <w:highlight w:val="yellow"/>
        </w:rPr>
        <w:t>[#SP14]</w:t>
      </w:r>
    </w:p>
    <w:p w14:paraId="42F74B9C" w14:textId="685109F1" w:rsidR="00300A71" w:rsidRDefault="00300A71" w:rsidP="00300A71">
      <w:pPr>
        <w:tabs>
          <w:tab w:val="left" w:pos="7075"/>
        </w:tabs>
        <w:jc w:val="both"/>
      </w:pPr>
      <w:r w:rsidRPr="00300A71">
        <w:rPr>
          <w:highlight w:val="yellow"/>
        </w:rPr>
        <w:t xml:space="preserve">[20/0470r1 (Small Size MRU with Different MCS and BCC, Junghoon Suh, Huawei), SP#3, Y/N/A: </w:t>
      </w:r>
      <w:r w:rsidRPr="008C4A98">
        <w:rPr>
          <w:highlight w:val="yellow"/>
        </w:rPr>
        <w:t>60/0/3]</w:t>
      </w:r>
      <w:r w:rsidR="008C4A98" w:rsidRPr="008C4A98">
        <w:rPr>
          <w:b/>
          <w:i/>
          <w:highlight w:val="yellow"/>
        </w:rPr>
        <w:t xml:space="preserve"> </w:t>
      </w:r>
    </w:p>
    <w:p w14:paraId="241C8667" w14:textId="77777777"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t>Small-size RUs</w:t>
      </w:r>
    </w:p>
    <w:p w14:paraId="755CD204" w14:textId="77777777" w:rsidR="008D0D6B" w:rsidRPr="005B3BB6" w:rsidRDefault="008D0D6B" w:rsidP="008D0D6B">
      <w:pPr>
        <w:jc w:val="both"/>
        <w:rPr>
          <w:highlight w:val="lightGray"/>
        </w:rPr>
      </w:pPr>
      <w:r w:rsidRPr="005B3BB6">
        <w:rPr>
          <w:highlight w:val="lightGray"/>
        </w:rPr>
        <w:t>Combination of small-size RUs shall not cross 20</w:t>
      </w:r>
      <w:r w:rsidR="000B7143" w:rsidRPr="005B3BB6">
        <w:rPr>
          <w:highlight w:val="lightGray"/>
        </w:rPr>
        <w:t xml:space="preserve"> </w:t>
      </w:r>
      <w:r w:rsidRPr="005B3BB6">
        <w:rPr>
          <w:highlight w:val="lightGray"/>
        </w:rPr>
        <w:t>MHz channel boundary.</w:t>
      </w:r>
    </w:p>
    <w:p w14:paraId="04F1D0ED" w14:textId="77777777" w:rsidR="008D0D6B" w:rsidRPr="005B3BB6" w:rsidRDefault="008D0D6B" w:rsidP="00486858">
      <w:pPr>
        <w:pStyle w:val="ListParagraph"/>
        <w:numPr>
          <w:ilvl w:val="0"/>
          <w:numId w:val="5"/>
        </w:numPr>
        <w:jc w:val="both"/>
        <w:rPr>
          <w:highlight w:val="lightGray"/>
        </w:rPr>
      </w:pPr>
      <w:r w:rsidRPr="005B3BB6">
        <w:rPr>
          <w:highlight w:val="lightGray"/>
        </w:rPr>
        <w:t>The combination that includes RU 106 plus center 26-tone RU case is TBD.</w:t>
      </w:r>
    </w:p>
    <w:p w14:paraId="4BE8D61C" w14:textId="77777777" w:rsidR="008D0D6B" w:rsidRPr="005B3BB6" w:rsidRDefault="008D0D6B" w:rsidP="00FD15F5">
      <w:pPr>
        <w:jc w:val="both"/>
        <w:rPr>
          <w:highlight w:val="lightGray"/>
        </w:rPr>
      </w:pPr>
      <w:r w:rsidRPr="005B3BB6">
        <w:rPr>
          <w:highlight w:val="lightGray"/>
        </w:rPr>
        <w:t xml:space="preserve">[Motion 69, </w:t>
      </w:r>
      <w:sdt>
        <w:sdtPr>
          <w:rPr>
            <w:highlight w:val="lightGray"/>
          </w:rPr>
          <w:id w:val="-1067250935"/>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206414451"/>
          <w:citation/>
        </w:sdt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14:paraId="3E6ACAFC" w14:textId="77777777" w:rsidR="00B47F3F" w:rsidRPr="005B3BB6" w:rsidRDefault="00B47F3F" w:rsidP="00FD15F5">
      <w:pPr>
        <w:jc w:val="both"/>
        <w:rPr>
          <w:highlight w:val="lightGray"/>
        </w:rPr>
      </w:pPr>
    </w:p>
    <w:p w14:paraId="21FA0515" w14:textId="77777777" w:rsidR="00B47F3F" w:rsidRPr="005B3BB6" w:rsidRDefault="00B47F3F" w:rsidP="00FD15F5">
      <w:pPr>
        <w:jc w:val="both"/>
        <w:rPr>
          <w:highlight w:val="lightGray"/>
        </w:rPr>
      </w:pPr>
      <w:r w:rsidRPr="005B3BB6">
        <w:rPr>
          <w:highlight w:val="lightGray"/>
        </w:rPr>
        <w:t>Only allowed small-</w:t>
      </w:r>
      <w:r w:rsidR="00D15926" w:rsidRPr="005B3BB6">
        <w:rPr>
          <w:highlight w:val="lightGray"/>
        </w:rPr>
        <w:t xml:space="preserve">size </w:t>
      </w:r>
      <w:r w:rsidRPr="005B3BB6">
        <w:rPr>
          <w:highlight w:val="lightGray"/>
        </w:rPr>
        <w:t>RU combinations are RU106+RU26 and RU52+RU26.</w:t>
      </w:r>
    </w:p>
    <w:p w14:paraId="0FA1C0D0" w14:textId="77777777" w:rsidR="00B47F3F" w:rsidRPr="005B3BB6" w:rsidRDefault="00B47F3F" w:rsidP="00B47F3F">
      <w:pPr>
        <w:jc w:val="both"/>
        <w:rPr>
          <w:highlight w:val="lightGray"/>
        </w:rPr>
      </w:pPr>
      <w:r w:rsidRPr="005B3BB6">
        <w:rPr>
          <w:highlight w:val="lightGray"/>
        </w:rPr>
        <w:t xml:space="preserve">[Motion 78, </w:t>
      </w:r>
      <w:sdt>
        <w:sdtPr>
          <w:rPr>
            <w:highlight w:val="lightGray"/>
          </w:rPr>
          <w:id w:val="-852493023"/>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352453980"/>
          <w:citation/>
        </w:sdt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14:paraId="4B6E984B" w14:textId="77777777" w:rsidR="00FD15F5" w:rsidRPr="005B3BB6" w:rsidRDefault="00FD15F5" w:rsidP="00AC11E4">
      <w:pPr>
        <w:jc w:val="both"/>
        <w:rPr>
          <w:highlight w:val="lightGray"/>
        </w:rPr>
      </w:pPr>
    </w:p>
    <w:p w14:paraId="6CD55FF1" w14:textId="77777777" w:rsidR="008D0D6B" w:rsidRPr="005B3BB6" w:rsidRDefault="008D0D6B" w:rsidP="00AC11E4">
      <w:pPr>
        <w:jc w:val="both"/>
        <w:rPr>
          <w:highlight w:val="lightGray"/>
        </w:rPr>
      </w:pPr>
      <w:r w:rsidRPr="005B3BB6">
        <w:rPr>
          <w:highlight w:val="lightGray"/>
        </w:rPr>
        <w:t xml:space="preserve">For 20 </w:t>
      </w:r>
      <w:r w:rsidR="000B7143" w:rsidRPr="005B3BB6">
        <w:rPr>
          <w:highlight w:val="lightGray"/>
        </w:rPr>
        <w:t xml:space="preserve">MHz </w:t>
      </w:r>
      <w:r w:rsidRPr="005B3BB6">
        <w:rPr>
          <w:highlight w:val="lightGray"/>
        </w:rPr>
        <w:t>and 40 MHz PPDU, within 20</w:t>
      </w:r>
      <w:r w:rsidR="000B7143" w:rsidRPr="005B3BB6">
        <w:rPr>
          <w:highlight w:val="lightGray"/>
        </w:rPr>
        <w:t xml:space="preserve"> </w:t>
      </w:r>
      <w:r w:rsidRPr="005B3BB6">
        <w:rPr>
          <w:highlight w:val="lightGray"/>
        </w:rPr>
        <w:t>MHz boundary, any contiguous RU26 and RU106 can be combined.</w:t>
      </w:r>
    </w:p>
    <w:p w14:paraId="50CE9391" w14:textId="77777777" w:rsidR="008D0D6B" w:rsidRPr="005B3BB6" w:rsidRDefault="008D0D6B" w:rsidP="008D0D6B">
      <w:pPr>
        <w:jc w:val="both"/>
        <w:rPr>
          <w:highlight w:val="lightGray"/>
        </w:rPr>
      </w:pPr>
      <w:r w:rsidRPr="005B3BB6">
        <w:rPr>
          <w:highlight w:val="lightGray"/>
        </w:rPr>
        <w:t xml:space="preserve">[Motion 79, </w:t>
      </w:r>
      <w:sdt>
        <w:sdtPr>
          <w:rPr>
            <w:highlight w:val="lightGray"/>
          </w:rPr>
          <w:id w:val="738601756"/>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254564112"/>
          <w:citation/>
        </w:sdt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14:paraId="1FFFF4A0" w14:textId="77777777" w:rsidR="008D0D6B" w:rsidRPr="005B3BB6" w:rsidRDefault="008D0D6B" w:rsidP="00AC11E4">
      <w:pPr>
        <w:jc w:val="both"/>
        <w:rPr>
          <w:highlight w:val="lightGray"/>
        </w:rPr>
      </w:pPr>
    </w:p>
    <w:p w14:paraId="39585486" w14:textId="77777777" w:rsidR="0095243C" w:rsidRDefault="0095243C" w:rsidP="00AC11E4">
      <w:pPr>
        <w:jc w:val="both"/>
      </w:pPr>
      <w:r w:rsidRPr="005B3BB6">
        <w:rPr>
          <w:highlight w:val="lightGray"/>
        </w:rPr>
        <w:t>For 20 MHz and 40 MHz PPDU, the blue colored combination of RU52 and RU26 are allowed.</w:t>
      </w:r>
    </w:p>
    <w:p w14:paraId="0CAF6D94" w14:textId="77777777" w:rsidR="009665DF" w:rsidRPr="005B3BB6" w:rsidRDefault="00095031" w:rsidP="009665DF">
      <w:pPr>
        <w:jc w:val="center"/>
        <w:rPr>
          <w:highlight w:val="lightGray"/>
          <w:lang w:val="en-US"/>
        </w:rPr>
      </w:pPr>
      <w:r w:rsidRPr="005B3BB6">
        <w:rPr>
          <w:noProof/>
          <w:highlight w:val="lightGray"/>
          <w:lang w:val="en-US" w:eastAsia="zh-CN"/>
        </w:rPr>
        <w:drawing>
          <wp:inline distT="0" distB="0" distL="0" distR="0" wp14:anchorId="592C07E2" wp14:editId="093755E7">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6">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14:paraId="410B7286" w14:textId="77777777" w:rsidR="009665DF" w:rsidRPr="005B3BB6" w:rsidRDefault="009665DF" w:rsidP="009665DF">
      <w:pPr>
        <w:pStyle w:val="Caption"/>
        <w:spacing w:after="0"/>
        <w:jc w:val="center"/>
        <w:rPr>
          <w:highlight w:val="lightGray"/>
          <w:lang w:val="en-US"/>
        </w:rPr>
      </w:pPr>
      <w:bookmarkStart w:id="279" w:name="_Toc42188705"/>
      <w:r w:rsidRPr="005B3BB6">
        <w:rPr>
          <w:highlight w:val="lightGray"/>
        </w:rPr>
        <w:t xml:space="preserve">Figure </w:t>
      </w:r>
      <w:r w:rsidRPr="005B3BB6">
        <w:rPr>
          <w:highlight w:val="lightGray"/>
        </w:rPr>
        <w:fldChar w:fldCharType="begin"/>
      </w:r>
      <w:r w:rsidRPr="005B3BB6">
        <w:rPr>
          <w:highlight w:val="lightGray"/>
        </w:rPr>
        <w:instrText xml:space="preserve"> SEQ Figure \* ARABIC </w:instrText>
      </w:r>
      <w:r w:rsidRPr="005B3BB6">
        <w:rPr>
          <w:highlight w:val="lightGray"/>
        </w:rPr>
        <w:fldChar w:fldCharType="separate"/>
      </w:r>
      <w:r w:rsidR="00414CE3" w:rsidRPr="005B3BB6">
        <w:rPr>
          <w:noProof/>
          <w:highlight w:val="lightGray"/>
        </w:rPr>
        <w:t>1</w:t>
      </w:r>
      <w:r w:rsidRPr="005B3BB6">
        <w:rPr>
          <w:highlight w:val="lightGray"/>
        </w:rPr>
        <w:fldChar w:fldCharType="end"/>
      </w:r>
      <w:r w:rsidRPr="005B3BB6">
        <w:rPr>
          <w:highlight w:val="lightGray"/>
        </w:rPr>
        <w:t xml:space="preserve"> – Allowed combination of RU52+RU2</w:t>
      </w:r>
      <w:r w:rsidR="00CD17A2" w:rsidRPr="005B3BB6">
        <w:rPr>
          <w:highlight w:val="lightGray"/>
        </w:rPr>
        <w:t>6</w:t>
      </w:r>
      <w:r w:rsidRPr="005B3BB6">
        <w:rPr>
          <w:highlight w:val="lightGray"/>
        </w:rPr>
        <w:t xml:space="preserve"> for 20 MHz and 40 MHz PPDU</w:t>
      </w:r>
      <w:bookmarkEnd w:id="279"/>
    </w:p>
    <w:p w14:paraId="6F355B83" w14:textId="77777777" w:rsidR="0095243C" w:rsidRDefault="0095243C" w:rsidP="0095243C">
      <w:pPr>
        <w:jc w:val="both"/>
      </w:pPr>
      <w:r w:rsidRPr="005B3BB6">
        <w:rPr>
          <w:highlight w:val="lightGray"/>
        </w:rPr>
        <w:t xml:space="preserve">[Motion 80, </w:t>
      </w:r>
      <w:sdt>
        <w:sdtPr>
          <w:rPr>
            <w:highlight w:val="lightGray"/>
          </w:rPr>
          <w:id w:val="-442227128"/>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655220865"/>
          <w:citation/>
        </w:sdt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14:paraId="6D04B2D0" w14:textId="77777777" w:rsidR="0095243C" w:rsidRDefault="0095243C" w:rsidP="00AC11E4">
      <w:pPr>
        <w:jc w:val="both"/>
      </w:pPr>
    </w:p>
    <w:p w14:paraId="684CCA13" w14:textId="77777777" w:rsidR="00744EA3" w:rsidRDefault="00744EA3">
      <w:r>
        <w:br w:type="page"/>
      </w:r>
    </w:p>
    <w:p w14:paraId="64F1261F" w14:textId="77777777" w:rsidR="008A0E61" w:rsidRPr="005B3BB6" w:rsidRDefault="008A0E61" w:rsidP="00AC11E4">
      <w:pPr>
        <w:jc w:val="both"/>
        <w:rPr>
          <w:highlight w:val="lightGray"/>
        </w:rPr>
      </w:pPr>
      <w:r w:rsidRPr="005B3BB6">
        <w:rPr>
          <w:highlight w:val="lightGray"/>
        </w:rPr>
        <w:lastRenderedPageBreak/>
        <w:t>For 80 MHz PPDU, the blue colored combination of RU52 and RU26 are allowed.</w:t>
      </w:r>
    </w:p>
    <w:p w14:paraId="125070B2" w14:textId="77777777" w:rsidR="008A0E61" w:rsidRPr="005B3BB6" w:rsidRDefault="008A0E61" w:rsidP="008A0E61">
      <w:pPr>
        <w:jc w:val="center"/>
        <w:rPr>
          <w:highlight w:val="lightGray"/>
          <w:lang w:val="en-US"/>
        </w:rPr>
      </w:pPr>
      <w:r w:rsidRPr="005B3BB6">
        <w:rPr>
          <w:noProof/>
          <w:highlight w:val="lightGray"/>
          <w:lang w:val="en-US" w:eastAsia="zh-CN"/>
        </w:rPr>
        <w:drawing>
          <wp:inline distT="0" distB="0" distL="0" distR="0" wp14:anchorId="2AE72881" wp14:editId="0109AF7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7">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14:paraId="330012B0" w14:textId="77777777" w:rsidR="008A0E61" w:rsidRPr="005B3BB6" w:rsidRDefault="008A0E61" w:rsidP="008A0E61">
      <w:pPr>
        <w:pStyle w:val="Caption"/>
        <w:spacing w:after="0"/>
        <w:jc w:val="center"/>
        <w:rPr>
          <w:highlight w:val="lightGray"/>
          <w:lang w:val="en-US"/>
        </w:rPr>
      </w:pPr>
      <w:bookmarkStart w:id="280" w:name="_Toc42188706"/>
      <w:r w:rsidRPr="005B3BB6">
        <w:rPr>
          <w:highlight w:val="lightGray"/>
        </w:rPr>
        <w:t xml:space="preserve">Figure </w:t>
      </w:r>
      <w:r w:rsidRPr="005B3BB6">
        <w:rPr>
          <w:highlight w:val="lightGray"/>
        </w:rPr>
        <w:fldChar w:fldCharType="begin"/>
      </w:r>
      <w:r w:rsidRPr="005B3BB6">
        <w:rPr>
          <w:highlight w:val="lightGray"/>
        </w:rPr>
        <w:instrText xml:space="preserve"> SEQ Figure \* ARABIC </w:instrText>
      </w:r>
      <w:r w:rsidRPr="005B3BB6">
        <w:rPr>
          <w:highlight w:val="lightGray"/>
        </w:rPr>
        <w:fldChar w:fldCharType="separate"/>
      </w:r>
      <w:r w:rsidR="00414CE3" w:rsidRPr="005B3BB6">
        <w:rPr>
          <w:noProof/>
          <w:highlight w:val="lightGray"/>
        </w:rPr>
        <w:t>2</w:t>
      </w:r>
      <w:r w:rsidRPr="005B3BB6">
        <w:rPr>
          <w:highlight w:val="lightGray"/>
        </w:rPr>
        <w:fldChar w:fldCharType="end"/>
      </w:r>
      <w:r w:rsidRPr="005B3BB6">
        <w:rPr>
          <w:highlight w:val="lightGray"/>
        </w:rPr>
        <w:t xml:space="preserve"> – Allowed combination of RU52+RU2</w:t>
      </w:r>
      <w:r w:rsidR="00CD17A2" w:rsidRPr="005B3BB6">
        <w:rPr>
          <w:highlight w:val="lightGray"/>
        </w:rPr>
        <w:t>6</w:t>
      </w:r>
      <w:r w:rsidRPr="005B3BB6">
        <w:rPr>
          <w:highlight w:val="lightGray"/>
        </w:rPr>
        <w:t xml:space="preserve"> for 80 MHz PPDU</w:t>
      </w:r>
      <w:bookmarkEnd w:id="280"/>
    </w:p>
    <w:p w14:paraId="24D9C25B" w14:textId="77777777" w:rsidR="008A0E61" w:rsidRDefault="008A0E61" w:rsidP="008A0E61">
      <w:pPr>
        <w:jc w:val="both"/>
      </w:pPr>
      <w:r w:rsidRPr="005B3BB6">
        <w:rPr>
          <w:highlight w:val="lightGray"/>
        </w:rPr>
        <w:t xml:space="preserve">[Motion 81, </w:t>
      </w:r>
      <w:sdt>
        <w:sdtPr>
          <w:rPr>
            <w:highlight w:val="lightGray"/>
          </w:rPr>
          <w:id w:val="150882221"/>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250466946"/>
          <w:citation/>
        </w:sdt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14:paraId="5101DD6C" w14:textId="77777777" w:rsidR="008A0E61" w:rsidRDefault="008A0E61" w:rsidP="00AC11E4">
      <w:pPr>
        <w:jc w:val="both"/>
      </w:pPr>
    </w:p>
    <w:p w14:paraId="4F985332" w14:textId="77777777" w:rsidR="00790589" w:rsidRPr="00790589" w:rsidRDefault="00790589" w:rsidP="00790589">
      <w:pPr>
        <w:jc w:val="both"/>
        <w:rPr>
          <w:szCs w:val="22"/>
          <w:highlight w:val="yellow"/>
        </w:rPr>
      </w:pPr>
      <w:r w:rsidRPr="00790589">
        <w:rPr>
          <w:b/>
          <w:highlight w:val="yellow"/>
        </w:rPr>
        <w:t>Straw poll #21</w:t>
      </w:r>
    </w:p>
    <w:p w14:paraId="21BC92A3" w14:textId="0C6F0B59" w:rsidR="00790589" w:rsidRPr="00790589" w:rsidRDefault="00790589" w:rsidP="00790589">
      <w:pPr>
        <w:jc w:val="both"/>
        <w:rPr>
          <w:szCs w:val="22"/>
          <w:highlight w:val="yellow"/>
        </w:rPr>
      </w:pPr>
      <w:del w:id="281" w:author="Alfred Aster" w:date="2020-05-31T15:25:00Z">
        <w:r w:rsidRPr="00790589" w:rsidDel="006D6CDF">
          <w:rPr>
            <w:szCs w:val="22"/>
            <w:highlight w:val="yellow"/>
          </w:rPr>
          <w:delText>Do you</w:delText>
        </w:r>
      </w:del>
      <w:ins w:id="282" w:author="Alfred Aster" w:date="2020-05-31T15:25:00Z">
        <w:r w:rsidR="006D6CDF">
          <w:rPr>
            <w:szCs w:val="22"/>
            <w:highlight w:val="yellow"/>
          </w:rPr>
          <w:t>802.11be</w:t>
        </w:r>
      </w:ins>
      <w:r w:rsidRPr="00790589">
        <w:rPr>
          <w:szCs w:val="22"/>
          <w:highlight w:val="yellow"/>
        </w:rPr>
        <w:t xml:space="preserve"> support</w:t>
      </w:r>
      <w:ins w:id="283" w:author="Alfred Aster" w:date="2020-05-31T15:25:00Z">
        <w:r w:rsidR="006D6CDF">
          <w:rPr>
            <w:szCs w:val="22"/>
            <w:highlight w:val="yellow"/>
          </w:rPr>
          <w:t>s</w:t>
        </w:r>
      </w:ins>
      <w:r w:rsidRPr="00790589">
        <w:rPr>
          <w:szCs w:val="22"/>
          <w:highlight w:val="yellow"/>
        </w:rPr>
        <w:t xml:space="preserve"> the following 106+26 combinations as shown in orange for each 80</w:t>
      </w:r>
      <w:ins w:id="284" w:author="Edward Au" w:date="2020-06-01T15:44:00Z">
        <w:r w:rsidR="00B43B82">
          <w:rPr>
            <w:szCs w:val="22"/>
            <w:highlight w:val="yellow"/>
          </w:rPr>
          <w:t xml:space="preserve"> </w:t>
        </w:r>
      </w:ins>
      <w:r w:rsidRPr="00790589">
        <w:rPr>
          <w:szCs w:val="22"/>
          <w:highlight w:val="yellow"/>
        </w:rPr>
        <w:t>MHz segment in 80, 160, 240 and 320</w:t>
      </w:r>
      <w:ins w:id="285" w:author="Edward Au" w:date="2020-06-01T15:44:00Z">
        <w:r w:rsidR="00B43B82">
          <w:rPr>
            <w:szCs w:val="22"/>
            <w:highlight w:val="yellow"/>
          </w:rPr>
          <w:t xml:space="preserve"> </w:t>
        </w:r>
      </w:ins>
      <w:r w:rsidRPr="00790589">
        <w:rPr>
          <w:szCs w:val="22"/>
          <w:highlight w:val="yellow"/>
        </w:rPr>
        <w:t>MHz BW</w:t>
      </w:r>
      <w:del w:id="286" w:author="Alfred Aster" w:date="2020-05-31T15:26:00Z">
        <w:r w:rsidRPr="00790589" w:rsidDel="004543DC">
          <w:rPr>
            <w:szCs w:val="22"/>
            <w:highlight w:val="yellow"/>
          </w:rPr>
          <w:delText>?</w:delText>
        </w:r>
      </w:del>
    </w:p>
    <w:p w14:paraId="5A523927" w14:textId="2AEEE55D" w:rsidR="00790589" w:rsidRPr="00790589" w:rsidRDefault="00790589" w:rsidP="00790589">
      <w:pPr>
        <w:jc w:val="both"/>
        <w:rPr>
          <w:szCs w:val="22"/>
          <w:highlight w:val="yellow"/>
        </w:rPr>
      </w:pPr>
      <w:r w:rsidRPr="00790589">
        <w:rPr>
          <w:noProof/>
          <w:highlight w:val="yellow"/>
          <w:lang w:val="en-US" w:eastAsia="zh-CN"/>
        </w:rPr>
        <w:drawing>
          <wp:inline distT="0" distB="0" distL="0" distR="0" wp14:anchorId="6B9C159B" wp14:editId="5DF5C4CF">
            <wp:extent cx="5943600" cy="1125628"/>
            <wp:effectExtent l="0" t="0" r="0" b="0"/>
            <wp:docPr id="35"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8" cstate="print"/>
                    <a:stretch>
                      <a:fillRect/>
                    </a:stretch>
                  </pic:blipFill>
                  <pic:spPr>
                    <a:xfrm>
                      <a:off x="0" y="0"/>
                      <a:ext cx="5943600" cy="1125628"/>
                    </a:xfrm>
                    <a:prstGeom prst="rect">
                      <a:avLst/>
                    </a:prstGeom>
                  </pic:spPr>
                </pic:pic>
              </a:graphicData>
            </a:graphic>
          </wp:inline>
        </w:drawing>
      </w:r>
      <w:r w:rsidR="004543DC" w:rsidRPr="00790589">
        <w:rPr>
          <w:b/>
          <w:i/>
          <w:highlight w:val="yellow"/>
        </w:rPr>
        <w:t>[#SP21]</w:t>
      </w:r>
    </w:p>
    <w:p w14:paraId="1F676104" w14:textId="0FD6CFCE" w:rsidR="00790589" w:rsidRPr="00790589" w:rsidRDefault="00790589" w:rsidP="00790589">
      <w:pPr>
        <w:jc w:val="both"/>
        <w:rPr>
          <w:szCs w:val="22"/>
        </w:rPr>
      </w:pPr>
      <w:r w:rsidRPr="00790589">
        <w:rPr>
          <w:szCs w:val="22"/>
          <w:highlight w:val="yellow"/>
          <w:lang w:val="en-US"/>
        </w:rPr>
        <w:t>[</w:t>
      </w:r>
      <w:r w:rsidRPr="00790589">
        <w:rPr>
          <w:szCs w:val="22"/>
          <w:highlight w:val="yellow"/>
        </w:rPr>
        <w:t xml:space="preserve">20/0667r1 (Small RU Combinations, Ron Porat, Broadcom), SP#1, </w:t>
      </w:r>
      <w:r w:rsidRPr="00790589">
        <w:rPr>
          <w:szCs w:val="22"/>
          <w:highlight w:val="yellow"/>
          <w:lang w:val="en-US"/>
        </w:rPr>
        <w:t>Y/N/A: 35/7/10]</w:t>
      </w:r>
      <w:r w:rsidRPr="00790589">
        <w:rPr>
          <w:szCs w:val="22"/>
          <w:highlight w:val="yellow"/>
        </w:rPr>
        <w:t xml:space="preserve"> </w:t>
      </w:r>
    </w:p>
    <w:p w14:paraId="5C0193BE" w14:textId="77777777" w:rsidR="00790589" w:rsidRDefault="00790589" w:rsidP="00274565">
      <w:pPr>
        <w:jc w:val="both"/>
      </w:pPr>
    </w:p>
    <w:p w14:paraId="438DD031" w14:textId="77777777" w:rsidR="00FB1FB1" w:rsidRPr="005B3BB6" w:rsidRDefault="00FB1FB1" w:rsidP="00274565">
      <w:pPr>
        <w:jc w:val="both"/>
        <w:rPr>
          <w:highlight w:val="lightGray"/>
        </w:rPr>
      </w:pPr>
      <w:r w:rsidRPr="005B3BB6">
        <w:rPr>
          <w:highlight w:val="lightGray"/>
        </w:rPr>
        <w:t>For LDPC coding, for combined RUs sent to a user with RU size less than 242-tone, a single tone mapper shall be used.</w:t>
      </w:r>
    </w:p>
    <w:p w14:paraId="3278BE6B" w14:textId="77777777" w:rsidR="00F77FAA" w:rsidRDefault="00FB1FB1" w:rsidP="00FB1FB1">
      <w:pPr>
        <w:jc w:val="both"/>
      </w:pPr>
      <w:r w:rsidRPr="005B3BB6">
        <w:rPr>
          <w:highlight w:val="lightGray"/>
        </w:rPr>
        <w:t xml:space="preserve">[Motion 82, </w:t>
      </w:r>
      <w:sdt>
        <w:sdtPr>
          <w:rPr>
            <w:highlight w:val="lightGray"/>
          </w:rPr>
          <w:id w:val="-32883321"/>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343209222"/>
          <w:citation/>
        </w:sdtPr>
        <w:sdtContent>
          <w:r w:rsidRPr="005B3BB6">
            <w:rPr>
              <w:highlight w:val="lightGray"/>
            </w:rPr>
            <w:fldChar w:fldCharType="begin"/>
          </w:r>
          <w:r w:rsidRPr="005B3BB6">
            <w:rPr>
              <w:highlight w:val="lightGray"/>
              <w:lang w:val="en-US"/>
            </w:rPr>
            <w:instrText xml:space="preserve"> CITATION 19_1914r4 \l 1033 </w:instrText>
          </w:r>
          <w:r w:rsidRPr="005B3BB6">
            <w:rPr>
              <w:highlight w:val="lightGray"/>
            </w:rPr>
            <w:fldChar w:fldCharType="separate"/>
          </w:r>
          <w:r w:rsidR="00414CE3" w:rsidRPr="005B3BB6">
            <w:rPr>
              <w:noProof/>
              <w:highlight w:val="lightGray"/>
              <w:lang w:val="en-US"/>
            </w:rPr>
            <w:t>[12]</w:t>
          </w:r>
          <w:r w:rsidRPr="005B3BB6">
            <w:rPr>
              <w:highlight w:val="lightGray"/>
            </w:rPr>
            <w:fldChar w:fldCharType="end"/>
          </w:r>
        </w:sdtContent>
      </w:sdt>
      <w:r w:rsidRPr="005B3BB6">
        <w:rPr>
          <w:highlight w:val="lightGray"/>
        </w:rPr>
        <w:t>]</w:t>
      </w:r>
    </w:p>
    <w:p w14:paraId="5D2DE7CF" w14:textId="77777777"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t>Large-size RUs</w:t>
      </w:r>
    </w:p>
    <w:p w14:paraId="4522E157" w14:textId="77777777" w:rsidR="00F5331D" w:rsidRPr="005B3BB6" w:rsidRDefault="00F5331D" w:rsidP="00F5331D">
      <w:pPr>
        <w:jc w:val="both"/>
        <w:rPr>
          <w:highlight w:val="lightGray"/>
        </w:rPr>
      </w:pPr>
      <w:r w:rsidRPr="005B3BB6">
        <w:rPr>
          <w:highlight w:val="lightGray"/>
        </w:rPr>
        <w:t>For the OFDMA transmission in 320/160+160 MHz, for one STA large size RU aggregation is allowed only within primary 160 MHz or secondary 160 MHz, respectively.</w:t>
      </w:r>
    </w:p>
    <w:p w14:paraId="662BAB15" w14:textId="77777777" w:rsidR="00F5331D" w:rsidRPr="005B3BB6" w:rsidRDefault="00F5331D" w:rsidP="00486858">
      <w:pPr>
        <w:pStyle w:val="ListParagraph"/>
        <w:numPr>
          <w:ilvl w:val="0"/>
          <w:numId w:val="5"/>
        </w:numPr>
        <w:jc w:val="both"/>
        <w:rPr>
          <w:highlight w:val="lightGray"/>
        </w:rPr>
      </w:pPr>
      <w:r w:rsidRPr="005B3BB6">
        <w:rPr>
          <w:highlight w:val="lightGray"/>
        </w:rPr>
        <w:t>Note that primary 160 MHz is composed of primary 80 MHz and secondary 80 MHz and secondary 160 MHz is 160 MHz channel other than the primary 160 MHz in 320/160+160 MHz.</w:t>
      </w:r>
    </w:p>
    <w:p w14:paraId="344F34B9" w14:textId="77777777" w:rsidR="00F5331D" w:rsidRPr="005B3BB6" w:rsidRDefault="00F5331D" w:rsidP="00F5331D">
      <w:pPr>
        <w:jc w:val="both"/>
        <w:rPr>
          <w:highlight w:val="lightGray"/>
        </w:rPr>
      </w:pPr>
      <w:r w:rsidRPr="005B3BB6">
        <w:rPr>
          <w:highlight w:val="lightGray"/>
        </w:rPr>
        <w:t>Exception: 3×996 is supported.</w:t>
      </w:r>
    </w:p>
    <w:p w14:paraId="5DA66CDB" w14:textId="77777777" w:rsidR="00F5331D" w:rsidRPr="005B3BB6" w:rsidRDefault="00F5331D" w:rsidP="00F5331D">
      <w:pPr>
        <w:jc w:val="both"/>
        <w:rPr>
          <w:highlight w:val="lightGray"/>
        </w:rPr>
      </w:pPr>
      <w:r w:rsidRPr="005B3BB6">
        <w:rPr>
          <w:highlight w:val="lightGray"/>
        </w:rPr>
        <w:t>3×996+484 RU combinations is TBD.</w:t>
      </w:r>
    </w:p>
    <w:p w14:paraId="54AAEA9E" w14:textId="77777777" w:rsidR="00F5331D" w:rsidRPr="005B3BB6" w:rsidRDefault="00F5331D" w:rsidP="00F5331D">
      <w:pPr>
        <w:jc w:val="both"/>
        <w:rPr>
          <w:highlight w:val="lightGray"/>
        </w:rPr>
      </w:pPr>
      <w:r w:rsidRPr="005B3BB6">
        <w:rPr>
          <w:highlight w:val="lightGray"/>
        </w:rPr>
        <w:t xml:space="preserve">[Motion 87, </w:t>
      </w:r>
      <w:sdt>
        <w:sdtPr>
          <w:rPr>
            <w:highlight w:val="lightGray"/>
          </w:rPr>
          <w:id w:val="1509949460"/>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502772461"/>
          <w:citation/>
        </w:sdtPr>
        <w:sdtContent>
          <w:r w:rsidRPr="005B3BB6">
            <w:rPr>
              <w:highlight w:val="lightGray"/>
            </w:rPr>
            <w:fldChar w:fldCharType="begin"/>
          </w:r>
          <w:r w:rsidRPr="005B3BB6">
            <w:rPr>
              <w:highlight w:val="lightGray"/>
              <w:lang w:val="en-US"/>
            </w:rPr>
            <w:instrText xml:space="preserve"> CITATION 20_0023r2 \l 1033 </w:instrText>
          </w:r>
          <w:r w:rsidRPr="005B3BB6">
            <w:rPr>
              <w:highlight w:val="lightGray"/>
            </w:rPr>
            <w:fldChar w:fldCharType="separate"/>
          </w:r>
          <w:r w:rsidR="00414CE3" w:rsidRPr="005B3BB6">
            <w:rPr>
              <w:noProof/>
              <w:highlight w:val="lightGray"/>
              <w:lang w:val="en-US"/>
            </w:rPr>
            <w:t>[13]</w:t>
          </w:r>
          <w:r w:rsidRPr="005B3BB6">
            <w:rPr>
              <w:highlight w:val="lightGray"/>
            </w:rPr>
            <w:fldChar w:fldCharType="end"/>
          </w:r>
        </w:sdtContent>
      </w:sdt>
      <w:r w:rsidRPr="005B3BB6">
        <w:rPr>
          <w:highlight w:val="lightGray"/>
        </w:rPr>
        <w:t>]</w:t>
      </w:r>
    </w:p>
    <w:p w14:paraId="3BF7A02B" w14:textId="77777777" w:rsidR="00F5331D" w:rsidRPr="005B3BB6" w:rsidRDefault="00F5331D" w:rsidP="00D15926">
      <w:pPr>
        <w:jc w:val="both"/>
        <w:rPr>
          <w:highlight w:val="lightGray"/>
        </w:rPr>
      </w:pPr>
    </w:p>
    <w:p w14:paraId="25C85343" w14:textId="77777777" w:rsidR="00D15926" w:rsidRPr="005B3BB6" w:rsidRDefault="00D15926" w:rsidP="00D15926">
      <w:pPr>
        <w:jc w:val="both"/>
        <w:rPr>
          <w:highlight w:val="lightGray"/>
        </w:rPr>
      </w:pPr>
      <w:r w:rsidRPr="005B3BB6">
        <w:rPr>
          <w:highlight w:val="lightGray"/>
        </w:rPr>
        <w:t>For the OFDMA transmission in contiguous 240 MHz, for one STA large size RU aggregation is allowed only within 160 MHz which is composed of two adjacent 80 MHz channels.</w:t>
      </w:r>
    </w:p>
    <w:p w14:paraId="112EE951" w14:textId="77777777" w:rsidR="00D15926" w:rsidRPr="005B3BB6" w:rsidRDefault="00D15926" w:rsidP="00D15926">
      <w:pPr>
        <w:jc w:val="both"/>
        <w:rPr>
          <w:highlight w:val="lightGray"/>
        </w:rPr>
      </w:pPr>
      <w:r w:rsidRPr="005B3BB6">
        <w:rPr>
          <w:highlight w:val="lightGray"/>
        </w:rPr>
        <w:t>For the OFDMA transmission in noncontiguous 160+80 MHz, for one STA large size RU aggregation is allowed only within contiguous 160 MHz or the other 80 MHz, respectively.</w:t>
      </w:r>
    </w:p>
    <w:p w14:paraId="4FB96FD6" w14:textId="77777777" w:rsidR="00D15926" w:rsidRPr="005B3BB6" w:rsidRDefault="00D15926" w:rsidP="00D15926">
      <w:pPr>
        <w:jc w:val="both"/>
        <w:rPr>
          <w:highlight w:val="lightGray"/>
        </w:rPr>
      </w:pPr>
      <w:r w:rsidRPr="005B3BB6">
        <w:rPr>
          <w:highlight w:val="lightGray"/>
        </w:rPr>
        <w:t>2</w:t>
      </w:r>
      <w:r w:rsidR="0068111A" w:rsidRPr="005B3BB6">
        <w:rPr>
          <w:highlight w:val="lightGray"/>
        </w:rPr>
        <w:t>×</w:t>
      </w:r>
      <w:r w:rsidRPr="005B3BB6">
        <w:rPr>
          <w:highlight w:val="lightGray"/>
        </w:rPr>
        <w:t>996+484 RU combinations is TBD.</w:t>
      </w:r>
    </w:p>
    <w:p w14:paraId="1804536A" w14:textId="77777777" w:rsidR="00F77FAA" w:rsidRPr="005B3BB6" w:rsidRDefault="00B3410F" w:rsidP="00FB1FB1">
      <w:pPr>
        <w:jc w:val="both"/>
        <w:rPr>
          <w:highlight w:val="lightGray"/>
        </w:rPr>
      </w:pPr>
      <w:r w:rsidRPr="005B3BB6">
        <w:rPr>
          <w:highlight w:val="lightGray"/>
        </w:rPr>
        <w:t>[Motion 86</w:t>
      </w:r>
      <w:r w:rsidR="00D15926" w:rsidRPr="005B3BB6">
        <w:rPr>
          <w:highlight w:val="lightGray"/>
        </w:rPr>
        <w:t xml:space="preserve">, </w:t>
      </w:r>
      <w:sdt>
        <w:sdtPr>
          <w:rPr>
            <w:highlight w:val="lightGray"/>
          </w:rPr>
          <w:id w:val="-2030401640"/>
          <w:citation/>
        </w:sdtPr>
        <w:sdtContent>
          <w:r w:rsidR="00D15926" w:rsidRPr="005B3BB6">
            <w:rPr>
              <w:highlight w:val="lightGray"/>
            </w:rPr>
            <w:fldChar w:fldCharType="begin"/>
          </w:r>
          <w:r w:rsidR="00D15926" w:rsidRPr="005B3BB6">
            <w:rPr>
              <w:highlight w:val="lightGray"/>
              <w:lang w:val="en-US"/>
            </w:rPr>
            <w:instrText xml:space="preserve"> CITATION 19_1755r2 \l 1033 </w:instrText>
          </w:r>
          <w:r w:rsidR="00D15926" w:rsidRPr="005B3BB6">
            <w:rPr>
              <w:highlight w:val="lightGray"/>
            </w:rPr>
            <w:fldChar w:fldCharType="separate"/>
          </w:r>
          <w:r w:rsidR="00414CE3" w:rsidRPr="005B3BB6">
            <w:rPr>
              <w:noProof/>
              <w:highlight w:val="lightGray"/>
              <w:lang w:val="en-US"/>
            </w:rPr>
            <w:t>[9]</w:t>
          </w:r>
          <w:r w:rsidR="00D15926" w:rsidRPr="005B3BB6">
            <w:rPr>
              <w:highlight w:val="lightGray"/>
            </w:rPr>
            <w:fldChar w:fldCharType="end"/>
          </w:r>
        </w:sdtContent>
      </w:sdt>
      <w:r w:rsidR="00D15926" w:rsidRPr="005B3BB6">
        <w:rPr>
          <w:highlight w:val="lightGray"/>
        </w:rPr>
        <w:t xml:space="preserve"> and </w:t>
      </w:r>
      <w:sdt>
        <w:sdtPr>
          <w:rPr>
            <w:highlight w:val="lightGray"/>
          </w:rPr>
          <w:id w:val="-793358503"/>
          <w:citation/>
        </w:sdtPr>
        <w:sdtContent>
          <w:r w:rsidR="00D15926" w:rsidRPr="005B3BB6">
            <w:rPr>
              <w:highlight w:val="lightGray"/>
            </w:rPr>
            <w:fldChar w:fldCharType="begin"/>
          </w:r>
          <w:r w:rsidR="00D15926" w:rsidRPr="005B3BB6">
            <w:rPr>
              <w:highlight w:val="lightGray"/>
              <w:lang w:val="en-US"/>
            </w:rPr>
            <w:instrText xml:space="preserve"> CITATION 20_0023r2 \l 1033 </w:instrText>
          </w:r>
          <w:r w:rsidR="00D15926" w:rsidRPr="005B3BB6">
            <w:rPr>
              <w:highlight w:val="lightGray"/>
            </w:rPr>
            <w:fldChar w:fldCharType="separate"/>
          </w:r>
          <w:r w:rsidR="00414CE3" w:rsidRPr="005B3BB6">
            <w:rPr>
              <w:noProof/>
              <w:highlight w:val="lightGray"/>
              <w:lang w:val="en-US"/>
            </w:rPr>
            <w:t>[13]</w:t>
          </w:r>
          <w:r w:rsidR="00D15926" w:rsidRPr="005B3BB6">
            <w:rPr>
              <w:highlight w:val="lightGray"/>
            </w:rPr>
            <w:fldChar w:fldCharType="end"/>
          </w:r>
        </w:sdtContent>
      </w:sdt>
      <w:r w:rsidR="00D15926" w:rsidRPr="005B3BB6">
        <w:rPr>
          <w:highlight w:val="lightGray"/>
        </w:rPr>
        <w:t>]</w:t>
      </w:r>
    </w:p>
    <w:p w14:paraId="7900C7D8" w14:textId="77777777" w:rsidR="00FA3A63" w:rsidRPr="005B3BB6" w:rsidRDefault="00FA3A63" w:rsidP="00FB1FB1">
      <w:pPr>
        <w:jc w:val="both"/>
        <w:rPr>
          <w:highlight w:val="lightGray"/>
        </w:rPr>
      </w:pPr>
    </w:p>
    <w:p w14:paraId="2DFFAE78" w14:textId="77777777" w:rsidR="00FA3A63" w:rsidRPr="005B3BB6" w:rsidRDefault="00FA3A63" w:rsidP="00FB1FB1">
      <w:pPr>
        <w:jc w:val="both"/>
        <w:rPr>
          <w:highlight w:val="lightGray"/>
        </w:rPr>
      </w:pPr>
      <w:r w:rsidRPr="005B3BB6">
        <w:rPr>
          <w:highlight w:val="lightGray"/>
        </w:rPr>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FA3A63" w:rsidRPr="005B3BB6" w14:paraId="62542FF0" w14:textId="77777777" w:rsidTr="00FA3A63">
        <w:tc>
          <w:tcPr>
            <w:tcW w:w="3116" w:type="dxa"/>
          </w:tcPr>
          <w:p w14:paraId="44D4F4F4" w14:textId="77777777" w:rsidR="00FA3A63" w:rsidRPr="005B3BB6" w:rsidRDefault="00FA3A63" w:rsidP="00FB1FB1">
            <w:pPr>
              <w:jc w:val="both"/>
              <w:rPr>
                <w:b/>
                <w:highlight w:val="lightGray"/>
              </w:rPr>
            </w:pPr>
            <w:r w:rsidRPr="005B3BB6">
              <w:rPr>
                <w:b/>
                <w:highlight w:val="lightGray"/>
              </w:rPr>
              <w:t>RU size</w:t>
            </w:r>
          </w:p>
        </w:tc>
        <w:tc>
          <w:tcPr>
            <w:tcW w:w="3117" w:type="dxa"/>
          </w:tcPr>
          <w:p w14:paraId="38C619CB" w14:textId="77777777" w:rsidR="00FA3A63" w:rsidRPr="005B3BB6" w:rsidRDefault="00FA3A63" w:rsidP="00FB1FB1">
            <w:pPr>
              <w:jc w:val="both"/>
              <w:rPr>
                <w:b/>
                <w:highlight w:val="lightGray"/>
              </w:rPr>
            </w:pPr>
            <w:r w:rsidRPr="005B3BB6">
              <w:rPr>
                <w:b/>
                <w:highlight w:val="lightGray"/>
              </w:rPr>
              <w:t>Aggregate BW</w:t>
            </w:r>
          </w:p>
        </w:tc>
        <w:tc>
          <w:tcPr>
            <w:tcW w:w="3117" w:type="dxa"/>
          </w:tcPr>
          <w:p w14:paraId="22D862D4" w14:textId="77777777" w:rsidR="00FA3A63" w:rsidRPr="005B3BB6" w:rsidRDefault="00FA3A63" w:rsidP="00FB1FB1">
            <w:pPr>
              <w:jc w:val="both"/>
              <w:rPr>
                <w:b/>
                <w:highlight w:val="lightGray"/>
              </w:rPr>
            </w:pPr>
            <w:r w:rsidRPr="005B3BB6">
              <w:rPr>
                <w:b/>
                <w:highlight w:val="lightGray"/>
              </w:rPr>
              <w:t>Notes</w:t>
            </w:r>
          </w:p>
        </w:tc>
      </w:tr>
      <w:tr w:rsidR="00FA3A63" w:rsidRPr="005B3BB6" w14:paraId="4612B995" w14:textId="77777777" w:rsidTr="00FA3A63">
        <w:tc>
          <w:tcPr>
            <w:tcW w:w="3116" w:type="dxa"/>
          </w:tcPr>
          <w:p w14:paraId="52BFEA9F" w14:textId="77777777" w:rsidR="00FA3A63" w:rsidRPr="005B3BB6" w:rsidRDefault="00FA3A63" w:rsidP="00FB1FB1">
            <w:pPr>
              <w:jc w:val="both"/>
              <w:rPr>
                <w:highlight w:val="lightGray"/>
              </w:rPr>
            </w:pPr>
            <w:r w:rsidRPr="005B3BB6">
              <w:rPr>
                <w:highlight w:val="lightGray"/>
              </w:rPr>
              <w:t>484 + 996</w:t>
            </w:r>
          </w:p>
        </w:tc>
        <w:tc>
          <w:tcPr>
            <w:tcW w:w="3117" w:type="dxa"/>
          </w:tcPr>
          <w:p w14:paraId="2798A6D6" w14:textId="77777777" w:rsidR="00FA3A63" w:rsidRPr="005B3BB6" w:rsidRDefault="00FA3A63" w:rsidP="00FB1FB1">
            <w:pPr>
              <w:jc w:val="both"/>
              <w:rPr>
                <w:highlight w:val="lightGray"/>
              </w:rPr>
            </w:pPr>
            <w:r w:rsidRPr="005B3BB6">
              <w:rPr>
                <w:highlight w:val="lightGray"/>
              </w:rPr>
              <w:t>120 MHz</w:t>
            </w:r>
          </w:p>
        </w:tc>
        <w:tc>
          <w:tcPr>
            <w:tcW w:w="3117" w:type="dxa"/>
          </w:tcPr>
          <w:p w14:paraId="264527C0" w14:textId="77777777" w:rsidR="00FA3A63" w:rsidRPr="005B3BB6" w:rsidRDefault="00FA3A63" w:rsidP="00FB1FB1">
            <w:pPr>
              <w:jc w:val="both"/>
              <w:rPr>
                <w:highlight w:val="lightGray"/>
              </w:rPr>
            </w:pPr>
            <w:r w:rsidRPr="005B3BB6">
              <w:rPr>
                <w:highlight w:val="lightGray"/>
              </w:rPr>
              <w:t>4 options</w:t>
            </w:r>
          </w:p>
        </w:tc>
      </w:tr>
    </w:tbl>
    <w:p w14:paraId="576651E2" w14:textId="77777777" w:rsidR="00FA3A63" w:rsidRDefault="00FA3A63" w:rsidP="00FA3A63">
      <w:pPr>
        <w:jc w:val="both"/>
      </w:pPr>
      <w:r w:rsidRPr="005B3BB6">
        <w:rPr>
          <w:highlight w:val="lightGray"/>
        </w:rPr>
        <w:t xml:space="preserve">[Motion 98, </w:t>
      </w:r>
      <w:sdt>
        <w:sdtPr>
          <w:rPr>
            <w:highlight w:val="lightGray"/>
          </w:rPr>
          <w:id w:val="-1602563002"/>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384500263"/>
          <w:citation/>
        </w:sdt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14:paraId="0B603341" w14:textId="77777777" w:rsidR="00FA3A63" w:rsidRDefault="00FA3A63" w:rsidP="00FB1FB1">
      <w:pPr>
        <w:jc w:val="both"/>
      </w:pPr>
    </w:p>
    <w:p w14:paraId="4C6577A7" w14:textId="77777777" w:rsidR="00B8478D" w:rsidRDefault="00B8478D">
      <w:pPr>
        <w:rPr>
          <w:highlight w:val="lightGray"/>
        </w:rPr>
      </w:pPr>
      <w:r>
        <w:rPr>
          <w:highlight w:val="lightGray"/>
        </w:rPr>
        <w:br w:type="page"/>
      </w:r>
    </w:p>
    <w:p w14:paraId="049B0A86" w14:textId="021A7775" w:rsidR="00A53207" w:rsidRPr="005B3BB6" w:rsidRDefault="00A53207" w:rsidP="00A53207">
      <w:pPr>
        <w:jc w:val="both"/>
        <w:rPr>
          <w:highlight w:val="lightGray"/>
        </w:rPr>
      </w:pPr>
      <w:r w:rsidRPr="005B3BB6">
        <w:rPr>
          <w:highlight w:val="lightGray"/>
        </w:rPr>
        <w:lastRenderedPageBreak/>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A53207" w:rsidRPr="005B3BB6" w14:paraId="51990F3F" w14:textId="77777777" w:rsidTr="00A53207">
        <w:tc>
          <w:tcPr>
            <w:tcW w:w="3116" w:type="dxa"/>
          </w:tcPr>
          <w:p w14:paraId="4AEF7C36" w14:textId="77777777" w:rsidR="00A53207" w:rsidRPr="005B3BB6" w:rsidRDefault="00A53207" w:rsidP="00FB1FB1">
            <w:pPr>
              <w:jc w:val="both"/>
              <w:rPr>
                <w:b/>
                <w:highlight w:val="lightGray"/>
              </w:rPr>
            </w:pPr>
            <w:r w:rsidRPr="005B3BB6">
              <w:rPr>
                <w:b/>
                <w:highlight w:val="lightGray"/>
              </w:rPr>
              <w:t>RU size</w:t>
            </w:r>
          </w:p>
        </w:tc>
        <w:tc>
          <w:tcPr>
            <w:tcW w:w="3117" w:type="dxa"/>
          </w:tcPr>
          <w:p w14:paraId="607D1309" w14:textId="77777777" w:rsidR="00A53207" w:rsidRPr="005B3BB6" w:rsidRDefault="00A53207" w:rsidP="00FB1FB1">
            <w:pPr>
              <w:jc w:val="both"/>
              <w:rPr>
                <w:b/>
                <w:highlight w:val="lightGray"/>
              </w:rPr>
            </w:pPr>
            <w:r w:rsidRPr="005B3BB6">
              <w:rPr>
                <w:b/>
                <w:highlight w:val="lightGray"/>
              </w:rPr>
              <w:t>Aggregate BW</w:t>
            </w:r>
          </w:p>
        </w:tc>
        <w:tc>
          <w:tcPr>
            <w:tcW w:w="3117" w:type="dxa"/>
          </w:tcPr>
          <w:p w14:paraId="39501DEE" w14:textId="77777777" w:rsidR="00A53207" w:rsidRPr="005B3BB6" w:rsidRDefault="00A53207" w:rsidP="00FB1FB1">
            <w:pPr>
              <w:jc w:val="both"/>
              <w:rPr>
                <w:b/>
                <w:highlight w:val="lightGray"/>
              </w:rPr>
            </w:pPr>
            <w:r w:rsidRPr="005B3BB6">
              <w:rPr>
                <w:b/>
                <w:highlight w:val="lightGray"/>
              </w:rPr>
              <w:t>Notes</w:t>
            </w:r>
          </w:p>
        </w:tc>
      </w:tr>
      <w:tr w:rsidR="00A53207" w:rsidRPr="005B3BB6" w14:paraId="071AE508" w14:textId="77777777" w:rsidTr="00A53207">
        <w:tc>
          <w:tcPr>
            <w:tcW w:w="3116" w:type="dxa"/>
          </w:tcPr>
          <w:p w14:paraId="77EAD147" w14:textId="77777777" w:rsidR="00A53207" w:rsidRPr="005B3BB6" w:rsidRDefault="00A53207" w:rsidP="00FB1FB1">
            <w:pPr>
              <w:jc w:val="both"/>
              <w:rPr>
                <w:highlight w:val="lightGray"/>
              </w:rPr>
            </w:pPr>
            <w:r w:rsidRPr="005B3BB6">
              <w:rPr>
                <w:highlight w:val="lightGray"/>
              </w:rPr>
              <w:t>484 + 242</w:t>
            </w:r>
          </w:p>
        </w:tc>
        <w:tc>
          <w:tcPr>
            <w:tcW w:w="3117" w:type="dxa"/>
          </w:tcPr>
          <w:p w14:paraId="066B987E" w14:textId="77777777" w:rsidR="00A53207" w:rsidRPr="005B3BB6" w:rsidRDefault="00A53207" w:rsidP="00FB1FB1">
            <w:pPr>
              <w:jc w:val="both"/>
              <w:rPr>
                <w:highlight w:val="lightGray"/>
              </w:rPr>
            </w:pPr>
            <w:r w:rsidRPr="005B3BB6">
              <w:rPr>
                <w:highlight w:val="lightGray"/>
              </w:rPr>
              <w:t>60 MHz</w:t>
            </w:r>
          </w:p>
        </w:tc>
        <w:tc>
          <w:tcPr>
            <w:tcW w:w="3117" w:type="dxa"/>
          </w:tcPr>
          <w:p w14:paraId="68C5CB73" w14:textId="77777777" w:rsidR="00A53207" w:rsidRPr="005B3BB6" w:rsidRDefault="00A53207" w:rsidP="00FB1FB1">
            <w:pPr>
              <w:jc w:val="both"/>
              <w:rPr>
                <w:highlight w:val="lightGray"/>
              </w:rPr>
            </w:pPr>
            <w:r w:rsidRPr="005B3BB6">
              <w:rPr>
                <w:highlight w:val="lightGray"/>
              </w:rPr>
              <w:t>4 options</w:t>
            </w:r>
          </w:p>
        </w:tc>
      </w:tr>
    </w:tbl>
    <w:p w14:paraId="2DD106C0" w14:textId="77777777" w:rsidR="00A53207" w:rsidRPr="005B3BB6" w:rsidRDefault="00A53207" w:rsidP="00A53207">
      <w:pPr>
        <w:jc w:val="both"/>
        <w:rPr>
          <w:highlight w:val="lightGray"/>
        </w:rPr>
      </w:pPr>
      <w:r w:rsidRPr="005B3BB6">
        <w:rPr>
          <w:highlight w:val="lightGray"/>
        </w:rPr>
        <w:t xml:space="preserve">[Motion 97, </w:t>
      </w:r>
      <w:sdt>
        <w:sdtPr>
          <w:rPr>
            <w:highlight w:val="lightGray"/>
          </w:rPr>
          <w:id w:val="-830136546"/>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4514202"/>
          <w:citation/>
        </w:sdt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14:paraId="46FCB8FC" w14:textId="77777777" w:rsidR="00A53207" w:rsidRPr="005B3BB6" w:rsidRDefault="00A53207" w:rsidP="00FB1FB1">
      <w:pPr>
        <w:jc w:val="both"/>
        <w:rPr>
          <w:highlight w:val="lightGray"/>
        </w:rPr>
      </w:pPr>
    </w:p>
    <w:p w14:paraId="68516F17" w14:textId="77777777" w:rsidR="007D36B4" w:rsidRPr="005B3BB6" w:rsidRDefault="007D36B4" w:rsidP="007D36B4">
      <w:pPr>
        <w:jc w:val="both"/>
        <w:rPr>
          <w:highlight w:val="lightGray"/>
        </w:rPr>
      </w:pPr>
      <w:r w:rsidRPr="005B3BB6">
        <w:rPr>
          <w:highlight w:val="lightGray"/>
        </w:rPr>
        <w:t>In 80 MHz non-OFDMA the following conditional mandatory (conditional on supporting puncturing) large RU combinations are supported.</w:t>
      </w:r>
    </w:p>
    <w:p w14:paraId="171FB381" w14:textId="77777777" w:rsidR="007D36B4" w:rsidRPr="005B3BB6" w:rsidRDefault="007D36B4" w:rsidP="00486858">
      <w:pPr>
        <w:pStyle w:val="ListParagraph"/>
        <w:numPr>
          <w:ilvl w:val="0"/>
          <w:numId w:val="5"/>
        </w:numPr>
        <w:jc w:val="both"/>
        <w:rPr>
          <w:highlight w:val="lightGray"/>
        </w:rPr>
      </w:pPr>
      <w:r w:rsidRPr="005B3BB6">
        <w:rPr>
          <w:highlight w:val="lightGray"/>
        </w:rPr>
        <w:t>Any one of four 242 RU can be punctured.</w:t>
      </w:r>
    </w:p>
    <w:tbl>
      <w:tblPr>
        <w:tblStyle w:val="TableGrid"/>
        <w:tblW w:w="5000" w:type="pct"/>
        <w:jc w:val="center"/>
        <w:tblLook w:val="04A0" w:firstRow="1" w:lastRow="0" w:firstColumn="1" w:lastColumn="0" w:noHBand="0" w:noVBand="1"/>
      </w:tblPr>
      <w:tblGrid>
        <w:gridCol w:w="2775"/>
        <w:gridCol w:w="4004"/>
        <w:gridCol w:w="2571"/>
      </w:tblGrid>
      <w:tr w:rsidR="00A5788A" w:rsidRPr="005B3BB6" w14:paraId="6DB66183" w14:textId="77777777" w:rsidTr="00A5788A">
        <w:trPr>
          <w:jc w:val="center"/>
        </w:trPr>
        <w:tc>
          <w:tcPr>
            <w:tcW w:w="1484" w:type="pct"/>
          </w:tcPr>
          <w:p w14:paraId="36360FCA" w14:textId="77777777" w:rsidR="00A5788A" w:rsidRPr="005B3BB6" w:rsidRDefault="00A5788A" w:rsidP="00FB1FB1">
            <w:pPr>
              <w:jc w:val="both"/>
              <w:rPr>
                <w:b/>
                <w:highlight w:val="lightGray"/>
              </w:rPr>
            </w:pPr>
            <w:r w:rsidRPr="005B3BB6">
              <w:rPr>
                <w:b/>
                <w:highlight w:val="lightGray"/>
              </w:rPr>
              <w:t>RU size</w:t>
            </w:r>
          </w:p>
        </w:tc>
        <w:tc>
          <w:tcPr>
            <w:tcW w:w="2141" w:type="pct"/>
          </w:tcPr>
          <w:p w14:paraId="53088D80" w14:textId="77777777" w:rsidR="00A5788A" w:rsidRPr="005B3BB6" w:rsidRDefault="00A5788A" w:rsidP="00FB1FB1">
            <w:pPr>
              <w:jc w:val="both"/>
              <w:rPr>
                <w:b/>
                <w:highlight w:val="lightGray"/>
              </w:rPr>
            </w:pPr>
            <w:r w:rsidRPr="005B3BB6">
              <w:rPr>
                <w:b/>
                <w:highlight w:val="lightGray"/>
              </w:rPr>
              <w:t>Aggregate BW</w:t>
            </w:r>
          </w:p>
        </w:tc>
        <w:tc>
          <w:tcPr>
            <w:tcW w:w="1375" w:type="pct"/>
          </w:tcPr>
          <w:p w14:paraId="0A294E88" w14:textId="77777777" w:rsidR="00A5788A" w:rsidRPr="005B3BB6" w:rsidRDefault="00A5788A" w:rsidP="00FB1FB1">
            <w:pPr>
              <w:jc w:val="both"/>
              <w:rPr>
                <w:b/>
                <w:highlight w:val="lightGray"/>
              </w:rPr>
            </w:pPr>
            <w:r w:rsidRPr="005B3BB6">
              <w:rPr>
                <w:b/>
                <w:highlight w:val="lightGray"/>
              </w:rPr>
              <w:t>Notes</w:t>
            </w:r>
          </w:p>
        </w:tc>
      </w:tr>
      <w:tr w:rsidR="00A5788A" w:rsidRPr="005B3BB6" w14:paraId="463FBFF9" w14:textId="77777777" w:rsidTr="00A5788A">
        <w:trPr>
          <w:jc w:val="center"/>
        </w:trPr>
        <w:tc>
          <w:tcPr>
            <w:tcW w:w="1484" w:type="pct"/>
          </w:tcPr>
          <w:p w14:paraId="08C7E1F1" w14:textId="77777777" w:rsidR="00A5788A" w:rsidRPr="005B3BB6" w:rsidRDefault="00A5788A" w:rsidP="00FB1FB1">
            <w:pPr>
              <w:jc w:val="both"/>
              <w:rPr>
                <w:highlight w:val="lightGray"/>
              </w:rPr>
            </w:pPr>
            <w:r w:rsidRPr="005B3BB6">
              <w:rPr>
                <w:highlight w:val="lightGray"/>
              </w:rPr>
              <w:t>484 + 242</w:t>
            </w:r>
          </w:p>
        </w:tc>
        <w:tc>
          <w:tcPr>
            <w:tcW w:w="2141" w:type="pct"/>
          </w:tcPr>
          <w:p w14:paraId="77339E0F" w14:textId="77777777" w:rsidR="00A5788A" w:rsidRPr="005B3BB6" w:rsidRDefault="00A5788A" w:rsidP="00FB1FB1">
            <w:pPr>
              <w:jc w:val="both"/>
              <w:rPr>
                <w:highlight w:val="lightGray"/>
              </w:rPr>
            </w:pPr>
            <w:r w:rsidRPr="005B3BB6">
              <w:rPr>
                <w:highlight w:val="lightGray"/>
              </w:rPr>
              <w:t>60 MHz</w:t>
            </w:r>
          </w:p>
        </w:tc>
        <w:tc>
          <w:tcPr>
            <w:tcW w:w="1375" w:type="pct"/>
          </w:tcPr>
          <w:p w14:paraId="1243988B" w14:textId="77777777" w:rsidR="00A5788A" w:rsidRPr="005B3BB6" w:rsidRDefault="00A5788A" w:rsidP="00FB1FB1">
            <w:pPr>
              <w:jc w:val="both"/>
              <w:rPr>
                <w:highlight w:val="lightGray"/>
              </w:rPr>
            </w:pPr>
            <w:r w:rsidRPr="005B3BB6">
              <w:rPr>
                <w:highlight w:val="lightGray"/>
              </w:rPr>
              <w:t>4 options</w:t>
            </w:r>
          </w:p>
        </w:tc>
      </w:tr>
    </w:tbl>
    <w:p w14:paraId="16B48522" w14:textId="77777777" w:rsidR="007D36B4" w:rsidRPr="005B3BB6" w:rsidRDefault="007D36B4" w:rsidP="00FB1FB1">
      <w:pPr>
        <w:jc w:val="both"/>
        <w:rPr>
          <w:highlight w:val="lightGray"/>
        </w:rPr>
      </w:pPr>
      <w:r w:rsidRPr="005B3BB6">
        <w:rPr>
          <w:highlight w:val="lightGray"/>
        </w:rPr>
        <w:t xml:space="preserve">[Motion 93, </w:t>
      </w:r>
      <w:sdt>
        <w:sdtPr>
          <w:rPr>
            <w:highlight w:val="lightGray"/>
          </w:rPr>
          <w:id w:val="80963285"/>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557195335"/>
          <w:citation/>
        </w:sdt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14:paraId="26641C61" w14:textId="77777777" w:rsidR="007D36B4" w:rsidRPr="005B3BB6" w:rsidRDefault="007D36B4" w:rsidP="00FB1FB1">
      <w:pPr>
        <w:jc w:val="both"/>
        <w:rPr>
          <w:highlight w:val="lightGray"/>
        </w:rPr>
      </w:pPr>
    </w:p>
    <w:p w14:paraId="69A18376" w14:textId="77777777" w:rsidR="00336669" w:rsidRPr="005B3BB6" w:rsidRDefault="00336669" w:rsidP="00336669">
      <w:pPr>
        <w:jc w:val="both"/>
        <w:rPr>
          <w:highlight w:val="lightGray"/>
        </w:rPr>
      </w:pPr>
      <w:r w:rsidRPr="005B3BB6">
        <w:rPr>
          <w:highlight w:val="lightGray"/>
        </w:rPr>
        <w:t>In 160 MHz non-OFDMA the following conditional mandatory (conditional on supporting puncturing) large RU combinations are supported.</w:t>
      </w:r>
    </w:p>
    <w:p w14:paraId="743D37FB" w14:textId="77777777" w:rsidR="00336669" w:rsidRPr="005B3BB6" w:rsidRDefault="00336669" w:rsidP="00486858">
      <w:pPr>
        <w:pStyle w:val="ListParagraph"/>
        <w:numPr>
          <w:ilvl w:val="0"/>
          <w:numId w:val="5"/>
        </w:numPr>
        <w:jc w:val="both"/>
        <w:rPr>
          <w:highlight w:val="lightGray"/>
        </w:rPr>
      </w:pPr>
      <w:r w:rsidRPr="005B3BB6">
        <w:rPr>
          <w:highlight w:val="lightGray"/>
        </w:rPr>
        <w:t>Any one of eight 242 RUs can be punctured.</w:t>
      </w:r>
    </w:p>
    <w:p w14:paraId="6B998A86" w14:textId="77777777" w:rsidR="00A5788A" w:rsidRPr="005B3BB6" w:rsidRDefault="00336669" w:rsidP="00486858">
      <w:pPr>
        <w:pStyle w:val="ListParagraph"/>
        <w:numPr>
          <w:ilvl w:val="0"/>
          <w:numId w:val="5"/>
        </w:numPr>
        <w:jc w:val="both"/>
        <w:rPr>
          <w:highlight w:val="lightGray"/>
        </w:rPr>
      </w:pPr>
      <w:r w:rsidRPr="005B3BB6">
        <w:rPr>
          <w:highlight w:val="lightGray"/>
        </w:rPr>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336669" w:rsidRPr="005B3BB6" w14:paraId="29AECBCC" w14:textId="77777777" w:rsidTr="00336669">
        <w:tc>
          <w:tcPr>
            <w:tcW w:w="2337" w:type="dxa"/>
          </w:tcPr>
          <w:p w14:paraId="7C6417B5" w14:textId="77777777" w:rsidR="00336669" w:rsidRPr="005B3BB6" w:rsidRDefault="00336669" w:rsidP="00FB1FB1">
            <w:pPr>
              <w:jc w:val="both"/>
              <w:rPr>
                <w:b/>
                <w:highlight w:val="lightGray"/>
              </w:rPr>
            </w:pPr>
            <w:r w:rsidRPr="005B3BB6">
              <w:rPr>
                <w:b/>
                <w:highlight w:val="lightGray"/>
              </w:rPr>
              <w:t>80 MHz RU Size</w:t>
            </w:r>
          </w:p>
        </w:tc>
        <w:tc>
          <w:tcPr>
            <w:tcW w:w="2337" w:type="dxa"/>
          </w:tcPr>
          <w:p w14:paraId="26EE83A6" w14:textId="77777777" w:rsidR="00336669" w:rsidRPr="005B3BB6" w:rsidRDefault="00336669" w:rsidP="00FB1FB1">
            <w:pPr>
              <w:jc w:val="both"/>
              <w:rPr>
                <w:b/>
                <w:highlight w:val="lightGray"/>
              </w:rPr>
            </w:pPr>
            <w:r w:rsidRPr="005B3BB6">
              <w:rPr>
                <w:b/>
                <w:highlight w:val="lightGray"/>
              </w:rPr>
              <w:t>80 MHz RU size</w:t>
            </w:r>
          </w:p>
        </w:tc>
        <w:tc>
          <w:tcPr>
            <w:tcW w:w="2338" w:type="dxa"/>
          </w:tcPr>
          <w:p w14:paraId="273D4BC0" w14:textId="77777777" w:rsidR="00336669" w:rsidRPr="005B3BB6" w:rsidRDefault="00336669" w:rsidP="00FB1FB1">
            <w:pPr>
              <w:jc w:val="both"/>
              <w:rPr>
                <w:b/>
                <w:highlight w:val="lightGray"/>
              </w:rPr>
            </w:pPr>
            <w:r w:rsidRPr="005B3BB6">
              <w:rPr>
                <w:b/>
                <w:highlight w:val="lightGray"/>
              </w:rPr>
              <w:t>Aggregate BW</w:t>
            </w:r>
          </w:p>
        </w:tc>
        <w:tc>
          <w:tcPr>
            <w:tcW w:w="2338" w:type="dxa"/>
          </w:tcPr>
          <w:p w14:paraId="758FD36C" w14:textId="77777777" w:rsidR="00336669" w:rsidRPr="005B3BB6" w:rsidRDefault="00336669" w:rsidP="00FB1FB1">
            <w:pPr>
              <w:jc w:val="both"/>
              <w:rPr>
                <w:b/>
                <w:highlight w:val="lightGray"/>
              </w:rPr>
            </w:pPr>
            <w:r w:rsidRPr="005B3BB6">
              <w:rPr>
                <w:b/>
                <w:highlight w:val="lightGray"/>
              </w:rPr>
              <w:t>Notes</w:t>
            </w:r>
          </w:p>
        </w:tc>
      </w:tr>
      <w:tr w:rsidR="00336669" w:rsidRPr="005B3BB6" w14:paraId="67BA7558" w14:textId="77777777" w:rsidTr="00336669">
        <w:tc>
          <w:tcPr>
            <w:tcW w:w="2337" w:type="dxa"/>
          </w:tcPr>
          <w:p w14:paraId="31CD2ACD" w14:textId="77777777" w:rsidR="00336669" w:rsidRPr="005B3BB6" w:rsidRDefault="00336669" w:rsidP="00FB1FB1">
            <w:pPr>
              <w:jc w:val="both"/>
              <w:rPr>
                <w:highlight w:val="lightGray"/>
              </w:rPr>
            </w:pPr>
            <w:r w:rsidRPr="005B3BB6">
              <w:rPr>
                <w:highlight w:val="lightGray"/>
              </w:rPr>
              <w:t>484</w:t>
            </w:r>
          </w:p>
        </w:tc>
        <w:tc>
          <w:tcPr>
            <w:tcW w:w="2337" w:type="dxa"/>
          </w:tcPr>
          <w:p w14:paraId="26EFBE36" w14:textId="77777777" w:rsidR="00336669" w:rsidRPr="005B3BB6" w:rsidRDefault="00336669" w:rsidP="00FB1FB1">
            <w:pPr>
              <w:jc w:val="both"/>
              <w:rPr>
                <w:highlight w:val="lightGray"/>
              </w:rPr>
            </w:pPr>
            <w:r w:rsidRPr="005B3BB6">
              <w:rPr>
                <w:highlight w:val="lightGray"/>
              </w:rPr>
              <w:t>996</w:t>
            </w:r>
          </w:p>
        </w:tc>
        <w:tc>
          <w:tcPr>
            <w:tcW w:w="2338" w:type="dxa"/>
          </w:tcPr>
          <w:p w14:paraId="5660D8E2" w14:textId="77777777" w:rsidR="00336669" w:rsidRPr="005B3BB6" w:rsidRDefault="00336669" w:rsidP="00FB1FB1">
            <w:pPr>
              <w:jc w:val="both"/>
              <w:rPr>
                <w:highlight w:val="lightGray"/>
              </w:rPr>
            </w:pPr>
            <w:r w:rsidRPr="005B3BB6">
              <w:rPr>
                <w:highlight w:val="lightGray"/>
              </w:rPr>
              <w:t>120 MHz</w:t>
            </w:r>
          </w:p>
        </w:tc>
        <w:tc>
          <w:tcPr>
            <w:tcW w:w="2338" w:type="dxa"/>
          </w:tcPr>
          <w:p w14:paraId="5C6D49F0" w14:textId="77777777" w:rsidR="00336669" w:rsidRPr="005B3BB6" w:rsidRDefault="00336669" w:rsidP="00FB1FB1">
            <w:pPr>
              <w:jc w:val="both"/>
              <w:rPr>
                <w:highlight w:val="lightGray"/>
              </w:rPr>
            </w:pPr>
            <w:r w:rsidRPr="005B3BB6">
              <w:rPr>
                <w:highlight w:val="lightGray"/>
              </w:rPr>
              <w:t>4 options</w:t>
            </w:r>
          </w:p>
        </w:tc>
      </w:tr>
      <w:tr w:rsidR="00336669" w:rsidRPr="005B3BB6" w14:paraId="210C6645" w14:textId="77777777" w:rsidTr="00336669">
        <w:tc>
          <w:tcPr>
            <w:tcW w:w="2337" w:type="dxa"/>
          </w:tcPr>
          <w:p w14:paraId="7734A627" w14:textId="77777777" w:rsidR="00336669" w:rsidRPr="005B3BB6" w:rsidRDefault="00336669" w:rsidP="00FB1FB1">
            <w:pPr>
              <w:jc w:val="both"/>
              <w:rPr>
                <w:highlight w:val="lightGray"/>
              </w:rPr>
            </w:pPr>
            <w:r w:rsidRPr="005B3BB6">
              <w:rPr>
                <w:highlight w:val="lightGray"/>
              </w:rPr>
              <w:t>484 + 242</w:t>
            </w:r>
          </w:p>
        </w:tc>
        <w:tc>
          <w:tcPr>
            <w:tcW w:w="2337" w:type="dxa"/>
          </w:tcPr>
          <w:p w14:paraId="39D729AB" w14:textId="77777777" w:rsidR="00336669" w:rsidRPr="005B3BB6" w:rsidRDefault="00336669" w:rsidP="00FB1FB1">
            <w:pPr>
              <w:jc w:val="both"/>
              <w:rPr>
                <w:highlight w:val="lightGray"/>
              </w:rPr>
            </w:pPr>
            <w:r w:rsidRPr="005B3BB6">
              <w:rPr>
                <w:highlight w:val="lightGray"/>
              </w:rPr>
              <w:t>996</w:t>
            </w:r>
          </w:p>
        </w:tc>
        <w:tc>
          <w:tcPr>
            <w:tcW w:w="2338" w:type="dxa"/>
          </w:tcPr>
          <w:p w14:paraId="0E665692" w14:textId="77777777" w:rsidR="00336669" w:rsidRPr="005B3BB6" w:rsidRDefault="00336669" w:rsidP="00FB1FB1">
            <w:pPr>
              <w:jc w:val="both"/>
              <w:rPr>
                <w:highlight w:val="lightGray"/>
              </w:rPr>
            </w:pPr>
            <w:r w:rsidRPr="005B3BB6">
              <w:rPr>
                <w:highlight w:val="lightGray"/>
              </w:rPr>
              <w:t>140 MHz</w:t>
            </w:r>
          </w:p>
        </w:tc>
        <w:tc>
          <w:tcPr>
            <w:tcW w:w="2338" w:type="dxa"/>
          </w:tcPr>
          <w:p w14:paraId="0713E387" w14:textId="77777777" w:rsidR="00336669" w:rsidRPr="005B3BB6" w:rsidRDefault="00336669" w:rsidP="00FB1FB1">
            <w:pPr>
              <w:jc w:val="both"/>
              <w:rPr>
                <w:highlight w:val="lightGray"/>
              </w:rPr>
            </w:pPr>
            <w:r w:rsidRPr="005B3BB6">
              <w:rPr>
                <w:highlight w:val="lightGray"/>
              </w:rPr>
              <w:t>8 options</w:t>
            </w:r>
          </w:p>
        </w:tc>
      </w:tr>
    </w:tbl>
    <w:p w14:paraId="73BC2FB1" w14:textId="77777777" w:rsidR="00336669" w:rsidRPr="005B3BB6" w:rsidRDefault="00336669" w:rsidP="00336669">
      <w:pPr>
        <w:jc w:val="both"/>
        <w:rPr>
          <w:highlight w:val="lightGray"/>
        </w:rPr>
      </w:pPr>
      <w:r w:rsidRPr="005B3BB6">
        <w:rPr>
          <w:highlight w:val="lightGray"/>
        </w:rPr>
        <w:t xml:space="preserve">[Motion 94, </w:t>
      </w:r>
      <w:sdt>
        <w:sdtPr>
          <w:rPr>
            <w:highlight w:val="lightGray"/>
          </w:rPr>
          <w:id w:val="-1989390653"/>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447075536"/>
          <w:citation/>
        </w:sdt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14:paraId="157E9636" w14:textId="77777777" w:rsidR="00A5788A" w:rsidRPr="005B3BB6" w:rsidRDefault="00A5788A" w:rsidP="00FB1FB1">
      <w:pPr>
        <w:jc w:val="both"/>
        <w:rPr>
          <w:highlight w:val="lightGray"/>
        </w:rPr>
      </w:pPr>
    </w:p>
    <w:p w14:paraId="3455414D" w14:textId="77777777" w:rsidR="00057DDC" w:rsidRPr="005B3BB6" w:rsidRDefault="00057DDC" w:rsidP="00057DDC">
      <w:pPr>
        <w:jc w:val="both"/>
        <w:rPr>
          <w:highlight w:val="lightGray"/>
        </w:rPr>
      </w:pPr>
      <w:r w:rsidRPr="005B3BB6">
        <w:rPr>
          <w:highlight w:val="lightGray"/>
        </w:rPr>
        <w:t>In 240 MHz non-OFDMA the following conditional mandatory (conditional on supporting puncturing) large RU combinations are supported.</w:t>
      </w:r>
    </w:p>
    <w:p w14:paraId="45B6FCD7" w14:textId="77777777" w:rsidR="00057DDC" w:rsidRPr="005B3BB6" w:rsidRDefault="00057DDC" w:rsidP="00486858">
      <w:pPr>
        <w:pStyle w:val="ListParagraph"/>
        <w:numPr>
          <w:ilvl w:val="0"/>
          <w:numId w:val="23"/>
        </w:numPr>
        <w:jc w:val="both"/>
        <w:rPr>
          <w:highlight w:val="lightGray"/>
        </w:rPr>
      </w:pPr>
      <w:r w:rsidRPr="005B3BB6">
        <w:rPr>
          <w:highlight w:val="lightGray"/>
        </w:rPr>
        <w:t>Any one of six 484 RUs can be punctured.</w:t>
      </w:r>
    </w:p>
    <w:p w14:paraId="180EA417" w14:textId="77777777" w:rsidR="00336669" w:rsidRPr="005B3BB6" w:rsidRDefault="00057DDC" w:rsidP="00486858">
      <w:pPr>
        <w:pStyle w:val="ListParagraph"/>
        <w:numPr>
          <w:ilvl w:val="0"/>
          <w:numId w:val="23"/>
        </w:numPr>
        <w:jc w:val="both"/>
        <w:rPr>
          <w:highlight w:val="lightGray"/>
        </w:rPr>
      </w:pPr>
      <w:r w:rsidRPr="005B3BB6">
        <w:rPr>
          <w:highlight w:val="lightGray"/>
        </w:rPr>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5B3BB6" w14:paraId="38F4A18B" w14:textId="77777777" w:rsidTr="00057DDC">
        <w:tc>
          <w:tcPr>
            <w:tcW w:w="1870" w:type="dxa"/>
          </w:tcPr>
          <w:p w14:paraId="04B9D3FC" w14:textId="77777777" w:rsidR="00057DDC" w:rsidRPr="005B3BB6" w:rsidRDefault="00057DDC" w:rsidP="00FB1FB1">
            <w:pPr>
              <w:jc w:val="both"/>
              <w:rPr>
                <w:b/>
                <w:highlight w:val="lightGray"/>
              </w:rPr>
            </w:pPr>
            <w:r w:rsidRPr="005B3BB6">
              <w:rPr>
                <w:b/>
                <w:highlight w:val="lightGray"/>
              </w:rPr>
              <w:t>80 MHz RU size</w:t>
            </w:r>
          </w:p>
        </w:tc>
        <w:tc>
          <w:tcPr>
            <w:tcW w:w="1870" w:type="dxa"/>
          </w:tcPr>
          <w:p w14:paraId="680624EA" w14:textId="77777777" w:rsidR="00057DDC" w:rsidRPr="005B3BB6" w:rsidRDefault="00057DDC" w:rsidP="00FB1FB1">
            <w:pPr>
              <w:jc w:val="both"/>
              <w:rPr>
                <w:b/>
                <w:highlight w:val="lightGray"/>
              </w:rPr>
            </w:pPr>
            <w:r w:rsidRPr="005B3BB6">
              <w:rPr>
                <w:b/>
                <w:highlight w:val="lightGray"/>
              </w:rPr>
              <w:t>80 MHz RU size</w:t>
            </w:r>
          </w:p>
        </w:tc>
        <w:tc>
          <w:tcPr>
            <w:tcW w:w="1870" w:type="dxa"/>
          </w:tcPr>
          <w:p w14:paraId="4EC311F4" w14:textId="77777777" w:rsidR="00057DDC" w:rsidRPr="005B3BB6" w:rsidRDefault="00057DDC" w:rsidP="00FB1FB1">
            <w:pPr>
              <w:jc w:val="both"/>
              <w:rPr>
                <w:b/>
                <w:highlight w:val="lightGray"/>
              </w:rPr>
            </w:pPr>
            <w:r w:rsidRPr="005B3BB6">
              <w:rPr>
                <w:b/>
                <w:highlight w:val="lightGray"/>
              </w:rPr>
              <w:t>80 MHz RU size</w:t>
            </w:r>
          </w:p>
        </w:tc>
        <w:tc>
          <w:tcPr>
            <w:tcW w:w="1870" w:type="dxa"/>
          </w:tcPr>
          <w:p w14:paraId="2C949B87" w14:textId="77777777" w:rsidR="00057DDC" w:rsidRPr="005B3BB6" w:rsidRDefault="00057DDC" w:rsidP="00FB1FB1">
            <w:pPr>
              <w:jc w:val="both"/>
              <w:rPr>
                <w:b/>
                <w:highlight w:val="lightGray"/>
              </w:rPr>
            </w:pPr>
            <w:r w:rsidRPr="005B3BB6">
              <w:rPr>
                <w:b/>
                <w:highlight w:val="lightGray"/>
              </w:rPr>
              <w:t>Aggregate BW</w:t>
            </w:r>
          </w:p>
        </w:tc>
        <w:tc>
          <w:tcPr>
            <w:tcW w:w="1870" w:type="dxa"/>
          </w:tcPr>
          <w:p w14:paraId="5C1F545F" w14:textId="77777777" w:rsidR="00057DDC" w:rsidRPr="005B3BB6" w:rsidRDefault="00057DDC" w:rsidP="00FB1FB1">
            <w:pPr>
              <w:jc w:val="both"/>
              <w:rPr>
                <w:b/>
                <w:highlight w:val="lightGray"/>
              </w:rPr>
            </w:pPr>
            <w:r w:rsidRPr="005B3BB6">
              <w:rPr>
                <w:b/>
                <w:highlight w:val="lightGray"/>
              </w:rPr>
              <w:t>Notes</w:t>
            </w:r>
          </w:p>
        </w:tc>
      </w:tr>
      <w:tr w:rsidR="00057DDC" w:rsidRPr="005B3BB6" w14:paraId="09A94A04" w14:textId="77777777" w:rsidTr="00057DDC">
        <w:tc>
          <w:tcPr>
            <w:tcW w:w="1870" w:type="dxa"/>
          </w:tcPr>
          <w:p w14:paraId="1BE633F4" w14:textId="77777777" w:rsidR="00057DDC" w:rsidRPr="005B3BB6" w:rsidRDefault="00057DDC" w:rsidP="00FB1FB1">
            <w:pPr>
              <w:jc w:val="both"/>
              <w:rPr>
                <w:highlight w:val="lightGray"/>
              </w:rPr>
            </w:pPr>
            <w:r w:rsidRPr="005B3BB6">
              <w:rPr>
                <w:highlight w:val="lightGray"/>
              </w:rPr>
              <w:t>484</w:t>
            </w:r>
          </w:p>
        </w:tc>
        <w:tc>
          <w:tcPr>
            <w:tcW w:w="1870" w:type="dxa"/>
          </w:tcPr>
          <w:p w14:paraId="6963E50A" w14:textId="77777777" w:rsidR="00057DDC" w:rsidRPr="005B3BB6" w:rsidRDefault="00057DDC" w:rsidP="00FB1FB1">
            <w:pPr>
              <w:jc w:val="both"/>
              <w:rPr>
                <w:highlight w:val="lightGray"/>
              </w:rPr>
            </w:pPr>
            <w:r w:rsidRPr="005B3BB6">
              <w:rPr>
                <w:highlight w:val="lightGray"/>
              </w:rPr>
              <w:t>996</w:t>
            </w:r>
          </w:p>
        </w:tc>
        <w:tc>
          <w:tcPr>
            <w:tcW w:w="1870" w:type="dxa"/>
          </w:tcPr>
          <w:p w14:paraId="3856A2D3" w14:textId="77777777" w:rsidR="00057DDC" w:rsidRPr="005B3BB6" w:rsidRDefault="00057DDC" w:rsidP="00FB1FB1">
            <w:pPr>
              <w:jc w:val="both"/>
              <w:rPr>
                <w:highlight w:val="lightGray"/>
              </w:rPr>
            </w:pPr>
            <w:r w:rsidRPr="005B3BB6">
              <w:rPr>
                <w:highlight w:val="lightGray"/>
              </w:rPr>
              <w:t>996</w:t>
            </w:r>
          </w:p>
        </w:tc>
        <w:tc>
          <w:tcPr>
            <w:tcW w:w="1870" w:type="dxa"/>
          </w:tcPr>
          <w:p w14:paraId="6EB14B98" w14:textId="77777777" w:rsidR="00057DDC" w:rsidRPr="005B3BB6" w:rsidRDefault="00057DDC" w:rsidP="00FB1FB1">
            <w:pPr>
              <w:jc w:val="both"/>
              <w:rPr>
                <w:highlight w:val="lightGray"/>
              </w:rPr>
            </w:pPr>
            <w:r w:rsidRPr="005B3BB6">
              <w:rPr>
                <w:highlight w:val="lightGray"/>
              </w:rPr>
              <w:t xml:space="preserve">200 MHz </w:t>
            </w:r>
          </w:p>
        </w:tc>
        <w:tc>
          <w:tcPr>
            <w:tcW w:w="1870" w:type="dxa"/>
          </w:tcPr>
          <w:p w14:paraId="22AE0958" w14:textId="77777777" w:rsidR="00057DDC" w:rsidRPr="005B3BB6" w:rsidRDefault="00057DDC" w:rsidP="00FB1FB1">
            <w:pPr>
              <w:jc w:val="both"/>
              <w:rPr>
                <w:highlight w:val="lightGray"/>
              </w:rPr>
            </w:pPr>
            <w:r w:rsidRPr="005B3BB6">
              <w:rPr>
                <w:highlight w:val="lightGray"/>
              </w:rPr>
              <w:t>6 options</w:t>
            </w:r>
          </w:p>
        </w:tc>
      </w:tr>
      <w:tr w:rsidR="00057DDC" w:rsidRPr="005B3BB6" w14:paraId="4DBEE093" w14:textId="77777777" w:rsidTr="00057DDC">
        <w:tc>
          <w:tcPr>
            <w:tcW w:w="1870" w:type="dxa"/>
          </w:tcPr>
          <w:p w14:paraId="3E893526" w14:textId="77777777" w:rsidR="00057DDC" w:rsidRPr="005B3BB6" w:rsidRDefault="00057DDC" w:rsidP="00FB1FB1">
            <w:pPr>
              <w:jc w:val="both"/>
              <w:rPr>
                <w:highlight w:val="lightGray"/>
              </w:rPr>
            </w:pPr>
            <w:r w:rsidRPr="005B3BB6">
              <w:rPr>
                <w:highlight w:val="lightGray"/>
              </w:rPr>
              <w:t>-</w:t>
            </w:r>
          </w:p>
        </w:tc>
        <w:tc>
          <w:tcPr>
            <w:tcW w:w="1870" w:type="dxa"/>
          </w:tcPr>
          <w:p w14:paraId="30C8C766" w14:textId="77777777" w:rsidR="00057DDC" w:rsidRPr="005B3BB6" w:rsidRDefault="00057DDC" w:rsidP="00FB1FB1">
            <w:pPr>
              <w:jc w:val="both"/>
              <w:rPr>
                <w:highlight w:val="lightGray"/>
              </w:rPr>
            </w:pPr>
            <w:r w:rsidRPr="005B3BB6">
              <w:rPr>
                <w:highlight w:val="lightGray"/>
              </w:rPr>
              <w:t>996</w:t>
            </w:r>
          </w:p>
        </w:tc>
        <w:tc>
          <w:tcPr>
            <w:tcW w:w="1870" w:type="dxa"/>
          </w:tcPr>
          <w:p w14:paraId="219670AB" w14:textId="77777777" w:rsidR="00057DDC" w:rsidRPr="005B3BB6" w:rsidRDefault="00057DDC" w:rsidP="00FB1FB1">
            <w:pPr>
              <w:jc w:val="both"/>
              <w:rPr>
                <w:highlight w:val="lightGray"/>
              </w:rPr>
            </w:pPr>
            <w:r w:rsidRPr="005B3BB6">
              <w:rPr>
                <w:highlight w:val="lightGray"/>
              </w:rPr>
              <w:t>996</w:t>
            </w:r>
          </w:p>
        </w:tc>
        <w:tc>
          <w:tcPr>
            <w:tcW w:w="1870" w:type="dxa"/>
          </w:tcPr>
          <w:p w14:paraId="236D1715" w14:textId="77777777" w:rsidR="00057DDC" w:rsidRPr="005B3BB6" w:rsidRDefault="00057DDC" w:rsidP="00FB1FB1">
            <w:pPr>
              <w:jc w:val="both"/>
              <w:rPr>
                <w:highlight w:val="lightGray"/>
              </w:rPr>
            </w:pPr>
            <w:r w:rsidRPr="005B3BB6">
              <w:rPr>
                <w:highlight w:val="lightGray"/>
              </w:rPr>
              <w:t xml:space="preserve">160 MHz </w:t>
            </w:r>
          </w:p>
        </w:tc>
        <w:tc>
          <w:tcPr>
            <w:tcW w:w="1870" w:type="dxa"/>
          </w:tcPr>
          <w:p w14:paraId="2B1B34A1" w14:textId="77777777" w:rsidR="00057DDC" w:rsidRPr="005B3BB6" w:rsidRDefault="00057DDC" w:rsidP="00FB1FB1">
            <w:pPr>
              <w:jc w:val="both"/>
              <w:rPr>
                <w:highlight w:val="lightGray"/>
              </w:rPr>
            </w:pPr>
            <w:r w:rsidRPr="005B3BB6">
              <w:rPr>
                <w:highlight w:val="lightGray"/>
              </w:rPr>
              <w:t>3 options</w:t>
            </w:r>
          </w:p>
        </w:tc>
      </w:tr>
    </w:tbl>
    <w:p w14:paraId="2EBA4A4F" w14:textId="77777777" w:rsidR="00057DDC" w:rsidRPr="005B3BB6" w:rsidRDefault="00057DDC" w:rsidP="00057DDC">
      <w:pPr>
        <w:jc w:val="both"/>
        <w:rPr>
          <w:highlight w:val="lightGray"/>
        </w:rPr>
      </w:pPr>
      <w:r w:rsidRPr="005B3BB6">
        <w:rPr>
          <w:highlight w:val="lightGray"/>
        </w:rPr>
        <w:t xml:space="preserve">[Motion 95, </w:t>
      </w:r>
      <w:sdt>
        <w:sdtPr>
          <w:rPr>
            <w:highlight w:val="lightGray"/>
          </w:rPr>
          <w:id w:val="851455385"/>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636715587"/>
          <w:citation/>
        </w:sdt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14:paraId="3BC1898C" w14:textId="77777777" w:rsidR="00057DDC" w:rsidRPr="005B3BB6" w:rsidRDefault="00057DDC" w:rsidP="00FB1FB1">
      <w:pPr>
        <w:jc w:val="both"/>
        <w:rPr>
          <w:highlight w:val="lightGray"/>
        </w:rPr>
      </w:pPr>
    </w:p>
    <w:p w14:paraId="0AC69954" w14:textId="77777777" w:rsidR="005C2E48" w:rsidRPr="005B3BB6" w:rsidRDefault="005C2E48" w:rsidP="005C2E48">
      <w:pPr>
        <w:jc w:val="both"/>
        <w:rPr>
          <w:highlight w:val="lightGray"/>
        </w:rPr>
      </w:pPr>
      <w:r w:rsidRPr="005B3BB6">
        <w:rPr>
          <w:highlight w:val="lightGray"/>
        </w:rPr>
        <w:t>In 320 MHz non-OFDMA the following conditional mandatory (conditional on supporting puncturing) large RU combinations are supported.</w:t>
      </w:r>
    </w:p>
    <w:p w14:paraId="7FF4DA58" w14:textId="77777777" w:rsidR="005C2E48" w:rsidRPr="005B3BB6" w:rsidRDefault="005C2E48" w:rsidP="00486858">
      <w:pPr>
        <w:pStyle w:val="ListParagraph"/>
        <w:numPr>
          <w:ilvl w:val="0"/>
          <w:numId w:val="24"/>
        </w:numPr>
        <w:jc w:val="both"/>
        <w:rPr>
          <w:highlight w:val="lightGray"/>
        </w:rPr>
      </w:pPr>
      <w:r w:rsidRPr="005B3BB6">
        <w:rPr>
          <w:highlight w:val="lightGray"/>
        </w:rPr>
        <w:t>Any one of eight 484 RUs can be punctured.</w:t>
      </w:r>
    </w:p>
    <w:p w14:paraId="6F694FF6" w14:textId="77777777" w:rsidR="00057DDC" w:rsidRPr="005B3BB6" w:rsidRDefault="005C2E48" w:rsidP="00486858">
      <w:pPr>
        <w:pStyle w:val="ListParagraph"/>
        <w:numPr>
          <w:ilvl w:val="0"/>
          <w:numId w:val="24"/>
        </w:numPr>
        <w:jc w:val="both"/>
        <w:rPr>
          <w:highlight w:val="lightGray"/>
        </w:rPr>
      </w:pPr>
      <w:r w:rsidRPr="005B3BB6">
        <w:rPr>
          <w:highlight w:val="lightGray"/>
        </w:rPr>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RPr="005B3BB6" w14:paraId="2498047F" w14:textId="77777777" w:rsidTr="005C2E48">
        <w:tc>
          <w:tcPr>
            <w:tcW w:w="744" w:type="pct"/>
          </w:tcPr>
          <w:p w14:paraId="362D8315" w14:textId="77777777" w:rsidR="005C2E48" w:rsidRPr="005B3BB6" w:rsidRDefault="005C2E48" w:rsidP="00FB1FB1">
            <w:pPr>
              <w:jc w:val="both"/>
              <w:rPr>
                <w:b/>
                <w:highlight w:val="lightGray"/>
              </w:rPr>
            </w:pPr>
            <w:r w:rsidRPr="005B3BB6">
              <w:rPr>
                <w:b/>
                <w:highlight w:val="lightGray"/>
              </w:rPr>
              <w:t xml:space="preserve">80 MHz </w:t>
            </w:r>
          </w:p>
          <w:p w14:paraId="0B0A9A11" w14:textId="77777777" w:rsidR="005C2E48" w:rsidRPr="005B3BB6" w:rsidRDefault="005C2E48" w:rsidP="00FB1FB1">
            <w:pPr>
              <w:jc w:val="both"/>
              <w:rPr>
                <w:b/>
                <w:highlight w:val="lightGray"/>
              </w:rPr>
            </w:pPr>
            <w:r w:rsidRPr="005B3BB6">
              <w:rPr>
                <w:b/>
                <w:highlight w:val="lightGray"/>
              </w:rPr>
              <w:t>RU size</w:t>
            </w:r>
          </w:p>
        </w:tc>
        <w:tc>
          <w:tcPr>
            <w:tcW w:w="744" w:type="pct"/>
          </w:tcPr>
          <w:p w14:paraId="30C5450F" w14:textId="77777777" w:rsidR="005C2E48" w:rsidRPr="005B3BB6" w:rsidRDefault="005C2E48" w:rsidP="00FB1FB1">
            <w:pPr>
              <w:jc w:val="both"/>
              <w:rPr>
                <w:b/>
                <w:highlight w:val="lightGray"/>
              </w:rPr>
            </w:pPr>
            <w:r w:rsidRPr="005B3BB6">
              <w:rPr>
                <w:b/>
                <w:highlight w:val="lightGray"/>
              </w:rPr>
              <w:t xml:space="preserve">80 MHz </w:t>
            </w:r>
          </w:p>
          <w:p w14:paraId="1AF723D9" w14:textId="77777777" w:rsidR="005C2E48" w:rsidRPr="005B3BB6" w:rsidRDefault="005C2E48" w:rsidP="00FB1FB1">
            <w:pPr>
              <w:jc w:val="both"/>
              <w:rPr>
                <w:b/>
                <w:highlight w:val="lightGray"/>
              </w:rPr>
            </w:pPr>
            <w:r w:rsidRPr="005B3BB6">
              <w:rPr>
                <w:b/>
                <w:highlight w:val="lightGray"/>
              </w:rPr>
              <w:t>RU size</w:t>
            </w:r>
          </w:p>
        </w:tc>
        <w:tc>
          <w:tcPr>
            <w:tcW w:w="744" w:type="pct"/>
          </w:tcPr>
          <w:p w14:paraId="1626F5AE" w14:textId="77777777" w:rsidR="005C2E48" w:rsidRPr="005B3BB6" w:rsidRDefault="005C2E48" w:rsidP="00FB1FB1">
            <w:pPr>
              <w:jc w:val="both"/>
              <w:rPr>
                <w:b/>
                <w:highlight w:val="lightGray"/>
              </w:rPr>
            </w:pPr>
            <w:r w:rsidRPr="005B3BB6">
              <w:rPr>
                <w:b/>
                <w:highlight w:val="lightGray"/>
              </w:rPr>
              <w:t xml:space="preserve">80 MHz </w:t>
            </w:r>
          </w:p>
          <w:p w14:paraId="6FABD060" w14:textId="77777777" w:rsidR="005C2E48" w:rsidRPr="005B3BB6" w:rsidRDefault="005C2E48" w:rsidP="00FB1FB1">
            <w:pPr>
              <w:jc w:val="both"/>
              <w:rPr>
                <w:b/>
                <w:highlight w:val="lightGray"/>
              </w:rPr>
            </w:pPr>
            <w:r w:rsidRPr="005B3BB6">
              <w:rPr>
                <w:b/>
                <w:highlight w:val="lightGray"/>
              </w:rPr>
              <w:t>RU size</w:t>
            </w:r>
          </w:p>
        </w:tc>
        <w:tc>
          <w:tcPr>
            <w:tcW w:w="744" w:type="pct"/>
          </w:tcPr>
          <w:p w14:paraId="2D65ED9C" w14:textId="77777777" w:rsidR="005C2E48" w:rsidRPr="005B3BB6" w:rsidRDefault="005C2E48" w:rsidP="00FB1FB1">
            <w:pPr>
              <w:jc w:val="both"/>
              <w:rPr>
                <w:b/>
                <w:highlight w:val="lightGray"/>
              </w:rPr>
            </w:pPr>
            <w:r w:rsidRPr="005B3BB6">
              <w:rPr>
                <w:b/>
                <w:highlight w:val="lightGray"/>
              </w:rPr>
              <w:t xml:space="preserve">80 MHz </w:t>
            </w:r>
          </w:p>
          <w:p w14:paraId="3A594187" w14:textId="77777777" w:rsidR="005C2E48" w:rsidRPr="005B3BB6" w:rsidRDefault="005C2E48" w:rsidP="00FB1FB1">
            <w:pPr>
              <w:jc w:val="both"/>
              <w:rPr>
                <w:b/>
                <w:highlight w:val="lightGray"/>
              </w:rPr>
            </w:pPr>
            <w:r w:rsidRPr="005B3BB6">
              <w:rPr>
                <w:b/>
                <w:highlight w:val="lightGray"/>
              </w:rPr>
              <w:t>RU size</w:t>
            </w:r>
          </w:p>
        </w:tc>
        <w:tc>
          <w:tcPr>
            <w:tcW w:w="1232" w:type="pct"/>
          </w:tcPr>
          <w:p w14:paraId="0D33B94E" w14:textId="77777777" w:rsidR="005C2E48" w:rsidRPr="005B3BB6" w:rsidRDefault="005C2E48" w:rsidP="00FB1FB1">
            <w:pPr>
              <w:jc w:val="both"/>
              <w:rPr>
                <w:b/>
                <w:highlight w:val="lightGray"/>
              </w:rPr>
            </w:pPr>
            <w:r w:rsidRPr="005B3BB6">
              <w:rPr>
                <w:b/>
                <w:highlight w:val="lightGray"/>
              </w:rPr>
              <w:t>Aggregate BW</w:t>
            </w:r>
          </w:p>
        </w:tc>
        <w:tc>
          <w:tcPr>
            <w:tcW w:w="791" w:type="pct"/>
          </w:tcPr>
          <w:p w14:paraId="14588FF9" w14:textId="77777777" w:rsidR="005C2E48" w:rsidRPr="005B3BB6" w:rsidRDefault="005C2E48" w:rsidP="00FB1FB1">
            <w:pPr>
              <w:jc w:val="both"/>
              <w:rPr>
                <w:b/>
                <w:highlight w:val="lightGray"/>
              </w:rPr>
            </w:pPr>
            <w:r w:rsidRPr="005B3BB6">
              <w:rPr>
                <w:b/>
                <w:highlight w:val="lightGray"/>
              </w:rPr>
              <w:t>Notes</w:t>
            </w:r>
          </w:p>
        </w:tc>
      </w:tr>
      <w:tr w:rsidR="005C2E48" w:rsidRPr="005B3BB6" w14:paraId="1D7221D5" w14:textId="77777777" w:rsidTr="005C2E48">
        <w:tc>
          <w:tcPr>
            <w:tcW w:w="744" w:type="pct"/>
          </w:tcPr>
          <w:p w14:paraId="76F14916" w14:textId="77777777" w:rsidR="005C2E48" w:rsidRPr="005B3BB6" w:rsidRDefault="005C2E48" w:rsidP="00FB1FB1">
            <w:pPr>
              <w:jc w:val="both"/>
              <w:rPr>
                <w:highlight w:val="lightGray"/>
              </w:rPr>
            </w:pPr>
            <w:r w:rsidRPr="005B3BB6">
              <w:rPr>
                <w:highlight w:val="lightGray"/>
              </w:rPr>
              <w:t>484</w:t>
            </w:r>
          </w:p>
        </w:tc>
        <w:tc>
          <w:tcPr>
            <w:tcW w:w="744" w:type="pct"/>
          </w:tcPr>
          <w:p w14:paraId="218DBFBD" w14:textId="77777777" w:rsidR="005C2E48" w:rsidRPr="005B3BB6" w:rsidRDefault="005C2E48" w:rsidP="00FB1FB1">
            <w:pPr>
              <w:jc w:val="both"/>
              <w:rPr>
                <w:highlight w:val="lightGray"/>
              </w:rPr>
            </w:pPr>
            <w:r w:rsidRPr="005B3BB6">
              <w:rPr>
                <w:highlight w:val="lightGray"/>
              </w:rPr>
              <w:t>996</w:t>
            </w:r>
          </w:p>
        </w:tc>
        <w:tc>
          <w:tcPr>
            <w:tcW w:w="744" w:type="pct"/>
          </w:tcPr>
          <w:p w14:paraId="56017B1E" w14:textId="77777777" w:rsidR="005C2E48" w:rsidRPr="005B3BB6" w:rsidRDefault="005C2E48" w:rsidP="00FB1FB1">
            <w:pPr>
              <w:jc w:val="both"/>
              <w:rPr>
                <w:highlight w:val="lightGray"/>
              </w:rPr>
            </w:pPr>
            <w:r w:rsidRPr="005B3BB6">
              <w:rPr>
                <w:highlight w:val="lightGray"/>
              </w:rPr>
              <w:t>996</w:t>
            </w:r>
          </w:p>
        </w:tc>
        <w:tc>
          <w:tcPr>
            <w:tcW w:w="744" w:type="pct"/>
          </w:tcPr>
          <w:p w14:paraId="11DD165A" w14:textId="77777777" w:rsidR="005C2E48" w:rsidRPr="005B3BB6" w:rsidRDefault="005C2E48" w:rsidP="00FB1FB1">
            <w:pPr>
              <w:jc w:val="both"/>
              <w:rPr>
                <w:highlight w:val="lightGray"/>
              </w:rPr>
            </w:pPr>
            <w:r w:rsidRPr="005B3BB6">
              <w:rPr>
                <w:highlight w:val="lightGray"/>
              </w:rPr>
              <w:t>996</w:t>
            </w:r>
          </w:p>
        </w:tc>
        <w:tc>
          <w:tcPr>
            <w:tcW w:w="1232" w:type="pct"/>
          </w:tcPr>
          <w:p w14:paraId="69AF361C" w14:textId="77777777" w:rsidR="005C2E48" w:rsidRPr="005B3BB6" w:rsidRDefault="005C2E48" w:rsidP="00FB1FB1">
            <w:pPr>
              <w:jc w:val="both"/>
              <w:rPr>
                <w:highlight w:val="lightGray"/>
              </w:rPr>
            </w:pPr>
            <w:r w:rsidRPr="005B3BB6">
              <w:rPr>
                <w:highlight w:val="lightGray"/>
              </w:rPr>
              <w:t>280 MHz</w:t>
            </w:r>
          </w:p>
        </w:tc>
        <w:tc>
          <w:tcPr>
            <w:tcW w:w="791" w:type="pct"/>
          </w:tcPr>
          <w:p w14:paraId="01BBD1F4" w14:textId="77777777" w:rsidR="005C2E48" w:rsidRPr="005B3BB6" w:rsidRDefault="005C2E48" w:rsidP="00FB1FB1">
            <w:pPr>
              <w:jc w:val="both"/>
              <w:rPr>
                <w:highlight w:val="lightGray"/>
              </w:rPr>
            </w:pPr>
            <w:r w:rsidRPr="005B3BB6">
              <w:rPr>
                <w:highlight w:val="lightGray"/>
              </w:rPr>
              <w:t>8 options</w:t>
            </w:r>
          </w:p>
        </w:tc>
      </w:tr>
      <w:tr w:rsidR="005C2E48" w:rsidRPr="005B3BB6" w14:paraId="609AE6D4" w14:textId="77777777" w:rsidTr="005C2E48">
        <w:tc>
          <w:tcPr>
            <w:tcW w:w="744" w:type="pct"/>
          </w:tcPr>
          <w:p w14:paraId="3E88B7F5" w14:textId="77777777" w:rsidR="005C2E48" w:rsidRPr="005B3BB6" w:rsidRDefault="005C2E48" w:rsidP="00FB1FB1">
            <w:pPr>
              <w:jc w:val="both"/>
              <w:rPr>
                <w:highlight w:val="lightGray"/>
              </w:rPr>
            </w:pPr>
            <w:r w:rsidRPr="005B3BB6">
              <w:rPr>
                <w:highlight w:val="lightGray"/>
              </w:rPr>
              <w:t>-</w:t>
            </w:r>
          </w:p>
        </w:tc>
        <w:tc>
          <w:tcPr>
            <w:tcW w:w="744" w:type="pct"/>
          </w:tcPr>
          <w:p w14:paraId="1E05F8BD" w14:textId="77777777" w:rsidR="005C2E48" w:rsidRPr="005B3BB6" w:rsidRDefault="005C2E48" w:rsidP="00FB1FB1">
            <w:pPr>
              <w:jc w:val="both"/>
              <w:rPr>
                <w:highlight w:val="lightGray"/>
              </w:rPr>
            </w:pPr>
            <w:r w:rsidRPr="005B3BB6">
              <w:rPr>
                <w:highlight w:val="lightGray"/>
              </w:rPr>
              <w:t>996</w:t>
            </w:r>
          </w:p>
        </w:tc>
        <w:tc>
          <w:tcPr>
            <w:tcW w:w="744" w:type="pct"/>
          </w:tcPr>
          <w:p w14:paraId="6624301E" w14:textId="77777777" w:rsidR="005C2E48" w:rsidRPr="005B3BB6" w:rsidRDefault="005C2E48" w:rsidP="00FB1FB1">
            <w:pPr>
              <w:jc w:val="both"/>
              <w:rPr>
                <w:highlight w:val="lightGray"/>
              </w:rPr>
            </w:pPr>
            <w:r w:rsidRPr="005B3BB6">
              <w:rPr>
                <w:highlight w:val="lightGray"/>
              </w:rPr>
              <w:t>996</w:t>
            </w:r>
          </w:p>
        </w:tc>
        <w:tc>
          <w:tcPr>
            <w:tcW w:w="744" w:type="pct"/>
          </w:tcPr>
          <w:p w14:paraId="1556D75A" w14:textId="77777777" w:rsidR="005C2E48" w:rsidRPr="005B3BB6" w:rsidRDefault="005C2E48" w:rsidP="00FB1FB1">
            <w:pPr>
              <w:jc w:val="both"/>
              <w:rPr>
                <w:highlight w:val="lightGray"/>
              </w:rPr>
            </w:pPr>
            <w:r w:rsidRPr="005B3BB6">
              <w:rPr>
                <w:highlight w:val="lightGray"/>
              </w:rPr>
              <w:t>996</w:t>
            </w:r>
          </w:p>
        </w:tc>
        <w:tc>
          <w:tcPr>
            <w:tcW w:w="1232" w:type="pct"/>
          </w:tcPr>
          <w:p w14:paraId="3F90531D" w14:textId="77777777" w:rsidR="005C2E48" w:rsidRPr="005B3BB6" w:rsidRDefault="005C2E48" w:rsidP="00FB1FB1">
            <w:pPr>
              <w:jc w:val="both"/>
              <w:rPr>
                <w:highlight w:val="lightGray"/>
              </w:rPr>
            </w:pPr>
            <w:r w:rsidRPr="005B3BB6">
              <w:rPr>
                <w:highlight w:val="lightGray"/>
              </w:rPr>
              <w:t>240 MHz</w:t>
            </w:r>
          </w:p>
        </w:tc>
        <w:tc>
          <w:tcPr>
            <w:tcW w:w="791" w:type="pct"/>
          </w:tcPr>
          <w:p w14:paraId="1ED15AF3" w14:textId="77777777" w:rsidR="005C2E48" w:rsidRPr="005B3BB6" w:rsidRDefault="005C2E48" w:rsidP="00FB1FB1">
            <w:pPr>
              <w:jc w:val="both"/>
              <w:rPr>
                <w:highlight w:val="lightGray"/>
              </w:rPr>
            </w:pPr>
            <w:r w:rsidRPr="005B3BB6">
              <w:rPr>
                <w:highlight w:val="lightGray"/>
              </w:rPr>
              <w:t>4 options</w:t>
            </w:r>
          </w:p>
        </w:tc>
      </w:tr>
    </w:tbl>
    <w:p w14:paraId="319648F4" w14:textId="77777777" w:rsidR="005C2E48" w:rsidRDefault="00057DDC" w:rsidP="005C2E48">
      <w:pPr>
        <w:jc w:val="both"/>
      </w:pPr>
      <w:r w:rsidRPr="005B3BB6">
        <w:rPr>
          <w:highlight w:val="lightGray"/>
        </w:rPr>
        <w:t xml:space="preserve">[Motion 96, </w:t>
      </w:r>
      <w:sdt>
        <w:sdtPr>
          <w:rPr>
            <w:highlight w:val="lightGray"/>
          </w:rPr>
          <w:id w:val="-1128771496"/>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506274901"/>
          <w:citation/>
        </w:sdt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14:paraId="6D798EBB" w14:textId="77777777" w:rsidR="0081311B" w:rsidRDefault="0081311B" w:rsidP="005C2E48">
      <w:pPr>
        <w:jc w:val="both"/>
      </w:pPr>
    </w:p>
    <w:p w14:paraId="6B6590D2" w14:textId="77777777" w:rsidR="0081311B" w:rsidRPr="0081311B" w:rsidRDefault="0081311B" w:rsidP="0081311B">
      <w:pPr>
        <w:jc w:val="both"/>
        <w:rPr>
          <w:b/>
          <w:highlight w:val="yellow"/>
        </w:rPr>
      </w:pPr>
      <w:r w:rsidRPr="0081311B">
        <w:rPr>
          <w:b/>
          <w:highlight w:val="yellow"/>
        </w:rPr>
        <w:t xml:space="preserve">Straw poll #44 </w:t>
      </w:r>
    </w:p>
    <w:p w14:paraId="3271AFEB" w14:textId="4287EAE7" w:rsidR="0081311B" w:rsidRPr="0081311B" w:rsidRDefault="0081311B" w:rsidP="0081311B">
      <w:pPr>
        <w:jc w:val="both"/>
        <w:rPr>
          <w:szCs w:val="22"/>
          <w:highlight w:val="yellow"/>
        </w:rPr>
      </w:pPr>
      <w:del w:id="287" w:author="Alfred Aster" w:date="2020-05-31T15:26:00Z">
        <w:r w:rsidRPr="0081311B" w:rsidDel="004543DC">
          <w:rPr>
            <w:highlight w:val="yellow"/>
          </w:rPr>
          <w:delText xml:space="preserve">Do you agree that </w:delText>
        </w:r>
      </w:del>
      <w:ins w:id="288" w:author="Alfred Aster" w:date="2020-05-31T15:26:00Z">
        <w:r w:rsidR="004543DC">
          <w:rPr>
            <w:highlight w:val="yellow"/>
          </w:rPr>
          <w:t>T</w:t>
        </w:r>
      </w:ins>
      <w:del w:id="289" w:author="Alfred Aster" w:date="2020-05-31T15:26:00Z">
        <w:r w:rsidRPr="0081311B" w:rsidDel="004543DC">
          <w:rPr>
            <w:highlight w:val="yellow"/>
          </w:rPr>
          <w:delText>t</w:delText>
        </w:r>
      </w:del>
      <w:r w:rsidRPr="0081311B">
        <w:rPr>
          <w:highlight w:val="yellow"/>
        </w:rPr>
        <w:t>he minimum RU size for EHT to support MU-MIMO shall be 242-tone RU</w:t>
      </w:r>
      <w:ins w:id="290" w:author="Alfred Aster" w:date="2020-05-31T15:26:00Z">
        <w:r w:rsidR="004543DC">
          <w:rPr>
            <w:highlight w:val="yellow"/>
          </w:rPr>
          <w:t>.</w:t>
        </w:r>
      </w:ins>
      <w:del w:id="291" w:author="Alfred Aster" w:date="2020-05-31T15:26:00Z">
        <w:r w:rsidRPr="0081311B" w:rsidDel="004543DC">
          <w:rPr>
            <w:highlight w:val="yellow"/>
          </w:rPr>
          <w:delText>?</w:delText>
        </w:r>
      </w:del>
      <w:r w:rsidR="004543DC" w:rsidRPr="004543DC">
        <w:rPr>
          <w:b/>
          <w:i/>
          <w:highlight w:val="yellow"/>
        </w:rPr>
        <w:t xml:space="preserve"> </w:t>
      </w:r>
      <w:r w:rsidR="004543DC" w:rsidRPr="0081311B">
        <w:rPr>
          <w:b/>
          <w:i/>
          <w:highlight w:val="yellow"/>
        </w:rPr>
        <w:t>[#SP44]</w:t>
      </w:r>
    </w:p>
    <w:p w14:paraId="4E7685F0" w14:textId="7C892464" w:rsidR="0081311B" w:rsidRDefault="0081311B" w:rsidP="0081311B">
      <w:pPr>
        <w:jc w:val="both"/>
      </w:pPr>
      <w:r w:rsidRPr="0081311B">
        <w:rPr>
          <w:szCs w:val="22"/>
          <w:highlight w:val="yellow"/>
        </w:rPr>
        <w:t xml:space="preserve">[20/0609r3 (Further discussion on RU allocation subfield in EHT-SIG, Ross Jian Yu, Huawei), SP#3 (modified text), </w:t>
      </w:r>
      <w:r w:rsidRPr="0081311B">
        <w:rPr>
          <w:highlight w:val="yellow"/>
        </w:rPr>
        <w:t xml:space="preserve">Y/N/A: 31/6/13] </w:t>
      </w:r>
    </w:p>
    <w:p w14:paraId="46021213" w14:textId="77777777" w:rsidR="002643FA" w:rsidRDefault="002643FA" w:rsidP="0081311B">
      <w:pPr>
        <w:jc w:val="both"/>
      </w:pPr>
    </w:p>
    <w:p w14:paraId="7CAD25D1" w14:textId="77777777" w:rsidR="00E54AC5" w:rsidRDefault="00E54AC5">
      <w:pPr>
        <w:rPr>
          <w:b/>
          <w:highlight w:val="yellow"/>
        </w:rPr>
      </w:pPr>
      <w:r>
        <w:rPr>
          <w:b/>
          <w:highlight w:val="yellow"/>
        </w:rPr>
        <w:br w:type="page"/>
      </w:r>
    </w:p>
    <w:p w14:paraId="3CCAC92C" w14:textId="4FA80AA4" w:rsidR="002643FA" w:rsidRPr="002643FA" w:rsidRDefault="002643FA" w:rsidP="002643FA">
      <w:pPr>
        <w:jc w:val="both"/>
        <w:rPr>
          <w:b/>
          <w:highlight w:val="yellow"/>
        </w:rPr>
      </w:pPr>
      <w:r w:rsidRPr="002643FA">
        <w:rPr>
          <w:b/>
          <w:highlight w:val="yellow"/>
        </w:rPr>
        <w:lastRenderedPageBreak/>
        <w:t xml:space="preserve">Straw poll #57 </w:t>
      </w:r>
    </w:p>
    <w:p w14:paraId="242A1F87" w14:textId="77777777" w:rsidR="002643FA" w:rsidRPr="002643FA" w:rsidRDefault="002643FA" w:rsidP="002643FA">
      <w:pPr>
        <w:jc w:val="both"/>
        <w:rPr>
          <w:szCs w:val="22"/>
          <w:highlight w:val="yellow"/>
        </w:rPr>
      </w:pPr>
      <w:r w:rsidRPr="002643FA">
        <w:rPr>
          <w:szCs w:val="22"/>
          <w:highlight w:val="yellow"/>
        </w:rPr>
        <w:t>Do you agreed that the RU allocation subfield includes large size of RU aggregation for OFDMA transmission defined in 11be SFD?</w:t>
      </w:r>
    </w:p>
    <w:p w14:paraId="7F0856AE" w14:textId="77777777" w:rsidR="002643FA" w:rsidRPr="002643FA" w:rsidRDefault="002643FA" w:rsidP="002643FA">
      <w:pPr>
        <w:pStyle w:val="ListParagraph"/>
        <w:numPr>
          <w:ilvl w:val="0"/>
          <w:numId w:val="76"/>
        </w:numPr>
        <w:jc w:val="both"/>
        <w:rPr>
          <w:szCs w:val="22"/>
          <w:highlight w:val="yellow"/>
        </w:rPr>
      </w:pPr>
      <w:r w:rsidRPr="002643FA">
        <w:rPr>
          <w:szCs w:val="22"/>
          <w:highlight w:val="yellow"/>
        </w:rPr>
        <w:t>For 80MHz</w:t>
      </w:r>
    </w:p>
    <w:p w14:paraId="7DF24CD7" w14:textId="77777777" w:rsidR="002643FA" w:rsidRPr="002643FA" w:rsidRDefault="002643FA" w:rsidP="002643FA">
      <w:pPr>
        <w:pStyle w:val="ListParagraph"/>
        <w:numPr>
          <w:ilvl w:val="1"/>
          <w:numId w:val="76"/>
        </w:numPr>
        <w:jc w:val="both"/>
        <w:rPr>
          <w:szCs w:val="22"/>
          <w:highlight w:val="yellow"/>
        </w:rPr>
      </w:pPr>
      <w:r w:rsidRPr="002643FA">
        <w:rPr>
          <w:szCs w:val="22"/>
          <w:highlight w:val="yellow"/>
        </w:rPr>
        <w:t>484 + 242</w:t>
      </w:r>
    </w:p>
    <w:p w14:paraId="537AC938" w14:textId="77777777" w:rsidR="002643FA" w:rsidRPr="002643FA" w:rsidRDefault="002643FA" w:rsidP="002643FA">
      <w:pPr>
        <w:pStyle w:val="ListParagraph"/>
        <w:numPr>
          <w:ilvl w:val="0"/>
          <w:numId w:val="76"/>
        </w:numPr>
        <w:jc w:val="both"/>
        <w:rPr>
          <w:szCs w:val="22"/>
          <w:highlight w:val="yellow"/>
        </w:rPr>
      </w:pPr>
      <w:r w:rsidRPr="002643FA">
        <w:rPr>
          <w:szCs w:val="22"/>
          <w:highlight w:val="yellow"/>
        </w:rPr>
        <w:t>For 160MHz</w:t>
      </w:r>
    </w:p>
    <w:p w14:paraId="28863F97" w14:textId="77777777" w:rsidR="002643FA" w:rsidRPr="002643FA" w:rsidRDefault="002643FA" w:rsidP="002643FA">
      <w:pPr>
        <w:pStyle w:val="ListParagraph"/>
        <w:numPr>
          <w:ilvl w:val="1"/>
          <w:numId w:val="76"/>
        </w:numPr>
        <w:jc w:val="both"/>
        <w:rPr>
          <w:szCs w:val="22"/>
          <w:highlight w:val="yellow"/>
        </w:rPr>
      </w:pPr>
      <w:r w:rsidRPr="002643FA">
        <w:rPr>
          <w:szCs w:val="22"/>
          <w:highlight w:val="yellow"/>
        </w:rPr>
        <w:t xml:space="preserve">484 + 996  </w:t>
      </w:r>
    </w:p>
    <w:p w14:paraId="414239F4" w14:textId="77777777" w:rsidR="002643FA" w:rsidRPr="002643FA" w:rsidRDefault="002643FA" w:rsidP="002643FA">
      <w:pPr>
        <w:pStyle w:val="ListParagraph"/>
        <w:numPr>
          <w:ilvl w:val="0"/>
          <w:numId w:val="76"/>
        </w:numPr>
        <w:jc w:val="both"/>
        <w:rPr>
          <w:szCs w:val="22"/>
          <w:highlight w:val="yellow"/>
        </w:rPr>
      </w:pPr>
      <w:r w:rsidRPr="002643FA">
        <w:rPr>
          <w:szCs w:val="22"/>
          <w:highlight w:val="yellow"/>
        </w:rPr>
        <w:t>For 320MHz</w:t>
      </w:r>
    </w:p>
    <w:p w14:paraId="24B62507" w14:textId="77777777" w:rsidR="002643FA" w:rsidRPr="002643FA" w:rsidRDefault="002643FA" w:rsidP="002643FA">
      <w:pPr>
        <w:pStyle w:val="ListParagraph"/>
        <w:numPr>
          <w:ilvl w:val="1"/>
          <w:numId w:val="76"/>
        </w:numPr>
        <w:jc w:val="both"/>
        <w:rPr>
          <w:szCs w:val="22"/>
          <w:highlight w:val="yellow"/>
        </w:rPr>
      </w:pPr>
      <w:r w:rsidRPr="002643FA">
        <w:rPr>
          <w:szCs w:val="22"/>
          <w:highlight w:val="yellow"/>
        </w:rPr>
        <w:t xml:space="preserve">3x996  </w:t>
      </w:r>
    </w:p>
    <w:p w14:paraId="7AB739C8" w14:textId="77777777" w:rsidR="002643FA" w:rsidRPr="002643FA" w:rsidRDefault="002643FA" w:rsidP="002643FA">
      <w:pPr>
        <w:pStyle w:val="ListParagraph"/>
        <w:numPr>
          <w:ilvl w:val="0"/>
          <w:numId w:val="76"/>
        </w:numPr>
        <w:jc w:val="both"/>
        <w:rPr>
          <w:szCs w:val="22"/>
          <w:highlight w:val="yellow"/>
        </w:rPr>
      </w:pPr>
      <w:r w:rsidRPr="002643FA">
        <w:rPr>
          <w:szCs w:val="22"/>
          <w:highlight w:val="yellow"/>
        </w:rPr>
        <w:t>Other cases are TBD.</w:t>
      </w:r>
    </w:p>
    <w:p w14:paraId="6230AF5B" w14:textId="49016594" w:rsidR="002643FA" w:rsidRPr="002643FA" w:rsidRDefault="002643FA" w:rsidP="002643FA">
      <w:pPr>
        <w:pStyle w:val="ListParagraph"/>
        <w:numPr>
          <w:ilvl w:val="0"/>
          <w:numId w:val="76"/>
        </w:numPr>
        <w:jc w:val="both"/>
        <w:rPr>
          <w:szCs w:val="22"/>
          <w:highlight w:val="yellow"/>
        </w:rPr>
      </w:pPr>
      <w:r w:rsidRPr="002643FA">
        <w:rPr>
          <w:szCs w:val="22"/>
          <w:highlight w:val="yellow"/>
        </w:rPr>
        <w:t xml:space="preserve">Note: Specific RU allocation indication is TBD </w:t>
      </w:r>
      <w:r w:rsidRPr="002643FA">
        <w:rPr>
          <w:b/>
          <w:i/>
          <w:highlight w:val="yellow"/>
        </w:rPr>
        <w:t>[#SP57]</w:t>
      </w:r>
    </w:p>
    <w:p w14:paraId="7F0FA04A" w14:textId="68443A85" w:rsidR="002643FA" w:rsidRDefault="002643FA" w:rsidP="002643FA">
      <w:pPr>
        <w:jc w:val="both"/>
        <w:rPr>
          <w:szCs w:val="22"/>
        </w:rPr>
      </w:pPr>
      <w:r w:rsidRPr="002643FA">
        <w:rPr>
          <w:szCs w:val="22"/>
          <w:highlight w:val="yellow"/>
        </w:rPr>
        <w:t>[20/0798r1 (Signaling of RU allocation follow-up, Dongguk Lim, LGE), SP#1, Y/N/A/No answer: 30/5/8/22]</w:t>
      </w:r>
    </w:p>
    <w:p w14:paraId="469359DC" w14:textId="77777777" w:rsidR="00E54AC5" w:rsidRDefault="00E54AC5" w:rsidP="002643FA">
      <w:pPr>
        <w:jc w:val="both"/>
        <w:rPr>
          <w:szCs w:val="22"/>
        </w:rPr>
      </w:pPr>
    </w:p>
    <w:p w14:paraId="1199E16D" w14:textId="014C63D4" w:rsidR="00E54AC5" w:rsidRPr="00E54AC5" w:rsidRDefault="00E54AC5" w:rsidP="00E54AC5">
      <w:pPr>
        <w:jc w:val="both"/>
        <w:rPr>
          <w:b/>
          <w:highlight w:val="yellow"/>
        </w:rPr>
      </w:pPr>
      <w:r w:rsidRPr="00E54AC5">
        <w:rPr>
          <w:b/>
          <w:highlight w:val="yellow"/>
        </w:rPr>
        <w:t xml:space="preserve">Straw poll #58 </w:t>
      </w:r>
    </w:p>
    <w:p w14:paraId="582EC079" w14:textId="77777777" w:rsidR="00E54AC5" w:rsidRPr="00E54AC5" w:rsidRDefault="00E54AC5" w:rsidP="00E54AC5">
      <w:pPr>
        <w:jc w:val="both"/>
        <w:rPr>
          <w:szCs w:val="22"/>
          <w:highlight w:val="yellow"/>
        </w:rPr>
      </w:pPr>
      <w:r w:rsidRPr="00E54AC5">
        <w:rPr>
          <w:szCs w:val="22"/>
          <w:highlight w:val="yellow"/>
        </w:rPr>
        <w:t>Do you agree that the mapping from the TBD-bit RU Allocation subfield to the RU assignment, contains the following entries?</w:t>
      </w:r>
    </w:p>
    <w:p w14:paraId="149ACA56" w14:textId="77777777" w:rsidR="00E54AC5" w:rsidRPr="00E54AC5" w:rsidRDefault="00E54AC5" w:rsidP="00E54AC5">
      <w:pPr>
        <w:pStyle w:val="ListParagraph"/>
        <w:numPr>
          <w:ilvl w:val="0"/>
          <w:numId w:val="77"/>
        </w:numPr>
        <w:jc w:val="both"/>
        <w:rPr>
          <w:szCs w:val="22"/>
          <w:highlight w:val="yellow"/>
        </w:rPr>
      </w:pPr>
      <w:r w:rsidRPr="00E54AC5">
        <w:rPr>
          <w:szCs w:val="22"/>
          <w:highlight w:val="yellow"/>
        </w:rPr>
        <w:t>The RUs highlighted in orange means combination.</w:t>
      </w:r>
    </w:p>
    <w:p w14:paraId="1150F9B2" w14:textId="77777777" w:rsidR="00E54AC5" w:rsidRPr="00E54AC5" w:rsidRDefault="00E54AC5" w:rsidP="00E54AC5">
      <w:pPr>
        <w:pStyle w:val="ListParagraph"/>
        <w:numPr>
          <w:ilvl w:val="0"/>
          <w:numId w:val="77"/>
        </w:numPr>
        <w:jc w:val="both"/>
        <w:rPr>
          <w:szCs w:val="22"/>
          <w:highlight w:val="yellow"/>
        </w:rPr>
      </w:pPr>
      <w:r w:rsidRPr="00E54AC5">
        <w:rPr>
          <w:szCs w:val="22"/>
          <w:highlight w:val="yellow"/>
        </w:rPr>
        <w:t>Other entries TBD</w:t>
      </w:r>
    </w:p>
    <w:p w14:paraId="6A87DAD5" w14:textId="77777777" w:rsidR="00E54AC5" w:rsidRPr="00E54AC5" w:rsidRDefault="00E54AC5" w:rsidP="00E54AC5">
      <w:pPr>
        <w:pStyle w:val="ListParagraph"/>
        <w:numPr>
          <w:ilvl w:val="0"/>
          <w:numId w:val="77"/>
        </w:numPr>
        <w:jc w:val="both"/>
        <w:rPr>
          <w:szCs w:val="22"/>
          <w:highlight w:val="yellow"/>
        </w:rPr>
      </w:pPr>
      <w:r w:rsidRPr="00E54AC5">
        <w:rPr>
          <w:szCs w:val="22"/>
          <w:highlight w:val="yellow"/>
        </w:rPr>
        <w:t>Compressed mode TBD</w:t>
      </w:r>
    </w:p>
    <w:p w14:paraId="78E30DEB" w14:textId="77777777" w:rsidR="00E54AC5" w:rsidRPr="00E54AC5" w:rsidRDefault="00E54AC5" w:rsidP="00E54AC5">
      <w:pPr>
        <w:pStyle w:val="ListParagraph"/>
        <w:numPr>
          <w:ilvl w:val="0"/>
          <w:numId w:val="77"/>
        </w:numPr>
        <w:jc w:val="both"/>
        <w:rPr>
          <w:szCs w:val="22"/>
          <w:highlight w:val="yellow"/>
        </w:rPr>
      </w:pPr>
      <w:r w:rsidRPr="00E54AC5">
        <w:rPr>
          <w:szCs w:val="22"/>
          <w:highlight w:val="yellow"/>
        </w:rPr>
        <w:t>Note: Not all the 106+26-tone and 52+26 tone MRU are applicable when PPDU BW is greater than or equal to 80 MHz.</w:t>
      </w:r>
    </w:p>
    <w:p w14:paraId="3999E9D5" w14:textId="77777777" w:rsidR="00E54AC5" w:rsidRDefault="00E54AC5" w:rsidP="00E54AC5">
      <w:pPr>
        <w:jc w:val="both"/>
        <w:rPr>
          <w:szCs w:val="22"/>
        </w:rPr>
      </w:pP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E54AC5" w:rsidRPr="002933D4" w14:paraId="417633E9" w14:textId="77777777" w:rsidTr="007355C5">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AC54C9" w14:textId="77777777" w:rsidR="00E54AC5" w:rsidRPr="002933D4" w:rsidRDefault="00E54AC5" w:rsidP="007355C5">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D9D01" w14:textId="77777777" w:rsidR="00E54AC5" w:rsidRPr="002933D4" w:rsidRDefault="00E54AC5" w:rsidP="007355C5">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BCFE1D" w14:textId="77777777" w:rsidR="00E54AC5" w:rsidRPr="002933D4" w:rsidRDefault="00E54AC5" w:rsidP="007355C5">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6D74B3" w14:textId="77777777" w:rsidR="00E54AC5" w:rsidRPr="002933D4" w:rsidRDefault="00E54AC5" w:rsidP="007355C5">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22F2E3" w14:textId="77777777" w:rsidR="00E54AC5" w:rsidRPr="002933D4" w:rsidRDefault="00E54AC5" w:rsidP="007355C5">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CAB9C" w14:textId="77777777" w:rsidR="00E54AC5" w:rsidRPr="002933D4" w:rsidRDefault="00E54AC5" w:rsidP="007355C5">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E03B8B" w14:textId="77777777" w:rsidR="00E54AC5" w:rsidRPr="002933D4" w:rsidRDefault="00E54AC5" w:rsidP="007355C5">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58FBFF" w14:textId="77777777" w:rsidR="00E54AC5" w:rsidRPr="002933D4" w:rsidRDefault="00E54AC5" w:rsidP="007355C5">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82E76" w14:textId="77777777" w:rsidR="00E54AC5" w:rsidRPr="002933D4" w:rsidRDefault="00E54AC5" w:rsidP="007355C5">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AB40D7" w14:textId="77777777" w:rsidR="00E54AC5" w:rsidRPr="002933D4" w:rsidRDefault="00E54AC5" w:rsidP="007355C5">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E363BE" w14:textId="77777777" w:rsidR="00E54AC5" w:rsidRPr="002933D4" w:rsidRDefault="00E54AC5" w:rsidP="007355C5">
            <w:pPr>
              <w:jc w:val="center"/>
              <w:rPr>
                <w:szCs w:val="22"/>
                <w:lang w:val="en-US"/>
              </w:rPr>
            </w:pPr>
            <w:r w:rsidRPr="002933D4">
              <w:rPr>
                <w:b/>
                <w:bCs/>
                <w:szCs w:val="22"/>
                <w:lang w:val="en-US"/>
              </w:rPr>
              <w:t>Number of entries</w:t>
            </w:r>
          </w:p>
        </w:tc>
      </w:tr>
      <w:tr w:rsidR="00E54AC5" w:rsidRPr="002933D4" w14:paraId="59C5F900" w14:textId="77777777" w:rsidTr="007355C5">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23AD9" w14:textId="77777777" w:rsidR="00E54AC5" w:rsidRPr="002933D4" w:rsidRDefault="00E54AC5" w:rsidP="007355C5">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88826E" w14:textId="77777777" w:rsidR="00E54AC5" w:rsidRPr="002933D4" w:rsidRDefault="00E54AC5" w:rsidP="007355C5">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008981" w14:textId="77777777" w:rsidR="00E54AC5" w:rsidRPr="002933D4" w:rsidRDefault="00E54AC5" w:rsidP="007355C5">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A80801" w14:textId="77777777" w:rsidR="00E54AC5" w:rsidRPr="002933D4" w:rsidRDefault="00E54AC5" w:rsidP="007355C5">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480F2A" w14:textId="77777777" w:rsidR="00E54AC5" w:rsidRPr="002933D4" w:rsidRDefault="00E54AC5" w:rsidP="007355C5">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7AA163" w14:textId="77777777" w:rsidR="00E54AC5" w:rsidRPr="002933D4" w:rsidRDefault="00E54AC5" w:rsidP="007355C5">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8E38B9" w14:textId="77777777" w:rsidR="00E54AC5" w:rsidRPr="002933D4" w:rsidRDefault="00E54AC5" w:rsidP="007355C5">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22B7F1" w14:textId="77777777" w:rsidR="00E54AC5" w:rsidRPr="002933D4" w:rsidRDefault="00E54AC5" w:rsidP="007355C5">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F7953C" w14:textId="77777777" w:rsidR="00E54AC5" w:rsidRPr="002933D4" w:rsidRDefault="00E54AC5" w:rsidP="007355C5">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24E768" w14:textId="77777777" w:rsidR="00E54AC5" w:rsidRPr="002933D4" w:rsidRDefault="00E54AC5" w:rsidP="007355C5">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CE34A2" w14:textId="77777777" w:rsidR="00E54AC5" w:rsidRPr="002933D4" w:rsidRDefault="00E54AC5" w:rsidP="007355C5">
            <w:pPr>
              <w:jc w:val="center"/>
              <w:rPr>
                <w:szCs w:val="22"/>
                <w:lang w:val="en-US"/>
              </w:rPr>
            </w:pPr>
            <w:r w:rsidRPr="002933D4">
              <w:rPr>
                <w:szCs w:val="22"/>
                <w:lang w:val="en-US"/>
              </w:rPr>
              <w:t>1</w:t>
            </w:r>
          </w:p>
        </w:tc>
      </w:tr>
      <w:tr w:rsidR="00E54AC5" w:rsidRPr="002933D4" w14:paraId="7849C697" w14:textId="77777777" w:rsidTr="007355C5">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EE6026" w14:textId="77777777" w:rsidR="00E54AC5" w:rsidRPr="002933D4" w:rsidRDefault="00E54AC5" w:rsidP="007355C5">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EB61E7" w14:textId="77777777" w:rsidR="00E54AC5" w:rsidRPr="002933D4" w:rsidRDefault="00E54AC5" w:rsidP="007355C5">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7BB6C" w14:textId="77777777" w:rsidR="00E54AC5" w:rsidRPr="002933D4" w:rsidRDefault="00E54AC5" w:rsidP="007355C5">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7E1CA4" w14:textId="77777777" w:rsidR="00E54AC5" w:rsidRPr="002933D4" w:rsidRDefault="00E54AC5" w:rsidP="007355C5">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1D8389" w14:textId="77777777" w:rsidR="00E54AC5" w:rsidRPr="002933D4" w:rsidRDefault="00E54AC5" w:rsidP="007355C5">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4C154E" w14:textId="77777777" w:rsidR="00E54AC5" w:rsidRPr="002933D4" w:rsidRDefault="00E54AC5" w:rsidP="007355C5">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DA38D0" w14:textId="77777777" w:rsidR="00E54AC5" w:rsidRPr="002933D4" w:rsidRDefault="00E54AC5" w:rsidP="007355C5">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C2577C" w14:textId="77777777" w:rsidR="00E54AC5" w:rsidRPr="002933D4" w:rsidRDefault="00E54AC5" w:rsidP="007355C5">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A2F44E" w14:textId="77777777" w:rsidR="00E54AC5" w:rsidRPr="002933D4" w:rsidRDefault="00E54AC5" w:rsidP="007355C5">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34062" w14:textId="77777777" w:rsidR="00E54AC5" w:rsidRPr="002933D4" w:rsidRDefault="00E54AC5" w:rsidP="007355C5">
            <w:pPr>
              <w:jc w:val="center"/>
              <w:rPr>
                <w:szCs w:val="22"/>
                <w:lang w:val="en-US"/>
              </w:rPr>
            </w:pPr>
            <w:r w:rsidRPr="002933D4">
              <w:rPr>
                <w:szCs w:val="22"/>
                <w:lang w:val="en-US"/>
              </w:rPr>
              <w:t>1</w:t>
            </w:r>
          </w:p>
        </w:tc>
      </w:tr>
      <w:tr w:rsidR="00E54AC5" w:rsidRPr="002933D4" w14:paraId="0D2FB1A1" w14:textId="77777777" w:rsidTr="007355C5">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548AA3" w14:textId="77777777" w:rsidR="00E54AC5" w:rsidRPr="002933D4" w:rsidRDefault="00E54AC5" w:rsidP="007355C5">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576BC0" w14:textId="77777777" w:rsidR="00E54AC5" w:rsidRPr="002933D4" w:rsidRDefault="00E54AC5" w:rsidP="007355C5">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CD8B1B" w14:textId="77777777" w:rsidR="00E54AC5" w:rsidRPr="002933D4" w:rsidRDefault="00E54AC5" w:rsidP="007355C5">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5E42EF" w14:textId="77777777" w:rsidR="00E54AC5" w:rsidRPr="002933D4" w:rsidRDefault="00E54AC5" w:rsidP="007355C5">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3A802C" w14:textId="77777777" w:rsidR="00E54AC5" w:rsidRPr="002933D4" w:rsidRDefault="00E54AC5" w:rsidP="007355C5">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53FE69" w14:textId="77777777" w:rsidR="00E54AC5" w:rsidRPr="002933D4" w:rsidRDefault="00E54AC5" w:rsidP="007355C5">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53E799" w14:textId="77777777" w:rsidR="00E54AC5" w:rsidRPr="002933D4" w:rsidRDefault="00E54AC5" w:rsidP="007355C5">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E8B02C" w14:textId="77777777" w:rsidR="00E54AC5" w:rsidRPr="002933D4" w:rsidRDefault="00E54AC5" w:rsidP="007355C5">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BB6EC9" w14:textId="77777777" w:rsidR="00E54AC5" w:rsidRPr="002933D4" w:rsidRDefault="00E54AC5" w:rsidP="007355C5">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95F6F3" w14:textId="77777777" w:rsidR="00E54AC5" w:rsidRPr="002933D4" w:rsidRDefault="00E54AC5" w:rsidP="007355C5">
            <w:pPr>
              <w:jc w:val="center"/>
              <w:rPr>
                <w:szCs w:val="22"/>
                <w:lang w:val="en-US"/>
              </w:rPr>
            </w:pPr>
            <w:r w:rsidRPr="002933D4">
              <w:rPr>
                <w:szCs w:val="22"/>
                <w:lang w:val="en-US"/>
              </w:rPr>
              <w:t>1</w:t>
            </w:r>
          </w:p>
        </w:tc>
      </w:tr>
      <w:tr w:rsidR="00E54AC5" w:rsidRPr="002933D4" w14:paraId="08F50944" w14:textId="77777777" w:rsidTr="007355C5">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BE2FCC" w14:textId="77777777" w:rsidR="00E54AC5" w:rsidRPr="002933D4" w:rsidRDefault="00E54AC5" w:rsidP="007355C5">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3C9BCD" w14:textId="77777777" w:rsidR="00E54AC5" w:rsidRPr="002933D4" w:rsidRDefault="00E54AC5" w:rsidP="007355C5">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31B02A" w14:textId="77777777" w:rsidR="00E54AC5" w:rsidRPr="002933D4" w:rsidRDefault="00E54AC5" w:rsidP="007355C5">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3FE093" w14:textId="77777777" w:rsidR="00E54AC5" w:rsidRPr="002933D4" w:rsidRDefault="00E54AC5" w:rsidP="007355C5">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972C69" w14:textId="77777777" w:rsidR="00E54AC5" w:rsidRPr="002933D4" w:rsidRDefault="00E54AC5" w:rsidP="007355C5">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8FAB86" w14:textId="77777777" w:rsidR="00E54AC5" w:rsidRPr="002933D4" w:rsidRDefault="00E54AC5" w:rsidP="007355C5">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B41A1C" w14:textId="77777777" w:rsidR="00E54AC5" w:rsidRPr="002933D4" w:rsidRDefault="00E54AC5" w:rsidP="007355C5">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5A6343" w14:textId="77777777" w:rsidR="00E54AC5" w:rsidRPr="002933D4" w:rsidRDefault="00E54AC5" w:rsidP="007355C5">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9ED8EF" w14:textId="77777777" w:rsidR="00E54AC5" w:rsidRPr="002933D4" w:rsidRDefault="00E54AC5" w:rsidP="007355C5">
            <w:pPr>
              <w:jc w:val="center"/>
              <w:rPr>
                <w:szCs w:val="22"/>
                <w:lang w:val="en-US"/>
              </w:rPr>
            </w:pPr>
            <w:r w:rsidRPr="002933D4">
              <w:rPr>
                <w:szCs w:val="22"/>
                <w:lang w:val="en-US"/>
              </w:rPr>
              <w:t>1</w:t>
            </w:r>
          </w:p>
        </w:tc>
      </w:tr>
      <w:tr w:rsidR="00E54AC5" w:rsidRPr="002933D4" w14:paraId="7841BE87" w14:textId="77777777" w:rsidTr="007355C5">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713146" w14:textId="77777777" w:rsidR="00E54AC5" w:rsidRPr="002933D4" w:rsidRDefault="00E54AC5" w:rsidP="007355C5">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7C0D6B" w14:textId="77777777" w:rsidR="00E54AC5" w:rsidRPr="002933D4" w:rsidRDefault="00E54AC5" w:rsidP="007355C5">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1B842F" w14:textId="77777777" w:rsidR="00E54AC5" w:rsidRPr="002933D4" w:rsidRDefault="00E54AC5" w:rsidP="007355C5">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AACF66" w14:textId="77777777" w:rsidR="00E54AC5" w:rsidRPr="002933D4" w:rsidRDefault="00E54AC5" w:rsidP="007355C5">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E3569C" w14:textId="77777777" w:rsidR="00E54AC5" w:rsidRPr="002933D4" w:rsidRDefault="00E54AC5" w:rsidP="007355C5">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7E52AC" w14:textId="77777777" w:rsidR="00E54AC5" w:rsidRPr="002933D4" w:rsidRDefault="00E54AC5" w:rsidP="007355C5">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366C93" w14:textId="77777777" w:rsidR="00E54AC5" w:rsidRPr="002933D4" w:rsidRDefault="00E54AC5" w:rsidP="007355C5">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EFFFF2" w14:textId="77777777" w:rsidR="00E54AC5" w:rsidRPr="002933D4" w:rsidRDefault="00E54AC5" w:rsidP="007355C5">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3AB7C3" w14:textId="77777777" w:rsidR="00E54AC5" w:rsidRPr="002933D4" w:rsidRDefault="00E54AC5" w:rsidP="007355C5">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A88D4E" w14:textId="77777777" w:rsidR="00E54AC5" w:rsidRPr="002933D4" w:rsidRDefault="00E54AC5" w:rsidP="007355C5">
            <w:pPr>
              <w:jc w:val="center"/>
              <w:rPr>
                <w:szCs w:val="22"/>
                <w:lang w:val="en-US"/>
              </w:rPr>
            </w:pPr>
            <w:r w:rsidRPr="002933D4">
              <w:rPr>
                <w:szCs w:val="22"/>
                <w:lang w:val="en-US"/>
              </w:rPr>
              <w:t>1</w:t>
            </w:r>
          </w:p>
        </w:tc>
      </w:tr>
      <w:tr w:rsidR="00E54AC5" w:rsidRPr="002933D4" w14:paraId="2B2880EA" w14:textId="77777777" w:rsidTr="007355C5">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372F0B" w14:textId="77777777" w:rsidR="00E54AC5" w:rsidRPr="002933D4" w:rsidRDefault="00E54AC5" w:rsidP="007355C5">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145EFD" w14:textId="77777777" w:rsidR="00E54AC5" w:rsidRPr="002933D4" w:rsidRDefault="00E54AC5" w:rsidP="007355C5">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8CC6E8" w14:textId="77777777" w:rsidR="00E54AC5" w:rsidRPr="002933D4" w:rsidRDefault="00E54AC5" w:rsidP="007355C5">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B7988F" w14:textId="77777777" w:rsidR="00E54AC5" w:rsidRPr="002933D4" w:rsidRDefault="00E54AC5" w:rsidP="007355C5">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647D78" w14:textId="77777777" w:rsidR="00E54AC5" w:rsidRPr="002933D4" w:rsidRDefault="00E54AC5" w:rsidP="007355C5">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2E1E10" w14:textId="77777777" w:rsidR="00E54AC5" w:rsidRPr="002933D4" w:rsidRDefault="00E54AC5" w:rsidP="007355C5">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4431DE" w14:textId="77777777" w:rsidR="00E54AC5" w:rsidRPr="002933D4" w:rsidRDefault="00E54AC5" w:rsidP="007355C5">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39D442" w14:textId="77777777" w:rsidR="00E54AC5" w:rsidRPr="002933D4" w:rsidRDefault="00E54AC5" w:rsidP="007355C5">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90D42D" w14:textId="77777777" w:rsidR="00E54AC5" w:rsidRPr="002933D4" w:rsidRDefault="00E54AC5" w:rsidP="007355C5">
            <w:pPr>
              <w:jc w:val="center"/>
              <w:rPr>
                <w:szCs w:val="22"/>
                <w:lang w:val="en-US"/>
              </w:rPr>
            </w:pPr>
            <w:r w:rsidRPr="002933D4">
              <w:rPr>
                <w:szCs w:val="22"/>
                <w:lang w:val="en-US"/>
              </w:rPr>
              <w:t>1</w:t>
            </w:r>
          </w:p>
        </w:tc>
      </w:tr>
      <w:tr w:rsidR="00E54AC5" w:rsidRPr="002933D4" w14:paraId="6C0D3C28" w14:textId="77777777" w:rsidTr="007355C5">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E65E2F" w14:textId="77777777" w:rsidR="00E54AC5" w:rsidRPr="002933D4" w:rsidRDefault="00E54AC5" w:rsidP="007355C5">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B80E5C" w14:textId="77777777" w:rsidR="00E54AC5" w:rsidRPr="002933D4" w:rsidRDefault="00E54AC5" w:rsidP="007355C5">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0BBEBB" w14:textId="77777777" w:rsidR="00E54AC5" w:rsidRPr="002933D4" w:rsidRDefault="00E54AC5" w:rsidP="007355C5">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A0E792" w14:textId="77777777" w:rsidR="00E54AC5" w:rsidRPr="002933D4" w:rsidRDefault="00E54AC5" w:rsidP="007355C5">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E0AB80" w14:textId="77777777" w:rsidR="00E54AC5" w:rsidRPr="002933D4" w:rsidRDefault="00E54AC5" w:rsidP="007355C5">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010B6" w14:textId="77777777" w:rsidR="00E54AC5" w:rsidRPr="002933D4" w:rsidRDefault="00E54AC5" w:rsidP="007355C5">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2DED55" w14:textId="77777777" w:rsidR="00E54AC5" w:rsidRPr="002933D4" w:rsidRDefault="00E54AC5" w:rsidP="007355C5">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F6C034" w14:textId="77777777" w:rsidR="00E54AC5" w:rsidRPr="002933D4" w:rsidRDefault="00E54AC5" w:rsidP="007355C5">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385B23" w14:textId="77777777" w:rsidR="00E54AC5" w:rsidRPr="002933D4" w:rsidRDefault="00E54AC5" w:rsidP="007355C5">
            <w:pPr>
              <w:jc w:val="center"/>
              <w:rPr>
                <w:szCs w:val="22"/>
                <w:lang w:val="en-US"/>
              </w:rPr>
            </w:pPr>
            <w:r w:rsidRPr="002933D4">
              <w:rPr>
                <w:szCs w:val="22"/>
                <w:lang w:val="en-US"/>
              </w:rPr>
              <w:t>1</w:t>
            </w:r>
          </w:p>
        </w:tc>
      </w:tr>
      <w:tr w:rsidR="00E54AC5" w:rsidRPr="002933D4" w14:paraId="3C8CD403" w14:textId="77777777" w:rsidTr="007355C5">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C9C0D8" w14:textId="77777777" w:rsidR="00E54AC5" w:rsidRPr="002933D4" w:rsidRDefault="00E54AC5" w:rsidP="007355C5">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7F11E" w14:textId="77777777" w:rsidR="00E54AC5" w:rsidRPr="002933D4" w:rsidRDefault="00E54AC5" w:rsidP="007355C5">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E9CCC9" w14:textId="77777777" w:rsidR="00E54AC5" w:rsidRPr="002933D4" w:rsidRDefault="00E54AC5" w:rsidP="007355C5">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622066" w14:textId="77777777" w:rsidR="00E54AC5" w:rsidRPr="002933D4" w:rsidRDefault="00E54AC5" w:rsidP="007355C5">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81B9AD" w14:textId="77777777" w:rsidR="00E54AC5" w:rsidRPr="002933D4" w:rsidRDefault="00E54AC5" w:rsidP="007355C5">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BD0CC5" w14:textId="77777777" w:rsidR="00E54AC5" w:rsidRPr="002933D4" w:rsidRDefault="00E54AC5" w:rsidP="007355C5">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9FC320" w14:textId="77777777" w:rsidR="00E54AC5" w:rsidRPr="002933D4" w:rsidRDefault="00E54AC5" w:rsidP="007355C5">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0D6949" w14:textId="77777777" w:rsidR="00E54AC5" w:rsidRPr="002933D4" w:rsidRDefault="00E54AC5" w:rsidP="007355C5">
            <w:pPr>
              <w:jc w:val="center"/>
              <w:rPr>
                <w:szCs w:val="22"/>
                <w:lang w:val="en-US"/>
              </w:rPr>
            </w:pPr>
            <w:r w:rsidRPr="002933D4">
              <w:rPr>
                <w:szCs w:val="22"/>
                <w:lang w:val="en-US"/>
              </w:rPr>
              <w:t>1</w:t>
            </w:r>
          </w:p>
        </w:tc>
      </w:tr>
      <w:tr w:rsidR="00E54AC5" w:rsidRPr="002933D4" w14:paraId="1883AE3D" w14:textId="77777777" w:rsidTr="007355C5">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E3D4D" w14:textId="77777777" w:rsidR="00E54AC5" w:rsidRPr="002933D4" w:rsidRDefault="00E54AC5" w:rsidP="007355C5">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726E05" w14:textId="77777777" w:rsidR="00E54AC5" w:rsidRPr="002933D4" w:rsidRDefault="00E54AC5" w:rsidP="007355C5">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F36E65" w14:textId="77777777" w:rsidR="00E54AC5" w:rsidRPr="002933D4" w:rsidRDefault="00E54AC5" w:rsidP="007355C5">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DEC221" w14:textId="77777777" w:rsidR="00E54AC5" w:rsidRPr="002933D4" w:rsidRDefault="00E54AC5" w:rsidP="007355C5">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A309F" w14:textId="77777777" w:rsidR="00E54AC5" w:rsidRPr="002933D4" w:rsidRDefault="00E54AC5" w:rsidP="007355C5">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B82C4A" w14:textId="77777777" w:rsidR="00E54AC5" w:rsidRPr="002933D4" w:rsidRDefault="00E54AC5" w:rsidP="007355C5">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87D545" w14:textId="77777777" w:rsidR="00E54AC5" w:rsidRPr="002933D4" w:rsidRDefault="00E54AC5" w:rsidP="007355C5">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0D8F5B" w14:textId="77777777" w:rsidR="00E54AC5" w:rsidRPr="002933D4" w:rsidRDefault="00E54AC5" w:rsidP="007355C5">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418759" w14:textId="77777777" w:rsidR="00E54AC5" w:rsidRPr="002933D4" w:rsidRDefault="00E54AC5" w:rsidP="007355C5">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F253C0" w14:textId="77777777" w:rsidR="00E54AC5" w:rsidRPr="002933D4" w:rsidRDefault="00E54AC5" w:rsidP="007355C5">
            <w:pPr>
              <w:jc w:val="center"/>
              <w:rPr>
                <w:szCs w:val="22"/>
                <w:lang w:val="en-US"/>
              </w:rPr>
            </w:pPr>
            <w:r w:rsidRPr="002933D4">
              <w:rPr>
                <w:szCs w:val="22"/>
                <w:lang w:val="en-US"/>
              </w:rPr>
              <w:t>1</w:t>
            </w:r>
          </w:p>
        </w:tc>
      </w:tr>
      <w:tr w:rsidR="00E54AC5" w:rsidRPr="002933D4" w14:paraId="11BDD515" w14:textId="77777777" w:rsidTr="007355C5">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C02A90" w14:textId="77777777" w:rsidR="00E54AC5" w:rsidRPr="002933D4" w:rsidRDefault="00E54AC5" w:rsidP="007355C5">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2D85F7" w14:textId="77777777" w:rsidR="00E54AC5" w:rsidRPr="002933D4" w:rsidRDefault="00E54AC5" w:rsidP="007355C5">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7942A6" w14:textId="77777777" w:rsidR="00E54AC5" w:rsidRPr="002933D4" w:rsidRDefault="00E54AC5" w:rsidP="007355C5">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FEC621" w14:textId="77777777" w:rsidR="00E54AC5" w:rsidRPr="002933D4" w:rsidRDefault="00E54AC5" w:rsidP="007355C5">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03A213" w14:textId="77777777" w:rsidR="00E54AC5" w:rsidRPr="002933D4" w:rsidRDefault="00E54AC5" w:rsidP="007355C5">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6D94AF" w14:textId="77777777" w:rsidR="00E54AC5" w:rsidRPr="002933D4" w:rsidRDefault="00E54AC5" w:rsidP="007355C5">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EDD8FD" w14:textId="77777777" w:rsidR="00E54AC5" w:rsidRPr="002933D4" w:rsidRDefault="00E54AC5" w:rsidP="007355C5">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AA2C76" w14:textId="77777777" w:rsidR="00E54AC5" w:rsidRPr="002933D4" w:rsidRDefault="00E54AC5" w:rsidP="007355C5">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78A0CE" w14:textId="77777777" w:rsidR="00E54AC5" w:rsidRPr="002933D4" w:rsidRDefault="00E54AC5" w:rsidP="007355C5">
            <w:pPr>
              <w:jc w:val="center"/>
              <w:rPr>
                <w:szCs w:val="22"/>
                <w:lang w:val="en-US"/>
              </w:rPr>
            </w:pPr>
            <w:r w:rsidRPr="002933D4">
              <w:rPr>
                <w:szCs w:val="22"/>
                <w:lang w:val="en-US"/>
              </w:rPr>
              <w:t>1</w:t>
            </w:r>
          </w:p>
        </w:tc>
      </w:tr>
      <w:tr w:rsidR="00E54AC5" w:rsidRPr="002933D4" w14:paraId="51FC7CC9" w14:textId="77777777" w:rsidTr="007355C5">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A43CBA" w14:textId="77777777" w:rsidR="00E54AC5" w:rsidRPr="002933D4" w:rsidRDefault="00E54AC5" w:rsidP="007355C5">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BA8AF4" w14:textId="77777777" w:rsidR="00E54AC5" w:rsidRPr="002933D4" w:rsidRDefault="00E54AC5" w:rsidP="007355C5">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719540" w14:textId="77777777" w:rsidR="00E54AC5" w:rsidRPr="002933D4" w:rsidRDefault="00E54AC5" w:rsidP="007355C5">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776D39" w14:textId="77777777" w:rsidR="00E54AC5" w:rsidRPr="002933D4" w:rsidRDefault="00E54AC5" w:rsidP="007355C5">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A60DA8" w14:textId="77777777" w:rsidR="00E54AC5" w:rsidRPr="002933D4" w:rsidRDefault="00E54AC5" w:rsidP="007355C5">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66B9BB" w14:textId="77777777" w:rsidR="00E54AC5" w:rsidRPr="002933D4" w:rsidRDefault="00E54AC5" w:rsidP="007355C5">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EFEA49" w14:textId="77777777" w:rsidR="00E54AC5" w:rsidRPr="002933D4" w:rsidRDefault="00E54AC5" w:rsidP="007355C5">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FBEAED" w14:textId="77777777" w:rsidR="00E54AC5" w:rsidRPr="002933D4" w:rsidRDefault="00E54AC5" w:rsidP="007355C5">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708DCB" w14:textId="77777777" w:rsidR="00E54AC5" w:rsidRPr="002933D4" w:rsidRDefault="00E54AC5" w:rsidP="007355C5">
            <w:pPr>
              <w:jc w:val="center"/>
              <w:rPr>
                <w:szCs w:val="22"/>
                <w:lang w:val="en-US"/>
              </w:rPr>
            </w:pPr>
            <w:r w:rsidRPr="002933D4">
              <w:rPr>
                <w:szCs w:val="22"/>
                <w:lang w:val="en-US"/>
              </w:rPr>
              <w:t>1</w:t>
            </w:r>
          </w:p>
        </w:tc>
      </w:tr>
      <w:tr w:rsidR="00E54AC5" w:rsidRPr="002933D4" w14:paraId="0BE80883" w14:textId="77777777" w:rsidTr="007355C5">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4C1544" w14:textId="77777777" w:rsidR="00E54AC5" w:rsidRPr="002933D4" w:rsidRDefault="00E54AC5" w:rsidP="007355C5">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D8C146" w14:textId="77777777" w:rsidR="00E54AC5" w:rsidRPr="002933D4" w:rsidRDefault="00E54AC5" w:rsidP="007355C5">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7B5FAA" w14:textId="77777777" w:rsidR="00E54AC5" w:rsidRPr="002933D4" w:rsidRDefault="00E54AC5" w:rsidP="007355C5">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11D04E" w14:textId="77777777" w:rsidR="00E54AC5" w:rsidRPr="002933D4" w:rsidRDefault="00E54AC5" w:rsidP="007355C5">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71081F" w14:textId="77777777" w:rsidR="00E54AC5" w:rsidRPr="002933D4" w:rsidRDefault="00E54AC5" w:rsidP="007355C5">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514131" w14:textId="77777777" w:rsidR="00E54AC5" w:rsidRPr="002933D4" w:rsidRDefault="00E54AC5" w:rsidP="007355C5">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3EA38E" w14:textId="77777777" w:rsidR="00E54AC5" w:rsidRPr="002933D4" w:rsidRDefault="00E54AC5" w:rsidP="007355C5">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15659C" w14:textId="77777777" w:rsidR="00E54AC5" w:rsidRPr="002933D4" w:rsidRDefault="00E54AC5" w:rsidP="007355C5">
            <w:pPr>
              <w:jc w:val="center"/>
              <w:rPr>
                <w:szCs w:val="22"/>
                <w:lang w:val="en-US"/>
              </w:rPr>
            </w:pPr>
            <w:r w:rsidRPr="002933D4">
              <w:rPr>
                <w:szCs w:val="22"/>
                <w:lang w:val="en-US"/>
              </w:rPr>
              <w:t>1</w:t>
            </w:r>
          </w:p>
        </w:tc>
      </w:tr>
      <w:tr w:rsidR="00E54AC5" w:rsidRPr="002933D4" w14:paraId="686F62E4" w14:textId="77777777" w:rsidTr="007355C5">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9B405C" w14:textId="77777777" w:rsidR="00E54AC5" w:rsidRPr="002933D4" w:rsidRDefault="00E54AC5" w:rsidP="007355C5">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010128" w14:textId="77777777" w:rsidR="00E54AC5" w:rsidRPr="002933D4" w:rsidRDefault="00E54AC5" w:rsidP="007355C5">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963F69" w14:textId="77777777" w:rsidR="00E54AC5" w:rsidRPr="002933D4" w:rsidRDefault="00E54AC5" w:rsidP="007355C5">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B7DDB" w14:textId="77777777" w:rsidR="00E54AC5" w:rsidRPr="002933D4" w:rsidRDefault="00E54AC5" w:rsidP="007355C5">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E804D1" w14:textId="77777777" w:rsidR="00E54AC5" w:rsidRPr="002933D4" w:rsidRDefault="00E54AC5" w:rsidP="007355C5">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0D79A1" w14:textId="77777777" w:rsidR="00E54AC5" w:rsidRPr="002933D4" w:rsidRDefault="00E54AC5" w:rsidP="007355C5">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FFD5B4" w14:textId="77777777" w:rsidR="00E54AC5" w:rsidRPr="002933D4" w:rsidRDefault="00E54AC5" w:rsidP="007355C5">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B6276B" w14:textId="77777777" w:rsidR="00E54AC5" w:rsidRPr="002933D4" w:rsidRDefault="00E54AC5" w:rsidP="007355C5">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30339" w14:textId="77777777" w:rsidR="00E54AC5" w:rsidRPr="002933D4" w:rsidRDefault="00E54AC5" w:rsidP="007355C5">
            <w:pPr>
              <w:jc w:val="center"/>
              <w:rPr>
                <w:szCs w:val="22"/>
                <w:lang w:val="en-US"/>
              </w:rPr>
            </w:pPr>
            <w:r w:rsidRPr="002933D4">
              <w:rPr>
                <w:szCs w:val="22"/>
                <w:lang w:val="en-US"/>
              </w:rPr>
              <w:t>1</w:t>
            </w:r>
          </w:p>
        </w:tc>
      </w:tr>
      <w:tr w:rsidR="00E54AC5" w:rsidRPr="002933D4" w14:paraId="6C72FF9F" w14:textId="77777777" w:rsidTr="007355C5">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31C615" w14:textId="77777777" w:rsidR="00E54AC5" w:rsidRPr="002933D4" w:rsidRDefault="00E54AC5" w:rsidP="007355C5">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88D3C4" w14:textId="77777777" w:rsidR="00E54AC5" w:rsidRPr="002933D4" w:rsidRDefault="00E54AC5" w:rsidP="007355C5">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30F2A0" w14:textId="77777777" w:rsidR="00E54AC5" w:rsidRPr="002933D4" w:rsidRDefault="00E54AC5" w:rsidP="007355C5">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D8B799" w14:textId="77777777" w:rsidR="00E54AC5" w:rsidRPr="002933D4" w:rsidRDefault="00E54AC5" w:rsidP="007355C5">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082965" w14:textId="77777777" w:rsidR="00E54AC5" w:rsidRPr="002933D4" w:rsidRDefault="00E54AC5" w:rsidP="007355C5">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8E61B" w14:textId="77777777" w:rsidR="00E54AC5" w:rsidRPr="002933D4" w:rsidRDefault="00E54AC5" w:rsidP="007355C5">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104831" w14:textId="77777777" w:rsidR="00E54AC5" w:rsidRPr="002933D4" w:rsidRDefault="00E54AC5" w:rsidP="007355C5">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AE43FC" w14:textId="77777777" w:rsidR="00E54AC5" w:rsidRPr="002933D4" w:rsidRDefault="00E54AC5" w:rsidP="007355C5">
            <w:pPr>
              <w:jc w:val="center"/>
              <w:rPr>
                <w:szCs w:val="22"/>
                <w:lang w:val="en-US"/>
              </w:rPr>
            </w:pPr>
            <w:r w:rsidRPr="002933D4">
              <w:rPr>
                <w:szCs w:val="22"/>
                <w:lang w:val="en-US"/>
              </w:rPr>
              <w:t>1</w:t>
            </w:r>
          </w:p>
        </w:tc>
      </w:tr>
      <w:tr w:rsidR="00E54AC5" w:rsidRPr="002933D4" w14:paraId="3BA54054" w14:textId="77777777" w:rsidTr="007355C5">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C5783E" w14:textId="77777777" w:rsidR="00E54AC5" w:rsidRPr="002933D4" w:rsidRDefault="00E54AC5" w:rsidP="007355C5">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A29134" w14:textId="77777777" w:rsidR="00E54AC5" w:rsidRPr="002933D4" w:rsidRDefault="00E54AC5" w:rsidP="007355C5">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A957F3" w14:textId="77777777" w:rsidR="00E54AC5" w:rsidRPr="002933D4" w:rsidRDefault="00E54AC5" w:rsidP="007355C5">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9FD9DF" w14:textId="77777777" w:rsidR="00E54AC5" w:rsidRPr="002933D4" w:rsidRDefault="00E54AC5" w:rsidP="007355C5">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761C9F" w14:textId="77777777" w:rsidR="00E54AC5" w:rsidRPr="002933D4" w:rsidRDefault="00E54AC5" w:rsidP="007355C5">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34ED16" w14:textId="77777777" w:rsidR="00E54AC5" w:rsidRPr="002933D4" w:rsidRDefault="00E54AC5" w:rsidP="007355C5">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7818FE" w14:textId="77777777" w:rsidR="00E54AC5" w:rsidRPr="002933D4" w:rsidRDefault="00E54AC5" w:rsidP="007355C5">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63A45C" w14:textId="77777777" w:rsidR="00E54AC5" w:rsidRPr="002933D4" w:rsidRDefault="00E54AC5" w:rsidP="007355C5">
            <w:pPr>
              <w:jc w:val="center"/>
              <w:rPr>
                <w:szCs w:val="22"/>
                <w:lang w:val="en-US"/>
              </w:rPr>
            </w:pPr>
            <w:r w:rsidRPr="002933D4">
              <w:rPr>
                <w:szCs w:val="22"/>
                <w:lang w:val="en-US"/>
              </w:rPr>
              <w:t>1</w:t>
            </w:r>
          </w:p>
        </w:tc>
      </w:tr>
      <w:tr w:rsidR="00E54AC5" w:rsidRPr="002933D4" w14:paraId="2EC6AB1A" w14:textId="77777777" w:rsidTr="007355C5">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A1A75D" w14:textId="77777777" w:rsidR="00E54AC5" w:rsidRPr="002933D4" w:rsidRDefault="00E54AC5" w:rsidP="007355C5">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9E7440" w14:textId="77777777" w:rsidR="00E54AC5" w:rsidRPr="002933D4" w:rsidRDefault="00E54AC5" w:rsidP="007355C5">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DE9071" w14:textId="77777777" w:rsidR="00E54AC5" w:rsidRPr="002933D4" w:rsidRDefault="00E54AC5" w:rsidP="007355C5">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582D0C" w14:textId="77777777" w:rsidR="00E54AC5" w:rsidRPr="002933D4" w:rsidRDefault="00E54AC5" w:rsidP="007355C5">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C4F1B6" w14:textId="77777777" w:rsidR="00E54AC5" w:rsidRPr="002933D4" w:rsidRDefault="00E54AC5" w:rsidP="007355C5">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79B07B" w14:textId="77777777" w:rsidR="00E54AC5" w:rsidRPr="002933D4" w:rsidRDefault="00E54AC5" w:rsidP="007355C5">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741E9A" w14:textId="77777777" w:rsidR="00E54AC5" w:rsidRPr="002933D4" w:rsidRDefault="00E54AC5" w:rsidP="007355C5">
            <w:pPr>
              <w:jc w:val="center"/>
              <w:rPr>
                <w:szCs w:val="22"/>
                <w:lang w:val="en-US"/>
              </w:rPr>
            </w:pPr>
            <w:r w:rsidRPr="002933D4">
              <w:rPr>
                <w:szCs w:val="22"/>
                <w:lang w:val="en-US"/>
              </w:rPr>
              <w:t>1</w:t>
            </w:r>
          </w:p>
        </w:tc>
      </w:tr>
      <w:tr w:rsidR="00E54AC5" w:rsidRPr="002933D4" w14:paraId="731F9402" w14:textId="77777777" w:rsidTr="007355C5">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9ED4EC" w14:textId="77777777" w:rsidR="00E54AC5" w:rsidRPr="002933D4" w:rsidRDefault="00E54AC5" w:rsidP="007355C5">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5B185B" w14:textId="77777777" w:rsidR="00E54AC5" w:rsidRPr="002933D4" w:rsidRDefault="00E54AC5" w:rsidP="007355C5">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C244DB" w14:textId="77777777" w:rsidR="00E54AC5" w:rsidRPr="002933D4" w:rsidRDefault="00E54AC5" w:rsidP="007355C5">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D871AE" w14:textId="77777777" w:rsidR="00E54AC5" w:rsidRPr="002933D4" w:rsidRDefault="00E54AC5" w:rsidP="007355C5">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8DFE2D" w14:textId="77777777" w:rsidR="00E54AC5" w:rsidRPr="002933D4" w:rsidRDefault="00E54AC5" w:rsidP="007355C5">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5CAF6F" w14:textId="77777777" w:rsidR="00E54AC5" w:rsidRPr="002933D4" w:rsidRDefault="00E54AC5" w:rsidP="007355C5">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C2F9D0" w14:textId="77777777" w:rsidR="00E54AC5" w:rsidRPr="002933D4" w:rsidRDefault="00E54AC5" w:rsidP="007355C5">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654CA" w14:textId="77777777" w:rsidR="00E54AC5" w:rsidRPr="002933D4" w:rsidRDefault="00E54AC5" w:rsidP="007355C5">
            <w:pPr>
              <w:jc w:val="center"/>
              <w:rPr>
                <w:szCs w:val="22"/>
                <w:lang w:val="en-US"/>
              </w:rPr>
            </w:pPr>
            <w:r w:rsidRPr="002933D4">
              <w:rPr>
                <w:szCs w:val="22"/>
                <w:lang w:val="en-US"/>
              </w:rPr>
              <w:t>1</w:t>
            </w:r>
          </w:p>
        </w:tc>
      </w:tr>
      <w:tr w:rsidR="00E54AC5" w:rsidRPr="002933D4" w14:paraId="55E40A77" w14:textId="77777777" w:rsidTr="007355C5">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7E0DA2" w14:textId="77777777" w:rsidR="00E54AC5" w:rsidRPr="002933D4" w:rsidRDefault="00E54AC5" w:rsidP="007355C5">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DDD1E7" w14:textId="77777777" w:rsidR="00E54AC5" w:rsidRPr="002933D4" w:rsidRDefault="00E54AC5" w:rsidP="007355C5">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CA3A6C" w14:textId="77777777" w:rsidR="00E54AC5" w:rsidRPr="002933D4" w:rsidRDefault="00E54AC5" w:rsidP="007355C5">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02137" w14:textId="77777777" w:rsidR="00E54AC5" w:rsidRPr="002933D4" w:rsidRDefault="00E54AC5" w:rsidP="007355C5">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772EF8" w14:textId="77777777" w:rsidR="00E54AC5" w:rsidRPr="002933D4" w:rsidRDefault="00E54AC5" w:rsidP="007355C5">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51C0D4" w14:textId="77777777" w:rsidR="00E54AC5" w:rsidRPr="002933D4" w:rsidRDefault="00E54AC5" w:rsidP="007355C5">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5F4B9A" w14:textId="77777777" w:rsidR="00E54AC5" w:rsidRPr="002933D4" w:rsidRDefault="00E54AC5" w:rsidP="007355C5">
            <w:pPr>
              <w:jc w:val="center"/>
              <w:rPr>
                <w:szCs w:val="22"/>
                <w:lang w:val="en-US"/>
              </w:rPr>
            </w:pPr>
            <w:r w:rsidRPr="002933D4">
              <w:rPr>
                <w:szCs w:val="22"/>
                <w:lang w:val="en-US"/>
              </w:rPr>
              <w:t>1</w:t>
            </w:r>
          </w:p>
        </w:tc>
      </w:tr>
      <w:tr w:rsidR="00E54AC5" w:rsidRPr="002933D4" w14:paraId="4B02676E" w14:textId="77777777" w:rsidTr="007355C5">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7267ED" w14:textId="77777777" w:rsidR="00E54AC5" w:rsidRPr="002933D4" w:rsidRDefault="00E54AC5" w:rsidP="007355C5">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09A9C4" w14:textId="77777777" w:rsidR="00E54AC5" w:rsidRPr="002933D4" w:rsidRDefault="00E54AC5" w:rsidP="007355C5">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C2A6A9" w14:textId="77777777" w:rsidR="00E54AC5" w:rsidRPr="002933D4" w:rsidRDefault="00E54AC5" w:rsidP="007355C5">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806ECD" w14:textId="77777777" w:rsidR="00E54AC5" w:rsidRPr="002933D4" w:rsidRDefault="00E54AC5" w:rsidP="007355C5">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2753EF" w14:textId="77777777" w:rsidR="00E54AC5" w:rsidRPr="002933D4" w:rsidRDefault="00E54AC5" w:rsidP="007355C5">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CBF122" w14:textId="77777777" w:rsidR="00E54AC5" w:rsidRPr="002933D4" w:rsidRDefault="00E54AC5" w:rsidP="007355C5">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EE821E" w14:textId="77777777" w:rsidR="00E54AC5" w:rsidRPr="002933D4" w:rsidRDefault="00E54AC5" w:rsidP="007355C5">
            <w:pPr>
              <w:jc w:val="center"/>
              <w:rPr>
                <w:szCs w:val="22"/>
                <w:lang w:val="en-US"/>
              </w:rPr>
            </w:pPr>
            <w:r w:rsidRPr="002933D4">
              <w:rPr>
                <w:szCs w:val="22"/>
                <w:lang w:val="en-US"/>
              </w:rPr>
              <w:t>1</w:t>
            </w:r>
          </w:p>
        </w:tc>
      </w:tr>
      <w:tr w:rsidR="00E54AC5" w:rsidRPr="002933D4" w14:paraId="768A1C6E" w14:textId="77777777" w:rsidTr="007355C5">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46B915" w14:textId="77777777" w:rsidR="00E54AC5" w:rsidRPr="002933D4" w:rsidRDefault="00E54AC5" w:rsidP="007355C5">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373777" w14:textId="77777777" w:rsidR="00E54AC5" w:rsidRPr="002933D4" w:rsidRDefault="00E54AC5" w:rsidP="007355C5">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57AC18" w14:textId="77777777" w:rsidR="00E54AC5" w:rsidRPr="002933D4" w:rsidRDefault="00E54AC5" w:rsidP="007355C5">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1E2B8" w14:textId="77777777" w:rsidR="00E54AC5" w:rsidRPr="002933D4" w:rsidRDefault="00E54AC5" w:rsidP="007355C5">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138A0D" w14:textId="77777777" w:rsidR="00E54AC5" w:rsidRPr="002933D4" w:rsidRDefault="00E54AC5" w:rsidP="007355C5">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A4136E" w14:textId="77777777" w:rsidR="00E54AC5" w:rsidRPr="002933D4" w:rsidRDefault="00E54AC5" w:rsidP="007355C5">
            <w:pPr>
              <w:jc w:val="center"/>
              <w:rPr>
                <w:szCs w:val="22"/>
                <w:lang w:val="en-US"/>
              </w:rPr>
            </w:pPr>
            <w:r w:rsidRPr="002933D4">
              <w:rPr>
                <w:szCs w:val="22"/>
                <w:lang w:val="en-US"/>
              </w:rPr>
              <w:t>1</w:t>
            </w:r>
          </w:p>
        </w:tc>
      </w:tr>
      <w:tr w:rsidR="00E54AC5" w:rsidRPr="002933D4" w14:paraId="127D093F" w14:textId="77777777" w:rsidTr="007355C5">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718E04" w14:textId="77777777" w:rsidR="00E54AC5" w:rsidRPr="002933D4" w:rsidRDefault="00E54AC5" w:rsidP="007355C5">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61F237" w14:textId="77777777" w:rsidR="00E54AC5" w:rsidRPr="002933D4" w:rsidRDefault="00E54AC5" w:rsidP="007355C5">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95FBC0" w14:textId="77777777" w:rsidR="00E54AC5" w:rsidRPr="002933D4" w:rsidRDefault="00E54AC5" w:rsidP="007355C5">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E7D16F" w14:textId="77777777" w:rsidR="00E54AC5" w:rsidRPr="002933D4" w:rsidRDefault="00E54AC5" w:rsidP="007355C5">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5A839D" w14:textId="77777777" w:rsidR="00E54AC5" w:rsidRPr="002933D4" w:rsidRDefault="00E54AC5" w:rsidP="007355C5">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7F447" w14:textId="77777777" w:rsidR="00E54AC5" w:rsidRPr="002933D4" w:rsidRDefault="00E54AC5" w:rsidP="007355C5">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E32441" w14:textId="77777777" w:rsidR="00E54AC5" w:rsidRPr="002933D4" w:rsidRDefault="00E54AC5" w:rsidP="007355C5">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2B0FF" w14:textId="77777777" w:rsidR="00E54AC5" w:rsidRPr="002933D4" w:rsidRDefault="00E54AC5" w:rsidP="007355C5">
            <w:pPr>
              <w:jc w:val="center"/>
              <w:rPr>
                <w:szCs w:val="22"/>
                <w:lang w:val="en-US"/>
              </w:rPr>
            </w:pPr>
            <w:r w:rsidRPr="002933D4">
              <w:rPr>
                <w:szCs w:val="22"/>
                <w:lang w:val="en-US"/>
              </w:rPr>
              <w:t>1</w:t>
            </w:r>
          </w:p>
        </w:tc>
      </w:tr>
      <w:tr w:rsidR="00E54AC5" w:rsidRPr="002933D4" w14:paraId="19EE0780" w14:textId="77777777" w:rsidTr="007355C5">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D86ADC" w14:textId="77777777" w:rsidR="00E54AC5" w:rsidRPr="002933D4" w:rsidRDefault="00E54AC5" w:rsidP="007355C5">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8863DF" w14:textId="77777777" w:rsidR="00E54AC5" w:rsidRPr="002933D4" w:rsidRDefault="00E54AC5" w:rsidP="007355C5">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6C35B4" w14:textId="77777777" w:rsidR="00E54AC5" w:rsidRPr="002933D4" w:rsidRDefault="00E54AC5" w:rsidP="007355C5">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553679" w14:textId="77777777" w:rsidR="00E54AC5" w:rsidRPr="002933D4" w:rsidRDefault="00E54AC5" w:rsidP="007355C5">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179201" w14:textId="77777777" w:rsidR="00E54AC5" w:rsidRPr="002933D4" w:rsidRDefault="00E54AC5" w:rsidP="007355C5">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49063B" w14:textId="77777777" w:rsidR="00E54AC5" w:rsidRPr="002933D4" w:rsidRDefault="00E54AC5" w:rsidP="007355C5">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80E56C" w14:textId="77777777" w:rsidR="00E54AC5" w:rsidRPr="002933D4" w:rsidRDefault="00E54AC5" w:rsidP="007355C5">
            <w:pPr>
              <w:jc w:val="center"/>
              <w:rPr>
                <w:szCs w:val="22"/>
                <w:lang w:val="en-US"/>
              </w:rPr>
            </w:pPr>
            <w:r w:rsidRPr="002933D4">
              <w:rPr>
                <w:szCs w:val="22"/>
                <w:lang w:val="en-US"/>
              </w:rPr>
              <w:t>1</w:t>
            </w:r>
          </w:p>
        </w:tc>
      </w:tr>
      <w:tr w:rsidR="00E54AC5" w:rsidRPr="002933D4" w14:paraId="7946A55A" w14:textId="77777777" w:rsidTr="007355C5">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273DE" w14:textId="77777777" w:rsidR="00E54AC5" w:rsidRPr="002933D4" w:rsidRDefault="00E54AC5" w:rsidP="007355C5">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43F899" w14:textId="77777777" w:rsidR="00E54AC5" w:rsidRPr="002933D4" w:rsidRDefault="00E54AC5" w:rsidP="007355C5">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A4BD1C" w14:textId="77777777" w:rsidR="00E54AC5" w:rsidRPr="002933D4" w:rsidRDefault="00E54AC5" w:rsidP="007355C5">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F77F24" w14:textId="77777777" w:rsidR="00E54AC5" w:rsidRPr="002933D4" w:rsidRDefault="00E54AC5" w:rsidP="007355C5">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D559BE" w14:textId="77777777" w:rsidR="00E54AC5" w:rsidRPr="002933D4" w:rsidRDefault="00E54AC5" w:rsidP="007355C5">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E09821" w14:textId="77777777" w:rsidR="00E54AC5" w:rsidRPr="002933D4" w:rsidRDefault="00E54AC5" w:rsidP="007355C5">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38F61D" w14:textId="77777777" w:rsidR="00E54AC5" w:rsidRPr="002933D4" w:rsidRDefault="00E54AC5" w:rsidP="007355C5">
            <w:pPr>
              <w:jc w:val="center"/>
              <w:rPr>
                <w:szCs w:val="22"/>
                <w:lang w:val="en-US"/>
              </w:rPr>
            </w:pPr>
            <w:r w:rsidRPr="002933D4">
              <w:rPr>
                <w:szCs w:val="22"/>
                <w:lang w:val="en-US"/>
              </w:rPr>
              <w:t>1</w:t>
            </w:r>
          </w:p>
        </w:tc>
      </w:tr>
      <w:tr w:rsidR="00E54AC5" w:rsidRPr="002933D4" w14:paraId="3B7FB774" w14:textId="77777777" w:rsidTr="007355C5">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426056" w14:textId="77777777" w:rsidR="00E54AC5" w:rsidRPr="002933D4" w:rsidRDefault="00E54AC5" w:rsidP="007355C5">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7699C8" w14:textId="77777777" w:rsidR="00E54AC5" w:rsidRPr="002933D4" w:rsidRDefault="00E54AC5" w:rsidP="007355C5">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F685FD" w14:textId="77777777" w:rsidR="00E54AC5" w:rsidRPr="002933D4" w:rsidRDefault="00E54AC5" w:rsidP="007355C5">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7F302C" w14:textId="77777777" w:rsidR="00E54AC5" w:rsidRPr="002933D4" w:rsidRDefault="00E54AC5" w:rsidP="007355C5">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67EC2A" w14:textId="77777777" w:rsidR="00E54AC5" w:rsidRPr="002933D4" w:rsidRDefault="00E54AC5" w:rsidP="007355C5">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DBDB7B" w14:textId="77777777" w:rsidR="00E54AC5" w:rsidRPr="002933D4" w:rsidRDefault="00E54AC5" w:rsidP="007355C5">
            <w:pPr>
              <w:jc w:val="center"/>
              <w:rPr>
                <w:szCs w:val="22"/>
                <w:lang w:val="en-US"/>
              </w:rPr>
            </w:pPr>
            <w:r w:rsidRPr="002933D4">
              <w:rPr>
                <w:szCs w:val="22"/>
                <w:lang w:val="en-US"/>
              </w:rPr>
              <w:t>1</w:t>
            </w:r>
          </w:p>
        </w:tc>
      </w:tr>
      <w:tr w:rsidR="00E54AC5" w:rsidRPr="002933D4" w14:paraId="23902E3B" w14:textId="77777777" w:rsidTr="007355C5">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ADB8B4" w14:textId="77777777" w:rsidR="00E54AC5" w:rsidRPr="002933D4" w:rsidRDefault="00E54AC5" w:rsidP="007355C5">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93A9E1" w14:textId="77777777" w:rsidR="00E54AC5" w:rsidRPr="002933D4" w:rsidRDefault="00E54AC5" w:rsidP="007355C5">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E90A6F" w14:textId="77777777" w:rsidR="00E54AC5" w:rsidRPr="002933D4" w:rsidRDefault="00E54AC5" w:rsidP="007355C5">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421B2A" w14:textId="77777777" w:rsidR="00E54AC5" w:rsidRPr="002933D4" w:rsidRDefault="00E54AC5" w:rsidP="007355C5">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19081A" w14:textId="77777777" w:rsidR="00E54AC5" w:rsidRPr="002933D4" w:rsidRDefault="00E54AC5" w:rsidP="007355C5">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58B239" w14:textId="77777777" w:rsidR="00E54AC5" w:rsidRPr="002933D4" w:rsidRDefault="00E54AC5" w:rsidP="007355C5">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BA1A4F" w14:textId="77777777" w:rsidR="00E54AC5" w:rsidRPr="002933D4" w:rsidRDefault="00E54AC5" w:rsidP="007355C5">
            <w:pPr>
              <w:jc w:val="center"/>
              <w:rPr>
                <w:szCs w:val="22"/>
                <w:lang w:val="en-US"/>
              </w:rPr>
            </w:pPr>
            <w:r w:rsidRPr="002933D4">
              <w:rPr>
                <w:szCs w:val="22"/>
                <w:lang w:val="en-US"/>
              </w:rPr>
              <w:t>1</w:t>
            </w:r>
          </w:p>
        </w:tc>
      </w:tr>
      <w:tr w:rsidR="00E54AC5" w:rsidRPr="002933D4" w14:paraId="372C24CC" w14:textId="77777777" w:rsidTr="007355C5">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4A45A1" w14:textId="77777777" w:rsidR="00E54AC5" w:rsidRPr="002933D4" w:rsidRDefault="00E54AC5" w:rsidP="007355C5">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5E142B" w14:textId="77777777" w:rsidR="00E54AC5" w:rsidRPr="002933D4" w:rsidRDefault="00E54AC5" w:rsidP="007355C5">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389801" w14:textId="77777777" w:rsidR="00E54AC5" w:rsidRPr="002933D4" w:rsidRDefault="00E54AC5" w:rsidP="007355C5">
            <w:pPr>
              <w:jc w:val="center"/>
              <w:rPr>
                <w:szCs w:val="22"/>
                <w:lang w:val="en-US"/>
              </w:rPr>
            </w:pPr>
            <w:r w:rsidRPr="002933D4">
              <w:rPr>
                <w:szCs w:val="22"/>
                <w:lang w:val="en-US"/>
              </w:rPr>
              <w:t>1</w:t>
            </w:r>
          </w:p>
        </w:tc>
      </w:tr>
      <w:tr w:rsidR="00E54AC5" w:rsidRPr="002933D4" w14:paraId="19D45D52" w14:textId="77777777" w:rsidTr="007355C5">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8C760F" w14:textId="77777777" w:rsidR="00E54AC5" w:rsidRPr="002933D4" w:rsidRDefault="00E54AC5" w:rsidP="007355C5">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99F006" w14:textId="77777777" w:rsidR="00E54AC5" w:rsidRPr="002933D4" w:rsidRDefault="00E54AC5" w:rsidP="007355C5">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99D019" w14:textId="77777777" w:rsidR="00E54AC5" w:rsidRPr="002933D4" w:rsidRDefault="00E54AC5" w:rsidP="007355C5">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D13895" w14:textId="77777777" w:rsidR="00E54AC5" w:rsidRPr="002933D4" w:rsidRDefault="00E54AC5" w:rsidP="007355C5">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747C61" w14:textId="77777777" w:rsidR="00E54AC5" w:rsidRPr="002933D4" w:rsidRDefault="00E54AC5" w:rsidP="007355C5">
            <w:pPr>
              <w:jc w:val="center"/>
              <w:rPr>
                <w:szCs w:val="22"/>
                <w:lang w:val="en-US"/>
              </w:rPr>
            </w:pPr>
            <w:r w:rsidRPr="002933D4">
              <w:rPr>
                <w:szCs w:val="22"/>
                <w:lang w:val="en-US"/>
              </w:rPr>
              <w:t>1</w:t>
            </w:r>
          </w:p>
        </w:tc>
      </w:tr>
      <w:tr w:rsidR="00E54AC5" w:rsidRPr="002933D4" w14:paraId="590CBE93" w14:textId="77777777" w:rsidTr="007355C5">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CE297" w14:textId="77777777" w:rsidR="00E54AC5" w:rsidRPr="002933D4" w:rsidRDefault="00E54AC5" w:rsidP="007355C5">
            <w:pPr>
              <w:jc w:val="center"/>
              <w:rPr>
                <w:szCs w:val="22"/>
                <w:lang w:val="en-US"/>
              </w:rPr>
            </w:pPr>
            <w:r w:rsidRPr="002933D4">
              <w:rPr>
                <w:szCs w:val="22"/>
                <w:lang w:val="en-US"/>
              </w:rPr>
              <w:lastRenderedPageBreak/>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5D7F7E" w14:textId="77777777" w:rsidR="00E54AC5" w:rsidRPr="002933D4" w:rsidRDefault="00E54AC5" w:rsidP="007355C5">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F0C6F0" w14:textId="77777777" w:rsidR="00E54AC5" w:rsidRPr="002933D4" w:rsidRDefault="00E54AC5" w:rsidP="007355C5">
            <w:pPr>
              <w:jc w:val="center"/>
              <w:rPr>
                <w:szCs w:val="22"/>
                <w:lang w:val="en-US"/>
              </w:rPr>
            </w:pPr>
            <w:r w:rsidRPr="002933D4">
              <w:rPr>
                <w:szCs w:val="22"/>
                <w:lang w:val="en-US"/>
              </w:rPr>
              <w:t>TBD</w:t>
            </w:r>
          </w:p>
        </w:tc>
      </w:tr>
      <w:tr w:rsidR="00E54AC5" w:rsidRPr="002933D4" w14:paraId="62828659" w14:textId="77777777" w:rsidTr="007355C5">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801FD" w14:textId="77777777" w:rsidR="00E54AC5" w:rsidRPr="002933D4" w:rsidRDefault="00E54AC5" w:rsidP="007355C5">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713907" w14:textId="77777777" w:rsidR="00E54AC5" w:rsidRPr="002933D4" w:rsidRDefault="00E54AC5" w:rsidP="007355C5">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A58D85" w14:textId="77777777" w:rsidR="00E54AC5" w:rsidRPr="002933D4" w:rsidRDefault="00E54AC5" w:rsidP="007355C5">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330833" w14:textId="77777777" w:rsidR="00E54AC5" w:rsidRPr="002933D4" w:rsidRDefault="00E54AC5" w:rsidP="007355C5">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CE610D" w14:textId="77777777" w:rsidR="00E54AC5" w:rsidRPr="002933D4" w:rsidRDefault="00E54AC5" w:rsidP="007355C5">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6DDF01" w14:textId="77777777" w:rsidR="00E54AC5" w:rsidRPr="002933D4" w:rsidRDefault="00E54AC5" w:rsidP="007355C5">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710F470" w14:textId="77777777" w:rsidR="00E54AC5" w:rsidRPr="002933D4" w:rsidRDefault="00E54AC5" w:rsidP="007355C5">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07E6D0A" w14:textId="77777777" w:rsidR="00E54AC5" w:rsidRPr="002933D4" w:rsidRDefault="00E54AC5" w:rsidP="007355C5">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29F850" w14:textId="77777777" w:rsidR="00E54AC5" w:rsidRPr="002933D4" w:rsidRDefault="00E54AC5" w:rsidP="007355C5">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28138A" w14:textId="77777777" w:rsidR="00E54AC5" w:rsidRPr="002933D4" w:rsidRDefault="00E54AC5" w:rsidP="007355C5">
            <w:pPr>
              <w:jc w:val="center"/>
              <w:rPr>
                <w:szCs w:val="22"/>
                <w:lang w:val="en-US"/>
              </w:rPr>
            </w:pPr>
            <w:r w:rsidRPr="002933D4">
              <w:rPr>
                <w:szCs w:val="22"/>
                <w:lang w:val="en-US"/>
              </w:rPr>
              <w:t>1</w:t>
            </w:r>
          </w:p>
        </w:tc>
      </w:tr>
      <w:tr w:rsidR="00E54AC5" w:rsidRPr="002933D4" w14:paraId="7B72B4B4" w14:textId="77777777" w:rsidTr="007355C5">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68EFDB" w14:textId="77777777" w:rsidR="00E54AC5" w:rsidRPr="002933D4" w:rsidRDefault="00E54AC5" w:rsidP="007355C5">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C67124" w14:textId="77777777" w:rsidR="00E54AC5" w:rsidRPr="002933D4" w:rsidRDefault="00E54AC5" w:rsidP="007355C5">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FEF179E" w14:textId="77777777" w:rsidR="00E54AC5" w:rsidRPr="002933D4" w:rsidRDefault="00E54AC5" w:rsidP="007355C5">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269E250" w14:textId="77777777" w:rsidR="00E54AC5" w:rsidRPr="002933D4" w:rsidRDefault="00E54AC5" w:rsidP="007355C5">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1BEFB4" w14:textId="77777777" w:rsidR="00E54AC5" w:rsidRPr="002933D4" w:rsidRDefault="00E54AC5" w:rsidP="007355C5">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C7A1A9" w14:textId="77777777" w:rsidR="00E54AC5" w:rsidRPr="002933D4" w:rsidRDefault="00E54AC5" w:rsidP="007355C5">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919F00" w14:textId="77777777" w:rsidR="00E54AC5" w:rsidRPr="002933D4" w:rsidRDefault="00E54AC5" w:rsidP="007355C5">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8D64DF" w14:textId="77777777" w:rsidR="00E54AC5" w:rsidRPr="002933D4" w:rsidRDefault="00E54AC5" w:rsidP="007355C5">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37662" w14:textId="77777777" w:rsidR="00E54AC5" w:rsidRPr="002933D4" w:rsidRDefault="00E54AC5" w:rsidP="007355C5">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C1875C" w14:textId="77777777" w:rsidR="00E54AC5" w:rsidRPr="002933D4" w:rsidRDefault="00E54AC5" w:rsidP="007355C5">
            <w:pPr>
              <w:jc w:val="center"/>
              <w:rPr>
                <w:szCs w:val="22"/>
                <w:lang w:val="en-US"/>
              </w:rPr>
            </w:pPr>
            <w:r w:rsidRPr="002933D4">
              <w:rPr>
                <w:szCs w:val="22"/>
                <w:lang w:val="en-US"/>
              </w:rPr>
              <w:t>1</w:t>
            </w:r>
          </w:p>
        </w:tc>
      </w:tr>
      <w:tr w:rsidR="00E54AC5" w:rsidRPr="002933D4" w14:paraId="33D1A815" w14:textId="77777777" w:rsidTr="007355C5">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8B46E3" w14:textId="77777777" w:rsidR="00E54AC5" w:rsidRPr="002933D4" w:rsidRDefault="00E54AC5" w:rsidP="007355C5">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2B6913" w14:textId="77777777" w:rsidR="00E54AC5" w:rsidRPr="002933D4" w:rsidRDefault="00E54AC5" w:rsidP="007355C5">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AEC6C" w14:textId="77777777" w:rsidR="00E54AC5" w:rsidRPr="002933D4" w:rsidRDefault="00E54AC5" w:rsidP="007355C5">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8FCC200" w14:textId="77777777" w:rsidR="00E54AC5" w:rsidRPr="002933D4" w:rsidRDefault="00E54AC5" w:rsidP="007355C5">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AB60E1" w14:textId="77777777" w:rsidR="00E54AC5" w:rsidRPr="002933D4" w:rsidRDefault="00E54AC5" w:rsidP="007355C5">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B05A5A" w14:textId="77777777" w:rsidR="00E54AC5" w:rsidRPr="002933D4" w:rsidRDefault="00E54AC5" w:rsidP="007355C5">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86F486" w14:textId="77777777" w:rsidR="00E54AC5" w:rsidRPr="002933D4" w:rsidRDefault="00E54AC5" w:rsidP="007355C5">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5FC3F8" w14:textId="77777777" w:rsidR="00E54AC5" w:rsidRPr="002933D4" w:rsidRDefault="00E54AC5" w:rsidP="007355C5">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EDF4B6" w14:textId="77777777" w:rsidR="00E54AC5" w:rsidRPr="002933D4" w:rsidRDefault="00E54AC5" w:rsidP="007355C5">
            <w:pPr>
              <w:jc w:val="center"/>
              <w:rPr>
                <w:szCs w:val="22"/>
                <w:lang w:val="en-US"/>
              </w:rPr>
            </w:pPr>
            <w:r w:rsidRPr="002933D4">
              <w:rPr>
                <w:szCs w:val="22"/>
                <w:lang w:val="en-US"/>
              </w:rPr>
              <w:t>1</w:t>
            </w:r>
          </w:p>
        </w:tc>
      </w:tr>
      <w:tr w:rsidR="00E54AC5" w:rsidRPr="002933D4" w14:paraId="08EF25F3" w14:textId="77777777" w:rsidTr="007355C5">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2A0FCA" w14:textId="77777777" w:rsidR="00E54AC5" w:rsidRPr="002933D4" w:rsidRDefault="00E54AC5" w:rsidP="007355C5">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AC69EA" w14:textId="77777777" w:rsidR="00E54AC5" w:rsidRPr="002933D4" w:rsidRDefault="00E54AC5" w:rsidP="007355C5">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E67EBF4" w14:textId="77777777" w:rsidR="00E54AC5" w:rsidRPr="002933D4" w:rsidRDefault="00E54AC5" w:rsidP="007355C5">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3D3E774" w14:textId="77777777" w:rsidR="00E54AC5" w:rsidRPr="002933D4" w:rsidRDefault="00E54AC5" w:rsidP="007355C5">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6311B4" w14:textId="77777777" w:rsidR="00E54AC5" w:rsidRPr="002933D4" w:rsidRDefault="00E54AC5" w:rsidP="007355C5">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AAE195" w14:textId="77777777" w:rsidR="00E54AC5" w:rsidRPr="002933D4" w:rsidRDefault="00E54AC5" w:rsidP="007355C5">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CFDFF" w14:textId="77777777" w:rsidR="00E54AC5" w:rsidRPr="002933D4" w:rsidRDefault="00E54AC5" w:rsidP="007355C5">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C91CEA" w14:textId="77777777" w:rsidR="00E54AC5" w:rsidRPr="002933D4" w:rsidRDefault="00E54AC5" w:rsidP="007355C5">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6731D2" w14:textId="77777777" w:rsidR="00E54AC5" w:rsidRPr="002933D4" w:rsidRDefault="00E54AC5" w:rsidP="007355C5">
            <w:pPr>
              <w:jc w:val="center"/>
              <w:rPr>
                <w:szCs w:val="22"/>
                <w:lang w:val="en-US"/>
              </w:rPr>
            </w:pPr>
            <w:r w:rsidRPr="002933D4">
              <w:rPr>
                <w:szCs w:val="22"/>
                <w:lang w:val="en-US"/>
              </w:rPr>
              <w:t>1</w:t>
            </w:r>
          </w:p>
        </w:tc>
      </w:tr>
      <w:tr w:rsidR="00E54AC5" w:rsidRPr="002933D4" w14:paraId="7E33A5F4" w14:textId="77777777" w:rsidTr="007355C5">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8F9AE4" w14:textId="77777777" w:rsidR="00E54AC5" w:rsidRPr="002933D4" w:rsidRDefault="00E54AC5" w:rsidP="007355C5">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35FED5" w14:textId="77777777" w:rsidR="00E54AC5" w:rsidRPr="002933D4" w:rsidRDefault="00E54AC5" w:rsidP="007355C5">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7E21B3" w14:textId="77777777" w:rsidR="00E54AC5" w:rsidRPr="002933D4" w:rsidRDefault="00E54AC5" w:rsidP="007355C5">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DF8E4C" w14:textId="77777777" w:rsidR="00E54AC5" w:rsidRPr="002933D4" w:rsidRDefault="00E54AC5" w:rsidP="007355C5">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62AAEB" w14:textId="77777777" w:rsidR="00E54AC5" w:rsidRPr="002933D4" w:rsidRDefault="00E54AC5" w:rsidP="007355C5">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B439A69" w14:textId="77777777" w:rsidR="00E54AC5" w:rsidRPr="002933D4" w:rsidRDefault="00E54AC5" w:rsidP="007355C5">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B87B251" w14:textId="77777777" w:rsidR="00E54AC5" w:rsidRPr="002933D4" w:rsidRDefault="00E54AC5" w:rsidP="007355C5">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D0B726" w14:textId="77777777" w:rsidR="00E54AC5" w:rsidRPr="002933D4" w:rsidRDefault="00E54AC5" w:rsidP="007355C5">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0F1209" w14:textId="77777777" w:rsidR="00E54AC5" w:rsidRPr="002933D4" w:rsidRDefault="00E54AC5" w:rsidP="007355C5">
            <w:pPr>
              <w:jc w:val="center"/>
              <w:rPr>
                <w:szCs w:val="22"/>
                <w:lang w:val="en-US"/>
              </w:rPr>
            </w:pPr>
            <w:r w:rsidRPr="002933D4">
              <w:rPr>
                <w:szCs w:val="22"/>
                <w:lang w:val="en-US"/>
              </w:rPr>
              <w:t>1</w:t>
            </w:r>
          </w:p>
        </w:tc>
      </w:tr>
      <w:tr w:rsidR="00E54AC5" w:rsidRPr="002933D4" w14:paraId="1F5EC989" w14:textId="77777777" w:rsidTr="007355C5">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7274CF" w14:textId="77777777" w:rsidR="00E54AC5" w:rsidRPr="002933D4" w:rsidRDefault="00E54AC5" w:rsidP="007355C5">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F7E3B8" w14:textId="77777777" w:rsidR="00E54AC5" w:rsidRPr="002933D4" w:rsidRDefault="00E54AC5" w:rsidP="007355C5">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BE7DE5C" w14:textId="77777777" w:rsidR="00E54AC5" w:rsidRPr="002933D4" w:rsidRDefault="00E54AC5" w:rsidP="007355C5">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94A6B6E" w14:textId="77777777" w:rsidR="00E54AC5" w:rsidRPr="002933D4" w:rsidRDefault="00E54AC5" w:rsidP="007355C5">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8261C" w14:textId="77777777" w:rsidR="00E54AC5" w:rsidRPr="002933D4" w:rsidRDefault="00E54AC5" w:rsidP="007355C5">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EAB077F" w14:textId="77777777" w:rsidR="00E54AC5" w:rsidRPr="002933D4" w:rsidRDefault="00E54AC5" w:rsidP="007355C5">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24B4869" w14:textId="77777777" w:rsidR="00E54AC5" w:rsidRPr="002933D4" w:rsidRDefault="00E54AC5" w:rsidP="007355C5">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25C39B" w14:textId="77777777" w:rsidR="00E54AC5" w:rsidRPr="002933D4" w:rsidRDefault="00E54AC5" w:rsidP="007355C5">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CDD486" w14:textId="77777777" w:rsidR="00E54AC5" w:rsidRPr="002933D4" w:rsidRDefault="00E54AC5" w:rsidP="007355C5">
            <w:pPr>
              <w:jc w:val="center"/>
              <w:rPr>
                <w:szCs w:val="22"/>
                <w:lang w:val="en-US"/>
              </w:rPr>
            </w:pPr>
            <w:r w:rsidRPr="002933D4">
              <w:rPr>
                <w:szCs w:val="22"/>
                <w:lang w:val="en-US"/>
              </w:rPr>
              <w:t>1</w:t>
            </w:r>
          </w:p>
        </w:tc>
      </w:tr>
      <w:tr w:rsidR="00E54AC5" w:rsidRPr="002933D4" w14:paraId="75B11279" w14:textId="77777777" w:rsidTr="007355C5">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6650BC" w14:textId="77777777" w:rsidR="00E54AC5" w:rsidRPr="002933D4" w:rsidRDefault="00E54AC5" w:rsidP="007355C5">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33E61B" w14:textId="77777777" w:rsidR="00E54AC5" w:rsidRPr="002933D4" w:rsidRDefault="00E54AC5" w:rsidP="007355C5">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0F8149" w14:textId="77777777" w:rsidR="00E54AC5" w:rsidRPr="002933D4" w:rsidRDefault="00E54AC5" w:rsidP="007355C5">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1DFA183" w14:textId="77777777" w:rsidR="00E54AC5" w:rsidRPr="002933D4" w:rsidRDefault="00E54AC5" w:rsidP="007355C5">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44102F" w14:textId="77777777" w:rsidR="00E54AC5" w:rsidRPr="002933D4" w:rsidRDefault="00E54AC5" w:rsidP="007355C5">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2D9CA3" w14:textId="77777777" w:rsidR="00E54AC5" w:rsidRPr="002933D4" w:rsidRDefault="00E54AC5" w:rsidP="007355C5">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EF094" w14:textId="77777777" w:rsidR="00E54AC5" w:rsidRPr="002933D4" w:rsidRDefault="00E54AC5" w:rsidP="007355C5">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C05607" w14:textId="77777777" w:rsidR="00E54AC5" w:rsidRPr="002933D4" w:rsidRDefault="00E54AC5" w:rsidP="007355C5">
            <w:pPr>
              <w:jc w:val="center"/>
              <w:rPr>
                <w:szCs w:val="22"/>
                <w:lang w:val="en-US"/>
              </w:rPr>
            </w:pPr>
            <w:r w:rsidRPr="002933D4">
              <w:rPr>
                <w:szCs w:val="22"/>
                <w:lang w:val="en-US"/>
              </w:rPr>
              <w:t>1</w:t>
            </w:r>
          </w:p>
        </w:tc>
      </w:tr>
      <w:tr w:rsidR="00E54AC5" w:rsidRPr="002933D4" w14:paraId="72BD5A90" w14:textId="77777777" w:rsidTr="007355C5">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1E942F" w14:textId="77777777" w:rsidR="00E54AC5" w:rsidRPr="002933D4" w:rsidRDefault="00E54AC5" w:rsidP="007355C5">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279C07" w14:textId="77777777" w:rsidR="00E54AC5" w:rsidRPr="002933D4" w:rsidRDefault="00E54AC5" w:rsidP="007355C5">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9980ED" w14:textId="77777777" w:rsidR="00E54AC5" w:rsidRPr="002933D4" w:rsidRDefault="00E54AC5" w:rsidP="007355C5">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3C968" w14:textId="77777777" w:rsidR="00E54AC5" w:rsidRPr="002933D4" w:rsidRDefault="00E54AC5" w:rsidP="007355C5">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82754B" w14:textId="77777777" w:rsidR="00E54AC5" w:rsidRPr="002933D4" w:rsidRDefault="00E54AC5" w:rsidP="007355C5">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DAA845" w14:textId="77777777" w:rsidR="00E54AC5" w:rsidRPr="002933D4" w:rsidRDefault="00E54AC5" w:rsidP="007355C5">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37639CE" w14:textId="77777777" w:rsidR="00E54AC5" w:rsidRPr="002933D4" w:rsidRDefault="00E54AC5" w:rsidP="007355C5">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946C67" w14:textId="77777777" w:rsidR="00E54AC5" w:rsidRPr="002933D4" w:rsidRDefault="00E54AC5" w:rsidP="007355C5">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0F79B8" w14:textId="77777777" w:rsidR="00E54AC5" w:rsidRPr="002933D4" w:rsidRDefault="00E54AC5" w:rsidP="007355C5">
            <w:pPr>
              <w:jc w:val="center"/>
              <w:rPr>
                <w:szCs w:val="22"/>
                <w:lang w:val="en-US"/>
              </w:rPr>
            </w:pPr>
            <w:r w:rsidRPr="002933D4">
              <w:rPr>
                <w:szCs w:val="22"/>
                <w:lang w:val="en-US"/>
              </w:rPr>
              <w:t>1</w:t>
            </w:r>
          </w:p>
        </w:tc>
      </w:tr>
      <w:tr w:rsidR="00E54AC5" w:rsidRPr="002933D4" w14:paraId="0FDABAE3" w14:textId="77777777" w:rsidTr="007355C5">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483488"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1426BE"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1EF8A1"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34F567"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3B7641C"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D884B08"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B348FA"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354D7"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1</w:t>
            </w:r>
          </w:p>
        </w:tc>
      </w:tr>
      <w:tr w:rsidR="00E54AC5" w:rsidRPr="002933D4" w14:paraId="33F23F3C" w14:textId="77777777" w:rsidTr="007355C5">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40625E"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0A8A11"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5F6075"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041769"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02E5BE"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534989F"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DCFC322"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7DD21B"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1</w:t>
            </w:r>
          </w:p>
        </w:tc>
      </w:tr>
      <w:tr w:rsidR="00E54AC5" w:rsidRPr="002933D4" w14:paraId="3025C4AE" w14:textId="77777777" w:rsidTr="007355C5">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70AA13"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398D78"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AF50418"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AADBD8"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0C01E"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96FFCA"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DFA766"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1</w:t>
            </w:r>
          </w:p>
        </w:tc>
      </w:tr>
      <w:tr w:rsidR="00E54AC5" w:rsidRPr="002933D4" w14:paraId="36851BC7" w14:textId="77777777" w:rsidTr="007355C5">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F70BC5"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8B6620"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D9A022"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E10F45"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1139885"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CEE09C"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8BA6A7"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1</w:t>
            </w:r>
          </w:p>
        </w:tc>
      </w:tr>
      <w:tr w:rsidR="00E54AC5" w:rsidRPr="002933D4" w14:paraId="373D86D6" w14:textId="77777777" w:rsidTr="007355C5">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87633B"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F6A248"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7BC6173"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0F34296"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F4E24C0"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3E48C54"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E848CC"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1</w:t>
            </w:r>
          </w:p>
        </w:tc>
      </w:tr>
      <w:tr w:rsidR="00E54AC5" w:rsidRPr="002933D4" w14:paraId="55998172" w14:textId="77777777" w:rsidTr="007355C5">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6A9995"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92BACC"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1523DD"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0DA383"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E46A457"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71B8FF1"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6E17F1"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1</w:t>
            </w:r>
          </w:p>
        </w:tc>
      </w:tr>
      <w:tr w:rsidR="00E54AC5" w:rsidRPr="002933D4" w14:paraId="10BB6E37" w14:textId="77777777" w:rsidTr="007355C5">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07C6DB"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64B499"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120EE"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7093203"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6D077FB"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979852"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1</w:t>
            </w:r>
          </w:p>
        </w:tc>
      </w:tr>
      <w:tr w:rsidR="00E54AC5" w:rsidRPr="002933D4" w14:paraId="49D4EA6B" w14:textId="77777777" w:rsidTr="007355C5">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7FE117"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1EAF02C"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D0C8008"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989326"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52120A"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8ADF93"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AFF15A"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AF991"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1</w:t>
            </w:r>
          </w:p>
        </w:tc>
      </w:tr>
      <w:tr w:rsidR="00E54AC5" w:rsidRPr="002933D4" w14:paraId="6FF971B6" w14:textId="77777777" w:rsidTr="007355C5">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31F44D"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F75D0E3"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5DB8707"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D80D68"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871DE8"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931FEE"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3CAE59"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1</w:t>
            </w:r>
          </w:p>
        </w:tc>
      </w:tr>
      <w:tr w:rsidR="00E54AC5" w:rsidRPr="002933D4" w14:paraId="48288282" w14:textId="77777777" w:rsidTr="007355C5">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8C3ABE"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1B66CF4"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E7EB5FD"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189396"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E2B1D1"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CC6DFA"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A3DB80"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1</w:t>
            </w:r>
          </w:p>
        </w:tc>
      </w:tr>
      <w:tr w:rsidR="00E54AC5" w:rsidRPr="002933D4" w14:paraId="40A0CE7E" w14:textId="77777777" w:rsidTr="007355C5">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239A3B"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E09D94"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0A0FEE"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A11FD24"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F294C8E"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6AD4CD"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2A7EB"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1</w:t>
            </w:r>
          </w:p>
        </w:tc>
      </w:tr>
      <w:tr w:rsidR="00E54AC5" w:rsidRPr="002933D4" w14:paraId="2BA5FBF7" w14:textId="77777777" w:rsidTr="007355C5">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1E95BB"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4631E98"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998A34"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57D6B1"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ED40A0F"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92BF69"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C5F072"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1</w:t>
            </w:r>
          </w:p>
        </w:tc>
      </w:tr>
      <w:tr w:rsidR="00E54AC5" w:rsidRPr="002933D4" w14:paraId="252AF629" w14:textId="77777777" w:rsidTr="007355C5">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BFEF33"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3484167"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602105E"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3ABB0C"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26671E"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4EC6BB"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1</w:t>
            </w:r>
          </w:p>
        </w:tc>
      </w:tr>
      <w:tr w:rsidR="00E54AC5" w:rsidRPr="002933D4" w14:paraId="0025BA0E" w14:textId="77777777" w:rsidTr="007355C5">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32510B"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5BFE25"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31A1B1"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14CB61"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CB3E67"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1</w:t>
            </w:r>
          </w:p>
        </w:tc>
      </w:tr>
      <w:tr w:rsidR="00E54AC5" w:rsidRPr="002933D4" w14:paraId="167FA0EA" w14:textId="77777777" w:rsidTr="007355C5">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5F6D3F"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EEF2A3"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6DF3CE5"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D2FE353"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30C198" w14:textId="77777777" w:rsidR="00E54AC5" w:rsidRPr="002933D4" w:rsidRDefault="00E54AC5" w:rsidP="007355C5">
            <w:pPr>
              <w:jc w:val="center"/>
              <w:textAlignment w:val="center"/>
              <w:rPr>
                <w:szCs w:val="22"/>
                <w:lang w:val="en-US" w:eastAsia="zh-CN"/>
              </w:rPr>
            </w:pPr>
            <w:r w:rsidRPr="002933D4">
              <w:rPr>
                <w:color w:val="000000"/>
                <w:kern w:val="24"/>
                <w:szCs w:val="22"/>
                <w:lang w:val="en-US" w:eastAsia="zh-CN"/>
              </w:rPr>
              <w:t>1</w:t>
            </w:r>
          </w:p>
        </w:tc>
      </w:tr>
    </w:tbl>
    <w:p w14:paraId="394CE96E" w14:textId="13F220F4" w:rsidR="00E54AC5" w:rsidRDefault="00E54AC5" w:rsidP="00E54AC5">
      <w:pPr>
        <w:jc w:val="both"/>
        <w:rPr>
          <w:szCs w:val="22"/>
        </w:rPr>
      </w:pPr>
      <w:r w:rsidRPr="006366A0">
        <w:rPr>
          <w:b/>
          <w:i/>
        </w:rPr>
        <w:t>[#SP</w:t>
      </w:r>
      <w:r>
        <w:rPr>
          <w:b/>
          <w:i/>
        </w:rPr>
        <w:t>58</w:t>
      </w:r>
      <w:r w:rsidRPr="006366A0">
        <w:rPr>
          <w:b/>
          <w:i/>
        </w:rPr>
        <w:t>]</w:t>
      </w:r>
    </w:p>
    <w:p w14:paraId="56A3F22F" w14:textId="2CD432C0" w:rsidR="00E54AC5" w:rsidRPr="00E54AC5" w:rsidRDefault="00E54AC5" w:rsidP="00E54AC5">
      <w:pPr>
        <w:jc w:val="both"/>
        <w:rPr>
          <w:szCs w:val="22"/>
        </w:rPr>
      </w:pPr>
      <w:r w:rsidRPr="00E54AC5">
        <w:rPr>
          <w:szCs w:val="22"/>
          <w:highlight w:val="yellow"/>
        </w:rPr>
        <w:t>[20/0609r7 (Further discussion on RU allocation subfield in EHT-SIG, Ross Yu, Huawei), SP#2, Y/N/A/No answer: 37/0/8/2]</w:t>
      </w:r>
    </w:p>
    <w:p w14:paraId="33FD318A" w14:textId="77777777" w:rsidR="00E94ABB" w:rsidRPr="001E3D2D" w:rsidRDefault="00E94ABB" w:rsidP="00E94ABB">
      <w:pPr>
        <w:pStyle w:val="Heading3"/>
        <w:jc w:val="both"/>
        <w:rPr>
          <w:highlight w:val="yellow"/>
        </w:rPr>
      </w:pPr>
      <w:bookmarkStart w:id="292" w:name="_Toc42188590"/>
      <w:r w:rsidRPr="001E3D2D">
        <w:rPr>
          <w:highlight w:val="yellow"/>
        </w:rPr>
        <w:t>Interleaving for RUs and aggregated RUs</w:t>
      </w:r>
      <w:bookmarkEnd w:id="292"/>
    </w:p>
    <w:p w14:paraId="13623D73" w14:textId="4770C409" w:rsidR="00BD0166" w:rsidRDefault="00BD0166" w:rsidP="00E94ABB">
      <w:pPr>
        <w:jc w:val="both"/>
        <w:rPr>
          <w:szCs w:val="22"/>
          <w:lang w:val="en-US"/>
        </w:rPr>
      </w:pPr>
      <w:del w:id="293" w:author="Edward Au" w:date="2020-05-29T18:43:00Z">
        <w:r w:rsidRPr="009B4614" w:rsidDel="00426093">
          <w:rPr>
            <w:szCs w:val="22"/>
            <w:highlight w:val="green"/>
            <w:lang w:val="en-US"/>
          </w:rPr>
          <w:delText xml:space="preserve">Do you support joint </w:delText>
        </w:r>
      </w:del>
      <w:ins w:id="294" w:author="Alfred Aster" w:date="2020-05-31T15:27:00Z">
        <w:r w:rsidR="004543DC">
          <w:rPr>
            <w:szCs w:val="22"/>
            <w:highlight w:val="green"/>
            <w:lang w:val="en-US"/>
          </w:rPr>
          <w:t>802.11be supports j</w:t>
        </w:r>
      </w:ins>
      <w:r w:rsidR="00426093" w:rsidRPr="009B4614">
        <w:rPr>
          <w:szCs w:val="22"/>
          <w:highlight w:val="green"/>
          <w:lang w:val="en-US"/>
        </w:rPr>
        <w:t xml:space="preserve">oint </w:t>
      </w:r>
      <w:r w:rsidRPr="009B4614">
        <w:rPr>
          <w:szCs w:val="22"/>
          <w:highlight w:val="green"/>
          <w:lang w:val="en-US"/>
        </w:rPr>
        <w:t>interleaving for BCC and joint tone mapper for LDPC for RU and aggregated RU size &lt;=</w:t>
      </w:r>
      <w:ins w:id="295" w:author="Edward Au" w:date="2020-06-01T15:44:00Z">
        <w:r w:rsidR="00B43B82">
          <w:rPr>
            <w:szCs w:val="22"/>
            <w:highlight w:val="green"/>
            <w:lang w:val="en-US"/>
          </w:rPr>
          <w:t xml:space="preserve"> </w:t>
        </w:r>
      </w:ins>
      <w:r w:rsidRPr="009B4614">
        <w:rPr>
          <w:szCs w:val="22"/>
          <w:highlight w:val="green"/>
          <w:lang w:val="en-US"/>
        </w:rPr>
        <w:t>80 MHz</w:t>
      </w:r>
      <w:ins w:id="296" w:author="Edward Au" w:date="2020-05-29T18:43:00Z">
        <w:r w:rsidR="00426093">
          <w:rPr>
            <w:szCs w:val="22"/>
            <w:highlight w:val="green"/>
            <w:lang w:val="en-US"/>
          </w:rPr>
          <w:t>.</w:t>
        </w:r>
      </w:ins>
      <w:del w:id="297" w:author="Edward Au" w:date="2020-05-29T18:43:00Z">
        <w:r w:rsidRPr="009B4614" w:rsidDel="00426093">
          <w:rPr>
            <w:szCs w:val="22"/>
            <w:highlight w:val="green"/>
            <w:lang w:val="en-US"/>
          </w:rPr>
          <w:delText>?</w:delText>
        </w:r>
      </w:del>
      <w:r w:rsidR="003D415C" w:rsidRPr="00441FD6">
        <w:rPr>
          <w:b/>
          <w:i/>
          <w:highlight w:val="green"/>
        </w:rPr>
        <w:t xml:space="preserve"> </w:t>
      </w:r>
      <w:r w:rsidR="003D415C" w:rsidRPr="00E80C83">
        <w:rPr>
          <w:b/>
          <w:i/>
          <w:highlight w:val="green"/>
        </w:rPr>
        <w:t>[#SP0611-0</w:t>
      </w:r>
      <w:r w:rsidR="003D415C">
        <w:rPr>
          <w:b/>
          <w:i/>
          <w:highlight w:val="green"/>
        </w:rPr>
        <w:t>2</w:t>
      </w:r>
      <w:r w:rsidR="003D415C" w:rsidRPr="00E80C83">
        <w:rPr>
          <w:b/>
          <w:i/>
          <w:highlight w:val="green"/>
        </w:rPr>
        <w:t>]</w:t>
      </w:r>
    </w:p>
    <w:p w14:paraId="3ADC0EBD" w14:textId="112C3134" w:rsidR="009B4614" w:rsidRPr="00493750" w:rsidRDefault="009B4614" w:rsidP="009B4614">
      <w:pPr>
        <w:jc w:val="both"/>
        <w:rPr>
          <w:szCs w:val="22"/>
          <w:highlight w:val="green"/>
          <w:lang w:val="en-US"/>
        </w:rPr>
      </w:pPr>
      <w:r w:rsidRPr="00493750">
        <w:rPr>
          <w:szCs w:val="22"/>
          <w:highlight w:val="green"/>
          <w:lang w:val="en-US"/>
        </w:rPr>
        <w:t xml:space="preserve">[20/0394r1 (Thoughts on RU Aggregation and Interleaving, Bin Tian, Qualcomm), </w:t>
      </w:r>
      <w:r>
        <w:rPr>
          <w:szCs w:val="22"/>
          <w:highlight w:val="green"/>
          <w:lang w:val="en-US"/>
        </w:rPr>
        <w:t xml:space="preserve">Modified </w:t>
      </w:r>
      <w:r w:rsidRPr="00493750">
        <w:rPr>
          <w:szCs w:val="22"/>
          <w:highlight w:val="green"/>
          <w:lang w:val="en-US"/>
        </w:rPr>
        <w:t>SP#</w:t>
      </w:r>
      <w:r>
        <w:rPr>
          <w:szCs w:val="22"/>
          <w:highlight w:val="green"/>
          <w:lang w:val="en-US"/>
        </w:rPr>
        <w:t>1</w:t>
      </w:r>
      <w:r w:rsidRPr="00493750">
        <w:rPr>
          <w:szCs w:val="22"/>
          <w:highlight w:val="green"/>
          <w:lang w:val="en-US"/>
        </w:rPr>
        <w:t xml:space="preserve">, </w:t>
      </w:r>
      <w:r>
        <w:rPr>
          <w:szCs w:val="22"/>
          <w:highlight w:val="green"/>
          <w:lang w:val="en-US"/>
        </w:rPr>
        <w:t>Y/N/A</w:t>
      </w:r>
      <w:r w:rsidR="00F00537">
        <w:rPr>
          <w:szCs w:val="22"/>
          <w:highlight w:val="green"/>
          <w:lang w:val="en-US"/>
        </w:rPr>
        <w:t>/No answer</w:t>
      </w:r>
      <w:r>
        <w:rPr>
          <w:szCs w:val="22"/>
          <w:highlight w:val="green"/>
          <w:lang w:val="en-US"/>
        </w:rPr>
        <w:t>:  64</w:t>
      </w:r>
      <w:r w:rsidRPr="00493750">
        <w:rPr>
          <w:szCs w:val="22"/>
          <w:highlight w:val="green"/>
          <w:lang w:val="en-US"/>
        </w:rPr>
        <w:t>/</w:t>
      </w:r>
      <w:r>
        <w:rPr>
          <w:szCs w:val="22"/>
          <w:highlight w:val="green"/>
          <w:lang w:val="en-US"/>
        </w:rPr>
        <w:t>6/62</w:t>
      </w:r>
      <w:r w:rsidRPr="00493750">
        <w:rPr>
          <w:szCs w:val="22"/>
          <w:highlight w:val="green"/>
          <w:lang w:val="en-US"/>
        </w:rPr>
        <w:t>/</w:t>
      </w:r>
      <w:r>
        <w:rPr>
          <w:szCs w:val="22"/>
          <w:highlight w:val="green"/>
          <w:lang w:val="en-US"/>
        </w:rPr>
        <w:t>23</w:t>
      </w:r>
      <w:r w:rsidRPr="00493750">
        <w:rPr>
          <w:szCs w:val="22"/>
          <w:highlight w:val="green"/>
          <w:lang w:val="en-US"/>
        </w:rPr>
        <w:t>]</w:t>
      </w:r>
    </w:p>
    <w:p w14:paraId="272E37B6" w14:textId="77777777" w:rsidR="00741D4C" w:rsidRDefault="00741D4C" w:rsidP="004A2466">
      <w:pPr>
        <w:jc w:val="both"/>
        <w:rPr>
          <w:szCs w:val="22"/>
          <w:highlight w:val="yellow"/>
          <w:lang w:val="en-US"/>
        </w:rPr>
      </w:pPr>
    </w:p>
    <w:p w14:paraId="331C0CCC" w14:textId="34B1C32E" w:rsidR="004A2466" w:rsidRPr="00493750" w:rsidRDefault="004A2466" w:rsidP="004A2466">
      <w:pPr>
        <w:jc w:val="both"/>
        <w:rPr>
          <w:szCs w:val="22"/>
          <w:highlight w:val="green"/>
          <w:lang w:val="en-US"/>
        </w:rPr>
      </w:pPr>
      <w:del w:id="298" w:author="Edward Au" w:date="2020-05-29T18:43:00Z">
        <w:r w:rsidRPr="00493750" w:rsidDel="00426093">
          <w:rPr>
            <w:szCs w:val="22"/>
            <w:highlight w:val="green"/>
            <w:lang w:val="en-US"/>
          </w:rPr>
          <w:delText>Do you agree t</w:delText>
        </w:r>
      </w:del>
      <w:ins w:id="299" w:author="Edward Au" w:date="2020-05-29T18:43:00Z">
        <w:r w:rsidR="00426093">
          <w:rPr>
            <w:szCs w:val="22"/>
            <w:highlight w:val="green"/>
            <w:lang w:val="en-US"/>
          </w:rPr>
          <w:t>T</w:t>
        </w:r>
      </w:ins>
      <w:r w:rsidRPr="00493750">
        <w:rPr>
          <w:szCs w:val="22"/>
          <w:highlight w:val="green"/>
          <w:lang w:val="en-US"/>
        </w:rPr>
        <w:t xml:space="preserve">he segment parser bit distribution sequence starts from the lowest frequency location to the highest frequency, just like in </w:t>
      </w:r>
      <w:ins w:id="300" w:author="Edward Au" w:date="2020-06-01T12:53:00Z">
        <w:r w:rsidR="002B5880">
          <w:rPr>
            <w:szCs w:val="22"/>
            <w:highlight w:val="green"/>
            <w:lang w:val="en-US"/>
          </w:rPr>
          <w:t>802.</w:t>
        </w:r>
      </w:ins>
      <w:r w:rsidRPr="00493750">
        <w:rPr>
          <w:szCs w:val="22"/>
          <w:highlight w:val="green"/>
          <w:lang w:val="en-US"/>
        </w:rPr>
        <w:t>11ac/</w:t>
      </w:r>
      <w:ins w:id="301" w:author="Edward Au" w:date="2020-06-01T12:53:00Z">
        <w:r w:rsidR="002B5880">
          <w:rPr>
            <w:szCs w:val="22"/>
            <w:highlight w:val="green"/>
            <w:lang w:val="en-US"/>
          </w:rPr>
          <w:t>802.11</w:t>
        </w:r>
      </w:ins>
      <w:r w:rsidRPr="00493750">
        <w:rPr>
          <w:szCs w:val="22"/>
          <w:highlight w:val="green"/>
          <w:lang w:val="en-US"/>
        </w:rPr>
        <w:t>ax</w:t>
      </w:r>
      <w:ins w:id="302" w:author="Edward Au" w:date="2020-05-29T18:43:00Z">
        <w:r w:rsidR="00426093">
          <w:rPr>
            <w:szCs w:val="22"/>
            <w:highlight w:val="green"/>
            <w:lang w:val="en-US"/>
          </w:rPr>
          <w:t>.</w:t>
        </w:r>
      </w:ins>
      <w:del w:id="303" w:author="Edward Au" w:date="2020-05-29T18:43:00Z">
        <w:r w:rsidRPr="00493750" w:rsidDel="00426093">
          <w:rPr>
            <w:szCs w:val="22"/>
            <w:highlight w:val="green"/>
            <w:lang w:val="en-US"/>
          </w:rPr>
          <w:delText>?</w:delText>
        </w:r>
      </w:del>
      <w:r w:rsidR="003D415C" w:rsidRPr="003D415C">
        <w:rPr>
          <w:b/>
          <w:i/>
          <w:highlight w:val="green"/>
        </w:rPr>
        <w:t xml:space="preserve"> </w:t>
      </w:r>
      <w:r w:rsidR="003D415C" w:rsidRPr="00E80C83">
        <w:rPr>
          <w:b/>
          <w:i/>
          <w:highlight w:val="green"/>
        </w:rPr>
        <w:t>[#SP0611-0</w:t>
      </w:r>
      <w:r w:rsidR="003D415C">
        <w:rPr>
          <w:b/>
          <w:i/>
          <w:highlight w:val="green"/>
        </w:rPr>
        <w:t>3</w:t>
      </w:r>
      <w:r w:rsidR="003D415C" w:rsidRPr="00E80C83">
        <w:rPr>
          <w:b/>
          <w:i/>
          <w:highlight w:val="green"/>
        </w:rPr>
        <w:t>]</w:t>
      </w:r>
    </w:p>
    <w:p w14:paraId="5623B31E" w14:textId="1EE9194F" w:rsidR="004A2466" w:rsidRPr="00493750" w:rsidRDefault="004A2466" w:rsidP="004A2466">
      <w:pPr>
        <w:jc w:val="both"/>
        <w:rPr>
          <w:szCs w:val="22"/>
          <w:highlight w:val="green"/>
          <w:lang w:val="en-US"/>
        </w:rPr>
      </w:pPr>
      <w:r w:rsidRPr="00493750">
        <w:rPr>
          <w:szCs w:val="22"/>
          <w:highlight w:val="green"/>
          <w:lang w:val="en-US"/>
        </w:rPr>
        <w:t xml:space="preserve">[20/0394r1 (Thoughts on RU Aggregation and Interleaving, Bin Tian, Qualcomm), </w:t>
      </w:r>
      <w:r w:rsidR="001E3D2D" w:rsidRPr="00493750">
        <w:rPr>
          <w:szCs w:val="22"/>
          <w:highlight w:val="green"/>
          <w:lang w:val="en-US"/>
        </w:rPr>
        <w:t xml:space="preserve">SP#4, </w:t>
      </w:r>
      <w:r w:rsidRPr="00493750">
        <w:rPr>
          <w:szCs w:val="22"/>
          <w:highlight w:val="green"/>
          <w:lang w:val="en-US"/>
        </w:rPr>
        <w:t>Y/N/A:  53/0/8]</w:t>
      </w:r>
      <w:ins w:id="304" w:author="Edward Au" w:date="2020-05-29T18:43:00Z">
        <w:r w:rsidR="00426093" w:rsidRPr="00441FD6">
          <w:rPr>
            <w:b/>
            <w:i/>
            <w:highlight w:val="green"/>
          </w:rPr>
          <w:t xml:space="preserve"> </w:t>
        </w:r>
      </w:ins>
    </w:p>
    <w:p w14:paraId="329B6AE7" w14:textId="77777777" w:rsidR="004A2466" w:rsidRPr="00493750" w:rsidRDefault="004A2466" w:rsidP="004A2466">
      <w:pPr>
        <w:jc w:val="both"/>
        <w:rPr>
          <w:szCs w:val="22"/>
          <w:highlight w:val="green"/>
          <w:lang w:val="en-US"/>
        </w:rPr>
      </w:pPr>
    </w:p>
    <w:p w14:paraId="0F60F411" w14:textId="58314668" w:rsidR="004A2466" w:rsidRPr="00493750" w:rsidRDefault="004A2466" w:rsidP="004A2466">
      <w:pPr>
        <w:jc w:val="both"/>
        <w:rPr>
          <w:szCs w:val="22"/>
          <w:highlight w:val="green"/>
          <w:lang w:val="en-US"/>
        </w:rPr>
      </w:pPr>
      <w:del w:id="305" w:author="Edward Au" w:date="2020-05-29T18:44:00Z">
        <w:r w:rsidRPr="00493750" w:rsidDel="00426093">
          <w:rPr>
            <w:szCs w:val="22"/>
            <w:highlight w:val="green"/>
            <w:lang w:val="en-US"/>
          </w:rPr>
          <w:delText>Do you support t</w:delText>
        </w:r>
      </w:del>
      <w:ins w:id="306" w:author="Alfred Aster" w:date="2020-05-31T15:27:00Z">
        <w:r w:rsidR="003D415C">
          <w:rPr>
            <w:szCs w:val="22"/>
            <w:highlight w:val="green"/>
            <w:lang w:val="en-US"/>
          </w:rPr>
          <w:t xml:space="preserve">802.11be supports </w:t>
        </w:r>
      </w:ins>
      <w:ins w:id="307" w:author="Edward Au" w:date="2020-05-29T18:44:00Z">
        <w:del w:id="308" w:author="Alfred Aster" w:date="2020-05-31T15:27:00Z">
          <w:r w:rsidR="00426093" w:rsidDel="003D415C">
            <w:rPr>
              <w:szCs w:val="22"/>
              <w:highlight w:val="green"/>
              <w:lang w:val="en-US"/>
            </w:rPr>
            <w:delText>T</w:delText>
          </w:r>
        </w:del>
      </w:ins>
      <w:ins w:id="309" w:author="Alfred Aster" w:date="2020-05-31T15:27:00Z">
        <w:r w:rsidR="003D415C">
          <w:rPr>
            <w:szCs w:val="22"/>
            <w:highlight w:val="green"/>
            <w:lang w:val="en-US"/>
          </w:rPr>
          <w:t>t</w:t>
        </w:r>
      </w:ins>
      <w:r w:rsidRPr="00493750">
        <w:rPr>
          <w:szCs w:val="22"/>
          <w:highlight w:val="green"/>
          <w:lang w:val="en-US"/>
        </w:rPr>
        <w:t>he following LDPC tone mapper parameters</w:t>
      </w:r>
      <w:ins w:id="310" w:author="Edward Au" w:date="2020-05-29T18:44:00Z">
        <w:del w:id="311" w:author="Alfred Aster" w:date="2020-05-31T15:27:00Z">
          <w:r w:rsidR="00426093" w:rsidDel="003D415C">
            <w:rPr>
              <w:szCs w:val="22"/>
              <w:highlight w:val="green"/>
              <w:lang w:val="en-US"/>
            </w:rPr>
            <w:delText xml:space="preserve"> are supported</w:delText>
          </w:r>
        </w:del>
      </w:ins>
      <w:r w:rsidRPr="00493750">
        <w:rPr>
          <w:szCs w:val="22"/>
          <w:highlight w:val="green"/>
          <w:lang w:val="en-US"/>
        </w:rPr>
        <w:t xml:space="preserve">:  </w:t>
      </w:r>
    </w:p>
    <w:p w14:paraId="157FE2FB" w14:textId="77777777"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RU52+26: D_TM = 4</w:t>
      </w:r>
    </w:p>
    <w:p w14:paraId="66337080" w14:textId="77777777"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RU106+26: D_TM = 6</w:t>
      </w:r>
    </w:p>
    <w:p w14:paraId="5E6FDCFA" w14:textId="49778489"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Existing RUs: identical to 11ax</w:t>
      </w:r>
      <w:r w:rsidR="00B8478D">
        <w:rPr>
          <w:szCs w:val="22"/>
          <w:highlight w:val="green"/>
          <w:lang w:val="en-US"/>
        </w:rPr>
        <w:t xml:space="preserve"> </w:t>
      </w:r>
      <w:r w:rsidR="003D415C" w:rsidRPr="00E80C83">
        <w:rPr>
          <w:b/>
          <w:i/>
          <w:highlight w:val="green"/>
        </w:rPr>
        <w:t>[#SP0611-0</w:t>
      </w:r>
      <w:r w:rsidR="003D415C">
        <w:rPr>
          <w:b/>
          <w:i/>
          <w:highlight w:val="green"/>
        </w:rPr>
        <w:t>4</w:t>
      </w:r>
      <w:r w:rsidR="003D415C" w:rsidRPr="00E80C83">
        <w:rPr>
          <w:b/>
          <w:i/>
          <w:highlight w:val="green"/>
        </w:rPr>
        <w:t>]</w:t>
      </w:r>
    </w:p>
    <w:p w14:paraId="047D540A" w14:textId="26BE8C30" w:rsidR="000952FE" w:rsidRPr="00493750" w:rsidRDefault="000952FE" w:rsidP="000952FE">
      <w:pPr>
        <w:jc w:val="both"/>
        <w:rPr>
          <w:szCs w:val="22"/>
          <w:highlight w:val="green"/>
          <w:lang w:val="en-US"/>
        </w:rPr>
      </w:pPr>
      <w:r w:rsidRPr="00493750">
        <w:rPr>
          <w:szCs w:val="22"/>
          <w:highlight w:val="green"/>
          <w:lang w:val="en-US"/>
        </w:rPr>
        <w:t xml:space="preserve">[20/0394r1 (Thoughts on RU Aggregation and Interleaving, Bin Tian, Qualcomm), </w:t>
      </w:r>
      <w:r w:rsidR="0093641D" w:rsidRPr="00493750">
        <w:rPr>
          <w:szCs w:val="22"/>
          <w:highlight w:val="green"/>
          <w:lang w:val="en-US"/>
        </w:rPr>
        <w:t>SP#</w:t>
      </w:r>
      <w:r w:rsidR="00F126B1" w:rsidRPr="00493750">
        <w:rPr>
          <w:szCs w:val="22"/>
          <w:highlight w:val="green"/>
          <w:lang w:val="en-US"/>
        </w:rPr>
        <w:t>2.1</w:t>
      </w:r>
      <w:r w:rsidR="0093641D" w:rsidRPr="00493750">
        <w:rPr>
          <w:szCs w:val="22"/>
          <w:highlight w:val="green"/>
          <w:lang w:val="en-US"/>
        </w:rPr>
        <w:t xml:space="preserve">, </w:t>
      </w:r>
      <w:r w:rsidRPr="00493750">
        <w:rPr>
          <w:szCs w:val="22"/>
          <w:highlight w:val="green"/>
          <w:lang w:val="en-US"/>
        </w:rPr>
        <w:t>Y/N/A:  54/0/7]</w:t>
      </w:r>
      <w:ins w:id="312" w:author="Edward Au" w:date="2020-05-29T18:43:00Z">
        <w:r w:rsidR="00426093" w:rsidRPr="00426093">
          <w:rPr>
            <w:b/>
            <w:i/>
            <w:highlight w:val="green"/>
          </w:rPr>
          <w:t xml:space="preserve"> </w:t>
        </w:r>
      </w:ins>
    </w:p>
    <w:p w14:paraId="570DC8B7" w14:textId="77777777" w:rsidR="00BC335E" w:rsidRPr="00493750" w:rsidRDefault="00BC335E" w:rsidP="000952FE">
      <w:pPr>
        <w:jc w:val="both"/>
        <w:rPr>
          <w:szCs w:val="22"/>
          <w:highlight w:val="green"/>
          <w:lang w:val="en-US"/>
        </w:rPr>
      </w:pPr>
    </w:p>
    <w:p w14:paraId="46DA0074" w14:textId="09327D85" w:rsidR="00BC335E" w:rsidRPr="00493750" w:rsidRDefault="00BC335E" w:rsidP="00BC335E">
      <w:pPr>
        <w:jc w:val="both"/>
        <w:rPr>
          <w:szCs w:val="22"/>
          <w:highlight w:val="green"/>
          <w:lang w:val="en-US"/>
        </w:rPr>
      </w:pPr>
      <w:del w:id="313" w:author="Edward Au" w:date="2020-05-29T18:44:00Z">
        <w:r w:rsidRPr="00493750" w:rsidDel="00426093">
          <w:rPr>
            <w:szCs w:val="22"/>
            <w:highlight w:val="green"/>
            <w:lang w:val="en-US"/>
          </w:rPr>
          <w:delText>Do you support t</w:delText>
        </w:r>
      </w:del>
      <w:ins w:id="314" w:author="Alfred Aster" w:date="2020-05-31T15:28:00Z">
        <w:r w:rsidR="003D415C">
          <w:rPr>
            <w:szCs w:val="22"/>
            <w:highlight w:val="green"/>
            <w:lang w:val="en-US"/>
          </w:rPr>
          <w:t xml:space="preserve">802.11be supports </w:t>
        </w:r>
      </w:ins>
      <w:ins w:id="315" w:author="Edward Au" w:date="2020-05-29T18:44:00Z">
        <w:del w:id="316" w:author="Alfred Aster" w:date="2020-05-31T15:28:00Z">
          <w:r w:rsidR="00426093" w:rsidDel="003D415C">
            <w:rPr>
              <w:szCs w:val="22"/>
              <w:highlight w:val="green"/>
              <w:lang w:val="en-US"/>
            </w:rPr>
            <w:delText>T</w:delText>
          </w:r>
        </w:del>
      </w:ins>
      <w:ins w:id="317" w:author="Alfred Aster" w:date="2020-05-31T15:28:00Z">
        <w:r w:rsidR="003D415C">
          <w:rPr>
            <w:szCs w:val="22"/>
            <w:highlight w:val="green"/>
            <w:lang w:val="en-US"/>
          </w:rPr>
          <w:t>t</w:t>
        </w:r>
      </w:ins>
      <w:r w:rsidRPr="00493750">
        <w:rPr>
          <w:szCs w:val="22"/>
          <w:highlight w:val="green"/>
          <w:lang w:val="en-US"/>
        </w:rPr>
        <w:t>he following LDPC tone mapper parameters</w:t>
      </w:r>
      <w:ins w:id="318" w:author="Edward Au" w:date="2020-05-29T18:44:00Z">
        <w:del w:id="319" w:author="Alfred Aster" w:date="2020-05-31T15:28:00Z">
          <w:r w:rsidR="00426093" w:rsidDel="003D415C">
            <w:rPr>
              <w:szCs w:val="22"/>
              <w:highlight w:val="green"/>
              <w:lang w:val="en-US"/>
            </w:rPr>
            <w:delText xml:space="preserve"> are supported</w:delText>
          </w:r>
        </w:del>
      </w:ins>
      <w:r w:rsidRPr="00493750">
        <w:rPr>
          <w:szCs w:val="22"/>
          <w:highlight w:val="green"/>
          <w:lang w:val="en-US"/>
        </w:rPr>
        <w:t xml:space="preserve">:  </w:t>
      </w:r>
    </w:p>
    <w:p w14:paraId="3450322A" w14:textId="3EC245C6" w:rsidR="00BC335E" w:rsidRPr="00493750" w:rsidRDefault="00BC335E" w:rsidP="00486858">
      <w:pPr>
        <w:pStyle w:val="ListParagraph"/>
        <w:numPr>
          <w:ilvl w:val="0"/>
          <w:numId w:val="36"/>
        </w:numPr>
        <w:jc w:val="both"/>
        <w:rPr>
          <w:szCs w:val="22"/>
          <w:highlight w:val="green"/>
          <w:lang w:val="en-US"/>
        </w:rPr>
      </w:pPr>
      <w:r w:rsidRPr="00493750">
        <w:rPr>
          <w:szCs w:val="22"/>
          <w:highlight w:val="green"/>
          <w:lang w:val="en-US"/>
        </w:rPr>
        <w:t>for RU484+242: D_TM = 18</w:t>
      </w:r>
      <w:r w:rsidR="00B8478D">
        <w:rPr>
          <w:szCs w:val="22"/>
          <w:highlight w:val="green"/>
          <w:lang w:val="en-US"/>
        </w:rPr>
        <w:t xml:space="preserve"> </w:t>
      </w:r>
      <w:r w:rsidR="003D415C" w:rsidRPr="00E80C83">
        <w:rPr>
          <w:b/>
          <w:i/>
          <w:highlight w:val="green"/>
        </w:rPr>
        <w:t>[#SP0611-0</w:t>
      </w:r>
      <w:r w:rsidR="003D415C">
        <w:rPr>
          <w:b/>
          <w:i/>
          <w:highlight w:val="green"/>
        </w:rPr>
        <w:t>5</w:t>
      </w:r>
      <w:r w:rsidR="003D415C" w:rsidRPr="00E80C83">
        <w:rPr>
          <w:b/>
          <w:i/>
          <w:highlight w:val="green"/>
        </w:rPr>
        <w:t>]</w:t>
      </w:r>
    </w:p>
    <w:p w14:paraId="03A14ECD" w14:textId="06BC9092" w:rsidR="00BC335E" w:rsidRPr="00BC335E" w:rsidRDefault="00BC335E" w:rsidP="00BC335E">
      <w:pPr>
        <w:jc w:val="both"/>
        <w:rPr>
          <w:szCs w:val="22"/>
          <w:lang w:val="en-US"/>
        </w:rPr>
      </w:pPr>
      <w:r w:rsidRPr="00493750">
        <w:rPr>
          <w:szCs w:val="22"/>
          <w:highlight w:val="green"/>
          <w:lang w:val="en-US"/>
        </w:rPr>
        <w:t xml:space="preserve">[20/0394r1 (Thoughts on RU Aggregation and Interleaving, Bin Tian, Qualcomm), </w:t>
      </w:r>
      <w:r w:rsidR="00F126B1" w:rsidRPr="00493750">
        <w:rPr>
          <w:szCs w:val="22"/>
          <w:highlight w:val="green"/>
          <w:lang w:val="en-US"/>
        </w:rPr>
        <w:t xml:space="preserve">SP#2.2, </w:t>
      </w:r>
      <w:r w:rsidRPr="00493750">
        <w:rPr>
          <w:szCs w:val="22"/>
          <w:highlight w:val="green"/>
          <w:lang w:val="en-US"/>
        </w:rPr>
        <w:t>Y/N/A:  53/9/10]</w:t>
      </w:r>
      <w:ins w:id="320" w:author="Edward Au" w:date="2020-05-29T18:44:00Z">
        <w:r w:rsidR="00426093" w:rsidRPr="00426093">
          <w:rPr>
            <w:b/>
            <w:i/>
            <w:highlight w:val="green"/>
          </w:rPr>
          <w:t xml:space="preserve"> </w:t>
        </w:r>
      </w:ins>
    </w:p>
    <w:p w14:paraId="5E58C445" w14:textId="77777777" w:rsidR="003D4FA6" w:rsidRDefault="003D4FA6" w:rsidP="003D4FA6">
      <w:pPr>
        <w:jc w:val="both"/>
        <w:rPr>
          <w:rFonts w:ascii="Arial" w:hAnsi="Arial" w:cs="Arial"/>
          <w:szCs w:val="22"/>
          <w:lang w:val="en-US"/>
        </w:rPr>
      </w:pPr>
    </w:p>
    <w:p w14:paraId="4CEE5603" w14:textId="77777777" w:rsidR="00C3555B" w:rsidRDefault="00C3555B">
      <w:pPr>
        <w:rPr>
          <w:szCs w:val="22"/>
          <w:highlight w:val="green"/>
          <w:lang w:val="en-US"/>
        </w:rPr>
      </w:pPr>
      <w:r>
        <w:rPr>
          <w:szCs w:val="22"/>
          <w:highlight w:val="green"/>
          <w:lang w:val="en-US"/>
        </w:rPr>
        <w:br w:type="page"/>
      </w:r>
    </w:p>
    <w:p w14:paraId="0E6E74F2" w14:textId="7C90753B" w:rsidR="003D4FA6" w:rsidRPr="00493750" w:rsidRDefault="003D4FA6" w:rsidP="0016041E">
      <w:pPr>
        <w:jc w:val="both"/>
        <w:rPr>
          <w:szCs w:val="22"/>
          <w:highlight w:val="green"/>
          <w:lang w:val="en-US"/>
        </w:rPr>
      </w:pPr>
      <w:del w:id="321" w:author="Edward Au" w:date="2020-05-29T18:45:00Z">
        <w:r w:rsidRPr="00493750" w:rsidDel="00426093">
          <w:rPr>
            <w:szCs w:val="22"/>
            <w:highlight w:val="green"/>
            <w:lang w:val="en-US"/>
          </w:rPr>
          <w:lastRenderedPageBreak/>
          <w:delText>Do you agree with t</w:delText>
        </w:r>
      </w:del>
      <w:del w:id="322" w:author="Edward Au" w:date="2020-05-29T18:46:00Z">
        <w:r w:rsidRPr="00493750" w:rsidDel="00426093">
          <w:rPr>
            <w:szCs w:val="22"/>
            <w:highlight w:val="green"/>
            <w:lang w:val="en-US"/>
          </w:rPr>
          <w:delText>he following LDPC tone mapper scheme for multi-RU aggregation in 11be?</w:delText>
        </w:r>
      </w:del>
    </w:p>
    <w:p w14:paraId="3E890E47" w14:textId="6F4AA237" w:rsidR="003D4FA6" w:rsidRPr="00493750" w:rsidRDefault="003D4FA6" w:rsidP="00426093">
      <w:pPr>
        <w:pStyle w:val="ListParagraph"/>
        <w:ind w:left="0"/>
        <w:jc w:val="both"/>
        <w:rPr>
          <w:szCs w:val="22"/>
          <w:highlight w:val="green"/>
          <w:lang w:val="en-US"/>
        </w:rPr>
      </w:pPr>
      <w:r w:rsidRPr="00493750">
        <w:rPr>
          <w:szCs w:val="22"/>
          <w:highlight w:val="green"/>
          <w:lang w:val="en-US"/>
        </w:rPr>
        <w:t>For aggregated RUs and PPDU BW larger than 80</w:t>
      </w:r>
      <w:ins w:id="323" w:author="Edward Au" w:date="2020-06-01T15:45:00Z">
        <w:r w:rsidR="00B43B82">
          <w:rPr>
            <w:szCs w:val="22"/>
            <w:highlight w:val="green"/>
            <w:lang w:val="en-US"/>
          </w:rPr>
          <w:t xml:space="preserve"> </w:t>
        </w:r>
      </w:ins>
      <w:r w:rsidRPr="00493750">
        <w:rPr>
          <w:szCs w:val="22"/>
          <w:highlight w:val="green"/>
          <w:lang w:val="en-US"/>
        </w:rPr>
        <w:t xml:space="preserve">MHz, </w:t>
      </w:r>
      <w:ins w:id="324" w:author="Edward Au" w:date="2020-05-29T19:13:00Z">
        <w:r w:rsidR="00A41EDD">
          <w:rPr>
            <w:szCs w:val="22"/>
            <w:highlight w:val="green"/>
            <w:lang w:val="en-US"/>
          </w:rPr>
          <w:t xml:space="preserve">a </w:t>
        </w:r>
      </w:ins>
      <w:r w:rsidRPr="00493750">
        <w:rPr>
          <w:szCs w:val="22"/>
          <w:highlight w:val="green"/>
          <w:lang w:val="en-US"/>
        </w:rPr>
        <w:t>separate LDPC tone mapper is applied in each 80</w:t>
      </w:r>
      <w:ins w:id="325" w:author="Edward Au" w:date="2020-06-01T15:45:00Z">
        <w:r w:rsidR="00B43B82">
          <w:rPr>
            <w:szCs w:val="22"/>
            <w:highlight w:val="green"/>
            <w:lang w:val="en-US"/>
          </w:rPr>
          <w:t xml:space="preserve"> </w:t>
        </w:r>
      </w:ins>
      <w:r w:rsidRPr="00493750">
        <w:rPr>
          <w:szCs w:val="22"/>
          <w:highlight w:val="green"/>
          <w:lang w:val="en-US"/>
        </w:rPr>
        <w:t>MHz segment.</w:t>
      </w:r>
      <w:r w:rsidR="00EF144B" w:rsidRPr="00EF144B">
        <w:rPr>
          <w:b/>
          <w:i/>
          <w:highlight w:val="green"/>
        </w:rPr>
        <w:t xml:space="preserve"> </w:t>
      </w:r>
      <w:r w:rsidR="00EF144B" w:rsidRPr="00E80C83">
        <w:rPr>
          <w:b/>
          <w:i/>
          <w:highlight w:val="green"/>
        </w:rPr>
        <w:t>[#SP0611-0</w:t>
      </w:r>
      <w:r w:rsidR="00EF144B">
        <w:rPr>
          <w:b/>
          <w:i/>
          <w:highlight w:val="green"/>
        </w:rPr>
        <w:t>6</w:t>
      </w:r>
      <w:r w:rsidR="00EF144B" w:rsidRPr="00E80C83">
        <w:rPr>
          <w:b/>
          <w:i/>
          <w:highlight w:val="green"/>
        </w:rPr>
        <w:t>]</w:t>
      </w:r>
      <w:r w:rsidRPr="00493750">
        <w:rPr>
          <w:szCs w:val="22"/>
          <w:highlight w:val="green"/>
          <w:lang w:val="en-US"/>
        </w:rPr>
        <w:t xml:space="preserve"> </w:t>
      </w:r>
    </w:p>
    <w:p w14:paraId="2AF593A2" w14:textId="71FC3240" w:rsidR="003D4FA6" w:rsidRPr="00493750" w:rsidRDefault="003D4FA6" w:rsidP="0016041E">
      <w:pPr>
        <w:jc w:val="both"/>
        <w:rPr>
          <w:szCs w:val="22"/>
          <w:highlight w:val="green"/>
          <w:lang w:val="en-US"/>
        </w:rPr>
      </w:pPr>
      <w:r w:rsidRPr="00493750">
        <w:rPr>
          <w:szCs w:val="22"/>
          <w:highlight w:val="green"/>
          <w:lang w:val="en-US"/>
        </w:rPr>
        <w:t xml:space="preserve">[20/0440r1 (Segment Parser and Tone Interleaver for 11be, Jianhan Liu, MediaTek), </w:t>
      </w:r>
      <w:r w:rsidR="00F126B1" w:rsidRPr="00493750">
        <w:rPr>
          <w:szCs w:val="22"/>
          <w:highlight w:val="green"/>
          <w:lang w:val="en-US"/>
        </w:rPr>
        <w:t xml:space="preserve">SP#1, </w:t>
      </w:r>
      <w:r w:rsidRPr="00493750">
        <w:rPr>
          <w:szCs w:val="22"/>
          <w:highlight w:val="green"/>
          <w:lang w:val="en-US"/>
        </w:rPr>
        <w:t>Y/N/A:  44/8/9]</w:t>
      </w:r>
      <w:ins w:id="326" w:author="Edward Au" w:date="2020-05-29T18:44:00Z">
        <w:r w:rsidR="00426093" w:rsidRPr="00426093">
          <w:rPr>
            <w:b/>
            <w:i/>
            <w:highlight w:val="green"/>
          </w:rPr>
          <w:t xml:space="preserve"> </w:t>
        </w:r>
      </w:ins>
    </w:p>
    <w:p w14:paraId="2A2D7F86" w14:textId="77777777" w:rsidR="004A2466" w:rsidRPr="00493750" w:rsidRDefault="004A2466" w:rsidP="0016041E">
      <w:pPr>
        <w:jc w:val="both"/>
        <w:rPr>
          <w:szCs w:val="22"/>
          <w:highlight w:val="green"/>
          <w:lang w:val="en-US"/>
        </w:rPr>
      </w:pPr>
    </w:p>
    <w:p w14:paraId="2E821112" w14:textId="2A697F8D" w:rsidR="00B866F0" w:rsidRPr="00493750" w:rsidRDefault="00B866F0" w:rsidP="0016041E">
      <w:pPr>
        <w:jc w:val="both"/>
        <w:rPr>
          <w:szCs w:val="22"/>
          <w:highlight w:val="green"/>
          <w:lang w:val="en-US"/>
        </w:rPr>
      </w:pPr>
      <w:del w:id="327" w:author="Edward Au" w:date="2020-05-29T18:45:00Z">
        <w:r w:rsidRPr="00493750" w:rsidDel="00426093">
          <w:rPr>
            <w:szCs w:val="22"/>
            <w:highlight w:val="green"/>
            <w:lang w:val="en-US"/>
          </w:rPr>
          <w:delText xml:space="preserve">Do you agree that </w:delText>
        </w:r>
      </w:del>
      <w:ins w:id="328" w:author="Edward Au" w:date="2020-06-01T12:53:00Z">
        <w:r w:rsidR="00F41406">
          <w:rPr>
            <w:szCs w:val="22"/>
            <w:highlight w:val="green"/>
            <w:lang w:val="en-US"/>
          </w:rPr>
          <w:t>802.</w:t>
        </w:r>
      </w:ins>
      <w:r w:rsidRPr="00493750">
        <w:rPr>
          <w:szCs w:val="22"/>
          <w:highlight w:val="green"/>
          <w:lang w:val="en-US"/>
        </w:rPr>
        <w:t>11be uses 80</w:t>
      </w:r>
      <w:ins w:id="329" w:author="Edward Au" w:date="2020-06-01T15:45:00Z">
        <w:r w:rsidR="00014FCD">
          <w:rPr>
            <w:szCs w:val="22"/>
            <w:highlight w:val="green"/>
            <w:lang w:val="en-US"/>
          </w:rPr>
          <w:t xml:space="preserve"> </w:t>
        </w:r>
      </w:ins>
      <w:r w:rsidRPr="00493750">
        <w:rPr>
          <w:szCs w:val="22"/>
          <w:highlight w:val="green"/>
          <w:lang w:val="en-US"/>
        </w:rPr>
        <w:t>MHz segment parser with proportional round robin scheme</w:t>
      </w:r>
      <w:del w:id="330" w:author="Edward Au" w:date="2020-05-29T18:45:00Z">
        <w:r w:rsidRPr="00493750" w:rsidDel="00426093">
          <w:rPr>
            <w:szCs w:val="22"/>
            <w:highlight w:val="green"/>
            <w:lang w:val="en-US"/>
          </w:rPr>
          <w:delText>?</w:delText>
        </w:r>
      </w:del>
      <w:ins w:id="331" w:author="Edward Au" w:date="2020-05-29T18:45:00Z">
        <w:r w:rsidR="00426093">
          <w:rPr>
            <w:szCs w:val="22"/>
            <w:highlight w:val="green"/>
            <w:lang w:val="en-US"/>
          </w:rPr>
          <w:t>.</w:t>
        </w:r>
      </w:ins>
      <w:r w:rsidR="00EF144B" w:rsidRPr="00426093">
        <w:rPr>
          <w:b/>
          <w:i/>
          <w:highlight w:val="green"/>
        </w:rPr>
        <w:t xml:space="preserve"> </w:t>
      </w:r>
      <w:r w:rsidR="00EF144B" w:rsidRPr="00E80C83">
        <w:rPr>
          <w:b/>
          <w:i/>
          <w:highlight w:val="green"/>
        </w:rPr>
        <w:t>[#SP0611-0</w:t>
      </w:r>
      <w:r w:rsidR="00EF144B">
        <w:rPr>
          <w:b/>
          <w:i/>
          <w:highlight w:val="green"/>
        </w:rPr>
        <w:t>7</w:t>
      </w:r>
      <w:r w:rsidR="00EF144B" w:rsidRPr="00E80C83">
        <w:rPr>
          <w:b/>
          <w:i/>
          <w:highlight w:val="green"/>
        </w:rPr>
        <w:t>]</w:t>
      </w:r>
    </w:p>
    <w:p w14:paraId="4ED5ADC3" w14:textId="569B7AF9" w:rsidR="00B866F0" w:rsidRDefault="00B866F0" w:rsidP="0016041E">
      <w:pPr>
        <w:jc w:val="both"/>
        <w:rPr>
          <w:szCs w:val="22"/>
          <w:lang w:val="en-US"/>
        </w:rPr>
      </w:pPr>
      <w:r w:rsidRPr="00493750">
        <w:rPr>
          <w:szCs w:val="22"/>
          <w:highlight w:val="green"/>
          <w:lang w:val="en-US"/>
        </w:rPr>
        <w:t xml:space="preserve">[20/0440r1 (Segment Parser and Tone Interleaver for 11be, Jianhan Liu, MediaTek), 20/0495r1 (Discussions on multi-RU aggregation, Tianyu Wu, Apple), </w:t>
      </w:r>
      <w:r w:rsidR="00F126B1" w:rsidRPr="00493750">
        <w:rPr>
          <w:szCs w:val="22"/>
          <w:highlight w:val="green"/>
          <w:lang w:val="en-US"/>
        </w:rPr>
        <w:t xml:space="preserve">Joint SP#2, </w:t>
      </w:r>
      <w:r w:rsidRPr="00493750">
        <w:rPr>
          <w:szCs w:val="22"/>
          <w:highlight w:val="green"/>
          <w:lang w:val="en-US"/>
        </w:rPr>
        <w:t>Y/N/A:  48/0/10]</w:t>
      </w:r>
    </w:p>
    <w:p w14:paraId="767803F4" w14:textId="77777777" w:rsidR="001C1E21" w:rsidRDefault="001C1E21" w:rsidP="0016041E">
      <w:pPr>
        <w:jc w:val="both"/>
        <w:rPr>
          <w:szCs w:val="22"/>
          <w:lang w:val="en-US"/>
        </w:rPr>
      </w:pPr>
    </w:p>
    <w:p w14:paraId="753C99FA" w14:textId="77777777" w:rsidR="00257845" w:rsidRPr="00257845" w:rsidRDefault="00257845" w:rsidP="001C1E21">
      <w:pPr>
        <w:jc w:val="both"/>
        <w:rPr>
          <w:b/>
          <w:highlight w:val="yellow"/>
        </w:rPr>
      </w:pPr>
      <w:r w:rsidRPr="00257845">
        <w:rPr>
          <w:b/>
          <w:highlight w:val="yellow"/>
        </w:rPr>
        <w:t>Straw poll #2</w:t>
      </w:r>
    </w:p>
    <w:p w14:paraId="30EC1338" w14:textId="418CA6DF" w:rsidR="001C1E21" w:rsidRPr="001C1E21" w:rsidRDefault="001C1E21" w:rsidP="001C1E21">
      <w:pPr>
        <w:jc w:val="both"/>
        <w:rPr>
          <w:highlight w:val="yellow"/>
        </w:rPr>
      </w:pPr>
      <w:del w:id="332" w:author="Alfred Aster" w:date="2020-05-31T15:29:00Z">
        <w:r w:rsidRPr="001C1E21" w:rsidDel="00EF144B">
          <w:rPr>
            <w:highlight w:val="yellow"/>
          </w:rPr>
          <w:delText xml:space="preserve">Do you agree that </w:delText>
        </w:r>
      </w:del>
      <w:ins w:id="333" w:author="Edward Au" w:date="2020-06-01T12:53:00Z">
        <w:r w:rsidR="00F41406">
          <w:rPr>
            <w:highlight w:val="yellow"/>
          </w:rPr>
          <w:t>802.</w:t>
        </w:r>
      </w:ins>
      <w:r w:rsidRPr="001C1E21">
        <w:rPr>
          <w:highlight w:val="yellow"/>
        </w:rPr>
        <w:t>11be uses 80</w:t>
      </w:r>
      <w:ins w:id="334" w:author="Edward Au" w:date="2020-06-01T15:45:00Z">
        <w:r w:rsidR="00014FCD">
          <w:rPr>
            <w:highlight w:val="yellow"/>
          </w:rPr>
          <w:t xml:space="preserve"> </w:t>
        </w:r>
      </w:ins>
      <w:r w:rsidRPr="001C1E21">
        <w:rPr>
          <w:highlight w:val="yellow"/>
        </w:rPr>
        <w:t>MHz segment parser with the following parameters for the proportional round robin scheme</w:t>
      </w:r>
      <w:ins w:id="335" w:author="Alfred Aster" w:date="2020-05-31T15:29:00Z">
        <w:r w:rsidR="00EF144B">
          <w:rPr>
            <w:highlight w:val="yellow"/>
          </w:rPr>
          <w:t>:</w:t>
        </w:r>
      </w:ins>
      <w:del w:id="336" w:author="Alfred Aster" w:date="2020-05-31T15:29:00Z">
        <w:r w:rsidRPr="001C1E21" w:rsidDel="00EF144B">
          <w:rPr>
            <w:highlight w:val="yellow"/>
          </w:rPr>
          <w:delText>?</w:delText>
        </w:r>
      </w:del>
    </w:p>
    <w:tbl>
      <w:tblPr>
        <w:tblStyle w:val="TableGrid"/>
        <w:tblW w:w="0" w:type="auto"/>
        <w:tblLook w:val="04A0" w:firstRow="1" w:lastRow="0" w:firstColumn="1" w:lastColumn="0" w:noHBand="0" w:noVBand="1"/>
      </w:tblPr>
      <w:tblGrid>
        <w:gridCol w:w="1795"/>
        <w:gridCol w:w="1170"/>
        <w:gridCol w:w="3600"/>
        <w:gridCol w:w="2785"/>
      </w:tblGrid>
      <w:tr w:rsidR="001C1E21" w:rsidRPr="001C1E21" w14:paraId="3C552099" w14:textId="77777777" w:rsidTr="005B46AF">
        <w:tc>
          <w:tcPr>
            <w:tcW w:w="1795" w:type="dxa"/>
          </w:tcPr>
          <w:p w14:paraId="6BAA0782" w14:textId="77777777" w:rsidR="001C1E21" w:rsidRPr="001C1E21" w:rsidRDefault="001C1E21" w:rsidP="005B46AF">
            <w:pPr>
              <w:jc w:val="both"/>
              <w:rPr>
                <w:b/>
                <w:highlight w:val="yellow"/>
              </w:rPr>
            </w:pPr>
            <w:r w:rsidRPr="001C1E21">
              <w:rPr>
                <w:b/>
                <w:highlight w:val="yellow"/>
              </w:rPr>
              <w:t>RU Aggregation</w:t>
            </w:r>
          </w:p>
        </w:tc>
        <w:tc>
          <w:tcPr>
            <w:tcW w:w="1170" w:type="dxa"/>
          </w:tcPr>
          <w:p w14:paraId="74EF00F5" w14:textId="77777777" w:rsidR="001C1E21" w:rsidRPr="001C1E21" w:rsidRDefault="001C1E21" w:rsidP="005B46AF">
            <w:pPr>
              <w:jc w:val="both"/>
              <w:rPr>
                <w:b/>
                <w:highlight w:val="yellow"/>
              </w:rPr>
            </w:pPr>
            <w:r w:rsidRPr="001C1E21">
              <w:rPr>
                <w:b/>
                <w:highlight w:val="yellow"/>
              </w:rPr>
              <w:t>Nsd_total</w:t>
            </w:r>
          </w:p>
        </w:tc>
        <w:tc>
          <w:tcPr>
            <w:tcW w:w="3600" w:type="dxa"/>
          </w:tcPr>
          <w:p w14:paraId="1004A53A" w14:textId="77777777" w:rsidR="001C1E21" w:rsidRPr="001C1E21" w:rsidRDefault="001C1E21" w:rsidP="005B46AF">
            <w:pPr>
              <w:jc w:val="both"/>
              <w:rPr>
                <w:b/>
                <w:highlight w:val="yellow"/>
              </w:rPr>
            </w:pPr>
            <w:r w:rsidRPr="001C1E21">
              <w:rPr>
                <w:b/>
                <w:highlight w:val="yellow"/>
              </w:rPr>
              <w:t>Proportional Ratio (m1:m2:m3:m4)</w:t>
            </w:r>
          </w:p>
        </w:tc>
        <w:tc>
          <w:tcPr>
            <w:tcW w:w="2785" w:type="dxa"/>
          </w:tcPr>
          <w:p w14:paraId="1D435D0B" w14:textId="77777777" w:rsidR="001C1E21" w:rsidRPr="001C1E21" w:rsidRDefault="001C1E21" w:rsidP="005B46AF">
            <w:pPr>
              <w:jc w:val="both"/>
              <w:rPr>
                <w:b/>
                <w:highlight w:val="yellow"/>
              </w:rPr>
            </w:pPr>
            <w:r w:rsidRPr="001C1E21">
              <w:rPr>
                <w:b/>
                <w:highlight w:val="yellow"/>
              </w:rPr>
              <w:t>Leftover bits (per symbol)</w:t>
            </w:r>
          </w:p>
        </w:tc>
      </w:tr>
      <w:tr w:rsidR="001C1E21" w:rsidRPr="001C1E21" w14:paraId="52BF325D" w14:textId="77777777" w:rsidTr="005B46AF">
        <w:tc>
          <w:tcPr>
            <w:tcW w:w="1795" w:type="dxa"/>
          </w:tcPr>
          <w:p w14:paraId="28D070DD" w14:textId="77777777" w:rsidR="001C1E21" w:rsidRPr="001C1E21" w:rsidRDefault="001C1E21" w:rsidP="005B46AF">
            <w:pPr>
              <w:rPr>
                <w:highlight w:val="yellow"/>
              </w:rPr>
            </w:pPr>
            <w:r w:rsidRPr="001C1E21">
              <w:rPr>
                <w:highlight w:val="yellow"/>
              </w:rPr>
              <w:t>484+996</w:t>
            </w:r>
          </w:p>
        </w:tc>
        <w:tc>
          <w:tcPr>
            <w:tcW w:w="1170" w:type="dxa"/>
          </w:tcPr>
          <w:p w14:paraId="5F869B9C" w14:textId="77777777" w:rsidR="001C1E21" w:rsidRPr="001C1E21" w:rsidRDefault="001C1E21" w:rsidP="005B46AF">
            <w:pPr>
              <w:rPr>
                <w:highlight w:val="yellow"/>
              </w:rPr>
            </w:pPr>
            <w:r w:rsidRPr="001C1E21">
              <w:rPr>
                <w:highlight w:val="yellow"/>
              </w:rPr>
              <w:t>1448</w:t>
            </w:r>
          </w:p>
        </w:tc>
        <w:tc>
          <w:tcPr>
            <w:tcW w:w="3600" w:type="dxa"/>
          </w:tcPr>
          <w:p w14:paraId="4A0C9AE5" w14:textId="77777777" w:rsidR="001C1E21" w:rsidRPr="001C1E21" w:rsidRDefault="001C1E21" w:rsidP="005B46AF">
            <w:pPr>
              <w:rPr>
                <w:highlight w:val="yellow"/>
              </w:rPr>
            </w:pPr>
            <w:r w:rsidRPr="001C1E21">
              <w:rPr>
                <w:highlight w:val="yellow"/>
              </w:rPr>
              <w:t>1s:2s</w:t>
            </w:r>
          </w:p>
        </w:tc>
        <w:tc>
          <w:tcPr>
            <w:tcW w:w="2785" w:type="dxa"/>
          </w:tcPr>
          <w:p w14:paraId="609F1A42" w14:textId="77777777" w:rsidR="001C1E21" w:rsidRPr="001C1E21" w:rsidRDefault="001C1E21" w:rsidP="005B46AF">
            <w:pPr>
              <w:rPr>
                <w:highlight w:val="yellow"/>
              </w:rPr>
            </w:pPr>
            <w:r w:rsidRPr="001C1E21">
              <w:rPr>
                <w:highlight w:val="yellow"/>
              </w:rPr>
              <w:t>44*Nbpscs on ru996</w:t>
            </w:r>
          </w:p>
        </w:tc>
      </w:tr>
      <w:tr w:rsidR="001C1E21" w:rsidRPr="001C1E21" w14:paraId="0E1B9864" w14:textId="77777777" w:rsidTr="005B46AF">
        <w:tc>
          <w:tcPr>
            <w:tcW w:w="1795" w:type="dxa"/>
          </w:tcPr>
          <w:p w14:paraId="0BFBF234" w14:textId="77777777" w:rsidR="001C1E21" w:rsidRPr="001C1E21" w:rsidRDefault="001C1E21" w:rsidP="005B46AF">
            <w:pPr>
              <w:rPr>
                <w:highlight w:val="yellow"/>
              </w:rPr>
            </w:pPr>
            <w:r w:rsidRPr="001C1E21">
              <w:rPr>
                <w:highlight w:val="yellow"/>
              </w:rPr>
              <w:t>484+2*996</w:t>
            </w:r>
          </w:p>
        </w:tc>
        <w:tc>
          <w:tcPr>
            <w:tcW w:w="1170" w:type="dxa"/>
          </w:tcPr>
          <w:p w14:paraId="5B877541" w14:textId="77777777" w:rsidR="001C1E21" w:rsidRPr="001C1E21" w:rsidRDefault="001C1E21" w:rsidP="005B46AF">
            <w:pPr>
              <w:rPr>
                <w:highlight w:val="yellow"/>
              </w:rPr>
            </w:pPr>
            <w:r w:rsidRPr="001C1E21">
              <w:rPr>
                <w:highlight w:val="yellow"/>
              </w:rPr>
              <w:t>2428</w:t>
            </w:r>
          </w:p>
        </w:tc>
        <w:tc>
          <w:tcPr>
            <w:tcW w:w="3600" w:type="dxa"/>
          </w:tcPr>
          <w:p w14:paraId="76AA1993" w14:textId="77777777" w:rsidR="001C1E21" w:rsidRPr="001C1E21" w:rsidRDefault="001C1E21" w:rsidP="005B46AF">
            <w:pPr>
              <w:rPr>
                <w:highlight w:val="yellow"/>
              </w:rPr>
            </w:pPr>
            <w:r w:rsidRPr="001C1E21">
              <w:rPr>
                <w:highlight w:val="yellow"/>
              </w:rPr>
              <w:t>1s:2s:2s</w:t>
            </w:r>
          </w:p>
        </w:tc>
        <w:tc>
          <w:tcPr>
            <w:tcW w:w="2785" w:type="dxa"/>
          </w:tcPr>
          <w:p w14:paraId="76A409DF" w14:textId="77777777" w:rsidR="001C1E21" w:rsidRPr="001C1E21" w:rsidRDefault="001C1E21" w:rsidP="005B46AF">
            <w:pPr>
              <w:rPr>
                <w:highlight w:val="yellow"/>
              </w:rPr>
            </w:pPr>
            <w:r w:rsidRPr="001C1E21">
              <w:rPr>
                <w:highlight w:val="yellow"/>
              </w:rPr>
              <w:t>44*Nbpscs on ru996</w:t>
            </w:r>
          </w:p>
        </w:tc>
      </w:tr>
      <w:tr w:rsidR="001C1E21" w:rsidRPr="001C1E21" w14:paraId="166516EB" w14:textId="77777777" w:rsidTr="005B46AF">
        <w:tc>
          <w:tcPr>
            <w:tcW w:w="1795" w:type="dxa"/>
          </w:tcPr>
          <w:p w14:paraId="53B1E8DA" w14:textId="77777777" w:rsidR="001C1E21" w:rsidRPr="001C1E21" w:rsidRDefault="001C1E21" w:rsidP="005B46AF">
            <w:pPr>
              <w:rPr>
                <w:highlight w:val="yellow"/>
              </w:rPr>
            </w:pPr>
            <w:r w:rsidRPr="001C1E21">
              <w:rPr>
                <w:highlight w:val="yellow"/>
              </w:rPr>
              <w:t>484+3*996</w:t>
            </w:r>
          </w:p>
        </w:tc>
        <w:tc>
          <w:tcPr>
            <w:tcW w:w="1170" w:type="dxa"/>
          </w:tcPr>
          <w:p w14:paraId="6B3ED9B2" w14:textId="77777777" w:rsidR="001C1E21" w:rsidRPr="001C1E21" w:rsidRDefault="001C1E21" w:rsidP="005B46AF">
            <w:pPr>
              <w:rPr>
                <w:highlight w:val="yellow"/>
              </w:rPr>
            </w:pPr>
            <w:r w:rsidRPr="001C1E21">
              <w:rPr>
                <w:highlight w:val="yellow"/>
              </w:rPr>
              <w:t>3408</w:t>
            </w:r>
          </w:p>
        </w:tc>
        <w:tc>
          <w:tcPr>
            <w:tcW w:w="3600" w:type="dxa"/>
          </w:tcPr>
          <w:p w14:paraId="65326E15" w14:textId="77777777" w:rsidR="001C1E21" w:rsidRPr="001C1E21" w:rsidRDefault="001C1E21" w:rsidP="005B46AF">
            <w:pPr>
              <w:rPr>
                <w:highlight w:val="yellow"/>
              </w:rPr>
            </w:pPr>
            <w:r w:rsidRPr="001C1E21">
              <w:rPr>
                <w:highlight w:val="yellow"/>
              </w:rPr>
              <w:t>1s:2s:2s:2s</w:t>
            </w:r>
          </w:p>
        </w:tc>
        <w:tc>
          <w:tcPr>
            <w:tcW w:w="2785" w:type="dxa"/>
          </w:tcPr>
          <w:p w14:paraId="5AB61589" w14:textId="77777777" w:rsidR="001C1E21" w:rsidRPr="001C1E21" w:rsidRDefault="001C1E21" w:rsidP="005B46AF">
            <w:pPr>
              <w:rPr>
                <w:highlight w:val="yellow"/>
              </w:rPr>
            </w:pPr>
            <w:r w:rsidRPr="001C1E21">
              <w:rPr>
                <w:highlight w:val="yellow"/>
              </w:rPr>
              <w:t>44*Nbpscs on ru996</w:t>
            </w:r>
          </w:p>
        </w:tc>
      </w:tr>
      <w:tr w:rsidR="001C1E21" w:rsidRPr="001C1E21" w14:paraId="4D12C312" w14:textId="77777777" w:rsidTr="005B46AF">
        <w:tc>
          <w:tcPr>
            <w:tcW w:w="1795" w:type="dxa"/>
          </w:tcPr>
          <w:p w14:paraId="3F2CE94C" w14:textId="77777777" w:rsidR="001C1E21" w:rsidRPr="001C1E21" w:rsidRDefault="001C1E21" w:rsidP="005B46AF">
            <w:pPr>
              <w:rPr>
                <w:highlight w:val="yellow"/>
              </w:rPr>
            </w:pPr>
            <w:r w:rsidRPr="001C1E21">
              <w:rPr>
                <w:highlight w:val="yellow"/>
              </w:rPr>
              <w:t>2*996</w:t>
            </w:r>
          </w:p>
        </w:tc>
        <w:tc>
          <w:tcPr>
            <w:tcW w:w="1170" w:type="dxa"/>
          </w:tcPr>
          <w:p w14:paraId="38FEDDBB" w14:textId="77777777" w:rsidR="001C1E21" w:rsidRPr="001C1E21" w:rsidRDefault="001C1E21" w:rsidP="005B46AF">
            <w:pPr>
              <w:rPr>
                <w:highlight w:val="yellow"/>
              </w:rPr>
            </w:pPr>
            <w:r w:rsidRPr="001C1E21">
              <w:rPr>
                <w:highlight w:val="yellow"/>
              </w:rPr>
              <w:t>1960</w:t>
            </w:r>
          </w:p>
        </w:tc>
        <w:tc>
          <w:tcPr>
            <w:tcW w:w="3600" w:type="dxa"/>
          </w:tcPr>
          <w:p w14:paraId="248D0F99" w14:textId="77777777" w:rsidR="001C1E21" w:rsidRPr="001C1E21" w:rsidRDefault="001C1E21" w:rsidP="005B46AF">
            <w:pPr>
              <w:rPr>
                <w:highlight w:val="yellow"/>
              </w:rPr>
            </w:pPr>
            <w:r w:rsidRPr="001C1E21">
              <w:rPr>
                <w:highlight w:val="yellow"/>
              </w:rPr>
              <w:t>1s:1s</w:t>
            </w:r>
          </w:p>
        </w:tc>
        <w:tc>
          <w:tcPr>
            <w:tcW w:w="2785" w:type="dxa"/>
          </w:tcPr>
          <w:p w14:paraId="529C310E" w14:textId="77777777" w:rsidR="001C1E21" w:rsidRPr="001C1E21" w:rsidRDefault="001C1E21" w:rsidP="005B46AF">
            <w:pPr>
              <w:rPr>
                <w:highlight w:val="yellow"/>
              </w:rPr>
            </w:pPr>
            <w:r w:rsidRPr="001C1E21">
              <w:rPr>
                <w:highlight w:val="yellow"/>
              </w:rPr>
              <w:t>0</w:t>
            </w:r>
          </w:p>
        </w:tc>
      </w:tr>
      <w:tr w:rsidR="001C1E21" w:rsidRPr="001C1E21" w14:paraId="7D86A97B" w14:textId="77777777" w:rsidTr="005B46AF">
        <w:tc>
          <w:tcPr>
            <w:tcW w:w="1795" w:type="dxa"/>
          </w:tcPr>
          <w:p w14:paraId="63D27356" w14:textId="77777777" w:rsidR="001C1E21" w:rsidRPr="001C1E21" w:rsidRDefault="001C1E21" w:rsidP="005B46AF">
            <w:pPr>
              <w:rPr>
                <w:highlight w:val="yellow"/>
              </w:rPr>
            </w:pPr>
            <w:r w:rsidRPr="001C1E21">
              <w:rPr>
                <w:highlight w:val="yellow"/>
              </w:rPr>
              <w:t>3*996</w:t>
            </w:r>
          </w:p>
        </w:tc>
        <w:tc>
          <w:tcPr>
            <w:tcW w:w="1170" w:type="dxa"/>
          </w:tcPr>
          <w:p w14:paraId="1B9F965E" w14:textId="77777777" w:rsidR="001C1E21" w:rsidRPr="001C1E21" w:rsidRDefault="001C1E21" w:rsidP="005B46AF">
            <w:pPr>
              <w:rPr>
                <w:highlight w:val="yellow"/>
              </w:rPr>
            </w:pPr>
            <w:r w:rsidRPr="001C1E21">
              <w:rPr>
                <w:highlight w:val="yellow"/>
              </w:rPr>
              <w:t>2940</w:t>
            </w:r>
          </w:p>
        </w:tc>
        <w:tc>
          <w:tcPr>
            <w:tcW w:w="3600" w:type="dxa"/>
          </w:tcPr>
          <w:p w14:paraId="54584BBF" w14:textId="77777777" w:rsidR="001C1E21" w:rsidRPr="001C1E21" w:rsidRDefault="001C1E21" w:rsidP="005B46AF">
            <w:pPr>
              <w:rPr>
                <w:highlight w:val="yellow"/>
              </w:rPr>
            </w:pPr>
            <w:r w:rsidRPr="001C1E21">
              <w:rPr>
                <w:highlight w:val="yellow"/>
              </w:rPr>
              <w:t>1s:1s:1s</w:t>
            </w:r>
          </w:p>
        </w:tc>
        <w:tc>
          <w:tcPr>
            <w:tcW w:w="2785" w:type="dxa"/>
          </w:tcPr>
          <w:p w14:paraId="5A5EAFAF" w14:textId="77777777" w:rsidR="001C1E21" w:rsidRPr="001C1E21" w:rsidRDefault="001C1E21" w:rsidP="005B46AF">
            <w:pPr>
              <w:rPr>
                <w:highlight w:val="yellow"/>
              </w:rPr>
            </w:pPr>
            <w:r w:rsidRPr="001C1E21">
              <w:rPr>
                <w:highlight w:val="yellow"/>
              </w:rPr>
              <w:t>0</w:t>
            </w:r>
          </w:p>
        </w:tc>
      </w:tr>
      <w:tr w:rsidR="001C1E21" w:rsidRPr="001C1E21" w14:paraId="16F2E482" w14:textId="77777777" w:rsidTr="005B46AF">
        <w:tc>
          <w:tcPr>
            <w:tcW w:w="1795" w:type="dxa"/>
          </w:tcPr>
          <w:p w14:paraId="3220DCE1" w14:textId="77777777" w:rsidR="001C1E21" w:rsidRPr="001C1E21" w:rsidRDefault="001C1E21" w:rsidP="005B46AF">
            <w:pPr>
              <w:rPr>
                <w:highlight w:val="yellow"/>
              </w:rPr>
            </w:pPr>
            <w:r w:rsidRPr="001C1E21">
              <w:rPr>
                <w:highlight w:val="yellow"/>
              </w:rPr>
              <w:t>4*996</w:t>
            </w:r>
          </w:p>
        </w:tc>
        <w:tc>
          <w:tcPr>
            <w:tcW w:w="1170" w:type="dxa"/>
          </w:tcPr>
          <w:p w14:paraId="31C66DB2" w14:textId="77777777" w:rsidR="001C1E21" w:rsidRPr="001C1E21" w:rsidRDefault="001C1E21" w:rsidP="005B46AF">
            <w:pPr>
              <w:rPr>
                <w:highlight w:val="yellow"/>
              </w:rPr>
            </w:pPr>
            <w:r w:rsidRPr="001C1E21">
              <w:rPr>
                <w:highlight w:val="yellow"/>
              </w:rPr>
              <w:t>3920</w:t>
            </w:r>
          </w:p>
        </w:tc>
        <w:tc>
          <w:tcPr>
            <w:tcW w:w="3600" w:type="dxa"/>
          </w:tcPr>
          <w:p w14:paraId="246B03DB" w14:textId="77777777" w:rsidR="001C1E21" w:rsidRPr="001C1E21" w:rsidRDefault="001C1E21" w:rsidP="005B46AF">
            <w:pPr>
              <w:rPr>
                <w:highlight w:val="yellow"/>
              </w:rPr>
            </w:pPr>
            <w:r w:rsidRPr="001C1E21">
              <w:rPr>
                <w:highlight w:val="yellow"/>
              </w:rPr>
              <w:t>1s:1s:1s:1s</w:t>
            </w:r>
          </w:p>
        </w:tc>
        <w:tc>
          <w:tcPr>
            <w:tcW w:w="2785" w:type="dxa"/>
          </w:tcPr>
          <w:p w14:paraId="387FB942" w14:textId="77777777" w:rsidR="001C1E21" w:rsidRPr="001C1E21" w:rsidRDefault="001C1E21" w:rsidP="005B46AF">
            <w:pPr>
              <w:rPr>
                <w:highlight w:val="yellow"/>
              </w:rPr>
            </w:pPr>
            <w:r w:rsidRPr="001C1E21">
              <w:rPr>
                <w:highlight w:val="yellow"/>
              </w:rPr>
              <w:t>0</w:t>
            </w:r>
          </w:p>
        </w:tc>
      </w:tr>
    </w:tbl>
    <w:p w14:paraId="7F35064C" w14:textId="45E0D499" w:rsidR="001C1E21" w:rsidRPr="001C1E21" w:rsidRDefault="001C1E21" w:rsidP="001C1E21">
      <w:pPr>
        <w:jc w:val="both"/>
        <w:rPr>
          <w:highlight w:val="yellow"/>
        </w:rPr>
      </w:pPr>
      <w:r w:rsidRPr="001C1E21">
        <w:rPr>
          <w:highlight w:val="yellow"/>
        </w:rPr>
        <w:t xml:space="preserve">where </w:t>
      </w:r>
      <m:oMath>
        <m:r>
          <w:rPr>
            <w:rFonts w:ascii="Cambria Math" w:hAnsi="Cambria Math"/>
            <w:highlight w:val="yellow"/>
          </w:rPr>
          <m:t>s=max</m:t>
        </m:r>
        <m:d>
          <m:dPr>
            <m:ctrlPr>
              <w:rPr>
                <w:rFonts w:ascii="Cambria Math" w:hAnsi="Cambria Math"/>
                <w:i/>
                <w:highlight w:val="yellow"/>
              </w:rPr>
            </m:ctrlPr>
          </m:dPr>
          <m:e>
            <m:r>
              <w:rPr>
                <w:rFonts w:ascii="Cambria Math" w:hAnsi="Cambria Math"/>
                <w:highlight w:val="yellow"/>
              </w:rPr>
              <m:t xml:space="preserve">1, </m:t>
            </m:r>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N</m:t>
                    </m:r>
                  </m:e>
                  <m:sub>
                    <m:r>
                      <w:rPr>
                        <w:rFonts w:ascii="Cambria Math" w:hAnsi="Cambria Math"/>
                        <w:highlight w:val="yellow"/>
                      </w:rPr>
                      <m:t>BPSCS</m:t>
                    </m:r>
                  </m:sub>
                </m:sSub>
              </m:num>
              <m:den>
                <m:r>
                  <w:rPr>
                    <w:rFonts w:ascii="Cambria Math" w:hAnsi="Cambria Math"/>
                    <w:highlight w:val="yellow"/>
                  </w:rPr>
                  <m:t>2</m:t>
                </m:r>
              </m:den>
            </m:f>
          </m:e>
        </m:d>
        <m:r>
          <w:ins w:id="337" w:author="Edward Au" w:date="2020-06-01T12:33:00Z">
            <w:rPr>
              <w:rFonts w:ascii="Cambria Math" w:hAnsi="Cambria Math"/>
              <w:highlight w:val="yellow"/>
            </w:rPr>
            <m:t xml:space="preserve"> </m:t>
          </w:ins>
        </m:r>
      </m:oMath>
      <w:r w:rsidR="00EF144B" w:rsidRPr="00257845">
        <w:rPr>
          <w:b/>
          <w:i/>
          <w:highlight w:val="yellow"/>
        </w:rPr>
        <w:t>[#SP2]</w:t>
      </w:r>
    </w:p>
    <w:p w14:paraId="303F7EDB" w14:textId="6D92B4E0" w:rsidR="001C1E21" w:rsidRDefault="001C1E21" w:rsidP="001C1E21">
      <w:pPr>
        <w:jc w:val="both"/>
      </w:pPr>
      <w:r w:rsidRPr="001C1E21">
        <w:rPr>
          <w:highlight w:val="yellow"/>
        </w:rPr>
        <w:t>[20/0579r3 (update on segment parser and tone interleaver for 11be, Jianhan Liu, MediaTek), SP#</w:t>
      </w:r>
      <w:r w:rsidR="00D04D84">
        <w:rPr>
          <w:highlight w:val="yellow"/>
        </w:rPr>
        <w:t>1</w:t>
      </w:r>
      <w:r w:rsidRPr="001C1E21">
        <w:rPr>
          <w:highlight w:val="yellow"/>
        </w:rPr>
        <w:t>, Y/N/A: 43/1/</w:t>
      </w:r>
      <w:r w:rsidRPr="00257845">
        <w:rPr>
          <w:highlight w:val="yellow"/>
        </w:rPr>
        <w:t>8]</w:t>
      </w:r>
      <w:r w:rsidR="00257845" w:rsidRPr="00257845">
        <w:rPr>
          <w:highlight w:val="yellow"/>
        </w:rPr>
        <w:t xml:space="preserve"> </w:t>
      </w:r>
    </w:p>
    <w:p w14:paraId="0EF26B1B" w14:textId="77777777" w:rsidR="00312075" w:rsidRDefault="00312075" w:rsidP="001C1E21">
      <w:pPr>
        <w:jc w:val="both"/>
      </w:pPr>
    </w:p>
    <w:p w14:paraId="0503B298" w14:textId="77777777" w:rsidR="00257845" w:rsidRPr="00257845" w:rsidRDefault="00257845" w:rsidP="00312075">
      <w:pPr>
        <w:jc w:val="both"/>
        <w:rPr>
          <w:b/>
          <w:highlight w:val="yellow"/>
        </w:rPr>
      </w:pPr>
      <w:r w:rsidRPr="00257845">
        <w:rPr>
          <w:b/>
          <w:highlight w:val="yellow"/>
        </w:rPr>
        <w:t>Straw poll #</w:t>
      </w:r>
      <w:r>
        <w:rPr>
          <w:b/>
          <w:highlight w:val="yellow"/>
        </w:rPr>
        <w:t>3</w:t>
      </w:r>
    </w:p>
    <w:p w14:paraId="79E72524" w14:textId="0ACE159A" w:rsidR="00312075" w:rsidRPr="00312075" w:rsidRDefault="00312075" w:rsidP="00312075">
      <w:pPr>
        <w:jc w:val="both"/>
        <w:rPr>
          <w:highlight w:val="yellow"/>
        </w:rPr>
      </w:pPr>
      <w:del w:id="338" w:author="Alfred Aster" w:date="2020-05-31T15:29:00Z">
        <w:r w:rsidRPr="00312075" w:rsidDel="00EF144B">
          <w:rPr>
            <w:highlight w:val="yellow"/>
          </w:rPr>
          <w:delText>Do you agree t</w:delText>
        </w:r>
      </w:del>
      <w:ins w:id="339" w:author="Alfred Aster" w:date="2020-05-31T15:29:00Z">
        <w:r w:rsidR="00EF144B">
          <w:rPr>
            <w:highlight w:val="yellow"/>
          </w:rPr>
          <w:t>T</w:t>
        </w:r>
      </w:ins>
      <w:r w:rsidRPr="00312075">
        <w:rPr>
          <w:highlight w:val="yellow"/>
        </w:rPr>
        <w:t>he same proportional round robin is applied to left-over bits</w:t>
      </w:r>
      <w:del w:id="340" w:author="Alfred Aster" w:date="2020-05-31T15:29:00Z">
        <w:r w:rsidRPr="00312075" w:rsidDel="00EF144B">
          <w:rPr>
            <w:highlight w:val="yellow"/>
          </w:rPr>
          <w:delText>?</w:delText>
        </w:r>
      </w:del>
    </w:p>
    <w:p w14:paraId="3388D190" w14:textId="77777777" w:rsidR="00312075" w:rsidRPr="00312075" w:rsidRDefault="00312075" w:rsidP="00DD5839">
      <w:pPr>
        <w:pStyle w:val="ListParagraph"/>
        <w:numPr>
          <w:ilvl w:val="0"/>
          <w:numId w:val="54"/>
        </w:numPr>
        <w:jc w:val="both"/>
        <w:rPr>
          <w:highlight w:val="yellow"/>
        </w:rPr>
      </w:pPr>
      <w:r w:rsidRPr="00312075">
        <w:rPr>
          <w:highlight w:val="yellow"/>
        </w:rPr>
        <w:t>The same ratios are used in the entire segment parsing process except the ratios of those already filled segment becomes 0.</w:t>
      </w:r>
    </w:p>
    <w:p w14:paraId="22DC41FA" w14:textId="77777777"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61824" behindDoc="0" locked="0" layoutInCell="1" allowOverlap="1" wp14:anchorId="388C14FD" wp14:editId="710DF4F1">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19"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4A01F593" w14:textId="77777777" w:rsidR="000665F1" w:rsidRDefault="000665F1"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7E9D5EA8" w14:textId="77777777" w:rsidR="000665F1" w:rsidRDefault="000665F1"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595B1BCA" w14:textId="77777777" w:rsidR="000665F1" w:rsidRDefault="000665F1"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88C14FD"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20"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4A01F593" w14:textId="77777777" w:rsidR="000665F1" w:rsidRDefault="000665F1"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7E9D5EA8" w14:textId="77777777" w:rsidR="000665F1" w:rsidRDefault="000665F1"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595B1BCA" w14:textId="77777777" w:rsidR="000665F1" w:rsidRDefault="000665F1"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76DBE44A" w14:textId="77777777" w:rsidR="00312075" w:rsidRDefault="00312075" w:rsidP="00312075">
      <w:pPr>
        <w:jc w:val="both"/>
      </w:pPr>
    </w:p>
    <w:p w14:paraId="6CD1EE3B" w14:textId="77777777" w:rsidR="00312075" w:rsidRDefault="00312075" w:rsidP="00312075">
      <w:pPr>
        <w:jc w:val="both"/>
      </w:pPr>
    </w:p>
    <w:p w14:paraId="4CAD374F" w14:textId="77777777" w:rsidR="00312075" w:rsidRDefault="00312075" w:rsidP="00312075">
      <w:pPr>
        <w:jc w:val="both"/>
      </w:pPr>
    </w:p>
    <w:p w14:paraId="2C2F9E81" w14:textId="77777777" w:rsidR="00312075" w:rsidRDefault="00312075" w:rsidP="00312075">
      <w:pPr>
        <w:jc w:val="both"/>
      </w:pPr>
    </w:p>
    <w:p w14:paraId="39E0754F" w14:textId="22597E05" w:rsidR="00312075" w:rsidRDefault="00EF144B" w:rsidP="00312075">
      <w:pPr>
        <w:jc w:val="both"/>
      </w:pPr>
      <w:r w:rsidRPr="00257845">
        <w:rPr>
          <w:b/>
          <w:i/>
          <w:highlight w:val="yellow"/>
        </w:rPr>
        <w:t>[#SP3]</w:t>
      </w:r>
    </w:p>
    <w:p w14:paraId="7301253F" w14:textId="77777777" w:rsidR="00312075" w:rsidRDefault="00312075" w:rsidP="00312075">
      <w:pPr>
        <w:jc w:val="both"/>
      </w:pPr>
    </w:p>
    <w:p w14:paraId="0DFEE204" w14:textId="2AF2FD88" w:rsidR="00312075" w:rsidRDefault="00312075" w:rsidP="00312075">
      <w:pPr>
        <w:tabs>
          <w:tab w:val="left" w:pos="7075"/>
        </w:tabs>
        <w:jc w:val="both"/>
      </w:pPr>
      <w:r w:rsidRPr="00312075">
        <w:rPr>
          <w:highlight w:val="yellow"/>
        </w:rPr>
        <w:t xml:space="preserve">[20/0579r3 (update on segment parser and tone interleaver for 11be, Jianhan Liu, MediaTek), SP#2, Y/N/A: </w:t>
      </w:r>
      <w:r w:rsidRPr="00257845">
        <w:rPr>
          <w:highlight w:val="yellow"/>
        </w:rPr>
        <w:t>44/0/11]</w:t>
      </w:r>
      <w:r w:rsidR="00257845" w:rsidRPr="00257845">
        <w:rPr>
          <w:highlight w:val="yellow"/>
        </w:rPr>
        <w:t xml:space="preserve"> </w:t>
      </w:r>
    </w:p>
    <w:p w14:paraId="33C761C9" w14:textId="77777777" w:rsidR="005F4EE5" w:rsidRDefault="002E1230" w:rsidP="002A0425">
      <w:pPr>
        <w:pStyle w:val="Heading2"/>
        <w:jc w:val="both"/>
        <w:rPr>
          <w:u w:val="none"/>
        </w:rPr>
      </w:pPr>
      <w:bookmarkStart w:id="341" w:name="_Toc42188591"/>
      <w:r>
        <w:rPr>
          <w:u w:val="none"/>
        </w:rPr>
        <w:t>EHT preamble</w:t>
      </w:r>
      <w:bookmarkEnd w:id="341"/>
    </w:p>
    <w:p w14:paraId="02FF21A2" w14:textId="77777777" w:rsidR="00B63AC8" w:rsidRPr="00B63AC8" w:rsidRDefault="000D2663" w:rsidP="00B63AC8">
      <w:pPr>
        <w:pStyle w:val="Heading3"/>
        <w:jc w:val="both"/>
      </w:pPr>
      <w:bookmarkStart w:id="342" w:name="_Toc42188592"/>
      <w:r>
        <w:t xml:space="preserve">L-STF, L-LTF, </w:t>
      </w:r>
      <w:r w:rsidR="00CC5151">
        <w:t>L-SIG</w:t>
      </w:r>
      <w:r>
        <w:t>, and RL-SIG</w:t>
      </w:r>
      <w:bookmarkEnd w:id="342"/>
    </w:p>
    <w:p w14:paraId="10B9ED84" w14:textId="77777777" w:rsidR="004E3A49" w:rsidRPr="005B3BB6" w:rsidRDefault="004E3A49" w:rsidP="002A0425">
      <w:pPr>
        <w:jc w:val="both"/>
        <w:rPr>
          <w:highlight w:val="lightGray"/>
        </w:rPr>
      </w:pPr>
      <w:r w:rsidRPr="005B3BB6">
        <w:rPr>
          <w:highlight w:val="lightGray"/>
        </w:rPr>
        <w:t>For EHT PPDU, L-STF, L-LTF and L-SIG shall be transmitted at the beginning of the EHT PPDU.</w:t>
      </w:r>
    </w:p>
    <w:p w14:paraId="47D99422" w14:textId="77777777" w:rsidR="004E3A49" w:rsidRPr="005B3BB6" w:rsidRDefault="004E3A49" w:rsidP="002A0425">
      <w:pPr>
        <w:jc w:val="both"/>
        <w:rPr>
          <w:highlight w:val="lightGray"/>
        </w:rPr>
      </w:pPr>
      <w:r w:rsidRPr="005B3BB6">
        <w:rPr>
          <w:highlight w:val="lightGray"/>
        </w:rPr>
        <w:t>For EHT PPDU, the first symbol after L-SIG shall be BPSK modulated.</w:t>
      </w:r>
    </w:p>
    <w:p w14:paraId="0114A928" w14:textId="77777777" w:rsidR="009A6756" w:rsidRPr="005B3BB6" w:rsidRDefault="008424FB" w:rsidP="002A0425">
      <w:pPr>
        <w:jc w:val="both"/>
        <w:rPr>
          <w:highlight w:val="lightGray"/>
        </w:rPr>
      </w:pPr>
      <w:r w:rsidRPr="005B3BB6">
        <w:rPr>
          <w:highlight w:val="lightGray"/>
        </w:rPr>
        <w:t>[Motion 1</w:t>
      </w:r>
      <w:r w:rsidR="00F17F1E" w:rsidRPr="005B3BB6">
        <w:rPr>
          <w:highlight w:val="lightGray"/>
        </w:rPr>
        <w:t>,</w:t>
      </w:r>
      <w:r w:rsidR="00E90728" w:rsidRPr="005B3BB6">
        <w:rPr>
          <w:highlight w:val="lightGray"/>
        </w:rPr>
        <w:t xml:space="preserve"> </w:t>
      </w:r>
      <w:sdt>
        <w:sdtPr>
          <w:rPr>
            <w:highlight w:val="lightGray"/>
          </w:rPr>
          <w:id w:val="-2094540213"/>
          <w:citation/>
        </w:sdtPr>
        <w:sdtContent>
          <w:r w:rsidR="00E90728" w:rsidRPr="005B3BB6">
            <w:rPr>
              <w:highlight w:val="lightGray"/>
            </w:rPr>
            <w:fldChar w:fldCharType="begin"/>
          </w:r>
          <w:r w:rsidR="00E90728" w:rsidRPr="005B3BB6">
            <w:rPr>
              <w:highlight w:val="lightGray"/>
              <w:lang w:val="en-US"/>
            </w:rPr>
            <w:instrText xml:space="preserve"> CITATION 19_1755r0 \l 1033 </w:instrText>
          </w:r>
          <w:r w:rsidR="00E90728" w:rsidRPr="005B3BB6">
            <w:rPr>
              <w:highlight w:val="lightGray"/>
            </w:rPr>
            <w:fldChar w:fldCharType="separate"/>
          </w:r>
          <w:r w:rsidR="00414CE3" w:rsidRPr="005B3BB6">
            <w:rPr>
              <w:noProof/>
              <w:highlight w:val="lightGray"/>
              <w:lang w:val="en-US"/>
            </w:rPr>
            <w:t>[1]</w:t>
          </w:r>
          <w:r w:rsidR="00E90728" w:rsidRPr="005B3BB6">
            <w:rPr>
              <w:highlight w:val="lightGray"/>
            </w:rPr>
            <w:fldChar w:fldCharType="end"/>
          </w:r>
        </w:sdtContent>
      </w:sdt>
      <w:r w:rsidR="00E90728" w:rsidRPr="005B3BB6">
        <w:rPr>
          <w:highlight w:val="lightGray"/>
        </w:rPr>
        <w:t xml:space="preserve"> and </w:t>
      </w:r>
      <w:sdt>
        <w:sdtPr>
          <w:rPr>
            <w:highlight w:val="lightGray"/>
          </w:rPr>
          <w:id w:val="481885797"/>
          <w:citation/>
        </w:sdtPr>
        <w:sdtContent>
          <w:r w:rsidR="00E90728" w:rsidRPr="005B3BB6">
            <w:rPr>
              <w:highlight w:val="lightGray"/>
            </w:rPr>
            <w:fldChar w:fldCharType="begin"/>
          </w:r>
          <w:r w:rsidR="00E90728" w:rsidRPr="005B3BB6">
            <w:rPr>
              <w:highlight w:val="lightGray"/>
              <w:lang w:val="en-US"/>
            </w:rPr>
            <w:instrText xml:space="preserve"> CITATION 19_1099r2 \l 1033 </w:instrText>
          </w:r>
          <w:r w:rsidR="00E90728" w:rsidRPr="005B3BB6">
            <w:rPr>
              <w:highlight w:val="lightGray"/>
            </w:rPr>
            <w:fldChar w:fldCharType="separate"/>
          </w:r>
          <w:r w:rsidR="00414CE3" w:rsidRPr="005B3BB6">
            <w:rPr>
              <w:noProof/>
              <w:highlight w:val="lightGray"/>
              <w:lang w:val="en-US"/>
            </w:rPr>
            <w:t>[15]</w:t>
          </w:r>
          <w:r w:rsidR="00E90728" w:rsidRPr="005B3BB6">
            <w:rPr>
              <w:highlight w:val="lightGray"/>
            </w:rPr>
            <w:fldChar w:fldCharType="end"/>
          </w:r>
        </w:sdtContent>
      </w:sdt>
      <w:r w:rsidRPr="005B3BB6">
        <w:rPr>
          <w:highlight w:val="lightGray"/>
        </w:rPr>
        <w:t>]</w:t>
      </w:r>
    </w:p>
    <w:p w14:paraId="10AA1DFB" w14:textId="77777777" w:rsidR="00D9012E" w:rsidRPr="005B3BB6" w:rsidRDefault="00D9012E" w:rsidP="002A0425">
      <w:pPr>
        <w:jc w:val="both"/>
        <w:rPr>
          <w:highlight w:val="lightGray"/>
        </w:rPr>
      </w:pPr>
    </w:p>
    <w:p w14:paraId="694CCD5F" w14:textId="77777777" w:rsidR="00D9012E" w:rsidRPr="005B3BB6" w:rsidRDefault="00D9012E" w:rsidP="002A0425">
      <w:pPr>
        <w:jc w:val="both"/>
        <w:rPr>
          <w:highlight w:val="lightGray"/>
        </w:rPr>
      </w:pPr>
      <w:r w:rsidRPr="005B3BB6">
        <w:rPr>
          <w:highlight w:val="lightGray"/>
        </w:rPr>
        <w:t xml:space="preserve">The LENGTH field in L-SIG set to a value </w:t>
      </w:r>
      <w:r w:rsidRPr="005B3BB6">
        <w:rPr>
          <w:i/>
          <w:highlight w:val="lightGray"/>
        </w:rPr>
        <w:t>N</w:t>
      </w:r>
      <w:r w:rsidRPr="005B3BB6">
        <w:rPr>
          <w:highlight w:val="lightGray"/>
        </w:rPr>
        <w:t xml:space="preserve"> such that mod(</w:t>
      </w:r>
      <w:r w:rsidRPr="005B3BB6">
        <w:rPr>
          <w:i/>
          <w:highlight w:val="lightGray"/>
        </w:rPr>
        <w:t>N</w:t>
      </w:r>
      <w:r w:rsidRPr="005B3BB6">
        <w:rPr>
          <w:highlight w:val="lightGray"/>
        </w:rPr>
        <w:t>, 3) = 0.</w:t>
      </w:r>
    </w:p>
    <w:p w14:paraId="426F9AC7" w14:textId="77777777" w:rsidR="00D9012E" w:rsidRPr="005B3BB6" w:rsidRDefault="00D9012E" w:rsidP="002A0425">
      <w:pPr>
        <w:jc w:val="both"/>
        <w:rPr>
          <w:highlight w:val="lightGray"/>
        </w:rPr>
      </w:pPr>
      <w:r w:rsidRPr="005B3BB6">
        <w:rPr>
          <w:highlight w:val="lightGray"/>
        </w:rPr>
        <w:t xml:space="preserve">[Motion 29, </w:t>
      </w:r>
      <w:sdt>
        <w:sdtPr>
          <w:rPr>
            <w:highlight w:val="lightGray"/>
          </w:rPr>
          <w:id w:val="-1989926008"/>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1640487981"/>
          <w:citation/>
        </w:sdtPr>
        <w:sdtContent>
          <w:r w:rsidRPr="005B3BB6">
            <w:rPr>
              <w:highlight w:val="lightGray"/>
            </w:rPr>
            <w:fldChar w:fldCharType="begin"/>
          </w:r>
          <w:r w:rsidR="0051386C" w:rsidRPr="005B3BB6">
            <w:rPr>
              <w:highlight w:val="lightGray"/>
              <w:lang w:val="en-US"/>
            </w:rPr>
            <w:instrText xml:space="preserve">CITATION 19_1486r9 \l 1033 </w:instrText>
          </w:r>
          <w:r w:rsidRPr="005B3BB6">
            <w:rPr>
              <w:highlight w:val="lightGray"/>
            </w:rPr>
            <w:fldChar w:fldCharType="separate"/>
          </w:r>
          <w:r w:rsidR="00414CE3" w:rsidRPr="005B3BB6">
            <w:rPr>
              <w:noProof/>
              <w:highlight w:val="lightGray"/>
              <w:lang w:val="en-US"/>
            </w:rPr>
            <w:t>[16]</w:t>
          </w:r>
          <w:r w:rsidRPr="005B3BB6">
            <w:rPr>
              <w:highlight w:val="lightGray"/>
            </w:rPr>
            <w:fldChar w:fldCharType="end"/>
          </w:r>
        </w:sdtContent>
      </w:sdt>
      <w:r w:rsidRPr="005B3BB6">
        <w:rPr>
          <w:highlight w:val="lightGray"/>
        </w:rPr>
        <w:t>]</w:t>
      </w:r>
    </w:p>
    <w:p w14:paraId="4E919D9B" w14:textId="77777777" w:rsidR="00CB5F25" w:rsidRPr="005B3BB6" w:rsidRDefault="00CB5F25" w:rsidP="002A0425">
      <w:pPr>
        <w:jc w:val="both"/>
        <w:rPr>
          <w:highlight w:val="lightGray"/>
        </w:rPr>
      </w:pPr>
    </w:p>
    <w:p w14:paraId="435830EE" w14:textId="77777777" w:rsidR="00CB5F25" w:rsidRPr="005B3BB6" w:rsidRDefault="00CB5F25" w:rsidP="00CB5F25">
      <w:pPr>
        <w:jc w:val="both"/>
        <w:rPr>
          <w:highlight w:val="lightGray"/>
        </w:rPr>
      </w:pPr>
      <w:r w:rsidRPr="005B3BB6">
        <w:rPr>
          <w:highlight w:val="lightGray"/>
        </w:rPr>
        <w:t>Phase rotation is applied to the legacy preamble part of EHT PPDU.</w:t>
      </w:r>
    </w:p>
    <w:p w14:paraId="2959EA56" w14:textId="77777777" w:rsidR="00CB5F25" w:rsidRPr="005B3BB6" w:rsidRDefault="00CB5F25" w:rsidP="00CB5F25">
      <w:pPr>
        <w:jc w:val="both"/>
        <w:rPr>
          <w:highlight w:val="lightGray"/>
        </w:rPr>
      </w:pPr>
      <w:r w:rsidRPr="005B3BB6">
        <w:rPr>
          <w:highlight w:val="lightGray"/>
        </w:rPr>
        <w:t>Coefficients applied to each 20 MHz channel are TBD.</w:t>
      </w:r>
    </w:p>
    <w:p w14:paraId="797FB0D7" w14:textId="77777777" w:rsidR="00CB5F25" w:rsidRPr="005B3BB6" w:rsidRDefault="00CB5F25" w:rsidP="00CB5F25">
      <w:pPr>
        <w:jc w:val="both"/>
        <w:rPr>
          <w:highlight w:val="lightGray"/>
        </w:rPr>
      </w:pPr>
      <w:r w:rsidRPr="005B3BB6">
        <w:rPr>
          <w:highlight w:val="lightGray"/>
        </w:rPr>
        <w:t>Application to the other fields is TBD.</w:t>
      </w:r>
    </w:p>
    <w:p w14:paraId="32B032E0" w14:textId="77777777" w:rsidR="00CB5F25" w:rsidRDefault="00CB5F25" w:rsidP="002A0425">
      <w:pPr>
        <w:jc w:val="both"/>
      </w:pPr>
      <w:r w:rsidRPr="005B3BB6">
        <w:rPr>
          <w:highlight w:val="lightGray"/>
        </w:rPr>
        <w:t xml:space="preserve">[Motion 41, </w:t>
      </w:r>
      <w:sdt>
        <w:sdtPr>
          <w:rPr>
            <w:highlight w:val="lightGray"/>
          </w:rPr>
          <w:id w:val="-706495235"/>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594981003"/>
          <w:citation/>
        </w:sdtPr>
        <w:sdtContent>
          <w:r w:rsidRPr="005B3BB6">
            <w:rPr>
              <w:highlight w:val="lightGray"/>
            </w:rPr>
            <w:fldChar w:fldCharType="begin"/>
          </w:r>
          <w:r w:rsidRPr="005B3BB6">
            <w:rPr>
              <w:highlight w:val="lightGray"/>
              <w:lang w:val="en-US"/>
            </w:rPr>
            <w:instrText xml:space="preserve"> CITATION 19_1493r1 \l 1033 </w:instrText>
          </w:r>
          <w:r w:rsidRPr="005B3BB6">
            <w:rPr>
              <w:highlight w:val="lightGray"/>
            </w:rPr>
            <w:fldChar w:fldCharType="separate"/>
          </w:r>
          <w:r w:rsidR="00414CE3" w:rsidRPr="005B3BB6">
            <w:rPr>
              <w:noProof/>
              <w:highlight w:val="lightGray"/>
              <w:lang w:val="en-US"/>
            </w:rPr>
            <w:t>[17]</w:t>
          </w:r>
          <w:r w:rsidRPr="005B3BB6">
            <w:rPr>
              <w:highlight w:val="lightGray"/>
            </w:rPr>
            <w:fldChar w:fldCharType="end"/>
          </w:r>
        </w:sdtContent>
      </w:sdt>
      <w:r w:rsidRPr="005B3BB6">
        <w:rPr>
          <w:highlight w:val="lightGray"/>
        </w:rPr>
        <w:t>]</w:t>
      </w:r>
    </w:p>
    <w:p w14:paraId="2C9C7E23" w14:textId="77777777" w:rsidR="00916584" w:rsidRDefault="00916584" w:rsidP="002A0425">
      <w:pPr>
        <w:jc w:val="both"/>
      </w:pPr>
    </w:p>
    <w:p w14:paraId="0A9FD87D" w14:textId="4FF7100A" w:rsidR="00916584" w:rsidRPr="00422738" w:rsidRDefault="00422738" w:rsidP="00916584">
      <w:pPr>
        <w:jc w:val="both"/>
        <w:rPr>
          <w:szCs w:val="22"/>
          <w:highlight w:val="yellow"/>
        </w:rPr>
      </w:pPr>
      <w:r w:rsidRPr="00422738">
        <w:rPr>
          <w:b/>
          <w:highlight w:val="yellow"/>
        </w:rPr>
        <w:t>Straw poll #30</w:t>
      </w:r>
    </w:p>
    <w:p w14:paraId="3140E9BC" w14:textId="5603F5FB" w:rsidR="00916584" w:rsidRPr="00422738" w:rsidDel="00E7065E" w:rsidRDefault="00916584" w:rsidP="00916584">
      <w:pPr>
        <w:jc w:val="both"/>
        <w:rPr>
          <w:del w:id="343" w:author="Alfred Aster" w:date="2020-05-31T15:30:00Z"/>
          <w:szCs w:val="22"/>
          <w:highlight w:val="yellow"/>
        </w:rPr>
      </w:pPr>
      <w:del w:id="344" w:author="Alfred Aster" w:date="2020-05-31T15:30:00Z">
        <w:r w:rsidRPr="00422738" w:rsidDel="00E7065E">
          <w:rPr>
            <w:szCs w:val="22"/>
            <w:highlight w:val="yellow"/>
          </w:rPr>
          <w:delText>Do you agree to add the following text to the TGbe SFD?</w:delText>
        </w:r>
      </w:del>
    </w:p>
    <w:p w14:paraId="22539F39" w14:textId="0600B9FC" w:rsidR="00916584" w:rsidRPr="00B8478D" w:rsidRDefault="00916584" w:rsidP="00B8478D">
      <w:pPr>
        <w:jc w:val="both"/>
        <w:rPr>
          <w:szCs w:val="22"/>
          <w:highlight w:val="yellow"/>
        </w:rPr>
      </w:pPr>
      <w:r w:rsidRPr="00B8478D">
        <w:rPr>
          <w:szCs w:val="22"/>
          <w:highlight w:val="yellow"/>
        </w:rPr>
        <w:t>Phase rotation is applied to legacy preamble, RL-SIG, U-SIG and EHT-SIG in EHT PPDU</w:t>
      </w:r>
      <w:ins w:id="345" w:author="Edward Au" w:date="2020-06-01T12:33:00Z">
        <w:r w:rsidR="00B8478D">
          <w:rPr>
            <w:szCs w:val="22"/>
            <w:highlight w:val="yellow"/>
          </w:rPr>
          <w:t>.</w:t>
        </w:r>
      </w:ins>
      <w:r w:rsidR="00B8478D">
        <w:rPr>
          <w:szCs w:val="22"/>
          <w:highlight w:val="yellow"/>
        </w:rPr>
        <w:t xml:space="preserve"> </w:t>
      </w:r>
      <w:r w:rsidR="00B8478D" w:rsidRPr="00422738">
        <w:rPr>
          <w:b/>
          <w:i/>
          <w:highlight w:val="yellow"/>
        </w:rPr>
        <w:t>[#SP30]</w:t>
      </w:r>
    </w:p>
    <w:p w14:paraId="7D1023F2" w14:textId="146C1E84" w:rsidR="00916584" w:rsidRPr="00422738" w:rsidRDefault="00422738" w:rsidP="00916584">
      <w:pPr>
        <w:jc w:val="both"/>
        <w:rPr>
          <w:b/>
          <w:i/>
        </w:rPr>
      </w:pPr>
      <w:r w:rsidRPr="00422738">
        <w:rPr>
          <w:highlight w:val="yellow"/>
        </w:rPr>
        <w:t>[</w:t>
      </w:r>
      <w:r w:rsidRPr="00422738">
        <w:rPr>
          <w:szCs w:val="22"/>
          <w:highlight w:val="yellow"/>
        </w:rPr>
        <w:t xml:space="preserve">20/0699r0 (Phase Rotation Proposal Follow-up, Eunsung Park, LGE), SP#1, </w:t>
      </w:r>
      <w:r w:rsidR="00916584" w:rsidRPr="00422738">
        <w:rPr>
          <w:highlight w:val="yellow"/>
        </w:rPr>
        <w:t>Y/N/A: 48/3/9</w:t>
      </w:r>
      <w:r w:rsidRPr="00422738">
        <w:rPr>
          <w:b/>
          <w:highlight w:val="yellow"/>
        </w:rPr>
        <w:t>]</w:t>
      </w:r>
    </w:p>
    <w:p w14:paraId="6F3FFDBC" w14:textId="77777777" w:rsidR="00916584" w:rsidRDefault="00916584" w:rsidP="00916584">
      <w:pPr>
        <w:jc w:val="both"/>
        <w:rPr>
          <w:szCs w:val="22"/>
        </w:rPr>
      </w:pPr>
    </w:p>
    <w:p w14:paraId="04F61B33" w14:textId="77777777" w:rsidR="00C271DA" w:rsidRPr="00C271DA" w:rsidRDefault="00C271DA" w:rsidP="00C271DA">
      <w:pPr>
        <w:jc w:val="both"/>
        <w:rPr>
          <w:szCs w:val="22"/>
          <w:highlight w:val="yellow"/>
        </w:rPr>
      </w:pPr>
      <w:r w:rsidRPr="00C271DA">
        <w:rPr>
          <w:b/>
          <w:highlight w:val="yellow"/>
        </w:rPr>
        <w:t>Straw poll #31</w:t>
      </w:r>
    </w:p>
    <w:p w14:paraId="707E176A" w14:textId="6795F745" w:rsidR="00C271DA" w:rsidRPr="00C271DA" w:rsidDel="00E7065E" w:rsidRDefault="00C271DA" w:rsidP="00C271DA">
      <w:pPr>
        <w:rPr>
          <w:del w:id="346" w:author="Alfred Aster" w:date="2020-05-31T15:30:00Z"/>
          <w:bCs/>
          <w:highlight w:val="yellow"/>
        </w:rPr>
      </w:pPr>
      <w:del w:id="347" w:author="Alfred Aster" w:date="2020-05-31T15:30:00Z">
        <w:r w:rsidRPr="00C271DA" w:rsidDel="00E7065E">
          <w:rPr>
            <w:bCs/>
            <w:highlight w:val="yellow"/>
          </w:rPr>
          <w:delText>Do you agree to add the following text to the TGbe SFD?</w:delText>
        </w:r>
      </w:del>
    </w:p>
    <w:p w14:paraId="30553DF0" w14:textId="5B76979C" w:rsidR="00C271DA" w:rsidRPr="00B8478D" w:rsidRDefault="00937E87" w:rsidP="00B8478D">
      <w:pPr>
        <w:rPr>
          <w:bCs/>
          <w:highlight w:val="yellow"/>
        </w:rPr>
      </w:pPr>
      <w:ins w:id="348" w:author="Edward Au" w:date="2020-06-01T12:53:00Z">
        <w:r>
          <w:rPr>
            <w:bCs/>
            <w:highlight w:val="yellow"/>
          </w:rPr>
          <w:t>802.</w:t>
        </w:r>
      </w:ins>
      <w:r w:rsidR="00C271DA" w:rsidRPr="00B8478D">
        <w:rPr>
          <w:bCs/>
          <w:highlight w:val="yellow"/>
        </w:rPr>
        <w:t xml:space="preserve">11be reuses the phase rotation sequence defined in </w:t>
      </w:r>
      <w:ins w:id="349" w:author="Edward Au" w:date="2020-06-01T12:52:00Z">
        <w:r w:rsidR="00CE4228">
          <w:rPr>
            <w:bCs/>
            <w:highlight w:val="yellow"/>
          </w:rPr>
          <w:t>802.</w:t>
        </w:r>
      </w:ins>
      <w:r w:rsidR="00C271DA" w:rsidRPr="00B8478D">
        <w:rPr>
          <w:bCs/>
          <w:highlight w:val="yellow"/>
        </w:rPr>
        <w:t>11ax for 20/40/80/160/80+80 MHz PPDU</w:t>
      </w:r>
      <w:r w:rsidR="00B8478D" w:rsidRPr="00B8478D">
        <w:rPr>
          <w:bCs/>
          <w:highlight w:val="yellow"/>
        </w:rPr>
        <w:t>.</w:t>
      </w:r>
      <w:r w:rsidR="00B8478D">
        <w:rPr>
          <w:bCs/>
          <w:highlight w:val="yellow"/>
        </w:rPr>
        <w:t xml:space="preserve"> </w:t>
      </w:r>
      <w:r w:rsidR="00B8478D" w:rsidRPr="00C271DA">
        <w:rPr>
          <w:b/>
          <w:i/>
          <w:highlight w:val="yellow"/>
        </w:rPr>
        <w:t>[#SP31]</w:t>
      </w:r>
    </w:p>
    <w:p w14:paraId="5135E08D" w14:textId="501302D5" w:rsidR="00C271DA" w:rsidRPr="00C271DA" w:rsidRDefault="00C271DA" w:rsidP="00C271DA">
      <w:pPr>
        <w:tabs>
          <w:tab w:val="left" w:pos="7075"/>
        </w:tabs>
      </w:pPr>
      <w:r w:rsidRPr="00C271DA">
        <w:rPr>
          <w:highlight w:val="yellow"/>
        </w:rPr>
        <w:t xml:space="preserve"> [</w:t>
      </w:r>
      <w:r w:rsidRPr="00C271DA">
        <w:rPr>
          <w:szCs w:val="22"/>
          <w:highlight w:val="yellow"/>
        </w:rPr>
        <w:t xml:space="preserve">20/0699r0 (Phase Rotation Proposal Follow-up, Eunsung Park, LGE), SP#3, </w:t>
      </w:r>
      <w:r w:rsidRPr="00C271DA">
        <w:rPr>
          <w:highlight w:val="yellow"/>
        </w:rPr>
        <w:t xml:space="preserve">Y/N/A: 51/3/5] </w:t>
      </w:r>
    </w:p>
    <w:p w14:paraId="1AF45C30" w14:textId="77777777" w:rsidR="000D2663" w:rsidRDefault="000D2663" w:rsidP="002A0425">
      <w:pPr>
        <w:jc w:val="both"/>
      </w:pPr>
    </w:p>
    <w:p w14:paraId="2B81648C" w14:textId="77777777" w:rsidR="000D2663" w:rsidRPr="005B3BB6" w:rsidRDefault="000D2663" w:rsidP="000D2663">
      <w:pPr>
        <w:jc w:val="both"/>
        <w:rPr>
          <w:highlight w:val="lightGray"/>
          <w:lang w:val="en-US"/>
        </w:rPr>
      </w:pPr>
      <w:r w:rsidRPr="005B3BB6">
        <w:rPr>
          <w:highlight w:val="lightGray"/>
          <w:lang w:val="en-US"/>
        </w:rPr>
        <w:t>EHT PPDU shall have a RL-SIG field, which is a repeat of the L-SIG field, immediately following the L-SIG field.</w:t>
      </w:r>
    </w:p>
    <w:p w14:paraId="1DFB10CC" w14:textId="77777777" w:rsidR="000D2663" w:rsidRPr="005B3BB6" w:rsidRDefault="000D2663" w:rsidP="002A0425">
      <w:pPr>
        <w:jc w:val="both"/>
        <w:rPr>
          <w:highlight w:val="lightGray"/>
          <w:lang w:val="en-US"/>
        </w:rPr>
      </w:pPr>
      <w:r w:rsidRPr="005B3BB6">
        <w:rPr>
          <w:highlight w:val="lightGray"/>
          <w:lang w:val="en-US"/>
        </w:rPr>
        <w:t xml:space="preserve">[Motion 49, </w:t>
      </w:r>
      <w:sdt>
        <w:sdtPr>
          <w:rPr>
            <w:highlight w:val="lightGray"/>
            <w:lang w:val="en-US"/>
          </w:rPr>
          <w:id w:val="1586503931"/>
          <w:citation/>
        </w:sdtPr>
        <w:sdtContent>
          <w:r w:rsidR="00E962B6" w:rsidRPr="005B3BB6">
            <w:rPr>
              <w:highlight w:val="lightGray"/>
              <w:lang w:val="en-US"/>
            </w:rPr>
            <w:fldChar w:fldCharType="begin"/>
          </w:r>
          <w:r w:rsidR="00E962B6" w:rsidRPr="005B3BB6">
            <w:rPr>
              <w:highlight w:val="lightGray"/>
              <w:lang w:val="en-US"/>
            </w:rPr>
            <w:instrText xml:space="preserve"> CITATION 19_1755r1 \l 1033 </w:instrText>
          </w:r>
          <w:r w:rsidR="00E962B6" w:rsidRPr="005B3BB6">
            <w:rPr>
              <w:highlight w:val="lightGray"/>
              <w:lang w:val="en-US"/>
            </w:rPr>
            <w:fldChar w:fldCharType="separate"/>
          </w:r>
          <w:r w:rsidR="00414CE3" w:rsidRPr="005B3BB6">
            <w:rPr>
              <w:noProof/>
              <w:highlight w:val="lightGray"/>
              <w:lang w:val="en-US"/>
            </w:rPr>
            <w:t>[3]</w:t>
          </w:r>
          <w:r w:rsidR="00E962B6" w:rsidRPr="005B3BB6">
            <w:rPr>
              <w:highlight w:val="lightGray"/>
              <w:lang w:val="en-US"/>
            </w:rPr>
            <w:fldChar w:fldCharType="end"/>
          </w:r>
        </w:sdtContent>
      </w:sdt>
      <w:r w:rsidR="00E962B6" w:rsidRPr="005B3BB6">
        <w:rPr>
          <w:highlight w:val="lightGray"/>
          <w:lang w:val="en-US"/>
        </w:rPr>
        <w:t xml:space="preserve"> and </w:t>
      </w:r>
      <w:sdt>
        <w:sdtPr>
          <w:rPr>
            <w:highlight w:val="lightGray"/>
            <w:lang w:val="en-US"/>
          </w:rPr>
          <w:id w:val="1838260711"/>
          <w:citation/>
        </w:sdtPr>
        <w:sdtContent>
          <w:r w:rsidR="00E962B6" w:rsidRPr="005B3BB6">
            <w:rPr>
              <w:highlight w:val="lightGray"/>
              <w:lang w:val="en-US"/>
            </w:rPr>
            <w:fldChar w:fldCharType="begin"/>
          </w:r>
          <w:r w:rsidR="00E962B6" w:rsidRPr="005B3BB6">
            <w:rPr>
              <w:highlight w:val="lightGray"/>
              <w:lang w:val="en-US"/>
            </w:rPr>
            <w:instrText xml:space="preserve"> CITATION 19_1516r4 \l 1033 </w:instrText>
          </w:r>
          <w:r w:rsidR="00E962B6" w:rsidRPr="005B3BB6">
            <w:rPr>
              <w:highlight w:val="lightGray"/>
              <w:lang w:val="en-US"/>
            </w:rPr>
            <w:fldChar w:fldCharType="separate"/>
          </w:r>
          <w:r w:rsidR="00414CE3" w:rsidRPr="005B3BB6">
            <w:rPr>
              <w:noProof/>
              <w:highlight w:val="lightGray"/>
              <w:lang w:val="en-US"/>
            </w:rPr>
            <w:t>[18]</w:t>
          </w:r>
          <w:r w:rsidR="00E962B6" w:rsidRPr="005B3BB6">
            <w:rPr>
              <w:highlight w:val="lightGray"/>
              <w:lang w:val="en-US"/>
            </w:rPr>
            <w:fldChar w:fldCharType="end"/>
          </w:r>
        </w:sdtContent>
      </w:sdt>
      <w:r w:rsidR="00E962B6" w:rsidRPr="005B3BB6">
        <w:rPr>
          <w:highlight w:val="lightGray"/>
          <w:lang w:val="en-US"/>
        </w:rPr>
        <w:t>]</w:t>
      </w:r>
    </w:p>
    <w:p w14:paraId="43C035F4" w14:textId="77777777" w:rsidR="00365644" w:rsidRPr="005B3BB6" w:rsidRDefault="00365644" w:rsidP="002A0425">
      <w:pPr>
        <w:jc w:val="both"/>
        <w:rPr>
          <w:highlight w:val="lightGray"/>
          <w:lang w:val="en-US"/>
        </w:rPr>
      </w:pPr>
    </w:p>
    <w:p w14:paraId="3FE2B54C" w14:textId="77777777" w:rsidR="00365644" w:rsidRPr="005B3BB6" w:rsidRDefault="00365644" w:rsidP="00365644">
      <w:pPr>
        <w:jc w:val="both"/>
        <w:rPr>
          <w:highlight w:val="lightGray"/>
          <w:lang w:val="en-US"/>
        </w:rPr>
      </w:pPr>
      <w:r w:rsidRPr="005B3BB6">
        <w:rPr>
          <w:highlight w:val="lightGray"/>
          <w:lang w:val="en-US"/>
        </w:rPr>
        <w:t>The extra 4 subcarriers are applied to L-SIG and RL-SIG.</w:t>
      </w:r>
    </w:p>
    <w:p w14:paraId="7751EE69" w14:textId="77777777" w:rsidR="00365644" w:rsidRPr="005B3BB6" w:rsidRDefault="00365644" w:rsidP="00365644">
      <w:pPr>
        <w:jc w:val="both"/>
        <w:rPr>
          <w:highlight w:val="lightGray"/>
          <w:lang w:val="en-US"/>
        </w:rPr>
      </w:pPr>
      <w:r w:rsidRPr="005B3BB6">
        <w:rPr>
          <w:highlight w:val="lightGray"/>
          <w:lang w:val="en-US"/>
        </w:rPr>
        <w:t>The indices for extra subcarriers are [-28, -27, 27, 28].</w:t>
      </w:r>
    </w:p>
    <w:p w14:paraId="1D342F21" w14:textId="77777777" w:rsidR="00365644" w:rsidRPr="005B3BB6" w:rsidRDefault="00365644" w:rsidP="00365644">
      <w:pPr>
        <w:jc w:val="both"/>
        <w:rPr>
          <w:highlight w:val="lightGray"/>
          <w:lang w:val="en-US"/>
        </w:rPr>
      </w:pPr>
      <w:r w:rsidRPr="005B3BB6">
        <w:rPr>
          <w:highlight w:val="lightGray"/>
          <w:lang w:val="en-US"/>
        </w:rPr>
        <w:t>The extra subcarriers are BPSK modulated.</w:t>
      </w:r>
    </w:p>
    <w:p w14:paraId="7600B790" w14:textId="77777777" w:rsidR="00365644" w:rsidRPr="005B3BB6" w:rsidRDefault="00365644" w:rsidP="00365644">
      <w:pPr>
        <w:jc w:val="both"/>
        <w:rPr>
          <w:highlight w:val="lightGray"/>
          <w:lang w:val="en-US"/>
        </w:rPr>
      </w:pPr>
      <w:r w:rsidRPr="005B3BB6">
        <w:rPr>
          <w:highlight w:val="lightGray"/>
          <w:lang w:val="en-US"/>
        </w:rPr>
        <w:t>The coefficients [-1 -1 -1 1] as in 802.11ax are mapped to the extra subcarriers.</w:t>
      </w:r>
    </w:p>
    <w:p w14:paraId="148F0075" w14:textId="77777777" w:rsidR="00365644" w:rsidRPr="000D2663" w:rsidRDefault="00365644" w:rsidP="007B07BF">
      <w:pPr>
        <w:tabs>
          <w:tab w:val="right" w:pos="9360"/>
        </w:tabs>
        <w:jc w:val="both"/>
        <w:rPr>
          <w:lang w:val="en-US"/>
        </w:rPr>
      </w:pPr>
      <w:r w:rsidRPr="005B3BB6">
        <w:rPr>
          <w:highlight w:val="lightGray"/>
          <w:lang w:val="en-US"/>
        </w:rPr>
        <w:t xml:space="preserve">[Motion 107, </w:t>
      </w:r>
      <w:sdt>
        <w:sdtPr>
          <w:rPr>
            <w:highlight w:val="lightGray"/>
            <w:lang w:val="en-US"/>
          </w:rPr>
          <w:id w:val="-516152246"/>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468394927"/>
          <w:citation/>
        </w:sdtPr>
        <w:sdtContent>
          <w:r w:rsidRPr="005B3BB6">
            <w:rPr>
              <w:highlight w:val="lightGray"/>
              <w:lang w:val="en-US"/>
            </w:rPr>
            <w:fldChar w:fldCharType="begin"/>
          </w:r>
          <w:r w:rsidRPr="005B3BB6">
            <w:rPr>
              <w:highlight w:val="lightGray"/>
              <w:lang w:val="en-US"/>
            </w:rPr>
            <w:instrText xml:space="preserve"> CITATION 20_0019r1 \l 1033 </w:instrText>
          </w:r>
          <w:r w:rsidRPr="005B3BB6">
            <w:rPr>
              <w:highlight w:val="lightGray"/>
              <w:lang w:val="en-US"/>
            </w:rPr>
            <w:fldChar w:fldCharType="separate"/>
          </w:r>
          <w:r w:rsidR="00414CE3" w:rsidRPr="005B3BB6">
            <w:rPr>
              <w:noProof/>
              <w:highlight w:val="lightGray"/>
              <w:lang w:val="en-US"/>
            </w:rPr>
            <w:t>[19]</w:t>
          </w:r>
          <w:r w:rsidRPr="005B3BB6">
            <w:rPr>
              <w:highlight w:val="lightGray"/>
              <w:lang w:val="en-US"/>
            </w:rPr>
            <w:fldChar w:fldCharType="end"/>
          </w:r>
        </w:sdtContent>
      </w:sdt>
      <w:r w:rsidRPr="005B3BB6">
        <w:rPr>
          <w:highlight w:val="lightGray"/>
          <w:lang w:val="en-US"/>
        </w:rPr>
        <w:t>]</w:t>
      </w:r>
      <w:r w:rsidR="007B07BF">
        <w:rPr>
          <w:lang w:val="en-US"/>
        </w:rPr>
        <w:tab/>
      </w:r>
    </w:p>
    <w:p w14:paraId="4D1146C5" w14:textId="77777777" w:rsidR="00186CF1" w:rsidRDefault="00186CF1"/>
    <w:p w14:paraId="2AD4CB3C" w14:textId="77777777" w:rsidR="00186CF1" w:rsidRPr="00493750" w:rsidRDefault="00186CF1" w:rsidP="00186CF1">
      <w:pPr>
        <w:rPr>
          <w:highlight w:val="green"/>
          <w:lang w:val="en-US"/>
        </w:rPr>
      </w:pPr>
      <w:del w:id="350" w:author="Edward Au" w:date="2020-05-29T18:47:00Z">
        <w:r w:rsidRPr="00493750" w:rsidDel="00426093">
          <w:rPr>
            <w:highlight w:val="green"/>
            <w:lang w:val="en-US"/>
          </w:rPr>
          <w:delText>Do you agree that one</w:delText>
        </w:r>
      </w:del>
      <w:ins w:id="351" w:author="Edward Au" w:date="2020-05-29T18:47:00Z">
        <w:r w:rsidR="00426093">
          <w:rPr>
            <w:highlight w:val="green"/>
            <w:lang w:val="en-US"/>
          </w:rPr>
          <w:t>A</w:t>
        </w:r>
      </w:ins>
      <w:r w:rsidRPr="00493750">
        <w:rPr>
          <w:highlight w:val="green"/>
          <w:lang w:val="en-US"/>
        </w:rPr>
        <w:t xml:space="preserve"> PPDU that is sent to multiple user is configured as follow</w:t>
      </w:r>
      <w:ins w:id="352" w:author="Edward Au" w:date="2020-05-29T18:47:00Z">
        <w:r w:rsidR="00426093">
          <w:rPr>
            <w:highlight w:val="green"/>
            <w:lang w:val="en-US"/>
          </w:rPr>
          <w:t>s</w:t>
        </w:r>
      </w:ins>
      <w:del w:id="353" w:author="Edward Au" w:date="2020-05-29T18:47:00Z">
        <w:r w:rsidRPr="00493750" w:rsidDel="00426093">
          <w:rPr>
            <w:highlight w:val="green"/>
            <w:lang w:val="en-US"/>
          </w:rPr>
          <w:delText>ing?</w:delText>
        </w:r>
      </w:del>
      <w:ins w:id="354" w:author="Edward Au" w:date="2020-05-29T18:47:00Z">
        <w:r w:rsidR="00426093">
          <w:rPr>
            <w:highlight w:val="green"/>
            <w:lang w:val="en-US"/>
          </w:rPr>
          <w:t>:</w:t>
        </w:r>
      </w:ins>
    </w:p>
    <w:p w14:paraId="40858434" w14:textId="77777777" w:rsidR="00186CF1" w:rsidRPr="00493750" w:rsidRDefault="00186CF1" w:rsidP="00186CF1">
      <w:pPr>
        <w:pStyle w:val="ListParagraph"/>
        <w:numPr>
          <w:ilvl w:val="0"/>
          <w:numId w:val="4"/>
        </w:numPr>
        <w:rPr>
          <w:highlight w:val="green"/>
          <w:lang w:val="en-US"/>
        </w:rPr>
      </w:pPr>
      <w:r w:rsidRPr="00493750">
        <w:rPr>
          <w:highlight w:val="green"/>
          <w:lang w:val="en-US"/>
        </w:rPr>
        <w:t>L-STF, L-LTF, L-SIG, RL-SIG, U-SIG, EHT-SIG, EHT-STF, EHT-LTF, DATA</w:t>
      </w:r>
    </w:p>
    <w:p w14:paraId="5D2D9CB3" w14:textId="77777777" w:rsidR="00186CF1" w:rsidRPr="00493750" w:rsidRDefault="00186CF1" w:rsidP="00186CF1">
      <w:pPr>
        <w:pStyle w:val="ListParagraph"/>
        <w:numPr>
          <w:ilvl w:val="0"/>
          <w:numId w:val="4"/>
        </w:numPr>
        <w:rPr>
          <w:highlight w:val="green"/>
          <w:lang w:val="en-US"/>
        </w:rPr>
      </w:pPr>
      <w:r w:rsidRPr="00493750">
        <w:rPr>
          <w:highlight w:val="green"/>
          <w:lang w:val="en-US"/>
        </w:rPr>
        <w:t>Additional fields are TBD</w:t>
      </w:r>
    </w:p>
    <w:p w14:paraId="39E168C0" w14:textId="444B448A" w:rsidR="00186CF1" w:rsidRPr="00493750" w:rsidRDefault="00186CF1" w:rsidP="00186CF1">
      <w:pPr>
        <w:rPr>
          <w:highlight w:val="green"/>
          <w:lang w:val="en-US"/>
        </w:rPr>
      </w:pPr>
      <w:r w:rsidRPr="00493750">
        <w:rPr>
          <w:noProof/>
          <w:highlight w:val="green"/>
          <w:lang w:val="en-US" w:eastAsia="zh-CN"/>
        </w:rPr>
        <w:drawing>
          <wp:inline distT="0" distB="0" distL="0" distR="0" wp14:anchorId="3F7AA2E2" wp14:editId="5EC79024">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1"/>
                    <a:stretch>
                      <a:fillRect/>
                    </a:stretch>
                  </pic:blipFill>
                  <pic:spPr>
                    <a:xfrm>
                      <a:off x="0" y="0"/>
                      <a:ext cx="5943600" cy="353060"/>
                    </a:xfrm>
                    <a:prstGeom prst="rect">
                      <a:avLst/>
                    </a:prstGeom>
                  </pic:spPr>
                </pic:pic>
              </a:graphicData>
            </a:graphic>
          </wp:inline>
        </w:drawing>
      </w:r>
      <w:r w:rsidR="00E7065E" w:rsidRPr="00E80C83">
        <w:rPr>
          <w:b/>
          <w:i/>
          <w:highlight w:val="green"/>
        </w:rPr>
        <w:t>[#SP0611-0</w:t>
      </w:r>
      <w:r w:rsidR="00E7065E">
        <w:rPr>
          <w:b/>
          <w:i/>
          <w:highlight w:val="green"/>
        </w:rPr>
        <w:t>8</w:t>
      </w:r>
      <w:r w:rsidR="00E7065E" w:rsidRPr="00E80C83">
        <w:rPr>
          <w:b/>
          <w:i/>
          <w:highlight w:val="green"/>
        </w:rPr>
        <w:t>]</w:t>
      </w:r>
    </w:p>
    <w:p w14:paraId="177C72E8" w14:textId="1015F19E" w:rsidR="00186CF1" w:rsidRPr="00493750" w:rsidRDefault="00186CF1" w:rsidP="00186CF1">
      <w:pPr>
        <w:rPr>
          <w:highlight w:val="green"/>
          <w:lang w:val="en-US"/>
        </w:rPr>
      </w:pPr>
      <w:r w:rsidRPr="00493750">
        <w:rPr>
          <w:highlight w:val="green"/>
          <w:lang w:val="en-US"/>
        </w:rPr>
        <w:t>[20/0019r1 (11be PPDU format, Dongguk Lim, LGE), SP#1, Y/N/A: 33/0/1]</w:t>
      </w:r>
      <w:ins w:id="355" w:author="Edward Au" w:date="2020-05-29T18:46:00Z">
        <w:r w:rsidR="00426093" w:rsidRPr="00426093">
          <w:rPr>
            <w:b/>
            <w:i/>
            <w:highlight w:val="green"/>
          </w:rPr>
          <w:t xml:space="preserve"> </w:t>
        </w:r>
      </w:ins>
    </w:p>
    <w:p w14:paraId="1C50EA00" w14:textId="77777777" w:rsidR="003E6A4B" w:rsidRPr="00426093" w:rsidRDefault="003E6A4B">
      <w:pPr>
        <w:rPr>
          <w:highlight w:val="green"/>
          <w:lang w:val="en-US"/>
          <w:rPrChange w:id="356" w:author="Edward Au" w:date="2020-05-29T18:46:00Z">
            <w:rPr>
              <w:highlight w:val="green"/>
            </w:rPr>
          </w:rPrChange>
        </w:rPr>
      </w:pPr>
    </w:p>
    <w:p w14:paraId="672DD2EC" w14:textId="77777777" w:rsidR="003E6A4B" w:rsidRPr="00493750" w:rsidRDefault="003E6A4B" w:rsidP="003E6A4B">
      <w:pPr>
        <w:rPr>
          <w:highlight w:val="green"/>
          <w:lang w:val="en-US"/>
        </w:rPr>
      </w:pPr>
      <w:del w:id="357" w:author="Edward Au" w:date="2020-05-29T18:48:00Z">
        <w:r w:rsidRPr="00493750" w:rsidDel="00426093">
          <w:rPr>
            <w:highlight w:val="green"/>
            <w:lang w:val="en-US"/>
          </w:rPr>
          <w:delText xml:space="preserve">Do you agree that </w:delText>
        </w:r>
      </w:del>
      <w:r w:rsidRPr="00493750">
        <w:rPr>
          <w:highlight w:val="green"/>
          <w:lang w:val="en-US"/>
        </w:rPr>
        <w:t>EHT TB PPDU format is configured as follow</w:t>
      </w:r>
      <w:ins w:id="358" w:author="Edward Au" w:date="2020-05-29T18:48:00Z">
        <w:r w:rsidR="00426093">
          <w:rPr>
            <w:highlight w:val="green"/>
            <w:lang w:val="en-US"/>
          </w:rPr>
          <w:t>s</w:t>
        </w:r>
      </w:ins>
      <w:del w:id="359" w:author="Edward Au" w:date="2020-05-29T18:48:00Z">
        <w:r w:rsidRPr="00493750" w:rsidDel="00426093">
          <w:rPr>
            <w:highlight w:val="green"/>
            <w:lang w:val="en-US"/>
          </w:rPr>
          <w:delText>ing?</w:delText>
        </w:r>
      </w:del>
      <w:ins w:id="360" w:author="Edward Au" w:date="2020-05-29T18:48:00Z">
        <w:r w:rsidR="00426093">
          <w:rPr>
            <w:highlight w:val="green"/>
            <w:lang w:val="en-US"/>
          </w:rPr>
          <w:t>:</w:t>
        </w:r>
      </w:ins>
    </w:p>
    <w:p w14:paraId="6401882A" w14:textId="77777777" w:rsidR="003E6A4B" w:rsidRPr="00493750" w:rsidRDefault="003E6A4B" w:rsidP="00B059A3">
      <w:pPr>
        <w:pStyle w:val="ListParagraph"/>
        <w:numPr>
          <w:ilvl w:val="0"/>
          <w:numId w:val="52"/>
        </w:numPr>
        <w:rPr>
          <w:highlight w:val="green"/>
          <w:lang w:val="en-US"/>
        </w:rPr>
      </w:pPr>
      <w:r w:rsidRPr="00493750">
        <w:rPr>
          <w:highlight w:val="green"/>
          <w:lang w:val="en-US"/>
        </w:rPr>
        <w:t>EHT TB PPDU consist of L-STF, L-LTF, L-SIG, RL-SIG, U-SIG, EHT-STF, EHT-LTF, DATA</w:t>
      </w:r>
    </w:p>
    <w:p w14:paraId="29D1AAB2" w14:textId="77777777" w:rsidR="003E6A4B" w:rsidRPr="00493750" w:rsidRDefault="003E6A4B" w:rsidP="00B059A3">
      <w:pPr>
        <w:pStyle w:val="ListParagraph"/>
        <w:numPr>
          <w:ilvl w:val="0"/>
          <w:numId w:val="52"/>
        </w:numPr>
        <w:rPr>
          <w:highlight w:val="green"/>
          <w:lang w:val="en-US"/>
        </w:rPr>
      </w:pPr>
      <w:r w:rsidRPr="00493750">
        <w:rPr>
          <w:highlight w:val="green"/>
          <w:lang w:val="en-US"/>
        </w:rPr>
        <w:t>Additional fields are TBD</w:t>
      </w:r>
    </w:p>
    <w:p w14:paraId="5A5F9D8B" w14:textId="77777777" w:rsidR="00E7065E" w:rsidRDefault="00333620" w:rsidP="00E7065E">
      <w:pPr>
        <w:rPr>
          <w:lang w:val="en-US"/>
        </w:rPr>
      </w:pPr>
      <w:r w:rsidRPr="00493750">
        <w:rPr>
          <w:noProof/>
          <w:highlight w:val="green"/>
          <w:lang w:val="en-US" w:eastAsia="zh-CN"/>
        </w:rPr>
        <w:drawing>
          <wp:inline distT="0" distB="0" distL="0" distR="0" wp14:anchorId="28F19F54" wp14:editId="587A22B8">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2"/>
                    <a:stretch>
                      <a:fillRect/>
                    </a:stretch>
                  </pic:blipFill>
                  <pic:spPr>
                    <a:xfrm>
                      <a:off x="0" y="0"/>
                      <a:ext cx="5943600" cy="413385"/>
                    </a:xfrm>
                    <a:prstGeom prst="rect">
                      <a:avLst/>
                    </a:prstGeom>
                  </pic:spPr>
                </pic:pic>
              </a:graphicData>
            </a:graphic>
          </wp:inline>
        </w:drawing>
      </w:r>
      <w:r w:rsidR="00E7065E" w:rsidRPr="00426093">
        <w:rPr>
          <w:b/>
          <w:i/>
          <w:highlight w:val="green"/>
        </w:rPr>
        <w:t xml:space="preserve"> </w:t>
      </w:r>
      <w:r w:rsidR="00E7065E" w:rsidRPr="00E80C83">
        <w:rPr>
          <w:b/>
          <w:i/>
          <w:highlight w:val="green"/>
        </w:rPr>
        <w:t>[#SP0611-0</w:t>
      </w:r>
      <w:r w:rsidR="00E7065E">
        <w:rPr>
          <w:b/>
          <w:i/>
          <w:highlight w:val="green"/>
        </w:rPr>
        <w:t>9</w:t>
      </w:r>
      <w:r w:rsidR="00E7065E" w:rsidRPr="00E80C83">
        <w:rPr>
          <w:b/>
          <w:i/>
          <w:highlight w:val="green"/>
        </w:rPr>
        <w:t>]</w:t>
      </w:r>
    </w:p>
    <w:p w14:paraId="49D42D50" w14:textId="15B8C850" w:rsidR="003E6A4B" w:rsidRPr="00B8478D" w:rsidRDefault="003E6A4B" w:rsidP="003E6A4B">
      <w:pPr>
        <w:rPr>
          <w:lang w:val="en-US"/>
        </w:rPr>
      </w:pPr>
      <w:r w:rsidRPr="00493750">
        <w:rPr>
          <w:highlight w:val="green"/>
          <w:lang w:val="en-US"/>
        </w:rPr>
        <w:t>[20/0019r1 (11be PPDU format, Dongguk Lim, LGE), SP#2, Y/N/A: 19/2/7]</w:t>
      </w:r>
    </w:p>
    <w:p w14:paraId="6BDB452E" w14:textId="77777777" w:rsidR="007B07BF" w:rsidRDefault="007B07BF" w:rsidP="007B07BF">
      <w:pPr>
        <w:rPr>
          <w:szCs w:val="22"/>
        </w:rPr>
      </w:pPr>
    </w:p>
    <w:p w14:paraId="6DC12D57" w14:textId="77777777" w:rsidR="00250E66" w:rsidRPr="00250E66" w:rsidRDefault="00250E66" w:rsidP="007B07BF">
      <w:pPr>
        <w:jc w:val="both"/>
        <w:rPr>
          <w:b/>
          <w:highlight w:val="yellow"/>
        </w:rPr>
      </w:pPr>
      <w:r w:rsidRPr="00250E66">
        <w:rPr>
          <w:b/>
          <w:highlight w:val="yellow"/>
        </w:rPr>
        <w:t>Straw poll #39</w:t>
      </w:r>
    </w:p>
    <w:p w14:paraId="26F55C71" w14:textId="3DF4E8E2" w:rsidR="007B07BF" w:rsidRPr="00250E66" w:rsidRDefault="007B07BF" w:rsidP="007B07BF">
      <w:pPr>
        <w:jc w:val="both"/>
        <w:rPr>
          <w:szCs w:val="22"/>
          <w:highlight w:val="yellow"/>
        </w:rPr>
      </w:pPr>
      <w:del w:id="361" w:author="Alfred Aster" w:date="2020-05-31T15:30:00Z">
        <w:r w:rsidRPr="00250E66" w:rsidDel="00FD2AA1">
          <w:rPr>
            <w:szCs w:val="22"/>
            <w:highlight w:val="yellow"/>
          </w:rPr>
          <w:delText>Do you agree to add the following into the 11be SFD?</w:delText>
        </w:r>
      </w:del>
    </w:p>
    <w:p w14:paraId="2DE81C04" w14:textId="77777777" w:rsidR="007B07BF" w:rsidRPr="00B8478D" w:rsidRDefault="007B07BF" w:rsidP="00B8478D">
      <w:pPr>
        <w:jc w:val="both"/>
        <w:rPr>
          <w:szCs w:val="22"/>
          <w:highlight w:val="yellow"/>
        </w:rPr>
      </w:pPr>
      <w:r w:rsidRPr="00B8478D">
        <w:rPr>
          <w:szCs w:val="22"/>
          <w:highlight w:val="yellow"/>
        </w:rPr>
        <w:t xml:space="preserve">The EHT PPDU sent to a single user has the EHT-SIG field. </w:t>
      </w:r>
    </w:p>
    <w:p w14:paraId="3C878B70" w14:textId="6ECED5BA" w:rsidR="007B07BF" w:rsidRPr="00250E66" w:rsidRDefault="007B07BF">
      <w:pPr>
        <w:pStyle w:val="ListParagraph"/>
        <w:numPr>
          <w:ilvl w:val="0"/>
          <w:numId w:val="66"/>
        </w:numPr>
        <w:jc w:val="both"/>
        <w:rPr>
          <w:szCs w:val="22"/>
          <w:highlight w:val="yellow"/>
        </w:rPr>
        <w:pPrChange w:id="362" w:author="Edward Au" w:date="2020-06-01T12:35:00Z">
          <w:pPr>
            <w:pStyle w:val="ListParagraph"/>
            <w:numPr>
              <w:ilvl w:val="1"/>
              <w:numId w:val="66"/>
            </w:numPr>
            <w:ind w:left="1440" w:hanging="360"/>
            <w:jc w:val="both"/>
          </w:pPr>
        </w:pPrChange>
      </w:pPr>
      <w:r w:rsidRPr="00250E66">
        <w:rPr>
          <w:szCs w:val="22"/>
          <w:highlight w:val="yellow"/>
        </w:rPr>
        <w:t>A subfield that indicates preamble puncturing pattern can be present in the U-SIG and/or EHT-SIG field.</w:t>
      </w:r>
      <w:r w:rsidR="00FD2AA1" w:rsidRPr="00FD2AA1">
        <w:rPr>
          <w:b/>
          <w:i/>
          <w:highlight w:val="yellow"/>
        </w:rPr>
        <w:t xml:space="preserve"> </w:t>
      </w:r>
      <w:r w:rsidR="00FD2AA1" w:rsidRPr="00250E66">
        <w:rPr>
          <w:b/>
          <w:i/>
          <w:highlight w:val="yellow"/>
        </w:rPr>
        <w:t>[#SP39]</w:t>
      </w:r>
    </w:p>
    <w:p w14:paraId="36FD1431" w14:textId="7C907B2B" w:rsidR="007B07BF" w:rsidRPr="00250E66" w:rsidRDefault="007B07BF" w:rsidP="00250E66">
      <w:pPr>
        <w:rPr>
          <w:szCs w:val="22"/>
        </w:rPr>
      </w:pPr>
      <w:r w:rsidRPr="00250E66">
        <w:rPr>
          <w:highlight w:val="yellow"/>
        </w:rPr>
        <w:t>[</w:t>
      </w:r>
      <w:r w:rsidRPr="00250E66">
        <w:rPr>
          <w:szCs w:val="22"/>
          <w:highlight w:val="yellow"/>
        </w:rPr>
        <w:t>20/0019r4 (11be PPDU format, Dongguk Lim, LGE), SP</w:t>
      </w:r>
      <w:r w:rsidR="00250E66" w:rsidRPr="00250E66">
        <w:rPr>
          <w:szCs w:val="22"/>
          <w:highlight w:val="yellow"/>
        </w:rPr>
        <w:t xml:space="preserve">#1, </w:t>
      </w:r>
      <w:r w:rsidRPr="00250E66">
        <w:rPr>
          <w:highlight w:val="yellow"/>
        </w:rPr>
        <w:t>Y/N/A: 36/0/11</w:t>
      </w:r>
      <w:r w:rsidR="00250E66" w:rsidRPr="00250E66">
        <w:rPr>
          <w:highlight w:val="yellow"/>
        </w:rPr>
        <w:t>]</w:t>
      </w:r>
      <w:r w:rsidR="00250E66" w:rsidRPr="00250E66">
        <w:rPr>
          <w:szCs w:val="22"/>
          <w:highlight w:val="yellow"/>
        </w:rPr>
        <w:t xml:space="preserve"> </w:t>
      </w:r>
    </w:p>
    <w:p w14:paraId="2E55D18F" w14:textId="77777777" w:rsidR="00C3555B" w:rsidRDefault="00C3555B">
      <w:pPr>
        <w:rPr>
          <w:rFonts w:ascii="Arial" w:hAnsi="Arial"/>
          <w:b/>
          <w:sz w:val="24"/>
        </w:rPr>
      </w:pPr>
      <w:r>
        <w:br w:type="page"/>
      </w:r>
    </w:p>
    <w:p w14:paraId="25FC60BD" w14:textId="1E40930B" w:rsidR="00782C33" w:rsidRDefault="00782C33" w:rsidP="00782C33">
      <w:pPr>
        <w:pStyle w:val="Heading3"/>
      </w:pPr>
      <w:bookmarkStart w:id="363" w:name="_Toc42188593"/>
      <w:r>
        <w:lastRenderedPageBreak/>
        <w:t>U-SIG</w:t>
      </w:r>
      <w:bookmarkEnd w:id="363"/>
    </w:p>
    <w:p w14:paraId="5E17EA55" w14:textId="77777777" w:rsidR="006C2E30" w:rsidRPr="005B3BB6" w:rsidRDefault="006C2E30" w:rsidP="0016041E">
      <w:pPr>
        <w:jc w:val="both"/>
        <w:rPr>
          <w:highlight w:val="lightGray"/>
          <w:lang w:val="en-US"/>
        </w:rPr>
      </w:pPr>
      <w:r w:rsidRPr="005B3BB6">
        <w:rPr>
          <w:highlight w:val="lightGray"/>
          <w:lang w:val="en-US"/>
        </w:rPr>
        <w:t>There shall be a 2 OFDM symbol long, jointly encoded</w:t>
      </w:r>
      <w:r w:rsidR="004402DA" w:rsidRPr="005B3BB6">
        <w:rPr>
          <w:highlight w:val="lightGray"/>
          <w:lang w:val="en-US"/>
        </w:rPr>
        <w:t xml:space="preserve"> U-SIG</w:t>
      </w:r>
      <w:r w:rsidRPr="005B3BB6">
        <w:rPr>
          <w:highlight w:val="lightGray"/>
          <w:lang w:val="en-US"/>
        </w:rPr>
        <w:t xml:space="preserve"> in the EHT preamble immediately after the RL-SIG</w:t>
      </w:r>
      <w:r w:rsidR="004402DA" w:rsidRPr="005B3BB6">
        <w:rPr>
          <w:highlight w:val="lightGray"/>
          <w:lang w:val="en-US"/>
        </w:rPr>
        <w:t>.</w:t>
      </w:r>
    </w:p>
    <w:p w14:paraId="56859725" w14:textId="77777777" w:rsidR="004402DA" w:rsidRPr="005B3BB6" w:rsidRDefault="006C2E30" w:rsidP="00486858">
      <w:pPr>
        <w:pStyle w:val="ListParagraph"/>
        <w:numPr>
          <w:ilvl w:val="0"/>
          <w:numId w:val="5"/>
        </w:numPr>
        <w:jc w:val="both"/>
        <w:rPr>
          <w:highlight w:val="lightGray"/>
          <w:lang w:val="en-US"/>
        </w:rPr>
      </w:pPr>
      <w:r w:rsidRPr="005B3BB6">
        <w:rPr>
          <w:highlight w:val="lightGray"/>
          <w:lang w:val="en-US"/>
        </w:rPr>
        <w:t xml:space="preserve">The U-SIG will contain version independent fields. </w:t>
      </w:r>
      <w:r w:rsidR="004402DA" w:rsidRPr="005B3BB6">
        <w:rPr>
          <w:highlight w:val="lightGray"/>
          <w:lang w:val="en-US"/>
        </w:rPr>
        <w:t xml:space="preserve"> </w:t>
      </w:r>
      <w:r w:rsidRPr="005B3BB6">
        <w:rPr>
          <w:highlight w:val="lightGray"/>
          <w:lang w:val="en-US"/>
        </w:rPr>
        <w:t xml:space="preserve">The intent of the version independent </w:t>
      </w:r>
      <w:r w:rsidR="004402DA" w:rsidRPr="005B3BB6">
        <w:rPr>
          <w:highlight w:val="lightGray"/>
          <w:lang w:val="en-US"/>
        </w:rPr>
        <w:t>content is to achieve better co</w:t>
      </w:r>
      <w:r w:rsidRPr="005B3BB6">
        <w:rPr>
          <w:highlight w:val="lightGray"/>
          <w:lang w:val="en-US"/>
        </w:rPr>
        <w:t>existence among future 802.11 generations.</w:t>
      </w:r>
    </w:p>
    <w:p w14:paraId="5E043F3B" w14:textId="77777777" w:rsidR="004402DA" w:rsidRPr="005B3BB6" w:rsidRDefault="006C2E30" w:rsidP="00486858">
      <w:pPr>
        <w:pStyle w:val="ListParagraph"/>
        <w:numPr>
          <w:ilvl w:val="0"/>
          <w:numId w:val="5"/>
        </w:numPr>
        <w:jc w:val="both"/>
        <w:rPr>
          <w:highlight w:val="lightGray"/>
          <w:lang w:val="en-US"/>
        </w:rPr>
      </w:pPr>
      <w:r w:rsidRPr="005B3BB6">
        <w:rPr>
          <w:highlight w:val="lightGray"/>
          <w:lang w:val="en-US"/>
        </w:rPr>
        <w:t>In addition, the U-SIG can have some version dependent fields</w:t>
      </w:r>
      <w:r w:rsidR="004402DA" w:rsidRPr="005B3BB6">
        <w:rPr>
          <w:highlight w:val="lightGray"/>
          <w:lang w:val="en-US"/>
        </w:rPr>
        <w:t>.</w:t>
      </w:r>
    </w:p>
    <w:p w14:paraId="63FA9DA3" w14:textId="77777777" w:rsidR="006C2E30" w:rsidRPr="005B3BB6" w:rsidRDefault="006C2E30" w:rsidP="00486858">
      <w:pPr>
        <w:pStyle w:val="ListParagraph"/>
        <w:numPr>
          <w:ilvl w:val="0"/>
          <w:numId w:val="5"/>
        </w:numPr>
        <w:jc w:val="both"/>
        <w:rPr>
          <w:highlight w:val="lightGray"/>
          <w:lang w:val="en-US"/>
        </w:rPr>
      </w:pPr>
      <w:r w:rsidRPr="005B3BB6">
        <w:rPr>
          <w:highlight w:val="lightGray"/>
          <w:lang w:val="en-US"/>
        </w:rPr>
        <w:t>The size of the U-SIG for the case of an Extended Range Mode (if such a mode were to be adopted) is TBD</w:t>
      </w:r>
      <w:r w:rsidR="004402DA" w:rsidRPr="005B3BB6">
        <w:rPr>
          <w:highlight w:val="lightGray"/>
          <w:lang w:val="en-US"/>
        </w:rPr>
        <w:t>.</w:t>
      </w:r>
    </w:p>
    <w:p w14:paraId="207E62F0" w14:textId="77777777" w:rsidR="00782C33" w:rsidRPr="005B3BB6" w:rsidRDefault="006C2E30" w:rsidP="00486858">
      <w:pPr>
        <w:pStyle w:val="ListParagraph"/>
        <w:numPr>
          <w:ilvl w:val="0"/>
          <w:numId w:val="5"/>
        </w:numPr>
        <w:jc w:val="both"/>
        <w:rPr>
          <w:highlight w:val="lightGray"/>
          <w:lang w:val="en-US"/>
        </w:rPr>
      </w:pPr>
      <w:r w:rsidRPr="005B3BB6">
        <w:rPr>
          <w:highlight w:val="lightGray"/>
          <w:lang w:val="en-US"/>
        </w:rPr>
        <w:t>The U-SIG will be sent using 52 data tones and 4 pilot tones per-20MHz</w:t>
      </w:r>
      <w:r w:rsidR="004402DA" w:rsidRPr="005B3BB6">
        <w:rPr>
          <w:highlight w:val="lightGray"/>
          <w:lang w:val="en-US"/>
        </w:rPr>
        <w:t>.</w:t>
      </w:r>
    </w:p>
    <w:p w14:paraId="2BA65A2B" w14:textId="77777777" w:rsidR="004402DA" w:rsidRDefault="004402DA" w:rsidP="0016041E">
      <w:pPr>
        <w:jc w:val="both"/>
        <w:rPr>
          <w:lang w:val="en-US"/>
        </w:rPr>
      </w:pPr>
      <w:r w:rsidRPr="005B3BB6">
        <w:rPr>
          <w:highlight w:val="lightGray"/>
          <w:lang w:val="en-US"/>
        </w:rPr>
        <w:t>[Motion 27</w:t>
      </w:r>
      <w:r w:rsidR="007C171A" w:rsidRPr="005B3BB6">
        <w:rPr>
          <w:highlight w:val="lightGray"/>
          <w:lang w:val="en-US"/>
        </w:rPr>
        <w:t xml:space="preserve">, </w:t>
      </w:r>
      <w:sdt>
        <w:sdtPr>
          <w:rPr>
            <w:highlight w:val="lightGray"/>
            <w:lang w:val="en-US"/>
          </w:rPr>
          <w:id w:val="275759314"/>
          <w:citation/>
        </w:sdtPr>
        <w:sdtContent>
          <w:r w:rsidR="002A1947" w:rsidRPr="005B3BB6">
            <w:rPr>
              <w:highlight w:val="lightGray"/>
              <w:lang w:val="en-US"/>
            </w:rPr>
            <w:fldChar w:fldCharType="begin"/>
          </w:r>
          <w:r w:rsidR="002A1947" w:rsidRPr="005B3BB6">
            <w:rPr>
              <w:highlight w:val="lightGray"/>
              <w:lang w:val="en-US"/>
            </w:rPr>
            <w:instrText xml:space="preserve"> CITATION 19_1755r1 \l 1033 </w:instrText>
          </w:r>
          <w:r w:rsidR="002A1947" w:rsidRPr="005B3BB6">
            <w:rPr>
              <w:highlight w:val="lightGray"/>
              <w:lang w:val="en-US"/>
            </w:rPr>
            <w:fldChar w:fldCharType="separate"/>
          </w:r>
          <w:r w:rsidR="00414CE3" w:rsidRPr="005B3BB6">
            <w:rPr>
              <w:noProof/>
              <w:highlight w:val="lightGray"/>
              <w:lang w:val="en-US"/>
            </w:rPr>
            <w:t>[3]</w:t>
          </w:r>
          <w:r w:rsidR="002A1947" w:rsidRPr="005B3BB6">
            <w:rPr>
              <w:highlight w:val="lightGray"/>
              <w:lang w:val="en-US"/>
            </w:rPr>
            <w:fldChar w:fldCharType="end"/>
          </w:r>
        </w:sdtContent>
      </w:sdt>
      <w:r w:rsidR="002A1947" w:rsidRPr="005B3BB6">
        <w:rPr>
          <w:highlight w:val="lightGray"/>
          <w:lang w:val="en-US"/>
        </w:rPr>
        <w:t xml:space="preserve"> and </w:t>
      </w:r>
      <w:sdt>
        <w:sdtPr>
          <w:rPr>
            <w:highlight w:val="lightGray"/>
            <w:lang w:val="en-US"/>
          </w:rPr>
          <w:id w:val="518504886"/>
          <w:citation/>
        </w:sdtPr>
        <w:sdtContent>
          <w:r w:rsidR="002A1947" w:rsidRPr="005B3BB6">
            <w:rPr>
              <w:highlight w:val="lightGray"/>
              <w:lang w:val="en-US"/>
            </w:rPr>
            <w:fldChar w:fldCharType="begin"/>
          </w:r>
          <w:r w:rsidR="002A1947" w:rsidRPr="005B3BB6">
            <w:rPr>
              <w:highlight w:val="lightGray"/>
              <w:lang w:val="en-US"/>
            </w:rPr>
            <w:instrText xml:space="preserve"> CITATION 19_1519r5 \l 1033 </w:instrText>
          </w:r>
          <w:r w:rsidR="002A1947" w:rsidRPr="005B3BB6">
            <w:rPr>
              <w:highlight w:val="lightGray"/>
              <w:lang w:val="en-US"/>
            </w:rPr>
            <w:fldChar w:fldCharType="separate"/>
          </w:r>
          <w:r w:rsidR="00414CE3" w:rsidRPr="005B3BB6">
            <w:rPr>
              <w:noProof/>
              <w:highlight w:val="lightGray"/>
              <w:lang w:val="en-US"/>
            </w:rPr>
            <w:t>[20]</w:t>
          </w:r>
          <w:r w:rsidR="002A1947" w:rsidRPr="005B3BB6">
            <w:rPr>
              <w:highlight w:val="lightGray"/>
              <w:lang w:val="en-US"/>
            </w:rPr>
            <w:fldChar w:fldCharType="end"/>
          </w:r>
        </w:sdtContent>
      </w:sdt>
      <w:r w:rsidR="002A1947" w:rsidRPr="005B3BB6">
        <w:rPr>
          <w:highlight w:val="lightGray"/>
          <w:lang w:val="en-US"/>
        </w:rPr>
        <w:t>]</w:t>
      </w:r>
    </w:p>
    <w:p w14:paraId="27DDFA51" w14:textId="77777777" w:rsidR="00093339" w:rsidRDefault="00093339" w:rsidP="0016041E">
      <w:pPr>
        <w:jc w:val="both"/>
        <w:rPr>
          <w:lang w:val="en-US"/>
        </w:rPr>
      </w:pPr>
    </w:p>
    <w:p w14:paraId="09D8AEF9" w14:textId="77777777" w:rsidR="00267E9A" w:rsidRPr="005B3BB6" w:rsidRDefault="00267E9A" w:rsidP="0016041E">
      <w:pPr>
        <w:jc w:val="both"/>
        <w:rPr>
          <w:highlight w:val="lightGray"/>
          <w:lang w:val="en-US"/>
        </w:rPr>
      </w:pPr>
      <w:r w:rsidRPr="005B3BB6">
        <w:rPr>
          <w:highlight w:val="lightGray"/>
          <w:lang w:val="en-US"/>
        </w:rPr>
        <w:t>The U-SIG is modulated in the same way as the HE-SIG-A field of 802.11ax.</w:t>
      </w:r>
    </w:p>
    <w:p w14:paraId="58BD4D1D" w14:textId="77777777" w:rsidR="00267E9A" w:rsidRPr="005B3BB6" w:rsidRDefault="00267E9A" w:rsidP="00486858">
      <w:pPr>
        <w:pStyle w:val="ListParagraph"/>
        <w:numPr>
          <w:ilvl w:val="0"/>
          <w:numId w:val="12"/>
        </w:numPr>
        <w:jc w:val="both"/>
        <w:rPr>
          <w:highlight w:val="lightGray"/>
          <w:lang w:val="en-US"/>
        </w:rPr>
      </w:pPr>
      <w:r w:rsidRPr="005B3BB6">
        <w:rPr>
          <w:highlight w:val="lightGray"/>
          <w:lang w:val="en-US"/>
        </w:rPr>
        <w:t>Extended range SU mode is TBD.</w:t>
      </w:r>
    </w:p>
    <w:p w14:paraId="71443663" w14:textId="77777777" w:rsidR="00267E9A" w:rsidRDefault="00267E9A" w:rsidP="00267E9A">
      <w:pPr>
        <w:rPr>
          <w:highlight w:val="lightGray"/>
          <w:lang w:val="en-US"/>
        </w:rPr>
      </w:pPr>
      <w:r w:rsidRPr="005B3BB6">
        <w:rPr>
          <w:highlight w:val="lightGray"/>
          <w:lang w:val="en-US"/>
        </w:rPr>
        <w:t xml:space="preserve">[Motion 45, </w:t>
      </w:r>
      <w:sdt>
        <w:sdtPr>
          <w:rPr>
            <w:highlight w:val="lightGray"/>
            <w:lang w:val="en-US"/>
          </w:rPr>
          <w:id w:val="923767805"/>
          <w:citation/>
        </w:sdt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504356908"/>
          <w:citation/>
        </w:sdtPr>
        <w:sdtContent>
          <w:r w:rsidRPr="005B3BB6">
            <w:rPr>
              <w:highlight w:val="lightGray"/>
              <w:lang w:val="en-US"/>
            </w:rPr>
            <w:fldChar w:fldCharType="begin"/>
          </w:r>
          <w:r w:rsidRPr="005B3BB6">
            <w:rPr>
              <w:highlight w:val="lightGray"/>
              <w:lang w:val="en-US"/>
            </w:rPr>
            <w:instrText xml:space="preserve"> CITATION 19_1870r4 \l 1033 </w:instrText>
          </w:r>
          <w:r w:rsidRPr="005B3BB6">
            <w:rPr>
              <w:highlight w:val="lightGray"/>
              <w:lang w:val="en-US"/>
            </w:rPr>
            <w:fldChar w:fldCharType="separate"/>
          </w:r>
          <w:r w:rsidR="00414CE3" w:rsidRPr="005B3BB6">
            <w:rPr>
              <w:noProof/>
              <w:highlight w:val="lightGray"/>
              <w:lang w:val="en-US"/>
            </w:rPr>
            <w:t>[21]</w:t>
          </w:r>
          <w:r w:rsidRPr="005B3BB6">
            <w:rPr>
              <w:highlight w:val="lightGray"/>
              <w:lang w:val="en-US"/>
            </w:rPr>
            <w:fldChar w:fldCharType="end"/>
          </w:r>
        </w:sdtContent>
      </w:sdt>
      <w:r w:rsidRPr="005B3BB6">
        <w:rPr>
          <w:highlight w:val="lightGray"/>
          <w:lang w:val="en-US"/>
        </w:rPr>
        <w:t>]</w:t>
      </w:r>
    </w:p>
    <w:p w14:paraId="3CB9702A" w14:textId="77777777" w:rsidR="006222CC" w:rsidRPr="005B3BB6" w:rsidRDefault="006222CC" w:rsidP="00267E9A">
      <w:pPr>
        <w:rPr>
          <w:highlight w:val="lightGray"/>
          <w:lang w:val="en-US"/>
        </w:rPr>
      </w:pPr>
    </w:p>
    <w:p w14:paraId="60E76089" w14:textId="77777777" w:rsidR="00E540F3" w:rsidRPr="005B3BB6" w:rsidRDefault="00E540F3" w:rsidP="00267E9A">
      <w:pPr>
        <w:rPr>
          <w:highlight w:val="lightGray"/>
          <w:lang w:val="en-US"/>
        </w:rPr>
      </w:pPr>
      <w:r w:rsidRPr="005B3BB6">
        <w:rPr>
          <w:highlight w:val="lightGray"/>
          <w:lang w:val="en-US"/>
        </w:rPr>
        <w:t>The U-SIG includes Version-independent bits followed by Version-dependent bits.</w:t>
      </w:r>
    </w:p>
    <w:p w14:paraId="276F4941" w14:textId="77777777" w:rsidR="00E540F3" w:rsidRPr="005B3BB6" w:rsidRDefault="00AC6CAA" w:rsidP="00267E9A">
      <w:pPr>
        <w:jc w:val="center"/>
        <w:rPr>
          <w:highlight w:val="lightGray"/>
          <w:lang w:val="en-US"/>
        </w:rPr>
      </w:pPr>
      <w:r w:rsidRPr="005B3BB6">
        <w:rPr>
          <w:noProof/>
          <w:highlight w:val="lightGray"/>
          <w:lang w:val="en-US" w:eastAsia="zh-CN"/>
        </w:rPr>
        <w:drawing>
          <wp:inline distT="0" distB="0" distL="0" distR="0" wp14:anchorId="6092D870" wp14:editId="7C863A98">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23">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735A0226" w14:textId="77777777" w:rsidR="00596E95" w:rsidRPr="005B3BB6" w:rsidRDefault="00596E95" w:rsidP="00267E9A">
      <w:pPr>
        <w:pStyle w:val="Caption"/>
        <w:spacing w:after="0"/>
        <w:jc w:val="center"/>
        <w:rPr>
          <w:highlight w:val="lightGray"/>
          <w:lang w:val="en-US"/>
        </w:rPr>
      </w:pPr>
      <w:bookmarkStart w:id="364" w:name="_Toc42188707"/>
      <w:r w:rsidRPr="005B3BB6">
        <w:rPr>
          <w:highlight w:val="lightGray"/>
        </w:rPr>
        <w:t xml:space="preserve">Figure </w:t>
      </w:r>
      <w:r w:rsidRPr="005B3BB6">
        <w:rPr>
          <w:highlight w:val="lightGray"/>
        </w:rPr>
        <w:fldChar w:fldCharType="begin"/>
      </w:r>
      <w:r w:rsidRPr="005B3BB6">
        <w:rPr>
          <w:highlight w:val="lightGray"/>
        </w:rPr>
        <w:instrText xml:space="preserve"> SEQ Figure \* ARABIC </w:instrText>
      </w:r>
      <w:r w:rsidRPr="005B3BB6">
        <w:rPr>
          <w:highlight w:val="lightGray"/>
        </w:rPr>
        <w:fldChar w:fldCharType="separate"/>
      </w:r>
      <w:r w:rsidR="00414CE3" w:rsidRPr="005B3BB6">
        <w:rPr>
          <w:noProof/>
          <w:highlight w:val="lightGray"/>
        </w:rPr>
        <w:t>3</w:t>
      </w:r>
      <w:r w:rsidRPr="005B3BB6">
        <w:rPr>
          <w:highlight w:val="lightGray"/>
        </w:rPr>
        <w:fldChar w:fldCharType="end"/>
      </w:r>
      <w:r w:rsidRPr="005B3BB6">
        <w:rPr>
          <w:highlight w:val="lightGray"/>
        </w:rPr>
        <w:t xml:space="preserve"> – U-SIG</w:t>
      </w:r>
      <w:bookmarkEnd w:id="364"/>
    </w:p>
    <w:p w14:paraId="5F116D34" w14:textId="77777777" w:rsidR="00E540F3" w:rsidRPr="005B3BB6" w:rsidRDefault="00E540F3" w:rsidP="00486858">
      <w:pPr>
        <w:pStyle w:val="ListParagraph"/>
        <w:numPr>
          <w:ilvl w:val="0"/>
          <w:numId w:val="14"/>
        </w:numPr>
        <w:jc w:val="both"/>
        <w:rPr>
          <w:highlight w:val="lightGray"/>
          <w:lang w:val="en-US"/>
        </w:rPr>
      </w:pPr>
      <w:r w:rsidRPr="005B3BB6">
        <w:rPr>
          <w:highlight w:val="lightGray"/>
          <w:lang w:val="en-US"/>
        </w:rPr>
        <w:t>Version-independent bits have static location and bit definition across different generations/PHY versions.</w:t>
      </w:r>
    </w:p>
    <w:p w14:paraId="3A975868" w14:textId="77777777" w:rsidR="00E540F3" w:rsidRPr="005B3BB6" w:rsidRDefault="00E540F3" w:rsidP="00486858">
      <w:pPr>
        <w:pStyle w:val="ListParagraph"/>
        <w:numPr>
          <w:ilvl w:val="0"/>
          <w:numId w:val="14"/>
        </w:numPr>
        <w:jc w:val="both"/>
        <w:rPr>
          <w:highlight w:val="lightGray"/>
          <w:lang w:val="en-US"/>
        </w:rPr>
      </w:pPr>
      <w:r w:rsidRPr="005B3BB6">
        <w:rPr>
          <w:highlight w:val="lightGray"/>
          <w:lang w:val="en-US"/>
        </w:rPr>
        <w:t>Version-dependent bits may have variable bit definition in each PHY version.</w:t>
      </w:r>
    </w:p>
    <w:p w14:paraId="5B275290" w14:textId="77777777" w:rsidR="00E540F3" w:rsidRPr="005B3BB6" w:rsidRDefault="00E540F3" w:rsidP="0016041E">
      <w:pPr>
        <w:jc w:val="both"/>
        <w:rPr>
          <w:highlight w:val="lightGray"/>
          <w:lang w:val="en-US"/>
        </w:rPr>
      </w:pPr>
      <w:r w:rsidRPr="005B3BB6">
        <w:rPr>
          <w:highlight w:val="lightGray"/>
          <w:lang w:val="en-US"/>
        </w:rPr>
        <w:t xml:space="preserve">[Motion 47, </w:t>
      </w:r>
      <w:sdt>
        <w:sdtPr>
          <w:rPr>
            <w:highlight w:val="lightGray"/>
            <w:lang w:val="en-US"/>
          </w:rPr>
          <w:id w:val="123209989"/>
          <w:citation/>
        </w:sdtPr>
        <w:sdtContent>
          <w:r w:rsidR="007E4CF1" w:rsidRPr="005B3BB6">
            <w:rPr>
              <w:highlight w:val="lightGray"/>
              <w:lang w:val="en-US"/>
            </w:rPr>
            <w:fldChar w:fldCharType="begin"/>
          </w:r>
          <w:r w:rsidR="007E4CF1" w:rsidRPr="005B3BB6">
            <w:rPr>
              <w:highlight w:val="lightGray"/>
              <w:lang w:val="en-US"/>
            </w:rPr>
            <w:instrText xml:space="preserve"> CITATION 19_1755r1 \l 1033 </w:instrText>
          </w:r>
          <w:r w:rsidR="007E4CF1" w:rsidRPr="005B3BB6">
            <w:rPr>
              <w:highlight w:val="lightGray"/>
              <w:lang w:val="en-US"/>
            </w:rPr>
            <w:fldChar w:fldCharType="separate"/>
          </w:r>
          <w:r w:rsidR="00414CE3" w:rsidRPr="005B3BB6">
            <w:rPr>
              <w:noProof/>
              <w:highlight w:val="lightGray"/>
              <w:lang w:val="en-US"/>
            </w:rPr>
            <w:t>[3]</w:t>
          </w:r>
          <w:r w:rsidR="007E4CF1" w:rsidRPr="005B3BB6">
            <w:rPr>
              <w:highlight w:val="lightGray"/>
              <w:lang w:val="en-US"/>
            </w:rPr>
            <w:fldChar w:fldCharType="end"/>
          </w:r>
        </w:sdtContent>
      </w:sdt>
      <w:r w:rsidR="007E4CF1" w:rsidRPr="005B3BB6">
        <w:rPr>
          <w:highlight w:val="lightGray"/>
          <w:lang w:val="en-US"/>
        </w:rPr>
        <w:t xml:space="preserve"> and </w:t>
      </w:r>
      <w:sdt>
        <w:sdtPr>
          <w:rPr>
            <w:highlight w:val="lightGray"/>
            <w:lang w:val="en-US"/>
          </w:rPr>
          <w:id w:val="401955063"/>
          <w:citation/>
        </w:sdtPr>
        <w:sdtContent>
          <w:r w:rsidR="007E4CF1" w:rsidRPr="005B3BB6">
            <w:rPr>
              <w:highlight w:val="lightGray"/>
              <w:lang w:val="en-US"/>
            </w:rPr>
            <w:fldChar w:fldCharType="begin"/>
          </w:r>
          <w:r w:rsidR="007E4CF1" w:rsidRPr="005B3BB6">
            <w:rPr>
              <w:highlight w:val="lightGray"/>
              <w:lang w:val="en-US"/>
            </w:rPr>
            <w:instrText xml:space="preserve"> CITATION 19_1540r7 \l 1033 </w:instrText>
          </w:r>
          <w:r w:rsidR="007E4CF1" w:rsidRPr="005B3BB6">
            <w:rPr>
              <w:highlight w:val="lightGray"/>
              <w:lang w:val="en-US"/>
            </w:rPr>
            <w:fldChar w:fldCharType="separate"/>
          </w:r>
          <w:r w:rsidR="00414CE3" w:rsidRPr="005B3BB6">
            <w:rPr>
              <w:noProof/>
              <w:highlight w:val="lightGray"/>
              <w:lang w:val="en-US"/>
            </w:rPr>
            <w:t>[22]</w:t>
          </w:r>
          <w:r w:rsidR="007E4CF1" w:rsidRPr="005B3BB6">
            <w:rPr>
              <w:highlight w:val="lightGray"/>
              <w:lang w:val="en-US"/>
            </w:rPr>
            <w:fldChar w:fldCharType="end"/>
          </w:r>
        </w:sdtContent>
      </w:sdt>
      <w:r w:rsidR="007E4CF1" w:rsidRPr="005B3BB6">
        <w:rPr>
          <w:highlight w:val="lightGray"/>
          <w:lang w:val="en-US"/>
        </w:rPr>
        <w:t>]</w:t>
      </w:r>
    </w:p>
    <w:p w14:paraId="0E9754C7" w14:textId="77777777" w:rsidR="00E540F3" w:rsidRPr="005B3BB6" w:rsidRDefault="00E540F3" w:rsidP="0016041E">
      <w:pPr>
        <w:jc w:val="both"/>
        <w:rPr>
          <w:highlight w:val="lightGray"/>
          <w:lang w:val="en-US"/>
        </w:rPr>
      </w:pPr>
    </w:p>
    <w:p w14:paraId="5E9C1070" w14:textId="77777777" w:rsidR="00267E9A" w:rsidRPr="005B3BB6" w:rsidRDefault="00267E9A" w:rsidP="0016041E">
      <w:pPr>
        <w:jc w:val="both"/>
        <w:rPr>
          <w:highlight w:val="lightGray"/>
          <w:lang w:val="en-US"/>
        </w:rPr>
      </w:pPr>
      <w:r w:rsidRPr="005B3BB6">
        <w:rPr>
          <w:highlight w:val="lightGray"/>
          <w:lang w:val="en-US"/>
        </w:rPr>
        <w:t>The U-SIG shall contain the following version independent fields:</w:t>
      </w:r>
    </w:p>
    <w:p w14:paraId="242F70BB" w14:textId="77777777" w:rsidR="00267E9A" w:rsidRPr="005B3BB6" w:rsidRDefault="00267E9A" w:rsidP="00486858">
      <w:pPr>
        <w:pStyle w:val="ListParagraph"/>
        <w:numPr>
          <w:ilvl w:val="0"/>
          <w:numId w:val="10"/>
        </w:numPr>
        <w:jc w:val="both"/>
        <w:rPr>
          <w:highlight w:val="lightGray"/>
          <w:lang w:val="en-US"/>
        </w:rPr>
      </w:pPr>
      <w:r w:rsidRPr="005B3BB6">
        <w:rPr>
          <w:highlight w:val="lightGray"/>
          <w:lang w:val="en-US"/>
        </w:rPr>
        <w:t>PHY version identifier: 3 bits.</w:t>
      </w:r>
    </w:p>
    <w:p w14:paraId="4B0479D1" w14:textId="77777777" w:rsidR="00267E9A" w:rsidRPr="005B3BB6" w:rsidRDefault="00267E9A" w:rsidP="00486858">
      <w:pPr>
        <w:pStyle w:val="ListParagraph"/>
        <w:numPr>
          <w:ilvl w:val="0"/>
          <w:numId w:val="10"/>
        </w:numPr>
        <w:jc w:val="both"/>
        <w:rPr>
          <w:highlight w:val="lightGray"/>
          <w:lang w:val="en-US"/>
        </w:rPr>
      </w:pPr>
      <w:r w:rsidRPr="005B3BB6">
        <w:rPr>
          <w:highlight w:val="lightGray"/>
          <w:lang w:val="en-US"/>
        </w:rPr>
        <w:t>UL/DL flag: 1 bit.</w:t>
      </w:r>
    </w:p>
    <w:p w14:paraId="05C2367F" w14:textId="77777777" w:rsidR="00267E9A" w:rsidRPr="005B3BB6" w:rsidRDefault="00267E9A" w:rsidP="0016041E">
      <w:pPr>
        <w:jc w:val="both"/>
        <w:rPr>
          <w:highlight w:val="lightGray"/>
          <w:lang w:val="en-US"/>
        </w:rPr>
      </w:pPr>
      <w:r w:rsidRPr="005B3BB6">
        <w:rPr>
          <w:highlight w:val="lightGray"/>
          <w:lang w:val="en-US"/>
        </w:rPr>
        <w:t xml:space="preserve">[Motion 42, </w:t>
      </w:r>
      <w:sdt>
        <w:sdtPr>
          <w:rPr>
            <w:highlight w:val="lightGray"/>
            <w:lang w:val="en-US"/>
          </w:rPr>
          <w:id w:val="-1901195410"/>
          <w:citation/>
        </w:sdt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526677457"/>
          <w:citation/>
        </w:sdtPr>
        <w:sdtContent>
          <w:r w:rsidRPr="005B3BB6">
            <w:rPr>
              <w:highlight w:val="lightGray"/>
              <w:lang w:val="en-US"/>
            </w:rPr>
            <w:fldChar w:fldCharType="begin"/>
          </w:r>
          <w:r w:rsidRPr="005B3BB6">
            <w:rPr>
              <w:highlight w:val="lightGray"/>
              <w:lang w:val="en-US"/>
            </w:rPr>
            <w:instrText xml:space="preserve"> CITATION 19_1870r4 \l 1033 </w:instrText>
          </w:r>
          <w:r w:rsidRPr="005B3BB6">
            <w:rPr>
              <w:highlight w:val="lightGray"/>
              <w:lang w:val="en-US"/>
            </w:rPr>
            <w:fldChar w:fldCharType="separate"/>
          </w:r>
          <w:r w:rsidR="00414CE3" w:rsidRPr="005B3BB6">
            <w:rPr>
              <w:noProof/>
              <w:highlight w:val="lightGray"/>
              <w:lang w:val="en-US"/>
            </w:rPr>
            <w:t>[21]</w:t>
          </w:r>
          <w:r w:rsidRPr="005B3BB6">
            <w:rPr>
              <w:highlight w:val="lightGray"/>
              <w:lang w:val="en-US"/>
            </w:rPr>
            <w:fldChar w:fldCharType="end"/>
          </w:r>
        </w:sdtContent>
      </w:sdt>
      <w:r w:rsidRPr="005B3BB6">
        <w:rPr>
          <w:highlight w:val="lightGray"/>
          <w:lang w:val="en-US"/>
        </w:rPr>
        <w:t>]</w:t>
      </w:r>
    </w:p>
    <w:p w14:paraId="06B16B60" w14:textId="77777777" w:rsidR="001337B8" w:rsidRPr="005B3BB6" w:rsidRDefault="001337B8" w:rsidP="0016041E">
      <w:pPr>
        <w:jc w:val="both"/>
        <w:rPr>
          <w:highlight w:val="lightGray"/>
          <w:lang w:val="en-US"/>
        </w:rPr>
      </w:pPr>
    </w:p>
    <w:p w14:paraId="5F70EF0E" w14:textId="77777777" w:rsidR="001337B8" w:rsidRPr="005B3BB6" w:rsidRDefault="001337B8" w:rsidP="0016041E">
      <w:pPr>
        <w:jc w:val="both"/>
        <w:rPr>
          <w:highlight w:val="lightGray"/>
          <w:lang w:val="en-US"/>
        </w:rPr>
      </w:pPr>
      <w:r w:rsidRPr="005B3BB6">
        <w:rPr>
          <w:highlight w:val="lightGray"/>
          <w:lang w:val="en-US"/>
        </w:rPr>
        <w:t>PHY version identifier field shall be one of the version independent fields in the U-SIG.</w:t>
      </w:r>
    </w:p>
    <w:p w14:paraId="0A8FDA3C" w14:textId="77777777" w:rsidR="001337B8" w:rsidRPr="005B3BB6" w:rsidRDefault="001337B8" w:rsidP="00486858">
      <w:pPr>
        <w:pStyle w:val="ListParagraph"/>
        <w:numPr>
          <w:ilvl w:val="0"/>
          <w:numId w:val="8"/>
        </w:numPr>
        <w:jc w:val="both"/>
        <w:rPr>
          <w:highlight w:val="lightGray"/>
          <w:lang w:val="en-US"/>
        </w:rPr>
      </w:pPr>
      <w:r w:rsidRPr="005B3BB6">
        <w:rPr>
          <w:highlight w:val="lightGray"/>
          <w:lang w:val="en-US"/>
        </w:rPr>
        <w:t>Purpose is to simplify autodetection for future 802.11 generations, i.e., value of this field is used to identify the exact PHY version starting with 802.11be.</w:t>
      </w:r>
    </w:p>
    <w:p w14:paraId="4BB3E3B9" w14:textId="77777777" w:rsidR="001337B8" w:rsidRPr="005B3BB6" w:rsidRDefault="001337B8" w:rsidP="00486858">
      <w:pPr>
        <w:pStyle w:val="ListParagraph"/>
        <w:numPr>
          <w:ilvl w:val="0"/>
          <w:numId w:val="8"/>
        </w:numPr>
        <w:jc w:val="both"/>
        <w:rPr>
          <w:highlight w:val="lightGray"/>
          <w:lang w:val="en-US"/>
        </w:rPr>
      </w:pPr>
      <w:r w:rsidRPr="005B3BB6">
        <w:rPr>
          <w:highlight w:val="lightGray"/>
          <w:lang w:val="en-US"/>
        </w:rPr>
        <w:t>Exact location of this field is TBD.</w:t>
      </w:r>
    </w:p>
    <w:p w14:paraId="4F340553" w14:textId="77777777" w:rsidR="001337B8" w:rsidRPr="005B3BB6" w:rsidRDefault="001337B8" w:rsidP="0016041E">
      <w:pPr>
        <w:jc w:val="both"/>
        <w:rPr>
          <w:highlight w:val="lightGray"/>
          <w:lang w:val="en-US"/>
        </w:rPr>
      </w:pPr>
      <w:r w:rsidRPr="005B3BB6">
        <w:rPr>
          <w:highlight w:val="lightGray"/>
          <w:lang w:val="en-US"/>
        </w:rPr>
        <w:t xml:space="preserve">[Motion 28, </w:t>
      </w:r>
      <w:sdt>
        <w:sdtPr>
          <w:rPr>
            <w:highlight w:val="lightGray"/>
            <w:lang w:val="en-US"/>
          </w:rPr>
          <w:id w:val="-2045980281"/>
          <w:citation/>
        </w:sdt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185362019"/>
          <w:citation/>
        </w:sdtPr>
        <w:sdtContent>
          <w:r w:rsidRPr="005B3BB6">
            <w:rPr>
              <w:highlight w:val="lightGray"/>
              <w:lang w:val="en-US"/>
            </w:rPr>
            <w:fldChar w:fldCharType="begin"/>
          </w:r>
          <w:r w:rsidRPr="005B3BB6">
            <w:rPr>
              <w:highlight w:val="lightGray"/>
              <w:lang w:val="en-US"/>
            </w:rPr>
            <w:instrText xml:space="preserve"> CITATION 19_1486r8 \l 1033 </w:instrText>
          </w:r>
          <w:r w:rsidRPr="005B3BB6">
            <w:rPr>
              <w:highlight w:val="lightGray"/>
              <w:lang w:val="en-US"/>
            </w:rPr>
            <w:fldChar w:fldCharType="separate"/>
          </w:r>
          <w:r w:rsidR="00414CE3" w:rsidRPr="005B3BB6">
            <w:rPr>
              <w:noProof/>
              <w:highlight w:val="lightGray"/>
              <w:lang w:val="en-US"/>
            </w:rPr>
            <w:t>[23]</w:t>
          </w:r>
          <w:r w:rsidRPr="005B3BB6">
            <w:rPr>
              <w:highlight w:val="lightGray"/>
              <w:lang w:val="en-US"/>
            </w:rPr>
            <w:fldChar w:fldCharType="end"/>
          </w:r>
        </w:sdtContent>
      </w:sdt>
      <w:r w:rsidRPr="005B3BB6">
        <w:rPr>
          <w:highlight w:val="lightGray"/>
          <w:lang w:val="en-US"/>
        </w:rPr>
        <w:t>]</w:t>
      </w:r>
    </w:p>
    <w:p w14:paraId="19BD282E" w14:textId="77777777" w:rsidR="001337B8" w:rsidRPr="005B3BB6" w:rsidRDefault="001337B8" w:rsidP="0016041E">
      <w:pPr>
        <w:jc w:val="both"/>
        <w:rPr>
          <w:highlight w:val="lightGray"/>
          <w:lang w:val="en-US"/>
        </w:rPr>
      </w:pPr>
    </w:p>
    <w:p w14:paraId="08BB3D30" w14:textId="77777777" w:rsidR="00BE2D90" w:rsidRPr="005B3BB6" w:rsidRDefault="00BE2D90" w:rsidP="00BE2D90">
      <w:pPr>
        <w:rPr>
          <w:highlight w:val="lightGray"/>
          <w:lang w:val="en-US"/>
        </w:rPr>
      </w:pPr>
      <w:r w:rsidRPr="005B3BB6">
        <w:rPr>
          <w:highlight w:val="lightGray"/>
          <w:lang w:val="en-US"/>
        </w:rPr>
        <w:t>The U-SIG field includes the following bits in Version-independent bits portion:</w:t>
      </w:r>
    </w:p>
    <w:p w14:paraId="12271110" w14:textId="77777777" w:rsidR="00BE2D90" w:rsidRPr="005B3BB6" w:rsidRDefault="00BE2D90" w:rsidP="00486858">
      <w:pPr>
        <w:pStyle w:val="ListParagraph"/>
        <w:numPr>
          <w:ilvl w:val="0"/>
          <w:numId w:val="15"/>
        </w:numPr>
        <w:rPr>
          <w:highlight w:val="lightGray"/>
          <w:lang w:val="en-US"/>
        </w:rPr>
      </w:pPr>
      <w:r w:rsidRPr="005B3BB6">
        <w:rPr>
          <w:highlight w:val="lightGray"/>
          <w:lang w:val="en-US"/>
        </w:rPr>
        <w:t>BSS color, number of bits TBD</w:t>
      </w:r>
      <w:r w:rsidR="00624862" w:rsidRPr="005B3BB6">
        <w:rPr>
          <w:highlight w:val="lightGray"/>
          <w:lang w:val="en-US"/>
        </w:rPr>
        <w:t>.</w:t>
      </w:r>
    </w:p>
    <w:p w14:paraId="7FC6563F" w14:textId="77777777" w:rsidR="001337B8" w:rsidRPr="005B3BB6" w:rsidRDefault="00BE2D90" w:rsidP="00486858">
      <w:pPr>
        <w:pStyle w:val="ListParagraph"/>
        <w:numPr>
          <w:ilvl w:val="0"/>
          <w:numId w:val="15"/>
        </w:numPr>
        <w:rPr>
          <w:highlight w:val="lightGray"/>
          <w:lang w:val="en-US"/>
        </w:rPr>
      </w:pPr>
      <w:r w:rsidRPr="005B3BB6">
        <w:rPr>
          <w:highlight w:val="lightGray"/>
          <w:lang w:val="en-US"/>
        </w:rPr>
        <w:t>TXOP duration, number of bits TBD</w:t>
      </w:r>
      <w:r w:rsidR="00624862" w:rsidRPr="005B3BB6">
        <w:rPr>
          <w:highlight w:val="lightGray"/>
          <w:lang w:val="en-US"/>
        </w:rPr>
        <w:t>.</w:t>
      </w:r>
    </w:p>
    <w:p w14:paraId="76E79B01" w14:textId="77777777" w:rsidR="00267E9A" w:rsidRPr="005B3BB6" w:rsidRDefault="00BE2D90" w:rsidP="006C2E30">
      <w:pPr>
        <w:rPr>
          <w:highlight w:val="lightGray"/>
          <w:lang w:val="en-US"/>
        </w:rPr>
      </w:pPr>
      <w:r w:rsidRPr="005B3BB6">
        <w:rPr>
          <w:highlight w:val="lightGray"/>
          <w:lang w:val="en-US"/>
        </w:rPr>
        <w:t xml:space="preserve">[Motion 48, </w:t>
      </w:r>
      <w:sdt>
        <w:sdtPr>
          <w:rPr>
            <w:highlight w:val="lightGray"/>
            <w:lang w:val="en-US"/>
          </w:rPr>
          <w:id w:val="-1940283737"/>
          <w:citation/>
        </w:sdt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534912819"/>
          <w:citation/>
        </w:sdtPr>
        <w:sdtContent>
          <w:r w:rsidRPr="005B3BB6">
            <w:rPr>
              <w:highlight w:val="lightGray"/>
              <w:lang w:val="en-US"/>
            </w:rPr>
            <w:fldChar w:fldCharType="begin"/>
          </w:r>
          <w:r w:rsidRPr="005B3BB6">
            <w:rPr>
              <w:highlight w:val="lightGray"/>
              <w:lang w:val="en-US"/>
            </w:rPr>
            <w:instrText xml:space="preserve"> CITATION 19_1540r7 \l 1033 </w:instrText>
          </w:r>
          <w:r w:rsidRPr="005B3BB6">
            <w:rPr>
              <w:highlight w:val="lightGray"/>
              <w:lang w:val="en-US"/>
            </w:rPr>
            <w:fldChar w:fldCharType="separate"/>
          </w:r>
          <w:r w:rsidR="00414CE3" w:rsidRPr="005B3BB6">
            <w:rPr>
              <w:noProof/>
              <w:highlight w:val="lightGray"/>
              <w:lang w:val="en-US"/>
            </w:rPr>
            <w:t>[22]</w:t>
          </w:r>
          <w:r w:rsidRPr="005B3BB6">
            <w:rPr>
              <w:highlight w:val="lightGray"/>
              <w:lang w:val="en-US"/>
            </w:rPr>
            <w:fldChar w:fldCharType="end"/>
          </w:r>
        </w:sdtContent>
      </w:sdt>
      <w:r w:rsidRPr="005B3BB6">
        <w:rPr>
          <w:highlight w:val="lightGray"/>
          <w:lang w:val="en-US"/>
        </w:rPr>
        <w:t>]</w:t>
      </w:r>
    </w:p>
    <w:p w14:paraId="2E3279C3" w14:textId="77777777" w:rsidR="009C58F9" w:rsidRPr="005B3BB6" w:rsidRDefault="009C58F9" w:rsidP="006C2E30">
      <w:pPr>
        <w:rPr>
          <w:highlight w:val="lightGray"/>
          <w:lang w:val="en-US"/>
        </w:rPr>
      </w:pPr>
    </w:p>
    <w:p w14:paraId="6176062E" w14:textId="77777777" w:rsidR="009C58F9" w:rsidRPr="005B3BB6" w:rsidRDefault="009C58F9" w:rsidP="009C58F9">
      <w:pPr>
        <w:rPr>
          <w:highlight w:val="lightGray"/>
          <w:lang w:val="en-US"/>
        </w:rPr>
      </w:pPr>
      <w:r w:rsidRPr="005B3BB6">
        <w:rPr>
          <w:highlight w:val="lightGray"/>
          <w:lang w:val="en-US"/>
        </w:rPr>
        <w:t>The U-SIG shall contain Bandwidth Information, carried as a version independent field.</w:t>
      </w:r>
    </w:p>
    <w:p w14:paraId="07D7F279" w14:textId="77777777" w:rsidR="009C58F9" w:rsidRPr="005B3BB6" w:rsidRDefault="009C58F9" w:rsidP="00486858">
      <w:pPr>
        <w:pStyle w:val="ListParagraph"/>
        <w:numPr>
          <w:ilvl w:val="0"/>
          <w:numId w:val="21"/>
        </w:numPr>
        <w:rPr>
          <w:highlight w:val="lightGray"/>
          <w:lang w:val="en-US"/>
        </w:rPr>
      </w:pPr>
      <w:r w:rsidRPr="005B3BB6">
        <w:rPr>
          <w:highlight w:val="lightGray"/>
          <w:lang w:val="en-US"/>
        </w:rPr>
        <w:t>This field may also convey some puncturing information.</w:t>
      </w:r>
    </w:p>
    <w:p w14:paraId="027DC4AF" w14:textId="77777777" w:rsidR="009C58F9" w:rsidRPr="005B3BB6" w:rsidRDefault="009C58F9" w:rsidP="00486858">
      <w:pPr>
        <w:pStyle w:val="ListParagraph"/>
        <w:numPr>
          <w:ilvl w:val="0"/>
          <w:numId w:val="21"/>
        </w:numPr>
        <w:rPr>
          <w:highlight w:val="lightGray"/>
          <w:lang w:val="en-US"/>
        </w:rPr>
      </w:pPr>
      <w:r w:rsidRPr="005B3BB6">
        <w:rPr>
          <w:highlight w:val="lightGray"/>
          <w:lang w:val="en-US"/>
        </w:rPr>
        <w:t>Number of bits for this field is TBD.</w:t>
      </w:r>
    </w:p>
    <w:p w14:paraId="2DEF0DF2" w14:textId="77777777" w:rsidR="009C58F9" w:rsidRDefault="009C58F9" w:rsidP="009C58F9">
      <w:pPr>
        <w:rPr>
          <w:lang w:val="en-US"/>
        </w:rPr>
      </w:pPr>
      <w:r w:rsidRPr="005B3BB6">
        <w:rPr>
          <w:highlight w:val="lightGray"/>
          <w:lang w:val="en-US"/>
        </w:rPr>
        <w:t xml:space="preserve">[Motion 88, </w:t>
      </w:r>
      <w:sdt>
        <w:sdtPr>
          <w:rPr>
            <w:highlight w:val="lightGray"/>
            <w:lang w:val="en-US"/>
          </w:rPr>
          <w:id w:val="-407074103"/>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848058285"/>
          <w:citation/>
        </w:sdtPr>
        <w:sdtContent>
          <w:r w:rsidRPr="005B3BB6">
            <w:rPr>
              <w:highlight w:val="lightGray"/>
              <w:lang w:val="en-US"/>
            </w:rPr>
            <w:fldChar w:fldCharType="begin"/>
          </w:r>
          <w:r w:rsidRPr="005B3BB6">
            <w:rPr>
              <w:highlight w:val="lightGray"/>
              <w:lang w:val="en-US"/>
            </w:rPr>
            <w:instrText xml:space="preserve"> CITATION 20_0049r2 \l 1033 </w:instrText>
          </w:r>
          <w:r w:rsidRPr="005B3BB6">
            <w:rPr>
              <w:highlight w:val="lightGray"/>
              <w:lang w:val="en-US"/>
            </w:rPr>
            <w:fldChar w:fldCharType="separate"/>
          </w:r>
          <w:r w:rsidR="00414CE3" w:rsidRPr="005B3BB6">
            <w:rPr>
              <w:noProof/>
              <w:highlight w:val="lightGray"/>
              <w:lang w:val="en-US"/>
            </w:rPr>
            <w:t>[24]</w:t>
          </w:r>
          <w:r w:rsidRPr="005B3BB6">
            <w:rPr>
              <w:highlight w:val="lightGray"/>
              <w:lang w:val="en-US"/>
            </w:rPr>
            <w:fldChar w:fldCharType="end"/>
          </w:r>
        </w:sdtContent>
      </w:sdt>
      <w:r w:rsidRPr="005B3BB6">
        <w:rPr>
          <w:highlight w:val="lightGray"/>
          <w:lang w:val="en-US"/>
        </w:rPr>
        <w:t>]</w:t>
      </w:r>
    </w:p>
    <w:p w14:paraId="46F6C260" w14:textId="77777777" w:rsidR="00AE3248" w:rsidRPr="00AE3248" w:rsidRDefault="00AE3248" w:rsidP="0016041E">
      <w:pPr>
        <w:jc w:val="both"/>
      </w:pPr>
    </w:p>
    <w:p w14:paraId="038BB5F8" w14:textId="2B0BD65B" w:rsidR="00D75403" w:rsidRPr="00BE3750" w:rsidRDefault="00D75403" w:rsidP="0016041E">
      <w:pPr>
        <w:tabs>
          <w:tab w:val="left" w:pos="7075"/>
        </w:tabs>
        <w:jc w:val="both"/>
        <w:rPr>
          <w:bCs/>
          <w:highlight w:val="green"/>
        </w:rPr>
      </w:pPr>
      <w:del w:id="365" w:author="Edward Au" w:date="2020-05-29T18:48:00Z">
        <w:r w:rsidRPr="00BE3750" w:rsidDel="00426093">
          <w:rPr>
            <w:rFonts w:eastAsiaTheme="minorEastAsia"/>
            <w:bCs/>
            <w:highlight w:val="green"/>
          </w:rPr>
          <w:delText xml:space="preserve">Do you support that </w:delText>
        </w:r>
      </w:del>
      <w:ins w:id="366" w:author="Edward Au" w:date="2020-06-01T12:37:00Z">
        <w:r w:rsidR="00A15009">
          <w:rPr>
            <w:rFonts w:eastAsiaTheme="minorEastAsia"/>
            <w:bCs/>
            <w:highlight w:val="green"/>
          </w:rPr>
          <w:t xml:space="preserve">802.11be supports that </w:t>
        </w:r>
      </w:ins>
      <w:r w:rsidRPr="00BE3750">
        <w:rPr>
          <w:rFonts w:eastAsiaTheme="minorEastAsia"/>
          <w:bCs/>
          <w:highlight w:val="green"/>
        </w:rPr>
        <w:t>U-SIG in each 80</w:t>
      </w:r>
      <w:ins w:id="367" w:author="Edward Au" w:date="2020-06-01T15:45:00Z">
        <w:r w:rsidR="00014FCD">
          <w:rPr>
            <w:rFonts w:eastAsiaTheme="minorEastAsia"/>
            <w:bCs/>
            <w:highlight w:val="green"/>
          </w:rPr>
          <w:t xml:space="preserve"> </w:t>
        </w:r>
      </w:ins>
      <w:r w:rsidRPr="00BE3750">
        <w:rPr>
          <w:rFonts w:eastAsiaTheme="minorEastAsia"/>
          <w:bCs/>
          <w:highlight w:val="green"/>
        </w:rPr>
        <w:t>MHz shall carry puncturing channel info for at-least the specific 80</w:t>
      </w:r>
      <w:ins w:id="368" w:author="Edward Au" w:date="2020-06-01T15:45:00Z">
        <w:r w:rsidR="00014FCD">
          <w:rPr>
            <w:rFonts w:eastAsiaTheme="minorEastAsia"/>
            <w:bCs/>
            <w:highlight w:val="green"/>
          </w:rPr>
          <w:t xml:space="preserve"> </w:t>
        </w:r>
      </w:ins>
      <w:r w:rsidRPr="00BE3750">
        <w:rPr>
          <w:rFonts w:eastAsiaTheme="minorEastAsia"/>
          <w:bCs/>
          <w:highlight w:val="green"/>
        </w:rPr>
        <w:t>MHz where it is transmitted</w:t>
      </w:r>
      <w:ins w:id="369" w:author="Edward Au" w:date="2020-05-29T18:48:00Z">
        <w:r w:rsidR="00426093">
          <w:rPr>
            <w:rFonts w:eastAsiaTheme="minorEastAsia"/>
            <w:bCs/>
            <w:highlight w:val="green"/>
          </w:rPr>
          <w:t>.</w:t>
        </w:r>
      </w:ins>
      <w:del w:id="370" w:author="Edward Au" w:date="2020-05-29T18:48:00Z">
        <w:r w:rsidRPr="00BE3750" w:rsidDel="00426093">
          <w:rPr>
            <w:rFonts w:eastAsiaTheme="minorEastAsia"/>
            <w:bCs/>
            <w:highlight w:val="green"/>
          </w:rPr>
          <w:delText>?</w:delText>
        </w:r>
      </w:del>
      <w:r w:rsidRPr="00BE3750">
        <w:rPr>
          <w:rFonts w:eastAsiaTheme="minorEastAsia"/>
          <w:bCs/>
          <w:highlight w:val="green"/>
        </w:rPr>
        <w:t xml:space="preserve"> </w:t>
      </w:r>
    </w:p>
    <w:p w14:paraId="21D09D73" w14:textId="10FD0889"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Note: Within each 80</w:t>
      </w:r>
      <w:ins w:id="371" w:author="Edward Au" w:date="2020-06-01T15:45:00Z">
        <w:r w:rsidR="00014FCD">
          <w:rPr>
            <w:bCs/>
            <w:highlight w:val="green"/>
          </w:rPr>
          <w:t xml:space="preserve"> </w:t>
        </w:r>
      </w:ins>
      <w:r w:rsidRPr="00BE3750">
        <w:rPr>
          <w:bCs/>
          <w:highlight w:val="green"/>
        </w:rPr>
        <w:t>MHz segment, U-SIG is duplicated in every non-punctured 20</w:t>
      </w:r>
      <w:ins w:id="372" w:author="Edward Au" w:date="2020-06-01T15:46:00Z">
        <w:r w:rsidR="00014FCD">
          <w:rPr>
            <w:bCs/>
            <w:highlight w:val="green"/>
          </w:rPr>
          <w:t xml:space="preserve"> </w:t>
        </w:r>
      </w:ins>
      <w:r w:rsidRPr="00BE3750">
        <w:rPr>
          <w:bCs/>
          <w:highlight w:val="green"/>
        </w:rPr>
        <w:t>MHz</w:t>
      </w:r>
    </w:p>
    <w:p w14:paraId="5B34FAA6" w14:textId="56319DA9"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Whether BW/Puncturing info can be different for different 80</w:t>
      </w:r>
      <w:ins w:id="373" w:author="Edward Au" w:date="2020-06-01T15:46:00Z">
        <w:r w:rsidR="00014FCD">
          <w:rPr>
            <w:bCs/>
            <w:highlight w:val="green"/>
          </w:rPr>
          <w:t xml:space="preserve"> </w:t>
        </w:r>
      </w:ins>
      <w:r w:rsidRPr="00BE3750">
        <w:rPr>
          <w:bCs/>
          <w:highlight w:val="green"/>
        </w:rPr>
        <w:t>MHz is TBD</w:t>
      </w:r>
    </w:p>
    <w:p w14:paraId="1A80A326" w14:textId="0832D635"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 xml:space="preserve">Whether BW and puncturing info in U-SIG are carried as a combined or a separate field is TBD </w:t>
      </w:r>
      <w:r w:rsidR="00FD2AA1" w:rsidRPr="00E80C83">
        <w:rPr>
          <w:b/>
          <w:i/>
          <w:highlight w:val="green"/>
        </w:rPr>
        <w:t>[#SP0611-</w:t>
      </w:r>
      <w:r w:rsidR="00FD2AA1">
        <w:rPr>
          <w:b/>
          <w:i/>
          <w:highlight w:val="green"/>
        </w:rPr>
        <w:t>10</w:t>
      </w:r>
      <w:r w:rsidR="00FD2AA1" w:rsidRPr="00E80C83">
        <w:rPr>
          <w:b/>
          <w:i/>
          <w:highlight w:val="green"/>
        </w:rPr>
        <w:t>]</w:t>
      </w:r>
    </w:p>
    <w:p w14:paraId="53FFB169" w14:textId="3417EDC6" w:rsidR="00D75403" w:rsidRDefault="00D75403" w:rsidP="0016041E">
      <w:pPr>
        <w:jc w:val="both"/>
      </w:pPr>
      <w:r w:rsidRPr="00BE3750">
        <w:rPr>
          <w:szCs w:val="22"/>
          <w:highlight w:val="green"/>
        </w:rPr>
        <w:t xml:space="preserve">[20/0285r5 (SU PPDU SIG Contents Considerations, Wook Bong Lee, Samsung), </w:t>
      </w:r>
      <w:r w:rsidR="006E3584" w:rsidRPr="00BE3750">
        <w:rPr>
          <w:szCs w:val="22"/>
          <w:highlight w:val="green"/>
        </w:rPr>
        <w:t xml:space="preserve">SP#2, </w:t>
      </w:r>
      <w:r w:rsidRPr="00BE3750">
        <w:rPr>
          <w:highlight w:val="green"/>
        </w:rPr>
        <w:t>Y/N/A: 42/9/6]</w:t>
      </w:r>
      <w:ins w:id="374" w:author="Edward Au" w:date="2020-05-29T18:48:00Z">
        <w:r w:rsidR="00426093" w:rsidRPr="00426093">
          <w:rPr>
            <w:b/>
            <w:i/>
            <w:highlight w:val="green"/>
          </w:rPr>
          <w:t xml:space="preserve"> </w:t>
        </w:r>
      </w:ins>
    </w:p>
    <w:p w14:paraId="1345E35C" w14:textId="77777777" w:rsidR="00353BC9" w:rsidRDefault="00353BC9" w:rsidP="0016041E">
      <w:pPr>
        <w:jc w:val="both"/>
      </w:pPr>
    </w:p>
    <w:p w14:paraId="7B300E92" w14:textId="77777777" w:rsidR="00353BC9" w:rsidRPr="00353BC9" w:rsidRDefault="00353BC9" w:rsidP="00353BC9">
      <w:pPr>
        <w:jc w:val="both"/>
        <w:rPr>
          <w:szCs w:val="22"/>
          <w:highlight w:val="yellow"/>
        </w:rPr>
      </w:pPr>
      <w:r w:rsidRPr="00353BC9">
        <w:rPr>
          <w:b/>
          <w:highlight w:val="yellow"/>
        </w:rPr>
        <w:t>Straw poll #28</w:t>
      </w:r>
    </w:p>
    <w:p w14:paraId="7DABE22F" w14:textId="05B82C13" w:rsidR="00353BC9" w:rsidRPr="00353BC9" w:rsidRDefault="00353BC9" w:rsidP="00353BC9">
      <w:pPr>
        <w:jc w:val="both"/>
        <w:rPr>
          <w:szCs w:val="22"/>
          <w:highlight w:val="yellow"/>
        </w:rPr>
      </w:pPr>
      <w:del w:id="375" w:author="Edward Au" w:date="2020-06-01T12:37:00Z">
        <w:r w:rsidRPr="00353BC9" w:rsidDel="00A15009">
          <w:rPr>
            <w:szCs w:val="22"/>
            <w:highlight w:val="yellow"/>
          </w:rPr>
          <w:delText xml:space="preserve">Do you agree that </w:delText>
        </w:r>
      </w:del>
      <w:ins w:id="376" w:author="Edward Au" w:date="2020-06-01T12:54:00Z">
        <w:r w:rsidR="009520DC">
          <w:rPr>
            <w:szCs w:val="22"/>
            <w:highlight w:val="yellow"/>
          </w:rPr>
          <w:t>802.</w:t>
        </w:r>
      </w:ins>
      <w:r w:rsidRPr="00353BC9">
        <w:rPr>
          <w:szCs w:val="22"/>
          <w:highlight w:val="yellow"/>
        </w:rPr>
        <w:t>11be signaling in U-SIG for BW/puncturing information in every non-punctured 20</w:t>
      </w:r>
      <w:ins w:id="377" w:author="Edward Au" w:date="2020-06-01T15:46:00Z">
        <w:r w:rsidR="007130CB">
          <w:rPr>
            <w:szCs w:val="22"/>
            <w:highlight w:val="yellow"/>
          </w:rPr>
          <w:t xml:space="preserve"> </w:t>
        </w:r>
      </w:ins>
      <w:r w:rsidRPr="00353BC9">
        <w:rPr>
          <w:szCs w:val="22"/>
          <w:highlight w:val="yellow"/>
        </w:rPr>
        <w:t>MHz of an 80</w:t>
      </w:r>
      <w:ins w:id="378" w:author="Edward Au" w:date="2020-06-01T15:46:00Z">
        <w:r w:rsidR="007130CB">
          <w:rPr>
            <w:szCs w:val="22"/>
            <w:highlight w:val="yellow"/>
          </w:rPr>
          <w:t xml:space="preserve"> </w:t>
        </w:r>
      </w:ins>
      <w:r w:rsidRPr="00353BC9">
        <w:rPr>
          <w:szCs w:val="22"/>
          <w:highlight w:val="yellow"/>
        </w:rPr>
        <w:t>MHz segment shall allow even an OBSS or unassociated device to decode the puncturing pattern of at least the specific 80</w:t>
      </w:r>
      <w:ins w:id="379" w:author="Edward Au" w:date="2020-06-01T15:46:00Z">
        <w:r w:rsidR="007130CB">
          <w:rPr>
            <w:szCs w:val="22"/>
            <w:highlight w:val="yellow"/>
          </w:rPr>
          <w:t xml:space="preserve"> </w:t>
        </w:r>
      </w:ins>
      <w:r w:rsidRPr="00353BC9">
        <w:rPr>
          <w:szCs w:val="22"/>
          <w:highlight w:val="yellow"/>
        </w:rPr>
        <w:t>MHz that contains the 20</w:t>
      </w:r>
      <w:ins w:id="380" w:author="Edward Au" w:date="2020-06-01T15:46:00Z">
        <w:r w:rsidR="007130CB">
          <w:rPr>
            <w:szCs w:val="22"/>
            <w:highlight w:val="yellow"/>
          </w:rPr>
          <w:t xml:space="preserve"> </w:t>
        </w:r>
      </w:ins>
      <w:r w:rsidRPr="00353BC9">
        <w:rPr>
          <w:szCs w:val="22"/>
          <w:highlight w:val="yellow"/>
        </w:rPr>
        <w:t>MHz</w:t>
      </w:r>
      <w:del w:id="381" w:author="Edward Au" w:date="2020-06-01T12:37:00Z">
        <w:r w:rsidRPr="00353BC9" w:rsidDel="00AD140D">
          <w:rPr>
            <w:szCs w:val="22"/>
            <w:highlight w:val="yellow"/>
          </w:rPr>
          <w:delText>?</w:delText>
        </w:r>
      </w:del>
      <w:ins w:id="382" w:author="Alfred Aster" w:date="2020-06-01T07:22:00Z">
        <w:del w:id="383" w:author="Edward Au" w:date="2020-06-01T12:37:00Z">
          <w:r w:rsidR="00C63509" w:rsidRPr="00C63509" w:rsidDel="00AD140D">
            <w:rPr>
              <w:b/>
              <w:i/>
              <w:highlight w:val="yellow"/>
            </w:rPr>
            <w:delText xml:space="preserve"> </w:delText>
          </w:r>
        </w:del>
      </w:ins>
      <w:ins w:id="384" w:author="Edward Au" w:date="2020-06-01T12:37:00Z">
        <w:r w:rsidR="00AD140D">
          <w:rPr>
            <w:szCs w:val="22"/>
            <w:highlight w:val="yellow"/>
          </w:rPr>
          <w:t>.</w:t>
        </w:r>
        <w:r w:rsidR="00AD140D" w:rsidRPr="00C63509">
          <w:rPr>
            <w:b/>
            <w:i/>
            <w:highlight w:val="yellow"/>
          </w:rPr>
          <w:t xml:space="preserve"> </w:t>
        </w:r>
      </w:ins>
      <w:r w:rsidR="00C63509" w:rsidRPr="00353BC9">
        <w:rPr>
          <w:b/>
          <w:i/>
          <w:highlight w:val="yellow"/>
        </w:rPr>
        <w:t>[#SP28]</w:t>
      </w:r>
    </w:p>
    <w:p w14:paraId="46111BB0" w14:textId="2BBAE7A9" w:rsidR="00353BC9" w:rsidRPr="00353BC9" w:rsidRDefault="00353BC9" w:rsidP="00353BC9">
      <w:pPr>
        <w:jc w:val="both"/>
        <w:rPr>
          <w:szCs w:val="22"/>
        </w:rPr>
      </w:pPr>
      <w:r w:rsidRPr="00353BC9">
        <w:rPr>
          <w:highlight w:val="yellow"/>
        </w:rPr>
        <w:t>[</w:t>
      </w:r>
      <w:r w:rsidRPr="00353BC9">
        <w:rPr>
          <w:szCs w:val="22"/>
          <w:highlight w:val="yellow"/>
        </w:rPr>
        <w:t xml:space="preserve">20/0606r2 (Further discussion on bandwidth and puncturing information, Wook Bong Lee, Samsung), SP#1, </w:t>
      </w:r>
      <w:r w:rsidRPr="00353BC9">
        <w:rPr>
          <w:highlight w:val="yellow"/>
        </w:rPr>
        <w:t xml:space="preserve">Y/N/A: 34/10/8] </w:t>
      </w:r>
    </w:p>
    <w:p w14:paraId="195FF719" w14:textId="77777777" w:rsidR="00D75403" w:rsidRDefault="00D75403" w:rsidP="00D75403">
      <w:pPr>
        <w:jc w:val="both"/>
        <w:rPr>
          <w:szCs w:val="22"/>
        </w:rPr>
      </w:pPr>
    </w:p>
    <w:p w14:paraId="11972A7D" w14:textId="4304769E" w:rsidR="00E54035" w:rsidRPr="00AE3248" w:rsidRDefault="00E54035" w:rsidP="00E54035">
      <w:pPr>
        <w:jc w:val="both"/>
        <w:rPr>
          <w:szCs w:val="22"/>
          <w:highlight w:val="yellow"/>
        </w:rPr>
      </w:pPr>
      <w:r w:rsidRPr="00AE3248">
        <w:rPr>
          <w:b/>
          <w:highlight w:val="yellow"/>
        </w:rPr>
        <w:t>Straw poll #29</w:t>
      </w:r>
    </w:p>
    <w:p w14:paraId="6F45BDEC" w14:textId="462DCF7A" w:rsidR="00E54035" w:rsidRPr="00AE3248" w:rsidRDefault="00E54035" w:rsidP="00E54035">
      <w:pPr>
        <w:jc w:val="both"/>
        <w:rPr>
          <w:szCs w:val="22"/>
          <w:highlight w:val="yellow"/>
        </w:rPr>
      </w:pPr>
      <w:del w:id="385" w:author="Edward Au" w:date="2020-06-01T12:38:00Z">
        <w:r w:rsidRPr="00AE3248" w:rsidDel="00C77BBE">
          <w:rPr>
            <w:szCs w:val="22"/>
            <w:highlight w:val="yellow"/>
          </w:rPr>
          <w:delText xml:space="preserve">Do you </w:delText>
        </w:r>
      </w:del>
      <w:ins w:id="386" w:author="Edward Au" w:date="2020-06-01T12:38:00Z">
        <w:r w:rsidR="00C77BBE">
          <w:rPr>
            <w:szCs w:val="22"/>
            <w:highlight w:val="yellow"/>
          </w:rPr>
          <w:t xml:space="preserve">802.11be </w:t>
        </w:r>
      </w:ins>
      <w:r w:rsidRPr="00AE3248">
        <w:rPr>
          <w:szCs w:val="22"/>
          <w:highlight w:val="yellow"/>
        </w:rPr>
        <w:t>support</w:t>
      </w:r>
      <w:ins w:id="387" w:author="Edward Au" w:date="2020-06-01T12:38:00Z">
        <w:r w:rsidR="00C77BBE">
          <w:rPr>
            <w:szCs w:val="22"/>
            <w:highlight w:val="yellow"/>
          </w:rPr>
          <w:t>s</w:t>
        </w:r>
      </w:ins>
      <w:r w:rsidRPr="00AE3248">
        <w:rPr>
          <w:szCs w:val="22"/>
          <w:highlight w:val="yellow"/>
        </w:rPr>
        <w:t xml:space="preserve"> BW field which </w:t>
      </w:r>
      <w:del w:id="388" w:author="Edward Au" w:date="2020-06-01T12:38:00Z">
        <w:r w:rsidRPr="00AE3248" w:rsidDel="00C77BBE">
          <w:rPr>
            <w:szCs w:val="22"/>
            <w:highlight w:val="yellow"/>
          </w:rPr>
          <w:delText xml:space="preserve">doesn’t </w:delText>
        </w:r>
      </w:del>
      <w:ins w:id="389" w:author="Edward Au" w:date="2020-06-01T12:38:00Z">
        <w:r w:rsidR="00C77BBE" w:rsidRPr="00AE3248">
          <w:rPr>
            <w:szCs w:val="22"/>
            <w:highlight w:val="yellow"/>
          </w:rPr>
          <w:t>does</w:t>
        </w:r>
        <w:r w:rsidR="00C77BBE">
          <w:rPr>
            <w:szCs w:val="22"/>
            <w:highlight w:val="yellow"/>
          </w:rPr>
          <w:t xml:space="preserve"> </w:t>
        </w:r>
        <w:r w:rsidR="00C77BBE" w:rsidRPr="00AE3248">
          <w:rPr>
            <w:szCs w:val="22"/>
            <w:highlight w:val="yellow"/>
          </w:rPr>
          <w:t>n</w:t>
        </w:r>
        <w:r w:rsidR="00C77BBE">
          <w:rPr>
            <w:szCs w:val="22"/>
            <w:highlight w:val="yellow"/>
          </w:rPr>
          <w:t>o</w:t>
        </w:r>
        <w:r w:rsidR="00C77BBE" w:rsidRPr="00AE3248">
          <w:rPr>
            <w:szCs w:val="22"/>
            <w:highlight w:val="yellow"/>
          </w:rPr>
          <w:t xml:space="preserve">t </w:t>
        </w:r>
      </w:ins>
      <w:r w:rsidRPr="00AE3248">
        <w:rPr>
          <w:szCs w:val="22"/>
          <w:highlight w:val="yellow"/>
        </w:rPr>
        <w:t>include puncturing information</w:t>
      </w:r>
      <w:ins w:id="390" w:author="Edward Au" w:date="2020-06-01T12:38:00Z">
        <w:r w:rsidR="00C77BBE">
          <w:rPr>
            <w:szCs w:val="22"/>
            <w:highlight w:val="yellow"/>
          </w:rPr>
          <w:t>.</w:t>
        </w:r>
      </w:ins>
      <w:del w:id="391" w:author="Edward Au" w:date="2020-06-01T12:38:00Z">
        <w:r w:rsidRPr="00AE3248" w:rsidDel="00C77BBE">
          <w:rPr>
            <w:szCs w:val="22"/>
            <w:highlight w:val="yellow"/>
          </w:rPr>
          <w:delText>?</w:delText>
        </w:r>
      </w:del>
      <w:r w:rsidR="00C63509" w:rsidRPr="00C63509">
        <w:rPr>
          <w:b/>
          <w:i/>
          <w:highlight w:val="yellow"/>
        </w:rPr>
        <w:t xml:space="preserve"> </w:t>
      </w:r>
      <w:r w:rsidR="00C63509" w:rsidRPr="00AE3248">
        <w:rPr>
          <w:b/>
          <w:i/>
          <w:highlight w:val="yellow"/>
        </w:rPr>
        <w:t>[#SP29]</w:t>
      </w:r>
    </w:p>
    <w:p w14:paraId="6193EFA2" w14:textId="402BFC67" w:rsidR="00E54035" w:rsidRPr="00AE3248" w:rsidRDefault="00E54035" w:rsidP="00E54035">
      <w:pPr>
        <w:jc w:val="both"/>
        <w:rPr>
          <w:szCs w:val="22"/>
        </w:rPr>
      </w:pPr>
      <w:r w:rsidRPr="00AE3248">
        <w:rPr>
          <w:highlight w:val="yellow"/>
        </w:rPr>
        <w:t>[</w:t>
      </w:r>
      <w:r w:rsidRPr="00AE3248">
        <w:rPr>
          <w:szCs w:val="22"/>
          <w:highlight w:val="yellow"/>
        </w:rPr>
        <w:t xml:space="preserve">20/0606r2 (Further discussion on bandwidth and puncturing information, Wook Bong Lee, Samsung), SP#4, </w:t>
      </w:r>
      <w:r w:rsidRPr="00AE3248">
        <w:rPr>
          <w:highlight w:val="yellow"/>
        </w:rPr>
        <w:t xml:space="preserve">Y/N/A: 44/10/5] </w:t>
      </w:r>
    </w:p>
    <w:p w14:paraId="035CFF15" w14:textId="77777777" w:rsidR="00E54035" w:rsidRPr="0000712F" w:rsidRDefault="00E54035" w:rsidP="00D75403">
      <w:pPr>
        <w:jc w:val="both"/>
        <w:rPr>
          <w:szCs w:val="22"/>
        </w:rPr>
      </w:pPr>
    </w:p>
    <w:p w14:paraId="21B28B51" w14:textId="77777777" w:rsidR="000E2B49" w:rsidRPr="005B3BB6" w:rsidRDefault="000E2B49" w:rsidP="000E2B49">
      <w:pPr>
        <w:rPr>
          <w:highlight w:val="lightGray"/>
          <w:lang w:val="en-US"/>
        </w:rPr>
      </w:pPr>
      <w:r w:rsidRPr="005B3BB6">
        <w:rPr>
          <w:highlight w:val="lightGray"/>
          <w:lang w:val="en-US"/>
        </w:rPr>
        <w:t>The U-SIG shall contain a PPDU type field, carried as a version dependent field.</w:t>
      </w:r>
    </w:p>
    <w:p w14:paraId="59976F3A" w14:textId="77777777" w:rsidR="000E2B49" w:rsidRPr="005B3BB6" w:rsidRDefault="000E2B49" w:rsidP="00486858">
      <w:pPr>
        <w:pStyle w:val="ListParagraph"/>
        <w:numPr>
          <w:ilvl w:val="0"/>
          <w:numId w:val="22"/>
        </w:numPr>
        <w:rPr>
          <w:highlight w:val="lightGray"/>
          <w:lang w:val="en-US"/>
        </w:rPr>
      </w:pPr>
      <w:r w:rsidRPr="005B3BB6">
        <w:rPr>
          <w:highlight w:val="lightGray"/>
          <w:lang w:val="en-US"/>
        </w:rPr>
        <w:t>Number of bits for this field is TBD.</w:t>
      </w:r>
    </w:p>
    <w:p w14:paraId="2192E4E1" w14:textId="77777777" w:rsidR="000E2B49" w:rsidRPr="005B3BB6" w:rsidRDefault="000E2B49" w:rsidP="000E2B49">
      <w:pPr>
        <w:rPr>
          <w:highlight w:val="lightGray"/>
          <w:lang w:val="en-US"/>
        </w:rPr>
      </w:pPr>
      <w:r w:rsidRPr="005B3BB6">
        <w:rPr>
          <w:highlight w:val="lightGray"/>
          <w:lang w:val="en-US"/>
        </w:rPr>
        <w:t xml:space="preserve">[Motion 89, </w:t>
      </w:r>
      <w:sdt>
        <w:sdtPr>
          <w:rPr>
            <w:highlight w:val="lightGray"/>
            <w:lang w:val="en-US"/>
          </w:rPr>
          <w:id w:val="-382638954"/>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402878780"/>
          <w:citation/>
        </w:sdtPr>
        <w:sdtContent>
          <w:r w:rsidRPr="005B3BB6">
            <w:rPr>
              <w:highlight w:val="lightGray"/>
              <w:lang w:val="en-US"/>
            </w:rPr>
            <w:fldChar w:fldCharType="begin"/>
          </w:r>
          <w:r w:rsidRPr="005B3BB6">
            <w:rPr>
              <w:highlight w:val="lightGray"/>
              <w:lang w:val="en-US"/>
            </w:rPr>
            <w:instrText xml:space="preserve"> CITATION 20_0049r2 \l 1033 </w:instrText>
          </w:r>
          <w:r w:rsidRPr="005B3BB6">
            <w:rPr>
              <w:highlight w:val="lightGray"/>
              <w:lang w:val="en-US"/>
            </w:rPr>
            <w:fldChar w:fldCharType="separate"/>
          </w:r>
          <w:r w:rsidR="00414CE3" w:rsidRPr="005B3BB6">
            <w:rPr>
              <w:noProof/>
              <w:highlight w:val="lightGray"/>
              <w:lang w:val="en-US"/>
            </w:rPr>
            <w:t>[24]</w:t>
          </w:r>
          <w:r w:rsidRPr="005B3BB6">
            <w:rPr>
              <w:highlight w:val="lightGray"/>
              <w:lang w:val="en-US"/>
            </w:rPr>
            <w:fldChar w:fldCharType="end"/>
          </w:r>
        </w:sdtContent>
      </w:sdt>
      <w:r w:rsidRPr="005B3BB6">
        <w:rPr>
          <w:highlight w:val="lightGray"/>
          <w:lang w:val="en-US"/>
        </w:rPr>
        <w:t>]</w:t>
      </w:r>
    </w:p>
    <w:p w14:paraId="1B63594B" w14:textId="77777777" w:rsidR="000E2B49" w:rsidRPr="005B3BB6" w:rsidRDefault="000E2B49" w:rsidP="000E2B49">
      <w:pPr>
        <w:rPr>
          <w:highlight w:val="lightGray"/>
          <w:lang w:val="en-US"/>
        </w:rPr>
      </w:pPr>
    </w:p>
    <w:p w14:paraId="4D6545A5" w14:textId="77777777" w:rsidR="005E078B" w:rsidRPr="005B3BB6" w:rsidRDefault="005E078B" w:rsidP="005E078B">
      <w:pPr>
        <w:rPr>
          <w:highlight w:val="lightGray"/>
          <w:lang w:val="en-US"/>
        </w:rPr>
      </w:pPr>
      <w:r w:rsidRPr="005B3BB6">
        <w:rPr>
          <w:highlight w:val="lightGray"/>
          <w:lang w:val="en-US"/>
        </w:rPr>
        <w:t>The following subfields exist in U-SIG of an EHT PPDU sent to multiple users:</w:t>
      </w:r>
    </w:p>
    <w:p w14:paraId="412DBC02" w14:textId="77777777" w:rsidR="005E078B" w:rsidRPr="005B3BB6" w:rsidRDefault="005E078B" w:rsidP="00486858">
      <w:pPr>
        <w:pStyle w:val="ListParagraph"/>
        <w:numPr>
          <w:ilvl w:val="0"/>
          <w:numId w:val="19"/>
        </w:numPr>
        <w:rPr>
          <w:highlight w:val="lightGray"/>
          <w:lang w:val="en-US"/>
        </w:rPr>
      </w:pPr>
      <w:r w:rsidRPr="005B3BB6">
        <w:rPr>
          <w:highlight w:val="lightGray"/>
          <w:lang w:val="en-US"/>
        </w:rPr>
        <w:t>EHT-SIG MCS</w:t>
      </w:r>
    </w:p>
    <w:p w14:paraId="1292763D" w14:textId="77777777" w:rsidR="005E078B" w:rsidRPr="005B3BB6" w:rsidRDefault="005E078B" w:rsidP="00486858">
      <w:pPr>
        <w:pStyle w:val="ListParagraph"/>
        <w:numPr>
          <w:ilvl w:val="0"/>
          <w:numId w:val="19"/>
        </w:numPr>
        <w:rPr>
          <w:highlight w:val="lightGray"/>
          <w:lang w:val="en-US"/>
        </w:rPr>
      </w:pPr>
      <w:r w:rsidRPr="005B3BB6">
        <w:rPr>
          <w:highlight w:val="lightGray"/>
          <w:lang w:val="en-US"/>
        </w:rPr>
        <w:t xml:space="preserve">Number of EHT-SIG </w:t>
      </w:r>
      <w:r w:rsidR="00F769A2" w:rsidRPr="005B3BB6">
        <w:rPr>
          <w:highlight w:val="lightGray"/>
          <w:lang w:val="en-US"/>
        </w:rPr>
        <w:t>S</w:t>
      </w:r>
      <w:r w:rsidRPr="005B3BB6">
        <w:rPr>
          <w:highlight w:val="lightGray"/>
          <w:lang w:val="en-US"/>
        </w:rPr>
        <w:t>ymbols</w:t>
      </w:r>
    </w:p>
    <w:p w14:paraId="17CED003" w14:textId="77777777" w:rsidR="005E078B" w:rsidRPr="005B3BB6" w:rsidRDefault="005E078B" w:rsidP="005E078B">
      <w:pPr>
        <w:rPr>
          <w:highlight w:val="lightGray"/>
          <w:lang w:val="en-US"/>
        </w:rPr>
      </w:pPr>
      <w:r w:rsidRPr="005B3BB6">
        <w:rPr>
          <w:highlight w:val="lightGray"/>
          <w:lang w:val="en-US"/>
        </w:rPr>
        <w:t xml:space="preserve">[Motion 59, </w:t>
      </w:r>
      <w:sdt>
        <w:sdtPr>
          <w:rPr>
            <w:highlight w:val="lightGray"/>
            <w:lang w:val="en-US"/>
          </w:rPr>
          <w:id w:val="333197126"/>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830289997"/>
          <w:citation/>
        </w:sdtPr>
        <w:sdtContent>
          <w:r w:rsidRPr="005B3BB6">
            <w:rPr>
              <w:highlight w:val="lightGray"/>
              <w:lang w:val="en-US"/>
            </w:rPr>
            <w:fldChar w:fldCharType="begin"/>
          </w:r>
          <w:r w:rsidRPr="005B3BB6">
            <w:rPr>
              <w:highlight w:val="lightGray"/>
              <w:lang w:val="en-US"/>
            </w:rPr>
            <w:instrText xml:space="preserve"> CITATION 20_0029r3 \l 1033 </w:instrText>
          </w:r>
          <w:r w:rsidRPr="005B3BB6">
            <w:rPr>
              <w:highlight w:val="lightGray"/>
              <w:lang w:val="en-US"/>
            </w:rPr>
            <w:fldChar w:fldCharType="separate"/>
          </w:r>
          <w:r w:rsidR="00414CE3" w:rsidRPr="005B3BB6">
            <w:rPr>
              <w:noProof/>
              <w:highlight w:val="lightGray"/>
              <w:lang w:val="en-US"/>
            </w:rPr>
            <w:t>[25]</w:t>
          </w:r>
          <w:r w:rsidRPr="005B3BB6">
            <w:rPr>
              <w:highlight w:val="lightGray"/>
              <w:lang w:val="en-US"/>
            </w:rPr>
            <w:fldChar w:fldCharType="end"/>
          </w:r>
        </w:sdtContent>
      </w:sdt>
      <w:r w:rsidRPr="005B3BB6">
        <w:rPr>
          <w:highlight w:val="lightGray"/>
          <w:lang w:val="en-US"/>
        </w:rPr>
        <w:t>]</w:t>
      </w:r>
    </w:p>
    <w:p w14:paraId="740ED25C" w14:textId="77777777" w:rsidR="00F64E57" w:rsidRPr="005B3BB6" w:rsidRDefault="00F64E57" w:rsidP="005E078B">
      <w:pPr>
        <w:rPr>
          <w:highlight w:val="lightGray"/>
          <w:lang w:val="en-US"/>
        </w:rPr>
      </w:pPr>
    </w:p>
    <w:p w14:paraId="77A91A5D" w14:textId="77777777" w:rsidR="006035A1" w:rsidRPr="005B3BB6" w:rsidRDefault="006035A1" w:rsidP="006035A1">
      <w:pPr>
        <w:rPr>
          <w:highlight w:val="lightGray"/>
          <w:lang w:val="en-US"/>
        </w:rPr>
      </w:pPr>
      <w:r w:rsidRPr="005B3BB6">
        <w:rPr>
          <w:highlight w:val="lightGray"/>
          <w:lang w:val="en-US"/>
        </w:rPr>
        <w:t>The following subfield exists in U-SIG or EHT-SIG of an EHT PPDU sent to multiple users:</w:t>
      </w:r>
    </w:p>
    <w:p w14:paraId="2D65673C" w14:textId="77777777" w:rsidR="006035A1" w:rsidRPr="005B3BB6" w:rsidRDefault="006035A1" w:rsidP="00486858">
      <w:pPr>
        <w:pStyle w:val="ListParagraph"/>
        <w:numPr>
          <w:ilvl w:val="0"/>
          <w:numId w:val="26"/>
        </w:numPr>
        <w:rPr>
          <w:highlight w:val="lightGray"/>
          <w:lang w:val="en-US"/>
        </w:rPr>
      </w:pPr>
      <w:r w:rsidRPr="005B3BB6">
        <w:rPr>
          <w:highlight w:val="lightGray"/>
          <w:lang w:val="en-US"/>
        </w:rPr>
        <w:t>GI+EHT-LTF Size</w:t>
      </w:r>
    </w:p>
    <w:p w14:paraId="26362F9B" w14:textId="77777777" w:rsidR="006035A1" w:rsidRPr="005B3BB6" w:rsidRDefault="006035A1" w:rsidP="006035A1">
      <w:pPr>
        <w:rPr>
          <w:highlight w:val="lightGray"/>
          <w:lang w:val="en-US"/>
        </w:rPr>
      </w:pPr>
      <w:r w:rsidRPr="005B3BB6">
        <w:rPr>
          <w:highlight w:val="lightGray"/>
          <w:lang w:val="en-US"/>
        </w:rPr>
        <w:t xml:space="preserve">[Motion 100, </w:t>
      </w:r>
      <w:sdt>
        <w:sdtPr>
          <w:rPr>
            <w:highlight w:val="lightGray"/>
            <w:lang w:val="en-US"/>
          </w:rPr>
          <w:id w:val="-1199690003"/>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2129459728"/>
          <w:citation/>
        </w:sdtPr>
        <w:sdtContent>
          <w:r w:rsidRPr="005B3BB6">
            <w:rPr>
              <w:highlight w:val="lightGray"/>
              <w:lang w:val="en-US"/>
            </w:rPr>
            <w:fldChar w:fldCharType="begin"/>
          </w:r>
          <w:r w:rsidRPr="005B3BB6">
            <w:rPr>
              <w:highlight w:val="lightGray"/>
              <w:lang w:val="en-US"/>
            </w:rPr>
            <w:instrText xml:space="preserve"> CITATION 20_0029r3 \l 1033 </w:instrText>
          </w:r>
          <w:r w:rsidRPr="005B3BB6">
            <w:rPr>
              <w:highlight w:val="lightGray"/>
              <w:lang w:val="en-US"/>
            </w:rPr>
            <w:fldChar w:fldCharType="separate"/>
          </w:r>
          <w:r w:rsidR="00414CE3" w:rsidRPr="005B3BB6">
            <w:rPr>
              <w:noProof/>
              <w:highlight w:val="lightGray"/>
              <w:lang w:val="en-US"/>
            </w:rPr>
            <w:t>[25]</w:t>
          </w:r>
          <w:r w:rsidRPr="005B3BB6">
            <w:rPr>
              <w:highlight w:val="lightGray"/>
              <w:lang w:val="en-US"/>
            </w:rPr>
            <w:fldChar w:fldCharType="end"/>
          </w:r>
        </w:sdtContent>
      </w:sdt>
      <w:r w:rsidRPr="005B3BB6">
        <w:rPr>
          <w:highlight w:val="lightGray"/>
          <w:lang w:val="en-US"/>
        </w:rPr>
        <w:t xml:space="preserve">] </w:t>
      </w:r>
    </w:p>
    <w:p w14:paraId="07CD19BD" w14:textId="77777777" w:rsidR="006035A1" w:rsidRPr="005B3BB6" w:rsidRDefault="006035A1" w:rsidP="005E078B">
      <w:pPr>
        <w:rPr>
          <w:highlight w:val="lightGray"/>
          <w:lang w:val="en-US"/>
        </w:rPr>
      </w:pPr>
    </w:p>
    <w:p w14:paraId="626125A0" w14:textId="77777777" w:rsidR="00F64E57" w:rsidRPr="005B3BB6" w:rsidRDefault="00F64E57" w:rsidP="00F64E57">
      <w:pPr>
        <w:rPr>
          <w:highlight w:val="lightGray"/>
          <w:lang w:val="en-US"/>
        </w:rPr>
      </w:pPr>
      <w:r w:rsidRPr="005B3BB6">
        <w:rPr>
          <w:highlight w:val="lightGray"/>
          <w:lang w:val="en-US"/>
        </w:rPr>
        <w:t>The following subfields exist in U-SIG and/or EHT-SIG of an EHT PPDU sent to single user:</w:t>
      </w:r>
    </w:p>
    <w:p w14:paraId="43ED4D48" w14:textId="77777777" w:rsidR="00F64E57" w:rsidRPr="005B3BB6" w:rsidRDefault="00F64E57" w:rsidP="00486858">
      <w:pPr>
        <w:pStyle w:val="ListParagraph"/>
        <w:numPr>
          <w:ilvl w:val="0"/>
          <w:numId w:val="25"/>
        </w:numPr>
        <w:rPr>
          <w:highlight w:val="lightGray"/>
          <w:lang w:val="en-US"/>
        </w:rPr>
      </w:pPr>
      <w:r w:rsidRPr="005B3BB6">
        <w:rPr>
          <w:highlight w:val="lightGray"/>
          <w:lang w:val="en-US"/>
        </w:rPr>
        <w:t>MCS</w:t>
      </w:r>
    </w:p>
    <w:p w14:paraId="01BA9B0D" w14:textId="77777777" w:rsidR="00F64E57" w:rsidRPr="005B3BB6" w:rsidRDefault="00F64E57" w:rsidP="00486858">
      <w:pPr>
        <w:pStyle w:val="ListParagraph"/>
        <w:numPr>
          <w:ilvl w:val="0"/>
          <w:numId w:val="25"/>
        </w:numPr>
        <w:rPr>
          <w:highlight w:val="lightGray"/>
          <w:lang w:val="en-US"/>
        </w:rPr>
      </w:pPr>
      <w:r w:rsidRPr="005B3BB6">
        <w:rPr>
          <w:highlight w:val="lightGray"/>
          <w:lang w:val="en-US"/>
        </w:rPr>
        <w:t>NSTS</w:t>
      </w:r>
    </w:p>
    <w:p w14:paraId="6EDAF7AB" w14:textId="77777777" w:rsidR="00F64E57" w:rsidRPr="005B3BB6" w:rsidRDefault="00F64E57" w:rsidP="00486858">
      <w:pPr>
        <w:pStyle w:val="ListParagraph"/>
        <w:numPr>
          <w:ilvl w:val="0"/>
          <w:numId w:val="25"/>
        </w:numPr>
        <w:rPr>
          <w:highlight w:val="lightGray"/>
          <w:lang w:val="en-US"/>
        </w:rPr>
      </w:pPr>
      <w:r w:rsidRPr="005B3BB6">
        <w:rPr>
          <w:highlight w:val="lightGray"/>
          <w:lang w:val="en-US"/>
        </w:rPr>
        <w:t>GI+EHT-LTF Size</w:t>
      </w:r>
    </w:p>
    <w:p w14:paraId="615C52EF" w14:textId="77777777" w:rsidR="00F64E57" w:rsidRPr="005B3BB6" w:rsidRDefault="00F64E57" w:rsidP="00486858">
      <w:pPr>
        <w:pStyle w:val="ListParagraph"/>
        <w:numPr>
          <w:ilvl w:val="0"/>
          <w:numId w:val="25"/>
        </w:numPr>
        <w:rPr>
          <w:highlight w:val="lightGray"/>
          <w:lang w:val="en-US"/>
        </w:rPr>
      </w:pPr>
      <w:r w:rsidRPr="005B3BB6">
        <w:rPr>
          <w:highlight w:val="lightGray"/>
          <w:lang w:val="en-US"/>
        </w:rPr>
        <w:t>Coding</w:t>
      </w:r>
    </w:p>
    <w:p w14:paraId="2DE67650" w14:textId="77777777" w:rsidR="00F64E57" w:rsidRDefault="00F64E57" w:rsidP="00F64E57">
      <w:pPr>
        <w:rPr>
          <w:lang w:val="en-US"/>
        </w:rPr>
      </w:pPr>
      <w:r w:rsidRPr="005B3BB6">
        <w:rPr>
          <w:highlight w:val="lightGray"/>
          <w:lang w:val="en-US"/>
        </w:rPr>
        <w:t xml:space="preserve">[Motion 99, </w:t>
      </w:r>
      <w:sdt>
        <w:sdtPr>
          <w:rPr>
            <w:highlight w:val="lightGray"/>
            <w:lang w:val="en-US"/>
          </w:rPr>
          <w:id w:val="840661458"/>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393614571"/>
          <w:citation/>
        </w:sdtPr>
        <w:sdtContent>
          <w:r w:rsidRPr="005B3BB6">
            <w:rPr>
              <w:highlight w:val="lightGray"/>
              <w:lang w:val="en-US"/>
            </w:rPr>
            <w:fldChar w:fldCharType="begin"/>
          </w:r>
          <w:r w:rsidRPr="005B3BB6">
            <w:rPr>
              <w:highlight w:val="lightGray"/>
              <w:lang w:val="en-US"/>
            </w:rPr>
            <w:instrText xml:space="preserve"> CITATION 20_0029r3 \l 1033 </w:instrText>
          </w:r>
          <w:r w:rsidRPr="005B3BB6">
            <w:rPr>
              <w:highlight w:val="lightGray"/>
              <w:lang w:val="en-US"/>
            </w:rPr>
            <w:fldChar w:fldCharType="separate"/>
          </w:r>
          <w:r w:rsidR="00414CE3" w:rsidRPr="005B3BB6">
            <w:rPr>
              <w:noProof/>
              <w:highlight w:val="lightGray"/>
              <w:lang w:val="en-US"/>
            </w:rPr>
            <w:t>[25]</w:t>
          </w:r>
          <w:r w:rsidRPr="005B3BB6">
            <w:rPr>
              <w:highlight w:val="lightGray"/>
              <w:lang w:val="en-US"/>
            </w:rPr>
            <w:fldChar w:fldCharType="end"/>
          </w:r>
        </w:sdtContent>
      </w:sdt>
      <w:r w:rsidRPr="005B3BB6">
        <w:rPr>
          <w:highlight w:val="lightGray"/>
          <w:lang w:val="en-US"/>
        </w:rPr>
        <w:t>]</w:t>
      </w:r>
      <w:r w:rsidRPr="005E078B">
        <w:rPr>
          <w:lang w:val="en-US"/>
        </w:rPr>
        <w:t xml:space="preserve"> </w:t>
      </w:r>
    </w:p>
    <w:p w14:paraId="7D55AC95" w14:textId="77777777" w:rsidR="00D75403" w:rsidRDefault="00D75403" w:rsidP="00D75403">
      <w:pPr>
        <w:jc w:val="both"/>
        <w:rPr>
          <w:szCs w:val="22"/>
        </w:rPr>
      </w:pPr>
    </w:p>
    <w:p w14:paraId="5ACAC1F2" w14:textId="77777777" w:rsidR="00E8646B" w:rsidRPr="00BE3750" w:rsidDel="00426093" w:rsidRDefault="00E8646B" w:rsidP="00E8646B">
      <w:pPr>
        <w:tabs>
          <w:tab w:val="left" w:pos="7075"/>
        </w:tabs>
        <w:rPr>
          <w:del w:id="392" w:author="Edward Au" w:date="2020-05-29T18:49:00Z"/>
          <w:rFonts w:eastAsiaTheme="minorEastAsia"/>
          <w:bCs/>
          <w:highlight w:val="green"/>
        </w:rPr>
      </w:pPr>
      <w:del w:id="393" w:author="Edward Au" w:date="2020-05-29T18:49:00Z">
        <w:r w:rsidRPr="00BE3750" w:rsidDel="00426093">
          <w:rPr>
            <w:rFonts w:eastAsiaTheme="minorEastAsia"/>
            <w:bCs/>
            <w:highlight w:val="green"/>
          </w:rPr>
          <w:delText>Do you agree to add the following into the 11be SFD?</w:delText>
        </w:r>
      </w:del>
    </w:p>
    <w:p w14:paraId="2F7F3775" w14:textId="77777777" w:rsidR="00E8646B" w:rsidRPr="00426093" w:rsidRDefault="00E8646B" w:rsidP="00426093">
      <w:pPr>
        <w:tabs>
          <w:tab w:val="left" w:pos="7075"/>
        </w:tabs>
        <w:rPr>
          <w:rFonts w:eastAsiaTheme="minorEastAsia"/>
          <w:bCs/>
          <w:highlight w:val="green"/>
        </w:rPr>
      </w:pPr>
      <w:r w:rsidRPr="00426093">
        <w:rPr>
          <w:rFonts w:eastAsiaTheme="minorEastAsia"/>
          <w:bCs/>
          <w:highlight w:val="green"/>
        </w:rPr>
        <w:t>The following subfields exist in U-SIG and/or EHT-SIG of an EHT PPDU sent to single user:</w:t>
      </w:r>
    </w:p>
    <w:p w14:paraId="3E7F557A" w14:textId="77777777" w:rsidR="00E8646B" w:rsidRPr="00BE3750" w:rsidRDefault="00E8646B">
      <w:pPr>
        <w:pStyle w:val="ListParagraph"/>
        <w:numPr>
          <w:ilvl w:val="0"/>
          <w:numId w:val="49"/>
        </w:numPr>
        <w:tabs>
          <w:tab w:val="left" w:pos="7075"/>
        </w:tabs>
        <w:rPr>
          <w:rFonts w:eastAsiaTheme="minorEastAsia"/>
          <w:bCs/>
          <w:highlight w:val="green"/>
        </w:rPr>
        <w:pPrChange w:id="394" w:author="Edward Au" w:date="2020-05-29T18:49:00Z">
          <w:pPr>
            <w:pStyle w:val="ListParagraph"/>
            <w:numPr>
              <w:ilvl w:val="1"/>
              <w:numId w:val="49"/>
            </w:numPr>
            <w:tabs>
              <w:tab w:val="left" w:pos="7075"/>
            </w:tabs>
            <w:ind w:left="1440" w:hanging="360"/>
          </w:pPr>
        </w:pPrChange>
      </w:pPr>
      <w:r w:rsidRPr="00BE3750">
        <w:rPr>
          <w:rFonts w:eastAsiaTheme="minorEastAsia"/>
          <w:bCs/>
          <w:highlight w:val="green"/>
        </w:rPr>
        <w:t xml:space="preserve">LDPC Extra </w:t>
      </w:r>
      <w:del w:id="395" w:author="Edward Au" w:date="2020-05-29T18:57:00Z">
        <w:r w:rsidRPr="00BE3750" w:rsidDel="009F7107">
          <w:rPr>
            <w:rFonts w:eastAsiaTheme="minorEastAsia"/>
            <w:bCs/>
            <w:highlight w:val="green"/>
          </w:rPr>
          <w:delText>symbol</w:delText>
        </w:r>
      </w:del>
      <w:ins w:id="396" w:author="Edward Au" w:date="2020-05-29T18:57:00Z">
        <w:r w:rsidR="009F7107">
          <w:rPr>
            <w:rFonts w:eastAsiaTheme="minorEastAsia"/>
            <w:bCs/>
            <w:highlight w:val="green"/>
          </w:rPr>
          <w:t>S</w:t>
        </w:r>
        <w:r w:rsidR="009F7107" w:rsidRPr="00BE3750">
          <w:rPr>
            <w:rFonts w:eastAsiaTheme="minorEastAsia"/>
            <w:bCs/>
            <w:highlight w:val="green"/>
          </w:rPr>
          <w:t>ymbol</w:t>
        </w:r>
      </w:ins>
    </w:p>
    <w:p w14:paraId="35FEF839" w14:textId="77777777" w:rsidR="00E8646B" w:rsidRPr="00BE3750" w:rsidRDefault="00E8646B">
      <w:pPr>
        <w:pStyle w:val="ListParagraph"/>
        <w:numPr>
          <w:ilvl w:val="0"/>
          <w:numId w:val="49"/>
        </w:numPr>
        <w:tabs>
          <w:tab w:val="left" w:pos="7075"/>
        </w:tabs>
        <w:rPr>
          <w:rFonts w:eastAsiaTheme="minorEastAsia"/>
          <w:bCs/>
          <w:highlight w:val="green"/>
        </w:rPr>
        <w:pPrChange w:id="397" w:author="Edward Au" w:date="2020-05-29T18:49:00Z">
          <w:pPr>
            <w:pStyle w:val="ListParagraph"/>
            <w:numPr>
              <w:ilvl w:val="1"/>
              <w:numId w:val="49"/>
            </w:numPr>
            <w:tabs>
              <w:tab w:val="left" w:pos="7075"/>
            </w:tabs>
            <w:ind w:left="1440" w:hanging="360"/>
          </w:pPr>
        </w:pPrChange>
      </w:pPr>
      <w:r w:rsidRPr="00BE3750">
        <w:rPr>
          <w:rFonts w:eastAsiaTheme="minorEastAsia"/>
          <w:bCs/>
          <w:highlight w:val="green"/>
        </w:rPr>
        <w:t>Beamformed</w:t>
      </w:r>
    </w:p>
    <w:p w14:paraId="11856073" w14:textId="77777777" w:rsidR="00E8646B" w:rsidRPr="00BE3750" w:rsidRDefault="00E8646B">
      <w:pPr>
        <w:pStyle w:val="ListParagraph"/>
        <w:numPr>
          <w:ilvl w:val="0"/>
          <w:numId w:val="49"/>
        </w:numPr>
        <w:tabs>
          <w:tab w:val="left" w:pos="7075"/>
        </w:tabs>
        <w:rPr>
          <w:rFonts w:eastAsiaTheme="minorEastAsia"/>
          <w:bCs/>
          <w:highlight w:val="green"/>
        </w:rPr>
        <w:pPrChange w:id="398" w:author="Edward Au" w:date="2020-05-29T18:49:00Z">
          <w:pPr>
            <w:pStyle w:val="ListParagraph"/>
            <w:numPr>
              <w:ilvl w:val="1"/>
              <w:numId w:val="49"/>
            </w:numPr>
            <w:tabs>
              <w:tab w:val="left" w:pos="7075"/>
            </w:tabs>
            <w:ind w:left="1440" w:hanging="360"/>
          </w:pPr>
        </w:pPrChange>
      </w:pPr>
      <w:r w:rsidRPr="00BE3750">
        <w:rPr>
          <w:rFonts w:eastAsiaTheme="minorEastAsia"/>
          <w:bCs/>
          <w:highlight w:val="green"/>
        </w:rPr>
        <w:t xml:space="preserve">Pre-FEC </w:t>
      </w:r>
      <w:del w:id="399" w:author="Edward Au" w:date="2020-05-29T18:57:00Z">
        <w:r w:rsidRPr="00BE3750" w:rsidDel="009F7107">
          <w:rPr>
            <w:rFonts w:eastAsiaTheme="minorEastAsia"/>
            <w:bCs/>
            <w:highlight w:val="green"/>
          </w:rPr>
          <w:delText xml:space="preserve">padding </w:delText>
        </w:r>
      </w:del>
      <w:ins w:id="400" w:author="Edward Au" w:date="2020-05-29T18:57:00Z">
        <w:r w:rsidR="009F7107">
          <w:rPr>
            <w:rFonts w:eastAsiaTheme="minorEastAsia"/>
            <w:bCs/>
            <w:highlight w:val="green"/>
          </w:rPr>
          <w:t>P</w:t>
        </w:r>
        <w:r w:rsidR="009F7107" w:rsidRPr="00BE3750">
          <w:rPr>
            <w:rFonts w:eastAsiaTheme="minorEastAsia"/>
            <w:bCs/>
            <w:highlight w:val="green"/>
          </w:rPr>
          <w:t xml:space="preserve">adding </w:t>
        </w:r>
      </w:ins>
      <w:del w:id="401" w:author="Edward Au" w:date="2020-05-29T18:57:00Z">
        <w:r w:rsidRPr="00BE3750" w:rsidDel="009F7107">
          <w:rPr>
            <w:rFonts w:eastAsiaTheme="minorEastAsia"/>
            <w:bCs/>
            <w:highlight w:val="green"/>
          </w:rPr>
          <w:delText>factor</w:delText>
        </w:r>
      </w:del>
      <w:ins w:id="402" w:author="Edward Au" w:date="2020-05-29T18:57:00Z">
        <w:r w:rsidR="009F7107">
          <w:rPr>
            <w:rFonts w:eastAsiaTheme="minorEastAsia"/>
            <w:bCs/>
            <w:highlight w:val="green"/>
          </w:rPr>
          <w:t>F</w:t>
        </w:r>
        <w:r w:rsidR="009F7107" w:rsidRPr="00BE3750">
          <w:rPr>
            <w:rFonts w:eastAsiaTheme="minorEastAsia"/>
            <w:bCs/>
            <w:highlight w:val="green"/>
          </w:rPr>
          <w:t>actor</w:t>
        </w:r>
      </w:ins>
    </w:p>
    <w:p w14:paraId="44D1E907" w14:textId="013A5B47" w:rsidR="00E8646B" w:rsidRPr="00BE3750" w:rsidRDefault="00E8646B">
      <w:pPr>
        <w:pStyle w:val="ListParagraph"/>
        <w:numPr>
          <w:ilvl w:val="0"/>
          <w:numId w:val="49"/>
        </w:numPr>
        <w:tabs>
          <w:tab w:val="left" w:pos="7075"/>
        </w:tabs>
        <w:rPr>
          <w:rFonts w:eastAsiaTheme="minorEastAsia"/>
          <w:bCs/>
          <w:highlight w:val="green"/>
        </w:rPr>
        <w:pPrChange w:id="403" w:author="Edward Au" w:date="2020-05-29T18:49:00Z">
          <w:pPr>
            <w:pStyle w:val="ListParagraph"/>
            <w:numPr>
              <w:ilvl w:val="1"/>
              <w:numId w:val="49"/>
            </w:numPr>
            <w:tabs>
              <w:tab w:val="left" w:pos="7075"/>
            </w:tabs>
            <w:ind w:left="1440" w:hanging="360"/>
          </w:pPr>
        </w:pPrChange>
      </w:pPr>
      <w:r w:rsidRPr="00BE3750">
        <w:rPr>
          <w:rFonts w:eastAsiaTheme="minorEastAsia"/>
          <w:bCs/>
          <w:highlight w:val="green"/>
        </w:rPr>
        <w:t>PE Disambiguity</w:t>
      </w:r>
      <w:r w:rsidR="00C77BBE">
        <w:rPr>
          <w:rFonts w:eastAsiaTheme="minorEastAsia"/>
          <w:bCs/>
          <w:highlight w:val="green"/>
        </w:rPr>
        <w:t xml:space="preserve"> </w:t>
      </w:r>
      <w:r w:rsidR="00C77BBE" w:rsidRPr="00426093">
        <w:rPr>
          <w:b/>
          <w:i/>
          <w:highlight w:val="green"/>
        </w:rPr>
        <w:t xml:space="preserve"> </w:t>
      </w:r>
      <w:r w:rsidR="00C77BBE" w:rsidRPr="00E80C83">
        <w:rPr>
          <w:b/>
          <w:i/>
          <w:highlight w:val="green"/>
        </w:rPr>
        <w:t>[#SP0611-</w:t>
      </w:r>
      <w:r w:rsidR="00C77BBE">
        <w:rPr>
          <w:b/>
          <w:i/>
          <w:highlight w:val="green"/>
        </w:rPr>
        <w:t>11</w:t>
      </w:r>
      <w:r w:rsidR="00C77BBE" w:rsidRPr="00E80C83">
        <w:rPr>
          <w:b/>
          <w:i/>
          <w:highlight w:val="green"/>
        </w:rPr>
        <w:t>]</w:t>
      </w:r>
    </w:p>
    <w:p w14:paraId="43E595CC" w14:textId="696A070E" w:rsidR="00E8646B" w:rsidRPr="00BE3750" w:rsidRDefault="00E8646B" w:rsidP="00E8646B">
      <w:pPr>
        <w:jc w:val="both"/>
        <w:rPr>
          <w:szCs w:val="22"/>
          <w:highlight w:val="green"/>
        </w:rPr>
      </w:pPr>
      <w:r w:rsidRPr="00BE3750">
        <w:rPr>
          <w:szCs w:val="22"/>
          <w:highlight w:val="green"/>
        </w:rPr>
        <w:t xml:space="preserve">[20/0019r3 (11be PPDU format, Dongguk Lim, LGE), </w:t>
      </w:r>
      <w:r w:rsidR="00C011BE" w:rsidRPr="00BE3750">
        <w:rPr>
          <w:szCs w:val="22"/>
          <w:highlight w:val="green"/>
        </w:rPr>
        <w:t xml:space="preserve">SP#1, </w:t>
      </w:r>
      <w:r w:rsidRPr="00BE3750">
        <w:rPr>
          <w:highlight w:val="green"/>
        </w:rPr>
        <w:t>Y/N/A: 41/5/11]</w:t>
      </w:r>
    </w:p>
    <w:p w14:paraId="59B08E4C" w14:textId="77777777" w:rsidR="00E8646B" w:rsidRPr="00BE3750" w:rsidRDefault="00E8646B" w:rsidP="00D75403">
      <w:pPr>
        <w:jc w:val="both"/>
        <w:rPr>
          <w:szCs w:val="22"/>
          <w:highlight w:val="green"/>
        </w:rPr>
      </w:pPr>
    </w:p>
    <w:p w14:paraId="654FD59F" w14:textId="5F0E7872" w:rsidR="00D75403" w:rsidRPr="00BE3750" w:rsidRDefault="00D75403" w:rsidP="00D75403">
      <w:pPr>
        <w:tabs>
          <w:tab w:val="left" w:pos="7075"/>
        </w:tabs>
        <w:jc w:val="both"/>
        <w:rPr>
          <w:bCs/>
          <w:highlight w:val="green"/>
        </w:rPr>
      </w:pPr>
      <w:del w:id="404" w:author="Edward Au" w:date="2020-05-29T18:49:00Z">
        <w:r w:rsidRPr="00BE3750" w:rsidDel="00426093">
          <w:rPr>
            <w:rFonts w:eastAsiaTheme="minorEastAsia"/>
            <w:bCs/>
            <w:highlight w:val="green"/>
          </w:rPr>
          <w:delText>Do you agree that a</w:delText>
        </w:r>
      </w:del>
      <w:ins w:id="405" w:author="Edward Au" w:date="2020-05-29T18:49:00Z">
        <w:r w:rsidR="00426093">
          <w:rPr>
            <w:rFonts w:eastAsiaTheme="minorEastAsia"/>
            <w:bCs/>
            <w:highlight w:val="green"/>
          </w:rPr>
          <w:t>A</w:t>
        </w:r>
      </w:ins>
      <w:r w:rsidRPr="00BE3750">
        <w:rPr>
          <w:rFonts w:eastAsiaTheme="minorEastAsia"/>
          <w:bCs/>
          <w:highlight w:val="green"/>
        </w:rPr>
        <w:t xml:space="preserve"> subfield for preamble puncturing pattern information</w:t>
      </w:r>
      <w:ins w:id="406" w:author="Edward Au" w:date="2020-05-29T19:14:00Z">
        <w:r w:rsidR="00D11C42">
          <w:rPr>
            <w:rFonts w:eastAsiaTheme="minorEastAsia"/>
            <w:bCs/>
            <w:highlight w:val="green"/>
          </w:rPr>
          <w:t xml:space="preserve"> that</w:t>
        </w:r>
      </w:ins>
      <w:r w:rsidRPr="00BE3750">
        <w:rPr>
          <w:bCs/>
          <w:highlight w:val="green"/>
        </w:rPr>
        <w:t xml:space="preserve"> separate</w:t>
      </w:r>
      <w:ins w:id="407" w:author="Edward Au" w:date="2020-05-29T19:14:00Z">
        <w:r w:rsidR="00D11C42">
          <w:rPr>
            <w:bCs/>
            <w:highlight w:val="green"/>
          </w:rPr>
          <w:t>s</w:t>
        </w:r>
      </w:ins>
      <w:r w:rsidRPr="00BE3750">
        <w:rPr>
          <w:bCs/>
          <w:highlight w:val="green"/>
        </w:rPr>
        <w:t xml:space="preserve"> from the BW</w:t>
      </w:r>
      <w:r w:rsidRPr="00BE3750">
        <w:rPr>
          <w:rFonts w:eastAsiaTheme="minorEastAsia"/>
          <w:bCs/>
          <w:highlight w:val="green"/>
        </w:rPr>
        <w:t xml:space="preserve"> </w:t>
      </w:r>
      <w:r w:rsidRPr="00BE3750">
        <w:rPr>
          <w:bCs/>
          <w:highlight w:val="green"/>
        </w:rPr>
        <w:t xml:space="preserve">field </w:t>
      </w:r>
      <w:r w:rsidRPr="00BE3750">
        <w:rPr>
          <w:rFonts w:eastAsiaTheme="minorEastAsia"/>
          <w:bCs/>
          <w:highlight w:val="green"/>
        </w:rPr>
        <w:t>is included in U-SIG</w:t>
      </w:r>
      <w:r w:rsidRPr="00BE3750">
        <w:rPr>
          <w:bCs/>
          <w:highlight w:val="green"/>
        </w:rPr>
        <w:t xml:space="preserve"> and/or </w:t>
      </w:r>
      <w:r w:rsidRPr="00BE3750">
        <w:rPr>
          <w:rFonts w:eastAsiaTheme="minorEastAsia"/>
          <w:bCs/>
          <w:highlight w:val="green"/>
        </w:rPr>
        <w:t xml:space="preserve">EHT-SIG for the </w:t>
      </w:r>
      <w:ins w:id="408" w:author="Edward Au" w:date="2020-06-01T12:54:00Z">
        <w:r w:rsidR="0014279B">
          <w:rPr>
            <w:rFonts w:eastAsiaTheme="minorEastAsia"/>
            <w:bCs/>
            <w:highlight w:val="green"/>
          </w:rPr>
          <w:t>802.</w:t>
        </w:r>
      </w:ins>
      <w:r w:rsidRPr="00BE3750">
        <w:rPr>
          <w:rFonts w:eastAsiaTheme="minorEastAsia"/>
          <w:bCs/>
          <w:highlight w:val="green"/>
        </w:rPr>
        <w:t>11be PPDU transmitted to a single user</w:t>
      </w:r>
      <w:ins w:id="409" w:author="Edward Au" w:date="2020-05-29T18:49:00Z">
        <w:r w:rsidR="00426093">
          <w:rPr>
            <w:rFonts w:eastAsiaTheme="minorEastAsia"/>
            <w:bCs/>
            <w:highlight w:val="green"/>
          </w:rPr>
          <w:t>.</w:t>
        </w:r>
      </w:ins>
      <w:del w:id="410" w:author="Edward Au" w:date="2020-05-29T18:49:00Z">
        <w:r w:rsidRPr="00BE3750" w:rsidDel="00426093">
          <w:rPr>
            <w:rFonts w:eastAsiaTheme="minorEastAsia"/>
            <w:bCs/>
            <w:highlight w:val="green"/>
          </w:rPr>
          <w:delText>?</w:delText>
        </w:r>
      </w:del>
      <w:r w:rsidR="00C77BBE">
        <w:rPr>
          <w:rFonts w:eastAsiaTheme="minorEastAsia"/>
          <w:bCs/>
          <w:highlight w:val="green"/>
        </w:rPr>
        <w:t xml:space="preserve"> </w:t>
      </w:r>
      <w:r w:rsidR="00C77BBE" w:rsidRPr="00E80C83">
        <w:rPr>
          <w:b/>
          <w:i/>
          <w:highlight w:val="green"/>
        </w:rPr>
        <w:t>[#SP0611-</w:t>
      </w:r>
      <w:r w:rsidR="00C77BBE">
        <w:rPr>
          <w:b/>
          <w:i/>
          <w:highlight w:val="green"/>
        </w:rPr>
        <w:t>12</w:t>
      </w:r>
      <w:r w:rsidR="00C77BBE" w:rsidRPr="00E80C83">
        <w:rPr>
          <w:b/>
          <w:i/>
          <w:highlight w:val="green"/>
        </w:rPr>
        <w:t>]</w:t>
      </w:r>
    </w:p>
    <w:p w14:paraId="42C310B3" w14:textId="687B8A16" w:rsidR="00D75403" w:rsidRPr="00D75403" w:rsidRDefault="00D75403" w:rsidP="00D75403">
      <w:pPr>
        <w:jc w:val="both"/>
        <w:rPr>
          <w:szCs w:val="22"/>
        </w:rPr>
      </w:pPr>
      <w:r w:rsidRPr="00BE3750">
        <w:rPr>
          <w:szCs w:val="22"/>
          <w:highlight w:val="green"/>
        </w:rPr>
        <w:t xml:space="preserve">[20/0524r2 (Signaling of preamble puncturing in SU transmission, Dongguk Lim, LGE), </w:t>
      </w:r>
      <w:r w:rsidR="00CA114B" w:rsidRPr="00BE3750">
        <w:rPr>
          <w:szCs w:val="22"/>
          <w:highlight w:val="green"/>
        </w:rPr>
        <w:t xml:space="preserve">SP#2, </w:t>
      </w:r>
      <w:r w:rsidRPr="00BE3750">
        <w:rPr>
          <w:highlight w:val="green"/>
        </w:rPr>
        <w:t>Y/N/A: 36/4/14]</w:t>
      </w:r>
    </w:p>
    <w:p w14:paraId="506477FF" w14:textId="77777777" w:rsidR="008E41E3" w:rsidRDefault="008E41E3" w:rsidP="00F64E57">
      <w:pPr>
        <w:rPr>
          <w:lang w:val="en-US"/>
        </w:rPr>
      </w:pPr>
    </w:p>
    <w:p w14:paraId="395C4ABA" w14:textId="77777777" w:rsidR="00E41C46" w:rsidRPr="00BE3750" w:rsidDel="00426093" w:rsidRDefault="00E41C46" w:rsidP="0016041E">
      <w:pPr>
        <w:tabs>
          <w:tab w:val="left" w:pos="7075"/>
        </w:tabs>
        <w:jc w:val="both"/>
        <w:rPr>
          <w:del w:id="411" w:author="Edward Au" w:date="2020-05-29T18:50:00Z"/>
          <w:highlight w:val="green"/>
        </w:rPr>
      </w:pPr>
      <w:del w:id="412" w:author="Edward Au" w:date="2020-05-29T18:50:00Z">
        <w:r w:rsidRPr="00BE3750" w:rsidDel="00426093">
          <w:rPr>
            <w:highlight w:val="green"/>
          </w:rPr>
          <w:delText>Do you support following in 11be?</w:delText>
        </w:r>
      </w:del>
    </w:p>
    <w:p w14:paraId="24AB9A4A" w14:textId="28A5331E" w:rsidR="00E41C46" w:rsidRPr="00426093" w:rsidRDefault="00C77BBE" w:rsidP="00C77BBE">
      <w:pPr>
        <w:tabs>
          <w:tab w:val="left" w:pos="7075"/>
        </w:tabs>
        <w:jc w:val="both"/>
        <w:rPr>
          <w:highlight w:val="green"/>
        </w:rPr>
      </w:pPr>
      <w:ins w:id="413" w:author="Edward Au" w:date="2020-06-01T12:38:00Z">
        <w:r>
          <w:rPr>
            <w:highlight w:val="green"/>
          </w:rPr>
          <w:t xml:space="preserve">802.11be supports that </w:t>
        </w:r>
      </w:ins>
      <w:del w:id="414" w:author="Edward Au" w:date="2020-06-01T12:38:00Z">
        <w:r w:rsidR="00E41C46" w:rsidRPr="00426093" w:rsidDel="00C77BBE">
          <w:rPr>
            <w:highlight w:val="green"/>
          </w:rPr>
          <w:delText xml:space="preserve">Preamble </w:delText>
        </w:r>
      </w:del>
      <w:ins w:id="415" w:author="Edward Au" w:date="2020-06-01T12:38:00Z">
        <w:r>
          <w:rPr>
            <w:highlight w:val="green"/>
          </w:rPr>
          <w:t>p</w:t>
        </w:r>
        <w:r w:rsidRPr="00426093">
          <w:rPr>
            <w:highlight w:val="green"/>
          </w:rPr>
          <w:t xml:space="preserve">reamble </w:t>
        </w:r>
      </w:ins>
      <w:r w:rsidR="00E41C46" w:rsidRPr="00426093">
        <w:rPr>
          <w:highlight w:val="green"/>
        </w:rPr>
        <w:t>of primary 20</w:t>
      </w:r>
      <w:ins w:id="416" w:author="Edward Au" w:date="2020-06-01T15:46:00Z">
        <w:r w:rsidR="007130CB">
          <w:rPr>
            <w:highlight w:val="green"/>
          </w:rPr>
          <w:t xml:space="preserve"> </w:t>
        </w:r>
      </w:ins>
      <w:r w:rsidR="00E41C46" w:rsidRPr="00426093">
        <w:rPr>
          <w:highlight w:val="green"/>
        </w:rPr>
        <w:t>MHz channel shall not be punctured in any PPDU (</w:t>
      </w:r>
      <w:ins w:id="417" w:author="Edward Au" w:date="2020-05-29T18:50:00Z">
        <w:r w:rsidR="00426093">
          <w:rPr>
            <w:highlight w:val="green"/>
          </w:rPr>
          <w:t>e</w:t>
        </w:r>
      </w:ins>
      <w:del w:id="418" w:author="Edward Au" w:date="2020-05-29T18:50:00Z">
        <w:r w:rsidR="00E41C46" w:rsidRPr="00426093" w:rsidDel="00426093">
          <w:rPr>
            <w:highlight w:val="green"/>
          </w:rPr>
          <w:delText>E</w:delText>
        </w:r>
      </w:del>
      <w:r w:rsidR="00E41C46" w:rsidRPr="00426093">
        <w:rPr>
          <w:highlight w:val="green"/>
        </w:rPr>
        <w:t>xcept TB PPDU)</w:t>
      </w:r>
      <w:r w:rsidR="00426093">
        <w:rPr>
          <w:highlight w:val="green"/>
        </w:rPr>
        <w:t>.</w:t>
      </w:r>
      <w:r>
        <w:rPr>
          <w:highlight w:val="green"/>
        </w:rPr>
        <w:t xml:space="preserve"> </w:t>
      </w:r>
      <w:r w:rsidRPr="00E80C83">
        <w:rPr>
          <w:b/>
          <w:i/>
          <w:highlight w:val="green"/>
        </w:rPr>
        <w:t>[#SP0611-</w:t>
      </w:r>
      <w:r>
        <w:rPr>
          <w:b/>
          <w:i/>
          <w:highlight w:val="green"/>
        </w:rPr>
        <w:t>13</w:t>
      </w:r>
      <w:r w:rsidRPr="00E80C83">
        <w:rPr>
          <w:b/>
          <w:i/>
          <w:highlight w:val="green"/>
        </w:rPr>
        <w:t>]</w:t>
      </w:r>
    </w:p>
    <w:p w14:paraId="664ABEC1" w14:textId="0DA36671" w:rsidR="00E41C46" w:rsidRPr="00BE3750" w:rsidRDefault="00E41C46" w:rsidP="0016041E">
      <w:pPr>
        <w:tabs>
          <w:tab w:val="left" w:pos="7075"/>
        </w:tabs>
        <w:jc w:val="both"/>
        <w:rPr>
          <w:highlight w:val="green"/>
        </w:rPr>
      </w:pPr>
      <w:r w:rsidRPr="00BE3750">
        <w:rPr>
          <w:highlight w:val="green"/>
        </w:rPr>
        <w:t xml:space="preserve">[20/0285r5 (SU PPDU SIG Contents Considerations, Wook Bong Lee, Samsung), </w:t>
      </w:r>
      <w:r w:rsidR="002D769C" w:rsidRPr="00BE3750">
        <w:rPr>
          <w:highlight w:val="green"/>
        </w:rPr>
        <w:t xml:space="preserve">SP#1, </w:t>
      </w:r>
      <w:r w:rsidRPr="00BE3750">
        <w:rPr>
          <w:highlight w:val="green"/>
        </w:rPr>
        <w:t>Y/N/A: 45/1/10]</w:t>
      </w:r>
      <w:ins w:id="419" w:author="Edward Au" w:date="2020-05-29T18:50:00Z">
        <w:r w:rsidR="00426093" w:rsidRPr="00426093">
          <w:rPr>
            <w:b/>
            <w:i/>
            <w:highlight w:val="green"/>
          </w:rPr>
          <w:t xml:space="preserve"> </w:t>
        </w:r>
      </w:ins>
    </w:p>
    <w:p w14:paraId="5C84E2F4" w14:textId="77777777" w:rsidR="00E41C46" w:rsidRPr="00BE3750" w:rsidRDefault="00E41C46" w:rsidP="0016041E">
      <w:pPr>
        <w:jc w:val="both"/>
        <w:rPr>
          <w:highlight w:val="green"/>
        </w:rPr>
      </w:pPr>
    </w:p>
    <w:p w14:paraId="7740051B" w14:textId="77777777" w:rsidR="00C3555B" w:rsidRDefault="00C3555B">
      <w:pPr>
        <w:rPr>
          <w:highlight w:val="green"/>
        </w:rPr>
      </w:pPr>
      <w:r>
        <w:rPr>
          <w:highlight w:val="green"/>
        </w:rPr>
        <w:br w:type="page"/>
      </w:r>
    </w:p>
    <w:p w14:paraId="7103999B" w14:textId="1E9C8FA9" w:rsidR="00280285" w:rsidRPr="00BE3750" w:rsidRDefault="00280285" w:rsidP="0016041E">
      <w:pPr>
        <w:tabs>
          <w:tab w:val="left" w:pos="7075"/>
        </w:tabs>
        <w:jc w:val="both"/>
        <w:rPr>
          <w:highlight w:val="green"/>
        </w:rPr>
      </w:pPr>
      <w:del w:id="420" w:author="Edward Au" w:date="2020-05-29T18:50:00Z">
        <w:r w:rsidRPr="00BE3750" w:rsidDel="00426093">
          <w:rPr>
            <w:highlight w:val="green"/>
          </w:rPr>
          <w:lastRenderedPageBreak/>
          <w:delText>Do you agree that t</w:delText>
        </w:r>
      </w:del>
      <w:ins w:id="421" w:author="Edward Au" w:date="2020-05-29T18:50:00Z">
        <w:r w:rsidR="00426093">
          <w:rPr>
            <w:highlight w:val="green"/>
          </w:rPr>
          <w:t>T</w:t>
        </w:r>
      </w:ins>
      <w:r w:rsidRPr="00BE3750">
        <w:rPr>
          <w:highlight w:val="green"/>
        </w:rPr>
        <w:t>he following indication shall be the same considering symbol alignment within each segment from PHY point of view, if the fields are present in U-SIG:</w:t>
      </w:r>
    </w:p>
    <w:p w14:paraId="3228CFE3" w14:textId="77777777"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Number of EHT-SIG symbols </w:t>
      </w:r>
    </w:p>
    <w:p w14:paraId="62BC059D" w14:textId="77777777"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GI+EHT-LTF Size </w:t>
      </w:r>
    </w:p>
    <w:p w14:paraId="6230432E" w14:textId="77777777" w:rsidR="004D23C1" w:rsidRPr="00BE3750" w:rsidRDefault="00280285" w:rsidP="00486858">
      <w:pPr>
        <w:pStyle w:val="ListParagraph"/>
        <w:numPr>
          <w:ilvl w:val="0"/>
          <w:numId w:val="40"/>
        </w:numPr>
        <w:tabs>
          <w:tab w:val="left" w:pos="7075"/>
        </w:tabs>
        <w:jc w:val="both"/>
        <w:rPr>
          <w:highlight w:val="green"/>
        </w:rPr>
      </w:pPr>
      <w:r w:rsidRPr="00BE3750">
        <w:rPr>
          <w:highlight w:val="green"/>
        </w:rPr>
        <w:t>Number of EHT-LTF symbols</w:t>
      </w:r>
    </w:p>
    <w:p w14:paraId="708E322C" w14:textId="3D934B05" w:rsidR="00280285" w:rsidRPr="00BE3750" w:rsidRDefault="00280285" w:rsidP="00486858">
      <w:pPr>
        <w:pStyle w:val="ListParagraph"/>
        <w:numPr>
          <w:ilvl w:val="0"/>
          <w:numId w:val="40"/>
        </w:numPr>
        <w:tabs>
          <w:tab w:val="left" w:pos="7075"/>
        </w:tabs>
        <w:jc w:val="both"/>
        <w:rPr>
          <w:highlight w:val="green"/>
        </w:rPr>
      </w:pPr>
      <w:r w:rsidRPr="00BE3750">
        <w:rPr>
          <w:highlight w:val="green"/>
        </w:rPr>
        <w:t>PE related parameters</w:t>
      </w:r>
      <w:r w:rsidR="00C77BBE">
        <w:rPr>
          <w:highlight w:val="green"/>
        </w:rPr>
        <w:t xml:space="preserve"> </w:t>
      </w:r>
      <w:r w:rsidR="00C77BBE" w:rsidRPr="00E80C83">
        <w:rPr>
          <w:b/>
          <w:i/>
          <w:highlight w:val="green"/>
        </w:rPr>
        <w:t>[#SP0611-</w:t>
      </w:r>
      <w:r w:rsidR="00C77BBE">
        <w:rPr>
          <w:b/>
          <w:i/>
          <w:highlight w:val="green"/>
        </w:rPr>
        <w:t>14</w:t>
      </w:r>
      <w:r w:rsidR="00C77BBE" w:rsidRPr="00E80C83">
        <w:rPr>
          <w:b/>
          <w:i/>
          <w:highlight w:val="green"/>
        </w:rPr>
        <w:t>]</w:t>
      </w:r>
    </w:p>
    <w:p w14:paraId="1A27A27F" w14:textId="74E1B4EC" w:rsidR="00280285" w:rsidRPr="00280285" w:rsidRDefault="00280285" w:rsidP="0016041E">
      <w:pPr>
        <w:tabs>
          <w:tab w:val="left" w:pos="7075"/>
        </w:tabs>
        <w:jc w:val="both"/>
      </w:pPr>
      <w:r w:rsidRPr="00BE3750">
        <w:rPr>
          <w:highlight w:val="green"/>
        </w:rPr>
        <w:t xml:space="preserve">[20/0545r1 (Multi-segment EHT-SIG design discussion, Ross Yu, Huawei), </w:t>
      </w:r>
      <w:r w:rsidR="002D769C" w:rsidRPr="00BE3750">
        <w:rPr>
          <w:highlight w:val="green"/>
        </w:rPr>
        <w:t xml:space="preserve">SP#3, </w:t>
      </w:r>
      <w:r w:rsidRPr="00BE3750">
        <w:rPr>
          <w:highlight w:val="green"/>
        </w:rPr>
        <w:t>Y/N/A:  40/6/12]</w:t>
      </w:r>
      <w:ins w:id="422" w:author="Edward Au" w:date="2020-05-29T18:50:00Z">
        <w:r w:rsidR="00426093" w:rsidRPr="00426093">
          <w:rPr>
            <w:b/>
            <w:i/>
            <w:highlight w:val="green"/>
          </w:rPr>
          <w:t xml:space="preserve"> </w:t>
        </w:r>
      </w:ins>
    </w:p>
    <w:p w14:paraId="7D9193D0" w14:textId="77777777" w:rsidR="00280285" w:rsidRDefault="00280285" w:rsidP="0016041E">
      <w:pPr>
        <w:jc w:val="both"/>
        <w:rPr>
          <w:lang w:val="en-US"/>
        </w:rPr>
      </w:pPr>
    </w:p>
    <w:p w14:paraId="54E07CCF" w14:textId="5F07126A" w:rsidR="009F6F67" w:rsidRPr="000A31FC" w:rsidRDefault="00FE3B30" w:rsidP="0016041E">
      <w:pPr>
        <w:jc w:val="both"/>
        <w:rPr>
          <w:highlight w:val="green"/>
          <w:lang w:val="en-US"/>
        </w:rPr>
      </w:pPr>
      <w:del w:id="423" w:author="Edward Au" w:date="2020-05-29T18:51:00Z">
        <w:r w:rsidRPr="000A31FC" w:rsidDel="00426093">
          <w:rPr>
            <w:highlight w:val="green"/>
            <w:lang w:val="en-US"/>
          </w:rPr>
          <w:delText>Do you agree that a</w:delText>
        </w:r>
      </w:del>
      <w:ins w:id="424" w:author="Edward Au" w:date="2020-05-29T18:51:00Z">
        <w:r w:rsidR="00426093">
          <w:rPr>
            <w:highlight w:val="green"/>
            <w:lang w:val="en-US"/>
          </w:rPr>
          <w:t>A</w:t>
        </w:r>
      </w:ins>
      <w:r w:rsidRPr="000A31FC">
        <w:rPr>
          <w:highlight w:val="green"/>
          <w:lang w:val="en-US"/>
        </w:rPr>
        <w:t xml:space="preserve"> STA only needs to process up to one 80</w:t>
      </w:r>
      <w:ins w:id="425" w:author="Edward Au" w:date="2020-06-01T15:46:00Z">
        <w:r w:rsidR="007130CB">
          <w:rPr>
            <w:highlight w:val="green"/>
            <w:lang w:val="en-US"/>
          </w:rPr>
          <w:t xml:space="preserve"> </w:t>
        </w:r>
      </w:ins>
      <w:r w:rsidRPr="000A31FC">
        <w:rPr>
          <w:highlight w:val="green"/>
          <w:lang w:val="en-US"/>
        </w:rPr>
        <w:t>MHz segment of the pre-EHT preamble (up-to and including EHT-SIG) to get all the assignment information for itself</w:t>
      </w:r>
      <w:ins w:id="426" w:author="Edward Au" w:date="2020-05-29T19:15:00Z">
        <w:r w:rsidR="006B5E71">
          <w:rPr>
            <w:highlight w:val="green"/>
            <w:lang w:val="en-US"/>
          </w:rPr>
          <w:t>.</w:t>
        </w:r>
      </w:ins>
      <w:del w:id="427" w:author="Edward Au" w:date="2020-05-29T19:15:00Z">
        <w:r w:rsidRPr="000A31FC" w:rsidDel="006B5E71">
          <w:rPr>
            <w:highlight w:val="green"/>
            <w:lang w:val="en-US"/>
          </w:rPr>
          <w:delText>?</w:delText>
        </w:r>
      </w:del>
    </w:p>
    <w:p w14:paraId="432100EB" w14:textId="668C4022" w:rsidR="00FE3B30" w:rsidRPr="000A31FC" w:rsidRDefault="00FE3B30" w:rsidP="00486858">
      <w:pPr>
        <w:pStyle w:val="ListParagraph"/>
        <w:numPr>
          <w:ilvl w:val="0"/>
          <w:numId w:val="28"/>
        </w:numPr>
        <w:jc w:val="both"/>
        <w:rPr>
          <w:highlight w:val="green"/>
          <w:lang w:val="en-US"/>
        </w:rPr>
      </w:pPr>
      <w:r w:rsidRPr="000A31FC">
        <w:rPr>
          <w:highlight w:val="green"/>
          <w:lang w:val="en-US"/>
        </w:rPr>
        <w:t>No 80MHz segment change is needed while processing L-SIG, U-SIG and EHT-SIG</w:t>
      </w:r>
      <w:r w:rsidR="00C77BBE">
        <w:rPr>
          <w:highlight w:val="green"/>
          <w:lang w:val="en-US"/>
        </w:rPr>
        <w:t xml:space="preserve"> </w:t>
      </w:r>
      <w:r w:rsidR="00C77BBE" w:rsidRPr="00426093">
        <w:rPr>
          <w:b/>
          <w:i/>
          <w:highlight w:val="green"/>
        </w:rPr>
        <w:t xml:space="preserve"> </w:t>
      </w:r>
      <w:r w:rsidR="00C77BBE" w:rsidRPr="00E80C83">
        <w:rPr>
          <w:b/>
          <w:i/>
          <w:highlight w:val="green"/>
        </w:rPr>
        <w:t>[#SP0611-</w:t>
      </w:r>
      <w:r w:rsidR="00C77BBE">
        <w:rPr>
          <w:b/>
          <w:i/>
          <w:highlight w:val="green"/>
        </w:rPr>
        <w:t>15</w:t>
      </w:r>
      <w:r w:rsidR="00C77BBE" w:rsidRPr="00E80C83">
        <w:rPr>
          <w:b/>
          <w:i/>
          <w:highlight w:val="green"/>
        </w:rPr>
        <w:t>]</w:t>
      </w:r>
    </w:p>
    <w:p w14:paraId="642D0A8A" w14:textId="77777777" w:rsidR="00FE3B30" w:rsidRPr="000A31FC" w:rsidRDefault="00FE3B30" w:rsidP="0016041E">
      <w:pPr>
        <w:jc w:val="both"/>
        <w:rPr>
          <w:highlight w:val="green"/>
          <w:lang w:val="en-US"/>
        </w:rPr>
      </w:pPr>
      <w:r w:rsidRPr="000A31FC">
        <w:rPr>
          <w:highlight w:val="green"/>
          <w:lang w:val="en-US"/>
        </w:rPr>
        <w:t xml:space="preserve">[20/0380r0 (U-SIG structure and Preamble Processing, Sameer Vermani. Qualcomm), </w:t>
      </w:r>
      <w:r w:rsidR="002D769C" w:rsidRPr="000A31FC">
        <w:rPr>
          <w:highlight w:val="green"/>
          <w:lang w:val="en-US"/>
        </w:rPr>
        <w:t xml:space="preserve">SP, </w:t>
      </w:r>
      <w:r w:rsidRPr="000A31FC">
        <w:rPr>
          <w:highlight w:val="green"/>
          <w:lang w:val="en-US"/>
        </w:rPr>
        <w:t>Y/N/A: 31/8/14]</w:t>
      </w:r>
    </w:p>
    <w:p w14:paraId="2EFA41CD" w14:textId="7D07D8D8" w:rsidR="000A31FC" w:rsidRPr="000A31FC" w:rsidRDefault="000A31FC" w:rsidP="0016041E">
      <w:pPr>
        <w:jc w:val="both"/>
        <w:rPr>
          <w:highlight w:val="green"/>
          <w:lang w:val="en-US"/>
        </w:rPr>
      </w:pPr>
      <w:r w:rsidRPr="000A31FC">
        <w:rPr>
          <w:highlight w:val="green"/>
          <w:lang w:val="en-US"/>
        </w:rPr>
        <w:t>[Passed with unanimous consent to keep the existing text]</w:t>
      </w:r>
    </w:p>
    <w:p w14:paraId="51BB1E01" w14:textId="77777777" w:rsidR="00DF6BDD" w:rsidRPr="00BE3750" w:rsidRDefault="00DF6BDD" w:rsidP="00FE3B30">
      <w:pPr>
        <w:jc w:val="both"/>
        <w:rPr>
          <w:highlight w:val="green"/>
          <w:lang w:val="en-US"/>
        </w:rPr>
      </w:pPr>
    </w:p>
    <w:p w14:paraId="127ADF9D" w14:textId="20868B4D" w:rsidR="00DF6BDD" w:rsidRPr="00BE3750" w:rsidRDefault="00DF6BDD" w:rsidP="00DF6BDD">
      <w:pPr>
        <w:jc w:val="both"/>
        <w:rPr>
          <w:szCs w:val="22"/>
          <w:highlight w:val="green"/>
          <w:lang w:val="en-US"/>
        </w:rPr>
      </w:pPr>
      <w:del w:id="428" w:author="Edward Au" w:date="2020-05-29T18:52:00Z">
        <w:r w:rsidRPr="00BE3750" w:rsidDel="00426093">
          <w:rPr>
            <w:szCs w:val="22"/>
            <w:highlight w:val="green"/>
            <w:lang w:val="en-US"/>
          </w:rPr>
          <w:delText>Do you agree with allowing i</w:delText>
        </w:r>
      </w:del>
      <w:ins w:id="429" w:author="Edward Au" w:date="2020-05-29T18:52:00Z">
        <w:r w:rsidR="00426093">
          <w:rPr>
            <w:szCs w:val="22"/>
            <w:highlight w:val="green"/>
            <w:lang w:val="en-US"/>
          </w:rPr>
          <w:t>I</w:t>
        </w:r>
      </w:ins>
      <w:r w:rsidRPr="00BE3750">
        <w:rPr>
          <w:szCs w:val="22"/>
          <w:highlight w:val="green"/>
          <w:lang w:val="en-US"/>
        </w:rPr>
        <w:t>nformation in U-SIG</w:t>
      </w:r>
      <w:ins w:id="430" w:author="Edward Au" w:date="2020-05-29T18:51:00Z">
        <w:r w:rsidR="00426093">
          <w:rPr>
            <w:szCs w:val="22"/>
            <w:highlight w:val="green"/>
            <w:lang w:val="en-US"/>
          </w:rPr>
          <w:t xml:space="preserve"> is allowed</w:t>
        </w:r>
      </w:ins>
      <w:r w:rsidRPr="00BE3750">
        <w:rPr>
          <w:szCs w:val="22"/>
          <w:highlight w:val="green"/>
          <w:lang w:val="en-US"/>
        </w:rPr>
        <w:t xml:space="preserve"> to vary from one 80MHz to the next in an EHT PPDU of bandwidth &gt;</w:t>
      </w:r>
      <w:ins w:id="431" w:author="Edward Au" w:date="2020-06-01T15:47:00Z">
        <w:r w:rsidR="007130CB">
          <w:rPr>
            <w:szCs w:val="22"/>
            <w:highlight w:val="green"/>
            <w:lang w:val="en-US"/>
          </w:rPr>
          <w:t xml:space="preserve"> </w:t>
        </w:r>
      </w:ins>
      <w:r w:rsidRPr="00BE3750">
        <w:rPr>
          <w:szCs w:val="22"/>
          <w:highlight w:val="green"/>
          <w:lang w:val="en-US"/>
        </w:rPr>
        <w:t>80</w:t>
      </w:r>
      <w:ins w:id="432" w:author="Edward Au" w:date="2020-06-01T15:47:00Z">
        <w:r w:rsidR="007130CB">
          <w:rPr>
            <w:szCs w:val="22"/>
            <w:highlight w:val="green"/>
            <w:lang w:val="en-US"/>
          </w:rPr>
          <w:t xml:space="preserve"> </w:t>
        </w:r>
      </w:ins>
      <w:r w:rsidRPr="00BE3750">
        <w:rPr>
          <w:szCs w:val="22"/>
          <w:highlight w:val="green"/>
          <w:lang w:val="en-US"/>
        </w:rPr>
        <w:t>MHz?</w:t>
      </w:r>
    </w:p>
    <w:p w14:paraId="0EE135F2" w14:textId="77777777" w:rsidR="00DF6BDD" w:rsidRPr="00BE3750" w:rsidRDefault="00DF6BDD" w:rsidP="00486858">
      <w:pPr>
        <w:pStyle w:val="ListParagraph"/>
        <w:numPr>
          <w:ilvl w:val="0"/>
          <w:numId w:val="38"/>
        </w:numPr>
        <w:jc w:val="both"/>
        <w:rPr>
          <w:szCs w:val="22"/>
          <w:highlight w:val="green"/>
          <w:lang w:val="en-US"/>
        </w:rPr>
      </w:pPr>
      <w:r w:rsidRPr="00BE3750">
        <w:rPr>
          <w:szCs w:val="22"/>
          <w:highlight w:val="green"/>
          <w:lang w:val="en-US"/>
        </w:rPr>
        <w:t>Notes:</w:t>
      </w:r>
    </w:p>
    <w:p w14:paraId="70DF4952" w14:textId="77777777"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Each STA still needs to decode only one 80MHz segment in U-SIG</w:t>
      </w:r>
    </w:p>
    <w:p w14:paraId="410CC8C6" w14:textId="77777777"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Within each 80MHz, U-SIG is still duplicated in every non-punctured 20MHz</w:t>
      </w:r>
    </w:p>
    <w:p w14:paraId="227F22AE" w14:textId="638129C6" w:rsidR="00DF6BDD"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SST operation using TWT is one potential applicable scenario, other scenarios are TBD (Needs MAC discussion).</w:t>
      </w:r>
      <w:r w:rsidR="00C77BBE">
        <w:rPr>
          <w:szCs w:val="22"/>
          <w:highlight w:val="green"/>
          <w:lang w:val="en-US"/>
        </w:rPr>
        <w:t xml:space="preserve"> </w:t>
      </w:r>
      <w:r w:rsidR="00C77BBE" w:rsidRPr="00E80C83">
        <w:rPr>
          <w:b/>
          <w:i/>
          <w:highlight w:val="green"/>
        </w:rPr>
        <w:t>[#SP0611-</w:t>
      </w:r>
      <w:r w:rsidR="00C77BBE">
        <w:rPr>
          <w:b/>
          <w:i/>
          <w:highlight w:val="green"/>
        </w:rPr>
        <w:t>16</w:t>
      </w:r>
      <w:r w:rsidR="00C77BBE" w:rsidRPr="00E80C83">
        <w:rPr>
          <w:b/>
          <w:i/>
          <w:highlight w:val="green"/>
        </w:rPr>
        <w:t>]</w:t>
      </w:r>
    </w:p>
    <w:p w14:paraId="02624362" w14:textId="584866CC" w:rsidR="00DF6BDD" w:rsidRPr="00DF6BDD" w:rsidRDefault="00DF6BDD" w:rsidP="00DF6BDD">
      <w:pPr>
        <w:jc w:val="both"/>
        <w:rPr>
          <w:szCs w:val="22"/>
          <w:lang w:val="en-US"/>
        </w:rPr>
      </w:pPr>
      <w:r w:rsidRPr="00BE3750">
        <w:rPr>
          <w:szCs w:val="22"/>
          <w:highlight w:val="green"/>
          <w:lang w:val="en-US"/>
        </w:rPr>
        <w:t xml:space="preserve">[20/0380r0 (U-SIG structure and Preamble Processing, Sameer Vermani, Qualcomm), </w:t>
      </w:r>
      <w:r w:rsidR="002D769C" w:rsidRPr="00BE3750">
        <w:rPr>
          <w:szCs w:val="22"/>
          <w:highlight w:val="green"/>
          <w:lang w:val="en-US"/>
        </w:rPr>
        <w:t xml:space="preserve">SP#1 (modified text) </w:t>
      </w:r>
      <w:r w:rsidRPr="00BE3750">
        <w:rPr>
          <w:highlight w:val="green"/>
        </w:rPr>
        <w:t>Y/N/A:  34/8/16]</w:t>
      </w:r>
    </w:p>
    <w:p w14:paraId="0EBFB5BC" w14:textId="77777777" w:rsidR="009D3B50" w:rsidRPr="009D3B50" w:rsidRDefault="009D3B50" w:rsidP="006C2E30">
      <w:pPr>
        <w:pStyle w:val="Heading3"/>
      </w:pPr>
      <w:bookmarkStart w:id="433" w:name="_Toc42188594"/>
      <w:r>
        <w:t>EHT-SIG</w:t>
      </w:r>
      <w:bookmarkEnd w:id="433"/>
    </w:p>
    <w:p w14:paraId="6BABAA70" w14:textId="77777777" w:rsidR="001E7183" w:rsidRPr="005B3BB6" w:rsidRDefault="001E7183" w:rsidP="0016041E">
      <w:pPr>
        <w:jc w:val="both"/>
        <w:rPr>
          <w:highlight w:val="lightGray"/>
          <w:lang w:val="en-US"/>
        </w:rPr>
      </w:pPr>
      <w:r w:rsidRPr="005B3BB6">
        <w:rPr>
          <w:highlight w:val="lightGray"/>
          <w:lang w:val="en-US"/>
        </w:rPr>
        <w:t>There shall be a variable MCS and variable length EHT-SIG, immediately after the U-SIG, in an EHT PPDU sent to multiple users.</w:t>
      </w:r>
    </w:p>
    <w:p w14:paraId="33B683EC" w14:textId="77777777" w:rsidR="001E7183" w:rsidRPr="005B3BB6" w:rsidRDefault="001E7183" w:rsidP="0016041E">
      <w:pPr>
        <w:jc w:val="both"/>
        <w:rPr>
          <w:highlight w:val="lightGray"/>
          <w:lang w:val="en-US"/>
        </w:rPr>
      </w:pPr>
      <w:r w:rsidRPr="005B3BB6">
        <w:rPr>
          <w:highlight w:val="lightGray"/>
          <w:lang w:val="en-US"/>
        </w:rPr>
        <w:t xml:space="preserve">[Motion 43, </w:t>
      </w:r>
      <w:sdt>
        <w:sdtPr>
          <w:rPr>
            <w:highlight w:val="lightGray"/>
            <w:lang w:val="en-US"/>
          </w:rPr>
          <w:id w:val="-401209767"/>
          <w:citation/>
        </w:sdt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529417755"/>
          <w:citation/>
        </w:sdtPr>
        <w:sdtContent>
          <w:r w:rsidRPr="005B3BB6">
            <w:rPr>
              <w:highlight w:val="lightGray"/>
              <w:lang w:val="en-US"/>
            </w:rPr>
            <w:fldChar w:fldCharType="begin"/>
          </w:r>
          <w:r w:rsidRPr="005B3BB6">
            <w:rPr>
              <w:highlight w:val="lightGray"/>
              <w:lang w:val="en-US"/>
            </w:rPr>
            <w:instrText xml:space="preserve"> CITATION 19_1870r4 \l 1033 </w:instrText>
          </w:r>
          <w:r w:rsidRPr="005B3BB6">
            <w:rPr>
              <w:highlight w:val="lightGray"/>
              <w:lang w:val="en-US"/>
            </w:rPr>
            <w:fldChar w:fldCharType="separate"/>
          </w:r>
          <w:r w:rsidR="00414CE3" w:rsidRPr="005B3BB6">
            <w:rPr>
              <w:noProof/>
              <w:highlight w:val="lightGray"/>
              <w:lang w:val="en-US"/>
            </w:rPr>
            <w:t>[21]</w:t>
          </w:r>
          <w:r w:rsidRPr="005B3BB6">
            <w:rPr>
              <w:highlight w:val="lightGray"/>
              <w:lang w:val="en-US"/>
            </w:rPr>
            <w:fldChar w:fldCharType="end"/>
          </w:r>
        </w:sdtContent>
      </w:sdt>
      <w:r w:rsidRPr="005B3BB6">
        <w:rPr>
          <w:highlight w:val="lightGray"/>
          <w:lang w:val="en-US"/>
        </w:rPr>
        <w:t>]</w:t>
      </w:r>
    </w:p>
    <w:p w14:paraId="7BEFCAAC" w14:textId="77777777" w:rsidR="00862575" w:rsidRPr="005B3BB6" w:rsidRDefault="00862575" w:rsidP="0016041E">
      <w:pPr>
        <w:jc w:val="both"/>
        <w:rPr>
          <w:highlight w:val="lightGray"/>
          <w:lang w:val="en-US"/>
        </w:rPr>
      </w:pPr>
    </w:p>
    <w:p w14:paraId="393F35CD" w14:textId="77777777" w:rsidR="00862575" w:rsidRPr="005B3BB6" w:rsidRDefault="00862575" w:rsidP="0016041E">
      <w:pPr>
        <w:jc w:val="both"/>
        <w:rPr>
          <w:highlight w:val="lightGray"/>
          <w:lang w:val="en-US"/>
        </w:rPr>
      </w:pPr>
      <w:r w:rsidRPr="005B3BB6">
        <w:rPr>
          <w:highlight w:val="lightGray"/>
          <w:lang w:val="en-US"/>
        </w:rPr>
        <w:t>The EHT-SIG (immediately after the U-SIG) in an EHT PPDU sent to multiple users shall have a common field and user-specific field(s).</w:t>
      </w:r>
    </w:p>
    <w:p w14:paraId="48FFC320" w14:textId="77777777" w:rsidR="00862575" w:rsidRPr="005B3BB6" w:rsidRDefault="00862575" w:rsidP="00486858">
      <w:pPr>
        <w:pStyle w:val="ListParagraph"/>
        <w:numPr>
          <w:ilvl w:val="0"/>
          <w:numId w:val="11"/>
        </w:numPr>
        <w:jc w:val="both"/>
        <w:rPr>
          <w:highlight w:val="lightGray"/>
          <w:lang w:val="en-US"/>
        </w:rPr>
      </w:pPr>
      <w:r w:rsidRPr="005B3BB6">
        <w:rPr>
          <w:highlight w:val="lightGray"/>
          <w:lang w:val="en-US"/>
        </w:rPr>
        <w:t>Special case compressed modes (e.g., full BW MU-MIMO) are TBD.</w:t>
      </w:r>
    </w:p>
    <w:p w14:paraId="16ED91AC" w14:textId="77777777" w:rsidR="00862575" w:rsidRPr="005B3BB6" w:rsidRDefault="00862575" w:rsidP="0016041E">
      <w:pPr>
        <w:jc w:val="both"/>
        <w:rPr>
          <w:highlight w:val="lightGray"/>
          <w:lang w:val="en-US"/>
        </w:rPr>
      </w:pPr>
      <w:r w:rsidRPr="005B3BB6">
        <w:rPr>
          <w:highlight w:val="lightGray"/>
          <w:lang w:val="en-US"/>
        </w:rPr>
        <w:t xml:space="preserve">[Motion 44, </w:t>
      </w:r>
      <w:sdt>
        <w:sdtPr>
          <w:rPr>
            <w:highlight w:val="lightGray"/>
            <w:lang w:val="en-US"/>
          </w:rPr>
          <w:id w:val="1084645500"/>
          <w:citation/>
        </w:sdt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999068923"/>
          <w:citation/>
        </w:sdtPr>
        <w:sdtContent>
          <w:r w:rsidRPr="005B3BB6">
            <w:rPr>
              <w:highlight w:val="lightGray"/>
              <w:lang w:val="en-US"/>
            </w:rPr>
            <w:fldChar w:fldCharType="begin"/>
          </w:r>
          <w:r w:rsidRPr="005B3BB6">
            <w:rPr>
              <w:highlight w:val="lightGray"/>
              <w:lang w:val="en-US"/>
            </w:rPr>
            <w:instrText xml:space="preserve"> CITATION 19_1870r4 \l 1033 </w:instrText>
          </w:r>
          <w:r w:rsidRPr="005B3BB6">
            <w:rPr>
              <w:highlight w:val="lightGray"/>
              <w:lang w:val="en-US"/>
            </w:rPr>
            <w:fldChar w:fldCharType="separate"/>
          </w:r>
          <w:r w:rsidR="00414CE3" w:rsidRPr="005B3BB6">
            <w:rPr>
              <w:noProof/>
              <w:highlight w:val="lightGray"/>
              <w:lang w:val="en-US"/>
            </w:rPr>
            <w:t>[21]</w:t>
          </w:r>
          <w:r w:rsidRPr="005B3BB6">
            <w:rPr>
              <w:highlight w:val="lightGray"/>
              <w:lang w:val="en-US"/>
            </w:rPr>
            <w:fldChar w:fldCharType="end"/>
          </w:r>
        </w:sdtContent>
      </w:sdt>
      <w:r w:rsidRPr="005B3BB6">
        <w:rPr>
          <w:highlight w:val="lightGray"/>
          <w:lang w:val="en-US"/>
        </w:rPr>
        <w:t>]</w:t>
      </w:r>
    </w:p>
    <w:p w14:paraId="32FA2E4E" w14:textId="77777777" w:rsidR="009C64B6" w:rsidRPr="005B3BB6" w:rsidRDefault="009C64B6" w:rsidP="0016041E">
      <w:pPr>
        <w:jc w:val="both"/>
        <w:rPr>
          <w:highlight w:val="lightGray"/>
          <w:lang w:val="en-US"/>
        </w:rPr>
      </w:pPr>
    </w:p>
    <w:p w14:paraId="42CF305E" w14:textId="77777777" w:rsidR="00E23B4D" w:rsidRPr="005B3BB6" w:rsidRDefault="00E23B4D" w:rsidP="0016041E">
      <w:pPr>
        <w:jc w:val="both"/>
        <w:rPr>
          <w:highlight w:val="lightGray"/>
          <w:lang w:val="en-US"/>
        </w:rPr>
      </w:pPr>
      <w:r w:rsidRPr="005B3BB6">
        <w:rPr>
          <w:highlight w:val="lightGray"/>
          <w:lang w:val="en-US"/>
        </w:rPr>
        <w:t>An RU Allocation subfield is present in the Common field of the EHT-SIG field of an EHT PPDU sent to multiple users.</w:t>
      </w:r>
    </w:p>
    <w:p w14:paraId="217F4B4F" w14:textId="77777777" w:rsidR="00E23B4D" w:rsidRPr="005B3BB6" w:rsidRDefault="00E23B4D" w:rsidP="00486858">
      <w:pPr>
        <w:pStyle w:val="ListParagraph"/>
        <w:numPr>
          <w:ilvl w:val="0"/>
          <w:numId w:val="11"/>
        </w:numPr>
        <w:jc w:val="both"/>
        <w:rPr>
          <w:highlight w:val="lightGray"/>
          <w:lang w:val="en-US"/>
        </w:rPr>
      </w:pPr>
      <w:r w:rsidRPr="005B3BB6">
        <w:rPr>
          <w:highlight w:val="lightGray"/>
          <w:lang w:val="en-US"/>
        </w:rPr>
        <w:t>Compressed modes are TBD.</w:t>
      </w:r>
    </w:p>
    <w:p w14:paraId="2B78E247" w14:textId="77777777" w:rsidR="00E23B4D" w:rsidRPr="005B3BB6" w:rsidRDefault="00E23B4D" w:rsidP="00486858">
      <w:pPr>
        <w:pStyle w:val="ListParagraph"/>
        <w:numPr>
          <w:ilvl w:val="0"/>
          <w:numId w:val="11"/>
        </w:numPr>
        <w:jc w:val="both"/>
        <w:rPr>
          <w:highlight w:val="lightGray"/>
          <w:lang w:val="en-US"/>
        </w:rPr>
      </w:pPr>
      <w:r w:rsidRPr="005B3BB6">
        <w:rPr>
          <w:highlight w:val="lightGray"/>
          <w:lang w:val="en-US"/>
        </w:rPr>
        <w:t>Contents of the RU Allocation subfield are TBD.</w:t>
      </w:r>
    </w:p>
    <w:p w14:paraId="578D89B2" w14:textId="77777777" w:rsidR="009C64B6" w:rsidRDefault="00E23B4D" w:rsidP="0016041E">
      <w:pPr>
        <w:jc w:val="both"/>
        <w:rPr>
          <w:lang w:val="en-US"/>
        </w:rPr>
      </w:pPr>
      <w:r w:rsidRPr="005B3BB6">
        <w:rPr>
          <w:highlight w:val="lightGray"/>
          <w:lang w:val="en-US"/>
        </w:rPr>
        <w:t xml:space="preserve">[Motion 57, </w:t>
      </w:r>
      <w:sdt>
        <w:sdtPr>
          <w:rPr>
            <w:highlight w:val="lightGray"/>
            <w:lang w:val="en-US"/>
          </w:rPr>
          <w:id w:val="1713457897"/>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661981737"/>
          <w:citation/>
        </w:sdtPr>
        <w:sdtContent>
          <w:r w:rsidR="00786362" w:rsidRPr="005B3BB6">
            <w:rPr>
              <w:highlight w:val="lightGray"/>
              <w:lang w:val="en-US"/>
            </w:rPr>
            <w:fldChar w:fldCharType="begin"/>
          </w:r>
          <w:r w:rsidR="00786362" w:rsidRPr="005B3BB6">
            <w:rPr>
              <w:highlight w:val="lightGray"/>
              <w:lang w:val="en-US"/>
            </w:rPr>
            <w:instrText xml:space="preserve"> CITATION 20_0029r3 \l 1033 </w:instrText>
          </w:r>
          <w:r w:rsidR="00786362" w:rsidRPr="005B3BB6">
            <w:rPr>
              <w:highlight w:val="lightGray"/>
              <w:lang w:val="en-US"/>
            </w:rPr>
            <w:fldChar w:fldCharType="separate"/>
          </w:r>
          <w:r w:rsidR="00414CE3" w:rsidRPr="005B3BB6">
            <w:rPr>
              <w:noProof/>
              <w:highlight w:val="lightGray"/>
              <w:lang w:val="en-US"/>
            </w:rPr>
            <w:t>[25]</w:t>
          </w:r>
          <w:r w:rsidR="00786362" w:rsidRPr="005B3BB6">
            <w:rPr>
              <w:highlight w:val="lightGray"/>
              <w:lang w:val="en-US"/>
            </w:rPr>
            <w:fldChar w:fldCharType="end"/>
          </w:r>
        </w:sdtContent>
      </w:sdt>
      <w:r w:rsidR="00786362" w:rsidRPr="005B3BB6">
        <w:rPr>
          <w:highlight w:val="lightGray"/>
          <w:lang w:val="en-US"/>
        </w:rPr>
        <w:t>]</w:t>
      </w:r>
    </w:p>
    <w:p w14:paraId="6BE84B93" w14:textId="77777777" w:rsidR="00B2669E" w:rsidRDefault="00B2669E" w:rsidP="0016041E">
      <w:pPr>
        <w:jc w:val="both"/>
        <w:rPr>
          <w:lang w:val="en-US"/>
        </w:rPr>
      </w:pPr>
    </w:p>
    <w:p w14:paraId="577B7C20" w14:textId="77777777" w:rsidR="009C64B6" w:rsidRPr="009C64B6" w:rsidRDefault="009C64B6" w:rsidP="0016041E">
      <w:pPr>
        <w:jc w:val="both"/>
        <w:rPr>
          <w:highlight w:val="yellow"/>
          <w:lang w:val="en-US"/>
        </w:rPr>
      </w:pPr>
      <w:r w:rsidRPr="009C64B6">
        <w:rPr>
          <w:b/>
          <w:highlight w:val="yellow"/>
        </w:rPr>
        <w:t>Straw poll #46</w:t>
      </w:r>
    </w:p>
    <w:p w14:paraId="3755AD32" w14:textId="35A34B59" w:rsidR="009C64B6" w:rsidRPr="009C64B6" w:rsidRDefault="009C64B6" w:rsidP="009C64B6">
      <w:pPr>
        <w:jc w:val="both"/>
        <w:rPr>
          <w:szCs w:val="22"/>
          <w:highlight w:val="yellow"/>
        </w:rPr>
      </w:pPr>
      <w:del w:id="434" w:author="Edward Au" w:date="2020-06-01T12:40:00Z">
        <w:r w:rsidRPr="009C64B6" w:rsidDel="00C77BBE">
          <w:rPr>
            <w:szCs w:val="22"/>
            <w:highlight w:val="yellow"/>
          </w:rPr>
          <w:delText xml:space="preserve">Do you agree that </w:delText>
        </w:r>
      </w:del>
      <w:r w:rsidRPr="009C64B6">
        <w:rPr>
          <w:szCs w:val="22"/>
          <w:highlight w:val="yellow"/>
        </w:rPr>
        <w:t>N RU allocation subfields are present in an EHT-SIG content channel</w:t>
      </w:r>
      <w:ins w:id="435" w:author="Edward Au" w:date="2020-06-01T12:40:00Z">
        <w:r w:rsidR="00C77BBE">
          <w:rPr>
            <w:szCs w:val="22"/>
            <w:highlight w:val="yellow"/>
          </w:rPr>
          <w:t>,</w:t>
        </w:r>
      </w:ins>
      <w:del w:id="436" w:author="Edward Au" w:date="2020-06-01T12:40:00Z">
        <w:r w:rsidRPr="009C64B6" w:rsidDel="00C77BBE">
          <w:rPr>
            <w:szCs w:val="22"/>
            <w:highlight w:val="yellow"/>
          </w:rPr>
          <w:delText>?</w:delText>
        </w:r>
      </w:del>
      <w:r w:rsidRPr="009C64B6">
        <w:rPr>
          <w:szCs w:val="22"/>
          <w:highlight w:val="yellow"/>
        </w:rPr>
        <w:t xml:space="preserve"> </w:t>
      </w:r>
    </w:p>
    <w:p w14:paraId="6CE21B45" w14:textId="38364283" w:rsidR="009C64B6" w:rsidRPr="009C64B6" w:rsidRDefault="00C77BBE" w:rsidP="009C64B6">
      <w:pPr>
        <w:pStyle w:val="ListParagraph"/>
        <w:numPr>
          <w:ilvl w:val="0"/>
          <w:numId w:val="67"/>
        </w:numPr>
        <w:jc w:val="both"/>
        <w:rPr>
          <w:szCs w:val="22"/>
          <w:highlight w:val="yellow"/>
        </w:rPr>
      </w:pPr>
      <w:ins w:id="437" w:author="Edward Au" w:date="2020-06-01T12:40:00Z">
        <w:r>
          <w:rPr>
            <w:szCs w:val="22"/>
            <w:highlight w:val="yellow"/>
          </w:rPr>
          <w:t>w</w:t>
        </w:r>
      </w:ins>
      <w:del w:id="438" w:author="Edward Au" w:date="2020-06-01T12:40:00Z">
        <w:r w:rsidR="009C64B6" w:rsidRPr="009C64B6" w:rsidDel="00C77BBE">
          <w:rPr>
            <w:szCs w:val="22"/>
            <w:highlight w:val="yellow"/>
          </w:rPr>
          <w:delText>W</w:delText>
        </w:r>
      </w:del>
      <w:r w:rsidR="009C64B6" w:rsidRPr="009C64B6">
        <w:rPr>
          <w:szCs w:val="22"/>
          <w:highlight w:val="yellow"/>
        </w:rPr>
        <w:t>here</w:t>
      </w:r>
      <w:del w:id="439" w:author="Edward Au" w:date="2020-06-01T12:40:00Z">
        <w:r w:rsidR="009C64B6" w:rsidRPr="009C64B6" w:rsidDel="00C77BBE">
          <w:rPr>
            <w:szCs w:val="22"/>
            <w:highlight w:val="yellow"/>
          </w:rPr>
          <w:delText>,</w:delText>
        </w:r>
      </w:del>
      <w:r w:rsidR="009C64B6" w:rsidRPr="009C64B6">
        <w:rPr>
          <w:szCs w:val="22"/>
          <w:highlight w:val="yellow"/>
        </w:rPr>
        <w:t xml:space="preserve"> N is the number of RU allocation subfield in common field of EHT-SIG content channel. </w:t>
      </w:r>
    </w:p>
    <w:p w14:paraId="393D2A8A" w14:textId="77777777" w:rsidR="009C64B6" w:rsidRPr="009C64B6" w:rsidRDefault="009C64B6" w:rsidP="009C64B6">
      <w:pPr>
        <w:pStyle w:val="ListParagraph"/>
        <w:numPr>
          <w:ilvl w:val="0"/>
          <w:numId w:val="67"/>
        </w:numPr>
        <w:jc w:val="both"/>
        <w:rPr>
          <w:szCs w:val="22"/>
          <w:highlight w:val="yellow"/>
        </w:rPr>
      </w:pPr>
      <w:r w:rsidRPr="009C64B6">
        <w:rPr>
          <w:szCs w:val="22"/>
          <w:highlight w:val="yellow"/>
        </w:rPr>
        <w:t xml:space="preserve">N = 1 if a 20MHz or 40MHz EHT PPDU sent to multiple users is used. </w:t>
      </w:r>
    </w:p>
    <w:p w14:paraId="7A95CF5D" w14:textId="77777777" w:rsidR="009C64B6" w:rsidRPr="009C64B6" w:rsidRDefault="009C64B6" w:rsidP="009C64B6">
      <w:pPr>
        <w:pStyle w:val="ListParagraph"/>
        <w:numPr>
          <w:ilvl w:val="0"/>
          <w:numId w:val="67"/>
        </w:numPr>
        <w:jc w:val="both"/>
        <w:rPr>
          <w:szCs w:val="22"/>
          <w:highlight w:val="yellow"/>
        </w:rPr>
      </w:pPr>
      <w:r w:rsidRPr="009C64B6">
        <w:rPr>
          <w:szCs w:val="22"/>
          <w:highlight w:val="yellow"/>
        </w:rPr>
        <w:t>N = 2 if a 80MHz EHT PPDU sent to multiple users is used.</w:t>
      </w:r>
    </w:p>
    <w:p w14:paraId="60411DD1" w14:textId="77777777" w:rsidR="009C64B6" w:rsidRPr="009C64B6" w:rsidRDefault="009C64B6" w:rsidP="009C64B6">
      <w:pPr>
        <w:pStyle w:val="ListParagraph"/>
        <w:numPr>
          <w:ilvl w:val="0"/>
          <w:numId w:val="67"/>
        </w:numPr>
        <w:jc w:val="both"/>
        <w:rPr>
          <w:szCs w:val="22"/>
          <w:highlight w:val="yellow"/>
        </w:rPr>
      </w:pPr>
      <w:r w:rsidRPr="009C64B6">
        <w:rPr>
          <w:szCs w:val="22"/>
          <w:highlight w:val="yellow"/>
        </w:rPr>
        <w:t xml:space="preserve">N = TBD for other cases. </w:t>
      </w:r>
    </w:p>
    <w:p w14:paraId="3D21BEA8" w14:textId="0605360F" w:rsidR="009C64B6" w:rsidRPr="009C64B6" w:rsidRDefault="009C64B6" w:rsidP="00C77BBE">
      <w:pPr>
        <w:pStyle w:val="ListParagraph"/>
        <w:numPr>
          <w:ilvl w:val="0"/>
          <w:numId w:val="67"/>
        </w:numPr>
        <w:jc w:val="both"/>
        <w:rPr>
          <w:szCs w:val="22"/>
          <w:highlight w:val="yellow"/>
        </w:rPr>
      </w:pPr>
      <w:r w:rsidRPr="009C64B6">
        <w:rPr>
          <w:szCs w:val="22"/>
          <w:highlight w:val="yellow"/>
        </w:rPr>
        <w:t>The compressed modes are TBD.</w:t>
      </w:r>
      <w:del w:id="440" w:author="Edward Au" w:date="2020-06-01T12:39:00Z">
        <w:r w:rsidRPr="009C64B6" w:rsidDel="00C77BBE">
          <w:rPr>
            <w:szCs w:val="22"/>
            <w:highlight w:val="yellow"/>
          </w:rPr>
          <w:delText xml:space="preserve"> </w:delText>
        </w:r>
      </w:del>
      <w:ins w:id="441" w:author="Edward Au" w:date="2020-06-01T12:39:00Z">
        <w:r w:rsidR="00C77BBE">
          <w:rPr>
            <w:szCs w:val="22"/>
            <w:highlight w:val="yellow"/>
          </w:rPr>
          <w:t xml:space="preserve"> </w:t>
        </w:r>
      </w:ins>
      <w:r w:rsidR="00C77BBE" w:rsidRPr="00C77BBE">
        <w:rPr>
          <w:b/>
          <w:i/>
          <w:szCs w:val="22"/>
        </w:rPr>
        <w:t>[#SP46]</w:t>
      </w:r>
    </w:p>
    <w:p w14:paraId="529C03CE" w14:textId="44C8EFAB" w:rsidR="009C64B6" w:rsidRPr="009C64B6" w:rsidRDefault="009C64B6" w:rsidP="009C64B6">
      <w:pPr>
        <w:jc w:val="both"/>
        <w:rPr>
          <w:szCs w:val="22"/>
        </w:rPr>
      </w:pPr>
      <w:r w:rsidRPr="009C64B6">
        <w:rPr>
          <w:highlight w:val="yellow"/>
        </w:rPr>
        <w:t>[</w:t>
      </w:r>
      <w:r w:rsidRPr="009C64B6">
        <w:rPr>
          <w:szCs w:val="22"/>
          <w:highlight w:val="yellow"/>
        </w:rPr>
        <w:t xml:space="preserve">20/0738r2 (Evaluation of signaling overhead for EHT-SIG, Dongguk Lim, LGE), SP#1, </w:t>
      </w:r>
      <w:r w:rsidRPr="009C64B6">
        <w:rPr>
          <w:highlight w:val="yellow"/>
        </w:rPr>
        <w:t>Y/N/A: 38/1/10]</w:t>
      </w:r>
      <w:r w:rsidRPr="009C64B6">
        <w:rPr>
          <w:b/>
          <w:highlight w:val="yellow"/>
        </w:rPr>
        <w:t xml:space="preserve"> </w:t>
      </w:r>
    </w:p>
    <w:p w14:paraId="464AC855" w14:textId="77777777" w:rsidR="009C64B6" w:rsidRDefault="009C64B6" w:rsidP="0016041E">
      <w:pPr>
        <w:jc w:val="both"/>
        <w:rPr>
          <w:lang w:val="en-US"/>
        </w:rPr>
      </w:pPr>
    </w:p>
    <w:p w14:paraId="17B11086" w14:textId="77777777" w:rsidR="00C3555B" w:rsidRDefault="00C3555B">
      <w:pPr>
        <w:rPr>
          <w:b/>
          <w:highlight w:val="yellow"/>
        </w:rPr>
      </w:pPr>
      <w:r>
        <w:rPr>
          <w:b/>
          <w:highlight w:val="yellow"/>
        </w:rPr>
        <w:br w:type="page"/>
      </w:r>
    </w:p>
    <w:p w14:paraId="3DF43E32" w14:textId="488B00F8" w:rsidR="009343DF" w:rsidRPr="009343DF" w:rsidRDefault="009343DF" w:rsidP="0016041E">
      <w:pPr>
        <w:jc w:val="both"/>
        <w:rPr>
          <w:highlight w:val="yellow"/>
          <w:lang w:val="en-US"/>
        </w:rPr>
      </w:pPr>
      <w:r w:rsidRPr="009343DF">
        <w:rPr>
          <w:b/>
          <w:highlight w:val="yellow"/>
        </w:rPr>
        <w:lastRenderedPageBreak/>
        <w:t>Straw poll #45</w:t>
      </w:r>
    </w:p>
    <w:p w14:paraId="5E02CB6B" w14:textId="5F3EE84C" w:rsidR="009343DF" w:rsidRPr="009343DF" w:rsidRDefault="009343DF" w:rsidP="009343DF">
      <w:pPr>
        <w:jc w:val="both"/>
        <w:rPr>
          <w:szCs w:val="22"/>
          <w:highlight w:val="yellow"/>
        </w:rPr>
      </w:pPr>
      <w:del w:id="442" w:author="Edward Au" w:date="2020-06-01T12:40:00Z">
        <w:r w:rsidRPr="009343DF" w:rsidDel="00263E39">
          <w:rPr>
            <w:szCs w:val="22"/>
            <w:highlight w:val="yellow"/>
          </w:rPr>
          <w:delText>Do you agree that t</w:delText>
        </w:r>
      </w:del>
      <w:ins w:id="443" w:author="Edward Au" w:date="2020-06-01T12:40:00Z">
        <w:r w:rsidR="00263E39">
          <w:rPr>
            <w:szCs w:val="22"/>
            <w:highlight w:val="yellow"/>
          </w:rPr>
          <w:t>T</w:t>
        </w:r>
      </w:ins>
      <w:r w:rsidRPr="009343DF">
        <w:rPr>
          <w:szCs w:val="22"/>
          <w:highlight w:val="yellow"/>
        </w:rPr>
        <w:t>he RU allocation subfield in the EHT-SIG field of an EHT-PPDU sent to multiple users includes the RU allocation for Multiple RUs as well as Single RU</w:t>
      </w:r>
      <w:ins w:id="444" w:author="Edward Au" w:date="2020-06-01T12:40:00Z">
        <w:r w:rsidR="00263E39">
          <w:rPr>
            <w:szCs w:val="22"/>
            <w:highlight w:val="yellow"/>
          </w:rPr>
          <w:t>.</w:t>
        </w:r>
      </w:ins>
      <w:del w:id="445" w:author="Edward Au" w:date="2020-06-01T12:40:00Z">
        <w:r w:rsidRPr="009343DF" w:rsidDel="00263E39">
          <w:rPr>
            <w:szCs w:val="22"/>
            <w:highlight w:val="yellow"/>
          </w:rPr>
          <w:delText>?</w:delText>
        </w:r>
      </w:del>
      <w:r w:rsidR="00263E39" w:rsidRPr="009343DF">
        <w:rPr>
          <w:szCs w:val="22"/>
          <w:highlight w:val="yellow"/>
        </w:rPr>
        <w:t xml:space="preserve"> </w:t>
      </w:r>
      <w:r w:rsidR="00263E39" w:rsidRPr="009343DF">
        <w:rPr>
          <w:b/>
          <w:i/>
          <w:highlight w:val="yellow"/>
        </w:rPr>
        <w:t>[#SP45]</w:t>
      </w:r>
    </w:p>
    <w:p w14:paraId="2C42BE1C" w14:textId="7B7301CB" w:rsidR="009343DF" w:rsidRPr="009343DF" w:rsidRDefault="009343DF" w:rsidP="009343DF">
      <w:pPr>
        <w:jc w:val="both"/>
        <w:rPr>
          <w:szCs w:val="22"/>
        </w:rPr>
      </w:pPr>
      <w:r w:rsidRPr="009343DF">
        <w:rPr>
          <w:highlight w:val="yellow"/>
        </w:rPr>
        <w:t>[</w:t>
      </w:r>
      <w:r w:rsidRPr="009343DF">
        <w:rPr>
          <w:szCs w:val="22"/>
          <w:highlight w:val="yellow"/>
        </w:rPr>
        <w:t xml:space="preserve">20/0652r0 (Signaling of RU allocation in 11be, Dongguk Lim, LGE), SP#1, </w:t>
      </w:r>
      <w:r w:rsidRPr="009343DF">
        <w:rPr>
          <w:highlight w:val="yellow"/>
        </w:rPr>
        <w:t>Y/N/A: 38/0/10]</w:t>
      </w:r>
    </w:p>
    <w:p w14:paraId="178403C7" w14:textId="77777777" w:rsidR="009343DF" w:rsidRPr="009343DF" w:rsidRDefault="009343DF" w:rsidP="0016041E">
      <w:pPr>
        <w:jc w:val="both"/>
      </w:pPr>
    </w:p>
    <w:p w14:paraId="3E91A756" w14:textId="1713D3F0" w:rsidR="00B07468" w:rsidRPr="00B058C5" w:rsidRDefault="00B07468" w:rsidP="00B07468">
      <w:pPr>
        <w:jc w:val="both"/>
        <w:rPr>
          <w:szCs w:val="22"/>
          <w:highlight w:val="yellow"/>
        </w:rPr>
      </w:pPr>
      <w:r w:rsidRPr="00B058C5">
        <w:rPr>
          <w:b/>
          <w:highlight w:val="yellow"/>
        </w:rPr>
        <w:t>Straw poll #43</w:t>
      </w:r>
    </w:p>
    <w:p w14:paraId="74CD5100" w14:textId="716C474D" w:rsidR="00B07468" w:rsidRPr="00B058C5" w:rsidDel="00263E39" w:rsidRDefault="00B07468" w:rsidP="00B07468">
      <w:pPr>
        <w:jc w:val="both"/>
        <w:rPr>
          <w:del w:id="446" w:author="Edward Au" w:date="2020-06-01T12:40:00Z"/>
          <w:szCs w:val="22"/>
          <w:highlight w:val="yellow"/>
        </w:rPr>
      </w:pPr>
      <w:del w:id="447" w:author="Edward Au" w:date="2020-06-01T12:40:00Z">
        <w:r w:rsidRPr="00B058C5" w:rsidDel="00263E39">
          <w:rPr>
            <w:szCs w:val="22"/>
            <w:highlight w:val="yellow"/>
          </w:rPr>
          <w:delText>Do you agree to add the following to the 11be SFD:</w:delText>
        </w:r>
      </w:del>
    </w:p>
    <w:p w14:paraId="03A96723" w14:textId="77777777" w:rsidR="00B07468" w:rsidRPr="00263E39" w:rsidRDefault="00B07468" w:rsidP="00263E39">
      <w:pPr>
        <w:jc w:val="both"/>
        <w:rPr>
          <w:szCs w:val="22"/>
          <w:highlight w:val="yellow"/>
        </w:rPr>
      </w:pPr>
      <w:r w:rsidRPr="00263E39">
        <w:rPr>
          <w:szCs w:val="22"/>
          <w:highlight w:val="yellow"/>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14E66031" w14:textId="38A30F3C" w:rsidR="00B07468" w:rsidRPr="00B058C5" w:rsidRDefault="00B07468">
      <w:pPr>
        <w:pStyle w:val="ListParagraph"/>
        <w:numPr>
          <w:ilvl w:val="0"/>
          <w:numId w:val="67"/>
        </w:numPr>
        <w:jc w:val="both"/>
        <w:rPr>
          <w:szCs w:val="22"/>
          <w:highlight w:val="yellow"/>
        </w:rPr>
        <w:pPrChange w:id="448" w:author="Edward Au" w:date="2020-06-01T12:41:00Z">
          <w:pPr>
            <w:pStyle w:val="ListParagraph"/>
            <w:numPr>
              <w:ilvl w:val="1"/>
              <w:numId w:val="67"/>
            </w:numPr>
            <w:ind w:left="1440" w:hanging="360"/>
            <w:jc w:val="both"/>
          </w:pPr>
        </w:pPrChange>
      </w:pPr>
      <w:r w:rsidRPr="00B058C5">
        <w:rPr>
          <w:szCs w:val="22"/>
          <w:highlight w:val="yellow"/>
        </w:rPr>
        <w:t>Compressed modes are TBD.</w:t>
      </w:r>
      <w:r w:rsidR="00263E39">
        <w:rPr>
          <w:szCs w:val="22"/>
          <w:highlight w:val="yellow"/>
        </w:rPr>
        <w:t xml:space="preserve"> </w:t>
      </w:r>
      <w:r w:rsidR="00263E39" w:rsidRPr="00B058C5">
        <w:rPr>
          <w:b/>
          <w:i/>
          <w:highlight w:val="yellow"/>
        </w:rPr>
        <w:t>[#SP43]</w:t>
      </w:r>
    </w:p>
    <w:p w14:paraId="6504ED4C" w14:textId="094C1641" w:rsidR="00B07468" w:rsidRPr="00B058C5" w:rsidRDefault="00B07468" w:rsidP="00B07468">
      <w:pPr>
        <w:jc w:val="both"/>
        <w:rPr>
          <w:szCs w:val="22"/>
        </w:rPr>
      </w:pPr>
      <w:r w:rsidRPr="00B058C5">
        <w:rPr>
          <w:highlight w:val="yellow"/>
        </w:rPr>
        <w:t>[</w:t>
      </w:r>
      <w:r w:rsidRPr="00B058C5">
        <w:rPr>
          <w:szCs w:val="22"/>
          <w:highlight w:val="yellow"/>
        </w:rPr>
        <w:t xml:space="preserve">20/0609r3 (Further discussion on RU allocation subfield in EHT-SIG, Ross Jian Yu, Huawei), SP#1, </w:t>
      </w:r>
      <w:r w:rsidRPr="00B058C5">
        <w:rPr>
          <w:highlight w:val="yellow"/>
        </w:rPr>
        <w:t>Y/N/A: 37/0/8</w:t>
      </w:r>
      <w:r w:rsidR="00B058C5" w:rsidRPr="00B058C5">
        <w:rPr>
          <w:highlight w:val="yellow"/>
        </w:rPr>
        <w:t>]</w:t>
      </w:r>
      <w:r w:rsidRPr="00B058C5">
        <w:rPr>
          <w:b/>
          <w:highlight w:val="yellow"/>
        </w:rPr>
        <w:t xml:space="preserve"> </w:t>
      </w:r>
    </w:p>
    <w:p w14:paraId="091070FA" w14:textId="77777777" w:rsidR="00B07468" w:rsidRDefault="00B07468" w:rsidP="0016041E">
      <w:pPr>
        <w:jc w:val="both"/>
        <w:rPr>
          <w:lang w:val="en-US"/>
        </w:rPr>
      </w:pPr>
    </w:p>
    <w:p w14:paraId="56CADDAB" w14:textId="77777777" w:rsidR="00B2669E" w:rsidRPr="005B3BB6" w:rsidRDefault="00B2669E" w:rsidP="0016041E">
      <w:pPr>
        <w:jc w:val="both"/>
        <w:rPr>
          <w:highlight w:val="lightGray"/>
          <w:lang w:val="en-US"/>
        </w:rPr>
      </w:pPr>
      <w:r w:rsidRPr="005B3BB6">
        <w:rPr>
          <w:highlight w:val="lightGray"/>
          <w:lang w:val="en-US"/>
        </w:rPr>
        <w:t>There exists at least one compressed mode in which RU Allocation subfield does not exist in the Common field of the EHT-SIG field of an EHT PPDU sent to multiple users.</w:t>
      </w:r>
    </w:p>
    <w:p w14:paraId="3FA6C176" w14:textId="77777777" w:rsidR="00B2669E" w:rsidRPr="005B3BB6" w:rsidRDefault="00B2669E" w:rsidP="00486858">
      <w:pPr>
        <w:pStyle w:val="ListParagraph"/>
        <w:numPr>
          <w:ilvl w:val="0"/>
          <w:numId w:val="18"/>
        </w:numPr>
        <w:jc w:val="both"/>
        <w:rPr>
          <w:highlight w:val="lightGray"/>
          <w:lang w:val="en-US"/>
        </w:rPr>
      </w:pPr>
      <w:r w:rsidRPr="005B3BB6">
        <w:rPr>
          <w:highlight w:val="lightGray"/>
          <w:lang w:val="en-US"/>
        </w:rPr>
        <w:t>Signaling method is TBD.</w:t>
      </w:r>
    </w:p>
    <w:p w14:paraId="7B58AB9F" w14:textId="77777777" w:rsidR="00A74B94" w:rsidRPr="005B3BB6" w:rsidRDefault="00B2669E" w:rsidP="0016041E">
      <w:pPr>
        <w:jc w:val="both"/>
        <w:rPr>
          <w:highlight w:val="lightGray"/>
          <w:lang w:val="en-US"/>
        </w:rPr>
      </w:pPr>
      <w:r w:rsidRPr="005B3BB6">
        <w:rPr>
          <w:highlight w:val="lightGray"/>
          <w:lang w:val="en-US"/>
        </w:rPr>
        <w:t xml:space="preserve">[Motion 58, </w:t>
      </w:r>
      <w:sdt>
        <w:sdtPr>
          <w:rPr>
            <w:highlight w:val="lightGray"/>
            <w:lang w:val="en-US"/>
          </w:rPr>
          <w:id w:val="-341323226"/>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573781828"/>
          <w:citation/>
        </w:sdtPr>
        <w:sdtContent>
          <w:r w:rsidRPr="005B3BB6">
            <w:rPr>
              <w:highlight w:val="lightGray"/>
              <w:lang w:val="en-US"/>
            </w:rPr>
            <w:fldChar w:fldCharType="begin"/>
          </w:r>
          <w:r w:rsidRPr="005B3BB6">
            <w:rPr>
              <w:highlight w:val="lightGray"/>
              <w:lang w:val="en-US"/>
            </w:rPr>
            <w:instrText xml:space="preserve"> CITATION 20_0029r3 \l 1033 </w:instrText>
          </w:r>
          <w:r w:rsidRPr="005B3BB6">
            <w:rPr>
              <w:highlight w:val="lightGray"/>
              <w:lang w:val="en-US"/>
            </w:rPr>
            <w:fldChar w:fldCharType="separate"/>
          </w:r>
          <w:r w:rsidR="00414CE3" w:rsidRPr="005B3BB6">
            <w:rPr>
              <w:noProof/>
              <w:highlight w:val="lightGray"/>
              <w:lang w:val="en-US"/>
            </w:rPr>
            <w:t>[25]</w:t>
          </w:r>
          <w:r w:rsidRPr="005B3BB6">
            <w:rPr>
              <w:highlight w:val="lightGray"/>
              <w:lang w:val="en-US"/>
            </w:rPr>
            <w:fldChar w:fldCharType="end"/>
          </w:r>
        </w:sdtContent>
      </w:sdt>
      <w:r w:rsidRPr="005B3BB6">
        <w:rPr>
          <w:highlight w:val="lightGray"/>
          <w:lang w:val="en-US"/>
        </w:rPr>
        <w:t>]</w:t>
      </w:r>
    </w:p>
    <w:p w14:paraId="13BCF836" w14:textId="77777777" w:rsidR="00982E28" w:rsidRPr="005B3BB6" w:rsidRDefault="00982E28" w:rsidP="0016041E">
      <w:pPr>
        <w:jc w:val="both"/>
        <w:rPr>
          <w:highlight w:val="lightGray"/>
          <w:lang w:val="en-US"/>
        </w:rPr>
      </w:pPr>
    </w:p>
    <w:p w14:paraId="538AF66C" w14:textId="77777777" w:rsidR="00982E28" w:rsidRPr="005B3BB6" w:rsidRDefault="00982E28" w:rsidP="0016041E">
      <w:pPr>
        <w:jc w:val="both"/>
        <w:rPr>
          <w:highlight w:val="lightGray"/>
          <w:lang w:val="en-US"/>
        </w:rPr>
      </w:pPr>
      <w:r w:rsidRPr="005B3BB6">
        <w:rPr>
          <w:highlight w:val="lightGray"/>
          <w:lang w:val="en-US"/>
        </w:rPr>
        <w:t>For the PPDU transmitted to MU, the User field having TBD bits is contained in the user-specific field of EHT-SIG</w:t>
      </w:r>
    </w:p>
    <w:p w14:paraId="151C8007" w14:textId="77777777" w:rsidR="00982E28" w:rsidRPr="005B3BB6" w:rsidRDefault="00982E28" w:rsidP="00486858">
      <w:pPr>
        <w:pStyle w:val="ListParagraph"/>
        <w:numPr>
          <w:ilvl w:val="0"/>
          <w:numId w:val="18"/>
        </w:numPr>
        <w:jc w:val="both"/>
        <w:rPr>
          <w:highlight w:val="lightGray"/>
          <w:lang w:val="en-US"/>
        </w:rPr>
      </w:pPr>
      <w:r w:rsidRPr="005B3BB6">
        <w:rPr>
          <w:highlight w:val="lightGray"/>
          <w:lang w:val="en-US"/>
        </w:rPr>
        <w:t>The User field indicates user information assigned to each RU similar to that used in HE MU PPDU.</w:t>
      </w:r>
    </w:p>
    <w:p w14:paraId="01684A83" w14:textId="77777777" w:rsidR="00982E28" w:rsidRPr="005B3BB6" w:rsidRDefault="00982E28" w:rsidP="00486858">
      <w:pPr>
        <w:pStyle w:val="ListParagraph"/>
        <w:numPr>
          <w:ilvl w:val="0"/>
          <w:numId w:val="18"/>
        </w:numPr>
        <w:jc w:val="both"/>
        <w:rPr>
          <w:highlight w:val="lightGray"/>
          <w:lang w:val="en-US"/>
        </w:rPr>
      </w:pPr>
      <w:r w:rsidRPr="005B3BB6">
        <w:rPr>
          <w:highlight w:val="lightGray"/>
          <w:lang w:val="en-US"/>
        </w:rPr>
        <w:t>Detailed descriptions are TBD.</w:t>
      </w:r>
    </w:p>
    <w:p w14:paraId="18FF3F63" w14:textId="77777777" w:rsidR="00982E28" w:rsidRDefault="00982E28" w:rsidP="0016041E">
      <w:pPr>
        <w:jc w:val="both"/>
        <w:rPr>
          <w:lang w:val="en-US"/>
        </w:rPr>
      </w:pPr>
      <w:r w:rsidRPr="005B3BB6">
        <w:rPr>
          <w:highlight w:val="lightGray"/>
          <w:lang w:val="en-US"/>
        </w:rPr>
        <w:t xml:space="preserve">[Motion 85, </w:t>
      </w:r>
      <w:sdt>
        <w:sdtPr>
          <w:rPr>
            <w:highlight w:val="lightGray"/>
            <w:lang w:val="en-US"/>
          </w:rPr>
          <w:id w:val="592905631"/>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755791598"/>
          <w:citation/>
        </w:sdtPr>
        <w:sdtContent>
          <w:r w:rsidRPr="005B3BB6">
            <w:rPr>
              <w:highlight w:val="lightGray"/>
              <w:lang w:val="en-US"/>
            </w:rPr>
            <w:fldChar w:fldCharType="begin"/>
          </w:r>
          <w:r w:rsidRPr="005B3BB6">
            <w:rPr>
              <w:highlight w:val="lightGray"/>
              <w:lang w:val="en-US"/>
            </w:rPr>
            <w:instrText xml:space="preserve"> CITATION 20_0022r1 \l 1033 </w:instrText>
          </w:r>
          <w:r w:rsidRPr="005B3BB6">
            <w:rPr>
              <w:highlight w:val="lightGray"/>
              <w:lang w:val="en-US"/>
            </w:rPr>
            <w:fldChar w:fldCharType="separate"/>
          </w:r>
          <w:r w:rsidR="00414CE3" w:rsidRPr="005B3BB6">
            <w:rPr>
              <w:noProof/>
              <w:highlight w:val="lightGray"/>
              <w:lang w:val="en-US"/>
            </w:rPr>
            <w:t>[26]</w:t>
          </w:r>
          <w:r w:rsidRPr="005B3BB6">
            <w:rPr>
              <w:highlight w:val="lightGray"/>
              <w:lang w:val="en-US"/>
            </w:rPr>
            <w:fldChar w:fldCharType="end"/>
          </w:r>
        </w:sdtContent>
      </w:sdt>
      <w:r w:rsidRPr="005B3BB6">
        <w:rPr>
          <w:highlight w:val="lightGray"/>
          <w:lang w:val="en-US"/>
        </w:rPr>
        <w:t>]</w:t>
      </w:r>
    </w:p>
    <w:p w14:paraId="132F6A7F" w14:textId="77777777" w:rsidR="00A502EA" w:rsidRDefault="00A502EA" w:rsidP="0016041E">
      <w:pPr>
        <w:jc w:val="both"/>
        <w:rPr>
          <w:lang w:val="en-US"/>
        </w:rPr>
      </w:pPr>
    </w:p>
    <w:p w14:paraId="1D154B97" w14:textId="77777777" w:rsidR="00881607" w:rsidRPr="00BE3750" w:rsidRDefault="00881607" w:rsidP="00881607">
      <w:pPr>
        <w:tabs>
          <w:tab w:val="left" w:pos="7075"/>
        </w:tabs>
        <w:jc w:val="both"/>
        <w:rPr>
          <w:rFonts w:eastAsiaTheme="minorEastAsia"/>
          <w:bCs/>
          <w:highlight w:val="green"/>
        </w:rPr>
      </w:pPr>
      <w:del w:id="449" w:author="Edward Au" w:date="2020-05-29T18:52:00Z">
        <w:r w:rsidRPr="00BE3750" w:rsidDel="00DE2515">
          <w:rPr>
            <w:rFonts w:eastAsiaTheme="minorEastAsia"/>
            <w:bCs/>
            <w:highlight w:val="green"/>
          </w:rPr>
          <w:delText>Do you agree that i</w:delText>
        </w:r>
      </w:del>
      <w:ins w:id="450" w:author="Edward Au" w:date="2020-05-29T18:52:00Z">
        <w:r w:rsidR="00DE2515">
          <w:rPr>
            <w:rFonts w:eastAsiaTheme="minorEastAsia"/>
            <w:bCs/>
            <w:highlight w:val="green"/>
          </w:rPr>
          <w:t>I</w:t>
        </w:r>
      </w:ins>
      <w:r w:rsidRPr="00BE3750">
        <w:rPr>
          <w:rFonts w:eastAsiaTheme="minorEastAsia"/>
          <w:bCs/>
          <w:highlight w:val="green"/>
        </w:rPr>
        <w:t xml:space="preserve">n BW </w:t>
      </w:r>
      <w:r w:rsidRPr="00BE3750">
        <w:rPr>
          <w:rFonts w:eastAsiaTheme="minorEastAsia" w:hint="eastAsia"/>
          <w:bCs/>
          <w:highlight w:val="green"/>
        </w:rPr>
        <w:t>≤</w:t>
      </w:r>
      <w:r w:rsidRPr="00BE3750">
        <w:rPr>
          <w:rFonts w:eastAsiaTheme="minorEastAsia" w:hint="eastAsia"/>
          <w:bCs/>
          <w:highlight w:val="green"/>
        </w:rPr>
        <w:t xml:space="preserve"> </w:t>
      </w:r>
      <w:r w:rsidRPr="00BE3750">
        <w:rPr>
          <w:rFonts w:eastAsiaTheme="minorEastAsia"/>
          <w:bCs/>
          <w:highlight w:val="green"/>
        </w:rPr>
        <w:t xml:space="preserve">160MHz, the EHT-SIG content channel for </w:t>
      </w:r>
      <w:ins w:id="451" w:author="Edward Au" w:date="2020-05-29T18:55:00Z">
        <w:r w:rsidR="005E1C55">
          <w:rPr>
            <w:rFonts w:eastAsiaTheme="minorEastAsia"/>
            <w:bCs/>
            <w:highlight w:val="green"/>
          </w:rPr>
          <w:t>m</w:t>
        </w:r>
      </w:ins>
      <w:del w:id="452" w:author="Edward Au" w:date="2020-05-29T18:55:00Z">
        <w:r w:rsidRPr="00BE3750" w:rsidDel="005E1C55">
          <w:rPr>
            <w:rFonts w:eastAsiaTheme="minorEastAsia"/>
            <w:bCs/>
            <w:highlight w:val="green"/>
          </w:rPr>
          <w:delText>M</w:delText>
        </w:r>
      </w:del>
      <w:r w:rsidRPr="00BE3750">
        <w:rPr>
          <w:rFonts w:eastAsiaTheme="minorEastAsia"/>
          <w:bCs/>
          <w:highlight w:val="green"/>
        </w:rPr>
        <w:t>ultiple user transmission is configured as follow</w:t>
      </w:r>
      <w:ins w:id="453" w:author="Edward Au" w:date="2020-05-29T18:52:00Z">
        <w:r w:rsidR="00DE2515">
          <w:rPr>
            <w:rFonts w:eastAsiaTheme="minorEastAsia"/>
            <w:bCs/>
            <w:highlight w:val="green"/>
          </w:rPr>
          <w:t>s</w:t>
        </w:r>
      </w:ins>
      <w:del w:id="454" w:author="Edward Au" w:date="2020-05-29T18:52:00Z">
        <w:r w:rsidRPr="00BE3750" w:rsidDel="00DE2515">
          <w:rPr>
            <w:rFonts w:eastAsiaTheme="minorEastAsia"/>
            <w:bCs/>
            <w:highlight w:val="green"/>
          </w:rPr>
          <w:delText>ing?</w:delText>
        </w:r>
      </w:del>
      <w:ins w:id="455" w:author="Edward Au" w:date="2020-05-29T18:52:00Z">
        <w:r w:rsidR="00DE2515">
          <w:rPr>
            <w:rFonts w:eastAsiaTheme="minorEastAsia"/>
            <w:bCs/>
            <w:highlight w:val="green"/>
          </w:rPr>
          <w:t>:</w:t>
        </w:r>
      </w:ins>
    </w:p>
    <w:p w14:paraId="55019996" w14:textId="77777777"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A</w:t>
      </w:r>
      <w:ins w:id="456" w:author="Edward Au" w:date="2020-05-29T18:54:00Z">
        <w:r w:rsidR="002F0AB7">
          <w:rPr>
            <w:rFonts w:eastAsiaTheme="minorEastAsia"/>
            <w:bCs/>
            <w:highlight w:val="green"/>
          </w:rPr>
          <w:t>n</w:t>
        </w:r>
      </w:ins>
      <w:r w:rsidRPr="00BE3750">
        <w:rPr>
          <w:rFonts w:eastAsiaTheme="minorEastAsia"/>
          <w:bCs/>
          <w:highlight w:val="green"/>
        </w:rPr>
        <w:t xml:space="preserve"> EHT-SIG content channel is composed of a 20 MHz frequency segment.</w:t>
      </w:r>
    </w:p>
    <w:p w14:paraId="396DFAC1" w14:textId="77777777"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 xml:space="preserve">EHT-SIG content channels carry EHT-SIG common information and </w:t>
      </w:r>
      <w:del w:id="457" w:author="Edward Au" w:date="2020-05-29T18:54:00Z">
        <w:r w:rsidRPr="00BE3750" w:rsidDel="005E1C55">
          <w:rPr>
            <w:rFonts w:eastAsiaTheme="minorEastAsia"/>
            <w:bCs/>
            <w:highlight w:val="green"/>
          </w:rPr>
          <w:delText xml:space="preserve">the </w:delText>
        </w:r>
      </w:del>
      <w:r w:rsidRPr="00BE3750">
        <w:rPr>
          <w:rFonts w:eastAsiaTheme="minorEastAsia"/>
          <w:bCs/>
          <w:highlight w:val="green"/>
        </w:rPr>
        <w:t>user-specific information.</w:t>
      </w:r>
    </w:p>
    <w:p w14:paraId="4B398572" w14:textId="77777777"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 xml:space="preserve">The EHT-SIG field consists of </w:t>
      </w:r>
      <w:del w:id="458" w:author="Edward Au" w:date="2020-05-29T19:15:00Z">
        <w:r w:rsidRPr="00BE3750" w:rsidDel="0022650B">
          <w:rPr>
            <w:rFonts w:eastAsiaTheme="minorEastAsia"/>
            <w:bCs/>
            <w:highlight w:val="green"/>
          </w:rPr>
          <w:delText xml:space="preserve">the </w:delText>
        </w:r>
      </w:del>
      <w:r w:rsidRPr="00BE3750">
        <w:rPr>
          <w:rFonts w:eastAsiaTheme="minorEastAsia"/>
          <w:bCs/>
          <w:highlight w:val="green"/>
        </w:rPr>
        <w:t>two EHT-SIG content channels in each 80MHz</w:t>
      </w:r>
      <w:ins w:id="459" w:author="Edward Au" w:date="2020-05-29T18:54:00Z">
        <w:r w:rsidR="005E1C55">
          <w:rPr>
            <w:rFonts w:eastAsiaTheme="minorEastAsia"/>
            <w:bCs/>
            <w:highlight w:val="green"/>
          </w:rPr>
          <w:t>.</w:t>
        </w:r>
      </w:ins>
    </w:p>
    <w:p w14:paraId="78C13D41" w14:textId="427320AF" w:rsidR="00881607" w:rsidRPr="00BE3750" w:rsidRDefault="00881607" w:rsidP="00881607">
      <w:pPr>
        <w:tabs>
          <w:tab w:val="left" w:pos="7075"/>
        </w:tabs>
        <w:ind w:left="720"/>
        <w:jc w:val="both"/>
        <w:rPr>
          <w:rFonts w:eastAsiaTheme="minorEastAsia"/>
          <w:bCs/>
          <w:highlight w:val="green"/>
        </w:rPr>
      </w:pPr>
      <w:r w:rsidRPr="00BE3750">
        <w:rPr>
          <w:rFonts w:eastAsiaTheme="minorEastAsia"/>
          <w:bCs/>
          <w:highlight w:val="green"/>
        </w:rPr>
        <w:t>The content channels (i.e., CC1 and CC2) per each 80</w:t>
      </w:r>
      <w:ins w:id="460" w:author="Edward Au" w:date="2020-06-01T15:47:00Z">
        <w:r w:rsidR="007130CB">
          <w:rPr>
            <w:rFonts w:eastAsiaTheme="minorEastAsia"/>
            <w:bCs/>
            <w:highlight w:val="green"/>
          </w:rPr>
          <w:t xml:space="preserve"> </w:t>
        </w:r>
      </w:ins>
      <w:r w:rsidRPr="00BE3750">
        <w:rPr>
          <w:rFonts w:eastAsiaTheme="minorEastAsia"/>
          <w:bCs/>
          <w:highlight w:val="green"/>
        </w:rPr>
        <w:t>MHz may carry different information.</w:t>
      </w:r>
    </w:p>
    <w:p w14:paraId="2857D476" w14:textId="7741EB7D" w:rsidR="00881607" w:rsidRPr="00BE3750" w:rsidRDefault="00881607" w:rsidP="00B059A3">
      <w:pPr>
        <w:pStyle w:val="ListParagraph"/>
        <w:numPr>
          <w:ilvl w:val="1"/>
          <w:numId w:val="49"/>
        </w:numPr>
        <w:tabs>
          <w:tab w:val="left" w:pos="7075"/>
        </w:tabs>
        <w:jc w:val="both"/>
        <w:rPr>
          <w:rFonts w:eastAsiaTheme="minorEastAsia"/>
          <w:bCs/>
          <w:highlight w:val="green"/>
        </w:rPr>
      </w:pPr>
      <w:r w:rsidRPr="00BE3750">
        <w:rPr>
          <w:rFonts w:eastAsiaTheme="minorEastAsia"/>
          <w:bCs/>
          <w:highlight w:val="green"/>
        </w:rPr>
        <w:t xml:space="preserve">Where, SST operation using TWT is one potential applicable scenario, other scenarios are TBD </w:t>
      </w:r>
      <w:r w:rsidR="00CE2D54" w:rsidRPr="00E80C83">
        <w:rPr>
          <w:b/>
          <w:i/>
          <w:highlight w:val="green"/>
        </w:rPr>
        <w:t>[#SP0611-</w:t>
      </w:r>
      <w:r w:rsidR="00CE2D54">
        <w:rPr>
          <w:b/>
          <w:i/>
          <w:highlight w:val="green"/>
        </w:rPr>
        <w:t>17</w:t>
      </w:r>
      <w:r w:rsidR="00CE2D54" w:rsidRPr="00E80C83">
        <w:rPr>
          <w:b/>
          <w:i/>
          <w:highlight w:val="green"/>
        </w:rPr>
        <w:t>]</w:t>
      </w:r>
    </w:p>
    <w:p w14:paraId="4C7E716F" w14:textId="2E6CBC13" w:rsidR="00881607" w:rsidRPr="00881607" w:rsidRDefault="00881607" w:rsidP="00881607">
      <w:pPr>
        <w:jc w:val="both"/>
        <w:rPr>
          <w:szCs w:val="22"/>
        </w:rPr>
      </w:pPr>
      <w:r w:rsidRPr="00BE3750">
        <w:rPr>
          <w:szCs w:val="22"/>
          <w:highlight w:val="green"/>
        </w:rPr>
        <w:t xml:space="preserve">[20/0020r3 (Consideration for EHT-SIG transmission, Dongguk Lim, LGE), </w:t>
      </w:r>
      <w:r w:rsidR="002D769C" w:rsidRPr="00BE3750">
        <w:rPr>
          <w:szCs w:val="22"/>
          <w:highlight w:val="green"/>
        </w:rPr>
        <w:t xml:space="preserve">SP#1, </w:t>
      </w:r>
      <w:r w:rsidRPr="00BE3750">
        <w:rPr>
          <w:highlight w:val="green"/>
        </w:rPr>
        <w:t>Y/N/A: 42/3/6]</w:t>
      </w:r>
      <w:ins w:id="461" w:author="Edward Au" w:date="2020-05-29T18:52:00Z">
        <w:r w:rsidR="00DE2515" w:rsidRPr="00426093">
          <w:rPr>
            <w:b/>
            <w:i/>
            <w:highlight w:val="green"/>
          </w:rPr>
          <w:t xml:space="preserve"> </w:t>
        </w:r>
      </w:ins>
    </w:p>
    <w:p w14:paraId="29D27C81" w14:textId="77777777" w:rsidR="00881607" w:rsidRDefault="00881607" w:rsidP="0016041E">
      <w:pPr>
        <w:jc w:val="both"/>
      </w:pPr>
    </w:p>
    <w:p w14:paraId="0AFF17CA" w14:textId="671F6D66" w:rsidR="003334EC" w:rsidRPr="00BE3750" w:rsidRDefault="003334EC" w:rsidP="003334EC">
      <w:pPr>
        <w:jc w:val="both"/>
        <w:rPr>
          <w:szCs w:val="22"/>
          <w:highlight w:val="green"/>
        </w:rPr>
      </w:pPr>
      <w:del w:id="462" w:author="Edward Au" w:date="2020-05-29T18:55:00Z">
        <w:r w:rsidRPr="00BE3750" w:rsidDel="005E1C55">
          <w:rPr>
            <w:rFonts w:eastAsiaTheme="minorEastAsia"/>
            <w:bCs/>
            <w:highlight w:val="green"/>
          </w:rPr>
          <w:delText xml:space="preserve">Do you agree that </w:delText>
        </w:r>
      </w:del>
      <w:ins w:id="463" w:author="Edward Au" w:date="2020-06-01T12:55:00Z">
        <w:r w:rsidR="008B7AD6">
          <w:rPr>
            <w:rFonts w:eastAsiaTheme="minorEastAsia"/>
            <w:bCs/>
            <w:highlight w:val="green"/>
          </w:rPr>
          <w:t>802.</w:t>
        </w:r>
      </w:ins>
      <w:r w:rsidRPr="00BE3750">
        <w:rPr>
          <w:rFonts w:eastAsiaTheme="minorEastAsia"/>
          <w:bCs/>
          <w:highlight w:val="green"/>
        </w:rPr>
        <w:t>11be STA can recognize the preamble puncturing pattern it needs by using the BW field and puncturing information of U-SIG and</w:t>
      </w:r>
      <w:r w:rsidR="00363242" w:rsidRPr="00BE3750">
        <w:rPr>
          <w:rFonts w:eastAsiaTheme="minorEastAsia"/>
          <w:bCs/>
          <w:highlight w:val="green"/>
        </w:rPr>
        <w:t>/or</w:t>
      </w:r>
      <w:r w:rsidRPr="00BE3750">
        <w:rPr>
          <w:rFonts w:eastAsiaTheme="minorEastAsia"/>
          <w:bCs/>
          <w:highlight w:val="green"/>
        </w:rPr>
        <w:t xml:space="preserve"> EHT-SIG field in </w:t>
      </w:r>
      <w:del w:id="464" w:author="Edward Au" w:date="2020-05-29T18:55:00Z">
        <w:r w:rsidRPr="00BE3750" w:rsidDel="005E1C55">
          <w:rPr>
            <w:rFonts w:eastAsiaTheme="minorEastAsia"/>
            <w:bCs/>
            <w:highlight w:val="green"/>
          </w:rPr>
          <w:delText xml:space="preserve">Multiple </w:delText>
        </w:r>
      </w:del>
      <w:ins w:id="465" w:author="Edward Au" w:date="2020-05-29T18:55:00Z">
        <w:r w:rsidR="005E1C55">
          <w:rPr>
            <w:rFonts w:eastAsiaTheme="minorEastAsia"/>
            <w:bCs/>
            <w:highlight w:val="green"/>
          </w:rPr>
          <w:t>m</w:t>
        </w:r>
        <w:r w:rsidR="005E1C55" w:rsidRPr="00BE3750">
          <w:rPr>
            <w:rFonts w:eastAsiaTheme="minorEastAsia"/>
            <w:bCs/>
            <w:highlight w:val="green"/>
          </w:rPr>
          <w:t xml:space="preserve">ultiple </w:t>
        </w:r>
      </w:ins>
      <w:r w:rsidRPr="00BE3750">
        <w:rPr>
          <w:rFonts w:eastAsiaTheme="minorEastAsia"/>
          <w:bCs/>
          <w:highlight w:val="green"/>
        </w:rPr>
        <w:t>user transmission</w:t>
      </w:r>
      <w:ins w:id="466" w:author="Edward Au" w:date="2020-05-29T19:16:00Z">
        <w:r w:rsidR="0022650B">
          <w:rPr>
            <w:rFonts w:eastAsiaTheme="minorEastAsia"/>
            <w:bCs/>
            <w:highlight w:val="green"/>
          </w:rPr>
          <w:t>.</w:t>
        </w:r>
      </w:ins>
      <w:del w:id="467" w:author="Edward Au" w:date="2020-05-29T19:16:00Z">
        <w:r w:rsidRPr="00BE3750" w:rsidDel="0022650B">
          <w:rPr>
            <w:rFonts w:eastAsiaTheme="minorEastAsia"/>
            <w:bCs/>
            <w:highlight w:val="green"/>
          </w:rPr>
          <w:delText>?</w:delText>
        </w:r>
      </w:del>
    </w:p>
    <w:p w14:paraId="77405953" w14:textId="75077CA9" w:rsidR="003334EC" w:rsidRPr="00BE3750" w:rsidRDefault="003334EC" w:rsidP="00B059A3">
      <w:pPr>
        <w:pStyle w:val="ListParagraph"/>
        <w:numPr>
          <w:ilvl w:val="0"/>
          <w:numId w:val="50"/>
        </w:numPr>
        <w:jc w:val="both"/>
        <w:rPr>
          <w:szCs w:val="22"/>
          <w:highlight w:val="green"/>
        </w:rPr>
      </w:pPr>
      <w:r w:rsidRPr="00BE3750">
        <w:rPr>
          <w:rFonts w:eastAsiaTheme="minorEastAsia"/>
          <w:bCs/>
          <w:highlight w:val="green"/>
        </w:rPr>
        <w:t xml:space="preserve">Details for how to convey the puncturing information is TBD. </w:t>
      </w:r>
      <w:r w:rsidR="00CE2D54" w:rsidRPr="00E80C83">
        <w:rPr>
          <w:b/>
          <w:i/>
          <w:highlight w:val="green"/>
        </w:rPr>
        <w:t>[#SP0611-</w:t>
      </w:r>
      <w:r w:rsidR="00CE2D54">
        <w:rPr>
          <w:b/>
          <w:i/>
          <w:highlight w:val="green"/>
        </w:rPr>
        <w:t>18</w:t>
      </w:r>
      <w:r w:rsidR="00CE2D54" w:rsidRPr="00E80C83">
        <w:rPr>
          <w:b/>
          <w:i/>
          <w:highlight w:val="green"/>
        </w:rPr>
        <w:t>]</w:t>
      </w:r>
    </w:p>
    <w:p w14:paraId="7AAFC726" w14:textId="48B2C125" w:rsidR="003334EC" w:rsidRDefault="003334EC" w:rsidP="003334EC">
      <w:pPr>
        <w:tabs>
          <w:tab w:val="left" w:pos="7075"/>
        </w:tabs>
      </w:pPr>
      <w:r w:rsidRPr="00BE3750">
        <w:rPr>
          <w:szCs w:val="22"/>
          <w:highlight w:val="green"/>
        </w:rPr>
        <w:t xml:space="preserve">[20/0020r3 (Consideration for EHT-SIG transmission, Dongguk Lim, LGE), </w:t>
      </w:r>
      <w:r w:rsidR="002D769C" w:rsidRPr="00BE3750">
        <w:rPr>
          <w:szCs w:val="22"/>
          <w:highlight w:val="green"/>
        </w:rPr>
        <w:t xml:space="preserve">SP#3, </w:t>
      </w:r>
      <w:r w:rsidRPr="00BE3750">
        <w:rPr>
          <w:highlight w:val="green"/>
        </w:rPr>
        <w:t>Y/N/A: 33/2/24]</w:t>
      </w:r>
      <w:ins w:id="468" w:author="Edward Au" w:date="2020-05-29T18:54:00Z">
        <w:r w:rsidR="005E1C55" w:rsidRPr="005E1C55">
          <w:rPr>
            <w:b/>
            <w:i/>
            <w:highlight w:val="green"/>
          </w:rPr>
          <w:t xml:space="preserve"> </w:t>
        </w:r>
      </w:ins>
    </w:p>
    <w:p w14:paraId="447802B4" w14:textId="77777777" w:rsidR="00047F15" w:rsidRDefault="00047F15" w:rsidP="003334EC">
      <w:pPr>
        <w:tabs>
          <w:tab w:val="left" w:pos="7075"/>
        </w:tabs>
      </w:pPr>
    </w:p>
    <w:p w14:paraId="4B0C7DA5" w14:textId="29E68713" w:rsidR="00047F15" w:rsidRPr="00BE3750" w:rsidRDefault="00047F15" w:rsidP="00047F15">
      <w:pPr>
        <w:tabs>
          <w:tab w:val="left" w:pos="7075"/>
        </w:tabs>
        <w:jc w:val="both"/>
        <w:rPr>
          <w:highlight w:val="green"/>
        </w:rPr>
      </w:pPr>
      <w:del w:id="469" w:author="Edward Au" w:date="2020-05-29T18:58:00Z">
        <w:r w:rsidRPr="00BE3750" w:rsidDel="009F7107">
          <w:rPr>
            <w:bCs/>
            <w:szCs w:val="22"/>
            <w:highlight w:val="green"/>
            <w:lang w:val="en-US"/>
          </w:rPr>
          <w:delText xml:space="preserve">Do you agree to have </w:delText>
        </w:r>
      </w:del>
      <w:ins w:id="470" w:author="Edward Au" w:date="2020-05-29T18:58:00Z">
        <w:r w:rsidR="009F7107">
          <w:rPr>
            <w:bCs/>
            <w:szCs w:val="22"/>
            <w:highlight w:val="green"/>
            <w:lang w:val="en-US"/>
          </w:rPr>
          <w:t xml:space="preserve">There is </w:t>
        </w:r>
      </w:ins>
      <w:r w:rsidRPr="00BE3750">
        <w:rPr>
          <w:bCs/>
          <w:szCs w:val="22"/>
          <w:highlight w:val="green"/>
          <w:lang w:val="en-US"/>
        </w:rPr>
        <w:t>STA-ID related information in the EHT PPDU preamble sent to a single user and multiple users</w:t>
      </w:r>
      <w:del w:id="471" w:author="Edward Au" w:date="2020-05-29T18:58:00Z">
        <w:r w:rsidRPr="00BE3750" w:rsidDel="009F7107">
          <w:rPr>
            <w:bCs/>
            <w:szCs w:val="22"/>
            <w:highlight w:val="green"/>
            <w:lang w:val="en-US"/>
          </w:rPr>
          <w:delText>?</w:delText>
        </w:r>
        <w:r w:rsidRPr="00BE3750" w:rsidDel="009F7107">
          <w:rPr>
            <w:szCs w:val="22"/>
            <w:highlight w:val="green"/>
            <w:lang w:val="en-US"/>
          </w:rPr>
          <w:delText xml:space="preserve">  </w:delText>
        </w:r>
      </w:del>
      <w:ins w:id="472" w:author="Edward Au" w:date="2020-05-29T18:58:00Z">
        <w:r w:rsidR="009F7107">
          <w:rPr>
            <w:bCs/>
            <w:szCs w:val="22"/>
            <w:highlight w:val="green"/>
            <w:lang w:val="en-US"/>
          </w:rPr>
          <w:t>.</w:t>
        </w:r>
        <w:r w:rsidR="009F7107" w:rsidRPr="00BE3750">
          <w:rPr>
            <w:szCs w:val="22"/>
            <w:highlight w:val="green"/>
            <w:lang w:val="en-US"/>
          </w:rPr>
          <w:t xml:space="preserve">  </w:t>
        </w:r>
      </w:ins>
      <w:r w:rsidRPr="00BE3750">
        <w:rPr>
          <w:bCs/>
          <w:szCs w:val="22"/>
          <w:highlight w:val="green"/>
          <w:lang w:val="en-US"/>
        </w:rPr>
        <w:t>TB PPDU is TBD.</w:t>
      </w:r>
      <w:r w:rsidR="00CE2D54">
        <w:rPr>
          <w:bCs/>
          <w:szCs w:val="22"/>
          <w:highlight w:val="green"/>
          <w:lang w:val="en-US"/>
        </w:rPr>
        <w:t xml:space="preserve"> </w:t>
      </w:r>
      <w:r w:rsidR="00CE2D54" w:rsidRPr="00E80C83">
        <w:rPr>
          <w:b/>
          <w:i/>
          <w:highlight w:val="green"/>
        </w:rPr>
        <w:t>[#SP0611-</w:t>
      </w:r>
      <w:r w:rsidR="00CE2D54">
        <w:rPr>
          <w:b/>
          <w:i/>
          <w:highlight w:val="green"/>
        </w:rPr>
        <w:t>19</w:t>
      </w:r>
      <w:r w:rsidR="00CE2D54" w:rsidRPr="00E80C83">
        <w:rPr>
          <w:b/>
          <w:i/>
          <w:highlight w:val="green"/>
        </w:rPr>
        <w:t>]</w:t>
      </w:r>
    </w:p>
    <w:p w14:paraId="393CFD02" w14:textId="7390DED8" w:rsidR="00047F15" w:rsidRPr="008E41E3" w:rsidRDefault="00047F15" w:rsidP="00047F15">
      <w:pPr>
        <w:tabs>
          <w:tab w:val="left" w:pos="7075"/>
        </w:tabs>
        <w:jc w:val="both"/>
      </w:pPr>
      <w:r w:rsidRPr="00BE3750">
        <w:rPr>
          <w:highlight w:val="green"/>
        </w:rPr>
        <w:t>[20/0285r5 (SU PPDU SIG Contents Considerations, Wook Bong Lee, Samsung), SP#3, Y/N/A: 42/2/13]</w:t>
      </w:r>
      <w:ins w:id="473" w:author="Edward Au" w:date="2020-05-29T18:57:00Z">
        <w:r w:rsidR="009F7107" w:rsidRPr="009F7107">
          <w:rPr>
            <w:b/>
            <w:i/>
            <w:highlight w:val="green"/>
          </w:rPr>
          <w:t xml:space="preserve"> </w:t>
        </w:r>
      </w:ins>
    </w:p>
    <w:p w14:paraId="73C2F5F0" w14:textId="77777777" w:rsidR="00047F15" w:rsidRPr="00A502EA" w:rsidRDefault="00047F15" w:rsidP="00047F15">
      <w:pPr>
        <w:jc w:val="both"/>
      </w:pPr>
    </w:p>
    <w:p w14:paraId="1961EB94" w14:textId="77777777" w:rsidR="006366A0" w:rsidRPr="006366A0" w:rsidRDefault="006366A0" w:rsidP="009E5BBA">
      <w:pPr>
        <w:jc w:val="both"/>
        <w:rPr>
          <w:b/>
          <w:highlight w:val="yellow"/>
        </w:rPr>
      </w:pPr>
      <w:r w:rsidRPr="006366A0">
        <w:rPr>
          <w:b/>
          <w:highlight w:val="yellow"/>
        </w:rPr>
        <w:t>Straw poll #1</w:t>
      </w:r>
    </w:p>
    <w:p w14:paraId="5C975C1D" w14:textId="1E424BA0" w:rsidR="009E5BBA" w:rsidRPr="00863400" w:rsidRDefault="009E5BBA" w:rsidP="009E5BBA">
      <w:pPr>
        <w:jc w:val="both"/>
        <w:rPr>
          <w:highlight w:val="yellow"/>
        </w:rPr>
      </w:pPr>
      <w:del w:id="474" w:author="Edward Au" w:date="2020-06-01T12:42:00Z">
        <w:r w:rsidRPr="00863400" w:rsidDel="00CE2D54">
          <w:rPr>
            <w:highlight w:val="yellow"/>
          </w:rPr>
          <w:delText xml:space="preserve">Do you agree that </w:delText>
        </w:r>
      </w:del>
      <w:r w:rsidRPr="00863400">
        <w:rPr>
          <w:highlight w:val="yellow"/>
        </w:rPr>
        <w:t>EHT-SIG may carry different content in each 80MHz</w:t>
      </w:r>
      <w:ins w:id="475" w:author="Edward Au" w:date="2020-06-01T12:42:00Z">
        <w:r w:rsidR="00CE2D54">
          <w:rPr>
            <w:highlight w:val="yellow"/>
          </w:rPr>
          <w:t>.</w:t>
        </w:r>
      </w:ins>
      <w:del w:id="476" w:author="Edward Au" w:date="2020-06-01T12:42:00Z">
        <w:r w:rsidRPr="00863400" w:rsidDel="00CE2D54">
          <w:rPr>
            <w:highlight w:val="yellow"/>
          </w:rPr>
          <w:delText>?</w:delText>
        </w:r>
      </w:del>
    </w:p>
    <w:p w14:paraId="35B5AC16" w14:textId="77777777" w:rsidR="009E5BBA" w:rsidRPr="00863400" w:rsidRDefault="009E5BBA" w:rsidP="00DD5839">
      <w:pPr>
        <w:pStyle w:val="ListParagraph"/>
        <w:numPr>
          <w:ilvl w:val="0"/>
          <w:numId w:val="53"/>
        </w:numPr>
        <w:jc w:val="both"/>
        <w:rPr>
          <w:highlight w:val="yellow"/>
        </w:rPr>
      </w:pPr>
      <w:r w:rsidRPr="00863400">
        <w:rPr>
          <w:highlight w:val="yellow"/>
        </w:rPr>
        <w:t>For PPDU BW larger than 80MHz.</w:t>
      </w:r>
    </w:p>
    <w:p w14:paraId="1597A2E2" w14:textId="53B3B80D" w:rsidR="009E5BBA" w:rsidRPr="00863400" w:rsidRDefault="009E5BBA" w:rsidP="00DD5839">
      <w:pPr>
        <w:pStyle w:val="ListParagraph"/>
        <w:numPr>
          <w:ilvl w:val="0"/>
          <w:numId w:val="53"/>
        </w:numPr>
        <w:jc w:val="both"/>
        <w:rPr>
          <w:highlight w:val="yellow"/>
        </w:rPr>
      </w:pPr>
      <w:r w:rsidRPr="00863400">
        <w:rPr>
          <w:highlight w:val="yellow"/>
        </w:rPr>
        <w:t>SST operation using TWT is one applicable scenario, other scenarios are TBD.</w:t>
      </w:r>
      <w:r w:rsidR="00CE2D54">
        <w:rPr>
          <w:highlight w:val="yellow"/>
        </w:rPr>
        <w:t xml:space="preserve"> </w:t>
      </w:r>
      <w:r w:rsidR="00CE2D54" w:rsidRPr="006366A0">
        <w:rPr>
          <w:b/>
          <w:i/>
          <w:highlight w:val="yellow"/>
        </w:rPr>
        <w:t>[#SP1]</w:t>
      </w:r>
    </w:p>
    <w:p w14:paraId="7550783D" w14:textId="356ABC36" w:rsidR="009E5BBA" w:rsidRDefault="009E5BBA" w:rsidP="009E5BBA">
      <w:pPr>
        <w:jc w:val="both"/>
      </w:pPr>
      <w:r w:rsidRPr="00863400">
        <w:rPr>
          <w:highlight w:val="yellow"/>
        </w:rPr>
        <w:t xml:space="preserve">[20/0605r0 (Further Discussions On Efficient EHT Preamble, Jianhan Liu, MediaTek), </w:t>
      </w:r>
      <w:r w:rsidR="006A599C" w:rsidRPr="00863400">
        <w:rPr>
          <w:highlight w:val="yellow"/>
        </w:rPr>
        <w:t xml:space="preserve">SP#1, </w:t>
      </w:r>
      <w:r w:rsidRPr="00863400">
        <w:rPr>
          <w:highlight w:val="yellow"/>
        </w:rPr>
        <w:t xml:space="preserve">Y/N/A: </w:t>
      </w:r>
      <w:r w:rsidRPr="006366A0">
        <w:rPr>
          <w:highlight w:val="yellow"/>
        </w:rPr>
        <w:t>51/1/4</w:t>
      </w:r>
      <w:r w:rsidR="006A599C" w:rsidRPr="006366A0">
        <w:rPr>
          <w:highlight w:val="yellow"/>
        </w:rPr>
        <w:t>]</w:t>
      </w:r>
      <w:r w:rsidR="006366A0" w:rsidRPr="006366A0">
        <w:rPr>
          <w:highlight w:val="yellow"/>
        </w:rPr>
        <w:t xml:space="preserve"> </w:t>
      </w:r>
    </w:p>
    <w:p w14:paraId="2B21A895" w14:textId="77777777" w:rsidR="00C44F82" w:rsidRPr="00C44F82" w:rsidRDefault="00C44F82" w:rsidP="00C44F82">
      <w:pPr>
        <w:pStyle w:val="Heading3"/>
        <w:rPr>
          <w:highlight w:val="yellow"/>
        </w:rPr>
      </w:pPr>
      <w:bookmarkStart w:id="477" w:name="_Toc42188595"/>
      <w:r w:rsidRPr="00C44F82">
        <w:rPr>
          <w:highlight w:val="yellow"/>
        </w:rPr>
        <w:lastRenderedPageBreak/>
        <w:t>EHT-STF</w:t>
      </w:r>
      <w:bookmarkEnd w:id="477"/>
    </w:p>
    <w:p w14:paraId="454D2FAD" w14:textId="77777777" w:rsidR="00C44F82" w:rsidRDefault="00C44F82" w:rsidP="009E5BBA">
      <w:pPr>
        <w:jc w:val="both"/>
      </w:pPr>
    </w:p>
    <w:p w14:paraId="3D2AC7A1" w14:textId="77777777" w:rsidR="00A626F8" w:rsidRPr="00A626F8" w:rsidRDefault="00A626F8" w:rsidP="00C44F82">
      <w:pPr>
        <w:jc w:val="both"/>
        <w:rPr>
          <w:b/>
          <w:highlight w:val="yellow"/>
        </w:rPr>
      </w:pPr>
      <w:r w:rsidRPr="00A626F8">
        <w:rPr>
          <w:b/>
          <w:highlight w:val="yellow"/>
        </w:rPr>
        <w:t>Straw poll #8</w:t>
      </w:r>
    </w:p>
    <w:p w14:paraId="2D3945C7" w14:textId="425576F4" w:rsidR="00C44F82" w:rsidRPr="00C44F82" w:rsidDel="00515AB2" w:rsidRDefault="00C44F82" w:rsidP="00C44F82">
      <w:pPr>
        <w:jc w:val="both"/>
        <w:rPr>
          <w:del w:id="478" w:author="Edward Au" w:date="2020-06-01T12:42:00Z"/>
          <w:highlight w:val="yellow"/>
        </w:rPr>
      </w:pPr>
      <w:del w:id="479" w:author="Edward Au" w:date="2020-06-01T12:42:00Z">
        <w:r w:rsidRPr="00C44F82" w:rsidDel="00515AB2">
          <w:rPr>
            <w:highlight w:val="yellow"/>
          </w:rPr>
          <w:delText>Do you agree to add the following text to the TGbe SFD?</w:delText>
        </w:r>
      </w:del>
    </w:p>
    <w:p w14:paraId="0936B86A" w14:textId="77777777" w:rsidR="00C44F82" w:rsidRPr="00515AB2" w:rsidRDefault="00C44F82" w:rsidP="00515AB2">
      <w:pPr>
        <w:jc w:val="both"/>
        <w:rPr>
          <w:highlight w:val="yellow"/>
        </w:rPr>
      </w:pPr>
      <w:r w:rsidRPr="00515AB2">
        <w:rPr>
          <w:highlight w:val="yellow"/>
        </w:rPr>
        <w:t>EHT PPDU has EHT-STF immediately after EHT-SIG</w:t>
      </w:r>
    </w:p>
    <w:p w14:paraId="134D7B2D" w14:textId="377D2621" w:rsidR="00C44F82" w:rsidRPr="00C44F82" w:rsidRDefault="00C44F82">
      <w:pPr>
        <w:pStyle w:val="ListParagraph"/>
        <w:numPr>
          <w:ilvl w:val="0"/>
          <w:numId w:val="57"/>
        </w:numPr>
        <w:jc w:val="both"/>
        <w:rPr>
          <w:highlight w:val="yellow"/>
        </w:rPr>
        <w:pPrChange w:id="480" w:author="Edward Au" w:date="2020-06-01T12:42:00Z">
          <w:pPr>
            <w:pStyle w:val="ListParagraph"/>
            <w:numPr>
              <w:ilvl w:val="1"/>
              <w:numId w:val="57"/>
            </w:numPr>
            <w:ind w:left="1440" w:hanging="360"/>
            <w:jc w:val="both"/>
          </w:pPr>
        </w:pPrChange>
      </w:pPr>
      <w:r w:rsidRPr="00C44F82">
        <w:rPr>
          <w:highlight w:val="yellow"/>
        </w:rPr>
        <w:t xml:space="preserve">If EHT PPDU </w:t>
      </w:r>
      <w:del w:id="481" w:author="Edward Au" w:date="2020-06-01T12:43:00Z">
        <w:r w:rsidRPr="00C44F82" w:rsidDel="00515AB2">
          <w:rPr>
            <w:highlight w:val="yellow"/>
          </w:rPr>
          <w:delText xml:space="preserve">doesn’t </w:delText>
        </w:r>
      </w:del>
      <w:ins w:id="482" w:author="Edward Au" w:date="2020-06-01T12:43:00Z">
        <w:r w:rsidR="00515AB2" w:rsidRPr="00C44F82">
          <w:rPr>
            <w:highlight w:val="yellow"/>
          </w:rPr>
          <w:t>does</w:t>
        </w:r>
        <w:r w:rsidR="00515AB2">
          <w:rPr>
            <w:highlight w:val="yellow"/>
          </w:rPr>
          <w:t xml:space="preserve"> not</w:t>
        </w:r>
        <w:r w:rsidR="00515AB2" w:rsidRPr="00C44F82">
          <w:rPr>
            <w:highlight w:val="yellow"/>
          </w:rPr>
          <w:t xml:space="preserve"> </w:t>
        </w:r>
      </w:ins>
      <w:r w:rsidRPr="00C44F82">
        <w:rPr>
          <w:highlight w:val="yellow"/>
        </w:rPr>
        <w:t>have EHT-SIG, EHT-STF is positioned immediately after U-SIG</w:t>
      </w:r>
      <w:r w:rsidR="00515AB2">
        <w:rPr>
          <w:highlight w:val="yellow"/>
        </w:rPr>
        <w:t xml:space="preserve">. </w:t>
      </w:r>
      <w:r w:rsidR="00515AB2" w:rsidRPr="00A626F8">
        <w:rPr>
          <w:b/>
          <w:i/>
          <w:highlight w:val="yellow"/>
        </w:rPr>
        <w:t>[#SP8]</w:t>
      </w:r>
    </w:p>
    <w:p w14:paraId="1E7B1776" w14:textId="2F6A0DD2" w:rsidR="00C44F82" w:rsidRPr="00C44F82" w:rsidRDefault="00C44F82" w:rsidP="00C44F82">
      <w:pPr>
        <w:jc w:val="both"/>
      </w:pPr>
      <w:r w:rsidRPr="00A626F8">
        <w:rPr>
          <w:highlight w:val="yellow"/>
        </w:rPr>
        <w:t>[20/0585r0 (Consideration on EHT-STF, Eunsung Park, LGE), SP#1, Y/N/A: 52/0/6]</w:t>
      </w:r>
    </w:p>
    <w:p w14:paraId="733FC07D" w14:textId="77777777" w:rsidR="00C44F82" w:rsidRDefault="00C44F82" w:rsidP="009E5BBA">
      <w:pPr>
        <w:jc w:val="both"/>
        <w:rPr>
          <w:b/>
        </w:rPr>
      </w:pPr>
    </w:p>
    <w:p w14:paraId="6FC86535" w14:textId="77777777" w:rsidR="00A626F8" w:rsidRPr="00A626F8" w:rsidRDefault="00A626F8" w:rsidP="006878AF">
      <w:pPr>
        <w:rPr>
          <w:b/>
          <w:bCs/>
          <w:szCs w:val="22"/>
          <w:highlight w:val="yellow"/>
        </w:rPr>
      </w:pPr>
      <w:r w:rsidRPr="00A626F8">
        <w:rPr>
          <w:b/>
          <w:bCs/>
          <w:szCs w:val="22"/>
          <w:highlight w:val="yellow"/>
        </w:rPr>
        <w:t>Straw poll #9</w:t>
      </w:r>
    </w:p>
    <w:p w14:paraId="75DF8E5F" w14:textId="205DA09F" w:rsidR="006878AF" w:rsidRPr="006878AF" w:rsidDel="00A74E2E" w:rsidRDefault="006878AF" w:rsidP="006878AF">
      <w:pPr>
        <w:rPr>
          <w:del w:id="483" w:author="Edward Au" w:date="2020-06-01T12:43:00Z"/>
          <w:szCs w:val="22"/>
          <w:highlight w:val="yellow"/>
        </w:rPr>
      </w:pPr>
      <w:del w:id="484" w:author="Edward Au" w:date="2020-06-01T12:43:00Z">
        <w:r w:rsidRPr="006878AF" w:rsidDel="00A74E2E">
          <w:rPr>
            <w:bCs/>
            <w:szCs w:val="22"/>
            <w:highlight w:val="yellow"/>
          </w:rPr>
          <w:delText>Do you agree to add the following text to the TGbe SFD?</w:delText>
        </w:r>
      </w:del>
    </w:p>
    <w:p w14:paraId="1C65D6EA" w14:textId="5AE02447" w:rsidR="006878AF" w:rsidRPr="00A74E2E" w:rsidRDefault="006878AF" w:rsidP="00A74E2E">
      <w:pPr>
        <w:rPr>
          <w:szCs w:val="22"/>
          <w:highlight w:val="yellow"/>
        </w:rPr>
      </w:pPr>
      <w:r w:rsidRPr="00A74E2E">
        <w:rPr>
          <w:szCs w:val="22"/>
          <w:highlight w:val="yellow"/>
        </w:rPr>
        <w:t>802.11be supports 1x EHT-STF and 2x EHT-STF</w:t>
      </w:r>
      <w:ins w:id="485" w:author="Edward Au" w:date="2020-06-01T12:43:00Z">
        <w:r w:rsidR="00A74E2E">
          <w:rPr>
            <w:szCs w:val="22"/>
            <w:highlight w:val="yellow"/>
          </w:rPr>
          <w:t>:</w:t>
        </w:r>
      </w:ins>
    </w:p>
    <w:p w14:paraId="09F280FD" w14:textId="77777777" w:rsidR="006878AF" w:rsidRPr="006878AF" w:rsidRDefault="006878AF">
      <w:pPr>
        <w:pStyle w:val="ListParagraph"/>
        <w:numPr>
          <w:ilvl w:val="0"/>
          <w:numId w:val="57"/>
        </w:numPr>
        <w:rPr>
          <w:szCs w:val="22"/>
          <w:highlight w:val="yellow"/>
        </w:rPr>
        <w:pPrChange w:id="486" w:author="Edward Au" w:date="2020-06-01T12:43:00Z">
          <w:pPr>
            <w:pStyle w:val="ListParagraph"/>
            <w:numPr>
              <w:ilvl w:val="1"/>
              <w:numId w:val="57"/>
            </w:numPr>
            <w:ind w:left="1440" w:hanging="360"/>
          </w:pPr>
        </w:pPrChange>
      </w:pPr>
      <w:r w:rsidRPr="006878AF">
        <w:rPr>
          <w:szCs w:val="22"/>
          <w:highlight w:val="yellow"/>
        </w:rPr>
        <w:t>1x EHT-STF is used in EHT SU/MU PPDU</w:t>
      </w:r>
    </w:p>
    <w:p w14:paraId="374B234E" w14:textId="77777777" w:rsidR="006878AF" w:rsidRPr="006878AF" w:rsidRDefault="006878AF">
      <w:pPr>
        <w:pStyle w:val="ListParagraph"/>
        <w:numPr>
          <w:ilvl w:val="1"/>
          <w:numId w:val="57"/>
        </w:numPr>
        <w:rPr>
          <w:szCs w:val="22"/>
          <w:highlight w:val="yellow"/>
        </w:rPr>
        <w:pPrChange w:id="487" w:author="Edward Au" w:date="2020-06-01T12:43:00Z">
          <w:pPr>
            <w:pStyle w:val="ListParagraph"/>
            <w:numPr>
              <w:ilvl w:val="2"/>
              <w:numId w:val="57"/>
            </w:numPr>
            <w:ind w:left="2160" w:hanging="360"/>
          </w:pPr>
        </w:pPrChange>
      </w:pPr>
      <w:r w:rsidRPr="006878AF">
        <w:rPr>
          <w:szCs w:val="22"/>
          <w:highlight w:val="yellow"/>
        </w:rPr>
        <w:t>Whether SU and MU PPDU format is the same is TBD</w:t>
      </w:r>
    </w:p>
    <w:p w14:paraId="5896466B" w14:textId="77777777" w:rsidR="006878AF" w:rsidRPr="006878AF" w:rsidRDefault="006878AF">
      <w:pPr>
        <w:pStyle w:val="ListParagraph"/>
        <w:numPr>
          <w:ilvl w:val="0"/>
          <w:numId w:val="57"/>
        </w:numPr>
        <w:rPr>
          <w:szCs w:val="22"/>
          <w:highlight w:val="yellow"/>
        </w:rPr>
        <w:pPrChange w:id="488" w:author="Edward Au" w:date="2020-06-01T12:43:00Z">
          <w:pPr>
            <w:pStyle w:val="ListParagraph"/>
            <w:numPr>
              <w:ilvl w:val="1"/>
              <w:numId w:val="57"/>
            </w:numPr>
            <w:ind w:left="1440" w:hanging="360"/>
          </w:pPr>
        </w:pPrChange>
      </w:pPr>
      <w:r w:rsidRPr="006878AF">
        <w:rPr>
          <w:szCs w:val="22"/>
          <w:highlight w:val="yellow"/>
        </w:rPr>
        <w:t>2x EHT-STF is used in EHT TB PPDU</w:t>
      </w:r>
    </w:p>
    <w:p w14:paraId="181863F8" w14:textId="36DE5711" w:rsidR="006878AF" w:rsidRPr="006878AF" w:rsidRDefault="006878AF">
      <w:pPr>
        <w:pStyle w:val="ListParagraph"/>
        <w:numPr>
          <w:ilvl w:val="0"/>
          <w:numId w:val="57"/>
        </w:numPr>
        <w:rPr>
          <w:szCs w:val="22"/>
          <w:highlight w:val="yellow"/>
        </w:rPr>
        <w:pPrChange w:id="489" w:author="Edward Au" w:date="2020-06-01T12:43:00Z">
          <w:pPr>
            <w:pStyle w:val="ListParagraph"/>
            <w:numPr>
              <w:ilvl w:val="1"/>
              <w:numId w:val="57"/>
            </w:numPr>
            <w:ind w:left="1440" w:hanging="360"/>
          </w:pPr>
        </w:pPrChange>
      </w:pPr>
      <w:r w:rsidRPr="006878AF">
        <w:rPr>
          <w:szCs w:val="22"/>
          <w:highlight w:val="yellow"/>
        </w:rPr>
        <w:t>TBD for any new EHT PPDU formats</w:t>
      </w:r>
      <w:ins w:id="490" w:author="Edward Au" w:date="2020-06-01T12:43:00Z">
        <w:r w:rsidR="00A74E2E">
          <w:rPr>
            <w:szCs w:val="22"/>
            <w:highlight w:val="yellow"/>
          </w:rPr>
          <w:t xml:space="preserve"> </w:t>
        </w:r>
        <w:r w:rsidR="00A74E2E" w:rsidRPr="00A626F8">
          <w:rPr>
            <w:highlight w:val="yellow"/>
          </w:rPr>
          <w:t xml:space="preserve"> </w:t>
        </w:r>
        <w:r w:rsidR="00A74E2E" w:rsidRPr="00A626F8">
          <w:rPr>
            <w:b/>
            <w:i/>
            <w:highlight w:val="yellow"/>
          </w:rPr>
          <w:t>[#SP9]</w:t>
        </w:r>
      </w:ins>
    </w:p>
    <w:p w14:paraId="7ABFE68D" w14:textId="03A2A252" w:rsidR="006878AF" w:rsidRPr="00B02C85" w:rsidRDefault="006878AF" w:rsidP="006878AF">
      <w:r w:rsidRPr="00A626F8">
        <w:rPr>
          <w:highlight w:val="yellow"/>
        </w:rPr>
        <w:t>[20/0585r0 (Consideration on EHT-STF, Eunsung Park, LGE), SP#2, Y/N/A: 51/1/8]</w:t>
      </w:r>
    </w:p>
    <w:p w14:paraId="2EFC97AD" w14:textId="77777777" w:rsidR="00C44F82" w:rsidRDefault="00C44F82" w:rsidP="009E5BBA">
      <w:pPr>
        <w:jc w:val="both"/>
        <w:rPr>
          <w:b/>
        </w:rPr>
      </w:pPr>
    </w:p>
    <w:p w14:paraId="2B53836B" w14:textId="77777777" w:rsidR="00165AAA" w:rsidRPr="00165AAA" w:rsidRDefault="00165AAA" w:rsidP="00165AAA">
      <w:pPr>
        <w:rPr>
          <w:b/>
          <w:bCs/>
          <w:szCs w:val="22"/>
          <w:highlight w:val="yellow"/>
        </w:rPr>
      </w:pPr>
      <w:r w:rsidRPr="00A626F8">
        <w:rPr>
          <w:b/>
          <w:bCs/>
          <w:szCs w:val="22"/>
          <w:highlight w:val="yellow"/>
        </w:rPr>
        <w:t>Straw poll #</w:t>
      </w:r>
      <w:r>
        <w:rPr>
          <w:b/>
          <w:bCs/>
          <w:szCs w:val="22"/>
          <w:highlight w:val="yellow"/>
        </w:rPr>
        <w:t>10</w:t>
      </w:r>
    </w:p>
    <w:p w14:paraId="3DE562DC" w14:textId="226B00B5" w:rsidR="00D338D1" w:rsidRPr="00D338D1" w:rsidDel="00E420B9" w:rsidRDefault="00D338D1" w:rsidP="00D338D1">
      <w:pPr>
        <w:jc w:val="both"/>
        <w:rPr>
          <w:del w:id="491" w:author="Edward Au" w:date="2020-06-01T12:44:00Z"/>
          <w:highlight w:val="yellow"/>
        </w:rPr>
      </w:pPr>
      <w:del w:id="492" w:author="Edward Au" w:date="2020-06-01T12:44:00Z">
        <w:r w:rsidRPr="00D338D1" w:rsidDel="00E420B9">
          <w:rPr>
            <w:bCs/>
            <w:szCs w:val="22"/>
            <w:highlight w:val="yellow"/>
          </w:rPr>
          <w:delText>Do you agree to add the following text to the TGbe SFD?</w:delText>
        </w:r>
      </w:del>
    </w:p>
    <w:p w14:paraId="240E543C" w14:textId="442EBCE1" w:rsidR="00D338D1" w:rsidRPr="00BD783D" w:rsidRDefault="00D338D1" w:rsidP="00E420B9">
      <w:pPr>
        <w:jc w:val="both"/>
        <w:rPr>
          <w:highlight w:val="yellow"/>
        </w:rPr>
      </w:pPr>
      <w:r w:rsidRPr="00E420B9">
        <w:rPr>
          <w:bCs/>
          <w:szCs w:val="22"/>
          <w:highlight w:val="yellow"/>
        </w:rPr>
        <w:t>802.11be reuses 1x HE-STF and 2x HE-STF in 20/40/80/160/80+80 MHz PPDU</w:t>
      </w:r>
      <w:ins w:id="493" w:author="Edward Au" w:date="2020-06-01T12:44:00Z">
        <w:r w:rsidR="00E420B9" w:rsidRPr="00E420B9">
          <w:rPr>
            <w:bCs/>
            <w:szCs w:val="22"/>
            <w:highlight w:val="yellow"/>
          </w:rPr>
          <w:t>.</w:t>
        </w:r>
      </w:ins>
      <w:r w:rsidR="00E420B9" w:rsidRPr="00BD783D">
        <w:rPr>
          <w:bCs/>
          <w:szCs w:val="22"/>
          <w:highlight w:val="yellow"/>
        </w:rPr>
        <w:t xml:space="preserve"> </w:t>
      </w:r>
      <w:r w:rsidR="00E420B9" w:rsidRPr="00BD783D">
        <w:rPr>
          <w:highlight w:val="yellow"/>
        </w:rPr>
        <w:t xml:space="preserve"> </w:t>
      </w:r>
      <w:r w:rsidR="00E420B9" w:rsidRPr="00BD783D">
        <w:rPr>
          <w:b/>
          <w:i/>
          <w:highlight w:val="yellow"/>
        </w:rPr>
        <w:t>[#SP10]</w:t>
      </w:r>
    </w:p>
    <w:p w14:paraId="54C2521E" w14:textId="723B8586" w:rsidR="00D338D1" w:rsidRDefault="00D338D1" w:rsidP="00D338D1">
      <w:r w:rsidRPr="00665D41">
        <w:rPr>
          <w:highlight w:val="yellow"/>
        </w:rPr>
        <w:t>[20/0585r0 (Consideration on EHT-STF, Eunsung Park, LGE), SP#3, Y/N/A: 51/0/8]</w:t>
      </w:r>
    </w:p>
    <w:p w14:paraId="656183E8" w14:textId="77777777" w:rsidR="000E4A4F" w:rsidRDefault="000E4A4F" w:rsidP="00D338D1"/>
    <w:p w14:paraId="23828018" w14:textId="340E28E4" w:rsidR="000E4A4F" w:rsidRPr="000E4A4F" w:rsidRDefault="000E4A4F" w:rsidP="000E4A4F">
      <w:pPr>
        <w:jc w:val="both"/>
        <w:rPr>
          <w:szCs w:val="22"/>
          <w:highlight w:val="yellow"/>
        </w:rPr>
      </w:pPr>
      <w:r w:rsidRPr="000E4A4F">
        <w:rPr>
          <w:b/>
          <w:highlight w:val="yellow"/>
        </w:rPr>
        <w:t>Straw poll #56</w:t>
      </w:r>
    </w:p>
    <w:p w14:paraId="6078E43F" w14:textId="77777777" w:rsidR="000E4A4F" w:rsidRPr="000E4A4F" w:rsidRDefault="000E4A4F" w:rsidP="000E4A4F">
      <w:pPr>
        <w:jc w:val="both"/>
        <w:rPr>
          <w:szCs w:val="22"/>
          <w:highlight w:val="yellow"/>
        </w:rPr>
      </w:pPr>
      <w:r w:rsidRPr="000E4A4F">
        <w:rPr>
          <w:szCs w:val="22"/>
          <w:highlight w:val="yellow"/>
        </w:rPr>
        <w:t>Do you agree to add the following text to the TGbe SFD?</w:t>
      </w:r>
    </w:p>
    <w:p w14:paraId="0F78B758" w14:textId="77777777" w:rsidR="000E4A4F" w:rsidRPr="000E4A4F" w:rsidRDefault="000E4A4F" w:rsidP="000E4A4F">
      <w:pPr>
        <w:pStyle w:val="ListParagraph"/>
        <w:numPr>
          <w:ilvl w:val="0"/>
          <w:numId w:val="75"/>
        </w:numPr>
        <w:jc w:val="both"/>
        <w:rPr>
          <w:szCs w:val="22"/>
          <w:highlight w:val="yellow"/>
        </w:rPr>
      </w:pPr>
      <w:r w:rsidRPr="000E4A4F">
        <w:rPr>
          <w:szCs w:val="22"/>
          <w:highlight w:val="yellow"/>
        </w:rPr>
        <w:t>1x and 2x 320/160+160MHz EHT-STF sequences are designed by repeating 1x and 2x 80MHz HE-STF sequences, respectively</w:t>
      </w:r>
    </w:p>
    <w:p w14:paraId="5FF6D9AA" w14:textId="251E74DA" w:rsidR="000E4A4F" w:rsidRPr="000E4A4F" w:rsidRDefault="000E4A4F" w:rsidP="000E4A4F">
      <w:pPr>
        <w:pStyle w:val="ListParagraph"/>
        <w:numPr>
          <w:ilvl w:val="1"/>
          <w:numId w:val="75"/>
        </w:numPr>
        <w:jc w:val="both"/>
        <w:rPr>
          <w:szCs w:val="22"/>
          <w:highlight w:val="yellow"/>
        </w:rPr>
      </w:pPr>
      <w:r w:rsidRPr="000E4A4F">
        <w:rPr>
          <w:szCs w:val="22"/>
          <w:highlight w:val="yellow"/>
        </w:rPr>
        <w:t xml:space="preserve">Additional coefficients for phase rotation are TBD </w:t>
      </w:r>
      <w:r w:rsidRPr="000E4A4F">
        <w:rPr>
          <w:b/>
          <w:highlight w:val="yellow"/>
        </w:rPr>
        <w:t xml:space="preserve"> </w:t>
      </w:r>
      <w:r w:rsidRPr="000E4A4F">
        <w:rPr>
          <w:b/>
          <w:i/>
          <w:highlight w:val="yellow"/>
        </w:rPr>
        <w:t>[#SP56]</w:t>
      </w:r>
    </w:p>
    <w:p w14:paraId="1C092EF8" w14:textId="7C98DFBE" w:rsidR="000E4A4F" w:rsidRDefault="000E4A4F" w:rsidP="000E4A4F">
      <w:pPr>
        <w:jc w:val="both"/>
        <w:rPr>
          <w:szCs w:val="22"/>
        </w:rPr>
      </w:pPr>
      <w:r w:rsidRPr="000E4A4F">
        <w:rPr>
          <w:szCs w:val="22"/>
          <w:highlight w:val="yellow"/>
        </w:rPr>
        <w:t>[20/0782r2 (EHT-STF Sequences, Eunsung Park, LGE), SP#3, Y/N/A/No answer: 27/0/14/25]</w:t>
      </w:r>
    </w:p>
    <w:p w14:paraId="3DD53E50" w14:textId="77777777" w:rsidR="00C44F82" w:rsidRPr="00C44F82" w:rsidRDefault="00A74B94" w:rsidP="00C44F82">
      <w:pPr>
        <w:pStyle w:val="Heading3"/>
      </w:pPr>
      <w:bookmarkStart w:id="494" w:name="_Toc42188596"/>
      <w:r>
        <w:t>EHT-LTF</w:t>
      </w:r>
      <w:bookmarkEnd w:id="494"/>
    </w:p>
    <w:p w14:paraId="38C44EBE" w14:textId="77777777" w:rsidR="003D1CA0" w:rsidRPr="005B3BB6" w:rsidRDefault="003D1CA0" w:rsidP="00B2669E">
      <w:pPr>
        <w:rPr>
          <w:highlight w:val="lightGray"/>
          <w:lang w:val="en-US"/>
        </w:rPr>
      </w:pPr>
      <w:r w:rsidRPr="005B3BB6">
        <w:rPr>
          <w:highlight w:val="lightGray"/>
          <w:lang w:val="en-US"/>
        </w:rPr>
        <w:t>802.11be shall include 1</w:t>
      </w:r>
      <w:r w:rsidR="0068111A" w:rsidRPr="005B3BB6">
        <w:rPr>
          <w:highlight w:val="lightGray"/>
        </w:rPr>
        <w:t>x</w:t>
      </w:r>
      <w:r w:rsidRPr="005B3BB6">
        <w:rPr>
          <w:highlight w:val="lightGray"/>
          <w:lang w:val="en-US"/>
        </w:rPr>
        <w:t xml:space="preserve"> EHT-LTF and 2</w:t>
      </w:r>
      <w:r w:rsidR="0068111A" w:rsidRPr="005B3BB6">
        <w:rPr>
          <w:highlight w:val="lightGray"/>
        </w:rPr>
        <w:t>x</w:t>
      </w:r>
      <w:r w:rsidRPr="005B3BB6">
        <w:rPr>
          <w:highlight w:val="lightGray"/>
          <w:lang w:val="en-US"/>
        </w:rPr>
        <w:t xml:space="preserve"> EHT-LTF.</w:t>
      </w:r>
    </w:p>
    <w:p w14:paraId="5E0D9408" w14:textId="77777777" w:rsidR="00A82D47" w:rsidRPr="005B3BB6" w:rsidRDefault="00A82D47" w:rsidP="00B2669E">
      <w:pPr>
        <w:rPr>
          <w:highlight w:val="lightGray"/>
          <w:lang w:val="en-US"/>
        </w:rPr>
      </w:pPr>
      <w:r w:rsidRPr="005B3BB6">
        <w:rPr>
          <w:highlight w:val="lightGray"/>
          <w:lang w:val="en-US"/>
        </w:rPr>
        <w:t xml:space="preserve">[Motion </w:t>
      </w:r>
      <w:r w:rsidR="00171C38" w:rsidRPr="005B3BB6">
        <w:rPr>
          <w:highlight w:val="lightGray"/>
          <w:lang w:val="en-US"/>
        </w:rPr>
        <w:t xml:space="preserve">74, </w:t>
      </w:r>
      <w:sdt>
        <w:sdtPr>
          <w:rPr>
            <w:highlight w:val="lightGray"/>
            <w:lang w:val="en-US"/>
          </w:rPr>
          <w:id w:val="208920200"/>
          <w:citation/>
        </w:sdtPr>
        <w:sdtContent>
          <w:r w:rsidR="00171C38" w:rsidRPr="005B3BB6">
            <w:rPr>
              <w:highlight w:val="lightGray"/>
              <w:lang w:val="en-US"/>
            </w:rPr>
            <w:fldChar w:fldCharType="begin"/>
          </w:r>
          <w:r w:rsidR="00171C38" w:rsidRPr="005B3BB6">
            <w:rPr>
              <w:highlight w:val="lightGray"/>
              <w:lang w:val="en-US"/>
            </w:rPr>
            <w:instrText xml:space="preserve"> CITATION 19_1755r2 \l 1033 </w:instrText>
          </w:r>
          <w:r w:rsidR="00171C38" w:rsidRPr="005B3BB6">
            <w:rPr>
              <w:highlight w:val="lightGray"/>
              <w:lang w:val="en-US"/>
            </w:rPr>
            <w:fldChar w:fldCharType="separate"/>
          </w:r>
          <w:r w:rsidR="00414CE3" w:rsidRPr="005B3BB6">
            <w:rPr>
              <w:noProof/>
              <w:highlight w:val="lightGray"/>
              <w:lang w:val="en-US"/>
            </w:rPr>
            <w:t>[9]</w:t>
          </w:r>
          <w:r w:rsidR="00171C38" w:rsidRPr="005B3BB6">
            <w:rPr>
              <w:highlight w:val="lightGray"/>
              <w:lang w:val="en-US"/>
            </w:rPr>
            <w:fldChar w:fldCharType="end"/>
          </w:r>
        </w:sdtContent>
      </w:sdt>
      <w:r w:rsidR="00171C38" w:rsidRPr="005B3BB6">
        <w:rPr>
          <w:highlight w:val="lightGray"/>
          <w:lang w:val="en-US"/>
        </w:rPr>
        <w:t xml:space="preserve"> and </w:t>
      </w:r>
      <w:sdt>
        <w:sdtPr>
          <w:rPr>
            <w:highlight w:val="lightGray"/>
            <w:lang w:val="en-US"/>
          </w:rPr>
          <w:id w:val="-317572414"/>
          <w:citation/>
        </w:sdtPr>
        <w:sdtContent>
          <w:r w:rsidR="00074BBB" w:rsidRPr="005B3BB6">
            <w:rPr>
              <w:highlight w:val="lightGray"/>
              <w:lang w:val="en-US"/>
            </w:rPr>
            <w:fldChar w:fldCharType="begin"/>
          </w:r>
          <w:r w:rsidR="00074BBB" w:rsidRPr="005B3BB6">
            <w:rPr>
              <w:highlight w:val="lightGray"/>
              <w:lang w:val="en-US"/>
            </w:rPr>
            <w:instrText xml:space="preserve"> CITATION 19_1980r2 \l 1033 </w:instrText>
          </w:r>
          <w:r w:rsidR="00074BBB" w:rsidRPr="005B3BB6">
            <w:rPr>
              <w:highlight w:val="lightGray"/>
              <w:lang w:val="en-US"/>
            </w:rPr>
            <w:fldChar w:fldCharType="separate"/>
          </w:r>
          <w:r w:rsidR="00414CE3" w:rsidRPr="005B3BB6">
            <w:rPr>
              <w:noProof/>
              <w:highlight w:val="lightGray"/>
              <w:lang w:val="en-US"/>
            </w:rPr>
            <w:t>[27]</w:t>
          </w:r>
          <w:r w:rsidR="00074BBB" w:rsidRPr="005B3BB6">
            <w:rPr>
              <w:highlight w:val="lightGray"/>
              <w:lang w:val="en-US"/>
            </w:rPr>
            <w:fldChar w:fldCharType="end"/>
          </w:r>
        </w:sdtContent>
      </w:sdt>
      <w:r w:rsidR="00074BBB" w:rsidRPr="005B3BB6">
        <w:rPr>
          <w:highlight w:val="lightGray"/>
          <w:lang w:val="en-US"/>
        </w:rPr>
        <w:t>]</w:t>
      </w:r>
    </w:p>
    <w:p w14:paraId="49F4DBE9" w14:textId="77777777" w:rsidR="00C55555" w:rsidRPr="005B3BB6" w:rsidRDefault="00C55555" w:rsidP="0016041E">
      <w:pPr>
        <w:jc w:val="both"/>
        <w:rPr>
          <w:highlight w:val="lightGray"/>
          <w:lang w:val="en-US"/>
        </w:rPr>
      </w:pPr>
    </w:p>
    <w:p w14:paraId="51A54DCA" w14:textId="77777777" w:rsidR="00CF0226" w:rsidRPr="005B3BB6" w:rsidRDefault="00CF0226" w:rsidP="0016041E">
      <w:pPr>
        <w:jc w:val="both"/>
        <w:rPr>
          <w:highlight w:val="lightGray"/>
          <w:lang w:val="en-US"/>
        </w:rPr>
      </w:pPr>
      <w:r w:rsidRPr="005B3BB6">
        <w:rPr>
          <w:highlight w:val="lightGray"/>
          <w:lang w:val="en-US"/>
        </w:rPr>
        <w:t>802.11be shall include 4</w:t>
      </w:r>
      <w:r w:rsidR="0068111A" w:rsidRPr="005B3BB6">
        <w:rPr>
          <w:highlight w:val="lightGray"/>
        </w:rPr>
        <w:t>x</w:t>
      </w:r>
      <w:r w:rsidRPr="005B3BB6">
        <w:rPr>
          <w:highlight w:val="lightGray"/>
          <w:lang w:val="en-US"/>
        </w:rPr>
        <w:t xml:space="preserve"> EHT-LTF.</w:t>
      </w:r>
    </w:p>
    <w:p w14:paraId="4DA6178C" w14:textId="77777777" w:rsidR="00CF0226" w:rsidRPr="005B3BB6" w:rsidRDefault="00CF0226" w:rsidP="0016041E">
      <w:pPr>
        <w:jc w:val="both"/>
        <w:rPr>
          <w:highlight w:val="lightGray"/>
          <w:lang w:val="en-US"/>
        </w:rPr>
      </w:pPr>
      <w:r w:rsidRPr="005B3BB6">
        <w:rPr>
          <w:highlight w:val="lightGray"/>
          <w:lang w:val="en-US"/>
        </w:rPr>
        <w:t xml:space="preserve">[Motion 75, </w:t>
      </w:r>
      <w:sdt>
        <w:sdtPr>
          <w:rPr>
            <w:highlight w:val="lightGray"/>
            <w:lang w:val="en-US"/>
          </w:rPr>
          <w:id w:val="594520236"/>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225386574"/>
          <w:citation/>
        </w:sdtPr>
        <w:sdtContent>
          <w:r w:rsidR="00167EE1" w:rsidRPr="005B3BB6">
            <w:rPr>
              <w:highlight w:val="lightGray"/>
              <w:lang w:val="en-US"/>
            </w:rPr>
            <w:fldChar w:fldCharType="begin"/>
          </w:r>
          <w:r w:rsidR="00167EE1" w:rsidRPr="005B3BB6">
            <w:rPr>
              <w:highlight w:val="lightGray"/>
              <w:lang w:val="en-US"/>
            </w:rPr>
            <w:instrText xml:space="preserve"> CITATION 20_0117r1 \l 1033 </w:instrText>
          </w:r>
          <w:r w:rsidR="00167EE1" w:rsidRPr="005B3BB6">
            <w:rPr>
              <w:highlight w:val="lightGray"/>
              <w:lang w:val="en-US"/>
            </w:rPr>
            <w:fldChar w:fldCharType="separate"/>
          </w:r>
          <w:r w:rsidR="00414CE3" w:rsidRPr="005B3BB6">
            <w:rPr>
              <w:noProof/>
              <w:highlight w:val="lightGray"/>
              <w:lang w:val="en-US"/>
            </w:rPr>
            <w:t>[28]</w:t>
          </w:r>
          <w:r w:rsidR="00167EE1" w:rsidRPr="005B3BB6">
            <w:rPr>
              <w:highlight w:val="lightGray"/>
              <w:lang w:val="en-US"/>
            </w:rPr>
            <w:fldChar w:fldCharType="end"/>
          </w:r>
        </w:sdtContent>
      </w:sdt>
      <w:r w:rsidR="00167EE1" w:rsidRPr="005B3BB6">
        <w:rPr>
          <w:highlight w:val="lightGray"/>
          <w:lang w:val="en-US"/>
        </w:rPr>
        <w:t>]</w:t>
      </w:r>
    </w:p>
    <w:p w14:paraId="77E2358A" w14:textId="77777777" w:rsidR="007738D5" w:rsidRPr="005B3BB6" w:rsidRDefault="007738D5" w:rsidP="0016041E">
      <w:pPr>
        <w:jc w:val="both"/>
        <w:rPr>
          <w:highlight w:val="lightGray"/>
          <w:lang w:val="en-US"/>
        </w:rPr>
      </w:pPr>
    </w:p>
    <w:p w14:paraId="3C2CED9D" w14:textId="77777777" w:rsidR="007738D5" w:rsidRPr="005B3BB6" w:rsidRDefault="007738D5" w:rsidP="0016041E">
      <w:pPr>
        <w:jc w:val="both"/>
        <w:rPr>
          <w:highlight w:val="lightGray"/>
          <w:lang w:val="en-US"/>
        </w:rPr>
      </w:pPr>
      <w:r w:rsidRPr="005B3BB6">
        <w:rPr>
          <w:highlight w:val="lightGray"/>
          <w:lang w:val="en-US"/>
        </w:rPr>
        <w:t>802.11be supports EHT-LTF for 16 spatial streams.</w:t>
      </w:r>
    </w:p>
    <w:p w14:paraId="22A46AE4" w14:textId="77777777" w:rsidR="00CF0226" w:rsidRDefault="000320FC" w:rsidP="0016041E">
      <w:pPr>
        <w:jc w:val="both"/>
        <w:rPr>
          <w:lang w:val="en-US"/>
        </w:rPr>
      </w:pPr>
      <w:r w:rsidRPr="005B3BB6">
        <w:rPr>
          <w:highlight w:val="lightGray"/>
          <w:lang w:val="en-US"/>
        </w:rPr>
        <w:t xml:space="preserve">[Motion 83, </w:t>
      </w:r>
      <w:sdt>
        <w:sdtPr>
          <w:rPr>
            <w:highlight w:val="lightGray"/>
            <w:lang w:val="en-US"/>
          </w:rPr>
          <w:id w:val="-1248031566"/>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145274936"/>
          <w:citation/>
        </w:sdtPr>
        <w:sdtContent>
          <w:r w:rsidR="001841E8" w:rsidRPr="005B3BB6">
            <w:rPr>
              <w:highlight w:val="lightGray"/>
              <w:lang w:val="en-US"/>
            </w:rPr>
            <w:fldChar w:fldCharType="begin"/>
          </w:r>
          <w:r w:rsidR="00DA6825" w:rsidRPr="005B3BB6">
            <w:rPr>
              <w:highlight w:val="lightGray"/>
              <w:lang w:val="en-US"/>
            </w:rPr>
            <w:instrText xml:space="preserve">CITATION 19_1925r2 \l 1033 </w:instrText>
          </w:r>
          <w:r w:rsidR="001841E8" w:rsidRPr="005B3BB6">
            <w:rPr>
              <w:highlight w:val="lightGray"/>
              <w:lang w:val="en-US"/>
            </w:rPr>
            <w:fldChar w:fldCharType="separate"/>
          </w:r>
          <w:r w:rsidR="00414CE3" w:rsidRPr="005B3BB6">
            <w:rPr>
              <w:noProof/>
              <w:highlight w:val="lightGray"/>
              <w:lang w:val="en-US"/>
            </w:rPr>
            <w:t>[29]</w:t>
          </w:r>
          <w:r w:rsidR="001841E8" w:rsidRPr="005B3BB6">
            <w:rPr>
              <w:highlight w:val="lightGray"/>
              <w:lang w:val="en-US"/>
            </w:rPr>
            <w:fldChar w:fldCharType="end"/>
          </w:r>
        </w:sdtContent>
      </w:sdt>
      <w:r w:rsidR="001841E8" w:rsidRPr="005B3BB6">
        <w:rPr>
          <w:highlight w:val="lightGray"/>
          <w:lang w:val="en-US"/>
        </w:rPr>
        <w:t>]</w:t>
      </w:r>
    </w:p>
    <w:p w14:paraId="18A571EA" w14:textId="77777777" w:rsidR="00460174" w:rsidRDefault="00460174" w:rsidP="0016041E">
      <w:pPr>
        <w:jc w:val="both"/>
        <w:rPr>
          <w:lang w:val="en-US"/>
        </w:rPr>
      </w:pPr>
    </w:p>
    <w:p w14:paraId="1E0FE39E" w14:textId="77777777" w:rsidR="00855C02" w:rsidRPr="00855C02" w:rsidRDefault="00855C02" w:rsidP="00460174">
      <w:pPr>
        <w:jc w:val="both"/>
        <w:rPr>
          <w:b/>
          <w:szCs w:val="22"/>
          <w:highlight w:val="yellow"/>
        </w:rPr>
      </w:pPr>
      <w:r w:rsidRPr="00855C02">
        <w:rPr>
          <w:b/>
          <w:szCs w:val="22"/>
          <w:highlight w:val="yellow"/>
        </w:rPr>
        <w:t>Straw poll #11</w:t>
      </w:r>
    </w:p>
    <w:p w14:paraId="629BF46C" w14:textId="0BADEB06" w:rsidR="00460174" w:rsidRPr="00C55555" w:rsidRDefault="00460174" w:rsidP="00460174">
      <w:pPr>
        <w:jc w:val="both"/>
        <w:rPr>
          <w:szCs w:val="22"/>
          <w:highlight w:val="yellow"/>
        </w:rPr>
      </w:pPr>
      <w:del w:id="495" w:author="Edward Au" w:date="2020-06-01T12:45:00Z">
        <w:r w:rsidRPr="00C55555" w:rsidDel="00BD783D">
          <w:rPr>
            <w:szCs w:val="22"/>
            <w:highlight w:val="yellow"/>
          </w:rPr>
          <w:delText>Do you</w:delText>
        </w:r>
      </w:del>
      <w:r w:rsidRPr="00C55555">
        <w:rPr>
          <w:szCs w:val="22"/>
          <w:highlight w:val="yellow"/>
        </w:rPr>
        <w:t xml:space="preserve"> </w:t>
      </w:r>
      <w:ins w:id="496" w:author="Edward Au" w:date="2020-06-01T12:45:00Z">
        <w:r w:rsidR="00BD783D">
          <w:rPr>
            <w:szCs w:val="22"/>
            <w:highlight w:val="yellow"/>
          </w:rPr>
          <w:t xml:space="preserve">802.11be </w:t>
        </w:r>
      </w:ins>
      <w:r w:rsidRPr="00C55555">
        <w:rPr>
          <w:szCs w:val="22"/>
          <w:highlight w:val="yellow"/>
        </w:rPr>
        <w:t>support</w:t>
      </w:r>
      <w:ins w:id="497" w:author="Edward Au" w:date="2020-06-01T12:45:00Z">
        <w:r w:rsidR="00BD783D">
          <w:rPr>
            <w:szCs w:val="22"/>
            <w:highlight w:val="yellow"/>
          </w:rPr>
          <w:t>s</w:t>
        </w:r>
      </w:ins>
      <w:r w:rsidRPr="00C55555">
        <w:rPr>
          <w:szCs w:val="22"/>
          <w:highlight w:val="yellow"/>
        </w:rPr>
        <w:t xml:space="preserve"> </w:t>
      </w:r>
      <w:del w:id="498" w:author="Edward Au" w:date="2020-06-01T12:46:00Z">
        <w:r w:rsidRPr="00C55555" w:rsidDel="00AC0C51">
          <w:rPr>
            <w:szCs w:val="22"/>
            <w:highlight w:val="yellow"/>
          </w:rPr>
          <w:delText xml:space="preserve">to </w:delText>
        </w:r>
      </w:del>
      <w:r w:rsidRPr="00C55555">
        <w:rPr>
          <w:szCs w:val="22"/>
          <w:highlight w:val="yellow"/>
        </w:rPr>
        <w:t>reus</w:t>
      </w:r>
      <w:ins w:id="499" w:author="Edward Au" w:date="2020-06-01T12:46:00Z">
        <w:r w:rsidR="00AC0C51">
          <w:rPr>
            <w:szCs w:val="22"/>
            <w:highlight w:val="yellow"/>
          </w:rPr>
          <w:t>ing</w:t>
        </w:r>
      </w:ins>
      <w:del w:id="500" w:author="Edward Au" w:date="2020-06-01T12:46:00Z">
        <w:r w:rsidRPr="00C55555" w:rsidDel="00AC0C51">
          <w:rPr>
            <w:szCs w:val="22"/>
            <w:highlight w:val="yellow"/>
          </w:rPr>
          <w:delText>e</w:delText>
        </w:r>
      </w:del>
      <w:r w:rsidRPr="00C55555">
        <w:rPr>
          <w:szCs w:val="22"/>
          <w:highlight w:val="yellow"/>
        </w:rPr>
        <w:t xml:space="preserve"> 1/2/4x HE-LTF sequences for 1/2/4x EHT-LTF sequences in 20/40/80MHz PPDU transmission</w:t>
      </w:r>
      <w:ins w:id="501" w:author="Edward Au" w:date="2020-06-01T12:45:00Z">
        <w:r w:rsidR="00BD783D">
          <w:rPr>
            <w:szCs w:val="22"/>
            <w:highlight w:val="yellow"/>
          </w:rPr>
          <w:t>.</w:t>
        </w:r>
      </w:ins>
      <w:del w:id="502" w:author="Edward Au" w:date="2020-06-01T12:45:00Z">
        <w:r w:rsidRPr="00C55555" w:rsidDel="00BD783D">
          <w:rPr>
            <w:szCs w:val="22"/>
            <w:highlight w:val="yellow"/>
          </w:rPr>
          <w:delText>?</w:delText>
        </w:r>
      </w:del>
      <w:r w:rsidR="00BD783D">
        <w:rPr>
          <w:szCs w:val="22"/>
          <w:highlight w:val="yellow"/>
        </w:rPr>
        <w:t xml:space="preserve"> </w:t>
      </w:r>
      <w:r w:rsidR="00BD783D" w:rsidRPr="00855C02">
        <w:rPr>
          <w:b/>
          <w:i/>
          <w:highlight w:val="yellow"/>
        </w:rPr>
        <w:t>[#SP11]</w:t>
      </w:r>
    </w:p>
    <w:p w14:paraId="13FCACC7" w14:textId="6F6B346C" w:rsidR="00460174" w:rsidRPr="00C55555" w:rsidRDefault="00460174" w:rsidP="00460174">
      <w:pPr>
        <w:jc w:val="both"/>
        <w:rPr>
          <w:szCs w:val="22"/>
        </w:rPr>
      </w:pPr>
      <w:r w:rsidRPr="00C55555">
        <w:rPr>
          <w:highlight w:val="yellow"/>
        </w:rPr>
        <w:t>[</w:t>
      </w:r>
      <w:r w:rsidRPr="00C55555">
        <w:rPr>
          <w:szCs w:val="22"/>
          <w:highlight w:val="yellow"/>
        </w:rPr>
        <w:t xml:space="preserve">20/0608r0 (Consideration on EHT-LTF, Jinyoung Chun, LGE), SP#1, </w:t>
      </w:r>
      <w:r w:rsidRPr="00C55555">
        <w:rPr>
          <w:highlight w:val="yellow"/>
        </w:rPr>
        <w:t>Y/N/A: 51/0/9</w:t>
      </w:r>
      <w:r w:rsidRPr="00855C02">
        <w:rPr>
          <w:highlight w:val="yellow"/>
        </w:rPr>
        <w:t>]</w:t>
      </w:r>
      <w:r w:rsidR="00855C02" w:rsidRPr="00855C02">
        <w:rPr>
          <w:highlight w:val="yellow"/>
        </w:rPr>
        <w:t xml:space="preserve"> </w:t>
      </w:r>
    </w:p>
    <w:p w14:paraId="5F7D0417" w14:textId="77777777" w:rsidR="007007E1" w:rsidRDefault="007007E1" w:rsidP="0016041E">
      <w:pPr>
        <w:jc w:val="both"/>
        <w:rPr>
          <w:lang w:val="en-US"/>
        </w:rPr>
      </w:pPr>
    </w:p>
    <w:p w14:paraId="5A12D03A" w14:textId="77777777" w:rsidR="00F9652C" w:rsidRPr="005D51EA" w:rsidRDefault="00F9652C" w:rsidP="00F9652C">
      <w:pPr>
        <w:jc w:val="both"/>
        <w:rPr>
          <w:b/>
          <w:highlight w:val="yellow"/>
        </w:rPr>
      </w:pPr>
      <w:r w:rsidRPr="005D51EA">
        <w:rPr>
          <w:b/>
          <w:highlight w:val="yellow"/>
        </w:rPr>
        <w:t xml:space="preserve">Straw poll #41 </w:t>
      </w:r>
    </w:p>
    <w:p w14:paraId="1ECB342A" w14:textId="401DD458" w:rsidR="00F9652C" w:rsidRPr="00AE0530" w:rsidRDefault="00F9652C" w:rsidP="00F9652C">
      <w:pPr>
        <w:jc w:val="both"/>
        <w:rPr>
          <w:szCs w:val="22"/>
        </w:rPr>
      </w:pPr>
      <w:del w:id="503" w:author="Edward Au" w:date="2020-06-01T12:46:00Z">
        <w:r w:rsidRPr="005D51EA" w:rsidDel="00896F31">
          <w:rPr>
            <w:szCs w:val="22"/>
            <w:highlight w:val="yellow"/>
          </w:rPr>
          <w:delText>Do y</w:delText>
        </w:r>
      </w:del>
      <w:del w:id="504" w:author="Edward Au" w:date="2020-06-01T12:45:00Z">
        <w:r w:rsidRPr="005D51EA" w:rsidDel="00896F31">
          <w:rPr>
            <w:szCs w:val="22"/>
            <w:highlight w:val="yellow"/>
          </w:rPr>
          <w:delText>ou</w:delText>
        </w:r>
      </w:del>
      <w:r w:rsidRPr="005D51EA">
        <w:rPr>
          <w:szCs w:val="22"/>
          <w:highlight w:val="yellow"/>
        </w:rPr>
        <w:t xml:space="preserve"> </w:t>
      </w:r>
      <w:ins w:id="505" w:author="Edward Au" w:date="2020-06-01T12:46:00Z">
        <w:r w:rsidR="00896F31">
          <w:rPr>
            <w:szCs w:val="22"/>
            <w:highlight w:val="yellow"/>
          </w:rPr>
          <w:t xml:space="preserve">802.11be </w:t>
        </w:r>
      </w:ins>
      <w:r w:rsidRPr="005D51EA">
        <w:rPr>
          <w:szCs w:val="22"/>
          <w:highlight w:val="yellow"/>
        </w:rPr>
        <w:t>support</w:t>
      </w:r>
      <w:ins w:id="506" w:author="Edward Au" w:date="2020-06-01T12:46:00Z">
        <w:r w:rsidR="00896F31">
          <w:rPr>
            <w:szCs w:val="22"/>
            <w:highlight w:val="yellow"/>
          </w:rPr>
          <w:t>s</w:t>
        </w:r>
      </w:ins>
      <w:r w:rsidRPr="005D51EA">
        <w:rPr>
          <w:szCs w:val="22"/>
          <w:highlight w:val="yellow"/>
        </w:rPr>
        <w:t xml:space="preserve"> </w:t>
      </w:r>
      <w:del w:id="507" w:author="Edward Au" w:date="2020-06-01T12:47:00Z">
        <w:r w:rsidRPr="005D51EA" w:rsidDel="00AC0C51">
          <w:rPr>
            <w:szCs w:val="22"/>
            <w:highlight w:val="yellow"/>
          </w:rPr>
          <w:delText xml:space="preserve">to </w:delText>
        </w:r>
      </w:del>
      <w:r w:rsidRPr="005D51EA">
        <w:rPr>
          <w:szCs w:val="22"/>
          <w:highlight w:val="yellow"/>
        </w:rPr>
        <w:t>reus</w:t>
      </w:r>
      <w:ins w:id="508" w:author="Edward Au" w:date="2020-06-01T12:47:00Z">
        <w:r w:rsidR="00AC0C51">
          <w:rPr>
            <w:szCs w:val="22"/>
            <w:highlight w:val="yellow"/>
          </w:rPr>
          <w:t>ing</w:t>
        </w:r>
      </w:ins>
      <w:del w:id="509" w:author="Edward Au" w:date="2020-06-01T12:47:00Z">
        <w:r w:rsidRPr="005D51EA" w:rsidDel="00AC0C51">
          <w:rPr>
            <w:szCs w:val="22"/>
            <w:highlight w:val="yellow"/>
          </w:rPr>
          <w:delText>e</w:delText>
        </w:r>
      </w:del>
      <w:r w:rsidRPr="005D51EA">
        <w:rPr>
          <w:szCs w:val="22"/>
          <w:highlight w:val="yellow"/>
        </w:rPr>
        <w:t xml:space="preserve"> 1/2/4x HE-LTF sequences for 1/2/4x EHT-LTF sequences in 80+80/160MHz</w:t>
      </w:r>
      <w:ins w:id="510" w:author="Edward Au" w:date="2020-06-01T12:46:00Z">
        <w:r w:rsidR="00896F31">
          <w:rPr>
            <w:szCs w:val="22"/>
            <w:highlight w:val="yellow"/>
          </w:rPr>
          <w:t>.</w:t>
        </w:r>
      </w:ins>
      <w:del w:id="511" w:author="Edward Au" w:date="2020-06-01T12:46:00Z">
        <w:r w:rsidRPr="005D51EA" w:rsidDel="00896F31">
          <w:rPr>
            <w:szCs w:val="22"/>
            <w:highlight w:val="yellow"/>
          </w:rPr>
          <w:delText>?</w:delText>
        </w:r>
      </w:del>
      <w:r w:rsidR="00896F31">
        <w:rPr>
          <w:szCs w:val="22"/>
        </w:rPr>
        <w:t xml:space="preserve"> </w:t>
      </w:r>
      <w:r w:rsidR="00896F31" w:rsidRPr="00855C02">
        <w:rPr>
          <w:b/>
          <w:i/>
          <w:highlight w:val="yellow"/>
        </w:rPr>
        <w:t>[#SP</w:t>
      </w:r>
      <w:r w:rsidR="00896F31">
        <w:rPr>
          <w:b/>
          <w:i/>
          <w:highlight w:val="yellow"/>
        </w:rPr>
        <w:t>4</w:t>
      </w:r>
      <w:r w:rsidR="00896F31" w:rsidRPr="00855C02">
        <w:rPr>
          <w:b/>
          <w:i/>
          <w:highlight w:val="yellow"/>
        </w:rPr>
        <w:t>1]</w:t>
      </w:r>
    </w:p>
    <w:p w14:paraId="749CE2BB" w14:textId="413D3693" w:rsidR="00F9652C" w:rsidRPr="00C55555" w:rsidRDefault="00F9652C" w:rsidP="00F9652C">
      <w:pPr>
        <w:jc w:val="both"/>
        <w:rPr>
          <w:szCs w:val="22"/>
        </w:rPr>
      </w:pPr>
      <w:r w:rsidRPr="00C55555">
        <w:rPr>
          <w:highlight w:val="yellow"/>
        </w:rPr>
        <w:t>[</w:t>
      </w:r>
      <w:r w:rsidRPr="00C55555">
        <w:rPr>
          <w:szCs w:val="22"/>
          <w:highlight w:val="yellow"/>
        </w:rPr>
        <w:t>20/0608r0 (Consideration on EHT-LTF, Jinyoung Chun, LGE), SP#</w:t>
      </w:r>
      <w:r>
        <w:rPr>
          <w:szCs w:val="22"/>
          <w:highlight w:val="yellow"/>
        </w:rPr>
        <w:t>2</w:t>
      </w:r>
      <w:r w:rsidRPr="00C55555">
        <w:rPr>
          <w:szCs w:val="22"/>
          <w:highlight w:val="yellow"/>
        </w:rPr>
        <w:t xml:space="preserve">, </w:t>
      </w:r>
      <w:r>
        <w:rPr>
          <w:highlight w:val="yellow"/>
        </w:rPr>
        <w:t>Y/N/A: 41</w:t>
      </w:r>
      <w:r w:rsidRPr="00C55555">
        <w:rPr>
          <w:highlight w:val="yellow"/>
        </w:rPr>
        <w:t>/0/</w:t>
      </w:r>
      <w:r>
        <w:rPr>
          <w:highlight w:val="yellow"/>
        </w:rPr>
        <w:t>4</w:t>
      </w:r>
      <w:r w:rsidRPr="00855C02">
        <w:rPr>
          <w:highlight w:val="yellow"/>
        </w:rPr>
        <w:t xml:space="preserve">] </w:t>
      </w:r>
    </w:p>
    <w:p w14:paraId="3F0F123B" w14:textId="77777777" w:rsidR="00C3555B" w:rsidRDefault="00C3555B">
      <w:pPr>
        <w:rPr>
          <w:szCs w:val="22"/>
          <w:highlight w:val="green"/>
          <w:lang w:val="en-US"/>
        </w:rPr>
      </w:pPr>
      <w:r>
        <w:rPr>
          <w:szCs w:val="22"/>
          <w:highlight w:val="green"/>
          <w:lang w:val="en-US"/>
        </w:rPr>
        <w:br w:type="page"/>
      </w:r>
    </w:p>
    <w:p w14:paraId="0EAB5EA3" w14:textId="20678968" w:rsidR="007007E1" w:rsidRPr="00BE3750" w:rsidRDefault="007007E1" w:rsidP="0016041E">
      <w:pPr>
        <w:jc w:val="both"/>
        <w:rPr>
          <w:szCs w:val="22"/>
          <w:highlight w:val="green"/>
          <w:lang w:val="en-US"/>
        </w:rPr>
      </w:pPr>
      <w:r w:rsidRPr="00BE3750">
        <w:rPr>
          <w:szCs w:val="22"/>
          <w:highlight w:val="green"/>
          <w:lang w:val="en-US"/>
        </w:rPr>
        <w:lastRenderedPageBreak/>
        <w:t xml:space="preserve">P-matrix based modulation of EHT-LTFs </w:t>
      </w:r>
      <w:ins w:id="512" w:author="Edward Au" w:date="2020-05-29T18:59:00Z">
        <w:r w:rsidR="009F7107">
          <w:rPr>
            <w:szCs w:val="22"/>
            <w:highlight w:val="green"/>
            <w:lang w:val="en-US"/>
          </w:rPr>
          <w:t xml:space="preserve">is adopted </w:t>
        </w:r>
      </w:ins>
      <w:r w:rsidRPr="00BE3750">
        <w:rPr>
          <w:szCs w:val="22"/>
          <w:highlight w:val="green"/>
          <w:lang w:val="en-US"/>
        </w:rPr>
        <w:t>for all spatial multiplexing modes (both UL and DL) defined in EHT</w:t>
      </w:r>
      <w:ins w:id="513" w:author="Edward Au" w:date="2020-05-29T18:59:00Z">
        <w:r w:rsidR="009F7107">
          <w:rPr>
            <w:szCs w:val="22"/>
            <w:highlight w:val="green"/>
            <w:lang w:val="en-US"/>
          </w:rPr>
          <w:t>.</w:t>
        </w:r>
      </w:ins>
      <w:del w:id="514" w:author="Edward Au" w:date="2020-05-29T18:59:00Z">
        <w:r w:rsidRPr="00BE3750" w:rsidDel="009F7107">
          <w:rPr>
            <w:szCs w:val="22"/>
            <w:highlight w:val="green"/>
            <w:lang w:val="en-US"/>
          </w:rPr>
          <w:delText>?</w:delText>
        </w:r>
      </w:del>
    </w:p>
    <w:p w14:paraId="5F5A4903" w14:textId="77777777"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All spatial streams are active during EHT-LTFs on every non-zero LTF tone</w:t>
      </w:r>
    </w:p>
    <w:p w14:paraId="25AFE1F7" w14:textId="15BCDA54"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Applicable to multi-AP transmission modes as well</w:t>
      </w:r>
      <w:r w:rsidR="001F56E3">
        <w:rPr>
          <w:szCs w:val="22"/>
          <w:highlight w:val="green"/>
          <w:lang w:val="en-US"/>
        </w:rPr>
        <w:t xml:space="preserve"> </w:t>
      </w:r>
      <w:r w:rsidR="000C25B8" w:rsidRPr="00E80C83">
        <w:rPr>
          <w:b/>
          <w:i/>
          <w:highlight w:val="green"/>
        </w:rPr>
        <w:t>[#SP0611-</w:t>
      </w:r>
      <w:r w:rsidR="000C25B8">
        <w:rPr>
          <w:b/>
          <w:i/>
          <w:highlight w:val="green"/>
        </w:rPr>
        <w:t>20</w:t>
      </w:r>
      <w:r w:rsidR="000C25B8" w:rsidRPr="00E80C83">
        <w:rPr>
          <w:b/>
          <w:i/>
          <w:highlight w:val="green"/>
        </w:rPr>
        <w:t>]</w:t>
      </w:r>
    </w:p>
    <w:p w14:paraId="677C8D74" w14:textId="17B8D610" w:rsidR="007007E1" w:rsidRPr="007007E1" w:rsidRDefault="007007E1" w:rsidP="007007E1">
      <w:pPr>
        <w:jc w:val="both"/>
        <w:rPr>
          <w:szCs w:val="22"/>
          <w:lang w:val="en-US"/>
        </w:rPr>
      </w:pPr>
      <w:r w:rsidRPr="00BE3750">
        <w:rPr>
          <w:szCs w:val="22"/>
          <w:highlight w:val="green"/>
          <w:lang w:val="en-US"/>
        </w:rPr>
        <w:t xml:space="preserve">[20/0382r0 (P-matrix based LTFs for EHT, Sameer Vermani, Qualcomm, </w:t>
      </w:r>
      <w:r w:rsidR="00885DF1" w:rsidRPr="00BE3750">
        <w:rPr>
          <w:szCs w:val="22"/>
          <w:highlight w:val="green"/>
          <w:lang w:val="en-US"/>
        </w:rPr>
        <w:t xml:space="preserve">SP#2, </w:t>
      </w:r>
      <w:r w:rsidRPr="00BE3750">
        <w:rPr>
          <w:szCs w:val="22"/>
          <w:highlight w:val="green"/>
          <w:lang w:val="en-US"/>
        </w:rPr>
        <w:t>Y/N/A: 30/0/11]</w:t>
      </w:r>
      <w:ins w:id="515" w:author="Edward Au" w:date="2020-05-29T18:58:00Z">
        <w:r w:rsidR="009F7107" w:rsidRPr="009F7107">
          <w:rPr>
            <w:b/>
            <w:i/>
            <w:highlight w:val="green"/>
          </w:rPr>
          <w:t xml:space="preserve"> </w:t>
        </w:r>
      </w:ins>
    </w:p>
    <w:p w14:paraId="304B9B58" w14:textId="77777777" w:rsidR="00AD1DC9" w:rsidRDefault="00AD1DC9" w:rsidP="00AD1DC9">
      <w:pPr>
        <w:pStyle w:val="Heading3"/>
      </w:pPr>
      <w:bookmarkStart w:id="516" w:name="_Toc42188597"/>
      <w:r>
        <w:t>Preamble puncture</w:t>
      </w:r>
      <w:bookmarkEnd w:id="516"/>
    </w:p>
    <w:p w14:paraId="5F9350A4" w14:textId="77777777" w:rsidR="00BD6A85" w:rsidRPr="005B3BB6" w:rsidRDefault="00BD6A85" w:rsidP="0016041E">
      <w:pPr>
        <w:jc w:val="both"/>
        <w:rPr>
          <w:highlight w:val="lightGray"/>
          <w:lang w:val="en-US"/>
        </w:rPr>
      </w:pPr>
      <w:r w:rsidRPr="005B3BB6">
        <w:rPr>
          <w:highlight w:val="lightGray"/>
          <w:lang w:val="en-US"/>
        </w:rPr>
        <w:t>CCA minimum BW resolution is 20 MHz.</w:t>
      </w:r>
    </w:p>
    <w:p w14:paraId="31897CF8" w14:textId="77777777" w:rsidR="00BD6A85" w:rsidRPr="005B3BB6" w:rsidRDefault="00BD6A85" w:rsidP="0016041E">
      <w:pPr>
        <w:jc w:val="both"/>
        <w:rPr>
          <w:highlight w:val="lightGray"/>
          <w:lang w:val="en-US"/>
        </w:rPr>
      </w:pPr>
      <w:r w:rsidRPr="005B3BB6">
        <w:rPr>
          <w:highlight w:val="lightGray"/>
          <w:lang w:val="en-US"/>
        </w:rPr>
        <w:t>Preamble puncturing resolution is 20 MHz.</w:t>
      </w:r>
    </w:p>
    <w:p w14:paraId="028C0453" w14:textId="77777777" w:rsidR="00BD6A85" w:rsidRPr="005B3BB6" w:rsidRDefault="00BD6A85" w:rsidP="0016041E">
      <w:pPr>
        <w:jc w:val="both"/>
        <w:rPr>
          <w:highlight w:val="lightGray"/>
          <w:lang w:val="en-US"/>
        </w:rPr>
      </w:pPr>
      <w:r w:rsidRPr="005B3BB6">
        <w:rPr>
          <w:highlight w:val="lightGray"/>
          <w:lang w:val="en-US"/>
        </w:rPr>
        <w:t xml:space="preserve">[Motion 90, </w:t>
      </w:r>
      <w:sdt>
        <w:sdtPr>
          <w:rPr>
            <w:highlight w:val="lightGray"/>
            <w:lang w:val="en-US"/>
          </w:rPr>
          <w:id w:val="1293786627"/>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844358616"/>
          <w:citation/>
        </w:sdtPr>
        <w:sdtContent>
          <w:r w:rsidRPr="005B3BB6">
            <w:rPr>
              <w:highlight w:val="lightGray"/>
              <w:lang w:val="en-US"/>
            </w:rPr>
            <w:fldChar w:fldCharType="begin"/>
          </w:r>
          <w:r w:rsidRPr="005B3BB6">
            <w:rPr>
              <w:highlight w:val="lightGray"/>
              <w:lang w:val="en-US"/>
            </w:rPr>
            <w:instrText xml:space="preserve"> CITATION 19_1869r2 \l 1033 </w:instrText>
          </w:r>
          <w:r w:rsidRPr="005B3BB6">
            <w:rPr>
              <w:highlight w:val="lightGray"/>
              <w:lang w:val="en-US"/>
            </w:rPr>
            <w:fldChar w:fldCharType="separate"/>
          </w:r>
          <w:r w:rsidR="00414CE3" w:rsidRPr="005B3BB6">
            <w:rPr>
              <w:noProof/>
              <w:highlight w:val="lightGray"/>
              <w:lang w:val="en-US"/>
            </w:rPr>
            <w:t>[11]</w:t>
          </w:r>
          <w:r w:rsidRPr="005B3BB6">
            <w:rPr>
              <w:highlight w:val="lightGray"/>
              <w:lang w:val="en-US"/>
            </w:rPr>
            <w:fldChar w:fldCharType="end"/>
          </w:r>
        </w:sdtContent>
      </w:sdt>
      <w:r w:rsidRPr="005B3BB6">
        <w:rPr>
          <w:highlight w:val="lightGray"/>
          <w:lang w:val="en-US"/>
        </w:rPr>
        <w:t>]</w:t>
      </w:r>
    </w:p>
    <w:p w14:paraId="508E898A" w14:textId="77777777" w:rsidR="00BD6A85" w:rsidRPr="005B3BB6" w:rsidRDefault="00BD6A85" w:rsidP="0016041E">
      <w:pPr>
        <w:jc w:val="both"/>
        <w:rPr>
          <w:highlight w:val="lightGray"/>
          <w:lang w:val="en-US"/>
        </w:rPr>
      </w:pPr>
    </w:p>
    <w:p w14:paraId="073F657B" w14:textId="77777777" w:rsidR="00AD1DC9" w:rsidRPr="005B3BB6" w:rsidRDefault="00E414D5" w:rsidP="0016041E">
      <w:pPr>
        <w:jc w:val="both"/>
        <w:rPr>
          <w:highlight w:val="lightGray"/>
          <w:lang w:val="en-US"/>
        </w:rPr>
      </w:pPr>
      <w:r w:rsidRPr="005B3BB6">
        <w:rPr>
          <w:highlight w:val="lightGray"/>
          <w:lang w:val="en-US"/>
        </w:rPr>
        <w:t>The 802.11be amendment shall support a preamble puncture mechanism for an EHT PPDU transmitted to multiple STAs.</w:t>
      </w:r>
    </w:p>
    <w:p w14:paraId="2624CAD8" w14:textId="77777777" w:rsidR="002E03CC" w:rsidRPr="005B3BB6" w:rsidRDefault="002E03CC" w:rsidP="0016041E">
      <w:pPr>
        <w:jc w:val="both"/>
        <w:rPr>
          <w:highlight w:val="lightGray"/>
          <w:lang w:val="en-US"/>
        </w:rPr>
      </w:pPr>
      <w:r w:rsidRPr="005B3BB6">
        <w:rPr>
          <w:highlight w:val="lightGray"/>
          <w:lang w:val="en-US"/>
        </w:rPr>
        <w:t xml:space="preserve">[Motion </w:t>
      </w:r>
      <w:r w:rsidR="00693850" w:rsidRPr="005B3BB6">
        <w:rPr>
          <w:highlight w:val="lightGray"/>
          <w:lang w:val="en-US"/>
        </w:rPr>
        <w:t>30</w:t>
      </w:r>
      <w:r w:rsidR="0025225C" w:rsidRPr="005B3BB6">
        <w:rPr>
          <w:highlight w:val="lightGray"/>
          <w:lang w:val="en-US"/>
        </w:rPr>
        <w:t xml:space="preserve">, </w:t>
      </w:r>
      <w:sdt>
        <w:sdtPr>
          <w:rPr>
            <w:highlight w:val="lightGray"/>
            <w:lang w:val="en-US"/>
          </w:rPr>
          <w:id w:val="-487316796"/>
          <w:citation/>
        </w:sdtPr>
        <w:sdtContent>
          <w:r w:rsidR="0025225C" w:rsidRPr="005B3BB6">
            <w:rPr>
              <w:highlight w:val="lightGray"/>
              <w:lang w:val="en-US"/>
            </w:rPr>
            <w:fldChar w:fldCharType="begin"/>
          </w:r>
          <w:r w:rsidR="0025225C" w:rsidRPr="005B3BB6">
            <w:rPr>
              <w:highlight w:val="lightGray"/>
              <w:lang w:val="en-US"/>
            </w:rPr>
            <w:instrText xml:space="preserve"> CITATION 19_1755r1 \l 1033 </w:instrText>
          </w:r>
          <w:r w:rsidR="0025225C" w:rsidRPr="005B3BB6">
            <w:rPr>
              <w:highlight w:val="lightGray"/>
              <w:lang w:val="en-US"/>
            </w:rPr>
            <w:fldChar w:fldCharType="separate"/>
          </w:r>
          <w:r w:rsidR="00414CE3" w:rsidRPr="005B3BB6">
            <w:rPr>
              <w:noProof/>
              <w:highlight w:val="lightGray"/>
              <w:lang w:val="en-US"/>
            </w:rPr>
            <w:t>[3]</w:t>
          </w:r>
          <w:r w:rsidR="0025225C" w:rsidRPr="005B3BB6">
            <w:rPr>
              <w:highlight w:val="lightGray"/>
              <w:lang w:val="en-US"/>
            </w:rPr>
            <w:fldChar w:fldCharType="end"/>
          </w:r>
        </w:sdtContent>
      </w:sdt>
      <w:r w:rsidR="0025225C" w:rsidRPr="005B3BB6">
        <w:rPr>
          <w:highlight w:val="lightGray"/>
          <w:lang w:val="en-US"/>
        </w:rPr>
        <w:t xml:space="preserve"> and</w:t>
      </w:r>
      <w:r w:rsidR="000D66CB" w:rsidRPr="005B3BB6">
        <w:rPr>
          <w:highlight w:val="lightGray"/>
          <w:lang w:val="en-US"/>
        </w:rPr>
        <w:t xml:space="preserve"> </w:t>
      </w:r>
      <w:sdt>
        <w:sdtPr>
          <w:rPr>
            <w:highlight w:val="lightGray"/>
            <w:lang w:val="en-US"/>
          </w:rPr>
          <w:id w:val="127678414"/>
          <w:citation/>
        </w:sdtPr>
        <w:sdtContent>
          <w:r w:rsidR="000D66CB" w:rsidRPr="005B3BB6">
            <w:rPr>
              <w:highlight w:val="lightGray"/>
              <w:lang w:val="en-US"/>
            </w:rPr>
            <w:fldChar w:fldCharType="begin"/>
          </w:r>
          <w:r w:rsidR="000D66CB" w:rsidRPr="005B3BB6">
            <w:rPr>
              <w:highlight w:val="lightGray"/>
              <w:lang w:val="en-US"/>
            </w:rPr>
            <w:instrText xml:space="preserve"> CITATION 19_1190r3 \l 1033 </w:instrText>
          </w:r>
          <w:r w:rsidR="000D66CB" w:rsidRPr="005B3BB6">
            <w:rPr>
              <w:highlight w:val="lightGray"/>
              <w:lang w:val="en-US"/>
            </w:rPr>
            <w:fldChar w:fldCharType="separate"/>
          </w:r>
          <w:r w:rsidR="00414CE3" w:rsidRPr="005B3BB6">
            <w:rPr>
              <w:noProof/>
              <w:highlight w:val="lightGray"/>
              <w:lang w:val="en-US"/>
            </w:rPr>
            <w:t>[30]</w:t>
          </w:r>
          <w:r w:rsidR="000D66CB" w:rsidRPr="005B3BB6">
            <w:rPr>
              <w:highlight w:val="lightGray"/>
              <w:lang w:val="en-US"/>
            </w:rPr>
            <w:fldChar w:fldCharType="end"/>
          </w:r>
        </w:sdtContent>
      </w:sdt>
      <w:r w:rsidR="000D66CB" w:rsidRPr="005B3BB6">
        <w:rPr>
          <w:highlight w:val="lightGray"/>
          <w:lang w:val="en-US"/>
        </w:rPr>
        <w:t>]</w:t>
      </w:r>
    </w:p>
    <w:p w14:paraId="6C868BEB" w14:textId="77777777" w:rsidR="00CB3563" w:rsidRPr="005B3BB6" w:rsidRDefault="00CB3563" w:rsidP="0016041E">
      <w:pPr>
        <w:jc w:val="both"/>
        <w:rPr>
          <w:highlight w:val="lightGray"/>
          <w:lang w:val="en-US"/>
        </w:rPr>
      </w:pPr>
    </w:p>
    <w:p w14:paraId="00B2B335" w14:textId="77777777" w:rsidR="00CB3563" w:rsidRPr="005B3BB6" w:rsidRDefault="00CB3563" w:rsidP="0016041E">
      <w:pPr>
        <w:jc w:val="both"/>
        <w:rPr>
          <w:highlight w:val="lightGray"/>
          <w:lang w:val="en-US"/>
        </w:rPr>
      </w:pPr>
      <w:r w:rsidRPr="005B3BB6">
        <w:rPr>
          <w:highlight w:val="lightGray"/>
          <w:lang w:val="en-US"/>
        </w:rPr>
        <w:t>The 802.11be amendment shall support a preamble puncture mechanism for an EHT PPDU transmitted to a single STA.</w:t>
      </w:r>
    </w:p>
    <w:p w14:paraId="62919D0B" w14:textId="77777777" w:rsidR="00CB3563" w:rsidRDefault="00CB3563" w:rsidP="0016041E">
      <w:pPr>
        <w:jc w:val="both"/>
        <w:rPr>
          <w:lang w:val="en-US"/>
        </w:rPr>
      </w:pPr>
      <w:r w:rsidRPr="005B3BB6">
        <w:rPr>
          <w:highlight w:val="lightGray"/>
          <w:lang w:val="en-US"/>
        </w:rPr>
        <w:t xml:space="preserve">[Motion 31, </w:t>
      </w:r>
      <w:sdt>
        <w:sdtPr>
          <w:rPr>
            <w:highlight w:val="lightGray"/>
            <w:lang w:val="en-US"/>
          </w:rPr>
          <w:id w:val="581336401"/>
          <w:citation/>
        </w:sdt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522937282"/>
          <w:citation/>
        </w:sdtPr>
        <w:sdtContent>
          <w:r w:rsidRPr="005B3BB6">
            <w:rPr>
              <w:highlight w:val="lightGray"/>
              <w:lang w:val="en-US"/>
            </w:rPr>
            <w:fldChar w:fldCharType="begin"/>
          </w:r>
          <w:r w:rsidRPr="005B3BB6">
            <w:rPr>
              <w:highlight w:val="lightGray"/>
              <w:lang w:val="en-US"/>
            </w:rPr>
            <w:instrText xml:space="preserve"> CITATION 19_1190r3 \l 1033 </w:instrText>
          </w:r>
          <w:r w:rsidRPr="005B3BB6">
            <w:rPr>
              <w:highlight w:val="lightGray"/>
              <w:lang w:val="en-US"/>
            </w:rPr>
            <w:fldChar w:fldCharType="separate"/>
          </w:r>
          <w:r w:rsidR="00414CE3" w:rsidRPr="005B3BB6">
            <w:rPr>
              <w:noProof/>
              <w:highlight w:val="lightGray"/>
              <w:lang w:val="en-US"/>
            </w:rPr>
            <w:t>[30]</w:t>
          </w:r>
          <w:r w:rsidRPr="005B3BB6">
            <w:rPr>
              <w:highlight w:val="lightGray"/>
              <w:lang w:val="en-US"/>
            </w:rPr>
            <w:fldChar w:fldCharType="end"/>
          </w:r>
        </w:sdtContent>
      </w:sdt>
      <w:r w:rsidRPr="005B3BB6">
        <w:rPr>
          <w:highlight w:val="lightGray"/>
          <w:lang w:val="en-US"/>
        </w:rPr>
        <w:t>]</w:t>
      </w:r>
    </w:p>
    <w:p w14:paraId="07428FF5" w14:textId="77777777" w:rsidR="0020199C" w:rsidRPr="00365E0E" w:rsidRDefault="00E75015" w:rsidP="0020199C">
      <w:pPr>
        <w:pStyle w:val="Heading2"/>
        <w:rPr>
          <w:u w:val="none"/>
          <w:lang w:val="en-US"/>
        </w:rPr>
      </w:pPr>
      <w:bookmarkStart w:id="517" w:name="_Toc42188598"/>
      <w:r w:rsidRPr="00365E0E">
        <w:rPr>
          <w:u w:val="none"/>
          <w:lang w:val="en-US"/>
        </w:rPr>
        <w:t>Modulation</w:t>
      </w:r>
      <w:bookmarkEnd w:id="517"/>
    </w:p>
    <w:p w14:paraId="1F996A98" w14:textId="77777777" w:rsidR="00E75015" w:rsidRPr="00BE3750" w:rsidDel="009F7107" w:rsidRDefault="00E75015" w:rsidP="00E75015">
      <w:pPr>
        <w:jc w:val="both"/>
        <w:rPr>
          <w:del w:id="518" w:author="Edward Au" w:date="2020-05-29T18:59:00Z"/>
          <w:highlight w:val="green"/>
          <w:lang w:val="en-US"/>
        </w:rPr>
      </w:pPr>
      <w:del w:id="519" w:author="Edward Au" w:date="2020-05-29T18:59:00Z">
        <w:r w:rsidRPr="00BE3750" w:rsidDel="009F7107">
          <w:rPr>
            <w:bCs/>
            <w:highlight w:val="green"/>
          </w:rPr>
          <w:delText>Do you support adding the following to 11be SFD?</w:delText>
        </w:r>
      </w:del>
    </w:p>
    <w:p w14:paraId="5B9B12B9" w14:textId="70B147D5" w:rsidR="00E75015" w:rsidRPr="009F7107" w:rsidRDefault="00A3279B" w:rsidP="009F7107">
      <w:pPr>
        <w:ind w:left="360" w:hanging="360"/>
        <w:jc w:val="both"/>
        <w:rPr>
          <w:highlight w:val="green"/>
          <w:lang w:val="en-US"/>
        </w:rPr>
      </w:pPr>
      <w:ins w:id="520" w:author="Edward Au" w:date="2020-06-01T12:56:00Z">
        <w:r>
          <w:rPr>
            <w:bCs/>
            <w:highlight w:val="green"/>
          </w:rPr>
          <w:t>802.</w:t>
        </w:r>
      </w:ins>
      <w:r w:rsidR="00E75015" w:rsidRPr="009F7107">
        <w:rPr>
          <w:bCs/>
          <w:highlight w:val="green"/>
        </w:rPr>
        <w:t>11be shall define 4096 QAM as one of the optionally supported modulations</w:t>
      </w:r>
      <w:ins w:id="521" w:author="Edward Au" w:date="2020-05-29T18:59:00Z">
        <w:r w:rsidR="009F7107">
          <w:rPr>
            <w:bCs/>
            <w:highlight w:val="green"/>
          </w:rPr>
          <w:t>.</w:t>
        </w:r>
      </w:ins>
      <w:r w:rsidR="000C25B8" w:rsidRPr="000C25B8">
        <w:rPr>
          <w:b/>
          <w:i/>
          <w:highlight w:val="green"/>
        </w:rPr>
        <w:t xml:space="preserve"> </w:t>
      </w:r>
      <w:r w:rsidR="000C25B8" w:rsidRPr="00E80C83">
        <w:rPr>
          <w:b/>
          <w:i/>
          <w:highlight w:val="green"/>
        </w:rPr>
        <w:t>[#SP0611-</w:t>
      </w:r>
      <w:r w:rsidR="000C25B8">
        <w:rPr>
          <w:b/>
          <w:i/>
          <w:highlight w:val="green"/>
        </w:rPr>
        <w:t>21</w:t>
      </w:r>
      <w:r w:rsidR="000C25B8" w:rsidRPr="00E80C83">
        <w:rPr>
          <w:b/>
          <w:i/>
          <w:highlight w:val="green"/>
        </w:rPr>
        <w:t>]</w:t>
      </w:r>
    </w:p>
    <w:p w14:paraId="672A2450" w14:textId="7AAE9488" w:rsidR="00E75015" w:rsidRPr="00BE3750" w:rsidRDefault="00E75015" w:rsidP="00E75015">
      <w:pPr>
        <w:jc w:val="both"/>
        <w:rPr>
          <w:highlight w:val="green"/>
        </w:rPr>
      </w:pPr>
      <w:r w:rsidRPr="00BE3750">
        <w:rPr>
          <w:highlight w:val="green"/>
        </w:rPr>
        <w:t>[</w:t>
      </w:r>
      <w:r w:rsidRPr="00BE3750">
        <w:rPr>
          <w:highlight w:val="green"/>
          <w:lang w:val="en-US"/>
        </w:rPr>
        <w:t xml:space="preserve">20/0480r0 (4096 QAM Straw Polls, Sigurd Schelstraete, Quantenna/ON Semiconductor), SP#1, </w:t>
      </w:r>
      <w:r w:rsidRPr="00BE3750">
        <w:rPr>
          <w:highlight w:val="green"/>
        </w:rPr>
        <w:t xml:space="preserve">Y/N/A: 54/0/6] </w:t>
      </w:r>
    </w:p>
    <w:p w14:paraId="56BFFA7C" w14:textId="77777777" w:rsidR="009B6F5D" w:rsidRPr="00BE3750" w:rsidRDefault="009B6F5D" w:rsidP="00E75015">
      <w:pPr>
        <w:jc w:val="both"/>
        <w:rPr>
          <w:highlight w:val="green"/>
        </w:rPr>
      </w:pPr>
    </w:p>
    <w:p w14:paraId="1DF956B1" w14:textId="1EE21139" w:rsidR="009B6F5D" w:rsidRPr="00BE3750" w:rsidDel="009F7107" w:rsidRDefault="009B6F5D" w:rsidP="009B6F5D">
      <w:pPr>
        <w:jc w:val="both"/>
        <w:rPr>
          <w:del w:id="522" w:author="Edward Au" w:date="2020-05-29T18:59:00Z"/>
          <w:highlight w:val="green"/>
        </w:rPr>
      </w:pPr>
      <w:del w:id="523" w:author="Edward Au" w:date="2020-05-29T18:59:00Z">
        <w:r w:rsidRPr="00BE3750" w:rsidDel="009F7107">
          <w:rPr>
            <w:highlight w:val="green"/>
          </w:rPr>
          <w:delText>Do you support adding the following to 11be SFD?</w:delText>
        </w:r>
      </w:del>
      <w:r w:rsidR="000C25B8" w:rsidRPr="000C25B8">
        <w:rPr>
          <w:b/>
          <w:i/>
          <w:highlight w:val="green"/>
        </w:rPr>
        <w:t xml:space="preserve"> </w:t>
      </w:r>
    </w:p>
    <w:p w14:paraId="017F9082" w14:textId="5B47BD51" w:rsidR="009B6F5D" w:rsidRPr="00BE3750" w:rsidRDefault="009B6F5D" w:rsidP="009F7107">
      <w:pPr>
        <w:pStyle w:val="ListParagraph"/>
        <w:ind w:hanging="720"/>
        <w:jc w:val="both"/>
        <w:rPr>
          <w:highlight w:val="green"/>
        </w:rPr>
      </w:pPr>
      <w:r w:rsidRPr="00BE3750">
        <w:rPr>
          <w:highlight w:val="green"/>
        </w:rPr>
        <w:t>The uniform constellation mapping for 4096 QAM shall be as given in 11-20/0111r0</w:t>
      </w:r>
      <w:ins w:id="524" w:author="Edward Au" w:date="2020-05-29T19:00:00Z">
        <w:r w:rsidR="009F7107">
          <w:rPr>
            <w:highlight w:val="green"/>
          </w:rPr>
          <w:t>.</w:t>
        </w:r>
      </w:ins>
      <w:ins w:id="525" w:author="Edward Au" w:date="2020-06-01T12:47:00Z">
        <w:r w:rsidR="001F56E3">
          <w:rPr>
            <w:highlight w:val="green"/>
          </w:rPr>
          <w:t xml:space="preserve"> </w:t>
        </w:r>
      </w:ins>
      <w:r w:rsidR="001F56E3" w:rsidRPr="00E80C83">
        <w:rPr>
          <w:b/>
          <w:i/>
          <w:highlight w:val="green"/>
        </w:rPr>
        <w:t>[#SP0611-</w:t>
      </w:r>
      <w:r w:rsidR="001F56E3">
        <w:rPr>
          <w:b/>
          <w:i/>
          <w:highlight w:val="green"/>
        </w:rPr>
        <w:t>22</w:t>
      </w:r>
      <w:r w:rsidR="001F56E3" w:rsidRPr="00E80C83">
        <w:rPr>
          <w:b/>
          <w:i/>
          <w:highlight w:val="green"/>
        </w:rPr>
        <w:t>]</w:t>
      </w:r>
    </w:p>
    <w:p w14:paraId="15D7744A" w14:textId="24EF7A48" w:rsidR="009B6F5D" w:rsidRDefault="009B6F5D" w:rsidP="009B6F5D">
      <w:pPr>
        <w:tabs>
          <w:tab w:val="left" w:pos="7075"/>
        </w:tabs>
        <w:jc w:val="both"/>
      </w:pPr>
      <w:r w:rsidRPr="00BE3750">
        <w:rPr>
          <w:highlight w:val="green"/>
        </w:rPr>
        <w:t>[</w:t>
      </w:r>
      <w:r w:rsidRPr="00BE3750">
        <w:rPr>
          <w:highlight w:val="green"/>
          <w:lang w:val="en-US"/>
        </w:rPr>
        <w:t xml:space="preserve">20/0480r0 (4096 QAM Straw Polls, Sigurd Schelstraete, Quantenna/ON Semiconductor), SP#2, </w:t>
      </w:r>
      <w:r w:rsidRPr="00BE3750">
        <w:rPr>
          <w:highlight w:val="green"/>
        </w:rPr>
        <w:t>Y/N/A: 45/0/19]</w:t>
      </w:r>
      <w:ins w:id="526" w:author="Edward Au" w:date="2020-05-29T19:00:00Z">
        <w:r w:rsidR="001D7FD4" w:rsidRPr="00BE3750">
          <w:rPr>
            <w:highlight w:val="green"/>
          </w:rPr>
          <w:t xml:space="preserve"> </w:t>
        </w:r>
      </w:ins>
    </w:p>
    <w:p w14:paraId="0595030B" w14:textId="77777777" w:rsidR="00A450AB" w:rsidRDefault="00A450AB" w:rsidP="009B6F5D">
      <w:pPr>
        <w:tabs>
          <w:tab w:val="left" w:pos="7075"/>
        </w:tabs>
        <w:jc w:val="both"/>
      </w:pPr>
    </w:p>
    <w:p w14:paraId="40A278E7" w14:textId="77777777" w:rsidR="00A450AB" w:rsidRPr="00A450AB" w:rsidRDefault="00A450AB" w:rsidP="00A450AB">
      <w:pPr>
        <w:jc w:val="both"/>
        <w:rPr>
          <w:b/>
          <w:highlight w:val="yellow"/>
        </w:rPr>
      </w:pPr>
      <w:r w:rsidRPr="00A450AB">
        <w:rPr>
          <w:b/>
          <w:highlight w:val="yellow"/>
        </w:rPr>
        <w:t xml:space="preserve">Straw poll #20 </w:t>
      </w:r>
    </w:p>
    <w:p w14:paraId="34050515" w14:textId="3E022A2E" w:rsidR="00A450AB" w:rsidRPr="00A450AB" w:rsidRDefault="00A450AB" w:rsidP="00A450AB">
      <w:pPr>
        <w:jc w:val="both"/>
        <w:rPr>
          <w:szCs w:val="22"/>
          <w:highlight w:val="yellow"/>
          <w:lang w:val="en-US"/>
        </w:rPr>
      </w:pPr>
      <w:del w:id="527" w:author="Edward Au" w:date="2020-06-01T12:47:00Z">
        <w:r w:rsidRPr="00A450AB" w:rsidDel="001F56E3">
          <w:rPr>
            <w:szCs w:val="22"/>
            <w:highlight w:val="yellow"/>
            <w:lang w:val="en-US"/>
          </w:rPr>
          <w:delText>Do you</w:delText>
        </w:r>
      </w:del>
      <w:r w:rsidRPr="00A450AB">
        <w:rPr>
          <w:szCs w:val="22"/>
          <w:highlight w:val="yellow"/>
          <w:lang w:val="en-US"/>
        </w:rPr>
        <w:t xml:space="preserve"> </w:t>
      </w:r>
      <w:ins w:id="528" w:author="Edward Au" w:date="2020-06-01T12:47:00Z">
        <w:r w:rsidR="001F56E3">
          <w:rPr>
            <w:szCs w:val="22"/>
            <w:highlight w:val="yellow"/>
            <w:lang w:val="en-US"/>
          </w:rPr>
          <w:t xml:space="preserve">802.11be </w:t>
        </w:r>
      </w:ins>
      <w:r w:rsidRPr="00A450AB">
        <w:rPr>
          <w:szCs w:val="22"/>
          <w:highlight w:val="yellow"/>
          <w:lang w:val="en-US"/>
        </w:rPr>
        <w:t>support</w:t>
      </w:r>
      <w:ins w:id="529" w:author="Edward Au" w:date="2020-06-01T12:48:00Z">
        <w:r w:rsidR="001F56E3">
          <w:rPr>
            <w:szCs w:val="22"/>
            <w:highlight w:val="yellow"/>
            <w:lang w:val="en-US"/>
          </w:rPr>
          <w:t>s</w:t>
        </w:r>
      </w:ins>
      <w:r w:rsidRPr="00A450AB">
        <w:rPr>
          <w:szCs w:val="22"/>
          <w:highlight w:val="yellow"/>
          <w:lang w:val="en-US"/>
        </w:rPr>
        <w:t xml:space="preserve"> -38 dB as the Tx EVM requirement for </w:t>
      </w:r>
      <w:ins w:id="530" w:author="Edward Au" w:date="2020-06-01T15:48:00Z">
        <w:r w:rsidR="007C5664">
          <w:rPr>
            <w:szCs w:val="22"/>
            <w:highlight w:val="yellow"/>
            <w:lang w:val="en-US"/>
          </w:rPr>
          <w:t>802.</w:t>
        </w:r>
      </w:ins>
      <w:r w:rsidRPr="00A450AB">
        <w:rPr>
          <w:szCs w:val="22"/>
          <w:highlight w:val="yellow"/>
          <w:lang w:val="en-US"/>
        </w:rPr>
        <w:t xml:space="preserve">11be </w:t>
      </w:r>
      <w:del w:id="531" w:author="Edward Au" w:date="2020-06-01T15:48:00Z">
        <w:r w:rsidRPr="00A450AB" w:rsidDel="004C4816">
          <w:rPr>
            <w:szCs w:val="22"/>
            <w:highlight w:val="yellow"/>
            <w:lang w:val="en-US"/>
          </w:rPr>
          <w:delText xml:space="preserve">4k </w:delText>
        </w:r>
      </w:del>
      <w:ins w:id="532" w:author="Edward Au" w:date="2020-06-01T15:48:00Z">
        <w:r w:rsidR="004C4816" w:rsidRPr="00A450AB">
          <w:rPr>
            <w:szCs w:val="22"/>
            <w:highlight w:val="yellow"/>
            <w:lang w:val="en-US"/>
          </w:rPr>
          <w:t>4</w:t>
        </w:r>
        <w:r w:rsidR="004C4816">
          <w:rPr>
            <w:szCs w:val="22"/>
            <w:highlight w:val="yellow"/>
            <w:lang w:val="en-US"/>
          </w:rPr>
          <w:t>096</w:t>
        </w:r>
        <w:r w:rsidR="004C4816" w:rsidRPr="00A450AB">
          <w:rPr>
            <w:szCs w:val="22"/>
            <w:highlight w:val="yellow"/>
            <w:lang w:val="en-US"/>
          </w:rPr>
          <w:t xml:space="preserve"> </w:t>
        </w:r>
      </w:ins>
      <w:r w:rsidRPr="00A450AB">
        <w:rPr>
          <w:szCs w:val="22"/>
          <w:highlight w:val="yellow"/>
          <w:lang w:val="en-US"/>
        </w:rPr>
        <w:t>QAM</w:t>
      </w:r>
      <w:ins w:id="533" w:author="Edward Au" w:date="2020-06-01T12:48:00Z">
        <w:r w:rsidR="001F56E3">
          <w:rPr>
            <w:szCs w:val="22"/>
            <w:highlight w:val="yellow"/>
            <w:lang w:val="en-US"/>
          </w:rPr>
          <w:t>.</w:t>
        </w:r>
      </w:ins>
      <w:del w:id="534" w:author="Edward Au" w:date="2020-06-01T12:48:00Z">
        <w:r w:rsidRPr="00A450AB" w:rsidDel="001F56E3">
          <w:rPr>
            <w:szCs w:val="22"/>
            <w:highlight w:val="yellow"/>
            <w:lang w:val="en-US"/>
          </w:rPr>
          <w:delText>?</w:delText>
        </w:r>
      </w:del>
      <w:r w:rsidR="001F56E3">
        <w:rPr>
          <w:szCs w:val="22"/>
          <w:highlight w:val="yellow"/>
          <w:lang w:val="en-US"/>
        </w:rPr>
        <w:t xml:space="preserve"> </w:t>
      </w:r>
      <w:r w:rsidR="001F56E3" w:rsidRPr="00A450AB">
        <w:rPr>
          <w:b/>
          <w:i/>
          <w:highlight w:val="yellow"/>
        </w:rPr>
        <w:t>[#SP20]</w:t>
      </w:r>
    </w:p>
    <w:p w14:paraId="3FA0B99D" w14:textId="0D5724D0" w:rsidR="00A450AB" w:rsidRPr="00047C7B" w:rsidRDefault="00A450AB" w:rsidP="00A450AB">
      <w:pPr>
        <w:jc w:val="both"/>
        <w:rPr>
          <w:szCs w:val="22"/>
          <w:lang w:val="en-US"/>
        </w:rPr>
      </w:pPr>
      <w:r w:rsidRPr="00A450AB">
        <w:rPr>
          <w:szCs w:val="22"/>
          <w:highlight w:val="yellow"/>
          <w:lang w:val="en-US"/>
        </w:rPr>
        <w:t>[20/0456r0 (Tx EVM Requirement for 4k QAM, Qinghua Li, Intel), SP#1, Y/N/A: 32/0/11]</w:t>
      </w:r>
    </w:p>
    <w:p w14:paraId="13FDA4B7" w14:textId="77777777" w:rsidR="00807E4E" w:rsidRPr="00807E4E" w:rsidRDefault="00807E4E" w:rsidP="00365E0E">
      <w:pPr>
        <w:pStyle w:val="Heading2"/>
        <w:spacing w:after="60"/>
        <w:rPr>
          <w:highlight w:val="yellow"/>
          <w:u w:val="none"/>
        </w:rPr>
      </w:pPr>
      <w:bookmarkStart w:id="535" w:name="_Toc42188599"/>
      <w:r w:rsidRPr="00807E4E">
        <w:rPr>
          <w:highlight w:val="yellow"/>
          <w:u w:val="none"/>
        </w:rPr>
        <w:t>Data field</w:t>
      </w:r>
      <w:bookmarkEnd w:id="535"/>
    </w:p>
    <w:p w14:paraId="04A4AA72" w14:textId="77777777" w:rsidR="009A40F3" w:rsidRPr="009A40F3" w:rsidRDefault="009A40F3" w:rsidP="00807E4E">
      <w:pPr>
        <w:jc w:val="both"/>
        <w:rPr>
          <w:b/>
          <w:highlight w:val="yellow"/>
        </w:rPr>
      </w:pPr>
      <w:r w:rsidRPr="009A40F3">
        <w:rPr>
          <w:b/>
          <w:highlight w:val="yellow"/>
        </w:rPr>
        <w:t>Straw poll #16</w:t>
      </w:r>
    </w:p>
    <w:p w14:paraId="3C2B801A" w14:textId="0368A147" w:rsidR="00807E4E" w:rsidRPr="00807E4E" w:rsidRDefault="00807E4E" w:rsidP="00807E4E">
      <w:pPr>
        <w:jc w:val="both"/>
        <w:rPr>
          <w:highlight w:val="yellow"/>
        </w:rPr>
      </w:pPr>
      <w:del w:id="536" w:author="Edward Au" w:date="2020-06-01T12:48:00Z">
        <w:r w:rsidRPr="00807E4E" w:rsidDel="007E6602">
          <w:rPr>
            <w:highlight w:val="yellow"/>
          </w:rPr>
          <w:delText xml:space="preserve">Do you agree to use the </w:delText>
        </w:r>
      </w:del>
      <w:ins w:id="537" w:author="Edward Au" w:date="2020-06-01T12:48:00Z">
        <w:r w:rsidR="007E6602">
          <w:rPr>
            <w:highlight w:val="yellow"/>
          </w:rPr>
          <w:t>T</w:t>
        </w:r>
        <w:r w:rsidR="007E6602" w:rsidRPr="00807E4E">
          <w:rPr>
            <w:highlight w:val="yellow"/>
          </w:rPr>
          <w:t xml:space="preserve">he </w:t>
        </w:r>
      </w:ins>
      <w:r w:rsidRPr="00807E4E">
        <w:rPr>
          <w:highlight w:val="yellow"/>
        </w:rPr>
        <w:t xml:space="preserve">following generator polynomial to generate the PPDU synchronous scrambler </w:t>
      </w:r>
      <w:ins w:id="538" w:author="Edward Au" w:date="2020-06-01T12:48:00Z">
        <w:r w:rsidR="007E6602">
          <w:rPr>
            <w:highlight w:val="yellow"/>
          </w:rPr>
          <w:t xml:space="preserve">is used </w:t>
        </w:r>
      </w:ins>
      <w:r w:rsidRPr="00807E4E">
        <w:rPr>
          <w:highlight w:val="yellow"/>
        </w:rPr>
        <w:t>for EHT PPDU?</w:t>
      </w:r>
    </w:p>
    <w:p w14:paraId="6BDE311F" w14:textId="77777777" w:rsidR="00807E4E" w:rsidRPr="00807E4E" w:rsidRDefault="00807E4E" w:rsidP="00807E4E">
      <w:pPr>
        <w:jc w:val="both"/>
        <w:rPr>
          <w:highlight w:val="yellow"/>
        </w:rPr>
      </w:pPr>
      <m:oMathPara>
        <m:oMath>
          <m:r>
            <w:rPr>
              <w:rFonts w:ascii="Cambria Math" w:hAnsi="Cambria Math"/>
              <w:highlight w:val="yellow"/>
            </w:rPr>
            <m:t>S</m:t>
          </m:r>
          <m:d>
            <m:dPr>
              <m:ctrlPr>
                <w:rPr>
                  <w:rFonts w:ascii="Cambria Math" w:hAnsi="Cambria Math"/>
                  <w:i/>
                  <w:highlight w:val="yellow"/>
                </w:rPr>
              </m:ctrlPr>
            </m:dPr>
            <m:e>
              <m:r>
                <w:rPr>
                  <w:rFonts w:ascii="Cambria Math" w:hAnsi="Cambria Math"/>
                  <w:highlight w:val="yellow"/>
                </w:rPr>
                <m:t>x</m:t>
              </m:r>
            </m:e>
          </m:d>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11</m:t>
              </m:r>
            </m:sup>
          </m:sSup>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9</m:t>
              </m:r>
            </m:sup>
          </m:sSup>
          <m:r>
            <w:rPr>
              <w:rFonts w:ascii="Cambria Math" w:hAnsi="Cambria Math"/>
              <w:highlight w:val="yellow"/>
            </w:rPr>
            <m:t>+1</m:t>
          </m:r>
        </m:oMath>
      </m:oMathPara>
    </w:p>
    <w:p w14:paraId="460F5DA2" w14:textId="77777777" w:rsidR="00807E4E" w:rsidRPr="00807E4E" w:rsidRDefault="00807E4E" w:rsidP="00807E4E">
      <w:pPr>
        <w:jc w:val="both"/>
        <w:rPr>
          <w:highlight w:val="yellow"/>
        </w:rPr>
      </w:pPr>
      <w:r w:rsidRPr="00807E4E">
        <w:rPr>
          <w:highlight w:val="yellow"/>
        </w:rPr>
        <w:t>•</w:t>
      </w:r>
      <w:r w:rsidRPr="00807E4E">
        <w:rPr>
          <w:highlight w:val="yellow"/>
        </w:rPr>
        <w:tab/>
        <w:t>The 11 bits used for the scrambler initialization are randomly assigned by the transmitter.</w:t>
      </w:r>
    </w:p>
    <w:p w14:paraId="5687F4EE" w14:textId="2F86EE8A" w:rsidR="00807E4E" w:rsidRPr="00807E4E" w:rsidRDefault="00807E4E" w:rsidP="00807E4E">
      <w:pPr>
        <w:jc w:val="both"/>
        <w:rPr>
          <w:highlight w:val="yellow"/>
        </w:rPr>
      </w:pPr>
      <w:r w:rsidRPr="00807E4E">
        <w:rPr>
          <w:highlight w:val="yellow"/>
        </w:rPr>
        <w:t>•</w:t>
      </w:r>
      <w:r w:rsidRPr="00807E4E">
        <w:rPr>
          <w:highlight w:val="yellow"/>
        </w:rPr>
        <w:tab/>
        <w:t xml:space="preserve">The polarity of the pilot subcarrier is derived from the same sequence as </w:t>
      </w:r>
      <w:ins w:id="539" w:author="Edward Au" w:date="2020-06-01T15:48:00Z">
        <w:r w:rsidR="004C4816">
          <w:rPr>
            <w:highlight w:val="yellow"/>
          </w:rPr>
          <w:t>802.</w:t>
        </w:r>
      </w:ins>
      <w:r w:rsidRPr="00807E4E">
        <w:rPr>
          <w:highlight w:val="yellow"/>
        </w:rPr>
        <w:t>11ax.</w:t>
      </w:r>
      <w:r w:rsidR="001F56E3">
        <w:rPr>
          <w:highlight w:val="yellow"/>
        </w:rPr>
        <w:t xml:space="preserve"> </w:t>
      </w:r>
      <w:r w:rsidR="001F56E3" w:rsidRPr="009A40F3">
        <w:rPr>
          <w:b/>
          <w:i/>
          <w:highlight w:val="yellow"/>
        </w:rPr>
        <w:t>[#SP16]</w:t>
      </w:r>
    </w:p>
    <w:p w14:paraId="38CC2993" w14:textId="076B9349" w:rsidR="00807E4E" w:rsidRPr="00807E4E" w:rsidRDefault="00807E4E" w:rsidP="00807E4E">
      <w:pPr>
        <w:jc w:val="both"/>
      </w:pPr>
      <w:r w:rsidRPr="00807E4E">
        <w:rPr>
          <w:highlight w:val="yellow"/>
        </w:rPr>
        <w:t>[20/0563r1 (EHT PPDU Scrambler, Xiaogang Chen, Intel), SP#1, Y/N/A: 36/12/12</w:t>
      </w:r>
      <w:r w:rsidRPr="009A40F3">
        <w:rPr>
          <w:highlight w:val="yellow"/>
        </w:rPr>
        <w:t>]</w:t>
      </w:r>
      <w:r w:rsidR="009A40F3" w:rsidRPr="009A40F3">
        <w:rPr>
          <w:highlight w:val="yellow"/>
        </w:rPr>
        <w:t xml:space="preserve"> </w:t>
      </w:r>
    </w:p>
    <w:p w14:paraId="77303D37" w14:textId="77777777" w:rsidR="00C3555B" w:rsidRDefault="00C3555B">
      <w:pPr>
        <w:rPr>
          <w:rFonts w:ascii="Arial" w:hAnsi="Arial"/>
          <w:b/>
          <w:sz w:val="28"/>
          <w:lang w:val="en-US"/>
        </w:rPr>
      </w:pPr>
      <w:r>
        <w:rPr>
          <w:lang w:val="en-US"/>
        </w:rPr>
        <w:br w:type="page"/>
      </w:r>
    </w:p>
    <w:p w14:paraId="0D01127A" w14:textId="0B848D5F" w:rsidR="008C1C6A" w:rsidRPr="00365E0E" w:rsidRDefault="008C1C6A" w:rsidP="00365E0E">
      <w:pPr>
        <w:pStyle w:val="Heading2"/>
        <w:spacing w:after="60"/>
        <w:rPr>
          <w:u w:val="none"/>
          <w:lang w:val="en-US"/>
        </w:rPr>
      </w:pPr>
      <w:bookmarkStart w:id="540" w:name="_Toc42188600"/>
      <w:r w:rsidRPr="00365E0E">
        <w:rPr>
          <w:u w:val="none"/>
          <w:lang w:val="en-US"/>
        </w:rPr>
        <w:lastRenderedPageBreak/>
        <w:t>Beamforming</w:t>
      </w:r>
      <w:bookmarkEnd w:id="540"/>
    </w:p>
    <w:p w14:paraId="7D2E808C" w14:textId="0C22E952" w:rsidR="0020199C" w:rsidRPr="00BE3750" w:rsidRDefault="0020199C" w:rsidP="0020199C">
      <w:pPr>
        <w:jc w:val="both"/>
        <w:rPr>
          <w:bCs/>
          <w:highlight w:val="green"/>
        </w:rPr>
      </w:pPr>
      <w:del w:id="541" w:author="Edward Au" w:date="2020-06-01T12:49:00Z">
        <w:r w:rsidRPr="00BE3750" w:rsidDel="00075D22">
          <w:rPr>
            <w:bCs/>
            <w:highlight w:val="green"/>
          </w:rPr>
          <w:delText>Do you</w:delText>
        </w:r>
      </w:del>
      <w:ins w:id="542" w:author="Edward Au" w:date="2020-06-01T12:49:00Z">
        <w:r w:rsidR="00075D22">
          <w:rPr>
            <w:bCs/>
            <w:highlight w:val="green"/>
          </w:rPr>
          <w:t>802.11be</w:t>
        </w:r>
      </w:ins>
      <w:r w:rsidRPr="00BE3750">
        <w:rPr>
          <w:bCs/>
          <w:highlight w:val="green"/>
        </w:rPr>
        <w:t xml:space="preserve"> support</w:t>
      </w:r>
      <w:ins w:id="543" w:author="Edward Au" w:date="2020-06-01T12:49:00Z">
        <w:r w:rsidR="00075D22">
          <w:rPr>
            <w:bCs/>
            <w:highlight w:val="green"/>
          </w:rPr>
          <w:t>s</w:t>
        </w:r>
      </w:ins>
      <w:r w:rsidRPr="00BE3750">
        <w:rPr>
          <w:bCs/>
          <w:highlight w:val="green"/>
        </w:rPr>
        <w:t xml:space="preserve"> </w:t>
      </w:r>
      <w:del w:id="544" w:author="Edward Au" w:date="2020-06-01T12:56:00Z">
        <w:r w:rsidRPr="00BE3750" w:rsidDel="00A3279B">
          <w:rPr>
            <w:bCs/>
            <w:highlight w:val="green"/>
          </w:rPr>
          <w:delText xml:space="preserve">to </w:delText>
        </w:r>
      </w:del>
      <w:r w:rsidRPr="00BE3750">
        <w:rPr>
          <w:bCs/>
          <w:highlight w:val="green"/>
        </w:rPr>
        <w:t>defin</w:t>
      </w:r>
      <w:ins w:id="545" w:author="Edward Au" w:date="2020-06-01T12:56:00Z">
        <w:r w:rsidR="00A3279B">
          <w:rPr>
            <w:bCs/>
            <w:highlight w:val="green"/>
          </w:rPr>
          <w:t>ing</w:t>
        </w:r>
      </w:ins>
      <w:del w:id="546" w:author="Edward Au" w:date="2020-06-01T12:56:00Z">
        <w:r w:rsidRPr="00BE3750" w:rsidDel="00A3279B">
          <w:rPr>
            <w:bCs/>
            <w:highlight w:val="green"/>
          </w:rPr>
          <w:delText>e</w:delText>
        </w:r>
      </w:del>
      <w:r w:rsidRPr="00BE3750">
        <w:rPr>
          <w:bCs/>
          <w:highlight w:val="green"/>
        </w:rPr>
        <w:t xml:space="preserve"> a compressed beamforming feedback in </w:t>
      </w:r>
      <w:ins w:id="547" w:author="Edward Au" w:date="2020-06-01T15:48:00Z">
        <w:r w:rsidR="004C4816">
          <w:rPr>
            <w:bCs/>
            <w:highlight w:val="green"/>
          </w:rPr>
          <w:t>802.</w:t>
        </w:r>
      </w:ins>
      <w:r w:rsidRPr="00BE3750">
        <w:rPr>
          <w:bCs/>
          <w:highlight w:val="green"/>
        </w:rPr>
        <w:t>11be for following cases</w:t>
      </w:r>
      <w:ins w:id="548" w:author="Edward Au" w:date="2020-05-29T19:01:00Z">
        <w:r w:rsidR="00D05F3F">
          <w:rPr>
            <w:bCs/>
            <w:highlight w:val="green"/>
          </w:rPr>
          <w:t>:</w:t>
        </w:r>
      </w:ins>
      <w:del w:id="549" w:author="Edward Au" w:date="2020-05-29T19:01:00Z">
        <w:r w:rsidRPr="00BE3750" w:rsidDel="00D05F3F">
          <w:rPr>
            <w:bCs/>
            <w:highlight w:val="green"/>
          </w:rPr>
          <w:delText>?</w:delText>
        </w:r>
      </w:del>
    </w:p>
    <w:p w14:paraId="7C067DD5" w14:textId="77777777" w:rsidR="0020199C" w:rsidRPr="00BE3750" w:rsidRDefault="0020199C" w:rsidP="00B059A3">
      <w:pPr>
        <w:pStyle w:val="ListParagraph"/>
        <w:numPr>
          <w:ilvl w:val="0"/>
          <w:numId w:val="47"/>
        </w:numPr>
        <w:jc w:val="both"/>
        <w:rPr>
          <w:bCs/>
          <w:highlight w:val="green"/>
        </w:rPr>
      </w:pPr>
      <w:r w:rsidRPr="00BE3750">
        <w:rPr>
          <w:bCs/>
          <w:highlight w:val="green"/>
        </w:rPr>
        <w:t>Number of streams: 1-16</w:t>
      </w:r>
    </w:p>
    <w:p w14:paraId="201641B4" w14:textId="77777777" w:rsidR="0020199C" w:rsidRPr="00BE3750" w:rsidRDefault="0020199C" w:rsidP="00B059A3">
      <w:pPr>
        <w:pStyle w:val="ListParagraph"/>
        <w:numPr>
          <w:ilvl w:val="0"/>
          <w:numId w:val="47"/>
        </w:numPr>
        <w:jc w:val="both"/>
        <w:rPr>
          <w:bCs/>
          <w:highlight w:val="green"/>
        </w:rPr>
      </w:pPr>
      <w:r w:rsidRPr="00BE3750">
        <w:rPr>
          <w:bCs/>
          <w:highlight w:val="green"/>
        </w:rPr>
        <w:t>Number of antennas: 2-16</w:t>
      </w:r>
    </w:p>
    <w:p w14:paraId="10E34A78" w14:textId="469B7D85" w:rsidR="0020199C" w:rsidRPr="00BE3750" w:rsidRDefault="0020199C" w:rsidP="00B059A3">
      <w:pPr>
        <w:pStyle w:val="ListParagraph"/>
        <w:numPr>
          <w:ilvl w:val="0"/>
          <w:numId w:val="47"/>
        </w:numPr>
        <w:jc w:val="both"/>
        <w:rPr>
          <w:bCs/>
          <w:highlight w:val="green"/>
        </w:rPr>
      </w:pPr>
      <w:r w:rsidRPr="00BE3750">
        <w:rPr>
          <w:bCs/>
          <w:highlight w:val="green"/>
        </w:rPr>
        <w:t xml:space="preserve">Note: Compressed beamforming feedback is the same as defined in </w:t>
      </w:r>
      <w:ins w:id="550" w:author="Edward Au" w:date="2020-06-01T15:48:00Z">
        <w:r w:rsidR="00BF279D">
          <w:rPr>
            <w:bCs/>
            <w:highlight w:val="green"/>
          </w:rPr>
          <w:t>802.</w:t>
        </w:r>
      </w:ins>
      <w:r w:rsidRPr="00BE3750">
        <w:rPr>
          <w:bCs/>
          <w:highlight w:val="green"/>
        </w:rPr>
        <w:t>11ax except for the new parameter values of Nc and Nr.</w:t>
      </w:r>
      <w:r w:rsidR="006B0B22">
        <w:rPr>
          <w:bCs/>
          <w:highlight w:val="green"/>
        </w:rPr>
        <w:t xml:space="preserve"> </w:t>
      </w:r>
      <w:r w:rsidR="006B0B22" w:rsidRPr="00E80C83">
        <w:rPr>
          <w:b/>
          <w:i/>
          <w:highlight w:val="green"/>
        </w:rPr>
        <w:t>[#SP0611-</w:t>
      </w:r>
      <w:r w:rsidR="006B0B22">
        <w:rPr>
          <w:b/>
          <w:i/>
          <w:highlight w:val="green"/>
        </w:rPr>
        <w:t>23</w:t>
      </w:r>
      <w:r w:rsidR="006B0B22" w:rsidRPr="00E80C83">
        <w:rPr>
          <w:b/>
          <w:i/>
          <w:highlight w:val="green"/>
        </w:rPr>
        <w:t>]</w:t>
      </w:r>
    </w:p>
    <w:p w14:paraId="7AAC9A48" w14:textId="16B2A727" w:rsidR="0020199C" w:rsidRPr="0020199C" w:rsidRDefault="0020199C" w:rsidP="0020199C">
      <w:pPr>
        <w:jc w:val="both"/>
        <w:rPr>
          <w:szCs w:val="22"/>
        </w:rPr>
      </w:pPr>
      <w:r w:rsidRPr="00BE3750">
        <w:rPr>
          <w:szCs w:val="22"/>
          <w:highlight w:val="green"/>
        </w:rPr>
        <w:t xml:space="preserve">[19/1495r2 (Further Discussion on Feedback Overhead Reduction, Wook Bong Lee, Samsung), </w:t>
      </w:r>
      <w:r w:rsidR="00F65F30" w:rsidRPr="00BE3750">
        <w:rPr>
          <w:szCs w:val="22"/>
          <w:highlight w:val="green"/>
        </w:rPr>
        <w:t xml:space="preserve">SP#1, </w:t>
      </w:r>
      <w:r w:rsidRPr="00BE3750">
        <w:rPr>
          <w:highlight w:val="green"/>
        </w:rPr>
        <w:t>Y/N/A: 51/1/10]</w:t>
      </w:r>
    </w:p>
    <w:p w14:paraId="4AA7C14E" w14:textId="77777777" w:rsidR="00B81EF9" w:rsidRPr="0020305D" w:rsidRDefault="006B1B5D" w:rsidP="00486858">
      <w:pPr>
        <w:pStyle w:val="Heading1"/>
        <w:numPr>
          <w:ilvl w:val="0"/>
          <w:numId w:val="1"/>
        </w:numPr>
        <w:tabs>
          <w:tab w:val="left" w:pos="450"/>
        </w:tabs>
        <w:ind w:left="0" w:firstLine="0"/>
        <w:jc w:val="both"/>
        <w:rPr>
          <w:u w:val="none"/>
        </w:rPr>
      </w:pPr>
      <w:bookmarkStart w:id="551" w:name="_Toc42188601"/>
      <w:r>
        <w:rPr>
          <w:u w:val="none"/>
        </w:rPr>
        <w:t>EHT MAC</w:t>
      </w:r>
      <w:bookmarkEnd w:id="551"/>
    </w:p>
    <w:p w14:paraId="20AF9EA3"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52" w:name="_Toc14066092"/>
      <w:bookmarkStart w:id="553" w:name="_Toc14066115"/>
      <w:bookmarkStart w:id="554" w:name="_Toc14066205"/>
      <w:bookmarkStart w:id="555" w:name="_Toc14316260"/>
      <w:bookmarkStart w:id="556" w:name="_Toc14316776"/>
      <w:bookmarkStart w:id="557" w:name="_Toc14350435"/>
      <w:bookmarkStart w:id="558" w:name="_Toc21520579"/>
      <w:bookmarkStart w:id="559" w:name="_Toc21520622"/>
      <w:bookmarkStart w:id="560" w:name="_Toc21520671"/>
      <w:bookmarkStart w:id="561" w:name="_Toc21543255"/>
      <w:bookmarkStart w:id="562" w:name="_Toc21543463"/>
      <w:bookmarkStart w:id="563" w:name="_Toc24702991"/>
      <w:bookmarkStart w:id="564" w:name="_Toc24704601"/>
      <w:bookmarkStart w:id="565" w:name="_Toc24704706"/>
      <w:bookmarkStart w:id="566" w:name="_Toc24705196"/>
      <w:bookmarkStart w:id="567" w:name="_Toc24780843"/>
      <w:bookmarkStart w:id="568" w:name="_Toc24781743"/>
      <w:bookmarkStart w:id="569" w:name="_Toc24782443"/>
      <w:bookmarkStart w:id="570" w:name="_Toc24802020"/>
      <w:bookmarkStart w:id="571" w:name="_Toc24805216"/>
      <w:bookmarkStart w:id="572" w:name="_Toc24806203"/>
      <w:bookmarkStart w:id="573" w:name="_Toc24806929"/>
      <w:bookmarkStart w:id="574" w:name="_Toc24891608"/>
      <w:bookmarkStart w:id="575" w:name="_Toc24891929"/>
      <w:bookmarkStart w:id="576" w:name="_Toc24891975"/>
      <w:bookmarkStart w:id="577" w:name="_Toc24892612"/>
      <w:bookmarkStart w:id="578" w:name="_Toc24893226"/>
      <w:bookmarkStart w:id="579" w:name="_Toc24893758"/>
      <w:bookmarkStart w:id="580" w:name="_Toc24894149"/>
      <w:bookmarkStart w:id="581" w:name="_Toc24894634"/>
      <w:bookmarkStart w:id="582" w:name="_Toc25752098"/>
      <w:bookmarkStart w:id="583" w:name="_Toc30867906"/>
      <w:bookmarkStart w:id="584" w:name="_Toc30869189"/>
      <w:bookmarkStart w:id="585" w:name="_Toc30876613"/>
      <w:bookmarkStart w:id="586" w:name="_Toc30876666"/>
      <w:bookmarkStart w:id="587" w:name="_Toc30876954"/>
      <w:bookmarkStart w:id="588" w:name="_Toc30894985"/>
      <w:bookmarkStart w:id="589" w:name="_Toc30895494"/>
      <w:bookmarkStart w:id="590" w:name="_Toc30897852"/>
      <w:bookmarkStart w:id="591" w:name="_Toc30899278"/>
      <w:bookmarkStart w:id="592" w:name="_Toc30915788"/>
      <w:bookmarkStart w:id="593" w:name="_Toc30915850"/>
      <w:bookmarkStart w:id="594" w:name="_Toc31918176"/>
      <w:bookmarkStart w:id="595" w:name="_Toc36716508"/>
      <w:bookmarkStart w:id="596" w:name="_Toc36723269"/>
      <w:bookmarkStart w:id="597" w:name="_Toc36723351"/>
      <w:bookmarkStart w:id="598" w:name="_Toc36723484"/>
      <w:bookmarkStart w:id="599" w:name="_Toc36842537"/>
      <w:bookmarkStart w:id="600" w:name="_Toc36842619"/>
      <w:bookmarkStart w:id="601" w:name="_Toc37257564"/>
      <w:bookmarkStart w:id="602" w:name="_Toc37438241"/>
      <w:bookmarkStart w:id="603" w:name="_Toc37771509"/>
      <w:bookmarkStart w:id="604" w:name="_Toc37771827"/>
      <w:bookmarkStart w:id="605" w:name="_Toc37928362"/>
      <w:bookmarkStart w:id="606" w:name="_Toc38110480"/>
      <w:bookmarkStart w:id="607" w:name="_Toc38110662"/>
      <w:bookmarkStart w:id="608" w:name="_Toc38110756"/>
      <w:bookmarkStart w:id="609" w:name="_Toc38381655"/>
      <w:bookmarkStart w:id="610" w:name="_Toc38381749"/>
      <w:bookmarkStart w:id="611" w:name="_Toc38382134"/>
      <w:bookmarkStart w:id="612" w:name="_Toc38440387"/>
      <w:bookmarkStart w:id="613" w:name="_Toc38621970"/>
      <w:bookmarkStart w:id="614" w:name="_Toc38622067"/>
      <w:bookmarkStart w:id="615" w:name="_Toc38622558"/>
      <w:bookmarkStart w:id="616" w:name="_Toc38792477"/>
      <w:bookmarkStart w:id="617" w:name="_Toc38792578"/>
      <w:bookmarkStart w:id="618" w:name="_Toc38792749"/>
      <w:bookmarkStart w:id="619" w:name="_Toc38967127"/>
      <w:bookmarkStart w:id="620" w:name="_Toc38968678"/>
      <w:bookmarkStart w:id="621" w:name="_Toc38969964"/>
      <w:bookmarkStart w:id="622" w:name="_Toc38970578"/>
      <w:bookmarkStart w:id="623" w:name="_Toc39074919"/>
      <w:bookmarkStart w:id="624" w:name="_Toc39137740"/>
      <w:bookmarkStart w:id="625" w:name="_Toc39140433"/>
      <w:bookmarkStart w:id="626" w:name="_Toc39140668"/>
      <w:bookmarkStart w:id="627" w:name="_Toc39143864"/>
      <w:bookmarkStart w:id="628" w:name="_Toc39225308"/>
      <w:bookmarkStart w:id="629" w:name="_Toc39229656"/>
      <w:bookmarkStart w:id="630" w:name="_Toc39230254"/>
      <w:bookmarkStart w:id="631" w:name="_Toc39230917"/>
      <w:bookmarkStart w:id="632" w:name="_Toc39231056"/>
      <w:bookmarkStart w:id="633" w:name="_Toc39597136"/>
      <w:bookmarkStart w:id="634" w:name="_Toc39598115"/>
      <w:bookmarkStart w:id="635" w:name="_Toc39600329"/>
      <w:bookmarkStart w:id="636" w:name="_Toc39674546"/>
      <w:bookmarkStart w:id="637" w:name="_Toc39827029"/>
      <w:bookmarkStart w:id="638" w:name="_Toc39845570"/>
      <w:bookmarkStart w:id="639" w:name="_Toc39846330"/>
      <w:bookmarkStart w:id="640" w:name="_Toc39847799"/>
      <w:bookmarkStart w:id="641" w:name="_Toc39847944"/>
      <w:bookmarkStart w:id="642" w:name="_Toc39848067"/>
      <w:bookmarkStart w:id="643" w:name="_Toc39848398"/>
      <w:bookmarkStart w:id="644" w:name="_Toc40028521"/>
      <w:bookmarkStart w:id="645" w:name="_Toc40028959"/>
      <w:bookmarkStart w:id="646" w:name="_Toc40217725"/>
      <w:bookmarkStart w:id="647" w:name="_Toc40274917"/>
      <w:bookmarkStart w:id="648" w:name="_Toc40275115"/>
      <w:bookmarkStart w:id="649" w:name="_Toc40277204"/>
      <w:bookmarkStart w:id="650" w:name="_Toc40433540"/>
      <w:bookmarkStart w:id="651" w:name="_Toc40814775"/>
      <w:bookmarkStart w:id="652" w:name="_Toc40817247"/>
      <w:bookmarkStart w:id="653" w:name="_Toc41050315"/>
      <w:bookmarkStart w:id="654" w:name="_Toc41060221"/>
      <w:bookmarkStart w:id="655" w:name="_Toc41388386"/>
      <w:bookmarkStart w:id="656" w:name="_Toc41388597"/>
      <w:bookmarkStart w:id="657" w:name="_Toc41669183"/>
      <w:bookmarkStart w:id="658" w:name="_Toc41670036"/>
      <w:bookmarkStart w:id="659" w:name="_Toc41670160"/>
      <w:bookmarkStart w:id="660" w:name="_Toc41670992"/>
      <w:bookmarkStart w:id="661" w:name="_Toc41671856"/>
      <w:bookmarkStart w:id="662" w:name="_Toc41910001"/>
      <w:bookmarkStart w:id="663" w:name="_Toc42180151"/>
      <w:bookmarkStart w:id="664" w:name="_Toc42180594"/>
      <w:bookmarkStart w:id="665" w:name="_Toc42187764"/>
      <w:bookmarkStart w:id="666" w:name="_Toc42188602"/>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14:paraId="0C6589C4" w14:textId="77777777" w:rsidR="005F4EE5" w:rsidRPr="005F4EE5" w:rsidRDefault="005F4EE5" w:rsidP="00BF279D">
      <w:pPr>
        <w:pStyle w:val="Heading2"/>
        <w:spacing w:before="60" w:after="60"/>
        <w:jc w:val="both"/>
        <w:rPr>
          <w:u w:val="none"/>
        </w:rPr>
      </w:pPr>
      <w:bookmarkStart w:id="667" w:name="_Toc42188603"/>
      <w:r w:rsidRPr="005F4EE5">
        <w:rPr>
          <w:u w:val="none"/>
        </w:rPr>
        <w:t>General</w:t>
      </w:r>
      <w:bookmarkEnd w:id="667"/>
    </w:p>
    <w:p w14:paraId="2E62E0AC" w14:textId="77777777" w:rsidR="005F4EE5" w:rsidRDefault="005F4EE5" w:rsidP="002A0425">
      <w:pPr>
        <w:jc w:val="both"/>
      </w:pPr>
      <w:r>
        <w:t>This section describes the functional blocks in the EH</w:t>
      </w:r>
      <w:r w:rsidR="003761DB">
        <w:t>T</w:t>
      </w:r>
      <w:r>
        <w:t xml:space="preserve"> </w:t>
      </w:r>
      <w:r w:rsidR="006B1B5D">
        <w:t>MAC</w:t>
      </w:r>
      <w:r>
        <w:t>.</w:t>
      </w:r>
    </w:p>
    <w:p w14:paraId="2251F05E" w14:textId="77777777" w:rsidR="00DD1D82" w:rsidRDefault="00DD1D82" w:rsidP="002A0425">
      <w:pPr>
        <w:jc w:val="both"/>
      </w:pPr>
    </w:p>
    <w:p w14:paraId="3C7EFD5F" w14:textId="77777777" w:rsidR="00DD1D82" w:rsidRPr="005B3BB6" w:rsidRDefault="00DD1D82" w:rsidP="00DD1D82">
      <w:pPr>
        <w:jc w:val="both"/>
        <w:rPr>
          <w:highlight w:val="lightGray"/>
        </w:rPr>
      </w:pPr>
      <w:r w:rsidRPr="005B3BB6">
        <w:rPr>
          <w:highlight w:val="lightGray"/>
        </w:rPr>
        <w:t>The 802.11be amendment shall define mechanism(s) for an AP to assist a STA that communicates with another STA.</w:t>
      </w:r>
    </w:p>
    <w:p w14:paraId="6ECAFA54" w14:textId="77777777" w:rsidR="00DD1D82" w:rsidRDefault="00DD1D82" w:rsidP="002A0425">
      <w:pPr>
        <w:jc w:val="both"/>
      </w:pPr>
      <w:r w:rsidRPr="005B3BB6">
        <w:rPr>
          <w:highlight w:val="lightGray"/>
        </w:rPr>
        <w:t xml:space="preserve">[Motion 22, </w:t>
      </w:r>
      <w:sdt>
        <w:sdtPr>
          <w:rPr>
            <w:highlight w:val="lightGray"/>
          </w:rPr>
          <w:id w:val="389089460"/>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814378038"/>
          <w:citation/>
        </w:sdtPr>
        <w:sdtContent>
          <w:r w:rsidRPr="005B3BB6">
            <w:rPr>
              <w:highlight w:val="lightGray"/>
            </w:rPr>
            <w:fldChar w:fldCharType="begin"/>
          </w:r>
          <w:r w:rsidRPr="005B3BB6">
            <w:rPr>
              <w:highlight w:val="lightGray"/>
              <w:lang w:val="en-US"/>
            </w:rPr>
            <w:instrText xml:space="preserve"> CITATION 19_1117r2 \l 1033 </w:instrText>
          </w:r>
          <w:r w:rsidRPr="005B3BB6">
            <w:rPr>
              <w:highlight w:val="lightGray"/>
            </w:rPr>
            <w:fldChar w:fldCharType="separate"/>
          </w:r>
          <w:r w:rsidR="00414CE3" w:rsidRPr="005B3BB6">
            <w:rPr>
              <w:noProof/>
              <w:highlight w:val="lightGray"/>
              <w:lang w:val="en-US"/>
            </w:rPr>
            <w:t>[31]</w:t>
          </w:r>
          <w:r w:rsidRPr="005B3BB6">
            <w:rPr>
              <w:highlight w:val="lightGray"/>
            </w:rPr>
            <w:fldChar w:fldCharType="end"/>
          </w:r>
        </w:sdtContent>
      </w:sdt>
      <w:r w:rsidRPr="005B3BB6">
        <w:rPr>
          <w:highlight w:val="lightGray"/>
        </w:rPr>
        <w:t>]</w:t>
      </w:r>
    </w:p>
    <w:p w14:paraId="7BF25A07" w14:textId="77777777" w:rsidR="003D5D44" w:rsidRDefault="003D5D44" w:rsidP="002A0425">
      <w:pPr>
        <w:jc w:val="both"/>
      </w:pPr>
    </w:p>
    <w:p w14:paraId="1B74C5F1" w14:textId="77777777" w:rsidR="003D5D44" w:rsidRPr="00B05AF2" w:rsidDel="00D05F3F" w:rsidRDefault="003D5D44" w:rsidP="003D5D44">
      <w:pPr>
        <w:jc w:val="both"/>
        <w:rPr>
          <w:del w:id="668" w:author="Edward Au" w:date="2020-05-29T19:01:00Z"/>
          <w:highlight w:val="green"/>
          <w:lang w:eastAsia="ko-KR"/>
        </w:rPr>
      </w:pPr>
      <w:del w:id="669" w:author="Edward Au" w:date="2020-05-29T19:01:00Z">
        <w:r w:rsidRPr="00B05AF2" w:rsidDel="00D05F3F">
          <w:rPr>
            <w:highlight w:val="green"/>
            <w:lang w:eastAsia="ko-KR"/>
          </w:rPr>
          <w:delText>Do you agree to add the following to SFD?</w:delText>
        </w:r>
      </w:del>
    </w:p>
    <w:p w14:paraId="69DA6AB7" w14:textId="1E1212CD" w:rsidR="003D5D44" w:rsidRPr="00D05F3F" w:rsidRDefault="003D5D44" w:rsidP="00D05F3F">
      <w:pPr>
        <w:jc w:val="both"/>
        <w:rPr>
          <w:highlight w:val="green"/>
          <w:lang w:eastAsia="ko-KR"/>
        </w:rPr>
      </w:pPr>
      <w:del w:id="670" w:author="Edward Au" w:date="2020-05-29T19:01:00Z">
        <w:r w:rsidRPr="00D05F3F" w:rsidDel="00D05F3F">
          <w:rPr>
            <w:highlight w:val="green"/>
            <w:lang w:eastAsia="ko-KR"/>
          </w:rPr>
          <w:delText xml:space="preserve">Do you support that </w:delText>
        </w:r>
      </w:del>
      <w:ins w:id="671" w:author="Edward Au" w:date="2020-06-01T12:56:00Z">
        <w:r w:rsidR="00A3279B">
          <w:rPr>
            <w:highlight w:val="green"/>
            <w:lang w:eastAsia="ko-KR"/>
          </w:rPr>
          <w:t>802.</w:t>
        </w:r>
      </w:ins>
      <w:r w:rsidRPr="00D05F3F">
        <w:rPr>
          <w:highlight w:val="green"/>
          <w:lang w:eastAsia="ko-KR"/>
        </w:rPr>
        <w:t xml:space="preserve">11be </w:t>
      </w:r>
      <w:ins w:id="672" w:author="Edward Au" w:date="2020-06-01T12:57:00Z">
        <w:r w:rsidR="00A3279B">
          <w:rPr>
            <w:highlight w:val="green"/>
            <w:lang w:eastAsia="ko-KR"/>
          </w:rPr>
          <w:t xml:space="preserve">supports </w:t>
        </w:r>
      </w:ins>
      <w:r w:rsidRPr="00D05F3F">
        <w:rPr>
          <w:highlight w:val="green"/>
          <w:lang w:eastAsia="ko-KR"/>
        </w:rPr>
        <w:t>defin</w:t>
      </w:r>
      <w:ins w:id="673" w:author="Edward Au" w:date="2020-06-01T12:57:00Z">
        <w:r w:rsidR="00A3279B">
          <w:rPr>
            <w:highlight w:val="green"/>
            <w:lang w:eastAsia="ko-KR"/>
          </w:rPr>
          <w:t>ing</w:t>
        </w:r>
      </w:ins>
      <w:del w:id="674" w:author="Edward Au" w:date="2020-06-01T12:57:00Z">
        <w:r w:rsidRPr="00D05F3F" w:rsidDel="00A3279B">
          <w:rPr>
            <w:highlight w:val="green"/>
            <w:lang w:eastAsia="ko-KR"/>
          </w:rPr>
          <w:delText>es</w:delText>
        </w:r>
      </w:del>
      <w:r w:rsidRPr="00D05F3F">
        <w:rPr>
          <w:highlight w:val="green"/>
          <w:lang w:eastAsia="ko-KR"/>
        </w:rPr>
        <w:t xml:space="preserve"> a procedure for an AP to share time resource obtained in a TXOP for peer to peer (STA-TO-STA) frame exchanges</w:t>
      </w:r>
      <w:ins w:id="675" w:author="Edward Au" w:date="2020-05-29T19:01:00Z">
        <w:r w:rsidR="00D05F3F">
          <w:rPr>
            <w:highlight w:val="green"/>
            <w:lang w:eastAsia="ko-KR"/>
          </w:rPr>
          <w:t>.</w:t>
        </w:r>
      </w:ins>
      <w:del w:id="676" w:author="Edward Au" w:date="2020-05-29T19:01:00Z">
        <w:r w:rsidRPr="00D05F3F" w:rsidDel="00D05F3F">
          <w:rPr>
            <w:highlight w:val="green"/>
            <w:lang w:eastAsia="ko-KR"/>
          </w:rPr>
          <w:delText>?</w:delText>
        </w:r>
      </w:del>
    </w:p>
    <w:p w14:paraId="7B3CE936" w14:textId="3CE65690" w:rsidR="00B05AF2" w:rsidRPr="00B05AF2" w:rsidRDefault="00B05AF2">
      <w:pPr>
        <w:pStyle w:val="ListParagraph"/>
        <w:numPr>
          <w:ilvl w:val="0"/>
          <w:numId w:val="62"/>
        </w:numPr>
        <w:jc w:val="both"/>
        <w:rPr>
          <w:highlight w:val="green"/>
          <w:lang w:val="en-US"/>
        </w:rPr>
        <w:pPrChange w:id="677" w:author="Edward Au" w:date="2020-05-29T19:01:00Z">
          <w:pPr>
            <w:pStyle w:val="ListParagraph"/>
            <w:numPr>
              <w:ilvl w:val="1"/>
              <w:numId w:val="62"/>
            </w:numPr>
            <w:ind w:left="1440" w:hanging="360"/>
            <w:jc w:val="both"/>
          </w:pPr>
        </w:pPrChange>
      </w:pPr>
      <w:r w:rsidRPr="00B05AF2">
        <w:rPr>
          <w:highlight w:val="green"/>
          <w:lang w:val="en-US"/>
        </w:rPr>
        <w:t>Whether it is in R1 or R2 is TBD.</w:t>
      </w:r>
      <w:r w:rsidR="00A3279B">
        <w:rPr>
          <w:highlight w:val="green"/>
          <w:lang w:val="en-US"/>
        </w:rPr>
        <w:t xml:space="preserve"> </w:t>
      </w:r>
      <w:r w:rsidR="00A3279B" w:rsidRPr="00E80C83">
        <w:rPr>
          <w:b/>
          <w:i/>
          <w:highlight w:val="green"/>
        </w:rPr>
        <w:t>[#SP0611-</w:t>
      </w:r>
      <w:r w:rsidR="00A3279B">
        <w:rPr>
          <w:b/>
          <w:i/>
          <w:highlight w:val="green"/>
        </w:rPr>
        <w:t>24</w:t>
      </w:r>
      <w:r w:rsidR="00A3279B" w:rsidRPr="00E80C83">
        <w:rPr>
          <w:b/>
          <w:i/>
          <w:highlight w:val="green"/>
        </w:rPr>
        <w:t>]</w:t>
      </w:r>
    </w:p>
    <w:p w14:paraId="6ACBAAAF" w14:textId="1D4954D6" w:rsidR="003D5D44" w:rsidRDefault="003D5D44" w:rsidP="003D5D44">
      <w:pPr>
        <w:jc w:val="both"/>
        <w:rPr>
          <w:lang w:val="en-US" w:eastAsia="ko-KR"/>
        </w:rPr>
      </w:pPr>
      <w:r w:rsidRPr="00B05AF2">
        <w:rPr>
          <w:highlight w:val="green"/>
          <w:lang w:eastAsia="ko-KR"/>
        </w:rPr>
        <w:t>[</w:t>
      </w:r>
      <w:r w:rsidRPr="00B05AF2">
        <w:rPr>
          <w:highlight w:val="green"/>
          <w:lang w:val="en-US"/>
        </w:rPr>
        <w:t xml:space="preserve">19/1604r1 (EHT Direct Link Transmission, Dibakar Das, Intel), </w:t>
      </w:r>
      <w:r w:rsidR="00B05AF2">
        <w:rPr>
          <w:highlight w:val="green"/>
          <w:lang w:val="en-US"/>
        </w:rPr>
        <w:t xml:space="preserve">modified </w:t>
      </w:r>
      <w:r w:rsidR="00F65F30" w:rsidRPr="00B05AF2">
        <w:rPr>
          <w:highlight w:val="green"/>
          <w:lang w:val="en-US"/>
        </w:rPr>
        <w:t xml:space="preserve">SP, </w:t>
      </w:r>
      <w:r w:rsidR="001F129F">
        <w:rPr>
          <w:highlight w:val="green"/>
          <w:lang w:val="en-US" w:eastAsia="ko-KR"/>
        </w:rPr>
        <w:t>P</w:t>
      </w:r>
      <w:r w:rsidR="00B05AF2">
        <w:rPr>
          <w:highlight w:val="green"/>
          <w:lang w:val="en-US" w:eastAsia="ko-KR"/>
        </w:rPr>
        <w:t>assed with unanimous consent</w:t>
      </w:r>
      <w:r w:rsidRPr="00B05AF2">
        <w:rPr>
          <w:highlight w:val="green"/>
          <w:lang w:val="en-US" w:eastAsia="ko-KR"/>
        </w:rPr>
        <w:t>]</w:t>
      </w:r>
    </w:p>
    <w:p w14:paraId="225FF556" w14:textId="77777777" w:rsidR="00BF62DD" w:rsidRDefault="00BF62DD" w:rsidP="002A0425">
      <w:pPr>
        <w:jc w:val="both"/>
      </w:pPr>
    </w:p>
    <w:p w14:paraId="56539E29" w14:textId="659F8E0C" w:rsidR="00BF62DD" w:rsidRPr="006222CC" w:rsidRDefault="00BF62DD" w:rsidP="00BF62DD">
      <w:pPr>
        <w:jc w:val="both"/>
        <w:rPr>
          <w:highlight w:val="lightGray"/>
        </w:rPr>
      </w:pPr>
      <w:r w:rsidRPr="006222CC">
        <w:rPr>
          <w:highlight w:val="lightGray"/>
        </w:rPr>
        <w:t xml:space="preserve">The 802.11be amendment shall define mechanism(s) in support of priority access to a non-AP STA for national security (NS)/emergency preparedness (EP) priority service </w:t>
      </w:r>
    </w:p>
    <w:p w14:paraId="60E77464" w14:textId="77777777" w:rsidR="00BF62DD" w:rsidRPr="006222CC" w:rsidRDefault="00BF62DD" w:rsidP="00BF62DD">
      <w:pPr>
        <w:jc w:val="both"/>
        <w:rPr>
          <w:highlight w:val="lightGray"/>
        </w:rPr>
      </w:pPr>
      <w:r w:rsidRPr="006222CC">
        <w:rPr>
          <w:highlight w:val="lightGray"/>
        </w:rPr>
        <w:t>NOTE – A non-AP STA for NS/EP priority service is a regular non-AP STA authorized to NS/EP service.</w:t>
      </w:r>
    </w:p>
    <w:p w14:paraId="2A6916F1" w14:textId="77777777" w:rsidR="008B7570" w:rsidRDefault="008B7570" w:rsidP="00BF62DD">
      <w:pPr>
        <w:jc w:val="both"/>
      </w:pPr>
      <w:r w:rsidRPr="006222CC">
        <w:rPr>
          <w:highlight w:val="lightGray"/>
        </w:rPr>
        <w:t xml:space="preserve">[Motion 50, </w:t>
      </w:r>
      <w:sdt>
        <w:sdtPr>
          <w:rPr>
            <w:highlight w:val="lightGray"/>
          </w:rPr>
          <w:id w:val="951594994"/>
          <w:citation/>
        </w:sdtPr>
        <w:sdtContent>
          <w:r w:rsidR="0051386C" w:rsidRPr="006222CC">
            <w:rPr>
              <w:highlight w:val="lightGray"/>
            </w:rPr>
            <w:fldChar w:fldCharType="begin"/>
          </w:r>
          <w:r w:rsidR="0051386C" w:rsidRPr="006222CC">
            <w:rPr>
              <w:highlight w:val="lightGray"/>
              <w:lang w:val="en-US"/>
            </w:rPr>
            <w:instrText xml:space="preserve"> CITATION 19_1755r2 \l 1033 </w:instrText>
          </w:r>
          <w:r w:rsidR="0051386C" w:rsidRPr="006222CC">
            <w:rPr>
              <w:highlight w:val="lightGray"/>
            </w:rPr>
            <w:fldChar w:fldCharType="separate"/>
          </w:r>
          <w:r w:rsidR="00414CE3" w:rsidRPr="006222CC">
            <w:rPr>
              <w:noProof/>
              <w:highlight w:val="lightGray"/>
              <w:lang w:val="en-US"/>
            </w:rPr>
            <w:t>[9]</w:t>
          </w:r>
          <w:r w:rsidR="0051386C" w:rsidRPr="006222CC">
            <w:rPr>
              <w:highlight w:val="lightGray"/>
            </w:rPr>
            <w:fldChar w:fldCharType="end"/>
          </w:r>
        </w:sdtContent>
      </w:sdt>
      <w:r w:rsidR="00253DAD" w:rsidRPr="006222CC">
        <w:rPr>
          <w:highlight w:val="lightGray"/>
        </w:rPr>
        <w:t xml:space="preserve"> and </w:t>
      </w:r>
      <w:sdt>
        <w:sdtPr>
          <w:rPr>
            <w:highlight w:val="lightGray"/>
          </w:rPr>
          <w:id w:val="-1795666918"/>
          <w:citation/>
        </w:sdtPr>
        <w:sdtContent>
          <w:r w:rsidR="00253DAD" w:rsidRPr="006222CC">
            <w:rPr>
              <w:highlight w:val="lightGray"/>
            </w:rPr>
            <w:fldChar w:fldCharType="begin"/>
          </w:r>
          <w:r w:rsidR="00253DAD" w:rsidRPr="006222CC">
            <w:rPr>
              <w:highlight w:val="lightGray"/>
              <w:lang w:val="en-US"/>
            </w:rPr>
            <w:instrText xml:space="preserve"> CITATION 19_1901r4 \l 1033 </w:instrText>
          </w:r>
          <w:r w:rsidR="00253DAD" w:rsidRPr="006222CC">
            <w:rPr>
              <w:highlight w:val="lightGray"/>
            </w:rPr>
            <w:fldChar w:fldCharType="separate"/>
          </w:r>
          <w:r w:rsidR="00414CE3" w:rsidRPr="006222CC">
            <w:rPr>
              <w:noProof/>
              <w:highlight w:val="lightGray"/>
              <w:lang w:val="en-US"/>
            </w:rPr>
            <w:t>[32]</w:t>
          </w:r>
          <w:r w:rsidR="00253DAD" w:rsidRPr="006222CC">
            <w:rPr>
              <w:highlight w:val="lightGray"/>
            </w:rPr>
            <w:fldChar w:fldCharType="end"/>
          </w:r>
        </w:sdtContent>
      </w:sdt>
      <w:r w:rsidR="00253DAD" w:rsidRPr="006222CC">
        <w:rPr>
          <w:highlight w:val="lightGray"/>
        </w:rPr>
        <w:t>]</w:t>
      </w:r>
    </w:p>
    <w:p w14:paraId="1CA1E3A2" w14:textId="77777777" w:rsidR="00454C37" w:rsidRPr="00365E0E" w:rsidRDefault="00454C37" w:rsidP="00365E0E">
      <w:pPr>
        <w:pStyle w:val="Heading2"/>
        <w:spacing w:after="60"/>
        <w:jc w:val="both"/>
        <w:rPr>
          <w:u w:val="none"/>
        </w:rPr>
      </w:pPr>
      <w:bookmarkStart w:id="678" w:name="_Toc42188604"/>
      <w:r w:rsidRPr="00365E0E">
        <w:rPr>
          <w:u w:val="none"/>
        </w:rPr>
        <w:t>EHT Operation Element</w:t>
      </w:r>
      <w:bookmarkEnd w:id="678"/>
    </w:p>
    <w:p w14:paraId="09A68DA7" w14:textId="2CC5A063" w:rsidR="00454C37" w:rsidRPr="00BE3750" w:rsidRDefault="00454C37" w:rsidP="00454C37">
      <w:pPr>
        <w:jc w:val="both"/>
        <w:rPr>
          <w:szCs w:val="22"/>
          <w:highlight w:val="green"/>
          <w:lang w:val="en-US"/>
        </w:rPr>
      </w:pPr>
      <w:del w:id="679" w:author="Edward Au" w:date="2020-06-01T12:58:00Z">
        <w:r w:rsidRPr="00BE3750" w:rsidDel="00D839B0">
          <w:rPr>
            <w:szCs w:val="22"/>
            <w:highlight w:val="green"/>
            <w:lang w:val="en-US"/>
          </w:rPr>
          <w:delText>Do you</w:delText>
        </w:r>
      </w:del>
      <w:ins w:id="680" w:author="Edward Au" w:date="2020-06-01T12:58:00Z">
        <w:r w:rsidR="00D839B0">
          <w:rPr>
            <w:szCs w:val="22"/>
            <w:highlight w:val="green"/>
            <w:lang w:val="en-US"/>
          </w:rPr>
          <w:t>802.11be</w:t>
        </w:r>
      </w:ins>
      <w:r w:rsidRPr="00BE3750">
        <w:rPr>
          <w:szCs w:val="22"/>
          <w:highlight w:val="green"/>
          <w:lang w:val="en-US"/>
        </w:rPr>
        <w:t xml:space="preserve"> support</w:t>
      </w:r>
      <w:ins w:id="681" w:author="Edward Au" w:date="2020-06-01T12:58:00Z">
        <w:r w:rsidR="00D839B0">
          <w:rPr>
            <w:szCs w:val="22"/>
            <w:highlight w:val="green"/>
            <w:lang w:val="en-US"/>
          </w:rPr>
          <w:t>s</w:t>
        </w:r>
      </w:ins>
      <w:r w:rsidRPr="00BE3750">
        <w:rPr>
          <w:szCs w:val="22"/>
          <w:highlight w:val="green"/>
          <w:lang w:val="en-US"/>
        </w:rPr>
        <w:t xml:space="preserve"> </w:t>
      </w:r>
      <w:del w:id="682" w:author="Edward Au" w:date="2020-06-01T12:58:00Z">
        <w:r w:rsidRPr="00BE3750" w:rsidDel="00D839B0">
          <w:rPr>
            <w:szCs w:val="22"/>
            <w:highlight w:val="green"/>
            <w:lang w:val="en-US"/>
          </w:rPr>
          <w:delText xml:space="preserve">to </w:delText>
        </w:r>
      </w:del>
      <w:r w:rsidRPr="00BE3750">
        <w:rPr>
          <w:szCs w:val="22"/>
          <w:highlight w:val="green"/>
          <w:lang w:val="en-US"/>
        </w:rPr>
        <w:t>defin</w:t>
      </w:r>
      <w:ins w:id="683" w:author="Edward Au" w:date="2020-06-01T12:58:00Z">
        <w:r w:rsidR="0051265C">
          <w:rPr>
            <w:szCs w:val="22"/>
            <w:highlight w:val="green"/>
            <w:lang w:val="en-US"/>
          </w:rPr>
          <w:t>ing</w:t>
        </w:r>
      </w:ins>
      <w:del w:id="684" w:author="Edward Au" w:date="2020-06-01T12:58:00Z">
        <w:r w:rsidRPr="00BE3750" w:rsidDel="00D839B0">
          <w:rPr>
            <w:szCs w:val="22"/>
            <w:highlight w:val="green"/>
            <w:lang w:val="en-US"/>
          </w:rPr>
          <w:delText>e</w:delText>
        </w:r>
      </w:del>
      <w:ins w:id="685" w:author="Edward Au" w:date="2020-06-01T12:58:00Z">
        <w:r w:rsidR="0051265C">
          <w:rPr>
            <w:szCs w:val="22"/>
            <w:highlight w:val="green"/>
            <w:lang w:val="en-US"/>
          </w:rPr>
          <w:t xml:space="preserve"> an</w:t>
        </w:r>
      </w:ins>
      <w:r w:rsidRPr="00BE3750">
        <w:rPr>
          <w:szCs w:val="22"/>
          <w:highlight w:val="green"/>
          <w:lang w:val="en-US"/>
        </w:rPr>
        <w:t xml:space="preserve"> EHT </w:t>
      </w:r>
      <w:ins w:id="686" w:author="Edward Au" w:date="2020-05-29T19:17:00Z">
        <w:r w:rsidR="00D328A7">
          <w:rPr>
            <w:szCs w:val="22"/>
            <w:highlight w:val="green"/>
            <w:lang w:val="en-US"/>
          </w:rPr>
          <w:t>O</w:t>
        </w:r>
      </w:ins>
      <w:del w:id="687" w:author="Edward Au" w:date="2020-05-29T19:17:00Z">
        <w:r w:rsidRPr="00BE3750" w:rsidDel="00D328A7">
          <w:rPr>
            <w:szCs w:val="22"/>
            <w:highlight w:val="green"/>
            <w:lang w:val="en-US"/>
          </w:rPr>
          <w:delText>o</w:delText>
        </w:r>
      </w:del>
      <w:r w:rsidRPr="00BE3750">
        <w:rPr>
          <w:szCs w:val="22"/>
          <w:highlight w:val="green"/>
          <w:lang w:val="en-US"/>
        </w:rPr>
        <w:t>peration element with the following fields to indicate 320/160+160 MHz BSS bandwidth</w:t>
      </w:r>
      <w:ins w:id="688" w:author="Edward Au" w:date="2020-05-29T19:02:00Z">
        <w:r w:rsidR="00D05F3F">
          <w:rPr>
            <w:szCs w:val="22"/>
            <w:highlight w:val="green"/>
            <w:lang w:val="en-US"/>
          </w:rPr>
          <w:t>:</w:t>
        </w:r>
      </w:ins>
      <w:del w:id="689" w:author="Edward Au" w:date="2020-05-29T19:02:00Z">
        <w:r w:rsidRPr="00BE3750" w:rsidDel="00D05F3F">
          <w:rPr>
            <w:szCs w:val="22"/>
            <w:highlight w:val="green"/>
            <w:lang w:val="en-US"/>
          </w:rPr>
          <w:delText>?</w:delText>
        </w:r>
      </w:del>
    </w:p>
    <w:p w14:paraId="5595044D" w14:textId="77777777"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Channel Width field </w:t>
      </w:r>
    </w:p>
    <w:p w14:paraId="50D2E67F" w14:textId="6B3617E3"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CCFS field </w:t>
      </w:r>
      <w:r w:rsidR="00D839B0" w:rsidRPr="00E80C83">
        <w:rPr>
          <w:b/>
          <w:i/>
          <w:highlight w:val="green"/>
        </w:rPr>
        <w:t>[#SP0611-</w:t>
      </w:r>
      <w:r w:rsidR="00D839B0">
        <w:rPr>
          <w:b/>
          <w:i/>
          <w:highlight w:val="green"/>
        </w:rPr>
        <w:t>25</w:t>
      </w:r>
      <w:r w:rsidR="00D839B0" w:rsidRPr="00E80C83">
        <w:rPr>
          <w:b/>
          <w:i/>
          <w:highlight w:val="green"/>
        </w:rPr>
        <w:t>]</w:t>
      </w:r>
    </w:p>
    <w:p w14:paraId="45E17EE3" w14:textId="599592EA" w:rsidR="00454C37" w:rsidRDefault="00454C37" w:rsidP="00454C37">
      <w:pPr>
        <w:jc w:val="both"/>
        <w:rPr>
          <w:lang w:val="en-US" w:eastAsia="ko-KR"/>
        </w:rPr>
      </w:pPr>
      <w:r w:rsidRPr="00BE3750">
        <w:rPr>
          <w:highlight w:val="green"/>
          <w:lang w:val="en-US" w:eastAsia="ko-KR"/>
        </w:rPr>
        <w:t>[</w:t>
      </w:r>
      <w:r w:rsidRPr="00BE3750">
        <w:rPr>
          <w:highlight w:val="green"/>
          <w:lang w:val="en-US"/>
        </w:rPr>
        <w:t xml:space="preserve">20/0384r1 (320 MHz BSS Configuration, Po-Kai Huang, Intel), </w:t>
      </w:r>
      <w:r w:rsidR="00F65F30" w:rsidRPr="00BE3750">
        <w:rPr>
          <w:highlight w:val="green"/>
          <w:lang w:val="en-US"/>
        </w:rPr>
        <w:t xml:space="preserve">SP#1, </w:t>
      </w:r>
      <w:r w:rsidRPr="00BE3750">
        <w:rPr>
          <w:highlight w:val="green"/>
          <w:lang w:val="en-US" w:eastAsia="ko-KR"/>
        </w:rPr>
        <w:t>Y/N/A/No answer: 26/3/21/19]</w:t>
      </w:r>
      <w:ins w:id="690" w:author="Edward Au" w:date="2020-05-29T19:02:00Z">
        <w:r w:rsidR="00D05F3F" w:rsidRPr="00BE3750">
          <w:rPr>
            <w:highlight w:val="green"/>
          </w:rPr>
          <w:t xml:space="preserve"> </w:t>
        </w:r>
      </w:ins>
    </w:p>
    <w:p w14:paraId="76CDA1C1" w14:textId="77777777" w:rsidR="002519D5" w:rsidRDefault="002519D5" w:rsidP="00454C37">
      <w:pPr>
        <w:jc w:val="both"/>
        <w:rPr>
          <w:lang w:val="en-US" w:eastAsia="ko-KR"/>
        </w:rPr>
      </w:pPr>
    </w:p>
    <w:p w14:paraId="49C35A68" w14:textId="77777777" w:rsidR="002519D5" w:rsidRPr="002519D5" w:rsidRDefault="002519D5" w:rsidP="002519D5">
      <w:pPr>
        <w:rPr>
          <w:b/>
          <w:szCs w:val="22"/>
          <w:highlight w:val="yellow"/>
        </w:rPr>
      </w:pPr>
      <w:r w:rsidRPr="002519D5">
        <w:rPr>
          <w:b/>
          <w:highlight w:val="yellow"/>
        </w:rPr>
        <w:t>Straw poll #53</w:t>
      </w:r>
    </w:p>
    <w:p w14:paraId="667013D5" w14:textId="134918B9" w:rsidR="002519D5" w:rsidRPr="002519D5" w:rsidRDefault="002519D5" w:rsidP="002519D5">
      <w:pPr>
        <w:jc w:val="both"/>
        <w:rPr>
          <w:szCs w:val="22"/>
          <w:highlight w:val="yellow"/>
          <w:lang w:val="en-US"/>
        </w:rPr>
      </w:pPr>
      <w:del w:id="691" w:author="Edward Au" w:date="2020-06-01T12:59:00Z">
        <w:r w:rsidRPr="002519D5" w:rsidDel="002D53FE">
          <w:rPr>
            <w:szCs w:val="22"/>
            <w:highlight w:val="yellow"/>
            <w:lang w:val="en-US"/>
          </w:rPr>
          <w:delText>Do you</w:delText>
        </w:r>
      </w:del>
      <w:ins w:id="692" w:author="Edward Au" w:date="2020-06-01T12:59:00Z">
        <w:r w:rsidR="002D53FE">
          <w:rPr>
            <w:szCs w:val="22"/>
            <w:highlight w:val="yellow"/>
            <w:lang w:val="en-US"/>
          </w:rPr>
          <w:t>802.11be</w:t>
        </w:r>
      </w:ins>
      <w:r w:rsidRPr="002519D5">
        <w:rPr>
          <w:szCs w:val="22"/>
          <w:highlight w:val="yellow"/>
          <w:lang w:val="en-US"/>
        </w:rPr>
        <w:t xml:space="preserve"> support</w:t>
      </w:r>
      <w:ins w:id="693" w:author="Edward Au" w:date="2020-06-01T12:59:00Z">
        <w:r w:rsidR="002D53FE">
          <w:rPr>
            <w:szCs w:val="22"/>
            <w:highlight w:val="yellow"/>
            <w:lang w:val="en-US"/>
          </w:rPr>
          <w:t>s</w:t>
        </w:r>
      </w:ins>
      <w:r w:rsidRPr="002519D5">
        <w:rPr>
          <w:szCs w:val="22"/>
          <w:highlight w:val="yellow"/>
          <w:lang w:val="en-US"/>
        </w:rPr>
        <w:t xml:space="preserve"> that in 6GHz band, an EHT AP may announce different BSS operating bandwidth to non-EHT STAs than the BSS operating bandwidth it announces to EHT STAs when EHT BW covers disallowed 20</w:t>
      </w:r>
      <w:ins w:id="694" w:author="Edward Au" w:date="2020-06-01T15:48:00Z">
        <w:r w:rsidR="00BF279D">
          <w:rPr>
            <w:szCs w:val="22"/>
            <w:highlight w:val="yellow"/>
            <w:lang w:val="en-US"/>
          </w:rPr>
          <w:t xml:space="preserve"> </w:t>
        </w:r>
      </w:ins>
      <w:r w:rsidRPr="002519D5">
        <w:rPr>
          <w:szCs w:val="22"/>
          <w:highlight w:val="yellow"/>
          <w:lang w:val="en-US"/>
        </w:rPr>
        <w:t>MHz channels and/or when the announced EHT BW is not supported by non-EHT amendments. The advertised BSS operating bandwidth to EHT STA shall include the advertised BSS operating bandwidth to non-EHT STA</w:t>
      </w:r>
      <w:ins w:id="695" w:author="Edward Au" w:date="2020-06-01T12:59:00Z">
        <w:r w:rsidR="00714D37">
          <w:rPr>
            <w:szCs w:val="22"/>
            <w:highlight w:val="yellow"/>
            <w:lang w:val="en-US"/>
          </w:rPr>
          <w:t>.</w:t>
        </w:r>
      </w:ins>
      <w:del w:id="696" w:author="Edward Au" w:date="2020-06-01T12:59:00Z">
        <w:r w:rsidRPr="002519D5" w:rsidDel="00714D37">
          <w:rPr>
            <w:szCs w:val="22"/>
            <w:highlight w:val="yellow"/>
            <w:lang w:val="en-US"/>
          </w:rPr>
          <w:delText>?</w:delText>
        </w:r>
      </w:del>
      <w:r w:rsidR="0084657B">
        <w:rPr>
          <w:szCs w:val="22"/>
          <w:highlight w:val="yellow"/>
          <w:lang w:val="en-US"/>
        </w:rPr>
        <w:t xml:space="preserve"> </w:t>
      </w:r>
      <w:r w:rsidR="0084657B" w:rsidRPr="002519D5">
        <w:rPr>
          <w:b/>
          <w:i/>
          <w:highlight w:val="yellow"/>
        </w:rPr>
        <w:t>[#SP53]</w:t>
      </w:r>
    </w:p>
    <w:p w14:paraId="74B5BA3A" w14:textId="66A8C793" w:rsidR="002519D5" w:rsidRDefault="002519D5" w:rsidP="002519D5">
      <w:pPr>
        <w:jc w:val="both"/>
        <w:rPr>
          <w:b/>
          <w:i/>
        </w:rPr>
      </w:pPr>
      <w:r w:rsidRPr="002519D5">
        <w:rPr>
          <w:szCs w:val="22"/>
          <w:highlight w:val="yellow"/>
        </w:rPr>
        <w:t>[20/0398r3 (EHT BSS with wider bandwidth, Liwen Chu, NXP), SP#53, Y/N/A: 31/1/33]</w:t>
      </w:r>
    </w:p>
    <w:p w14:paraId="7AB639D4" w14:textId="77777777" w:rsidR="005C174F" w:rsidRDefault="005C174F" w:rsidP="002519D5">
      <w:pPr>
        <w:jc w:val="both"/>
        <w:rPr>
          <w:b/>
          <w:i/>
        </w:rPr>
      </w:pPr>
    </w:p>
    <w:p w14:paraId="3BD57679" w14:textId="77777777" w:rsidR="005C174F" w:rsidRPr="005C174F" w:rsidRDefault="005C174F" w:rsidP="005C174F">
      <w:pPr>
        <w:rPr>
          <w:szCs w:val="22"/>
          <w:highlight w:val="yellow"/>
        </w:rPr>
      </w:pPr>
      <w:r w:rsidRPr="005C174F">
        <w:rPr>
          <w:b/>
          <w:highlight w:val="yellow"/>
        </w:rPr>
        <w:t>Straw poll #54</w:t>
      </w:r>
    </w:p>
    <w:p w14:paraId="072ECE90" w14:textId="2F1C3904" w:rsidR="005C174F" w:rsidRPr="005C174F" w:rsidRDefault="005C174F" w:rsidP="005C174F">
      <w:pPr>
        <w:jc w:val="both"/>
        <w:rPr>
          <w:szCs w:val="22"/>
          <w:highlight w:val="yellow"/>
        </w:rPr>
      </w:pPr>
      <w:del w:id="697" w:author="Edward Au" w:date="2020-06-01T13:00:00Z">
        <w:r w:rsidRPr="005C174F" w:rsidDel="00714D37">
          <w:rPr>
            <w:szCs w:val="22"/>
            <w:highlight w:val="yellow"/>
          </w:rPr>
          <w:delText>Do you</w:delText>
        </w:r>
      </w:del>
      <w:ins w:id="698" w:author="Edward Au" w:date="2020-06-01T13:00:00Z">
        <w:r w:rsidR="00714D37">
          <w:rPr>
            <w:szCs w:val="22"/>
            <w:highlight w:val="yellow"/>
          </w:rPr>
          <w:t>802.11be</w:t>
        </w:r>
      </w:ins>
      <w:r w:rsidRPr="005C174F">
        <w:rPr>
          <w:szCs w:val="22"/>
          <w:highlight w:val="yellow"/>
        </w:rPr>
        <w:t xml:space="preserve"> support</w:t>
      </w:r>
      <w:ins w:id="699" w:author="Edward Au" w:date="2020-06-01T13:00:00Z">
        <w:r w:rsidR="00714D37">
          <w:rPr>
            <w:szCs w:val="22"/>
            <w:highlight w:val="yellow"/>
          </w:rPr>
          <w:t>s</w:t>
        </w:r>
      </w:ins>
      <w:r w:rsidRPr="005C174F">
        <w:rPr>
          <w:szCs w:val="22"/>
          <w:highlight w:val="yellow"/>
        </w:rPr>
        <w:t xml:space="preserve"> </w:t>
      </w:r>
      <w:del w:id="700" w:author="Edward Au" w:date="2020-06-01T13:00:00Z">
        <w:r w:rsidRPr="005C174F" w:rsidDel="00714D37">
          <w:rPr>
            <w:szCs w:val="22"/>
            <w:highlight w:val="yellow"/>
          </w:rPr>
          <w:delText xml:space="preserve">to </w:delText>
        </w:r>
      </w:del>
      <w:r w:rsidRPr="005C174F">
        <w:rPr>
          <w:szCs w:val="22"/>
          <w:highlight w:val="yellow"/>
        </w:rPr>
        <w:t>defin</w:t>
      </w:r>
      <w:ins w:id="701" w:author="Edward Au" w:date="2020-06-01T13:00:00Z">
        <w:r w:rsidR="00714D37">
          <w:rPr>
            <w:szCs w:val="22"/>
            <w:highlight w:val="yellow"/>
          </w:rPr>
          <w:t>ing</w:t>
        </w:r>
      </w:ins>
      <w:del w:id="702" w:author="Edward Au" w:date="2020-06-01T13:00:00Z">
        <w:r w:rsidRPr="005C174F" w:rsidDel="00714D37">
          <w:rPr>
            <w:szCs w:val="22"/>
            <w:highlight w:val="yellow"/>
          </w:rPr>
          <w:delText>e</w:delText>
        </w:r>
      </w:del>
      <w:r w:rsidRPr="005C174F">
        <w:rPr>
          <w:szCs w:val="22"/>
          <w:highlight w:val="yellow"/>
        </w:rPr>
        <w:t xml:space="preserve"> </w:t>
      </w:r>
      <w:ins w:id="703" w:author="Edward Au" w:date="2020-06-01T13:00:00Z">
        <w:r w:rsidR="00714D37">
          <w:rPr>
            <w:szCs w:val="22"/>
            <w:highlight w:val="yellow"/>
          </w:rPr>
          <w:t xml:space="preserve">an </w:t>
        </w:r>
      </w:ins>
      <w:r w:rsidRPr="005C174F">
        <w:rPr>
          <w:szCs w:val="22"/>
          <w:highlight w:val="yellow"/>
        </w:rPr>
        <w:t>EHT operation element to indicate the channel configuration for EHT STA, which does not need to combine with the indication of CCFS0 and CCFS1 in HE operation elements at 6 GHz</w:t>
      </w:r>
      <w:ins w:id="704" w:author="Edward Au" w:date="2020-06-01T13:00:00Z">
        <w:r w:rsidR="00714D37">
          <w:rPr>
            <w:szCs w:val="22"/>
            <w:highlight w:val="yellow"/>
          </w:rPr>
          <w:t>.</w:t>
        </w:r>
      </w:ins>
      <w:del w:id="705" w:author="Edward Au" w:date="2020-06-01T13:00:00Z">
        <w:r w:rsidRPr="005C174F" w:rsidDel="00714D37">
          <w:rPr>
            <w:szCs w:val="22"/>
            <w:highlight w:val="yellow"/>
          </w:rPr>
          <w:delText>?</w:delText>
        </w:r>
      </w:del>
      <w:r w:rsidR="00714D37">
        <w:rPr>
          <w:szCs w:val="22"/>
          <w:highlight w:val="yellow"/>
        </w:rPr>
        <w:t xml:space="preserve"> </w:t>
      </w:r>
      <w:r w:rsidR="00714D37" w:rsidRPr="005C174F">
        <w:rPr>
          <w:b/>
          <w:i/>
          <w:highlight w:val="yellow"/>
        </w:rPr>
        <w:t>[#SP54]</w:t>
      </w:r>
    </w:p>
    <w:p w14:paraId="29B70C2F" w14:textId="59041057" w:rsidR="005C174F" w:rsidRPr="005C174F" w:rsidRDefault="005C174F" w:rsidP="005C174F">
      <w:pPr>
        <w:jc w:val="both"/>
        <w:rPr>
          <w:szCs w:val="22"/>
        </w:rPr>
      </w:pPr>
      <w:r w:rsidRPr="005C174F">
        <w:rPr>
          <w:szCs w:val="22"/>
          <w:highlight w:val="yellow"/>
        </w:rPr>
        <w:t>[20/0680r0 (Operating Bandwidth Indication for EHT BSS, Guogang Huang, Huawei), SP#1, Approved with unanimous consent]</w:t>
      </w:r>
    </w:p>
    <w:p w14:paraId="6E5B1E72" w14:textId="77777777" w:rsidR="005F4EE5" w:rsidRPr="00365E0E" w:rsidRDefault="00196F62" w:rsidP="00365E0E">
      <w:pPr>
        <w:pStyle w:val="Heading2"/>
        <w:spacing w:after="60"/>
        <w:jc w:val="both"/>
        <w:rPr>
          <w:u w:val="none"/>
        </w:rPr>
      </w:pPr>
      <w:bookmarkStart w:id="706" w:name="_Toc42188605"/>
      <w:r w:rsidRPr="00365E0E">
        <w:rPr>
          <w:u w:val="none"/>
        </w:rPr>
        <w:lastRenderedPageBreak/>
        <w:t>TXOP</w:t>
      </w:r>
      <w:bookmarkEnd w:id="706"/>
    </w:p>
    <w:p w14:paraId="38ABDE2C" w14:textId="68C3DD6B" w:rsidR="00196F62" w:rsidRPr="00BE3750" w:rsidRDefault="00BF279D" w:rsidP="00196F62">
      <w:pPr>
        <w:jc w:val="both"/>
        <w:rPr>
          <w:highlight w:val="green"/>
          <w:lang w:eastAsia="ko-KR"/>
        </w:rPr>
      </w:pPr>
      <w:ins w:id="707" w:author="Edward Au" w:date="2020-06-01T15:49:00Z">
        <w:r>
          <w:rPr>
            <w:highlight w:val="green"/>
            <w:lang w:eastAsia="ko-KR"/>
          </w:rPr>
          <w:t>802.</w:t>
        </w:r>
      </w:ins>
      <w:r w:rsidR="00196F62" w:rsidRPr="00BE3750">
        <w:rPr>
          <w:highlight w:val="green"/>
          <w:lang w:eastAsia="ko-KR"/>
        </w:rPr>
        <w:t xml:space="preserve">11be </w:t>
      </w:r>
      <w:ins w:id="708" w:author="Edward Au" w:date="2020-06-01T15:49:00Z">
        <w:r w:rsidR="00727580">
          <w:rPr>
            <w:highlight w:val="green"/>
            <w:lang w:eastAsia="ko-KR"/>
          </w:rPr>
          <w:t xml:space="preserve">supports </w:t>
        </w:r>
      </w:ins>
      <w:r w:rsidR="00196F62" w:rsidRPr="00BE3750">
        <w:rPr>
          <w:highlight w:val="green"/>
          <w:lang w:eastAsia="ko-KR"/>
        </w:rPr>
        <w:t>defin</w:t>
      </w:r>
      <w:ins w:id="709" w:author="Edward Au" w:date="2020-06-01T15:50:00Z">
        <w:r w:rsidR="00727580">
          <w:rPr>
            <w:highlight w:val="green"/>
            <w:lang w:eastAsia="ko-KR"/>
          </w:rPr>
          <w:t>ing</w:t>
        </w:r>
      </w:ins>
      <w:del w:id="710" w:author="Edward Au" w:date="2020-06-01T15:50:00Z">
        <w:r w:rsidR="00196F62" w:rsidRPr="00BE3750" w:rsidDel="00727580">
          <w:rPr>
            <w:highlight w:val="green"/>
            <w:lang w:eastAsia="ko-KR"/>
          </w:rPr>
          <w:delText>es</w:delText>
        </w:r>
      </w:del>
      <w:r w:rsidR="00196F62" w:rsidRPr="00BE3750">
        <w:rPr>
          <w:highlight w:val="green"/>
          <w:lang w:eastAsia="ko-KR"/>
        </w:rPr>
        <w:t xml:space="preserve"> a MAC mechanism to protect TXOP for PPDUs with &gt;160MHz and/or PPDUs with preamble puncturing</w:t>
      </w:r>
      <w:ins w:id="711" w:author="Edward Au" w:date="2020-05-29T19:02:00Z">
        <w:r w:rsidR="00D05F3F">
          <w:rPr>
            <w:highlight w:val="green"/>
            <w:lang w:eastAsia="ko-KR"/>
          </w:rPr>
          <w:t>.</w:t>
        </w:r>
      </w:ins>
      <w:del w:id="712" w:author="Edward Au" w:date="2020-05-29T19:02:00Z">
        <w:r w:rsidR="00196F62" w:rsidRPr="00BE3750" w:rsidDel="00D05F3F">
          <w:rPr>
            <w:highlight w:val="green"/>
            <w:lang w:eastAsia="ko-KR"/>
          </w:rPr>
          <w:delText>?</w:delText>
        </w:r>
      </w:del>
      <w:r w:rsidRPr="00D05F3F">
        <w:rPr>
          <w:b/>
          <w:i/>
          <w:highlight w:val="green"/>
        </w:rPr>
        <w:t xml:space="preserve"> </w:t>
      </w:r>
      <w:r w:rsidRPr="00E80C83">
        <w:rPr>
          <w:b/>
          <w:i/>
          <w:highlight w:val="green"/>
        </w:rPr>
        <w:t>[#SP0611-</w:t>
      </w:r>
      <w:r>
        <w:rPr>
          <w:b/>
          <w:i/>
          <w:highlight w:val="green"/>
        </w:rPr>
        <w:t>26</w:t>
      </w:r>
      <w:r w:rsidRPr="00E80C83">
        <w:rPr>
          <w:b/>
          <w:i/>
          <w:highlight w:val="green"/>
        </w:rPr>
        <w:t>]</w:t>
      </w:r>
    </w:p>
    <w:p w14:paraId="3477010C" w14:textId="06C477BD" w:rsidR="00196F62" w:rsidRPr="00BE3750" w:rsidRDefault="00196F62" w:rsidP="00196F62">
      <w:pPr>
        <w:jc w:val="both"/>
        <w:rPr>
          <w:highlight w:val="green"/>
          <w:lang w:val="en-US"/>
        </w:rPr>
      </w:pPr>
      <w:r w:rsidRPr="00BE3750">
        <w:rPr>
          <w:highlight w:val="green"/>
          <w:lang w:val="en-US"/>
        </w:rPr>
        <w:t>[20/0062r0 (Protection with more than 160MHz PPDU and puncture operation, Liwen Chu, NXP),</w:t>
      </w:r>
      <w:r w:rsidR="005C174F">
        <w:rPr>
          <w:highlight w:val="green"/>
          <w:lang w:val="en-US"/>
        </w:rPr>
        <w:t xml:space="preserve"> SP#1, </w:t>
      </w:r>
      <w:r w:rsidRPr="00BE3750">
        <w:rPr>
          <w:highlight w:val="green"/>
          <w:lang w:val="en-US" w:eastAsia="ko-KR"/>
        </w:rPr>
        <w:t>Y/N/A/No answer: 41/5/17/31]</w:t>
      </w:r>
    </w:p>
    <w:p w14:paraId="546FF2A3" w14:textId="77777777" w:rsidR="00196F62" w:rsidRPr="00BE3750" w:rsidRDefault="00196F62" w:rsidP="00196F62">
      <w:pPr>
        <w:jc w:val="both"/>
        <w:rPr>
          <w:highlight w:val="green"/>
          <w:lang w:val="en-US"/>
        </w:rPr>
      </w:pPr>
    </w:p>
    <w:p w14:paraId="65BC49C7" w14:textId="25532D82" w:rsidR="00196F62" w:rsidRPr="00BE3750" w:rsidRDefault="00196F62" w:rsidP="00196F62">
      <w:pPr>
        <w:jc w:val="both"/>
        <w:rPr>
          <w:highlight w:val="green"/>
          <w:lang w:val="en-US"/>
        </w:rPr>
      </w:pPr>
      <w:del w:id="713" w:author="Edward Au" w:date="2020-06-01T15:50:00Z">
        <w:r w:rsidRPr="00BE3750" w:rsidDel="00727580">
          <w:rPr>
            <w:highlight w:val="green"/>
            <w:lang w:eastAsia="ko-KR"/>
          </w:rPr>
          <w:delText>Do you</w:delText>
        </w:r>
      </w:del>
      <w:ins w:id="714" w:author="Edward Au" w:date="2020-06-01T15:50:00Z">
        <w:r w:rsidR="00727580">
          <w:rPr>
            <w:highlight w:val="green"/>
            <w:lang w:eastAsia="ko-KR"/>
          </w:rPr>
          <w:t>802.11be</w:t>
        </w:r>
      </w:ins>
      <w:r w:rsidRPr="00BE3750">
        <w:rPr>
          <w:highlight w:val="green"/>
          <w:lang w:eastAsia="ko-KR"/>
        </w:rPr>
        <w:t xml:space="preserve"> support</w:t>
      </w:r>
      <w:ins w:id="715" w:author="Edward Au" w:date="2020-06-01T15:50:00Z">
        <w:r w:rsidR="00727580">
          <w:rPr>
            <w:highlight w:val="green"/>
            <w:lang w:eastAsia="ko-KR"/>
          </w:rPr>
          <w:t>s</w:t>
        </w:r>
      </w:ins>
      <w:r w:rsidRPr="00BE3750">
        <w:rPr>
          <w:highlight w:val="green"/>
          <w:lang w:eastAsia="ko-KR"/>
        </w:rPr>
        <w:t xml:space="preserve"> </w:t>
      </w:r>
      <w:del w:id="716" w:author="Edward Au" w:date="2020-06-01T15:50:00Z">
        <w:r w:rsidRPr="00BE3750" w:rsidDel="00727580">
          <w:rPr>
            <w:highlight w:val="green"/>
            <w:lang w:eastAsia="ko-KR"/>
          </w:rPr>
          <w:delText xml:space="preserve">to </w:delText>
        </w:r>
      </w:del>
      <w:r w:rsidRPr="00BE3750">
        <w:rPr>
          <w:highlight w:val="green"/>
          <w:lang w:eastAsia="ko-KR"/>
        </w:rPr>
        <w:t>transmit</w:t>
      </w:r>
      <w:ins w:id="717" w:author="Edward Au" w:date="2020-06-01T15:50:00Z">
        <w:r w:rsidR="00727580">
          <w:rPr>
            <w:highlight w:val="green"/>
            <w:lang w:eastAsia="ko-KR"/>
          </w:rPr>
          <w:t>ting</w:t>
        </w:r>
      </w:ins>
      <w:r w:rsidRPr="00BE3750">
        <w:rPr>
          <w:highlight w:val="green"/>
          <w:lang w:eastAsia="ko-KR"/>
        </w:rPr>
        <w:t xml:space="preserve"> the MU-RTS/RTS and CTS frames in a non-HT duplicate PPDU on 20 MHz subchannels which are not punctured</w:t>
      </w:r>
      <w:ins w:id="718" w:author="Edward Au" w:date="2020-05-29T19:03:00Z">
        <w:r w:rsidR="00D05F3F">
          <w:rPr>
            <w:highlight w:val="green"/>
            <w:lang w:eastAsia="ko-KR"/>
          </w:rPr>
          <w:t>.</w:t>
        </w:r>
      </w:ins>
      <w:del w:id="719" w:author="Edward Au" w:date="2020-05-29T19:03:00Z">
        <w:r w:rsidRPr="00BE3750" w:rsidDel="00D05F3F">
          <w:rPr>
            <w:highlight w:val="green"/>
            <w:lang w:eastAsia="ko-KR"/>
          </w:rPr>
          <w:delText>?</w:delText>
        </w:r>
      </w:del>
      <w:r w:rsidRPr="00BE3750">
        <w:rPr>
          <w:highlight w:val="green"/>
          <w:lang w:eastAsia="ko-KR"/>
        </w:rPr>
        <w:t xml:space="preserve"> </w:t>
      </w:r>
      <w:r w:rsidR="00BF279D" w:rsidRPr="00E80C83">
        <w:rPr>
          <w:b/>
          <w:i/>
          <w:highlight w:val="green"/>
        </w:rPr>
        <w:t>[#SP0611-</w:t>
      </w:r>
      <w:r w:rsidR="00BF279D">
        <w:rPr>
          <w:b/>
          <w:i/>
          <w:highlight w:val="green"/>
        </w:rPr>
        <w:t>27</w:t>
      </w:r>
      <w:r w:rsidR="00BF279D" w:rsidRPr="00E80C83">
        <w:rPr>
          <w:b/>
          <w:i/>
          <w:highlight w:val="green"/>
        </w:rPr>
        <w:t>]</w:t>
      </w:r>
    </w:p>
    <w:p w14:paraId="03674D16" w14:textId="6F52A726" w:rsidR="00196F62" w:rsidRPr="001B3322" w:rsidRDefault="00196F62" w:rsidP="00196F62">
      <w:pPr>
        <w:jc w:val="both"/>
        <w:rPr>
          <w:lang w:val="en-US"/>
        </w:rPr>
      </w:pPr>
      <w:r w:rsidRPr="00BE3750">
        <w:rPr>
          <w:highlight w:val="green"/>
          <w:lang w:val="en-US"/>
        </w:rPr>
        <w:t>[19/2125r2 (EHT RTS and CTS procedure, Yongho Seok, MediaTek),</w:t>
      </w:r>
      <w:r w:rsidR="00F65F30" w:rsidRPr="00BE3750">
        <w:rPr>
          <w:highlight w:val="green"/>
          <w:lang w:val="en-US"/>
        </w:rPr>
        <w:t xml:space="preserve"> SP#1,</w:t>
      </w:r>
      <w:r w:rsidRPr="00BE3750">
        <w:rPr>
          <w:highlight w:val="green"/>
          <w:lang w:val="en-US"/>
        </w:rPr>
        <w:t xml:space="preserve"> </w:t>
      </w:r>
      <w:r w:rsidRPr="00BE3750">
        <w:rPr>
          <w:highlight w:val="green"/>
          <w:lang w:val="en-US" w:eastAsia="ko-KR"/>
        </w:rPr>
        <w:t>Y/N/A/No answer: 35/2/18/26]</w:t>
      </w:r>
    </w:p>
    <w:p w14:paraId="2D04E6C9" w14:textId="77777777" w:rsidR="00B81EF9" w:rsidRPr="0020305D" w:rsidRDefault="00B81EF9" w:rsidP="00486858">
      <w:pPr>
        <w:pStyle w:val="Heading1"/>
        <w:numPr>
          <w:ilvl w:val="0"/>
          <w:numId w:val="1"/>
        </w:numPr>
        <w:tabs>
          <w:tab w:val="left" w:pos="450"/>
        </w:tabs>
        <w:ind w:left="0" w:firstLine="0"/>
        <w:jc w:val="both"/>
        <w:rPr>
          <w:u w:val="none"/>
        </w:rPr>
      </w:pPr>
      <w:bookmarkStart w:id="720" w:name="_Toc42188606"/>
      <w:r>
        <w:rPr>
          <w:u w:val="none"/>
        </w:rPr>
        <w:t>Coexistence</w:t>
      </w:r>
      <w:r w:rsidR="001B0F82">
        <w:rPr>
          <w:u w:val="none"/>
        </w:rPr>
        <w:t xml:space="preserve"> and regulatory rules</w:t>
      </w:r>
      <w:bookmarkEnd w:id="720"/>
    </w:p>
    <w:p w14:paraId="301683CA"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21" w:name="_Toc14066096"/>
      <w:bookmarkStart w:id="722" w:name="_Toc14066119"/>
      <w:bookmarkStart w:id="723" w:name="_Toc14066209"/>
      <w:bookmarkStart w:id="724" w:name="_Toc14316264"/>
      <w:bookmarkStart w:id="725" w:name="_Toc14316780"/>
      <w:bookmarkStart w:id="726" w:name="_Toc14350439"/>
      <w:bookmarkStart w:id="727" w:name="_Toc21520583"/>
      <w:bookmarkStart w:id="728" w:name="_Toc21520626"/>
      <w:bookmarkStart w:id="729" w:name="_Toc21520675"/>
      <w:bookmarkStart w:id="730" w:name="_Toc21543259"/>
      <w:bookmarkStart w:id="731" w:name="_Toc21543467"/>
      <w:bookmarkStart w:id="732" w:name="_Toc24702995"/>
      <w:bookmarkStart w:id="733" w:name="_Toc24704605"/>
      <w:bookmarkStart w:id="734" w:name="_Toc24704710"/>
      <w:bookmarkStart w:id="735" w:name="_Toc24705200"/>
      <w:bookmarkStart w:id="736" w:name="_Toc24780847"/>
      <w:bookmarkStart w:id="737" w:name="_Toc24781747"/>
      <w:bookmarkStart w:id="738" w:name="_Toc24782447"/>
      <w:bookmarkStart w:id="739" w:name="_Toc24802024"/>
      <w:bookmarkStart w:id="740" w:name="_Toc24805220"/>
      <w:bookmarkStart w:id="741" w:name="_Toc24806207"/>
      <w:bookmarkStart w:id="742" w:name="_Toc24806933"/>
      <w:bookmarkStart w:id="743" w:name="_Toc24891612"/>
      <w:bookmarkStart w:id="744" w:name="_Toc24891933"/>
      <w:bookmarkStart w:id="745" w:name="_Toc24891979"/>
      <w:bookmarkStart w:id="746" w:name="_Toc24892616"/>
      <w:bookmarkStart w:id="747" w:name="_Toc24893230"/>
      <w:bookmarkStart w:id="748" w:name="_Toc24893762"/>
      <w:bookmarkStart w:id="749" w:name="_Toc24894153"/>
      <w:bookmarkStart w:id="750" w:name="_Toc24894638"/>
      <w:bookmarkStart w:id="751" w:name="_Toc25752102"/>
      <w:bookmarkStart w:id="752" w:name="_Toc30867910"/>
      <w:bookmarkStart w:id="753" w:name="_Toc30869193"/>
      <w:bookmarkStart w:id="754" w:name="_Toc30876617"/>
      <w:bookmarkStart w:id="755" w:name="_Toc30876670"/>
      <w:bookmarkStart w:id="756" w:name="_Toc30876958"/>
      <w:bookmarkStart w:id="757" w:name="_Toc30894989"/>
      <w:bookmarkStart w:id="758" w:name="_Toc30895498"/>
      <w:bookmarkStart w:id="759" w:name="_Toc30897856"/>
      <w:bookmarkStart w:id="760" w:name="_Toc30899282"/>
      <w:bookmarkStart w:id="761" w:name="_Toc30915792"/>
      <w:bookmarkStart w:id="762" w:name="_Toc30915854"/>
      <w:bookmarkStart w:id="763" w:name="_Toc31918180"/>
      <w:bookmarkStart w:id="764" w:name="_Toc36716512"/>
      <w:bookmarkStart w:id="765" w:name="_Toc36723274"/>
      <w:bookmarkStart w:id="766" w:name="_Toc36723356"/>
      <w:bookmarkStart w:id="767" w:name="_Toc36723489"/>
      <w:bookmarkStart w:id="768" w:name="_Toc36842542"/>
      <w:bookmarkStart w:id="769" w:name="_Toc36842624"/>
      <w:bookmarkStart w:id="770" w:name="_Toc37257569"/>
      <w:bookmarkStart w:id="771" w:name="_Toc37438246"/>
      <w:bookmarkStart w:id="772" w:name="_Toc37771514"/>
      <w:bookmarkStart w:id="773" w:name="_Toc37771832"/>
      <w:bookmarkStart w:id="774" w:name="_Toc37928367"/>
      <w:bookmarkStart w:id="775" w:name="_Toc38110485"/>
      <w:bookmarkStart w:id="776" w:name="_Toc38110667"/>
      <w:bookmarkStart w:id="777" w:name="_Toc38110761"/>
      <w:bookmarkStart w:id="778" w:name="_Toc38381660"/>
      <w:bookmarkStart w:id="779" w:name="_Toc38381754"/>
      <w:bookmarkStart w:id="780" w:name="_Toc38382139"/>
      <w:bookmarkStart w:id="781" w:name="_Toc38440392"/>
      <w:bookmarkStart w:id="782" w:name="_Toc38621975"/>
      <w:bookmarkStart w:id="783" w:name="_Toc38622072"/>
      <w:bookmarkStart w:id="784" w:name="_Toc38622563"/>
      <w:bookmarkStart w:id="785" w:name="_Toc38792482"/>
      <w:bookmarkStart w:id="786" w:name="_Toc38792583"/>
      <w:bookmarkStart w:id="787" w:name="_Toc38792754"/>
      <w:bookmarkStart w:id="788" w:name="_Toc38967132"/>
      <w:bookmarkStart w:id="789" w:name="_Toc38968683"/>
      <w:bookmarkStart w:id="790" w:name="_Toc38969969"/>
      <w:bookmarkStart w:id="791" w:name="_Toc38970583"/>
      <w:bookmarkStart w:id="792" w:name="_Toc39074924"/>
      <w:bookmarkStart w:id="793" w:name="_Toc39137745"/>
      <w:bookmarkStart w:id="794" w:name="_Toc39140438"/>
      <w:bookmarkStart w:id="795" w:name="_Toc39140673"/>
      <w:bookmarkStart w:id="796" w:name="_Toc39143869"/>
      <w:bookmarkStart w:id="797" w:name="_Toc39225313"/>
      <w:bookmarkStart w:id="798" w:name="_Toc39229661"/>
      <w:bookmarkStart w:id="799" w:name="_Toc39230259"/>
      <w:bookmarkStart w:id="800" w:name="_Toc39230922"/>
      <w:bookmarkStart w:id="801" w:name="_Toc39231061"/>
      <w:bookmarkStart w:id="802" w:name="_Toc39597141"/>
      <w:bookmarkStart w:id="803" w:name="_Toc39598120"/>
      <w:bookmarkStart w:id="804" w:name="_Toc39600334"/>
      <w:bookmarkStart w:id="805" w:name="_Toc39674551"/>
      <w:bookmarkStart w:id="806" w:name="_Toc39827034"/>
      <w:bookmarkStart w:id="807" w:name="_Toc39845575"/>
      <w:bookmarkStart w:id="808" w:name="_Toc39846335"/>
      <w:bookmarkStart w:id="809" w:name="_Toc39847804"/>
      <w:bookmarkStart w:id="810" w:name="_Toc39847949"/>
      <w:bookmarkStart w:id="811" w:name="_Toc39848072"/>
      <w:bookmarkStart w:id="812" w:name="_Toc39848403"/>
      <w:bookmarkStart w:id="813" w:name="_Toc40028526"/>
      <w:bookmarkStart w:id="814" w:name="_Toc40028964"/>
      <w:bookmarkStart w:id="815" w:name="_Toc40217730"/>
      <w:bookmarkStart w:id="816" w:name="_Toc40274922"/>
      <w:bookmarkStart w:id="817" w:name="_Toc40275120"/>
      <w:bookmarkStart w:id="818" w:name="_Toc40277209"/>
      <w:bookmarkStart w:id="819" w:name="_Toc40433545"/>
      <w:bookmarkStart w:id="820" w:name="_Toc40814780"/>
      <w:bookmarkStart w:id="821" w:name="_Toc40817252"/>
      <w:bookmarkStart w:id="822" w:name="_Toc41050320"/>
      <w:bookmarkStart w:id="823" w:name="_Toc41060226"/>
      <w:bookmarkStart w:id="824" w:name="_Toc41388391"/>
      <w:bookmarkStart w:id="825" w:name="_Toc41388602"/>
      <w:bookmarkStart w:id="826" w:name="_Toc41669188"/>
      <w:bookmarkStart w:id="827" w:name="_Toc41670041"/>
      <w:bookmarkStart w:id="828" w:name="_Toc41670165"/>
      <w:bookmarkStart w:id="829" w:name="_Toc41670997"/>
      <w:bookmarkStart w:id="830" w:name="_Toc41671861"/>
      <w:bookmarkStart w:id="831" w:name="_Toc41910006"/>
      <w:bookmarkStart w:id="832" w:name="_Toc42180156"/>
      <w:bookmarkStart w:id="833" w:name="_Toc42180599"/>
      <w:bookmarkStart w:id="834" w:name="_Toc42187769"/>
      <w:bookmarkStart w:id="835" w:name="_Toc42188607"/>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p w14:paraId="6ACA9CE5" w14:textId="77777777" w:rsidR="005F4EE5" w:rsidRPr="002B4FFC" w:rsidRDefault="005F4EE5" w:rsidP="00365E0E">
      <w:pPr>
        <w:pStyle w:val="Heading2"/>
        <w:spacing w:after="60"/>
        <w:jc w:val="both"/>
        <w:rPr>
          <w:u w:val="none"/>
        </w:rPr>
      </w:pPr>
      <w:bookmarkStart w:id="836" w:name="_Toc42188608"/>
      <w:r w:rsidRPr="002B4FFC">
        <w:rPr>
          <w:u w:val="none"/>
        </w:rPr>
        <w:t>General</w:t>
      </w:r>
      <w:bookmarkEnd w:id="836"/>
    </w:p>
    <w:p w14:paraId="79F1E616" w14:textId="77777777"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14:paraId="5014E595" w14:textId="77777777" w:rsidR="002B4FFC" w:rsidRPr="002B4FFC" w:rsidRDefault="002B4FFC" w:rsidP="00365E0E">
      <w:pPr>
        <w:pStyle w:val="Heading2"/>
        <w:spacing w:after="60"/>
        <w:jc w:val="both"/>
        <w:rPr>
          <w:u w:val="none"/>
        </w:rPr>
      </w:pPr>
      <w:bookmarkStart w:id="837" w:name="_Toc42188609"/>
      <w:r>
        <w:rPr>
          <w:u w:val="none"/>
        </w:rPr>
        <w:t>Coexistence feature #1</w:t>
      </w:r>
      <w:bookmarkEnd w:id="837"/>
    </w:p>
    <w:p w14:paraId="4CB86E41" w14:textId="77777777" w:rsidR="002B4FFC" w:rsidRPr="009B5811" w:rsidRDefault="002B4FFC" w:rsidP="002A0425">
      <w:pPr>
        <w:jc w:val="both"/>
      </w:pPr>
      <w:r>
        <w:t>Description for coexistence feature #1</w:t>
      </w:r>
    </w:p>
    <w:p w14:paraId="5A6A8762" w14:textId="77777777" w:rsidR="007709A0" w:rsidRPr="0020305D" w:rsidRDefault="00C90CF9" w:rsidP="00486858">
      <w:pPr>
        <w:pStyle w:val="Heading1"/>
        <w:numPr>
          <w:ilvl w:val="0"/>
          <w:numId w:val="1"/>
        </w:numPr>
        <w:tabs>
          <w:tab w:val="left" w:pos="450"/>
        </w:tabs>
        <w:ind w:left="0" w:firstLine="0"/>
        <w:jc w:val="both"/>
        <w:rPr>
          <w:u w:val="none"/>
        </w:rPr>
      </w:pPr>
      <w:bookmarkStart w:id="838" w:name="_Toc42188610"/>
      <w:r>
        <w:rPr>
          <w:u w:val="none"/>
        </w:rPr>
        <w:t>Wideband and noncontiguous spectrum utilization</w:t>
      </w:r>
      <w:bookmarkEnd w:id="838"/>
    </w:p>
    <w:p w14:paraId="43D8974A" w14:textId="77777777"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839" w:name="_Toc14066104"/>
      <w:bookmarkStart w:id="840" w:name="_Toc14066127"/>
      <w:bookmarkStart w:id="841" w:name="_Toc14066217"/>
      <w:bookmarkStart w:id="842" w:name="_Toc14316272"/>
      <w:bookmarkStart w:id="843" w:name="_Toc14316784"/>
      <w:bookmarkStart w:id="844" w:name="_Toc14350443"/>
      <w:bookmarkStart w:id="845" w:name="_Toc21520587"/>
      <w:bookmarkStart w:id="846" w:name="_Toc21520630"/>
      <w:bookmarkStart w:id="847" w:name="_Toc21520679"/>
      <w:bookmarkStart w:id="848" w:name="_Toc21543263"/>
      <w:bookmarkStart w:id="849" w:name="_Toc21543471"/>
      <w:bookmarkStart w:id="850" w:name="_Toc24702999"/>
      <w:bookmarkStart w:id="851" w:name="_Toc24704609"/>
      <w:bookmarkStart w:id="852" w:name="_Toc24704714"/>
      <w:bookmarkStart w:id="853" w:name="_Toc24705204"/>
      <w:bookmarkStart w:id="854" w:name="_Toc24780851"/>
      <w:bookmarkStart w:id="855" w:name="_Toc24781751"/>
      <w:bookmarkStart w:id="856" w:name="_Toc24782451"/>
      <w:bookmarkStart w:id="857" w:name="_Toc24802028"/>
      <w:bookmarkStart w:id="858" w:name="_Toc24805224"/>
      <w:bookmarkStart w:id="859" w:name="_Toc24806211"/>
      <w:bookmarkStart w:id="860" w:name="_Toc24806937"/>
      <w:bookmarkStart w:id="861" w:name="_Toc24891616"/>
      <w:bookmarkStart w:id="862" w:name="_Toc24891937"/>
      <w:bookmarkStart w:id="863" w:name="_Toc24891983"/>
      <w:bookmarkStart w:id="864" w:name="_Toc24892620"/>
      <w:bookmarkStart w:id="865" w:name="_Toc24893234"/>
      <w:bookmarkStart w:id="866" w:name="_Toc24893766"/>
      <w:bookmarkStart w:id="867" w:name="_Toc24894157"/>
      <w:bookmarkStart w:id="868" w:name="_Toc24894642"/>
      <w:bookmarkStart w:id="869" w:name="_Toc25752106"/>
      <w:bookmarkStart w:id="870" w:name="_Toc30867914"/>
      <w:bookmarkStart w:id="871" w:name="_Toc30869197"/>
      <w:bookmarkStart w:id="872" w:name="_Toc30876621"/>
      <w:bookmarkStart w:id="873" w:name="_Toc30876674"/>
      <w:bookmarkStart w:id="874" w:name="_Toc30876962"/>
      <w:bookmarkStart w:id="875" w:name="_Toc30894993"/>
      <w:bookmarkStart w:id="876" w:name="_Toc30895502"/>
      <w:bookmarkStart w:id="877" w:name="_Toc30897860"/>
      <w:bookmarkStart w:id="878" w:name="_Toc30899286"/>
      <w:bookmarkStart w:id="879" w:name="_Toc30915796"/>
      <w:bookmarkStart w:id="880" w:name="_Toc30915858"/>
      <w:bookmarkStart w:id="881" w:name="_Toc31918184"/>
      <w:bookmarkStart w:id="882" w:name="_Toc36716516"/>
      <w:bookmarkStart w:id="883" w:name="_Toc36723278"/>
      <w:bookmarkStart w:id="884" w:name="_Toc36723360"/>
      <w:bookmarkStart w:id="885" w:name="_Toc36723493"/>
      <w:bookmarkStart w:id="886" w:name="_Toc36842546"/>
      <w:bookmarkStart w:id="887" w:name="_Toc36842628"/>
      <w:bookmarkStart w:id="888" w:name="_Toc37257573"/>
      <w:bookmarkStart w:id="889" w:name="_Toc37438250"/>
      <w:bookmarkStart w:id="890" w:name="_Toc37771518"/>
      <w:bookmarkStart w:id="891" w:name="_Toc37771836"/>
      <w:bookmarkStart w:id="892" w:name="_Toc37928371"/>
      <w:bookmarkStart w:id="893" w:name="_Toc38110489"/>
      <w:bookmarkStart w:id="894" w:name="_Toc38110671"/>
      <w:bookmarkStart w:id="895" w:name="_Toc38110765"/>
      <w:bookmarkStart w:id="896" w:name="_Toc38381664"/>
      <w:bookmarkStart w:id="897" w:name="_Toc38381758"/>
      <w:bookmarkStart w:id="898" w:name="_Toc38382143"/>
      <w:bookmarkStart w:id="899" w:name="_Toc38440396"/>
      <w:bookmarkStart w:id="900" w:name="_Toc38621979"/>
      <w:bookmarkStart w:id="901" w:name="_Toc38622076"/>
      <w:bookmarkStart w:id="902" w:name="_Toc38622567"/>
      <w:bookmarkStart w:id="903" w:name="_Toc38792486"/>
      <w:bookmarkStart w:id="904" w:name="_Toc38792587"/>
      <w:bookmarkStart w:id="905" w:name="_Toc38792758"/>
      <w:bookmarkStart w:id="906" w:name="_Toc38967136"/>
      <w:bookmarkStart w:id="907" w:name="_Toc38968687"/>
      <w:bookmarkStart w:id="908" w:name="_Toc38969973"/>
      <w:bookmarkStart w:id="909" w:name="_Toc38970587"/>
      <w:bookmarkStart w:id="910" w:name="_Toc39074928"/>
      <w:bookmarkStart w:id="911" w:name="_Toc39137749"/>
      <w:bookmarkStart w:id="912" w:name="_Toc39140442"/>
      <w:bookmarkStart w:id="913" w:name="_Toc39140677"/>
      <w:bookmarkStart w:id="914" w:name="_Toc39143873"/>
      <w:bookmarkStart w:id="915" w:name="_Toc39225317"/>
      <w:bookmarkStart w:id="916" w:name="_Toc39229665"/>
      <w:bookmarkStart w:id="917" w:name="_Toc39230263"/>
      <w:bookmarkStart w:id="918" w:name="_Toc39230926"/>
      <w:bookmarkStart w:id="919" w:name="_Toc39231065"/>
      <w:bookmarkStart w:id="920" w:name="_Toc39597145"/>
      <w:bookmarkStart w:id="921" w:name="_Toc39598124"/>
      <w:bookmarkStart w:id="922" w:name="_Toc39600338"/>
      <w:bookmarkStart w:id="923" w:name="_Toc39674555"/>
      <w:bookmarkStart w:id="924" w:name="_Toc39827038"/>
      <w:bookmarkStart w:id="925" w:name="_Toc39845579"/>
      <w:bookmarkStart w:id="926" w:name="_Toc39846339"/>
      <w:bookmarkStart w:id="927" w:name="_Toc39847808"/>
      <w:bookmarkStart w:id="928" w:name="_Toc39847953"/>
      <w:bookmarkStart w:id="929" w:name="_Toc39848076"/>
      <w:bookmarkStart w:id="930" w:name="_Toc39848407"/>
      <w:bookmarkStart w:id="931" w:name="_Toc40028530"/>
      <w:bookmarkStart w:id="932" w:name="_Toc40028968"/>
      <w:bookmarkStart w:id="933" w:name="_Toc40217734"/>
      <w:bookmarkStart w:id="934" w:name="_Toc40274926"/>
      <w:bookmarkStart w:id="935" w:name="_Toc40275124"/>
      <w:bookmarkStart w:id="936" w:name="_Toc40277213"/>
      <w:bookmarkStart w:id="937" w:name="_Toc40433549"/>
      <w:bookmarkStart w:id="938" w:name="_Toc40814784"/>
      <w:bookmarkStart w:id="939" w:name="_Toc40817256"/>
      <w:bookmarkStart w:id="940" w:name="_Toc41050324"/>
      <w:bookmarkStart w:id="941" w:name="_Toc41060230"/>
      <w:bookmarkStart w:id="942" w:name="_Toc41388395"/>
      <w:bookmarkStart w:id="943" w:name="_Toc41388606"/>
      <w:bookmarkStart w:id="944" w:name="_Toc41669192"/>
      <w:bookmarkStart w:id="945" w:name="_Toc41670045"/>
      <w:bookmarkStart w:id="946" w:name="_Toc41670169"/>
      <w:bookmarkStart w:id="947" w:name="_Toc41671001"/>
      <w:bookmarkStart w:id="948" w:name="_Toc41671865"/>
      <w:bookmarkStart w:id="949" w:name="_Toc41910010"/>
      <w:bookmarkStart w:id="950" w:name="_Toc42180160"/>
      <w:bookmarkStart w:id="951" w:name="_Toc42180603"/>
      <w:bookmarkStart w:id="952" w:name="_Toc42187773"/>
      <w:bookmarkStart w:id="953" w:name="_Toc42188611"/>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14:paraId="6730BFCE" w14:textId="77777777" w:rsidR="007709A0" w:rsidRPr="00B872F3" w:rsidRDefault="007709A0" w:rsidP="00365E0E">
      <w:pPr>
        <w:pStyle w:val="Heading2"/>
        <w:spacing w:after="60"/>
        <w:jc w:val="both"/>
        <w:rPr>
          <w:u w:val="none"/>
        </w:rPr>
      </w:pPr>
      <w:bookmarkStart w:id="954" w:name="_Toc42188612"/>
      <w:r w:rsidRPr="00B872F3">
        <w:rPr>
          <w:u w:val="none"/>
        </w:rPr>
        <w:t>General</w:t>
      </w:r>
      <w:bookmarkEnd w:id="954"/>
    </w:p>
    <w:p w14:paraId="543B3E71" w14:textId="77777777"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14:paraId="7FD75182" w14:textId="77777777" w:rsidR="007709A0" w:rsidRPr="00B872F3" w:rsidRDefault="006C674F" w:rsidP="00365E0E">
      <w:pPr>
        <w:pStyle w:val="Heading2"/>
        <w:spacing w:after="60"/>
        <w:jc w:val="both"/>
        <w:rPr>
          <w:u w:val="none"/>
        </w:rPr>
      </w:pPr>
      <w:bookmarkStart w:id="955" w:name="_Toc42188613"/>
      <w:r>
        <w:rPr>
          <w:u w:val="none"/>
        </w:rPr>
        <w:t>F</w:t>
      </w:r>
      <w:r w:rsidR="00C90CF9">
        <w:rPr>
          <w:u w:val="none"/>
        </w:rPr>
        <w:t>eature</w:t>
      </w:r>
      <w:r>
        <w:rPr>
          <w:u w:val="none"/>
        </w:rPr>
        <w:t xml:space="preserve"> #1</w:t>
      </w:r>
      <w:bookmarkEnd w:id="955"/>
    </w:p>
    <w:p w14:paraId="025EEDFA" w14:textId="77777777" w:rsidR="007709A0" w:rsidRDefault="007709A0" w:rsidP="002A0425">
      <w:pPr>
        <w:jc w:val="both"/>
      </w:pPr>
      <w:r>
        <w:t xml:space="preserve">Description for </w:t>
      </w:r>
      <w:r w:rsidR="00C90CF9">
        <w:t>feature</w:t>
      </w:r>
      <w:r w:rsidR="006C674F">
        <w:t xml:space="preserve"> #</w:t>
      </w:r>
      <w:r>
        <w:t>1</w:t>
      </w:r>
    </w:p>
    <w:p w14:paraId="0EDC4C24" w14:textId="77777777" w:rsidR="00C90CF9" w:rsidRPr="0020305D" w:rsidRDefault="00C90CF9" w:rsidP="00486858">
      <w:pPr>
        <w:pStyle w:val="Heading1"/>
        <w:numPr>
          <w:ilvl w:val="0"/>
          <w:numId w:val="1"/>
        </w:numPr>
        <w:tabs>
          <w:tab w:val="left" w:pos="450"/>
        </w:tabs>
        <w:ind w:left="0" w:firstLine="0"/>
        <w:jc w:val="both"/>
        <w:rPr>
          <w:u w:val="none"/>
        </w:rPr>
      </w:pPr>
      <w:bookmarkStart w:id="956" w:name="_Toc42188614"/>
      <w:r>
        <w:rPr>
          <w:u w:val="none"/>
        </w:rPr>
        <w:t>M</w:t>
      </w:r>
      <w:r w:rsidR="00056558">
        <w:rPr>
          <w:u w:val="none"/>
        </w:rPr>
        <w:t>ulti-</w:t>
      </w:r>
      <w:r w:rsidR="001A268A">
        <w:rPr>
          <w:u w:val="none"/>
        </w:rPr>
        <w:t>link</w:t>
      </w:r>
      <w:r w:rsidR="00FC44A7">
        <w:rPr>
          <w:u w:val="none"/>
        </w:rPr>
        <w:t xml:space="preserve"> </w:t>
      </w:r>
      <w:r w:rsidR="00056558">
        <w:rPr>
          <w:u w:val="none"/>
        </w:rPr>
        <w:t>operation</w:t>
      </w:r>
      <w:bookmarkEnd w:id="956"/>
      <w:r>
        <w:rPr>
          <w:u w:val="none"/>
        </w:rPr>
        <w:t xml:space="preserve"> </w:t>
      </w:r>
    </w:p>
    <w:p w14:paraId="3461BD06" w14:textId="77777777"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57" w:name="_Toc14316276"/>
      <w:bookmarkStart w:id="958" w:name="_Toc14316788"/>
      <w:bookmarkStart w:id="959" w:name="_Toc14350447"/>
      <w:bookmarkStart w:id="960" w:name="_Toc21520591"/>
      <w:bookmarkStart w:id="961" w:name="_Toc21520634"/>
      <w:bookmarkStart w:id="962" w:name="_Toc21520683"/>
      <w:bookmarkStart w:id="963" w:name="_Toc21543267"/>
      <w:bookmarkStart w:id="964" w:name="_Toc21543475"/>
      <w:bookmarkStart w:id="965" w:name="_Toc24703003"/>
      <w:bookmarkStart w:id="966" w:name="_Toc24704613"/>
      <w:bookmarkStart w:id="967" w:name="_Toc24704718"/>
      <w:bookmarkStart w:id="968" w:name="_Toc24705208"/>
      <w:bookmarkStart w:id="969" w:name="_Toc24780855"/>
      <w:bookmarkStart w:id="970" w:name="_Toc24781755"/>
      <w:bookmarkStart w:id="971" w:name="_Toc24782455"/>
      <w:bookmarkStart w:id="972" w:name="_Toc24802032"/>
      <w:bookmarkStart w:id="973" w:name="_Toc24805228"/>
      <w:bookmarkStart w:id="974" w:name="_Toc24806215"/>
      <w:bookmarkStart w:id="975" w:name="_Toc24806941"/>
      <w:bookmarkStart w:id="976" w:name="_Toc24891620"/>
      <w:bookmarkStart w:id="977" w:name="_Toc24891941"/>
      <w:bookmarkStart w:id="978" w:name="_Toc24891987"/>
      <w:bookmarkStart w:id="979" w:name="_Toc24892624"/>
      <w:bookmarkStart w:id="980" w:name="_Toc24893238"/>
      <w:bookmarkStart w:id="981" w:name="_Toc24893770"/>
      <w:bookmarkStart w:id="982" w:name="_Toc24894161"/>
      <w:bookmarkStart w:id="983" w:name="_Toc24894646"/>
      <w:bookmarkStart w:id="984" w:name="_Toc25752110"/>
      <w:bookmarkStart w:id="985" w:name="_Toc30867918"/>
      <w:bookmarkStart w:id="986" w:name="_Toc30869201"/>
      <w:bookmarkStart w:id="987" w:name="_Toc30876625"/>
      <w:bookmarkStart w:id="988" w:name="_Toc30876678"/>
      <w:bookmarkStart w:id="989" w:name="_Toc30876966"/>
      <w:bookmarkStart w:id="990" w:name="_Toc30894997"/>
      <w:bookmarkStart w:id="991" w:name="_Toc30895506"/>
      <w:bookmarkStart w:id="992" w:name="_Toc30897864"/>
      <w:bookmarkStart w:id="993" w:name="_Toc30899290"/>
      <w:bookmarkStart w:id="994" w:name="_Toc30915800"/>
      <w:bookmarkStart w:id="995" w:name="_Toc30915862"/>
      <w:bookmarkStart w:id="996" w:name="_Toc31918188"/>
      <w:bookmarkStart w:id="997" w:name="_Toc36716520"/>
      <w:bookmarkStart w:id="998" w:name="_Toc36723282"/>
      <w:bookmarkStart w:id="999" w:name="_Toc36723364"/>
      <w:bookmarkStart w:id="1000" w:name="_Toc36723497"/>
      <w:bookmarkStart w:id="1001" w:name="_Toc36842550"/>
      <w:bookmarkStart w:id="1002" w:name="_Toc36842632"/>
      <w:bookmarkStart w:id="1003" w:name="_Toc37257577"/>
      <w:bookmarkStart w:id="1004" w:name="_Toc37438254"/>
      <w:bookmarkStart w:id="1005" w:name="_Toc37771522"/>
      <w:bookmarkStart w:id="1006" w:name="_Toc37771840"/>
      <w:bookmarkStart w:id="1007" w:name="_Toc37928375"/>
      <w:bookmarkStart w:id="1008" w:name="_Toc38110493"/>
      <w:bookmarkStart w:id="1009" w:name="_Toc38110675"/>
      <w:bookmarkStart w:id="1010" w:name="_Toc38110769"/>
      <w:bookmarkStart w:id="1011" w:name="_Toc38381668"/>
      <w:bookmarkStart w:id="1012" w:name="_Toc38381762"/>
      <w:bookmarkStart w:id="1013" w:name="_Toc38382147"/>
      <w:bookmarkStart w:id="1014" w:name="_Toc38440400"/>
      <w:bookmarkStart w:id="1015" w:name="_Toc38621983"/>
      <w:bookmarkStart w:id="1016" w:name="_Toc38622080"/>
      <w:bookmarkStart w:id="1017" w:name="_Toc38622571"/>
      <w:bookmarkStart w:id="1018" w:name="_Toc38792490"/>
      <w:bookmarkStart w:id="1019" w:name="_Toc38792591"/>
      <w:bookmarkStart w:id="1020" w:name="_Toc38792762"/>
      <w:bookmarkStart w:id="1021" w:name="_Toc38967140"/>
      <w:bookmarkStart w:id="1022" w:name="_Toc38968691"/>
      <w:bookmarkStart w:id="1023" w:name="_Toc38969977"/>
      <w:bookmarkStart w:id="1024" w:name="_Toc38970591"/>
      <w:bookmarkStart w:id="1025" w:name="_Toc39074932"/>
      <w:bookmarkStart w:id="1026" w:name="_Toc39137753"/>
      <w:bookmarkStart w:id="1027" w:name="_Toc39140446"/>
      <w:bookmarkStart w:id="1028" w:name="_Toc39140681"/>
      <w:bookmarkStart w:id="1029" w:name="_Toc39143877"/>
      <w:bookmarkStart w:id="1030" w:name="_Toc39225321"/>
      <w:bookmarkStart w:id="1031" w:name="_Toc39229669"/>
      <w:bookmarkStart w:id="1032" w:name="_Toc39230267"/>
      <w:bookmarkStart w:id="1033" w:name="_Toc39230930"/>
      <w:bookmarkStart w:id="1034" w:name="_Toc39231069"/>
      <w:bookmarkStart w:id="1035" w:name="_Toc39597149"/>
      <w:bookmarkStart w:id="1036" w:name="_Toc39598128"/>
      <w:bookmarkStart w:id="1037" w:name="_Toc39600342"/>
      <w:bookmarkStart w:id="1038" w:name="_Toc39674559"/>
      <w:bookmarkStart w:id="1039" w:name="_Toc39827042"/>
      <w:bookmarkStart w:id="1040" w:name="_Toc39845583"/>
      <w:bookmarkStart w:id="1041" w:name="_Toc39846343"/>
      <w:bookmarkStart w:id="1042" w:name="_Toc39847812"/>
      <w:bookmarkStart w:id="1043" w:name="_Toc39847957"/>
      <w:bookmarkStart w:id="1044" w:name="_Toc39848080"/>
      <w:bookmarkStart w:id="1045" w:name="_Toc39848411"/>
      <w:bookmarkStart w:id="1046" w:name="_Toc40028534"/>
      <w:bookmarkStart w:id="1047" w:name="_Toc40028972"/>
      <w:bookmarkStart w:id="1048" w:name="_Toc40217738"/>
      <w:bookmarkStart w:id="1049" w:name="_Toc40274930"/>
      <w:bookmarkStart w:id="1050" w:name="_Toc40275128"/>
      <w:bookmarkStart w:id="1051" w:name="_Toc40277217"/>
      <w:bookmarkStart w:id="1052" w:name="_Toc40433553"/>
      <w:bookmarkStart w:id="1053" w:name="_Toc40814788"/>
      <w:bookmarkStart w:id="1054" w:name="_Toc40817260"/>
      <w:bookmarkStart w:id="1055" w:name="_Toc41050328"/>
      <w:bookmarkStart w:id="1056" w:name="_Toc41060234"/>
      <w:bookmarkStart w:id="1057" w:name="_Toc41388399"/>
      <w:bookmarkStart w:id="1058" w:name="_Toc41388610"/>
      <w:bookmarkStart w:id="1059" w:name="_Toc41669196"/>
      <w:bookmarkStart w:id="1060" w:name="_Toc41670049"/>
      <w:bookmarkStart w:id="1061" w:name="_Toc41670173"/>
      <w:bookmarkStart w:id="1062" w:name="_Toc41671005"/>
      <w:bookmarkStart w:id="1063" w:name="_Toc41671869"/>
      <w:bookmarkStart w:id="1064" w:name="_Toc41910014"/>
      <w:bookmarkStart w:id="1065" w:name="_Toc42180164"/>
      <w:bookmarkStart w:id="1066" w:name="_Toc42180607"/>
      <w:bookmarkStart w:id="1067" w:name="_Toc42187777"/>
      <w:bookmarkStart w:id="1068" w:name="_Toc42188615"/>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p>
    <w:p w14:paraId="249D65A6" w14:textId="77777777" w:rsidR="00C90CF9" w:rsidRPr="00B872F3" w:rsidRDefault="00C90CF9" w:rsidP="00365E0E">
      <w:pPr>
        <w:pStyle w:val="Heading2"/>
        <w:spacing w:after="60"/>
        <w:jc w:val="both"/>
        <w:rPr>
          <w:u w:val="none"/>
        </w:rPr>
      </w:pPr>
      <w:bookmarkStart w:id="1069" w:name="_Toc42188616"/>
      <w:r w:rsidRPr="00B872F3">
        <w:rPr>
          <w:u w:val="none"/>
        </w:rPr>
        <w:t>General</w:t>
      </w:r>
      <w:bookmarkEnd w:id="1069"/>
    </w:p>
    <w:p w14:paraId="45515C4F" w14:textId="77777777" w:rsidR="00C90CF9" w:rsidRDefault="00C90CF9" w:rsidP="002A0425">
      <w:pPr>
        <w:jc w:val="both"/>
      </w:pPr>
      <w:r>
        <w:t>This section describes features related to</w:t>
      </w:r>
      <w:r w:rsidR="00056558">
        <w:t xml:space="preserve"> multi</w:t>
      </w:r>
      <w:r w:rsidR="001A268A">
        <w:t>-link</w:t>
      </w:r>
      <w:r w:rsidR="00056558">
        <w:t xml:space="preserve"> operation</w:t>
      </w:r>
      <w:r>
        <w:t>.</w:t>
      </w:r>
    </w:p>
    <w:p w14:paraId="5D4F15B8" w14:textId="77777777" w:rsidR="00F155CE" w:rsidRDefault="00F155CE" w:rsidP="002A0425">
      <w:pPr>
        <w:jc w:val="both"/>
      </w:pPr>
    </w:p>
    <w:p w14:paraId="3E011793" w14:textId="77777777" w:rsidR="008D323D" w:rsidRPr="005B3BB6" w:rsidRDefault="008D323D" w:rsidP="008D323D">
      <w:pPr>
        <w:jc w:val="both"/>
        <w:rPr>
          <w:highlight w:val="lightGray"/>
        </w:rPr>
      </w:pPr>
      <w:r w:rsidRPr="005B3BB6">
        <w:rPr>
          <w:highlight w:val="lightGray"/>
        </w:rPr>
        <w:t>Multi-link device (MLD): A device that has more than one affiliated STA and has one MAC SAP to LLC, which includes one MAC data service.</w:t>
      </w:r>
    </w:p>
    <w:p w14:paraId="4AF2332D" w14:textId="77777777" w:rsidR="008D323D" w:rsidRPr="005B3BB6" w:rsidRDefault="008D323D" w:rsidP="008D323D">
      <w:pPr>
        <w:jc w:val="both"/>
        <w:rPr>
          <w:highlight w:val="lightGray"/>
        </w:rPr>
      </w:pPr>
      <w:r w:rsidRPr="005B3BB6">
        <w:rPr>
          <w:highlight w:val="lightGray"/>
        </w:rPr>
        <w:t>NOTE 1 – The device can be logical.</w:t>
      </w:r>
    </w:p>
    <w:p w14:paraId="48A217D8" w14:textId="77777777" w:rsidR="008D323D" w:rsidRPr="005B3BB6" w:rsidRDefault="008D323D" w:rsidP="008D323D">
      <w:pPr>
        <w:jc w:val="both"/>
        <w:rPr>
          <w:highlight w:val="lightGray"/>
        </w:rPr>
      </w:pPr>
      <w:r w:rsidRPr="005B3BB6">
        <w:rPr>
          <w:highlight w:val="lightGray"/>
        </w:rPr>
        <w:t>NOTE 2 – It is TBD for a MLD to have only one STA.</w:t>
      </w:r>
    </w:p>
    <w:p w14:paraId="0D7992C9" w14:textId="77777777" w:rsidR="008D323D" w:rsidRPr="005B3BB6" w:rsidRDefault="008D323D" w:rsidP="008D323D">
      <w:pPr>
        <w:jc w:val="both"/>
        <w:rPr>
          <w:highlight w:val="lightGray"/>
        </w:rPr>
      </w:pPr>
      <w:r w:rsidRPr="005B3BB6">
        <w:rPr>
          <w:highlight w:val="lightGray"/>
        </w:rPr>
        <w:t>NOTE 3 – Whether the WM MAC address of each STA affiliated with the MLD is the same or different is TBD.</w:t>
      </w:r>
    </w:p>
    <w:p w14:paraId="0C00F048" w14:textId="77777777" w:rsidR="00314CD6" w:rsidRPr="005B3BB6" w:rsidRDefault="00314CD6" w:rsidP="002A0425">
      <w:pPr>
        <w:jc w:val="both"/>
        <w:rPr>
          <w:highlight w:val="lightGray"/>
        </w:rPr>
      </w:pPr>
      <w:r w:rsidRPr="005B3BB6">
        <w:rPr>
          <w:highlight w:val="lightGray"/>
        </w:rPr>
        <w:t>[Motion 23</w:t>
      </w:r>
      <w:r w:rsidR="00786F14" w:rsidRPr="005B3BB6">
        <w:rPr>
          <w:highlight w:val="lightGray"/>
        </w:rPr>
        <w:t xml:space="preserve">, </w:t>
      </w:r>
      <w:sdt>
        <w:sdtPr>
          <w:rPr>
            <w:highlight w:val="lightGray"/>
          </w:rPr>
          <w:id w:val="-946001936"/>
          <w:citation/>
        </w:sdtPr>
        <w:sdtContent>
          <w:r w:rsidR="00786F14" w:rsidRPr="005B3BB6">
            <w:rPr>
              <w:highlight w:val="lightGray"/>
            </w:rPr>
            <w:fldChar w:fldCharType="begin"/>
          </w:r>
          <w:r w:rsidR="00786F14" w:rsidRPr="005B3BB6">
            <w:rPr>
              <w:highlight w:val="lightGray"/>
              <w:lang w:val="en-US"/>
            </w:rPr>
            <w:instrText xml:space="preserve"> CITATION 19_1755r1 \l 1033 </w:instrText>
          </w:r>
          <w:r w:rsidR="00786F14" w:rsidRPr="005B3BB6">
            <w:rPr>
              <w:highlight w:val="lightGray"/>
            </w:rPr>
            <w:fldChar w:fldCharType="separate"/>
          </w:r>
          <w:r w:rsidR="00414CE3" w:rsidRPr="005B3BB6">
            <w:rPr>
              <w:noProof/>
              <w:highlight w:val="lightGray"/>
              <w:lang w:val="en-US"/>
            </w:rPr>
            <w:t>[3]</w:t>
          </w:r>
          <w:r w:rsidR="00786F14" w:rsidRPr="005B3BB6">
            <w:rPr>
              <w:highlight w:val="lightGray"/>
            </w:rPr>
            <w:fldChar w:fldCharType="end"/>
          </w:r>
        </w:sdtContent>
      </w:sdt>
      <w:r w:rsidR="00786F14" w:rsidRPr="005B3BB6">
        <w:rPr>
          <w:highlight w:val="lightGray"/>
        </w:rPr>
        <w:t xml:space="preserve"> and </w:t>
      </w:r>
      <w:sdt>
        <w:sdtPr>
          <w:rPr>
            <w:highlight w:val="lightGray"/>
          </w:rPr>
          <w:id w:val="1720091081"/>
          <w:citation/>
        </w:sdtPr>
        <w:sdtContent>
          <w:r w:rsidR="00786F14" w:rsidRPr="005B3BB6">
            <w:rPr>
              <w:highlight w:val="lightGray"/>
            </w:rPr>
            <w:fldChar w:fldCharType="begin"/>
          </w:r>
          <w:r w:rsidR="00786F14" w:rsidRPr="005B3BB6">
            <w:rPr>
              <w:highlight w:val="lightGray"/>
              <w:lang w:val="en-US"/>
            </w:rPr>
            <w:instrText xml:space="preserve"> CITATION 19_0822r9 \l 1033 </w:instrText>
          </w:r>
          <w:r w:rsidR="00786F14" w:rsidRPr="005B3BB6">
            <w:rPr>
              <w:highlight w:val="lightGray"/>
            </w:rPr>
            <w:fldChar w:fldCharType="separate"/>
          </w:r>
          <w:r w:rsidR="00414CE3" w:rsidRPr="005B3BB6">
            <w:rPr>
              <w:noProof/>
              <w:highlight w:val="lightGray"/>
              <w:lang w:val="en-US"/>
            </w:rPr>
            <w:t>[33]</w:t>
          </w:r>
          <w:r w:rsidR="00786F14" w:rsidRPr="005B3BB6">
            <w:rPr>
              <w:highlight w:val="lightGray"/>
            </w:rPr>
            <w:fldChar w:fldCharType="end"/>
          </w:r>
        </w:sdtContent>
      </w:sdt>
      <w:r w:rsidR="00786F14" w:rsidRPr="005B3BB6">
        <w:rPr>
          <w:highlight w:val="lightGray"/>
        </w:rPr>
        <w:t>]</w:t>
      </w:r>
    </w:p>
    <w:p w14:paraId="1B0EA3AB" w14:textId="77777777" w:rsidR="004D4C83" w:rsidRPr="005B3BB6" w:rsidRDefault="004D4C83" w:rsidP="002A0425">
      <w:pPr>
        <w:jc w:val="both"/>
        <w:rPr>
          <w:highlight w:val="lightGray"/>
        </w:rPr>
      </w:pPr>
    </w:p>
    <w:p w14:paraId="1BA9A2BA" w14:textId="77777777" w:rsidR="004D4C83" w:rsidRPr="005B3BB6" w:rsidRDefault="004D4C83" w:rsidP="004D4C83">
      <w:pPr>
        <w:jc w:val="both"/>
        <w:rPr>
          <w:highlight w:val="lightGray"/>
        </w:rPr>
      </w:pPr>
      <w:r w:rsidRPr="005B3BB6">
        <w:rPr>
          <w:highlight w:val="lightGray"/>
        </w:rPr>
        <w:t>AP multi-link device (AP MLD): A MLD, where each STA affiliated with the MLD is an AP.</w:t>
      </w:r>
    </w:p>
    <w:p w14:paraId="55D4779C" w14:textId="77777777" w:rsidR="004D4C83" w:rsidRPr="005B3BB6" w:rsidRDefault="004D4C83" w:rsidP="004D4C83">
      <w:pPr>
        <w:jc w:val="both"/>
        <w:rPr>
          <w:highlight w:val="lightGray"/>
        </w:rPr>
      </w:pPr>
      <w:r w:rsidRPr="005B3BB6">
        <w:rPr>
          <w:highlight w:val="lightGray"/>
        </w:rPr>
        <w:t>Non-AP multi-link device (non-AP MLD): A MLD, where each STA affiliated with the MLD is a non-AP STA.</w:t>
      </w:r>
    </w:p>
    <w:p w14:paraId="52FD84CC" w14:textId="77777777" w:rsidR="004D4C83" w:rsidRDefault="004D4C83" w:rsidP="004D4C83">
      <w:pPr>
        <w:jc w:val="both"/>
      </w:pPr>
      <w:r w:rsidRPr="005B3BB6">
        <w:rPr>
          <w:highlight w:val="lightGray"/>
        </w:rPr>
        <w:t xml:space="preserve">[Motion 24, </w:t>
      </w:r>
      <w:sdt>
        <w:sdtPr>
          <w:rPr>
            <w:highlight w:val="lightGray"/>
          </w:rPr>
          <w:id w:val="1086422839"/>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941526520"/>
          <w:citation/>
        </w:sdtPr>
        <w:sdtContent>
          <w:r w:rsidRPr="005B3BB6">
            <w:rPr>
              <w:highlight w:val="lightGray"/>
            </w:rPr>
            <w:fldChar w:fldCharType="begin"/>
          </w:r>
          <w:r w:rsidRPr="005B3BB6">
            <w:rPr>
              <w:highlight w:val="lightGray"/>
              <w:lang w:val="en-US"/>
            </w:rPr>
            <w:instrText xml:space="preserve"> CITATION 19_0822r9 \l 1033 </w:instrText>
          </w:r>
          <w:r w:rsidRPr="005B3BB6">
            <w:rPr>
              <w:highlight w:val="lightGray"/>
            </w:rPr>
            <w:fldChar w:fldCharType="separate"/>
          </w:r>
          <w:r w:rsidR="00414CE3" w:rsidRPr="005B3BB6">
            <w:rPr>
              <w:noProof/>
              <w:highlight w:val="lightGray"/>
              <w:lang w:val="en-US"/>
            </w:rPr>
            <w:t>[33]</w:t>
          </w:r>
          <w:r w:rsidRPr="005B3BB6">
            <w:rPr>
              <w:highlight w:val="lightGray"/>
            </w:rPr>
            <w:fldChar w:fldCharType="end"/>
          </w:r>
        </w:sdtContent>
      </w:sdt>
      <w:r w:rsidRPr="005B3BB6">
        <w:rPr>
          <w:highlight w:val="lightGray"/>
        </w:rPr>
        <w:t>]</w:t>
      </w:r>
    </w:p>
    <w:p w14:paraId="62DC59E1" w14:textId="77777777" w:rsidR="00F155CE" w:rsidRPr="00F155CE" w:rsidRDefault="003A4703" w:rsidP="00365E0E">
      <w:pPr>
        <w:pStyle w:val="Heading2"/>
        <w:spacing w:after="60"/>
        <w:jc w:val="both"/>
        <w:rPr>
          <w:u w:val="none"/>
        </w:rPr>
      </w:pPr>
      <w:bookmarkStart w:id="1070" w:name="_Toc42188617"/>
      <w:r>
        <w:rPr>
          <w:u w:val="none"/>
        </w:rPr>
        <w:lastRenderedPageBreak/>
        <w:t xml:space="preserve">Multi-link </w:t>
      </w:r>
      <w:r w:rsidR="005A427F">
        <w:rPr>
          <w:u w:val="none"/>
        </w:rPr>
        <w:t>setup</w:t>
      </w:r>
      <w:bookmarkEnd w:id="1070"/>
    </w:p>
    <w:p w14:paraId="3A70E96D" w14:textId="77777777" w:rsidR="009D17F4" w:rsidRPr="005B3BB6" w:rsidRDefault="009D17F4" w:rsidP="009D17F4">
      <w:pPr>
        <w:jc w:val="both"/>
        <w:rPr>
          <w:highlight w:val="lightGray"/>
        </w:rPr>
      </w:pPr>
      <w:r w:rsidRPr="005B3BB6">
        <w:rPr>
          <w:highlight w:val="lightGray"/>
        </w:rPr>
        <w:t>A MLD has a MAC address that identifies the MLD management entity.</w:t>
      </w:r>
    </w:p>
    <w:p w14:paraId="18B7C887" w14:textId="77777777" w:rsidR="0055521A" w:rsidRPr="005B3BB6" w:rsidRDefault="009D17F4" w:rsidP="009D17F4">
      <w:pPr>
        <w:jc w:val="both"/>
        <w:rPr>
          <w:highlight w:val="lightGray"/>
        </w:rPr>
      </w:pPr>
      <w:r w:rsidRPr="005B3BB6">
        <w:rPr>
          <w:highlight w:val="lightGray"/>
        </w:rPr>
        <w:t>For example, the MAC address can be used in multi-link setup between a non-AP MLD and an AP MLD</w:t>
      </w:r>
      <w:r w:rsidR="00981D3C" w:rsidRPr="005B3BB6">
        <w:rPr>
          <w:highlight w:val="lightGray"/>
        </w:rPr>
        <w:t>.</w:t>
      </w:r>
    </w:p>
    <w:p w14:paraId="5D9492EC" w14:textId="77777777" w:rsidR="0055521A" w:rsidRDefault="0055521A" w:rsidP="00C1013D">
      <w:pPr>
        <w:jc w:val="both"/>
      </w:pPr>
      <w:r w:rsidRPr="005B3BB6">
        <w:rPr>
          <w:highlight w:val="lightGray"/>
        </w:rPr>
        <w:t xml:space="preserve">[Motion 40, </w:t>
      </w:r>
      <w:sdt>
        <w:sdtPr>
          <w:rPr>
            <w:highlight w:val="lightGray"/>
          </w:rPr>
          <w:id w:val="2095966190"/>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352781616"/>
          <w:citation/>
        </w:sdtPr>
        <w:sdtContent>
          <w:r w:rsidRPr="005B3BB6">
            <w:rPr>
              <w:highlight w:val="lightGray"/>
            </w:rPr>
            <w:fldChar w:fldCharType="begin"/>
          </w:r>
          <w:r w:rsidRPr="005B3BB6">
            <w:rPr>
              <w:highlight w:val="lightGray"/>
              <w:lang w:val="en-US"/>
            </w:rPr>
            <w:instrText xml:space="preserve"> CITATION 19_0822r9 \l 1033 </w:instrText>
          </w:r>
          <w:r w:rsidRPr="005B3BB6">
            <w:rPr>
              <w:highlight w:val="lightGray"/>
            </w:rPr>
            <w:fldChar w:fldCharType="separate"/>
          </w:r>
          <w:r w:rsidR="00414CE3" w:rsidRPr="005B3BB6">
            <w:rPr>
              <w:noProof/>
              <w:highlight w:val="lightGray"/>
              <w:lang w:val="en-US"/>
            </w:rPr>
            <w:t>[33]</w:t>
          </w:r>
          <w:r w:rsidRPr="005B3BB6">
            <w:rPr>
              <w:highlight w:val="lightGray"/>
            </w:rPr>
            <w:fldChar w:fldCharType="end"/>
          </w:r>
        </w:sdtContent>
      </w:sdt>
      <w:r w:rsidRPr="005B3BB6">
        <w:rPr>
          <w:highlight w:val="lightGray"/>
        </w:rPr>
        <w:t>]</w:t>
      </w:r>
    </w:p>
    <w:p w14:paraId="27D54433" w14:textId="77777777" w:rsidR="004A52B0" w:rsidRDefault="004A52B0" w:rsidP="00C1013D">
      <w:pPr>
        <w:jc w:val="both"/>
      </w:pPr>
    </w:p>
    <w:p w14:paraId="3BA6118C" w14:textId="77777777" w:rsidR="00E052AB" w:rsidRPr="0032030E" w:rsidDel="00BB6289" w:rsidRDefault="00E052AB" w:rsidP="00E052AB">
      <w:pPr>
        <w:jc w:val="both"/>
        <w:rPr>
          <w:del w:id="1071" w:author="Edward Au" w:date="2020-05-29T19:03:00Z"/>
          <w:highlight w:val="green"/>
          <w:lang w:val="sv-SE" w:eastAsia="ko-KR"/>
        </w:rPr>
      </w:pPr>
      <w:del w:id="1072" w:author="Edward Au" w:date="2020-05-29T19:03:00Z">
        <w:r w:rsidRPr="0032030E" w:rsidDel="00BB6289">
          <w:rPr>
            <w:highlight w:val="green"/>
            <w:lang w:val="sv-SE" w:eastAsia="ko-KR"/>
          </w:rPr>
          <w:delText>Do you agree to revise the 11be SFD as follows:</w:delText>
        </w:r>
      </w:del>
    </w:p>
    <w:p w14:paraId="6CFC0A76" w14:textId="3CC8EB57" w:rsidR="00E052AB" w:rsidRPr="0032030E" w:rsidRDefault="00E052AB" w:rsidP="00E052AB">
      <w:pPr>
        <w:jc w:val="both"/>
        <w:rPr>
          <w:highlight w:val="green"/>
          <w:lang w:val="sv-SE" w:eastAsia="ko-KR"/>
        </w:rPr>
      </w:pPr>
      <w:r w:rsidRPr="0032030E">
        <w:rPr>
          <w:highlight w:val="green"/>
          <w:lang w:val="sv-SE" w:eastAsia="ko-KR"/>
        </w:rPr>
        <w:t>A MLD has a MAC address that singly identifies the MLD management entity.</w:t>
      </w:r>
      <w:r w:rsidR="00714D37">
        <w:rPr>
          <w:highlight w:val="green"/>
          <w:lang w:val="sv-SE" w:eastAsia="ko-KR"/>
        </w:rPr>
        <w:t xml:space="preserve"> </w:t>
      </w:r>
      <w:r w:rsidR="00714D37" w:rsidRPr="00E80C83">
        <w:rPr>
          <w:b/>
          <w:i/>
          <w:highlight w:val="green"/>
        </w:rPr>
        <w:t>[#SP0611-</w:t>
      </w:r>
      <w:r w:rsidR="00714D37">
        <w:rPr>
          <w:b/>
          <w:i/>
          <w:highlight w:val="green"/>
        </w:rPr>
        <w:t>28</w:t>
      </w:r>
      <w:r w:rsidR="00714D37" w:rsidRPr="00E80C83">
        <w:rPr>
          <w:b/>
          <w:i/>
          <w:highlight w:val="green"/>
        </w:rPr>
        <w:t>]</w:t>
      </w:r>
    </w:p>
    <w:p w14:paraId="1C2A5292" w14:textId="43CA6EBF" w:rsidR="00E052AB" w:rsidRDefault="00E052AB" w:rsidP="00E052AB">
      <w:pPr>
        <w:jc w:val="both"/>
        <w:rPr>
          <w:ins w:id="1073" w:author="Edward Au" w:date="2020-05-29T19:03:00Z"/>
          <w:b/>
          <w:i/>
        </w:rPr>
      </w:pPr>
      <w:r w:rsidRPr="0032030E">
        <w:rPr>
          <w:highlight w:val="green"/>
          <w:lang w:val="en-US"/>
        </w:rPr>
        <w:t xml:space="preserve">[20/0054r3 (MLD MAC address and WM address, Po-Kai Huang, Intel), </w:t>
      </w:r>
      <w:r w:rsidR="00F65F30" w:rsidRPr="0032030E">
        <w:rPr>
          <w:highlight w:val="green"/>
          <w:lang w:val="en-US"/>
        </w:rPr>
        <w:t xml:space="preserve">SP#1, </w:t>
      </w:r>
      <w:r w:rsidRPr="0032030E">
        <w:rPr>
          <w:highlight w:val="green"/>
          <w:lang w:val="en-US" w:eastAsia="ko-KR"/>
        </w:rPr>
        <w:t>Y/N/A/No answer: 42/3/17/19]</w:t>
      </w:r>
    </w:p>
    <w:p w14:paraId="1EAE6EB4" w14:textId="77777777" w:rsidR="00BB6289" w:rsidRDefault="00BB6289" w:rsidP="00E052AB">
      <w:pPr>
        <w:jc w:val="both"/>
        <w:rPr>
          <w:lang w:val="en-US" w:eastAsia="ko-KR"/>
        </w:rPr>
      </w:pPr>
      <w:ins w:id="1074" w:author="Edward Au" w:date="2020-05-29T19:03:00Z">
        <w:r>
          <w:rPr>
            <w:b/>
            <w:i/>
          </w:rPr>
          <w:t>Editor’s note:  When [#SP0611-28] is approved, the sentence in line 1</w:t>
        </w:r>
      </w:ins>
      <w:ins w:id="1075" w:author="Edward Au" w:date="2020-05-29T19:17:00Z">
        <w:r w:rsidR="0073167D">
          <w:rPr>
            <w:b/>
            <w:i/>
          </w:rPr>
          <w:t xml:space="preserve"> of page 24</w:t>
        </w:r>
      </w:ins>
      <w:ins w:id="1076" w:author="Edward Au" w:date="2020-05-29T19:03:00Z">
        <w:r>
          <w:rPr>
            <w:b/>
            <w:i/>
          </w:rPr>
          <w:t>, i.e.,</w:t>
        </w:r>
      </w:ins>
      <w:ins w:id="1077" w:author="Edward Au" w:date="2020-05-29T19:04:00Z">
        <w:r>
          <w:rPr>
            <w:b/>
            <w:i/>
          </w:rPr>
          <w:t xml:space="preserve"> “A MLD has a MAC address that identifies the MLD management entity” will be deleted.</w:t>
        </w:r>
      </w:ins>
    </w:p>
    <w:p w14:paraId="24D9A3B1" w14:textId="77777777" w:rsidR="00173F93" w:rsidRDefault="00173F93" w:rsidP="00E052AB">
      <w:pPr>
        <w:jc w:val="both"/>
        <w:rPr>
          <w:lang w:val="en-US" w:eastAsia="ko-KR"/>
        </w:rPr>
      </w:pPr>
    </w:p>
    <w:p w14:paraId="4C698EE6" w14:textId="77777777" w:rsidR="00041D7B" w:rsidRDefault="00173F93" w:rsidP="00041D7B">
      <w:pPr>
        <w:jc w:val="both"/>
        <w:rPr>
          <w:szCs w:val="22"/>
          <w:highlight w:val="yellow"/>
        </w:rPr>
      </w:pPr>
      <w:r w:rsidRPr="00173F93">
        <w:rPr>
          <w:b/>
          <w:highlight w:val="yellow"/>
        </w:rPr>
        <w:t>Straw poll #38</w:t>
      </w:r>
    </w:p>
    <w:p w14:paraId="089BDFFB" w14:textId="51E9BA12" w:rsidR="00173F93" w:rsidRPr="00041D7B" w:rsidRDefault="00173F93" w:rsidP="00041D7B">
      <w:pPr>
        <w:jc w:val="both"/>
        <w:rPr>
          <w:szCs w:val="22"/>
          <w:highlight w:val="yellow"/>
        </w:rPr>
      </w:pPr>
      <w:del w:id="1078" w:author="Edward Au" w:date="2020-06-01T13:01:00Z">
        <w:r w:rsidRPr="00173F93" w:rsidDel="00E67AD0">
          <w:rPr>
            <w:szCs w:val="22"/>
            <w:highlight w:val="yellow"/>
          </w:rPr>
          <w:delText>Do you</w:delText>
        </w:r>
      </w:del>
      <w:ins w:id="1079" w:author="Edward Au" w:date="2020-06-01T13:01:00Z">
        <w:r w:rsidR="00E67AD0">
          <w:rPr>
            <w:szCs w:val="22"/>
            <w:highlight w:val="yellow"/>
          </w:rPr>
          <w:t>802.11be</w:t>
        </w:r>
      </w:ins>
      <w:r w:rsidRPr="00173F93">
        <w:rPr>
          <w:szCs w:val="22"/>
          <w:highlight w:val="yellow"/>
        </w:rPr>
        <w:t xml:space="preserve"> support</w:t>
      </w:r>
      <w:ins w:id="1080" w:author="Edward Au" w:date="2020-06-01T13:01:00Z">
        <w:r w:rsidR="00E67AD0">
          <w:rPr>
            <w:szCs w:val="22"/>
            <w:highlight w:val="yellow"/>
          </w:rPr>
          <w:t>s</w:t>
        </w:r>
      </w:ins>
      <w:r w:rsidRPr="00173F93">
        <w:rPr>
          <w:szCs w:val="22"/>
          <w:highlight w:val="yellow"/>
        </w:rPr>
        <w:t xml:space="preserve"> that if different affiliated APs of an AP MLD have different MAC addresses, then different affiliated non-AP STAs of a non-AP MLD with more than one affiliated STA have different MAC addresses</w:t>
      </w:r>
      <w:ins w:id="1081" w:author="Edward Au" w:date="2020-06-01T13:01:00Z">
        <w:r w:rsidR="00E67AD0">
          <w:rPr>
            <w:szCs w:val="22"/>
            <w:highlight w:val="yellow"/>
          </w:rPr>
          <w:t>.</w:t>
        </w:r>
      </w:ins>
      <w:del w:id="1082" w:author="Edward Au" w:date="2020-06-01T13:01:00Z">
        <w:r w:rsidRPr="00173F93" w:rsidDel="00E67AD0">
          <w:rPr>
            <w:szCs w:val="22"/>
            <w:highlight w:val="yellow"/>
          </w:rPr>
          <w:delText>?</w:delText>
        </w:r>
      </w:del>
      <w:r w:rsidR="00E67AD0">
        <w:rPr>
          <w:szCs w:val="22"/>
          <w:highlight w:val="yellow"/>
        </w:rPr>
        <w:t xml:space="preserve"> </w:t>
      </w:r>
      <w:r w:rsidR="00E67AD0" w:rsidRPr="00173F93">
        <w:rPr>
          <w:b/>
          <w:i/>
          <w:highlight w:val="yellow"/>
        </w:rPr>
        <w:t>[#SP38]</w:t>
      </w:r>
    </w:p>
    <w:p w14:paraId="5EEC4C2A" w14:textId="2656959B" w:rsidR="00173F93" w:rsidRPr="00173F93" w:rsidRDefault="00173F93" w:rsidP="00173F93">
      <w:pPr>
        <w:jc w:val="both"/>
        <w:rPr>
          <w:szCs w:val="22"/>
        </w:rPr>
      </w:pPr>
      <w:r w:rsidRPr="00173F93">
        <w:rPr>
          <w:szCs w:val="22"/>
          <w:highlight w:val="yellow"/>
        </w:rPr>
        <w:t>[20/0054r3 (MLD MAC address and WM address, Po-Kai Huang, Intel), SP#3, Approved with unanimous consent]</w:t>
      </w:r>
    </w:p>
    <w:p w14:paraId="2A32D900" w14:textId="77777777" w:rsidR="00B742EB" w:rsidRDefault="00B742EB" w:rsidP="00E052AB">
      <w:pPr>
        <w:jc w:val="both"/>
        <w:rPr>
          <w:lang w:val="en-US" w:eastAsia="ko-KR"/>
        </w:rPr>
      </w:pPr>
    </w:p>
    <w:p w14:paraId="7BBBA47F" w14:textId="77777777" w:rsidR="004057BF" w:rsidRPr="00B742EB" w:rsidRDefault="004057BF" w:rsidP="004057BF">
      <w:pPr>
        <w:jc w:val="both"/>
        <w:rPr>
          <w:highlight w:val="yellow"/>
        </w:rPr>
      </w:pPr>
      <w:r w:rsidRPr="00B742EB">
        <w:rPr>
          <w:b/>
          <w:highlight w:val="yellow"/>
        </w:rPr>
        <w:t>Straw poll #32</w:t>
      </w:r>
    </w:p>
    <w:p w14:paraId="68A2919F" w14:textId="47242197" w:rsidR="004057BF" w:rsidRPr="00B742EB" w:rsidRDefault="004057BF" w:rsidP="004057BF">
      <w:pPr>
        <w:jc w:val="both"/>
        <w:rPr>
          <w:szCs w:val="22"/>
          <w:highlight w:val="yellow"/>
        </w:rPr>
      </w:pPr>
      <w:del w:id="1083" w:author="Edward Au" w:date="2020-06-01T13:01:00Z">
        <w:r w:rsidRPr="00B742EB" w:rsidDel="00E67AD0">
          <w:rPr>
            <w:szCs w:val="22"/>
            <w:highlight w:val="yellow"/>
          </w:rPr>
          <w:delText>Do you agree that an</w:delText>
        </w:r>
      </w:del>
      <w:ins w:id="1084" w:author="Edward Au" w:date="2020-06-01T13:01:00Z">
        <w:r w:rsidR="00E67AD0">
          <w:rPr>
            <w:szCs w:val="22"/>
            <w:highlight w:val="yellow"/>
          </w:rPr>
          <w:t>An</w:t>
        </w:r>
      </w:ins>
      <w:r w:rsidRPr="00B742EB">
        <w:rPr>
          <w:szCs w:val="22"/>
          <w:highlight w:val="yellow"/>
        </w:rPr>
        <w:t xml:space="preserve"> EHT MLD shall indicate its MLD MAC address during ML setup</w:t>
      </w:r>
      <w:ins w:id="1085" w:author="Edward Au" w:date="2020-06-01T13:01:00Z">
        <w:r w:rsidR="00E67AD0">
          <w:rPr>
            <w:szCs w:val="22"/>
            <w:highlight w:val="yellow"/>
          </w:rPr>
          <w:t>.</w:t>
        </w:r>
      </w:ins>
      <w:del w:id="1086" w:author="Edward Au" w:date="2020-06-01T13:01:00Z">
        <w:r w:rsidRPr="00B742EB" w:rsidDel="00E67AD0">
          <w:rPr>
            <w:szCs w:val="22"/>
            <w:highlight w:val="yellow"/>
          </w:rPr>
          <w:delText>?</w:delText>
        </w:r>
      </w:del>
      <w:r w:rsidRPr="00B742EB">
        <w:rPr>
          <w:szCs w:val="22"/>
          <w:highlight w:val="yellow"/>
        </w:rPr>
        <w:t xml:space="preserve"> </w:t>
      </w:r>
      <w:r w:rsidR="00E67AD0" w:rsidRPr="00B742EB">
        <w:rPr>
          <w:b/>
          <w:i/>
          <w:highlight w:val="yellow"/>
        </w:rPr>
        <w:t>[#SP32]</w:t>
      </w:r>
    </w:p>
    <w:p w14:paraId="3FB979C5" w14:textId="2BD97833" w:rsidR="004057BF" w:rsidRPr="00B742EB" w:rsidRDefault="004057BF" w:rsidP="004057BF">
      <w:pPr>
        <w:jc w:val="both"/>
        <w:rPr>
          <w:b/>
          <w:szCs w:val="22"/>
        </w:rPr>
      </w:pPr>
      <w:r w:rsidRPr="00B742EB">
        <w:rPr>
          <w:szCs w:val="22"/>
          <w:highlight w:val="yellow"/>
        </w:rPr>
        <w:t>[20/0119r2 (Follow Up Discussion on Multi-link Operations, Xiaofei Wang, InterDigital), SP#2,</w:t>
      </w:r>
      <w:r w:rsidRPr="00B742EB">
        <w:rPr>
          <w:b/>
          <w:szCs w:val="22"/>
          <w:highlight w:val="yellow"/>
        </w:rPr>
        <w:t xml:space="preserve"> </w:t>
      </w:r>
      <w:r w:rsidRPr="00B742EB">
        <w:rPr>
          <w:szCs w:val="22"/>
          <w:highlight w:val="yellow"/>
        </w:rPr>
        <w:t>Approved with unanimous consent]</w:t>
      </w:r>
    </w:p>
    <w:p w14:paraId="498161D1" w14:textId="77777777" w:rsidR="004057BF" w:rsidRPr="00E052AB" w:rsidRDefault="004057BF" w:rsidP="004057BF">
      <w:pPr>
        <w:jc w:val="both"/>
        <w:rPr>
          <w:lang w:val="en-US"/>
        </w:rPr>
      </w:pPr>
    </w:p>
    <w:p w14:paraId="0392744F" w14:textId="77777777" w:rsidR="004A52B0" w:rsidRPr="005B3BB6" w:rsidRDefault="004A52B0" w:rsidP="00C1013D">
      <w:pPr>
        <w:jc w:val="both"/>
        <w:rPr>
          <w:highlight w:val="lightGray"/>
        </w:rPr>
      </w:pPr>
      <w:r w:rsidRPr="005B3BB6">
        <w:rPr>
          <w:highlight w:val="lightGray"/>
        </w:rPr>
        <w:t>The value of the RA/TA fields sent over-the-air in the MAC header of a frame is the MAC address of the STA affiliated with the MLD corresponding to that link</w:t>
      </w:r>
    </w:p>
    <w:p w14:paraId="2484A4F6" w14:textId="77777777" w:rsidR="004A52B0" w:rsidRPr="005B3BB6" w:rsidRDefault="004A52B0" w:rsidP="00C1013D">
      <w:pPr>
        <w:jc w:val="both"/>
        <w:rPr>
          <w:highlight w:val="lightGray"/>
        </w:rPr>
      </w:pPr>
      <w:r w:rsidRPr="005B3BB6">
        <w:rPr>
          <w:highlight w:val="lightGray"/>
        </w:rPr>
        <w:t xml:space="preserve">[Motion 108, </w:t>
      </w:r>
      <w:sdt>
        <w:sdtPr>
          <w:rPr>
            <w:highlight w:val="lightGray"/>
          </w:rPr>
          <w:id w:val="-782266266"/>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50733294"/>
          <w:citation/>
        </w:sdtPr>
        <w:sdtContent>
          <w:r w:rsidRPr="005B3BB6">
            <w:rPr>
              <w:highlight w:val="lightGray"/>
            </w:rPr>
            <w:fldChar w:fldCharType="begin"/>
          </w:r>
          <w:r w:rsidRPr="005B3BB6">
            <w:rPr>
              <w:highlight w:val="lightGray"/>
              <w:lang w:val="en-US"/>
            </w:rPr>
            <w:instrText xml:space="preserve"> CITATION 19_1899r7 \l 1033 </w:instrText>
          </w:r>
          <w:r w:rsidRPr="005B3BB6">
            <w:rPr>
              <w:highlight w:val="lightGray"/>
            </w:rPr>
            <w:fldChar w:fldCharType="separate"/>
          </w:r>
          <w:r w:rsidR="00414CE3" w:rsidRPr="005B3BB6">
            <w:rPr>
              <w:noProof/>
              <w:highlight w:val="lightGray"/>
              <w:lang w:val="en-US"/>
            </w:rPr>
            <w:t>[34]</w:t>
          </w:r>
          <w:r w:rsidRPr="005B3BB6">
            <w:rPr>
              <w:highlight w:val="lightGray"/>
            </w:rPr>
            <w:fldChar w:fldCharType="end"/>
          </w:r>
        </w:sdtContent>
      </w:sdt>
      <w:r w:rsidRPr="005B3BB6">
        <w:rPr>
          <w:highlight w:val="lightGray"/>
        </w:rPr>
        <w:t>]</w:t>
      </w:r>
    </w:p>
    <w:p w14:paraId="0FB935EE" w14:textId="77777777" w:rsidR="00FD146E" w:rsidRPr="005B3BB6" w:rsidRDefault="00FD146E" w:rsidP="00C1013D">
      <w:pPr>
        <w:jc w:val="both"/>
        <w:rPr>
          <w:highlight w:val="lightGray"/>
        </w:rPr>
      </w:pPr>
    </w:p>
    <w:p w14:paraId="4F56A6A7" w14:textId="77777777" w:rsidR="00FD146E" w:rsidRPr="005B3BB6" w:rsidRDefault="00FD146E" w:rsidP="00FD146E">
      <w:pPr>
        <w:jc w:val="both"/>
        <w:rPr>
          <w:highlight w:val="lightGray"/>
        </w:rPr>
      </w:pPr>
      <w:r w:rsidRPr="005B3BB6">
        <w:rPr>
          <w:highlight w:val="lightGray"/>
        </w:rPr>
        <w:t>The MAC address of each affiliated AP within an AP MLD shall be different from each other unless the affiliated APs cannot perform simultaneous T</w:t>
      </w:r>
      <w:r w:rsidR="00E649D5" w:rsidRPr="005B3BB6">
        <w:rPr>
          <w:highlight w:val="lightGray"/>
        </w:rPr>
        <w:t>X</w:t>
      </w:r>
      <w:r w:rsidRPr="005B3BB6">
        <w:rPr>
          <w:highlight w:val="lightGray"/>
        </w:rPr>
        <w:t>/R</w:t>
      </w:r>
      <w:r w:rsidR="00E649D5" w:rsidRPr="005B3BB6">
        <w:rPr>
          <w:highlight w:val="lightGray"/>
        </w:rPr>
        <w:t>X</w:t>
      </w:r>
      <w:r w:rsidRPr="005B3BB6">
        <w:rPr>
          <w:highlight w:val="lightGray"/>
        </w:rPr>
        <w:t xml:space="preserve"> operation (e.g., due to near band in-device interference), in which case the MAC address properties are TBD.</w:t>
      </w:r>
    </w:p>
    <w:p w14:paraId="4A44418A" w14:textId="77777777" w:rsidR="00FD146E" w:rsidRPr="005B3BB6" w:rsidRDefault="00FD146E" w:rsidP="00FD146E">
      <w:pPr>
        <w:jc w:val="both"/>
        <w:rPr>
          <w:highlight w:val="lightGray"/>
        </w:rPr>
      </w:pPr>
      <w:r w:rsidRPr="005B3BB6">
        <w:rPr>
          <w:highlight w:val="lightGray"/>
        </w:rPr>
        <w:t>NOTE – It is TBD whether we allow the operation of an AP MLD without simultaneous T</w:t>
      </w:r>
      <w:r w:rsidR="00E649D5" w:rsidRPr="005B3BB6">
        <w:rPr>
          <w:highlight w:val="lightGray"/>
        </w:rPr>
        <w:t>X</w:t>
      </w:r>
      <w:r w:rsidRPr="005B3BB6">
        <w:rPr>
          <w:highlight w:val="lightGray"/>
        </w:rPr>
        <w:t>/R</w:t>
      </w:r>
      <w:r w:rsidR="00E649D5" w:rsidRPr="005B3BB6">
        <w:rPr>
          <w:highlight w:val="lightGray"/>
        </w:rPr>
        <w:t>X</w:t>
      </w:r>
      <w:r w:rsidRPr="005B3BB6">
        <w:rPr>
          <w:highlight w:val="lightGray"/>
        </w:rPr>
        <w:t xml:space="preserve"> operation.</w:t>
      </w:r>
    </w:p>
    <w:p w14:paraId="3793220D" w14:textId="77777777" w:rsidR="0055521A" w:rsidRPr="005B3BB6" w:rsidRDefault="00FD146E" w:rsidP="00C1013D">
      <w:pPr>
        <w:jc w:val="both"/>
        <w:rPr>
          <w:highlight w:val="lightGray"/>
        </w:rPr>
      </w:pPr>
      <w:r w:rsidRPr="005B3BB6">
        <w:rPr>
          <w:highlight w:val="lightGray"/>
        </w:rPr>
        <w:t xml:space="preserve">[Motion 109, </w:t>
      </w:r>
      <w:sdt>
        <w:sdtPr>
          <w:rPr>
            <w:highlight w:val="lightGray"/>
          </w:rPr>
          <w:id w:val="897254133"/>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185901267"/>
          <w:citation/>
        </w:sdtPr>
        <w:sdtContent>
          <w:r w:rsidRPr="005B3BB6">
            <w:rPr>
              <w:highlight w:val="lightGray"/>
            </w:rPr>
            <w:fldChar w:fldCharType="begin"/>
          </w:r>
          <w:r w:rsidRPr="005B3BB6">
            <w:rPr>
              <w:highlight w:val="lightGray"/>
              <w:lang w:val="en-US"/>
            </w:rPr>
            <w:instrText xml:space="preserve"> CITATION 19_1899r7 \l 1033 </w:instrText>
          </w:r>
          <w:r w:rsidRPr="005B3BB6">
            <w:rPr>
              <w:highlight w:val="lightGray"/>
            </w:rPr>
            <w:fldChar w:fldCharType="separate"/>
          </w:r>
          <w:r w:rsidR="00414CE3" w:rsidRPr="005B3BB6">
            <w:rPr>
              <w:noProof/>
              <w:highlight w:val="lightGray"/>
              <w:lang w:val="en-US"/>
            </w:rPr>
            <w:t>[34]</w:t>
          </w:r>
          <w:r w:rsidRPr="005B3BB6">
            <w:rPr>
              <w:highlight w:val="lightGray"/>
            </w:rPr>
            <w:fldChar w:fldCharType="end"/>
          </w:r>
        </w:sdtContent>
      </w:sdt>
      <w:r w:rsidRPr="005B3BB6">
        <w:rPr>
          <w:highlight w:val="lightGray"/>
        </w:rPr>
        <w:t>]</w:t>
      </w:r>
    </w:p>
    <w:p w14:paraId="228E1B2D" w14:textId="77777777" w:rsidR="00FD146E" w:rsidRPr="005B3BB6" w:rsidRDefault="00FD146E" w:rsidP="00C1013D">
      <w:pPr>
        <w:jc w:val="both"/>
        <w:rPr>
          <w:highlight w:val="lightGray"/>
        </w:rPr>
      </w:pPr>
    </w:p>
    <w:p w14:paraId="40B547A4" w14:textId="77777777" w:rsidR="00C1013D" w:rsidRPr="005B3BB6" w:rsidRDefault="003C7848" w:rsidP="00C1013D">
      <w:pPr>
        <w:jc w:val="both"/>
        <w:rPr>
          <w:highlight w:val="lightGray"/>
        </w:rPr>
      </w:pPr>
      <w:r w:rsidRPr="005B3BB6">
        <w:rPr>
          <w:highlight w:val="lightGray"/>
        </w:rPr>
        <w:t>802.</w:t>
      </w:r>
      <w:r w:rsidR="00C1013D" w:rsidRPr="005B3BB6">
        <w:rPr>
          <w:highlight w:val="lightGray"/>
        </w:rPr>
        <w:t>11be defines a multi-link setup signaling exchange executed over one link initiated by a non-AP MLD with a</w:t>
      </w:r>
      <w:r w:rsidR="00776BFB" w:rsidRPr="005B3BB6">
        <w:rPr>
          <w:highlight w:val="lightGray"/>
        </w:rPr>
        <w:t>n</w:t>
      </w:r>
      <w:r w:rsidR="00C1013D" w:rsidRPr="005B3BB6">
        <w:rPr>
          <w:highlight w:val="lightGray"/>
        </w:rPr>
        <w:t xml:space="preserve"> AP MLD as follows:</w:t>
      </w:r>
    </w:p>
    <w:p w14:paraId="058A448F" w14:textId="77777777" w:rsidR="00776BFB" w:rsidRPr="005B3BB6" w:rsidRDefault="00C1013D" w:rsidP="00486858">
      <w:pPr>
        <w:pStyle w:val="ListParagraph"/>
        <w:numPr>
          <w:ilvl w:val="0"/>
          <w:numId w:val="5"/>
        </w:numPr>
        <w:jc w:val="both"/>
        <w:rPr>
          <w:highlight w:val="lightGray"/>
        </w:rPr>
      </w:pPr>
      <w:r w:rsidRPr="005B3BB6">
        <w:rPr>
          <w:highlight w:val="lightGray"/>
        </w:rPr>
        <w:t>Capability for one or more links can be exchanged during the multi-link setup</w:t>
      </w:r>
      <w:r w:rsidR="00776BFB" w:rsidRPr="005B3BB6">
        <w:rPr>
          <w:highlight w:val="lightGray"/>
        </w:rPr>
        <w:t>.</w:t>
      </w:r>
    </w:p>
    <w:p w14:paraId="2474DD98" w14:textId="77777777" w:rsidR="00C1013D" w:rsidRPr="005B3BB6" w:rsidRDefault="00C1013D" w:rsidP="00486858">
      <w:pPr>
        <w:pStyle w:val="ListParagraph"/>
        <w:numPr>
          <w:ilvl w:val="0"/>
          <w:numId w:val="5"/>
        </w:numPr>
        <w:jc w:val="both"/>
        <w:rPr>
          <w:highlight w:val="lightGray"/>
        </w:rPr>
      </w:pPr>
      <w:r w:rsidRPr="005B3BB6">
        <w:rPr>
          <w:highlight w:val="lightGray"/>
        </w:rPr>
        <w:t xml:space="preserve">The AP MLD serves as the interface to the </w:t>
      </w:r>
      <w:r w:rsidR="00F12C36" w:rsidRPr="005B3BB6">
        <w:rPr>
          <w:highlight w:val="lightGray"/>
        </w:rPr>
        <w:t>DS</w:t>
      </w:r>
      <w:r w:rsidRPr="005B3BB6">
        <w:rPr>
          <w:highlight w:val="lightGray"/>
        </w:rPr>
        <w:t xml:space="preserve"> for the non-AP MLD after successful multi-link setup</w:t>
      </w:r>
    </w:p>
    <w:p w14:paraId="3265DA2D" w14:textId="77777777" w:rsidR="00C1013D" w:rsidRPr="005B3BB6" w:rsidRDefault="00C1013D" w:rsidP="00C1013D">
      <w:pPr>
        <w:jc w:val="both"/>
        <w:rPr>
          <w:highlight w:val="lightGray"/>
        </w:rPr>
      </w:pPr>
      <w:r w:rsidRPr="005B3BB6">
        <w:rPr>
          <w:highlight w:val="lightGray"/>
        </w:rPr>
        <w:t>NOTE</w:t>
      </w:r>
      <w:r w:rsidR="00776BFB" w:rsidRPr="005B3BB6">
        <w:rPr>
          <w:highlight w:val="lightGray"/>
        </w:rPr>
        <w:t xml:space="preserve"> 1 </w:t>
      </w:r>
      <w:r w:rsidRPr="005B3BB6">
        <w:rPr>
          <w:highlight w:val="lightGray"/>
        </w:rPr>
        <w:t>–</w:t>
      </w:r>
      <w:r w:rsidR="00776BFB" w:rsidRPr="005B3BB6">
        <w:rPr>
          <w:highlight w:val="lightGray"/>
        </w:rPr>
        <w:t xml:space="preserve"> </w:t>
      </w:r>
      <w:r w:rsidRPr="005B3BB6">
        <w:rPr>
          <w:highlight w:val="lightGray"/>
        </w:rPr>
        <w:t>The link identification is TBD</w:t>
      </w:r>
      <w:r w:rsidR="0015653C" w:rsidRPr="005B3BB6">
        <w:rPr>
          <w:highlight w:val="lightGray"/>
        </w:rPr>
        <w:t>.</w:t>
      </w:r>
    </w:p>
    <w:p w14:paraId="086FAE8B" w14:textId="77777777" w:rsidR="00C1013D" w:rsidRPr="005B3BB6" w:rsidRDefault="00C1013D" w:rsidP="00C1013D">
      <w:pPr>
        <w:jc w:val="both"/>
        <w:rPr>
          <w:highlight w:val="lightGray"/>
        </w:rPr>
      </w:pPr>
      <w:r w:rsidRPr="005B3BB6">
        <w:rPr>
          <w:highlight w:val="lightGray"/>
        </w:rPr>
        <w:t>NOTE</w:t>
      </w:r>
      <w:r w:rsidR="00776BFB" w:rsidRPr="005B3BB6">
        <w:rPr>
          <w:highlight w:val="lightGray"/>
        </w:rPr>
        <w:t xml:space="preserve"> 2 </w:t>
      </w:r>
      <w:r w:rsidRPr="005B3BB6">
        <w:rPr>
          <w:highlight w:val="lightGray"/>
        </w:rPr>
        <w:t>–</w:t>
      </w:r>
      <w:r w:rsidR="00776BFB" w:rsidRPr="005B3BB6">
        <w:rPr>
          <w:highlight w:val="lightGray"/>
        </w:rPr>
        <w:t xml:space="preserve"> </w:t>
      </w:r>
      <w:r w:rsidRPr="005B3BB6">
        <w:rPr>
          <w:highlight w:val="lightGray"/>
        </w:rPr>
        <w:t>Details for non-infrastructure mode of operation TBD</w:t>
      </w:r>
      <w:r w:rsidR="00776BFB" w:rsidRPr="005B3BB6">
        <w:rPr>
          <w:highlight w:val="lightGray"/>
        </w:rPr>
        <w:t>.</w:t>
      </w:r>
    </w:p>
    <w:p w14:paraId="3F87B4D5" w14:textId="77777777" w:rsidR="00776BFB" w:rsidRPr="005B3BB6" w:rsidRDefault="00776BFB" w:rsidP="00C1013D">
      <w:pPr>
        <w:jc w:val="both"/>
        <w:rPr>
          <w:highlight w:val="lightGray"/>
        </w:rPr>
      </w:pPr>
      <w:r w:rsidRPr="005B3BB6">
        <w:rPr>
          <w:highlight w:val="lightGray"/>
        </w:rPr>
        <w:t xml:space="preserve">[Motion 25, </w:t>
      </w:r>
      <w:sdt>
        <w:sdtPr>
          <w:rPr>
            <w:highlight w:val="lightGray"/>
          </w:rPr>
          <w:id w:val="1459216486"/>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676163986"/>
          <w:citation/>
        </w:sdtPr>
        <w:sdtContent>
          <w:r w:rsidRPr="005B3BB6">
            <w:rPr>
              <w:highlight w:val="lightGray"/>
            </w:rPr>
            <w:fldChar w:fldCharType="begin"/>
          </w:r>
          <w:r w:rsidRPr="005B3BB6">
            <w:rPr>
              <w:highlight w:val="lightGray"/>
              <w:lang w:val="en-US"/>
            </w:rPr>
            <w:instrText xml:space="preserve"> CITATION 19_0773r8 \l 1033 </w:instrText>
          </w:r>
          <w:r w:rsidRPr="005B3BB6">
            <w:rPr>
              <w:highlight w:val="lightGray"/>
            </w:rPr>
            <w:fldChar w:fldCharType="separate"/>
          </w:r>
          <w:r w:rsidR="00414CE3" w:rsidRPr="005B3BB6">
            <w:rPr>
              <w:noProof/>
              <w:highlight w:val="lightGray"/>
              <w:lang w:val="en-US"/>
            </w:rPr>
            <w:t>[35]</w:t>
          </w:r>
          <w:r w:rsidRPr="005B3BB6">
            <w:rPr>
              <w:highlight w:val="lightGray"/>
            </w:rPr>
            <w:fldChar w:fldCharType="end"/>
          </w:r>
        </w:sdtContent>
      </w:sdt>
      <w:r w:rsidRPr="005B3BB6">
        <w:rPr>
          <w:highlight w:val="lightGray"/>
        </w:rPr>
        <w:t>]</w:t>
      </w:r>
    </w:p>
    <w:p w14:paraId="54311AE8" w14:textId="77777777" w:rsidR="000C6B6A" w:rsidRPr="005B3BB6" w:rsidRDefault="000C6B6A" w:rsidP="00C1013D">
      <w:pPr>
        <w:jc w:val="both"/>
        <w:rPr>
          <w:highlight w:val="lightGray"/>
        </w:rPr>
      </w:pPr>
    </w:p>
    <w:p w14:paraId="7AE213B7" w14:textId="77777777" w:rsidR="000C6B6A" w:rsidRPr="005B3BB6" w:rsidRDefault="00744D45" w:rsidP="00C1013D">
      <w:pPr>
        <w:jc w:val="both"/>
        <w:rPr>
          <w:highlight w:val="lightGray"/>
        </w:rPr>
      </w:pPr>
      <w:r w:rsidRPr="005B3BB6">
        <w:rPr>
          <w:highlight w:val="lightGray"/>
        </w:rPr>
        <w:t>A MLD can indicate capability to support exchanging frames simultaneously on a set of affiliated STAs to another MLD.</w:t>
      </w:r>
    </w:p>
    <w:p w14:paraId="4E1B40BA" w14:textId="77777777" w:rsidR="000C6B6A" w:rsidRPr="005B3BB6" w:rsidRDefault="000C6B6A" w:rsidP="00C1013D">
      <w:pPr>
        <w:jc w:val="both"/>
        <w:rPr>
          <w:highlight w:val="lightGray"/>
        </w:rPr>
      </w:pPr>
      <w:r w:rsidRPr="005B3BB6">
        <w:rPr>
          <w:highlight w:val="lightGray"/>
        </w:rPr>
        <w:t xml:space="preserve">[Motion 26, </w:t>
      </w:r>
      <w:sdt>
        <w:sdtPr>
          <w:rPr>
            <w:highlight w:val="lightGray"/>
          </w:rPr>
          <w:id w:val="824791672"/>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666480470"/>
          <w:citation/>
        </w:sdtPr>
        <w:sdtContent>
          <w:r w:rsidRPr="005B3BB6">
            <w:rPr>
              <w:highlight w:val="lightGray"/>
            </w:rPr>
            <w:fldChar w:fldCharType="begin"/>
          </w:r>
          <w:r w:rsidRPr="005B3BB6">
            <w:rPr>
              <w:highlight w:val="lightGray"/>
              <w:lang w:val="en-US"/>
            </w:rPr>
            <w:instrText xml:space="preserve"> CITATION 19_0773r8 \l 1033 </w:instrText>
          </w:r>
          <w:r w:rsidRPr="005B3BB6">
            <w:rPr>
              <w:highlight w:val="lightGray"/>
            </w:rPr>
            <w:fldChar w:fldCharType="separate"/>
          </w:r>
          <w:r w:rsidR="00414CE3" w:rsidRPr="005B3BB6">
            <w:rPr>
              <w:noProof/>
              <w:highlight w:val="lightGray"/>
              <w:lang w:val="en-US"/>
            </w:rPr>
            <w:t>[35]</w:t>
          </w:r>
          <w:r w:rsidRPr="005B3BB6">
            <w:rPr>
              <w:highlight w:val="lightGray"/>
            </w:rPr>
            <w:fldChar w:fldCharType="end"/>
          </w:r>
        </w:sdtContent>
      </w:sdt>
      <w:r w:rsidRPr="005B3BB6">
        <w:rPr>
          <w:highlight w:val="lightGray"/>
        </w:rPr>
        <w:t>]</w:t>
      </w:r>
    </w:p>
    <w:p w14:paraId="068EF31F" w14:textId="77777777" w:rsidR="00C1013D" w:rsidRPr="005B3BB6" w:rsidRDefault="00C1013D" w:rsidP="002A0425">
      <w:pPr>
        <w:jc w:val="both"/>
        <w:rPr>
          <w:highlight w:val="lightGray"/>
        </w:rPr>
      </w:pPr>
    </w:p>
    <w:p w14:paraId="35118DAE" w14:textId="77777777" w:rsidR="00A267FA" w:rsidRPr="005B3BB6" w:rsidRDefault="00A267FA" w:rsidP="002A0425">
      <w:pPr>
        <w:jc w:val="both"/>
        <w:rPr>
          <w:highlight w:val="lightGray"/>
        </w:rPr>
      </w:pPr>
      <w:r w:rsidRPr="005B3BB6">
        <w:rPr>
          <w:highlight w:val="lightGray"/>
        </w:rPr>
        <w:t>A new element will be defined as a container to advertise and exchange capability information for multi-link setup.</w:t>
      </w:r>
    </w:p>
    <w:p w14:paraId="7D75267F" w14:textId="77777777" w:rsidR="00A267FA" w:rsidRDefault="00A267FA" w:rsidP="002A0425">
      <w:pPr>
        <w:jc w:val="both"/>
      </w:pPr>
      <w:r w:rsidRPr="005B3BB6">
        <w:rPr>
          <w:highlight w:val="lightGray"/>
        </w:rPr>
        <w:t xml:space="preserve">[Motion 68, </w:t>
      </w:r>
      <w:sdt>
        <w:sdtPr>
          <w:rPr>
            <w:highlight w:val="lightGray"/>
          </w:rPr>
          <w:id w:val="2026356088"/>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322691662"/>
          <w:citation/>
        </w:sdtPr>
        <w:sdtContent>
          <w:r w:rsidRPr="005B3BB6">
            <w:rPr>
              <w:highlight w:val="lightGray"/>
            </w:rPr>
            <w:fldChar w:fldCharType="begin"/>
          </w:r>
          <w:r w:rsidRPr="005B3BB6">
            <w:rPr>
              <w:highlight w:val="lightGray"/>
              <w:lang w:val="en-US"/>
            </w:rPr>
            <w:instrText xml:space="preserve"> CITATION 19_1549r5 \l 1033 </w:instrText>
          </w:r>
          <w:r w:rsidRPr="005B3BB6">
            <w:rPr>
              <w:highlight w:val="lightGray"/>
            </w:rPr>
            <w:fldChar w:fldCharType="separate"/>
          </w:r>
          <w:r w:rsidR="00414CE3" w:rsidRPr="005B3BB6">
            <w:rPr>
              <w:noProof/>
              <w:highlight w:val="lightGray"/>
              <w:lang w:val="en-US"/>
            </w:rPr>
            <w:t>[36]</w:t>
          </w:r>
          <w:r w:rsidRPr="005B3BB6">
            <w:rPr>
              <w:highlight w:val="lightGray"/>
            </w:rPr>
            <w:fldChar w:fldCharType="end"/>
          </w:r>
        </w:sdtContent>
      </w:sdt>
      <w:r w:rsidRPr="005B3BB6">
        <w:rPr>
          <w:highlight w:val="lightGray"/>
        </w:rPr>
        <w:t>]</w:t>
      </w:r>
    </w:p>
    <w:p w14:paraId="1252D19F" w14:textId="77777777" w:rsidR="00A267FA" w:rsidRDefault="00A267FA" w:rsidP="002A0425">
      <w:pPr>
        <w:jc w:val="both"/>
      </w:pPr>
    </w:p>
    <w:p w14:paraId="62F164C0" w14:textId="77777777" w:rsidR="00FE33A4" w:rsidRDefault="00FE33A4" w:rsidP="00FE33A4">
      <w:pPr>
        <w:jc w:val="both"/>
        <w:rPr>
          <w:szCs w:val="22"/>
        </w:rPr>
      </w:pPr>
    </w:p>
    <w:p w14:paraId="3CA1B2CF" w14:textId="77777777" w:rsidR="00FE33A4" w:rsidRDefault="00FE33A4">
      <w:pPr>
        <w:rPr>
          <w:b/>
        </w:rPr>
      </w:pPr>
      <w:r>
        <w:rPr>
          <w:b/>
        </w:rPr>
        <w:br w:type="page"/>
      </w:r>
    </w:p>
    <w:p w14:paraId="2B907E80" w14:textId="2D5BFA65" w:rsidR="00FE33A4" w:rsidRPr="00FE33A4" w:rsidRDefault="00FE33A4" w:rsidP="00FE33A4">
      <w:pPr>
        <w:jc w:val="both"/>
        <w:rPr>
          <w:szCs w:val="22"/>
          <w:highlight w:val="yellow"/>
        </w:rPr>
      </w:pPr>
      <w:r w:rsidRPr="00FE33A4">
        <w:rPr>
          <w:b/>
          <w:highlight w:val="yellow"/>
        </w:rPr>
        <w:lastRenderedPageBreak/>
        <w:t>Straw poll #65</w:t>
      </w:r>
    </w:p>
    <w:p w14:paraId="6151BC94" w14:textId="77777777" w:rsidR="00FE33A4" w:rsidRPr="00FE33A4" w:rsidRDefault="00FE33A4" w:rsidP="00FE33A4">
      <w:pPr>
        <w:jc w:val="both"/>
        <w:rPr>
          <w:szCs w:val="22"/>
          <w:highlight w:val="yellow"/>
        </w:rPr>
      </w:pPr>
      <w:r w:rsidRPr="00FE33A4">
        <w:rPr>
          <w:szCs w:val="22"/>
          <w:highlight w:val="yellow"/>
        </w:rPr>
        <w:t>Do you support that an STA of an MLD provides information that is common to all STAs affiliated with the MLD and information that is specific to the STA on each link in management frames during multi-link discovery and multi-link setup?</w:t>
      </w:r>
    </w:p>
    <w:p w14:paraId="2630E7A3" w14:textId="41874FE2" w:rsidR="00FE33A4" w:rsidRPr="00FE33A4" w:rsidRDefault="00FE33A4" w:rsidP="00FE33A4">
      <w:pPr>
        <w:pStyle w:val="ListParagraph"/>
        <w:numPr>
          <w:ilvl w:val="0"/>
          <w:numId w:val="79"/>
        </w:numPr>
        <w:jc w:val="both"/>
        <w:rPr>
          <w:szCs w:val="22"/>
          <w:highlight w:val="yellow"/>
        </w:rPr>
      </w:pPr>
      <w:r w:rsidRPr="00FE33A4">
        <w:rPr>
          <w:szCs w:val="22"/>
          <w:highlight w:val="yellow"/>
        </w:rPr>
        <w:t>The specific information is TBD</w:t>
      </w:r>
      <w:r w:rsidRPr="00FE33A4">
        <w:rPr>
          <w:szCs w:val="22"/>
          <w:highlight w:val="yellow"/>
        </w:rPr>
        <w:t xml:space="preserve"> </w:t>
      </w:r>
      <w:r w:rsidRPr="00FE33A4">
        <w:rPr>
          <w:b/>
          <w:i/>
          <w:highlight w:val="yellow"/>
        </w:rPr>
        <w:t>[#SP65]</w:t>
      </w:r>
    </w:p>
    <w:p w14:paraId="3E08FB3F" w14:textId="1587FFC1" w:rsidR="00FE33A4" w:rsidRPr="00FE33A4" w:rsidRDefault="00FE33A4" w:rsidP="00FE33A4">
      <w:pPr>
        <w:jc w:val="both"/>
        <w:rPr>
          <w:szCs w:val="22"/>
        </w:rPr>
      </w:pPr>
      <w:r w:rsidRPr="00FE33A4">
        <w:rPr>
          <w:szCs w:val="22"/>
          <w:highlight w:val="yellow"/>
        </w:rPr>
        <w:t>[</w:t>
      </w:r>
      <w:r w:rsidRPr="00FE33A4">
        <w:rPr>
          <w:szCs w:val="22"/>
          <w:highlight w:val="yellow"/>
        </w:rPr>
        <w:t>20/0028r5 (Indication of Multi-link Information, Insun Jang, LGE)</w:t>
      </w:r>
      <w:r w:rsidRPr="00FE33A4">
        <w:rPr>
          <w:szCs w:val="22"/>
          <w:highlight w:val="yellow"/>
        </w:rPr>
        <w:t xml:space="preserve">, SP#1, </w:t>
      </w:r>
      <w:r w:rsidRPr="00FE33A4">
        <w:rPr>
          <w:szCs w:val="22"/>
          <w:highlight w:val="yellow"/>
        </w:rPr>
        <w:t>Approved with unanimous consent</w:t>
      </w:r>
      <w:r w:rsidRPr="00FE33A4">
        <w:rPr>
          <w:szCs w:val="22"/>
          <w:highlight w:val="yellow"/>
        </w:rPr>
        <w:t>]</w:t>
      </w:r>
    </w:p>
    <w:p w14:paraId="36D7DC2A" w14:textId="77777777" w:rsidR="00FE33A4" w:rsidRDefault="00FE33A4" w:rsidP="002A0425">
      <w:pPr>
        <w:jc w:val="both"/>
      </w:pPr>
    </w:p>
    <w:p w14:paraId="5BB20312" w14:textId="5F2E7282" w:rsidR="00AC095A" w:rsidRPr="005B3BB6" w:rsidRDefault="00FF7833" w:rsidP="002A0425">
      <w:pPr>
        <w:jc w:val="both"/>
        <w:rPr>
          <w:highlight w:val="lightGray"/>
        </w:rPr>
      </w:pPr>
      <w:r w:rsidRPr="005B3BB6">
        <w:rPr>
          <w:highlight w:val="lightGray"/>
        </w:rPr>
        <w:t>802.</w:t>
      </w:r>
      <w:r w:rsidR="00AC095A" w:rsidRPr="005B3BB6">
        <w:rPr>
          <w:highlight w:val="lightGray"/>
        </w:rPr>
        <w:t>11be supports a mechanism for multi-link operation:</w:t>
      </w:r>
    </w:p>
    <w:p w14:paraId="572CA686" w14:textId="77777777" w:rsidR="00AC095A" w:rsidRPr="005B3BB6" w:rsidRDefault="00AC095A" w:rsidP="00486858">
      <w:pPr>
        <w:pStyle w:val="ListParagraph"/>
        <w:numPr>
          <w:ilvl w:val="0"/>
          <w:numId w:val="7"/>
        </w:numPr>
        <w:jc w:val="both"/>
        <w:rPr>
          <w:highlight w:val="lightGray"/>
        </w:rPr>
      </w:pPr>
      <w:r w:rsidRPr="005B3BB6">
        <w:rPr>
          <w:highlight w:val="lightGray"/>
        </w:rPr>
        <w:t xml:space="preserve">An AP affiliated with an AP </w:t>
      </w:r>
      <w:r w:rsidR="00BB53F7" w:rsidRPr="005B3BB6">
        <w:rPr>
          <w:highlight w:val="lightGray"/>
        </w:rPr>
        <w:t>MLD</w:t>
      </w:r>
      <w:r w:rsidRPr="005B3BB6">
        <w:rPr>
          <w:highlight w:val="lightGray"/>
        </w:rPr>
        <w:t xml:space="preserve"> can indicate the capabilities and operational parameters for one or more STAs of the multi-link device.</w:t>
      </w:r>
    </w:p>
    <w:p w14:paraId="66FD4C7A" w14:textId="77777777" w:rsidR="00AC095A" w:rsidRPr="005B3BB6" w:rsidRDefault="00AC095A" w:rsidP="00486858">
      <w:pPr>
        <w:pStyle w:val="ListParagraph"/>
        <w:numPr>
          <w:ilvl w:val="0"/>
          <w:numId w:val="7"/>
        </w:numPr>
        <w:jc w:val="both"/>
        <w:rPr>
          <w:highlight w:val="lightGray"/>
        </w:rPr>
      </w:pPr>
      <w:r w:rsidRPr="005B3BB6">
        <w:rPr>
          <w:highlight w:val="lightGray"/>
        </w:rPr>
        <w:t xml:space="preserve">A non-AP STA affiliated with a non-AP </w:t>
      </w:r>
      <w:r w:rsidR="00BB53F7" w:rsidRPr="005B3BB6">
        <w:rPr>
          <w:highlight w:val="lightGray"/>
        </w:rPr>
        <w:t>MLD</w:t>
      </w:r>
      <w:r w:rsidRPr="005B3BB6">
        <w:rPr>
          <w:highlight w:val="lightGray"/>
        </w:rPr>
        <w:t xml:space="preserve"> can indicate the capabilities for one or more non-AP STAs of the non-AP </w:t>
      </w:r>
      <w:r w:rsidR="00BB53F7" w:rsidRPr="005B3BB6">
        <w:rPr>
          <w:highlight w:val="lightGray"/>
        </w:rPr>
        <w:t>MLD</w:t>
      </w:r>
      <w:r w:rsidRPr="005B3BB6">
        <w:rPr>
          <w:highlight w:val="lightGray"/>
        </w:rPr>
        <w:t>.</w:t>
      </w:r>
    </w:p>
    <w:p w14:paraId="1E6BD072" w14:textId="77777777" w:rsidR="00CE58AF" w:rsidRPr="005B3BB6" w:rsidRDefault="00AC095A" w:rsidP="00486858">
      <w:pPr>
        <w:pStyle w:val="ListParagraph"/>
        <w:numPr>
          <w:ilvl w:val="0"/>
          <w:numId w:val="7"/>
        </w:numPr>
        <w:jc w:val="both"/>
        <w:rPr>
          <w:highlight w:val="lightGray"/>
        </w:rPr>
      </w:pPr>
      <w:r w:rsidRPr="005B3BB6">
        <w:rPr>
          <w:highlight w:val="lightGray"/>
        </w:rPr>
        <w:t>Specific information of capabilities and operational parameters of multi-link device is TBD.</w:t>
      </w:r>
    </w:p>
    <w:p w14:paraId="29285D03" w14:textId="77777777" w:rsidR="00CE58AF" w:rsidRDefault="00CE58AF" w:rsidP="002A0425">
      <w:pPr>
        <w:pStyle w:val="ListParagraph"/>
        <w:ind w:left="0"/>
        <w:jc w:val="both"/>
      </w:pPr>
      <w:r w:rsidRPr="005B3BB6">
        <w:rPr>
          <w:highlight w:val="lightGray"/>
        </w:rPr>
        <w:t xml:space="preserve">[Motion 21, </w:t>
      </w:r>
      <w:sdt>
        <w:sdtPr>
          <w:rPr>
            <w:highlight w:val="lightGray"/>
          </w:rPr>
          <w:id w:val="-67500156"/>
          <w:citation/>
        </w:sdtPr>
        <w:sdtContent>
          <w:r w:rsidR="002C3636" w:rsidRPr="005B3BB6">
            <w:rPr>
              <w:highlight w:val="lightGray"/>
            </w:rPr>
            <w:fldChar w:fldCharType="begin"/>
          </w:r>
          <w:r w:rsidR="002C3636" w:rsidRPr="005B3BB6">
            <w:rPr>
              <w:highlight w:val="lightGray"/>
              <w:lang w:val="en-US"/>
            </w:rPr>
            <w:instrText xml:space="preserve"> CITATION 19_1755r1 \l 1033 </w:instrText>
          </w:r>
          <w:r w:rsidR="002C3636" w:rsidRPr="005B3BB6">
            <w:rPr>
              <w:highlight w:val="lightGray"/>
            </w:rPr>
            <w:fldChar w:fldCharType="separate"/>
          </w:r>
          <w:r w:rsidR="00414CE3" w:rsidRPr="005B3BB6">
            <w:rPr>
              <w:noProof/>
              <w:highlight w:val="lightGray"/>
              <w:lang w:val="en-US"/>
            </w:rPr>
            <w:t>[3]</w:t>
          </w:r>
          <w:r w:rsidR="002C3636" w:rsidRPr="005B3BB6">
            <w:rPr>
              <w:highlight w:val="lightGray"/>
            </w:rPr>
            <w:fldChar w:fldCharType="end"/>
          </w:r>
        </w:sdtContent>
      </w:sdt>
      <w:r w:rsidR="002C3636" w:rsidRPr="005B3BB6">
        <w:rPr>
          <w:highlight w:val="lightGray"/>
        </w:rPr>
        <w:t xml:space="preserve"> and </w:t>
      </w:r>
      <w:sdt>
        <w:sdtPr>
          <w:rPr>
            <w:highlight w:val="lightGray"/>
          </w:rPr>
          <w:id w:val="1151328347"/>
          <w:citation/>
        </w:sdtPr>
        <w:sdtContent>
          <w:r w:rsidR="002C3636" w:rsidRPr="005B3BB6">
            <w:rPr>
              <w:highlight w:val="lightGray"/>
            </w:rPr>
            <w:fldChar w:fldCharType="begin"/>
          </w:r>
          <w:r w:rsidR="002C3636" w:rsidRPr="005B3BB6">
            <w:rPr>
              <w:highlight w:val="lightGray"/>
              <w:lang w:val="en-US"/>
            </w:rPr>
            <w:instrText xml:space="preserve"> CITATION 19_1509r5 \l 1033 </w:instrText>
          </w:r>
          <w:r w:rsidR="002C3636" w:rsidRPr="005B3BB6">
            <w:rPr>
              <w:highlight w:val="lightGray"/>
            </w:rPr>
            <w:fldChar w:fldCharType="separate"/>
          </w:r>
          <w:r w:rsidR="00414CE3" w:rsidRPr="005B3BB6">
            <w:rPr>
              <w:noProof/>
              <w:highlight w:val="lightGray"/>
              <w:lang w:val="en-US"/>
            </w:rPr>
            <w:t>[37]</w:t>
          </w:r>
          <w:r w:rsidR="002C3636" w:rsidRPr="005B3BB6">
            <w:rPr>
              <w:highlight w:val="lightGray"/>
            </w:rPr>
            <w:fldChar w:fldCharType="end"/>
          </w:r>
        </w:sdtContent>
      </w:sdt>
      <w:r w:rsidR="002C3636" w:rsidRPr="005B3BB6">
        <w:rPr>
          <w:highlight w:val="lightGray"/>
        </w:rPr>
        <w:t>]</w:t>
      </w:r>
    </w:p>
    <w:p w14:paraId="0C850D64" w14:textId="77777777" w:rsidR="00FE6447" w:rsidRDefault="00FE6447" w:rsidP="002A0425">
      <w:pPr>
        <w:pStyle w:val="ListParagraph"/>
        <w:ind w:left="0"/>
        <w:jc w:val="both"/>
      </w:pPr>
    </w:p>
    <w:p w14:paraId="675F6BE0" w14:textId="77777777" w:rsidR="00FE6447" w:rsidRPr="000C5B2D" w:rsidRDefault="00FE6447" w:rsidP="00FE6447">
      <w:pPr>
        <w:jc w:val="both"/>
        <w:rPr>
          <w:szCs w:val="22"/>
          <w:highlight w:val="yellow"/>
        </w:rPr>
      </w:pPr>
      <w:r w:rsidRPr="000C5B2D">
        <w:rPr>
          <w:b/>
          <w:highlight w:val="yellow"/>
        </w:rPr>
        <w:t>Straw poll #33</w:t>
      </w:r>
    </w:p>
    <w:p w14:paraId="52BA5334" w14:textId="021FDC16" w:rsidR="00FE6447" w:rsidRPr="000C5B2D" w:rsidRDefault="00FE6447" w:rsidP="00FE6447">
      <w:pPr>
        <w:jc w:val="both"/>
        <w:rPr>
          <w:szCs w:val="22"/>
          <w:highlight w:val="yellow"/>
        </w:rPr>
      </w:pPr>
      <w:del w:id="1087" w:author="Edward Au" w:date="2020-06-01T13:02:00Z">
        <w:r w:rsidRPr="000C5B2D" w:rsidDel="00B85EB5">
          <w:rPr>
            <w:szCs w:val="22"/>
            <w:highlight w:val="yellow"/>
          </w:rPr>
          <w:delText>Do you</w:delText>
        </w:r>
      </w:del>
      <w:ins w:id="1088" w:author="Edward Au" w:date="2020-06-01T13:02:00Z">
        <w:r w:rsidR="00B85EB5">
          <w:rPr>
            <w:szCs w:val="22"/>
            <w:highlight w:val="yellow"/>
          </w:rPr>
          <w:t>802.11be</w:t>
        </w:r>
      </w:ins>
      <w:r w:rsidRPr="000C5B2D">
        <w:rPr>
          <w:szCs w:val="22"/>
          <w:highlight w:val="yellow"/>
        </w:rPr>
        <w:t xml:space="preserve"> support</w:t>
      </w:r>
      <w:ins w:id="1089" w:author="Edward Au" w:date="2020-06-01T13:02:00Z">
        <w:r w:rsidR="00B85EB5">
          <w:rPr>
            <w:szCs w:val="22"/>
            <w:highlight w:val="yellow"/>
          </w:rPr>
          <w:t>s</w:t>
        </w:r>
      </w:ins>
      <w:r w:rsidRPr="000C5B2D">
        <w:rPr>
          <w:szCs w:val="22"/>
          <w:highlight w:val="yellow"/>
        </w:rPr>
        <w:t xml:space="preserve"> that each STA of an MLD may independently select and manage its operational parameters unless specified otherwise in the 11be standard</w:t>
      </w:r>
      <w:ins w:id="1090" w:author="Edward Au" w:date="2020-06-01T13:02:00Z">
        <w:r w:rsidR="00B85EB5">
          <w:rPr>
            <w:szCs w:val="22"/>
            <w:highlight w:val="yellow"/>
          </w:rPr>
          <w:t>.</w:t>
        </w:r>
      </w:ins>
      <w:del w:id="1091" w:author="Edward Au" w:date="2020-06-01T13:02:00Z">
        <w:r w:rsidRPr="000C5B2D" w:rsidDel="00B85EB5">
          <w:rPr>
            <w:szCs w:val="22"/>
            <w:highlight w:val="yellow"/>
          </w:rPr>
          <w:delText>?</w:delText>
        </w:r>
      </w:del>
      <w:r w:rsidR="00B85EB5">
        <w:rPr>
          <w:szCs w:val="22"/>
          <w:highlight w:val="yellow"/>
        </w:rPr>
        <w:t xml:space="preserve"> </w:t>
      </w:r>
      <w:r w:rsidR="00B85EB5" w:rsidRPr="000C5B2D">
        <w:rPr>
          <w:b/>
          <w:i/>
          <w:highlight w:val="yellow"/>
        </w:rPr>
        <w:t>[#SP33]</w:t>
      </w:r>
    </w:p>
    <w:p w14:paraId="5116E222" w14:textId="59C2D3CF" w:rsidR="00FE6447" w:rsidRPr="000C5B2D" w:rsidRDefault="00FE6447" w:rsidP="00FE6447">
      <w:pPr>
        <w:rPr>
          <w:szCs w:val="22"/>
        </w:rPr>
      </w:pPr>
      <w:r w:rsidRPr="000C5B2D">
        <w:rPr>
          <w:szCs w:val="22"/>
          <w:highlight w:val="yellow"/>
        </w:rPr>
        <w:t>[20/0314r1 (MLO: BSS Color, Abhishek Patil, Qualcomm), SP, Y/N/A/No answer: 51/8/22/15]</w:t>
      </w:r>
    </w:p>
    <w:p w14:paraId="75EE0FEF" w14:textId="77777777" w:rsidR="00523F28" w:rsidRDefault="00523F28" w:rsidP="002A0425">
      <w:pPr>
        <w:pStyle w:val="ListParagraph"/>
        <w:ind w:left="0"/>
        <w:jc w:val="both"/>
      </w:pPr>
    </w:p>
    <w:p w14:paraId="48E63F02" w14:textId="77777777" w:rsidR="00257845" w:rsidRPr="00257845" w:rsidRDefault="00257845" w:rsidP="005F0B86">
      <w:pPr>
        <w:jc w:val="both"/>
        <w:rPr>
          <w:b/>
          <w:highlight w:val="yellow"/>
        </w:rPr>
      </w:pPr>
      <w:r w:rsidRPr="00257845">
        <w:rPr>
          <w:b/>
          <w:highlight w:val="yellow"/>
        </w:rPr>
        <w:t>Straw poll #4</w:t>
      </w:r>
    </w:p>
    <w:p w14:paraId="1AA46AB3" w14:textId="2842B099" w:rsidR="005F0B86" w:rsidRPr="003E6C55" w:rsidRDefault="005F0B86" w:rsidP="00B85EB5">
      <w:pPr>
        <w:jc w:val="both"/>
        <w:rPr>
          <w:highlight w:val="yellow"/>
        </w:rPr>
      </w:pPr>
      <w:del w:id="1092" w:author="Edward Au" w:date="2020-06-01T13:02:00Z">
        <w:r w:rsidRPr="003E6C55" w:rsidDel="00B85EB5">
          <w:rPr>
            <w:highlight w:val="yellow"/>
          </w:rPr>
          <w:delText>Do you</w:delText>
        </w:r>
      </w:del>
      <w:ins w:id="1093" w:author="Edward Au" w:date="2020-06-01T13:02:00Z">
        <w:r w:rsidR="00B85EB5">
          <w:rPr>
            <w:highlight w:val="yellow"/>
          </w:rPr>
          <w:t>802.11be</w:t>
        </w:r>
      </w:ins>
      <w:r w:rsidRPr="003E6C55">
        <w:rPr>
          <w:highlight w:val="yellow"/>
        </w:rPr>
        <w:t xml:space="preserve"> support</w:t>
      </w:r>
      <w:ins w:id="1094" w:author="Edward Au" w:date="2020-06-01T13:02:00Z">
        <w:r w:rsidR="00B85EB5">
          <w:rPr>
            <w:highlight w:val="yellow"/>
          </w:rPr>
          <w:t>s</w:t>
        </w:r>
      </w:ins>
      <w:r w:rsidRPr="003E6C55">
        <w:rPr>
          <w:highlight w:val="yellow"/>
        </w:rPr>
        <w:t xml:space="preserve"> </w:t>
      </w:r>
      <w:del w:id="1095" w:author="Edward Au" w:date="2020-06-01T13:03:00Z">
        <w:r w:rsidRPr="003E6C55" w:rsidDel="00B85EB5">
          <w:rPr>
            <w:highlight w:val="yellow"/>
          </w:rPr>
          <w:delText>the addition of the following text to TGbe SFD?</w:delText>
        </w:r>
      </w:del>
      <w:ins w:id="1096" w:author="Edward Au" w:date="2020-06-01T13:03:00Z">
        <w:r w:rsidR="00B85EB5">
          <w:rPr>
            <w:highlight w:val="yellow"/>
          </w:rPr>
          <w:t>that</w:t>
        </w:r>
      </w:ins>
      <w:r w:rsidRPr="003E6C55">
        <w:rPr>
          <w:highlight w:val="yellow"/>
        </w:rPr>
        <w:t xml:space="preserve"> </w:t>
      </w:r>
      <w:del w:id="1097" w:author="Edward Au" w:date="2020-06-01T13:03:00Z">
        <w:r w:rsidRPr="003E6C55" w:rsidDel="00B85EB5">
          <w:rPr>
            <w:highlight w:val="yellow"/>
          </w:rPr>
          <w:delText xml:space="preserve">A </w:delText>
        </w:r>
      </w:del>
      <w:ins w:id="1098" w:author="Edward Au" w:date="2020-06-01T13:03:00Z">
        <w:r w:rsidR="00B85EB5">
          <w:rPr>
            <w:highlight w:val="yellow"/>
          </w:rPr>
          <w:t>a</w:t>
        </w:r>
        <w:r w:rsidR="00B85EB5" w:rsidRPr="003E6C55">
          <w:rPr>
            <w:highlight w:val="yellow"/>
          </w:rPr>
          <w:t xml:space="preserve"> </w:t>
        </w:r>
      </w:ins>
      <w:r w:rsidRPr="003E6C55">
        <w:rPr>
          <w:highlight w:val="yellow"/>
        </w:rPr>
        <w:t xml:space="preserve">non-AP MLD may update its ability to perform simultaneous transmission and reception on a pair of setup links after multi-link setup. </w:t>
      </w:r>
    </w:p>
    <w:p w14:paraId="309E0A27" w14:textId="77777777" w:rsidR="005F0B86" w:rsidRPr="003E6C55" w:rsidRDefault="005F0B86">
      <w:pPr>
        <w:pStyle w:val="ListParagraph"/>
        <w:numPr>
          <w:ilvl w:val="0"/>
          <w:numId w:val="56"/>
        </w:numPr>
        <w:jc w:val="both"/>
        <w:rPr>
          <w:highlight w:val="yellow"/>
        </w:rPr>
        <w:pPrChange w:id="1099" w:author="Edward Au" w:date="2020-06-01T13:03:00Z">
          <w:pPr>
            <w:pStyle w:val="ListParagraph"/>
            <w:numPr>
              <w:ilvl w:val="1"/>
              <w:numId w:val="56"/>
            </w:numPr>
            <w:ind w:left="1440" w:hanging="360"/>
            <w:jc w:val="both"/>
          </w:pPr>
        </w:pPrChange>
      </w:pPr>
      <w:r w:rsidRPr="003E6C55">
        <w:rPr>
          <w:highlight w:val="yellow"/>
        </w:rPr>
        <w:t>This update for any pair of setup links can be announced by non-AP MLD on any enabled link.</w:t>
      </w:r>
    </w:p>
    <w:p w14:paraId="39F84BB1" w14:textId="77777777" w:rsidR="005F0B86" w:rsidRPr="003E6C55" w:rsidRDefault="005F0B86" w:rsidP="005F0B86">
      <w:pPr>
        <w:jc w:val="both"/>
        <w:rPr>
          <w:highlight w:val="yellow"/>
        </w:rPr>
      </w:pPr>
      <w:r w:rsidRPr="003E6C55">
        <w:rPr>
          <w:highlight w:val="yellow"/>
        </w:rPr>
        <w:t xml:space="preserve">NOTE – Specific signaling for update indication is TBD </w:t>
      </w:r>
    </w:p>
    <w:p w14:paraId="057C90C2" w14:textId="20A5D868" w:rsidR="005F0B86" w:rsidRPr="003E6C55" w:rsidRDefault="005F0B86" w:rsidP="005F0B86">
      <w:pPr>
        <w:jc w:val="both"/>
        <w:rPr>
          <w:highlight w:val="yellow"/>
        </w:rPr>
      </w:pPr>
      <w:r w:rsidRPr="003E6C55">
        <w:rPr>
          <w:highlight w:val="yellow"/>
        </w:rPr>
        <w:t>NOTE - Limitations on dynamic updating is TBD</w:t>
      </w:r>
      <w:r w:rsidR="00B85EB5" w:rsidRPr="00257845">
        <w:rPr>
          <w:b/>
          <w:i/>
          <w:highlight w:val="yellow"/>
        </w:rPr>
        <w:t xml:space="preserve"> [#SP4]</w:t>
      </w:r>
    </w:p>
    <w:p w14:paraId="16CA1295" w14:textId="16898158" w:rsidR="005F0B86" w:rsidRPr="003E6C55" w:rsidRDefault="005F0B86" w:rsidP="005F0B86">
      <w:pPr>
        <w:jc w:val="both"/>
        <w:rPr>
          <w:lang w:val="en-US"/>
        </w:rPr>
      </w:pPr>
      <w:r w:rsidRPr="003E6C55">
        <w:rPr>
          <w:highlight w:val="yellow"/>
        </w:rPr>
        <w:t>[</w:t>
      </w:r>
      <w:r w:rsidR="00B57783">
        <w:rPr>
          <w:highlight w:val="yellow"/>
          <w:lang w:val="en-US"/>
        </w:rPr>
        <w:t>20/0226r5</w:t>
      </w:r>
      <w:r w:rsidRPr="003E6C55">
        <w:rPr>
          <w:highlight w:val="yellow"/>
          <w:lang w:val="en-US"/>
        </w:rPr>
        <w:t xml:space="preserve"> (MLO Constraint Indication and Operating Mode, Sharan Naribole, Samsung), SP#1, </w:t>
      </w:r>
      <w:r w:rsidRPr="00257845">
        <w:rPr>
          <w:highlight w:val="yellow"/>
        </w:rPr>
        <w:t>Y/N/A/No answer: 43/7/29/19]</w:t>
      </w:r>
    </w:p>
    <w:p w14:paraId="6137A921" w14:textId="77777777" w:rsidR="005F0B86" w:rsidRDefault="005F0B86" w:rsidP="002A0425">
      <w:pPr>
        <w:pStyle w:val="ListParagraph"/>
        <w:ind w:left="0"/>
        <w:jc w:val="both"/>
      </w:pPr>
    </w:p>
    <w:p w14:paraId="2F605060" w14:textId="0B25061A" w:rsidR="00523F28" w:rsidRPr="005B3BB6" w:rsidRDefault="00523F28" w:rsidP="00523F28">
      <w:pPr>
        <w:jc w:val="both"/>
        <w:rPr>
          <w:highlight w:val="lightGray"/>
        </w:rPr>
      </w:pPr>
      <w:r w:rsidRPr="005B3BB6">
        <w:rPr>
          <w:highlight w:val="lightGray"/>
        </w:rPr>
        <w:t>A MLD that supports multiple links can announce whether it can support transmission on one link concurrent with reception on the other link for each pair of links.</w:t>
      </w:r>
    </w:p>
    <w:p w14:paraId="1CF8303E" w14:textId="77777777" w:rsidR="00523F28" w:rsidRPr="005B3BB6" w:rsidRDefault="00FC6C0F" w:rsidP="00523F28">
      <w:pPr>
        <w:jc w:val="both"/>
        <w:rPr>
          <w:highlight w:val="lightGray"/>
        </w:rPr>
      </w:pPr>
      <w:r w:rsidRPr="005B3BB6">
        <w:rPr>
          <w:highlight w:val="lightGray"/>
        </w:rPr>
        <w:t xml:space="preserve">NOTE 1 – </w:t>
      </w:r>
      <w:r w:rsidR="00523F28" w:rsidRPr="005B3BB6">
        <w:rPr>
          <w:highlight w:val="lightGray"/>
        </w:rPr>
        <w:t>The 2 links are on different channels</w:t>
      </w:r>
      <w:r w:rsidR="00AF489B" w:rsidRPr="005B3BB6">
        <w:rPr>
          <w:highlight w:val="lightGray"/>
        </w:rPr>
        <w:t>.</w:t>
      </w:r>
    </w:p>
    <w:p w14:paraId="785F8B4B" w14:textId="77777777" w:rsidR="00523F28" w:rsidRPr="005B3BB6" w:rsidRDefault="00FC6C0F" w:rsidP="00523F28">
      <w:pPr>
        <w:jc w:val="both"/>
        <w:rPr>
          <w:highlight w:val="lightGray"/>
        </w:rPr>
      </w:pPr>
      <w:r w:rsidRPr="005B3BB6">
        <w:rPr>
          <w:highlight w:val="lightGray"/>
        </w:rPr>
        <w:t xml:space="preserve">NOTE 2 – </w:t>
      </w:r>
      <w:r w:rsidR="00523F28" w:rsidRPr="005B3BB6">
        <w:rPr>
          <w:highlight w:val="lightGray"/>
        </w:rPr>
        <w:t>Whether to define a capability of announcing the support transmission on one link concurrent with transmission on the other link is TBD.</w:t>
      </w:r>
    </w:p>
    <w:p w14:paraId="046FB51C" w14:textId="77777777" w:rsidR="00523F28" w:rsidRPr="005B3BB6" w:rsidRDefault="00523F28" w:rsidP="00523F28">
      <w:pPr>
        <w:jc w:val="both"/>
        <w:rPr>
          <w:highlight w:val="lightGray"/>
        </w:rPr>
      </w:pPr>
      <w:r w:rsidRPr="005B3BB6">
        <w:rPr>
          <w:highlight w:val="lightGray"/>
        </w:rPr>
        <w:t xml:space="preserve">[Motion 38, </w:t>
      </w:r>
      <w:sdt>
        <w:sdtPr>
          <w:rPr>
            <w:highlight w:val="lightGray"/>
          </w:rPr>
          <w:id w:val="1224792900"/>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378852976"/>
          <w:citation/>
        </w:sdtPr>
        <w:sdtContent>
          <w:r w:rsidRPr="005B3BB6">
            <w:rPr>
              <w:highlight w:val="lightGray"/>
            </w:rPr>
            <w:fldChar w:fldCharType="begin"/>
          </w:r>
          <w:r w:rsidRPr="005B3BB6">
            <w:rPr>
              <w:highlight w:val="lightGray"/>
              <w:lang w:val="en-US"/>
            </w:rPr>
            <w:instrText xml:space="preserve"> CITATION 19_1159r5 \l 1033 </w:instrText>
          </w:r>
          <w:r w:rsidRPr="005B3BB6">
            <w:rPr>
              <w:highlight w:val="lightGray"/>
            </w:rPr>
            <w:fldChar w:fldCharType="separate"/>
          </w:r>
          <w:r w:rsidR="00414CE3" w:rsidRPr="005B3BB6">
            <w:rPr>
              <w:noProof/>
              <w:highlight w:val="lightGray"/>
              <w:lang w:val="en-US"/>
            </w:rPr>
            <w:t>[38]</w:t>
          </w:r>
          <w:r w:rsidRPr="005B3BB6">
            <w:rPr>
              <w:highlight w:val="lightGray"/>
            </w:rPr>
            <w:fldChar w:fldCharType="end"/>
          </w:r>
        </w:sdtContent>
      </w:sdt>
      <w:r w:rsidRPr="005B3BB6">
        <w:rPr>
          <w:highlight w:val="lightGray"/>
        </w:rPr>
        <w:t>]</w:t>
      </w:r>
    </w:p>
    <w:p w14:paraId="4C83A633" w14:textId="77777777" w:rsidR="005162D7" w:rsidRPr="005B3BB6" w:rsidRDefault="005162D7" w:rsidP="002A0425">
      <w:pPr>
        <w:pStyle w:val="ListParagraph"/>
        <w:ind w:left="0"/>
        <w:jc w:val="both"/>
        <w:rPr>
          <w:highlight w:val="lightGray"/>
        </w:rPr>
      </w:pPr>
    </w:p>
    <w:p w14:paraId="718BC0C0" w14:textId="77777777" w:rsidR="00FF7833" w:rsidRPr="005B3BB6" w:rsidRDefault="00FF7833" w:rsidP="00FF7833">
      <w:pPr>
        <w:pStyle w:val="ListParagraph"/>
        <w:ind w:left="0"/>
        <w:jc w:val="both"/>
        <w:rPr>
          <w:highlight w:val="lightGray"/>
        </w:rPr>
      </w:pPr>
      <w:r w:rsidRPr="005B3BB6">
        <w:rPr>
          <w:highlight w:val="lightGray"/>
        </w:rPr>
        <w:t>802.11be defines mechanism(s) for multi-link operation that enables the following:</w:t>
      </w:r>
    </w:p>
    <w:p w14:paraId="196E77DE" w14:textId="77777777" w:rsidR="00FF7833" w:rsidRPr="005B3BB6" w:rsidRDefault="00FF7833" w:rsidP="00486858">
      <w:pPr>
        <w:pStyle w:val="ListParagraph"/>
        <w:numPr>
          <w:ilvl w:val="0"/>
          <w:numId w:val="9"/>
        </w:numPr>
        <w:jc w:val="both"/>
        <w:rPr>
          <w:highlight w:val="lightGray"/>
        </w:rPr>
      </w:pPr>
      <w:r w:rsidRPr="005B3BB6">
        <w:rPr>
          <w:highlight w:val="lightGray"/>
        </w:rPr>
        <w:t>Indication of capabilities and operating parameters for multiple links of an AP MLD.</w:t>
      </w:r>
    </w:p>
    <w:p w14:paraId="3DF94BB3" w14:textId="77777777" w:rsidR="00E70FFD" w:rsidRPr="005B3BB6" w:rsidRDefault="00FF7833" w:rsidP="00486858">
      <w:pPr>
        <w:pStyle w:val="ListParagraph"/>
        <w:numPr>
          <w:ilvl w:val="0"/>
          <w:numId w:val="9"/>
        </w:numPr>
        <w:jc w:val="both"/>
        <w:rPr>
          <w:highlight w:val="lightGray"/>
        </w:rPr>
      </w:pPr>
      <w:r w:rsidRPr="005B3BB6">
        <w:rPr>
          <w:highlight w:val="lightGray"/>
        </w:rPr>
        <w:t>Negotiation of capabilities and operating parameters for multiple links during a single setup signaling exchange.</w:t>
      </w:r>
    </w:p>
    <w:p w14:paraId="1FD9F9E1" w14:textId="77777777" w:rsidR="005F0B86" w:rsidRPr="005B3BB6" w:rsidRDefault="00E70FFD" w:rsidP="002A0425">
      <w:pPr>
        <w:pStyle w:val="ListParagraph"/>
        <w:ind w:left="0"/>
        <w:jc w:val="both"/>
        <w:rPr>
          <w:highlight w:val="lightGray"/>
        </w:rPr>
      </w:pPr>
      <w:r w:rsidRPr="005B3BB6">
        <w:rPr>
          <w:highlight w:val="lightGray"/>
        </w:rPr>
        <w:t xml:space="preserve">[Motion 32, </w:t>
      </w:r>
      <w:sdt>
        <w:sdtPr>
          <w:rPr>
            <w:highlight w:val="lightGray"/>
          </w:rPr>
          <w:id w:val="480978680"/>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272984179"/>
          <w:citation/>
        </w:sdtPr>
        <w:sdtContent>
          <w:r w:rsidR="00BB1D05" w:rsidRPr="005B3BB6">
            <w:rPr>
              <w:highlight w:val="lightGray"/>
            </w:rPr>
            <w:fldChar w:fldCharType="begin"/>
          </w:r>
          <w:r w:rsidR="00BB1D05" w:rsidRPr="005B3BB6">
            <w:rPr>
              <w:highlight w:val="lightGray"/>
              <w:lang w:val="en-US"/>
            </w:rPr>
            <w:instrText xml:space="preserve"> CITATION 19_1525r3 \l 1033 </w:instrText>
          </w:r>
          <w:r w:rsidR="00BB1D05" w:rsidRPr="005B3BB6">
            <w:rPr>
              <w:highlight w:val="lightGray"/>
            </w:rPr>
            <w:fldChar w:fldCharType="separate"/>
          </w:r>
          <w:r w:rsidR="00414CE3" w:rsidRPr="005B3BB6">
            <w:rPr>
              <w:noProof/>
              <w:highlight w:val="lightGray"/>
              <w:lang w:val="en-US"/>
            </w:rPr>
            <w:t>[39]</w:t>
          </w:r>
          <w:r w:rsidR="00BB1D05" w:rsidRPr="005B3BB6">
            <w:rPr>
              <w:highlight w:val="lightGray"/>
            </w:rPr>
            <w:fldChar w:fldCharType="end"/>
          </w:r>
        </w:sdtContent>
      </w:sdt>
      <w:r w:rsidR="00BB1D05" w:rsidRPr="005B3BB6">
        <w:rPr>
          <w:highlight w:val="lightGray"/>
        </w:rPr>
        <w:t>]</w:t>
      </w:r>
    </w:p>
    <w:p w14:paraId="0853FD24" w14:textId="77777777" w:rsidR="005F0B86" w:rsidRPr="005B3BB6" w:rsidRDefault="005F0B86" w:rsidP="002A0425">
      <w:pPr>
        <w:pStyle w:val="ListParagraph"/>
        <w:ind w:left="0"/>
        <w:jc w:val="both"/>
        <w:rPr>
          <w:highlight w:val="lightGray"/>
        </w:rPr>
      </w:pPr>
    </w:p>
    <w:p w14:paraId="1922FDBC" w14:textId="77777777" w:rsidR="004F73DF" w:rsidRPr="005B3BB6" w:rsidRDefault="004F73DF" w:rsidP="004F73DF">
      <w:pPr>
        <w:pStyle w:val="ListParagraph"/>
        <w:ind w:left="0"/>
        <w:jc w:val="both"/>
        <w:rPr>
          <w:highlight w:val="lightGray"/>
        </w:rPr>
      </w:pPr>
      <w:r w:rsidRPr="005B3BB6">
        <w:rPr>
          <w:highlight w:val="lightGray"/>
        </w:rPr>
        <w:t>802.11be shall define a mechanism to teardown an existing multi-link setup agreement.</w:t>
      </w:r>
    </w:p>
    <w:p w14:paraId="6E6CDCDA" w14:textId="77777777" w:rsidR="004F73DF" w:rsidRPr="005B3BB6" w:rsidRDefault="004F73DF" w:rsidP="004F73DF">
      <w:pPr>
        <w:pStyle w:val="ListParagraph"/>
        <w:ind w:left="0"/>
        <w:jc w:val="both"/>
        <w:rPr>
          <w:highlight w:val="lightGray"/>
        </w:rPr>
      </w:pPr>
      <w:r w:rsidRPr="005B3BB6">
        <w:rPr>
          <w:highlight w:val="lightGray"/>
        </w:rPr>
        <w:t xml:space="preserve">[Motion 70, </w:t>
      </w:r>
      <w:sdt>
        <w:sdtPr>
          <w:rPr>
            <w:highlight w:val="lightGray"/>
          </w:rPr>
          <w:id w:val="859159049"/>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515694717"/>
          <w:citation/>
        </w:sdtPr>
        <w:sdtContent>
          <w:r w:rsidRPr="005B3BB6">
            <w:rPr>
              <w:highlight w:val="lightGray"/>
            </w:rPr>
            <w:fldChar w:fldCharType="begin"/>
          </w:r>
          <w:r w:rsidRPr="005B3BB6">
            <w:rPr>
              <w:highlight w:val="lightGray"/>
              <w:lang w:val="en-US"/>
            </w:rPr>
            <w:instrText xml:space="preserve"> CITATION 19_1823r3 \l 1033 </w:instrText>
          </w:r>
          <w:r w:rsidRPr="005B3BB6">
            <w:rPr>
              <w:highlight w:val="lightGray"/>
            </w:rPr>
            <w:fldChar w:fldCharType="separate"/>
          </w:r>
          <w:r w:rsidR="00414CE3" w:rsidRPr="005B3BB6">
            <w:rPr>
              <w:noProof/>
              <w:highlight w:val="lightGray"/>
              <w:lang w:val="en-US"/>
            </w:rPr>
            <w:t>[40]</w:t>
          </w:r>
          <w:r w:rsidRPr="005B3BB6">
            <w:rPr>
              <w:highlight w:val="lightGray"/>
            </w:rPr>
            <w:fldChar w:fldCharType="end"/>
          </w:r>
        </w:sdtContent>
      </w:sdt>
      <w:r w:rsidRPr="005B3BB6">
        <w:rPr>
          <w:highlight w:val="lightGray"/>
        </w:rPr>
        <w:t>]</w:t>
      </w:r>
    </w:p>
    <w:p w14:paraId="616182F1" w14:textId="77777777" w:rsidR="004F73DF" w:rsidRPr="005B3BB6" w:rsidRDefault="004F73DF" w:rsidP="004F73DF">
      <w:pPr>
        <w:pStyle w:val="ListParagraph"/>
        <w:ind w:left="0"/>
        <w:jc w:val="both"/>
        <w:rPr>
          <w:highlight w:val="lightGray"/>
        </w:rPr>
      </w:pPr>
    </w:p>
    <w:p w14:paraId="74E9392E" w14:textId="77777777" w:rsidR="004F73DF" w:rsidRPr="005B3BB6" w:rsidRDefault="004F73DF" w:rsidP="004F73DF">
      <w:pPr>
        <w:pStyle w:val="ListParagraph"/>
        <w:ind w:left="0"/>
        <w:jc w:val="both"/>
        <w:rPr>
          <w:highlight w:val="lightGray"/>
        </w:rPr>
      </w:pPr>
      <w:r w:rsidRPr="005B3BB6">
        <w:rPr>
          <w:highlight w:val="lightGray"/>
        </w:rPr>
        <w:t>After multi-link setup between two MLDs, different GTK/IGTK/BIGTK in different links with different PN spaces are used</w:t>
      </w:r>
    </w:p>
    <w:p w14:paraId="32438D8D" w14:textId="77777777" w:rsidR="004F73DF" w:rsidRPr="005B3BB6" w:rsidRDefault="004F73DF" w:rsidP="00486858">
      <w:pPr>
        <w:pStyle w:val="ListParagraph"/>
        <w:numPr>
          <w:ilvl w:val="0"/>
          <w:numId w:val="20"/>
        </w:numPr>
        <w:jc w:val="both"/>
        <w:rPr>
          <w:highlight w:val="lightGray"/>
        </w:rPr>
      </w:pPr>
      <w:r w:rsidRPr="005B3BB6">
        <w:rPr>
          <w:highlight w:val="lightGray"/>
        </w:rPr>
        <w:t>GTK/IGTK/BIGTK in different links can be delivered in one 4-way handshake.</w:t>
      </w:r>
    </w:p>
    <w:p w14:paraId="649A2D2B" w14:textId="77777777" w:rsidR="004F73DF" w:rsidRDefault="004F73DF" w:rsidP="004F73DF">
      <w:pPr>
        <w:pStyle w:val="ListParagraph"/>
        <w:ind w:left="0"/>
        <w:jc w:val="both"/>
      </w:pPr>
      <w:r w:rsidRPr="005B3BB6">
        <w:rPr>
          <w:highlight w:val="lightGray"/>
        </w:rPr>
        <w:t xml:space="preserve">[Motion 71, </w:t>
      </w:r>
      <w:sdt>
        <w:sdtPr>
          <w:rPr>
            <w:highlight w:val="lightGray"/>
          </w:rPr>
          <w:id w:val="811148110"/>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w:t>
      </w:r>
      <w:r w:rsidR="00CE0A91" w:rsidRPr="005B3BB6">
        <w:rPr>
          <w:highlight w:val="lightGray"/>
        </w:rPr>
        <w:t xml:space="preserve"> </w:t>
      </w:r>
      <w:sdt>
        <w:sdtPr>
          <w:rPr>
            <w:highlight w:val="lightGray"/>
          </w:rPr>
          <w:id w:val="-530497260"/>
          <w:citation/>
        </w:sdtPr>
        <w:sdtContent>
          <w:r w:rsidR="00CE0A91" w:rsidRPr="005B3BB6">
            <w:rPr>
              <w:highlight w:val="lightGray"/>
            </w:rPr>
            <w:fldChar w:fldCharType="begin"/>
          </w:r>
          <w:r w:rsidR="00CE0A91" w:rsidRPr="005B3BB6">
            <w:rPr>
              <w:highlight w:val="lightGray"/>
              <w:lang w:val="en-US"/>
            </w:rPr>
            <w:instrText xml:space="preserve"> CITATION 19_1822r4 \l 1033 </w:instrText>
          </w:r>
          <w:r w:rsidR="00CE0A91" w:rsidRPr="005B3BB6">
            <w:rPr>
              <w:highlight w:val="lightGray"/>
            </w:rPr>
            <w:fldChar w:fldCharType="separate"/>
          </w:r>
          <w:r w:rsidR="00414CE3" w:rsidRPr="005B3BB6">
            <w:rPr>
              <w:noProof/>
              <w:highlight w:val="lightGray"/>
              <w:lang w:val="en-US"/>
            </w:rPr>
            <w:t>[41]</w:t>
          </w:r>
          <w:r w:rsidR="00CE0A91" w:rsidRPr="005B3BB6">
            <w:rPr>
              <w:highlight w:val="lightGray"/>
            </w:rPr>
            <w:fldChar w:fldCharType="end"/>
          </w:r>
        </w:sdtContent>
      </w:sdt>
      <w:r w:rsidR="00CE0A91" w:rsidRPr="005B3BB6">
        <w:rPr>
          <w:highlight w:val="lightGray"/>
        </w:rPr>
        <w:t>]</w:t>
      </w:r>
    </w:p>
    <w:p w14:paraId="09C3A763" w14:textId="77777777" w:rsidR="00E66C5A" w:rsidRDefault="00E66C5A" w:rsidP="004F73DF">
      <w:pPr>
        <w:pStyle w:val="ListParagraph"/>
        <w:ind w:left="0"/>
        <w:jc w:val="both"/>
      </w:pPr>
    </w:p>
    <w:p w14:paraId="31F92F7F" w14:textId="721DFB94" w:rsidR="00E66C5A" w:rsidRPr="00BE3750" w:rsidRDefault="00C45B76" w:rsidP="00E66C5A">
      <w:pPr>
        <w:jc w:val="both"/>
        <w:rPr>
          <w:color w:val="171717" w:themeColor="background2" w:themeShade="1A"/>
          <w:highlight w:val="green"/>
          <w:lang w:val="en-US"/>
        </w:rPr>
      </w:pPr>
      <w:ins w:id="1100" w:author="Edward Au" w:date="2020-06-01T13:04:00Z">
        <w:r>
          <w:rPr>
            <w:bCs/>
            <w:color w:val="171717" w:themeColor="background2" w:themeShade="1A"/>
            <w:highlight w:val="green"/>
            <w:lang w:val="en-US"/>
          </w:rPr>
          <w:t xml:space="preserve">802.11be supports that </w:t>
        </w:r>
      </w:ins>
      <w:del w:id="1101" w:author="Edward Au" w:date="2020-06-01T13:04:00Z">
        <w:r w:rsidR="00E66C5A" w:rsidRPr="00BE3750" w:rsidDel="00C45B76">
          <w:rPr>
            <w:bCs/>
            <w:color w:val="171717" w:themeColor="background2" w:themeShade="1A"/>
            <w:highlight w:val="green"/>
            <w:lang w:val="en-US"/>
          </w:rPr>
          <w:delText xml:space="preserve">After </w:delText>
        </w:r>
      </w:del>
      <w:ins w:id="1102" w:author="Edward Au" w:date="2020-06-01T13:04:00Z">
        <w:r>
          <w:rPr>
            <w:bCs/>
            <w:color w:val="171717" w:themeColor="background2" w:themeShade="1A"/>
            <w:highlight w:val="green"/>
            <w:lang w:val="en-US"/>
          </w:rPr>
          <w:t>a</w:t>
        </w:r>
        <w:r w:rsidRPr="00BE3750">
          <w:rPr>
            <w:bCs/>
            <w:color w:val="171717" w:themeColor="background2" w:themeShade="1A"/>
            <w:highlight w:val="green"/>
            <w:lang w:val="en-US"/>
          </w:rPr>
          <w:t xml:space="preserve">fter </w:t>
        </w:r>
      </w:ins>
      <w:r w:rsidR="00E66C5A" w:rsidRPr="00BE3750">
        <w:rPr>
          <w:bCs/>
          <w:color w:val="171717" w:themeColor="background2" w:themeShade="1A"/>
          <w:highlight w:val="green"/>
          <w:lang w:val="en-US"/>
        </w:rPr>
        <w:t xml:space="preserve">multi-link setup between two MLDs, </w:t>
      </w:r>
      <w:ins w:id="1103" w:author="Edward Au" w:date="2020-05-29T19:04:00Z">
        <w:r w:rsidR="00A913A7">
          <w:rPr>
            <w:bCs/>
            <w:color w:val="171717" w:themeColor="background2" w:themeShade="1A"/>
            <w:highlight w:val="green"/>
            <w:lang w:val="en-US"/>
          </w:rPr>
          <w:t>the</w:t>
        </w:r>
      </w:ins>
      <w:r w:rsidR="00E66C5A" w:rsidRPr="00BE3750">
        <w:rPr>
          <w:bCs/>
          <w:color w:val="171717" w:themeColor="background2" w:themeShade="1A"/>
          <w:highlight w:val="green"/>
          <w:lang w:val="en-US"/>
        </w:rPr>
        <w:t xml:space="preserve"> same PMK and </w:t>
      </w:r>
      <w:ins w:id="1104" w:author="Edward Au" w:date="2020-05-29T19:18:00Z">
        <w:r w:rsidR="00282C45">
          <w:rPr>
            <w:bCs/>
            <w:color w:val="171717" w:themeColor="background2" w:themeShade="1A"/>
            <w:highlight w:val="green"/>
            <w:lang w:val="en-US"/>
          </w:rPr>
          <w:t xml:space="preserve">the </w:t>
        </w:r>
      </w:ins>
      <w:r w:rsidR="00E66C5A" w:rsidRPr="00BE3750">
        <w:rPr>
          <w:bCs/>
          <w:color w:val="171717" w:themeColor="background2" w:themeShade="1A"/>
          <w:highlight w:val="green"/>
          <w:lang w:val="en-US"/>
        </w:rPr>
        <w:t xml:space="preserve">same PTK across links </w:t>
      </w:r>
      <w:ins w:id="1105" w:author="Edward Au" w:date="2020-05-29T19:19:00Z">
        <w:r w:rsidR="004B4510">
          <w:rPr>
            <w:bCs/>
            <w:color w:val="171717" w:themeColor="background2" w:themeShade="1A"/>
            <w:highlight w:val="green"/>
            <w:lang w:val="en-US"/>
          </w:rPr>
          <w:t xml:space="preserve">are used </w:t>
        </w:r>
      </w:ins>
      <w:r w:rsidR="00E66C5A" w:rsidRPr="00BE3750">
        <w:rPr>
          <w:bCs/>
          <w:color w:val="171717" w:themeColor="background2" w:themeShade="1A"/>
          <w:highlight w:val="green"/>
          <w:lang w:val="en-US"/>
        </w:rPr>
        <w:t xml:space="preserve">with </w:t>
      </w:r>
      <w:ins w:id="1106" w:author="Edward Au" w:date="2020-05-29T19:05:00Z">
        <w:r w:rsidR="00A913A7">
          <w:rPr>
            <w:bCs/>
            <w:color w:val="171717" w:themeColor="background2" w:themeShade="1A"/>
            <w:highlight w:val="green"/>
            <w:lang w:val="en-US"/>
          </w:rPr>
          <w:t xml:space="preserve">the </w:t>
        </w:r>
      </w:ins>
      <w:r w:rsidR="00E66C5A" w:rsidRPr="00BE3750">
        <w:rPr>
          <w:bCs/>
          <w:color w:val="171717" w:themeColor="background2" w:themeShade="1A"/>
          <w:highlight w:val="green"/>
          <w:lang w:val="en-US"/>
        </w:rPr>
        <w:t>same PN space for a PTKSA.</w:t>
      </w:r>
      <w:r w:rsidR="00B85EB5" w:rsidRPr="00D05F3F">
        <w:rPr>
          <w:b/>
          <w:i/>
          <w:highlight w:val="green"/>
        </w:rPr>
        <w:t xml:space="preserve"> </w:t>
      </w:r>
      <w:r w:rsidR="00B85EB5" w:rsidRPr="00E80C83">
        <w:rPr>
          <w:b/>
          <w:i/>
          <w:highlight w:val="green"/>
        </w:rPr>
        <w:t>[#SP0611-</w:t>
      </w:r>
      <w:r w:rsidR="00B85EB5">
        <w:rPr>
          <w:b/>
          <w:i/>
          <w:highlight w:val="green"/>
        </w:rPr>
        <w:t>29</w:t>
      </w:r>
      <w:r w:rsidR="00B85EB5" w:rsidRPr="00E80C83">
        <w:rPr>
          <w:b/>
          <w:i/>
          <w:highlight w:val="green"/>
        </w:rPr>
        <w:t>]</w:t>
      </w:r>
    </w:p>
    <w:p w14:paraId="3F9FED42" w14:textId="56573BB7" w:rsidR="003E6C55" w:rsidRDefault="00E54E5A" w:rsidP="001E16DB">
      <w:pPr>
        <w:jc w:val="both"/>
        <w:rPr>
          <w:lang w:val="en-US" w:eastAsia="ko-KR"/>
        </w:rPr>
      </w:pPr>
      <w:r w:rsidRPr="00BE3750">
        <w:rPr>
          <w:color w:val="171717" w:themeColor="background2" w:themeShade="1A"/>
          <w:highlight w:val="green"/>
          <w:lang w:val="en-US"/>
        </w:rPr>
        <w:lastRenderedPageBreak/>
        <w:t>[</w:t>
      </w:r>
      <w:r w:rsidR="00E66C5A" w:rsidRPr="00BE3750">
        <w:rPr>
          <w:color w:val="171717" w:themeColor="background2" w:themeShade="1A"/>
          <w:highlight w:val="green"/>
          <w:lang w:val="en-US"/>
        </w:rPr>
        <w:t>19/1822</w:t>
      </w:r>
      <w:r w:rsidR="00E25C91" w:rsidRPr="00BE3750">
        <w:rPr>
          <w:color w:val="171717" w:themeColor="background2" w:themeShade="1A"/>
          <w:highlight w:val="green"/>
          <w:lang w:val="en-US"/>
        </w:rPr>
        <w:t>r7</w:t>
      </w:r>
      <w:r w:rsidR="00E66C5A" w:rsidRPr="00BE3750">
        <w:rPr>
          <w:color w:val="171717" w:themeColor="background2" w:themeShade="1A"/>
          <w:highlight w:val="green"/>
          <w:lang w:val="en-US"/>
        </w:rPr>
        <w:t xml:space="preserve"> (Multi-link security consideration, Po-Kai Huang, Intel)</w:t>
      </w:r>
      <w:r w:rsidR="001E16DB" w:rsidRPr="00BE3750">
        <w:rPr>
          <w:color w:val="171717" w:themeColor="background2" w:themeShade="1A"/>
          <w:highlight w:val="green"/>
          <w:lang w:val="en-US"/>
        </w:rPr>
        <w:t xml:space="preserve">, </w:t>
      </w:r>
      <w:r w:rsidR="00F65F30" w:rsidRPr="00BE3750">
        <w:rPr>
          <w:color w:val="171717" w:themeColor="background2" w:themeShade="1A"/>
          <w:highlight w:val="green"/>
          <w:lang w:val="en-US"/>
        </w:rPr>
        <w:t xml:space="preserve">SP#2, </w:t>
      </w:r>
      <w:r w:rsidR="001E16DB" w:rsidRPr="00BE3750">
        <w:rPr>
          <w:highlight w:val="green"/>
          <w:lang w:val="en-US" w:eastAsia="ko-KR"/>
        </w:rPr>
        <w:t>Y/N/A/No answer: 35/10/22/15</w:t>
      </w:r>
      <w:r w:rsidRPr="00BE3750">
        <w:rPr>
          <w:highlight w:val="green"/>
          <w:lang w:val="en-US" w:eastAsia="ko-KR"/>
        </w:rPr>
        <w:t>]</w:t>
      </w:r>
    </w:p>
    <w:p w14:paraId="4BE2C31B" w14:textId="77777777" w:rsidR="006222CC" w:rsidRDefault="006222CC" w:rsidP="001E16DB">
      <w:pPr>
        <w:jc w:val="both"/>
        <w:rPr>
          <w:lang w:val="en-US" w:eastAsia="ko-KR"/>
        </w:rPr>
      </w:pPr>
    </w:p>
    <w:p w14:paraId="5A0A0FBF" w14:textId="65D92999" w:rsidR="006C3C2F" w:rsidRPr="006C3C2F" w:rsidRDefault="006C3C2F" w:rsidP="006C3C2F">
      <w:pPr>
        <w:jc w:val="both"/>
        <w:rPr>
          <w:szCs w:val="22"/>
          <w:highlight w:val="yellow"/>
        </w:rPr>
      </w:pPr>
      <w:r w:rsidRPr="006C3C2F">
        <w:rPr>
          <w:b/>
          <w:highlight w:val="yellow"/>
        </w:rPr>
        <w:t>Straw poll #40</w:t>
      </w:r>
    </w:p>
    <w:p w14:paraId="4F0AFD89" w14:textId="27C2602B" w:rsidR="006C3C2F" w:rsidRPr="006C3C2F" w:rsidRDefault="006C3C2F" w:rsidP="006C3C2F">
      <w:pPr>
        <w:jc w:val="both"/>
        <w:rPr>
          <w:szCs w:val="22"/>
          <w:highlight w:val="yellow"/>
        </w:rPr>
      </w:pPr>
      <w:r w:rsidRPr="006C3C2F">
        <w:rPr>
          <w:szCs w:val="22"/>
          <w:highlight w:val="yellow"/>
        </w:rPr>
        <w:t xml:space="preserve">Between two MLDs, </w:t>
      </w:r>
      <w:del w:id="1107" w:author="Edward Au" w:date="2020-06-01T13:04:00Z">
        <w:r w:rsidRPr="006C3C2F" w:rsidDel="00C45B76">
          <w:rPr>
            <w:szCs w:val="22"/>
            <w:highlight w:val="yellow"/>
          </w:rPr>
          <w:delText>do you</w:delText>
        </w:r>
      </w:del>
      <w:ins w:id="1108" w:author="Edward Au" w:date="2020-06-01T13:04:00Z">
        <w:r w:rsidR="00C45B76">
          <w:rPr>
            <w:szCs w:val="22"/>
            <w:highlight w:val="yellow"/>
          </w:rPr>
          <w:t>802.11be</w:t>
        </w:r>
      </w:ins>
      <w:r w:rsidRPr="006C3C2F">
        <w:rPr>
          <w:szCs w:val="22"/>
          <w:highlight w:val="yellow"/>
        </w:rPr>
        <w:t xml:space="preserve"> support</w:t>
      </w:r>
      <w:ins w:id="1109" w:author="Edward Au" w:date="2020-06-01T13:04:00Z">
        <w:r w:rsidR="00C45B76">
          <w:rPr>
            <w:szCs w:val="22"/>
            <w:highlight w:val="yellow"/>
          </w:rPr>
          <w:t>s</w:t>
        </w:r>
      </w:ins>
      <w:r w:rsidRPr="006C3C2F">
        <w:rPr>
          <w:szCs w:val="22"/>
          <w:highlight w:val="yellow"/>
        </w:rPr>
        <w:t xml:space="preserve"> </w:t>
      </w:r>
      <w:del w:id="1110" w:author="Edward Au" w:date="2020-06-01T13:04:00Z">
        <w:r w:rsidRPr="006C3C2F" w:rsidDel="00C45B76">
          <w:rPr>
            <w:szCs w:val="22"/>
            <w:highlight w:val="yellow"/>
          </w:rPr>
          <w:delText xml:space="preserve">to </w:delText>
        </w:r>
      </w:del>
      <w:r w:rsidRPr="006C3C2F">
        <w:rPr>
          <w:szCs w:val="22"/>
          <w:highlight w:val="yellow"/>
        </w:rPr>
        <w:t>us</w:t>
      </w:r>
      <w:ins w:id="1111" w:author="Edward Au" w:date="2020-06-01T13:04:00Z">
        <w:r w:rsidR="00C45B76">
          <w:rPr>
            <w:szCs w:val="22"/>
            <w:highlight w:val="yellow"/>
          </w:rPr>
          <w:t>ing</w:t>
        </w:r>
      </w:ins>
      <w:del w:id="1112" w:author="Edward Au" w:date="2020-06-01T13:04:00Z">
        <w:r w:rsidRPr="006C3C2F" w:rsidDel="00C45B76">
          <w:rPr>
            <w:szCs w:val="22"/>
            <w:highlight w:val="yellow"/>
          </w:rPr>
          <w:delText>e</w:delText>
        </w:r>
      </w:del>
      <w:r w:rsidRPr="006C3C2F">
        <w:rPr>
          <w:szCs w:val="22"/>
          <w:highlight w:val="yellow"/>
        </w:rPr>
        <w:t xml:space="preserve"> the MLD MAC addresses to derive PMK under SAE method and PTK in </w:t>
      </w:r>
      <w:ins w:id="1113" w:author="Edward Au" w:date="2020-06-01T15:50:00Z">
        <w:r w:rsidR="000802EB">
          <w:rPr>
            <w:szCs w:val="22"/>
            <w:highlight w:val="yellow"/>
          </w:rPr>
          <w:t>802.</w:t>
        </w:r>
      </w:ins>
      <w:r w:rsidRPr="006C3C2F">
        <w:rPr>
          <w:szCs w:val="22"/>
          <w:highlight w:val="yellow"/>
        </w:rPr>
        <w:t>11be SFD</w:t>
      </w:r>
      <w:ins w:id="1114" w:author="Edward Au" w:date="2020-06-01T13:04:00Z">
        <w:r w:rsidR="00C45B76">
          <w:rPr>
            <w:szCs w:val="22"/>
            <w:highlight w:val="yellow"/>
          </w:rPr>
          <w:t>.</w:t>
        </w:r>
      </w:ins>
      <w:del w:id="1115" w:author="Edward Au" w:date="2020-06-01T13:04:00Z">
        <w:r w:rsidRPr="006C3C2F" w:rsidDel="00C45B76">
          <w:rPr>
            <w:szCs w:val="22"/>
            <w:highlight w:val="yellow"/>
          </w:rPr>
          <w:delText>?</w:delText>
        </w:r>
      </w:del>
      <w:r w:rsidR="00C45B76">
        <w:rPr>
          <w:szCs w:val="22"/>
          <w:highlight w:val="yellow"/>
        </w:rPr>
        <w:t xml:space="preserve"> </w:t>
      </w:r>
      <w:r w:rsidR="00C45B76" w:rsidRPr="006C3C2F">
        <w:rPr>
          <w:b/>
          <w:i/>
          <w:highlight w:val="yellow"/>
        </w:rPr>
        <w:t>[#SP40]</w:t>
      </w:r>
    </w:p>
    <w:p w14:paraId="73AD40DD" w14:textId="38CE67D5" w:rsidR="006C3C2F" w:rsidRDefault="006C3C2F" w:rsidP="006C3C2F">
      <w:pPr>
        <w:jc w:val="both"/>
        <w:rPr>
          <w:szCs w:val="22"/>
        </w:rPr>
      </w:pPr>
      <w:r w:rsidRPr="006C3C2F">
        <w:rPr>
          <w:szCs w:val="22"/>
          <w:highlight w:val="yellow"/>
        </w:rPr>
        <w:t>[19/1822r9 (Multi-link security consideration, Po-Kai Huang, Intel), SP#3, Approved with unanimous consent]</w:t>
      </w:r>
    </w:p>
    <w:p w14:paraId="589E6528" w14:textId="77777777" w:rsidR="00CD5503" w:rsidRPr="004F73DF" w:rsidRDefault="005E757F" w:rsidP="00365E0E">
      <w:pPr>
        <w:pStyle w:val="Heading2"/>
        <w:spacing w:after="60"/>
        <w:jc w:val="both"/>
        <w:rPr>
          <w:u w:val="none"/>
        </w:rPr>
      </w:pPr>
      <w:bookmarkStart w:id="1116" w:name="_Toc42188618"/>
      <w:r>
        <w:rPr>
          <w:u w:val="none"/>
        </w:rPr>
        <w:t>T</w:t>
      </w:r>
      <w:r w:rsidR="00CD5503">
        <w:rPr>
          <w:u w:val="none"/>
        </w:rPr>
        <w:t>ID-to-link mapping</w:t>
      </w:r>
      <w:bookmarkEnd w:id="1116"/>
    </w:p>
    <w:p w14:paraId="4F9B8792" w14:textId="77777777" w:rsidR="00CD5503" w:rsidRPr="005B3BB6" w:rsidRDefault="00CD5503" w:rsidP="00CD5503">
      <w:pPr>
        <w:jc w:val="both"/>
        <w:rPr>
          <w:highlight w:val="lightGray"/>
        </w:rPr>
      </w:pPr>
      <w:r w:rsidRPr="005B3BB6">
        <w:rPr>
          <w:highlight w:val="lightGray"/>
        </w:rPr>
        <w:t>802.11be defines a directional-based TID-to-link mapping mechanism among the setup links of a MLD.</w:t>
      </w:r>
    </w:p>
    <w:p w14:paraId="1CACD64A" w14:textId="77777777" w:rsidR="00CD5503" w:rsidRPr="005B3BB6" w:rsidRDefault="00CD5503" w:rsidP="00486858">
      <w:pPr>
        <w:pStyle w:val="ListParagraph"/>
        <w:numPr>
          <w:ilvl w:val="0"/>
          <w:numId w:val="16"/>
        </w:numPr>
        <w:jc w:val="both"/>
        <w:rPr>
          <w:highlight w:val="lightGray"/>
        </w:rPr>
      </w:pPr>
      <w:r w:rsidRPr="005B3BB6">
        <w:rPr>
          <w:highlight w:val="lightGray"/>
        </w:rPr>
        <w:t>By default, after the multi-link setup, all TIDs are mapped to all setup links.</w:t>
      </w:r>
    </w:p>
    <w:p w14:paraId="2DA59E17" w14:textId="77777777" w:rsidR="00CD5503" w:rsidRPr="005B3BB6" w:rsidRDefault="00CD5503" w:rsidP="00486858">
      <w:pPr>
        <w:pStyle w:val="ListParagraph"/>
        <w:numPr>
          <w:ilvl w:val="0"/>
          <w:numId w:val="16"/>
        </w:numPr>
        <w:jc w:val="both"/>
        <w:rPr>
          <w:highlight w:val="lightGray"/>
        </w:rPr>
      </w:pPr>
      <w:r w:rsidRPr="005B3BB6">
        <w:rPr>
          <w:highlight w:val="lightGray"/>
        </w:rPr>
        <w:t>The multi-link setup may include the TID-to-link mapping negotiation.</w:t>
      </w:r>
    </w:p>
    <w:p w14:paraId="45AE9D97" w14:textId="77777777" w:rsidR="00CD5503" w:rsidRPr="005B3BB6" w:rsidRDefault="00CD5503" w:rsidP="00486858">
      <w:pPr>
        <w:pStyle w:val="ListParagraph"/>
        <w:numPr>
          <w:ilvl w:val="1"/>
          <w:numId w:val="16"/>
        </w:numPr>
        <w:jc w:val="both"/>
        <w:rPr>
          <w:highlight w:val="lightGray"/>
        </w:rPr>
      </w:pPr>
      <w:r w:rsidRPr="005B3BB6">
        <w:rPr>
          <w:highlight w:val="lightGray"/>
        </w:rPr>
        <w:t>TID-to-link mapping can have the same or different link-set for each TID unless a non-AP MLD indicates that it requires to use the same link-set for all TIDs during the multi-link setup phase.</w:t>
      </w:r>
    </w:p>
    <w:p w14:paraId="56E07D66" w14:textId="77777777" w:rsidR="00CD5503" w:rsidRPr="005B3BB6" w:rsidRDefault="00CD5503" w:rsidP="00CD5503">
      <w:pPr>
        <w:jc w:val="both"/>
        <w:rPr>
          <w:highlight w:val="lightGray"/>
        </w:rPr>
      </w:pPr>
      <w:r w:rsidRPr="005B3BB6">
        <w:rPr>
          <w:highlight w:val="lightGray"/>
        </w:rPr>
        <w:tab/>
      </w:r>
      <w:r w:rsidRPr="005B3BB6">
        <w:rPr>
          <w:highlight w:val="lightGray"/>
        </w:rPr>
        <w:tab/>
        <w:t>NOTE – Such indication method by the non-AP MLD is TBD (implicit or explicit).</w:t>
      </w:r>
    </w:p>
    <w:p w14:paraId="7D37A032" w14:textId="77777777" w:rsidR="00CD5503" w:rsidRPr="005B3BB6" w:rsidRDefault="00CD5503" w:rsidP="00486858">
      <w:pPr>
        <w:pStyle w:val="ListParagraph"/>
        <w:numPr>
          <w:ilvl w:val="0"/>
          <w:numId w:val="17"/>
        </w:numPr>
        <w:jc w:val="both"/>
        <w:rPr>
          <w:highlight w:val="lightGray"/>
        </w:rPr>
      </w:pPr>
      <w:r w:rsidRPr="005B3BB6">
        <w:rPr>
          <w:highlight w:val="lightGray"/>
        </w:rPr>
        <w:t>The TID-to-link mapping can be updated after multi-link setup through a negotiation, which can be initiated by any MLD.</w:t>
      </w:r>
    </w:p>
    <w:p w14:paraId="5A099ED1" w14:textId="77777777" w:rsidR="00CD5503" w:rsidRPr="005B3BB6" w:rsidRDefault="00CD5503" w:rsidP="00486858">
      <w:pPr>
        <w:pStyle w:val="ListParagraph"/>
        <w:numPr>
          <w:ilvl w:val="1"/>
          <w:numId w:val="17"/>
        </w:numPr>
        <w:jc w:val="both"/>
        <w:rPr>
          <w:highlight w:val="lightGray"/>
        </w:rPr>
      </w:pPr>
      <w:r w:rsidRPr="005B3BB6">
        <w:rPr>
          <w:highlight w:val="lightGray"/>
        </w:rPr>
        <w:t>Format TBD.</w:t>
      </w:r>
    </w:p>
    <w:p w14:paraId="3E1E8D1F" w14:textId="77777777" w:rsidR="00CD5503" w:rsidRPr="005B3BB6" w:rsidRDefault="00CD5503" w:rsidP="00CD5503">
      <w:pPr>
        <w:jc w:val="both"/>
        <w:rPr>
          <w:highlight w:val="lightGray"/>
        </w:rPr>
      </w:pPr>
      <w:r w:rsidRPr="005B3BB6">
        <w:rPr>
          <w:highlight w:val="lightGray"/>
        </w:rPr>
        <w:tab/>
      </w:r>
      <w:r w:rsidRPr="005B3BB6">
        <w:rPr>
          <w:highlight w:val="lightGray"/>
        </w:rPr>
        <w:tab/>
        <w:t>NOTE – When the responding MLD cannot accept the update, it can reject the TID-to-</w:t>
      </w:r>
      <w:r w:rsidRPr="005B3BB6">
        <w:rPr>
          <w:highlight w:val="lightGray"/>
        </w:rPr>
        <w:tab/>
      </w:r>
      <w:r w:rsidRPr="005B3BB6">
        <w:rPr>
          <w:highlight w:val="lightGray"/>
        </w:rPr>
        <w:tab/>
      </w:r>
      <w:r w:rsidRPr="005B3BB6">
        <w:rPr>
          <w:highlight w:val="lightGray"/>
        </w:rPr>
        <w:tab/>
        <w:t>link mapping update.</w:t>
      </w:r>
    </w:p>
    <w:p w14:paraId="3518A5E5" w14:textId="77777777" w:rsidR="00CD5503" w:rsidRPr="005B3BB6" w:rsidRDefault="00CD5503" w:rsidP="00CD5503">
      <w:pPr>
        <w:jc w:val="both"/>
        <w:rPr>
          <w:highlight w:val="lightGray"/>
        </w:rPr>
      </w:pPr>
      <w:r w:rsidRPr="005B3BB6">
        <w:rPr>
          <w:highlight w:val="lightGray"/>
        </w:rPr>
        <w:t xml:space="preserve">[Motion 54, </w:t>
      </w:r>
      <w:sdt>
        <w:sdtPr>
          <w:rPr>
            <w:highlight w:val="lightGray"/>
          </w:rPr>
          <w:id w:val="-810547303"/>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351226893"/>
          <w:citation/>
        </w:sdtPr>
        <w:sdtContent>
          <w:r w:rsidRPr="005B3BB6">
            <w:rPr>
              <w:highlight w:val="lightGray"/>
            </w:rPr>
            <w:fldChar w:fldCharType="begin"/>
          </w:r>
          <w:r w:rsidRPr="005B3BB6">
            <w:rPr>
              <w:highlight w:val="lightGray"/>
              <w:lang w:val="en-US"/>
            </w:rPr>
            <w:instrText xml:space="preserve"> CITATION 19_1358r4 \l 1033 </w:instrText>
          </w:r>
          <w:r w:rsidRPr="005B3BB6">
            <w:rPr>
              <w:highlight w:val="lightGray"/>
            </w:rPr>
            <w:fldChar w:fldCharType="separate"/>
          </w:r>
          <w:r w:rsidR="00414CE3" w:rsidRPr="005B3BB6">
            <w:rPr>
              <w:noProof/>
              <w:highlight w:val="lightGray"/>
              <w:lang w:val="en-US"/>
            </w:rPr>
            <w:t>[42]</w:t>
          </w:r>
          <w:r w:rsidRPr="005B3BB6">
            <w:rPr>
              <w:highlight w:val="lightGray"/>
            </w:rPr>
            <w:fldChar w:fldCharType="end"/>
          </w:r>
        </w:sdtContent>
      </w:sdt>
      <w:r w:rsidRPr="005B3BB6">
        <w:rPr>
          <w:highlight w:val="lightGray"/>
        </w:rPr>
        <w:t>]</w:t>
      </w:r>
    </w:p>
    <w:p w14:paraId="0DA10E8C" w14:textId="77777777" w:rsidR="00CD5503" w:rsidRPr="005B3BB6" w:rsidRDefault="00CD5503" w:rsidP="004F73DF">
      <w:pPr>
        <w:pStyle w:val="ListParagraph"/>
        <w:ind w:left="0"/>
        <w:jc w:val="both"/>
        <w:rPr>
          <w:highlight w:val="lightGray"/>
        </w:rPr>
      </w:pPr>
    </w:p>
    <w:p w14:paraId="76B7C7DB" w14:textId="77777777" w:rsidR="00E370E8" w:rsidRPr="005B3BB6" w:rsidRDefault="00E370E8" w:rsidP="004F73DF">
      <w:pPr>
        <w:pStyle w:val="ListParagraph"/>
        <w:ind w:left="0"/>
        <w:jc w:val="both"/>
        <w:rPr>
          <w:highlight w:val="lightGray"/>
        </w:rPr>
      </w:pPr>
      <w:r w:rsidRPr="005B3BB6">
        <w:rPr>
          <w:highlight w:val="lightGray"/>
        </w:rPr>
        <w:t>At any point in time, a TID shall always be mapped to at least one link that is set up, unless admission control is used.</w:t>
      </w:r>
    </w:p>
    <w:p w14:paraId="037B02D7" w14:textId="77777777" w:rsidR="00E370E8" w:rsidRPr="005B3BB6" w:rsidRDefault="00E370E8" w:rsidP="004F73DF">
      <w:pPr>
        <w:pStyle w:val="ListParagraph"/>
        <w:ind w:left="0"/>
        <w:jc w:val="both"/>
        <w:rPr>
          <w:highlight w:val="lightGray"/>
        </w:rPr>
      </w:pPr>
      <w:r w:rsidRPr="005B3BB6">
        <w:rPr>
          <w:highlight w:val="lightGray"/>
        </w:rPr>
        <w:t xml:space="preserve">[Motion 101, </w:t>
      </w:r>
      <w:sdt>
        <w:sdtPr>
          <w:rPr>
            <w:highlight w:val="lightGray"/>
          </w:rPr>
          <w:id w:val="545340534"/>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221439316"/>
          <w:citation/>
        </w:sdtPr>
        <w:sdtContent>
          <w:r w:rsidRPr="005B3BB6">
            <w:rPr>
              <w:highlight w:val="lightGray"/>
            </w:rPr>
            <w:fldChar w:fldCharType="begin"/>
          </w:r>
          <w:r w:rsidRPr="005B3BB6">
            <w:rPr>
              <w:highlight w:val="lightGray"/>
              <w:lang w:val="en-US"/>
            </w:rPr>
            <w:instrText xml:space="preserve"> CITATION 19_1924r1 \l 1033 </w:instrText>
          </w:r>
          <w:r w:rsidRPr="005B3BB6">
            <w:rPr>
              <w:highlight w:val="lightGray"/>
            </w:rPr>
            <w:fldChar w:fldCharType="separate"/>
          </w:r>
          <w:r w:rsidR="00414CE3" w:rsidRPr="005B3BB6">
            <w:rPr>
              <w:noProof/>
              <w:highlight w:val="lightGray"/>
              <w:lang w:val="en-US"/>
            </w:rPr>
            <w:t>[43]</w:t>
          </w:r>
          <w:r w:rsidRPr="005B3BB6">
            <w:rPr>
              <w:highlight w:val="lightGray"/>
            </w:rPr>
            <w:fldChar w:fldCharType="end"/>
          </w:r>
        </w:sdtContent>
      </w:sdt>
      <w:r w:rsidRPr="005B3BB6">
        <w:rPr>
          <w:highlight w:val="lightGray"/>
        </w:rPr>
        <w:t>]</w:t>
      </w:r>
    </w:p>
    <w:p w14:paraId="2128A356" w14:textId="77777777" w:rsidR="00B80041" w:rsidRPr="005B3BB6" w:rsidRDefault="00B80041" w:rsidP="004F73DF">
      <w:pPr>
        <w:pStyle w:val="ListParagraph"/>
        <w:ind w:left="0"/>
        <w:jc w:val="both"/>
        <w:rPr>
          <w:highlight w:val="lightGray"/>
        </w:rPr>
      </w:pPr>
    </w:p>
    <w:p w14:paraId="2F0EDAAF" w14:textId="63778DF0" w:rsidR="00B80041" w:rsidRPr="005B3BB6" w:rsidRDefault="00B80041" w:rsidP="00B80041">
      <w:pPr>
        <w:pStyle w:val="ListParagraph"/>
        <w:ind w:left="0"/>
        <w:jc w:val="both"/>
        <w:rPr>
          <w:highlight w:val="lightGray"/>
        </w:rPr>
      </w:pPr>
      <w:r w:rsidRPr="005B3BB6">
        <w:rPr>
          <w:highlight w:val="lightGray"/>
        </w:rPr>
        <w:t>A link, that is setup as part of a multi-link setup, is defined as Enabled if that link can be used for frame exchange and at least one TID is mapped to that link.</w:t>
      </w:r>
    </w:p>
    <w:p w14:paraId="67E82724" w14:textId="77777777" w:rsidR="00B80041" w:rsidRPr="005B3BB6" w:rsidRDefault="00B80041" w:rsidP="00B80041">
      <w:pPr>
        <w:pStyle w:val="ListParagraph"/>
        <w:ind w:left="0"/>
        <w:jc w:val="both"/>
        <w:rPr>
          <w:highlight w:val="lightGray"/>
        </w:rPr>
      </w:pPr>
      <w:r w:rsidRPr="005B3BB6">
        <w:rPr>
          <w:highlight w:val="lightGray"/>
        </w:rPr>
        <w:t>NOTE – Frame exchange on a link is subject to the power state of the corresponding non-AP STA.</w:t>
      </w:r>
    </w:p>
    <w:p w14:paraId="5032796D" w14:textId="77777777" w:rsidR="00B80041" w:rsidRPr="005B3BB6" w:rsidRDefault="00B80041" w:rsidP="00B80041">
      <w:pPr>
        <w:pStyle w:val="ListParagraph"/>
        <w:ind w:left="0"/>
        <w:jc w:val="both"/>
        <w:rPr>
          <w:highlight w:val="lightGray"/>
        </w:rPr>
      </w:pPr>
      <w:r w:rsidRPr="005B3BB6">
        <w:rPr>
          <w:highlight w:val="lightGray"/>
        </w:rPr>
        <w:t xml:space="preserve">[Motion 105, </w:t>
      </w:r>
      <w:sdt>
        <w:sdtPr>
          <w:rPr>
            <w:highlight w:val="lightGray"/>
          </w:rPr>
          <w:id w:val="-157610812"/>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308554946"/>
          <w:citation/>
        </w:sdtPr>
        <w:sdtContent>
          <w:r w:rsidRPr="005B3BB6">
            <w:rPr>
              <w:highlight w:val="lightGray"/>
            </w:rPr>
            <w:fldChar w:fldCharType="begin"/>
          </w:r>
          <w:r w:rsidRPr="005B3BB6">
            <w:rPr>
              <w:highlight w:val="lightGray"/>
              <w:lang w:val="en-US"/>
            </w:rPr>
            <w:instrText xml:space="preserve"> CITATION 19_1528r5 \l 1033 </w:instrText>
          </w:r>
          <w:r w:rsidRPr="005B3BB6">
            <w:rPr>
              <w:highlight w:val="lightGray"/>
            </w:rPr>
            <w:fldChar w:fldCharType="separate"/>
          </w:r>
          <w:r w:rsidR="00414CE3" w:rsidRPr="005B3BB6">
            <w:rPr>
              <w:noProof/>
              <w:highlight w:val="lightGray"/>
              <w:lang w:val="en-US"/>
            </w:rPr>
            <w:t>[44]</w:t>
          </w:r>
          <w:r w:rsidRPr="005B3BB6">
            <w:rPr>
              <w:highlight w:val="lightGray"/>
            </w:rPr>
            <w:fldChar w:fldCharType="end"/>
          </w:r>
        </w:sdtContent>
      </w:sdt>
      <w:r w:rsidRPr="005B3BB6">
        <w:rPr>
          <w:highlight w:val="lightGray"/>
        </w:rPr>
        <w:t>]</w:t>
      </w:r>
    </w:p>
    <w:p w14:paraId="3B693346" w14:textId="77777777" w:rsidR="007C5612" w:rsidRPr="005B3BB6" w:rsidRDefault="007C5612" w:rsidP="004F73DF">
      <w:pPr>
        <w:pStyle w:val="ListParagraph"/>
        <w:ind w:left="0"/>
        <w:jc w:val="both"/>
        <w:rPr>
          <w:highlight w:val="lightGray"/>
        </w:rPr>
      </w:pPr>
    </w:p>
    <w:p w14:paraId="4DE0D4C1" w14:textId="77777777" w:rsidR="007C5612" w:rsidRPr="005B3BB6" w:rsidRDefault="007C5612" w:rsidP="004F73DF">
      <w:pPr>
        <w:pStyle w:val="ListParagraph"/>
        <w:ind w:left="0"/>
        <w:jc w:val="both"/>
        <w:rPr>
          <w:highlight w:val="lightGray"/>
        </w:rPr>
      </w:pPr>
      <w:r w:rsidRPr="005B3BB6">
        <w:rPr>
          <w:highlight w:val="lightGray"/>
        </w:rPr>
        <w:t>Management frames are allowed on all enabled links, following baseline.</w:t>
      </w:r>
    </w:p>
    <w:p w14:paraId="454EBF2A" w14:textId="77777777" w:rsidR="007C5612" w:rsidRPr="005B3BB6" w:rsidRDefault="007C5612" w:rsidP="007C5612">
      <w:pPr>
        <w:pStyle w:val="ListParagraph"/>
        <w:ind w:left="0"/>
        <w:jc w:val="both"/>
        <w:rPr>
          <w:highlight w:val="lightGray"/>
        </w:rPr>
      </w:pPr>
      <w:r w:rsidRPr="005B3BB6">
        <w:rPr>
          <w:highlight w:val="lightGray"/>
        </w:rPr>
        <w:t xml:space="preserve">[Motion 102, </w:t>
      </w:r>
      <w:sdt>
        <w:sdtPr>
          <w:rPr>
            <w:highlight w:val="lightGray"/>
          </w:rPr>
          <w:id w:val="-1756584679"/>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8832090"/>
          <w:citation/>
        </w:sdtPr>
        <w:sdtContent>
          <w:r w:rsidRPr="005B3BB6">
            <w:rPr>
              <w:highlight w:val="lightGray"/>
            </w:rPr>
            <w:fldChar w:fldCharType="begin"/>
          </w:r>
          <w:r w:rsidRPr="005B3BB6">
            <w:rPr>
              <w:highlight w:val="lightGray"/>
              <w:lang w:val="en-US"/>
            </w:rPr>
            <w:instrText xml:space="preserve"> CITATION 19_1924r1 \l 1033 </w:instrText>
          </w:r>
          <w:r w:rsidRPr="005B3BB6">
            <w:rPr>
              <w:highlight w:val="lightGray"/>
            </w:rPr>
            <w:fldChar w:fldCharType="separate"/>
          </w:r>
          <w:r w:rsidR="00414CE3" w:rsidRPr="005B3BB6">
            <w:rPr>
              <w:noProof/>
              <w:highlight w:val="lightGray"/>
              <w:lang w:val="en-US"/>
            </w:rPr>
            <w:t>[43]</w:t>
          </w:r>
          <w:r w:rsidRPr="005B3BB6">
            <w:rPr>
              <w:highlight w:val="lightGray"/>
            </w:rPr>
            <w:fldChar w:fldCharType="end"/>
          </w:r>
        </w:sdtContent>
      </w:sdt>
      <w:r w:rsidRPr="005B3BB6">
        <w:rPr>
          <w:highlight w:val="lightGray"/>
        </w:rPr>
        <w:t>]</w:t>
      </w:r>
    </w:p>
    <w:p w14:paraId="790879EF" w14:textId="77777777" w:rsidR="00546E06" w:rsidRPr="005B3BB6" w:rsidRDefault="00546E06" w:rsidP="007C5612">
      <w:pPr>
        <w:pStyle w:val="ListParagraph"/>
        <w:ind w:left="0"/>
        <w:jc w:val="both"/>
        <w:rPr>
          <w:highlight w:val="lightGray"/>
        </w:rPr>
      </w:pPr>
    </w:p>
    <w:p w14:paraId="553AB132" w14:textId="77777777" w:rsidR="00546E06" w:rsidRPr="005B3BB6" w:rsidRDefault="00546E06" w:rsidP="00546E06">
      <w:pPr>
        <w:pStyle w:val="ListParagraph"/>
        <w:ind w:left="0"/>
        <w:jc w:val="both"/>
        <w:rPr>
          <w:highlight w:val="lightGray"/>
        </w:rPr>
      </w:pPr>
      <w:r w:rsidRPr="005B3BB6">
        <w:rPr>
          <w:highlight w:val="lightGray"/>
        </w:rPr>
        <w:t>If a TID is mapped in UL to a set of enabled links for a non-AP MLD, then the non-AP MLD can use any link within this set of enabled links to transmit data frames from that TID.</w:t>
      </w:r>
    </w:p>
    <w:p w14:paraId="47ACB03E" w14:textId="77777777" w:rsidR="00546E06" w:rsidRPr="005B3BB6" w:rsidRDefault="00546E06" w:rsidP="00546E06">
      <w:pPr>
        <w:pStyle w:val="ListParagraph"/>
        <w:ind w:left="0"/>
        <w:jc w:val="both"/>
        <w:rPr>
          <w:highlight w:val="lightGray"/>
        </w:rPr>
      </w:pPr>
      <w:r w:rsidRPr="005B3BB6">
        <w:rPr>
          <w:highlight w:val="lightGray"/>
        </w:rPr>
        <w:t>If a TID is mapped in DL to a set of enabled links for a non-AP MLD, then:</w:t>
      </w:r>
    </w:p>
    <w:p w14:paraId="46F215A3" w14:textId="77777777" w:rsidR="00546E06" w:rsidRPr="005B3BB6" w:rsidRDefault="00546E06" w:rsidP="00486858">
      <w:pPr>
        <w:pStyle w:val="ListParagraph"/>
        <w:numPr>
          <w:ilvl w:val="0"/>
          <w:numId w:val="17"/>
        </w:numPr>
        <w:jc w:val="both"/>
        <w:rPr>
          <w:highlight w:val="lightGray"/>
        </w:rPr>
      </w:pPr>
      <w:r w:rsidRPr="005B3BB6">
        <w:rPr>
          <w:highlight w:val="lightGray"/>
        </w:rPr>
        <w:t>The non-AP MLD can retrieve buffered BUs corresponding to that TID on any links within this set of enabled links</w:t>
      </w:r>
    </w:p>
    <w:p w14:paraId="5034E342" w14:textId="77777777" w:rsidR="00546E06" w:rsidRPr="005B3BB6" w:rsidRDefault="00546E06" w:rsidP="00486858">
      <w:pPr>
        <w:pStyle w:val="ListParagraph"/>
        <w:numPr>
          <w:ilvl w:val="0"/>
          <w:numId w:val="17"/>
        </w:numPr>
        <w:jc w:val="both"/>
        <w:rPr>
          <w:highlight w:val="lightGray"/>
        </w:rPr>
      </w:pPr>
      <w:r w:rsidRPr="005B3BB6">
        <w:rPr>
          <w:highlight w:val="lightGray"/>
        </w:rPr>
        <w:t>The AP MLD can use any link within this set of enabled links to transmit data frames from that TID, subject to existing restrictions for transmissions of frames that apply to those enabled links.</w:t>
      </w:r>
    </w:p>
    <w:p w14:paraId="17FF3B0A" w14:textId="77777777" w:rsidR="00546E06" w:rsidRPr="005B3BB6" w:rsidRDefault="00546E06" w:rsidP="00486858">
      <w:pPr>
        <w:pStyle w:val="ListParagraph"/>
        <w:numPr>
          <w:ilvl w:val="0"/>
          <w:numId w:val="17"/>
        </w:numPr>
        <w:jc w:val="both"/>
        <w:rPr>
          <w:highlight w:val="lightGray"/>
        </w:rPr>
      </w:pPr>
      <w:r w:rsidRPr="005B3BB6">
        <w:rPr>
          <w:highlight w:val="lightGray"/>
        </w:rPr>
        <w:t>An example of restriction is if the STA is in doze state</w:t>
      </w:r>
    </w:p>
    <w:p w14:paraId="35889CDD" w14:textId="77777777" w:rsidR="00546E06" w:rsidRPr="005B3BB6" w:rsidRDefault="00546E06" w:rsidP="00546E06">
      <w:pPr>
        <w:jc w:val="both"/>
        <w:rPr>
          <w:highlight w:val="lightGray"/>
        </w:rPr>
      </w:pPr>
      <w:r w:rsidRPr="005B3BB6">
        <w:rPr>
          <w:highlight w:val="lightGray"/>
        </w:rPr>
        <w:t xml:space="preserve">[Motion 103, </w:t>
      </w:r>
      <w:sdt>
        <w:sdtPr>
          <w:rPr>
            <w:highlight w:val="lightGray"/>
          </w:rPr>
          <w:id w:val="1519200614"/>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797098236"/>
          <w:citation/>
        </w:sdtPr>
        <w:sdtContent>
          <w:r w:rsidRPr="005B3BB6">
            <w:rPr>
              <w:highlight w:val="lightGray"/>
            </w:rPr>
            <w:fldChar w:fldCharType="begin"/>
          </w:r>
          <w:r w:rsidRPr="005B3BB6">
            <w:rPr>
              <w:highlight w:val="lightGray"/>
              <w:lang w:val="en-US"/>
            </w:rPr>
            <w:instrText xml:space="preserve"> CITATION 19_1924r1 \l 1033 </w:instrText>
          </w:r>
          <w:r w:rsidRPr="005B3BB6">
            <w:rPr>
              <w:highlight w:val="lightGray"/>
            </w:rPr>
            <w:fldChar w:fldCharType="separate"/>
          </w:r>
          <w:r w:rsidR="00414CE3" w:rsidRPr="005B3BB6">
            <w:rPr>
              <w:noProof/>
              <w:highlight w:val="lightGray"/>
              <w:lang w:val="en-US"/>
            </w:rPr>
            <w:t>[43]</w:t>
          </w:r>
          <w:r w:rsidRPr="005B3BB6">
            <w:rPr>
              <w:highlight w:val="lightGray"/>
            </w:rPr>
            <w:fldChar w:fldCharType="end"/>
          </w:r>
        </w:sdtContent>
      </w:sdt>
      <w:r w:rsidRPr="005B3BB6">
        <w:rPr>
          <w:highlight w:val="lightGray"/>
        </w:rPr>
        <w:t>]</w:t>
      </w:r>
    </w:p>
    <w:p w14:paraId="54F6A6E5" w14:textId="77777777" w:rsidR="00E370E8" w:rsidRPr="005B3BB6" w:rsidRDefault="00E370E8" w:rsidP="004F73DF">
      <w:pPr>
        <w:pStyle w:val="ListParagraph"/>
        <w:ind w:left="0"/>
        <w:jc w:val="both"/>
        <w:rPr>
          <w:highlight w:val="lightGray"/>
        </w:rPr>
      </w:pPr>
    </w:p>
    <w:p w14:paraId="4A7F54B8" w14:textId="77777777" w:rsidR="00FE33A4" w:rsidRDefault="00FE33A4">
      <w:pPr>
        <w:rPr>
          <w:highlight w:val="lightGray"/>
        </w:rPr>
      </w:pPr>
      <w:r>
        <w:rPr>
          <w:highlight w:val="lightGray"/>
        </w:rPr>
        <w:br w:type="page"/>
      </w:r>
    </w:p>
    <w:p w14:paraId="156D8C84" w14:textId="3A6B894E" w:rsidR="00E370E8" w:rsidRPr="005B3BB6" w:rsidRDefault="00E370E8" w:rsidP="00E370E8">
      <w:pPr>
        <w:jc w:val="both"/>
        <w:rPr>
          <w:highlight w:val="lightGray"/>
        </w:rPr>
      </w:pPr>
      <w:r w:rsidRPr="005B3BB6">
        <w:rPr>
          <w:highlight w:val="lightGray"/>
        </w:rPr>
        <w:lastRenderedPageBreak/>
        <w:t>802.11be define mechanism(s) for multi-link operation that enables the following:</w:t>
      </w:r>
    </w:p>
    <w:p w14:paraId="26B457F5" w14:textId="77777777" w:rsidR="00E370E8" w:rsidRPr="005B3BB6" w:rsidRDefault="00E370E8" w:rsidP="00486858">
      <w:pPr>
        <w:pStyle w:val="ListParagraph"/>
        <w:numPr>
          <w:ilvl w:val="0"/>
          <w:numId w:val="3"/>
        </w:numPr>
        <w:jc w:val="both"/>
        <w:rPr>
          <w:highlight w:val="lightGray"/>
        </w:rPr>
      </w:pPr>
      <w:r w:rsidRPr="005B3BB6">
        <w:rPr>
          <w:highlight w:val="lightGray"/>
        </w:rPr>
        <w:t>An operational mode for concurrently exchanging frames on more than one link for one or more TID(s).</w:t>
      </w:r>
    </w:p>
    <w:p w14:paraId="6F9F07BA" w14:textId="77777777" w:rsidR="00E370E8" w:rsidRPr="005B3BB6" w:rsidRDefault="00E370E8" w:rsidP="00486858">
      <w:pPr>
        <w:pStyle w:val="ListParagraph"/>
        <w:numPr>
          <w:ilvl w:val="0"/>
          <w:numId w:val="3"/>
        </w:numPr>
        <w:jc w:val="both"/>
        <w:rPr>
          <w:highlight w:val="lightGray"/>
        </w:rPr>
      </w:pPr>
      <w:r w:rsidRPr="005B3BB6">
        <w:rPr>
          <w:highlight w:val="lightGray"/>
        </w:rPr>
        <w:t>An operational mode for restricting exchanging frames of one or more TID(s) to be on one link at a time.</w:t>
      </w:r>
    </w:p>
    <w:p w14:paraId="42F84D7A" w14:textId="77777777" w:rsidR="00E370E8" w:rsidRDefault="00E370E8" w:rsidP="00E370E8">
      <w:pPr>
        <w:jc w:val="both"/>
      </w:pPr>
      <w:r w:rsidRPr="005B3BB6">
        <w:rPr>
          <w:highlight w:val="lightGray"/>
        </w:rPr>
        <w:t xml:space="preserve">[Motion 9, </w:t>
      </w:r>
      <w:sdt>
        <w:sdtPr>
          <w:rPr>
            <w:highlight w:val="lightGray"/>
          </w:rPr>
          <w:id w:val="1190730059"/>
          <w:citation/>
        </w:sdtPr>
        <w:sdtContent>
          <w:r w:rsidRPr="005B3BB6">
            <w:rPr>
              <w:highlight w:val="lightGray"/>
            </w:rPr>
            <w:fldChar w:fldCharType="begin"/>
          </w:r>
          <w:r w:rsidRPr="005B3BB6">
            <w:rPr>
              <w:highlight w:val="lightGray"/>
              <w:lang w:val="en-US"/>
            </w:rPr>
            <w:instrText xml:space="preserve"> CITATION 19_1755r0 \l 1033 </w:instrText>
          </w:r>
          <w:r w:rsidRPr="005B3BB6">
            <w:rPr>
              <w:highlight w:val="lightGray"/>
            </w:rPr>
            <w:fldChar w:fldCharType="separate"/>
          </w:r>
          <w:r w:rsidR="00414CE3" w:rsidRPr="005B3BB6">
            <w:rPr>
              <w:noProof/>
              <w:highlight w:val="lightGray"/>
              <w:lang w:val="en-US"/>
            </w:rPr>
            <w:t>[1]</w:t>
          </w:r>
          <w:r w:rsidRPr="005B3BB6">
            <w:rPr>
              <w:highlight w:val="lightGray"/>
            </w:rPr>
            <w:fldChar w:fldCharType="end"/>
          </w:r>
        </w:sdtContent>
      </w:sdt>
      <w:r w:rsidRPr="005B3BB6">
        <w:rPr>
          <w:highlight w:val="lightGray"/>
        </w:rPr>
        <w:t xml:space="preserve"> and </w:t>
      </w:r>
      <w:sdt>
        <w:sdtPr>
          <w:rPr>
            <w:highlight w:val="lightGray"/>
          </w:rPr>
          <w:id w:val="1050800001"/>
          <w:citation/>
        </w:sdtPr>
        <w:sdtContent>
          <w:r w:rsidRPr="005B3BB6">
            <w:rPr>
              <w:highlight w:val="lightGray"/>
            </w:rPr>
            <w:fldChar w:fldCharType="begin"/>
          </w:r>
          <w:r w:rsidRPr="005B3BB6">
            <w:rPr>
              <w:highlight w:val="lightGray"/>
              <w:lang w:val="en-US"/>
            </w:rPr>
            <w:instrText xml:space="preserve"> CITATION 19_1082r3 \l 1033 </w:instrText>
          </w:r>
          <w:r w:rsidRPr="005B3BB6">
            <w:rPr>
              <w:highlight w:val="lightGray"/>
            </w:rPr>
            <w:fldChar w:fldCharType="separate"/>
          </w:r>
          <w:r w:rsidR="00414CE3" w:rsidRPr="005B3BB6">
            <w:rPr>
              <w:noProof/>
              <w:highlight w:val="lightGray"/>
              <w:lang w:val="en-US"/>
            </w:rPr>
            <w:t>[45]</w:t>
          </w:r>
          <w:r w:rsidRPr="005B3BB6">
            <w:rPr>
              <w:highlight w:val="lightGray"/>
            </w:rPr>
            <w:fldChar w:fldCharType="end"/>
          </w:r>
        </w:sdtContent>
      </w:sdt>
      <w:r w:rsidRPr="005B3BB6">
        <w:rPr>
          <w:highlight w:val="lightGray"/>
        </w:rPr>
        <w:t>]</w:t>
      </w:r>
    </w:p>
    <w:p w14:paraId="4AC1122B" w14:textId="77777777" w:rsidR="006A17D0" w:rsidRDefault="006A17D0" w:rsidP="00E370E8">
      <w:pPr>
        <w:jc w:val="both"/>
      </w:pPr>
    </w:p>
    <w:p w14:paraId="7815822F" w14:textId="19DF1E00" w:rsidR="006A17D0" w:rsidRPr="00BF58AF" w:rsidRDefault="006A17D0" w:rsidP="006A17D0">
      <w:pPr>
        <w:jc w:val="both"/>
        <w:rPr>
          <w:szCs w:val="22"/>
          <w:highlight w:val="yellow"/>
        </w:rPr>
      </w:pPr>
      <w:r w:rsidRPr="00BF58AF">
        <w:rPr>
          <w:b/>
          <w:highlight w:val="yellow"/>
        </w:rPr>
        <w:t>Straw poll #51</w:t>
      </w:r>
    </w:p>
    <w:p w14:paraId="6C303324" w14:textId="6DDBA67D" w:rsidR="006A17D0" w:rsidRPr="00BF58AF" w:rsidRDefault="006A17D0" w:rsidP="006A17D0">
      <w:pPr>
        <w:jc w:val="both"/>
        <w:rPr>
          <w:szCs w:val="22"/>
          <w:highlight w:val="yellow"/>
          <w:lang w:val="en-US"/>
        </w:rPr>
      </w:pPr>
      <w:del w:id="1117" w:author="Alfred Aster" w:date="2020-05-31T15:36:00Z">
        <w:r w:rsidRPr="00BF58AF" w:rsidDel="002E46F0">
          <w:rPr>
            <w:szCs w:val="22"/>
            <w:highlight w:val="yellow"/>
            <w:lang w:val="en-US"/>
          </w:rPr>
          <w:delText>Do you</w:delText>
        </w:r>
      </w:del>
      <w:ins w:id="1118" w:author="Alfred Aster" w:date="2020-05-31T15:36:00Z">
        <w:r w:rsidR="00C70365">
          <w:rPr>
            <w:szCs w:val="22"/>
            <w:highlight w:val="yellow"/>
            <w:lang w:val="en-US"/>
          </w:rPr>
          <w:t>802.11be</w:t>
        </w:r>
      </w:ins>
      <w:r w:rsidRPr="00BF58AF">
        <w:rPr>
          <w:szCs w:val="22"/>
          <w:highlight w:val="yellow"/>
          <w:lang w:val="en-US"/>
        </w:rPr>
        <w:t xml:space="preserve"> support</w:t>
      </w:r>
      <w:ins w:id="1119" w:author="Alfred Aster" w:date="2020-05-31T15:36:00Z">
        <w:r w:rsidR="002E46F0">
          <w:rPr>
            <w:szCs w:val="22"/>
            <w:highlight w:val="yellow"/>
            <w:lang w:val="en-US"/>
          </w:rPr>
          <w:t>s</w:t>
        </w:r>
      </w:ins>
      <w:r w:rsidRPr="00BF58AF">
        <w:rPr>
          <w:szCs w:val="22"/>
          <w:highlight w:val="yellow"/>
          <w:lang w:val="en-US"/>
        </w:rPr>
        <w:t xml:space="preserve"> </w:t>
      </w:r>
      <w:del w:id="1120" w:author="Alfred Aster" w:date="2020-05-31T15:36:00Z">
        <w:r w:rsidRPr="00BF58AF" w:rsidDel="002E46F0">
          <w:rPr>
            <w:szCs w:val="22"/>
            <w:highlight w:val="yellow"/>
            <w:lang w:val="en-US"/>
          </w:rPr>
          <w:delText xml:space="preserve">to </w:delText>
        </w:r>
      </w:del>
      <w:r w:rsidRPr="00BF58AF">
        <w:rPr>
          <w:szCs w:val="22"/>
          <w:highlight w:val="yellow"/>
          <w:lang w:val="en-US"/>
        </w:rPr>
        <w:t>adjust</w:t>
      </w:r>
      <w:ins w:id="1121" w:author="Alfred Aster" w:date="2020-05-31T15:36:00Z">
        <w:r w:rsidR="002E46F0">
          <w:rPr>
            <w:szCs w:val="22"/>
            <w:highlight w:val="yellow"/>
            <w:lang w:val="en-US"/>
          </w:rPr>
          <w:t>ing</w:t>
        </w:r>
      </w:ins>
      <w:r w:rsidRPr="00BF58AF">
        <w:rPr>
          <w:szCs w:val="22"/>
          <w:highlight w:val="yellow"/>
          <w:lang w:val="en-US"/>
        </w:rPr>
        <w:t xml:space="preserve"> the setting of More Data subfield to fit MLD scenario</w:t>
      </w:r>
      <w:ins w:id="1122" w:author="Alfred Aster" w:date="2020-05-31T15:36:00Z">
        <w:r w:rsidR="002E46F0">
          <w:rPr>
            <w:szCs w:val="22"/>
            <w:highlight w:val="yellow"/>
            <w:lang w:val="en-US"/>
          </w:rPr>
          <w:t>.</w:t>
        </w:r>
      </w:ins>
      <w:del w:id="1123" w:author="Alfred Aster" w:date="2020-05-31T15:36:00Z">
        <w:r w:rsidRPr="00BF58AF" w:rsidDel="002E46F0">
          <w:rPr>
            <w:szCs w:val="22"/>
            <w:highlight w:val="yellow"/>
            <w:lang w:val="en-US"/>
          </w:rPr>
          <w:delText>?</w:delText>
        </w:r>
      </w:del>
      <w:r w:rsidR="00363765">
        <w:rPr>
          <w:szCs w:val="22"/>
          <w:highlight w:val="yellow"/>
          <w:lang w:val="en-US"/>
        </w:rPr>
        <w:t xml:space="preserve"> </w:t>
      </w:r>
      <w:r w:rsidR="00363765" w:rsidRPr="00BF58AF">
        <w:rPr>
          <w:b/>
          <w:i/>
          <w:highlight w:val="yellow"/>
        </w:rPr>
        <w:t>[#SP51]</w:t>
      </w:r>
    </w:p>
    <w:p w14:paraId="1026E5D7" w14:textId="5741A568" w:rsidR="006A17D0" w:rsidRPr="00BF58AF" w:rsidRDefault="006A17D0" w:rsidP="006A17D0">
      <w:pPr>
        <w:jc w:val="both"/>
        <w:rPr>
          <w:b/>
          <w:szCs w:val="22"/>
        </w:rPr>
      </w:pPr>
      <w:r w:rsidRPr="00BF58AF">
        <w:rPr>
          <w:szCs w:val="22"/>
          <w:highlight w:val="yellow"/>
        </w:rPr>
        <w:t xml:space="preserve">[20/0472r2 (Discussion of More Data subfield for multi-link, Yunbo Li, Huawei), SP#1, Y/N/A: 45/8/25] </w:t>
      </w:r>
    </w:p>
    <w:p w14:paraId="3F4C2307" w14:textId="77777777" w:rsidR="006A17D0" w:rsidRDefault="006A17D0" w:rsidP="00E370E8">
      <w:pPr>
        <w:jc w:val="both"/>
      </w:pPr>
    </w:p>
    <w:p w14:paraId="66E886AD" w14:textId="77777777" w:rsidR="002814F3" w:rsidRPr="002814F3" w:rsidRDefault="002814F3" w:rsidP="002814F3">
      <w:pPr>
        <w:jc w:val="both"/>
        <w:rPr>
          <w:szCs w:val="22"/>
          <w:highlight w:val="yellow"/>
        </w:rPr>
      </w:pPr>
      <w:r w:rsidRPr="002814F3">
        <w:rPr>
          <w:b/>
          <w:highlight w:val="yellow"/>
        </w:rPr>
        <w:t>Straw poll #52</w:t>
      </w:r>
    </w:p>
    <w:p w14:paraId="01839177" w14:textId="52607482" w:rsidR="002814F3" w:rsidRPr="002814F3" w:rsidRDefault="002814F3" w:rsidP="002814F3">
      <w:pPr>
        <w:jc w:val="both"/>
        <w:rPr>
          <w:szCs w:val="22"/>
          <w:highlight w:val="yellow"/>
        </w:rPr>
      </w:pPr>
      <w:del w:id="1124" w:author="Alfred Aster" w:date="2020-05-31T15:36:00Z">
        <w:r w:rsidRPr="002814F3" w:rsidDel="002E46F0">
          <w:rPr>
            <w:szCs w:val="22"/>
            <w:highlight w:val="yellow"/>
          </w:rPr>
          <w:delText xml:space="preserve">Do you </w:delText>
        </w:r>
      </w:del>
      <w:ins w:id="1125" w:author="Alfred Aster" w:date="2020-05-31T15:36:00Z">
        <w:r w:rsidR="002E46F0">
          <w:rPr>
            <w:szCs w:val="22"/>
            <w:highlight w:val="yellow"/>
          </w:rPr>
          <w:t>802.11</w:t>
        </w:r>
      </w:ins>
      <w:ins w:id="1126" w:author="Edward Au" w:date="2020-06-01T13:05:00Z">
        <w:r w:rsidR="00363765">
          <w:rPr>
            <w:szCs w:val="22"/>
            <w:highlight w:val="yellow"/>
          </w:rPr>
          <w:t>be</w:t>
        </w:r>
      </w:ins>
      <w:ins w:id="1127" w:author="Alfred Aster" w:date="2020-05-31T15:36:00Z">
        <w:r w:rsidR="002E46F0">
          <w:rPr>
            <w:szCs w:val="22"/>
            <w:highlight w:val="yellow"/>
          </w:rPr>
          <w:t xml:space="preserve"> </w:t>
        </w:r>
      </w:ins>
      <w:r w:rsidRPr="002814F3">
        <w:rPr>
          <w:szCs w:val="22"/>
          <w:highlight w:val="yellow"/>
        </w:rPr>
        <w:t>support</w:t>
      </w:r>
      <w:ins w:id="1128" w:author="Alfred Aster" w:date="2020-05-31T15:36:00Z">
        <w:r w:rsidR="002E46F0">
          <w:rPr>
            <w:szCs w:val="22"/>
            <w:highlight w:val="yellow"/>
          </w:rPr>
          <w:t xml:space="preserve">s </w:t>
        </w:r>
      </w:ins>
      <w:del w:id="1129" w:author="Alfred Aster" w:date="2020-05-31T15:37:00Z">
        <w:r w:rsidRPr="002814F3" w:rsidDel="003F4590">
          <w:rPr>
            <w:szCs w:val="22"/>
            <w:highlight w:val="yellow"/>
          </w:rPr>
          <w:delText xml:space="preserve"> below </w:delText>
        </w:r>
      </w:del>
      <w:r w:rsidRPr="002814F3">
        <w:rPr>
          <w:szCs w:val="22"/>
          <w:highlight w:val="yellow"/>
        </w:rPr>
        <w:t xml:space="preserve">setting </w:t>
      </w:r>
      <w:del w:id="1130" w:author="Alfred Aster" w:date="2020-05-31T15:37:00Z">
        <w:r w:rsidRPr="002814F3" w:rsidDel="003F4590">
          <w:rPr>
            <w:szCs w:val="22"/>
            <w:highlight w:val="yellow"/>
          </w:rPr>
          <w:delText xml:space="preserve">of </w:delText>
        </w:r>
      </w:del>
      <w:ins w:id="1131" w:author="Alfred Aster" w:date="2020-05-31T15:37:00Z">
        <w:r w:rsidR="003F4590">
          <w:rPr>
            <w:szCs w:val="22"/>
            <w:highlight w:val="yellow"/>
          </w:rPr>
          <w:t>the</w:t>
        </w:r>
        <w:r w:rsidR="003F4590" w:rsidRPr="002814F3">
          <w:rPr>
            <w:szCs w:val="22"/>
            <w:highlight w:val="yellow"/>
          </w:rPr>
          <w:t xml:space="preserve"> </w:t>
        </w:r>
      </w:ins>
      <w:r w:rsidRPr="002814F3">
        <w:rPr>
          <w:szCs w:val="22"/>
          <w:highlight w:val="yellow"/>
        </w:rPr>
        <w:t>More Data subfield</w:t>
      </w:r>
      <w:ins w:id="1132" w:author="Alfred Aster" w:date="2020-05-31T15:37:00Z">
        <w:r w:rsidR="003F4590">
          <w:rPr>
            <w:szCs w:val="22"/>
            <w:highlight w:val="yellow"/>
          </w:rPr>
          <w:t xml:space="preserve"> as</w:t>
        </w:r>
      </w:ins>
      <w:ins w:id="1133" w:author="Edward Au" w:date="2020-06-01T13:06:00Z">
        <w:r w:rsidR="00363765">
          <w:rPr>
            <w:szCs w:val="22"/>
            <w:highlight w:val="yellow"/>
          </w:rPr>
          <w:t xml:space="preserve"> follows</w:t>
        </w:r>
      </w:ins>
      <w:ins w:id="1134" w:author="Alfred Aster" w:date="2020-05-31T15:37:00Z">
        <w:r w:rsidR="002E46F0">
          <w:rPr>
            <w:szCs w:val="22"/>
            <w:highlight w:val="yellow"/>
          </w:rPr>
          <w:t>:</w:t>
        </w:r>
      </w:ins>
      <w:del w:id="1135" w:author="Alfred Aster" w:date="2020-05-31T15:36:00Z">
        <w:r w:rsidRPr="002814F3" w:rsidDel="002E46F0">
          <w:rPr>
            <w:szCs w:val="22"/>
            <w:highlight w:val="yellow"/>
          </w:rPr>
          <w:delText>?</w:delText>
        </w:r>
      </w:del>
      <w:r w:rsidRPr="002814F3">
        <w:rPr>
          <w:szCs w:val="22"/>
          <w:highlight w:val="yellow"/>
        </w:rPr>
        <w:t xml:space="preserve">  </w:t>
      </w:r>
    </w:p>
    <w:p w14:paraId="2F7023F3" w14:textId="36929108" w:rsidR="002814F3" w:rsidRPr="002814F3" w:rsidRDefault="002814F3" w:rsidP="002814F3">
      <w:pPr>
        <w:pStyle w:val="ListParagraph"/>
        <w:numPr>
          <w:ilvl w:val="0"/>
          <w:numId w:val="71"/>
        </w:numPr>
        <w:jc w:val="both"/>
        <w:rPr>
          <w:szCs w:val="22"/>
          <w:highlight w:val="yellow"/>
        </w:rPr>
      </w:pPr>
      <w:r w:rsidRPr="002814F3">
        <w:rPr>
          <w:szCs w:val="22"/>
          <w:highlight w:val="yellow"/>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r w:rsidR="00363765" w:rsidRPr="002814F3">
        <w:rPr>
          <w:b/>
          <w:i/>
          <w:highlight w:val="yellow"/>
        </w:rPr>
        <w:t>[#SP52]</w:t>
      </w:r>
    </w:p>
    <w:p w14:paraId="7C1FF113" w14:textId="31874E4A" w:rsidR="002814F3" w:rsidRPr="002814F3" w:rsidRDefault="002814F3" w:rsidP="002814F3">
      <w:pPr>
        <w:jc w:val="both"/>
        <w:rPr>
          <w:szCs w:val="22"/>
        </w:rPr>
      </w:pPr>
      <w:r w:rsidRPr="002814F3">
        <w:rPr>
          <w:szCs w:val="22"/>
          <w:highlight w:val="yellow"/>
        </w:rPr>
        <w:t xml:space="preserve"> [20/0472r2 (Discussion of More Data subfield for multi-link, Yunbo Li, Huawei), SP#2, Y/N/A: 43/7/28] </w:t>
      </w:r>
    </w:p>
    <w:p w14:paraId="70705C66" w14:textId="77777777" w:rsidR="00B760BB" w:rsidRPr="00F61D32" w:rsidRDefault="00B760BB" w:rsidP="00365E0E">
      <w:pPr>
        <w:pStyle w:val="Heading2"/>
        <w:spacing w:after="60"/>
        <w:rPr>
          <w:highlight w:val="yellow"/>
          <w:u w:val="none"/>
        </w:rPr>
      </w:pPr>
      <w:bookmarkStart w:id="1136" w:name="_Toc42188619"/>
      <w:r w:rsidRPr="00F61D32">
        <w:rPr>
          <w:highlight w:val="yellow"/>
          <w:u w:val="none"/>
        </w:rPr>
        <w:t>Multi-link block ack</w:t>
      </w:r>
      <w:bookmarkEnd w:id="1136"/>
    </w:p>
    <w:p w14:paraId="2195AC45" w14:textId="77777777" w:rsidR="00E370E8" w:rsidRPr="005B3BB6" w:rsidRDefault="00E370E8" w:rsidP="00E370E8">
      <w:pPr>
        <w:jc w:val="both"/>
        <w:rPr>
          <w:highlight w:val="lightGray"/>
        </w:rPr>
      </w:pPr>
      <w:r w:rsidRPr="005B3BB6">
        <w:rPr>
          <w:highlight w:val="lightGray"/>
        </w:rPr>
        <w:t>A single block ack agreement is negotiated between two MLDs for a TID that may be transmitted over one or more links.</w:t>
      </w:r>
    </w:p>
    <w:p w14:paraId="05FE863F" w14:textId="77777777" w:rsidR="00E370E8" w:rsidRPr="005B3BB6" w:rsidRDefault="00E370E8" w:rsidP="00E370E8">
      <w:pPr>
        <w:jc w:val="both"/>
        <w:rPr>
          <w:highlight w:val="lightGray"/>
        </w:rPr>
      </w:pPr>
      <w:r w:rsidRPr="005B3BB6">
        <w:rPr>
          <w:highlight w:val="lightGray"/>
        </w:rPr>
        <w:t>NOTE – The format of the setup frames is TBD.</w:t>
      </w:r>
    </w:p>
    <w:p w14:paraId="1070D4B0" w14:textId="77777777" w:rsidR="00E370E8" w:rsidRPr="005B3BB6" w:rsidRDefault="00E370E8" w:rsidP="00E370E8">
      <w:pPr>
        <w:jc w:val="both"/>
        <w:rPr>
          <w:highlight w:val="lightGray"/>
        </w:rPr>
      </w:pPr>
      <w:r w:rsidRPr="005B3BB6">
        <w:rPr>
          <w:highlight w:val="lightGray"/>
        </w:rPr>
        <w:t xml:space="preserve">[Motion 36, </w:t>
      </w:r>
      <w:sdt>
        <w:sdtPr>
          <w:rPr>
            <w:highlight w:val="lightGray"/>
          </w:rPr>
          <w:id w:val="240916920"/>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954147831"/>
          <w:citation/>
        </w:sdtPr>
        <w:sdtContent>
          <w:r w:rsidRPr="005B3BB6">
            <w:rPr>
              <w:highlight w:val="lightGray"/>
            </w:rPr>
            <w:fldChar w:fldCharType="begin"/>
          </w:r>
          <w:r w:rsidRPr="005B3BB6">
            <w:rPr>
              <w:highlight w:val="lightGray"/>
              <w:lang w:val="en-US"/>
            </w:rPr>
            <w:instrText xml:space="preserve"> CITATION 19_1512r6 \l 1033 </w:instrText>
          </w:r>
          <w:r w:rsidRPr="005B3BB6">
            <w:rPr>
              <w:highlight w:val="lightGray"/>
            </w:rPr>
            <w:fldChar w:fldCharType="separate"/>
          </w:r>
          <w:r w:rsidR="00414CE3" w:rsidRPr="005B3BB6">
            <w:rPr>
              <w:noProof/>
              <w:highlight w:val="lightGray"/>
              <w:lang w:val="en-US"/>
            </w:rPr>
            <w:t>[46]</w:t>
          </w:r>
          <w:r w:rsidRPr="005B3BB6">
            <w:rPr>
              <w:highlight w:val="lightGray"/>
            </w:rPr>
            <w:fldChar w:fldCharType="end"/>
          </w:r>
        </w:sdtContent>
      </w:sdt>
      <w:r w:rsidRPr="005B3BB6">
        <w:rPr>
          <w:highlight w:val="lightGray"/>
        </w:rPr>
        <w:t>]</w:t>
      </w:r>
    </w:p>
    <w:p w14:paraId="539C2772" w14:textId="77777777" w:rsidR="00E370E8" w:rsidRPr="005B3BB6" w:rsidRDefault="00E370E8" w:rsidP="00E370E8">
      <w:pPr>
        <w:jc w:val="both"/>
        <w:rPr>
          <w:highlight w:val="lightGray"/>
        </w:rPr>
      </w:pPr>
    </w:p>
    <w:p w14:paraId="28A23381" w14:textId="77777777" w:rsidR="00E370E8" w:rsidRPr="005B3BB6" w:rsidRDefault="00E370E8" w:rsidP="00E370E8">
      <w:pPr>
        <w:jc w:val="both"/>
        <w:rPr>
          <w:highlight w:val="lightGray"/>
        </w:rPr>
      </w:pPr>
      <w:r w:rsidRPr="005B3BB6">
        <w:rPr>
          <w:highlight w:val="lightGray"/>
        </w:rPr>
        <w:t>Setup a block ack agreement for multi-link operation by using ADDBA request and ADDBA response frames.</w:t>
      </w:r>
    </w:p>
    <w:p w14:paraId="719EB5B3" w14:textId="77777777" w:rsidR="00E370E8" w:rsidRPr="005B3BB6" w:rsidRDefault="00E370E8" w:rsidP="00E370E8">
      <w:pPr>
        <w:jc w:val="both"/>
        <w:rPr>
          <w:highlight w:val="lightGray"/>
        </w:rPr>
      </w:pPr>
      <w:r w:rsidRPr="005B3BB6">
        <w:rPr>
          <w:highlight w:val="lightGray"/>
        </w:rPr>
        <w:t xml:space="preserve">[Motion 67, </w:t>
      </w:r>
      <w:sdt>
        <w:sdtPr>
          <w:rPr>
            <w:highlight w:val="lightGray"/>
          </w:rPr>
          <w:id w:val="1620342741"/>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773731573"/>
          <w:citation/>
        </w:sdtPr>
        <w:sdtContent>
          <w:r w:rsidRPr="005B3BB6">
            <w:rPr>
              <w:highlight w:val="lightGray"/>
            </w:rPr>
            <w:fldChar w:fldCharType="begin"/>
          </w:r>
          <w:r w:rsidRPr="005B3BB6">
            <w:rPr>
              <w:highlight w:val="lightGray"/>
              <w:lang w:val="en-US"/>
            </w:rPr>
            <w:instrText xml:space="preserve"> CITATION 19_1591r5 \l 1033 </w:instrText>
          </w:r>
          <w:r w:rsidRPr="005B3BB6">
            <w:rPr>
              <w:highlight w:val="lightGray"/>
            </w:rPr>
            <w:fldChar w:fldCharType="separate"/>
          </w:r>
          <w:r w:rsidR="00414CE3" w:rsidRPr="005B3BB6">
            <w:rPr>
              <w:noProof/>
              <w:highlight w:val="lightGray"/>
              <w:lang w:val="en-US"/>
            </w:rPr>
            <w:t>[47]</w:t>
          </w:r>
          <w:r w:rsidRPr="005B3BB6">
            <w:rPr>
              <w:highlight w:val="lightGray"/>
            </w:rPr>
            <w:fldChar w:fldCharType="end"/>
          </w:r>
        </w:sdtContent>
      </w:sdt>
      <w:r w:rsidRPr="005B3BB6">
        <w:rPr>
          <w:highlight w:val="lightGray"/>
        </w:rPr>
        <w:t>]</w:t>
      </w:r>
    </w:p>
    <w:p w14:paraId="70AD8C0F" w14:textId="77777777" w:rsidR="00E370E8" w:rsidRPr="005B3BB6" w:rsidRDefault="00E370E8" w:rsidP="00E370E8">
      <w:pPr>
        <w:jc w:val="both"/>
        <w:rPr>
          <w:highlight w:val="lightGray"/>
        </w:rPr>
      </w:pPr>
    </w:p>
    <w:p w14:paraId="4CE31B5A" w14:textId="77777777" w:rsidR="00E370E8" w:rsidRPr="005B3BB6" w:rsidRDefault="00E370E8" w:rsidP="00E370E8">
      <w:pPr>
        <w:jc w:val="both"/>
        <w:rPr>
          <w:highlight w:val="lightGray"/>
        </w:rPr>
      </w:pPr>
      <w:r w:rsidRPr="005B3BB6">
        <w:rPr>
          <w:highlight w:val="lightGray"/>
        </w:rPr>
        <w:t xml:space="preserve">The established block </w:t>
      </w:r>
      <w:r w:rsidR="007C5612" w:rsidRPr="005B3BB6">
        <w:rPr>
          <w:highlight w:val="lightGray"/>
        </w:rPr>
        <w:t>a</w:t>
      </w:r>
      <w:r w:rsidRPr="005B3BB6">
        <w:rPr>
          <w:highlight w:val="lightGray"/>
        </w:rPr>
        <w:t>ck agreement allows the QoS Data frames of the TID, aggregated within the A-MPDUs, to be exchanged between the two MLDs on any available link.</w:t>
      </w:r>
    </w:p>
    <w:p w14:paraId="3F9D27EF" w14:textId="77777777" w:rsidR="00E370E8" w:rsidRPr="005B3BB6" w:rsidRDefault="00E370E8" w:rsidP="00E370E8">
      <w:pPr>
        <w:jc w:val="both"/>
        <w:rPr>
          <w:highlight w:val="lightGray"/>
        </w:rPr>
      </w:pPr>
      <w:r w:rsidRPr="005B3BB6">
        <w:rPr>
          <w:highlight w:val="lightGray"/>
        </w:rPr>
        <w:t xml:space="preserve">[Motion 61, </w:t>
      </w:r>
      <w:sdt>
        <w:sdtPr>
          <w:rPr>
            <w:highlight w:val="lightGray"/>
          </w:rPr>
          <w:id w:val="414289121"/>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466614456"/>
          <w:citation/>
        </w:sdtPr>
        <w:sdtContent>
          <w:r w:rsidRPr="005B3BB6">
            <w:rPr>
              <w:highlight w:val="lightGray"/>
            </w:rPr>
            <w:fldChar w:fldCharType="begin"/>
          </w:r>
          <w:r w:rsidRPr="005B3BB6">
            <w:rPr>
              <w:highlight w:val="lightGray"/>
              <w:lang w:val="en-US"/>
            </w:rPr>
            <w:instrText xml:space="preserve"> CITATION 19_1856r3 \l 1033 </w:instrText>
          </w:r>
          <w:r w:rsidRPr="005B3BB6">
            <w:rPr>
              <w:highlight w:val="lightGray"/>
            </w:rPr>
            <w:fldChar w:fldCharType="separate"/>
          </w:r>
          <w:r w:rsidR="00414CE3" w:rsidRPr="005B3BB6">
            <w:rPr>
              <w:noProof/>
              <w:highlight w:val="lightGray"/>
              <w:lang w:val="en-US"/>
            </w:rPr>
            <w:t>[48]</w:t>
          </w:r>
          <w:r w:rsidRPr="005B3BB6">
            <w:rPr>
              <w:highlight w:val="lightGray"/>
            </w:rPr>
            <w:fldChar w:fldCharType="end"/>
          </w:r>
        </w:sdtContent>
      </w:sdt>
      <w:r w:rsidRPr="005B3BB6">
        <w:rPr>
          <w:highlight w:val="lightGray"/>
        </w:rPr>
        <w:t>]</w:t>
      </w:r>
    </w:p>
    <w:p w14:paraId="0B11C64E" w14:textId="77777777" w:rsidR="00E370E8" w:rsidRPr="005B3BB6" w:rsidRDefault="00E370E8" w:rsidP="00E370E8">
      <w:pPr>
        <w:jc w:val="both"/>
        <w:rPr>
          <w:highlight w:val="lightGray"/>
        </w:rPr>
      </w:pPr>
    </w:p>
    <w:p w14:paraId="43F166F1" w14:textId="3C6299D4" w:rsidR="00E370E8" w:rsidRPr="005B3BB6" w:rsidRDefault="00E370E8" w:rsidP="00E370E8">
      <w:pPr>
        <w:jc w:val="both"/>
        <w:rPr>
          <w:highlight w:val="lightGray"/>
        </w:rPr>
      </w:pPr>
      <w:r w:rsidRPr="005B3BB6">
        <w:rPr>
          <w:highlight w:val="lightGray"/>
        </w:rPr>
        <w:t>For each block ack agreement, there exists one receive reordering buffer based on MPDUs in the MLD which is the recipient of the QoS Data frames for that block ack agreement.</w:t>
      </w:r>
    </w:p>
    <w:p w14:paraId="1F0705C4" w14:textId="77777777" w:rsidR="00E370E8" w:rsidRPr="005B3BB6" w:rsidRDefault="00E370E8" w:rsidP="00E370E8">
      <w:pPr>
        <w:jc w:val="both"/>
        <w:rPr>
          <w:highlight w:val="lightGray"/>
        </w:rPr>
      </w:pPr>
      <w:r w:rsidRPr="005B3BB6">
        <w:rPr>
          <w:highlight w:val="lightGray"/>
        </w:rPr>
        <w:t>The receive reordering buffer operation is based on the Sequence Number space that is shared between the two MLDs.</w:t>
      </w:r>
    </w:p>
    <w:p w14:paraId="6B74FE5A" w14:textId="77777777" w:rsidR="00E370E8" w:rsidRPr="005B3BB6" w:rsidRDefault="00E370E8" w:rsidP="00E370E8">
      <w:pPr>
        <w:jc w:val="both"/>
        <w:rPr>
          <w:highlight w:val="lightGray"/>
        </w:rPr>
      </w:pPr>
      <w:r w:rsidRPr="005B3BB6">
        <w:rPr>
          <w:highlight w:val="lightGray"/>
        </w:rPr>
        <w:t xml:space="preserve">[Motion 62, </w:t>
      </w:r>
      <w:sdt>
        <w:sdtPr>
          <w:rPr>
            <w:highlight w:val="lightGray"/>
          </w:rPr>
          <w:id w:val="522060144"/>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764263060"/>
          <w:citation/>
        </w:sdtPr>
        <w:sdtContent>
          <w:r w:rsidRPr="005B3BB6">
            <w:rPr>
              <w:highlight w:val="lightGray"/>
            </w:rPr>
            <w:fldChar w:fldCharType="begin"/>
          </w:r>
          <w:r w:rsidRPr="005B3BB6">
            <w:rPr>
              <w:highlight w:val="lightGray"/>
              <w:lang w:val="en-US"/>
            </w:rPr>
            <w:instrText xml:space="preserve"> CITATION 19_1856r3 \l 1033 </w:instrText>
          </w:r>
          <w:r w:rsidRPr="005B3BB6">
            <w:rPr>
              <w:highlight w:val="lightGray"/>
            </w:rPr>
            <w:fldChar w:fldCharType="separate"/>
          </w:r>
          <w:r w:rsidR="00414CE3" w:rsidRPr="005B3BB6">
            <w:rPr>
              <w:noProof/>
              <w:highlight w:val="lightGray"/>
              <w:lang w:val="en-US"/>
            </w:rPr>
            <w:t>[48]</w:t>
          </w:r>
          <w:r w:rsidRPr="005B3BB6">
            <w:rPr>
              <w:highlight w:val="lightGray"/>
            </w:rPr>
            <w:fldChar w:fldCharType="end"/>
          </w:r>
        </w:sdtContent>
      </w:sdt>
      <w:r w:rsidRPr="005B3BB6">
        <w:rPr>
          <w:highlight w:val="lightGray"/>
        </w:rPr>
        <w:t>]</w:t>
      </w:r>
    </w:p>
    <w:p w14:paraId="024EADD9" w14:textId="77777777" w:rsidR="00E370E8" w:rsidRPr="005B3BB6" w:rsidRDefault="00E370E8" w:rsidP="00E370E8">
      <w:pPr>
        <w:jc w:val="both"/>
        <w:rPr>
          <w:highlight w:val="lightGray"/>
        </w:rPr>
      </w:pPr>
    </w:p>
    <w:p w14:paraId="1F7007B8" w14:textId="77777777" w:rsidR="00E370E8" w:rsidRPr="005B3BB6" w:rsidRDefault="00E370E8" w:rsidP="00E370E8">
      <w:pPr>
        <w:jc w:val="both"/>
        <w:rPr>
          <w:highlight w:val="lightGray"/>
        </w:rPr>
      </w:pPr>
      <w:r w:rsidRPr="005B3BB6">
        <w:rPr>
          <w:highlight w:val="lightGray"/>
        </w:rPr>
        <w:t>The receive status of QoS Data frames of a TID received on a link shall be signaled on the same link and may be signaled on other available link(s)</w:t>
      </w:r>
    </w:p>
    <w:p w14:paraId="27E4E5EE" w14:textId="77777777" w:rsidR="00E370E8" w:rsidRPr="005B3BB6" w:rsidRDefault="00E370E8" w:rsidP="00E370E8">
      <w:pPr>
        <w:jc w:val="both"/>
        <w:rPr>
          <w:highlight w:val="lightGray"/>
        </w:rPr>
      </w:pPr>
      <w:r w:rsidRPr="005B3BB6">
        <w:rPr>
          <w:highlight w:val="lightGray"/>
        </w:rPr>
        <w:t xml:space="preserve">[Motion 63, </w:t>
      </w:r>
      <w:sdt>
        <w:sdtPr>
          <w:rPr>
            <w:highlight w:val="lightGray"/>
          </w:rPr>
          <w:id w:val="1391845532"/>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453828749"/>
          <w:citation/>
        </w:sdtPr>
        <w:sdtContent>
          <w:r w:rsidRPr="005B3BB6">
            <w:rPr>
              <w:highlight w:val="lightGray"/>
            </w:rPr>
            <w:fldChar w:fldCharType="begin"/>
          </w:r>
          <w:r w:rsidRPr="005B3BB6">
            <w:rPr>
              <w:highlight w:val="lightGray"/>
              <w:lang w:val="en-US"/>
            </w:rPr>
            <w:instrText xml:space="preserve"> CITATION 19_1856r3 \l 1033 </w:instrText>
          </w:r>
          <w:r w:rsidRPr="005B3BB6">
            <w:rPr>
              <w:highlight w:val="lightGray"/>
            </w:rPr>
            <w:fldChar w:fldCharType="separate"/>
          </w:r>
          <w:r w:rsidR="00414CE3" w:rsidRPr="005B3BB6">
            <w:rPr>
              <w:noProof/>
              <w:highlight w:val="lightGray"/>
              <w:lang w:val="en-US"/>
            </w:rPr>
            <w:t>[48]</w:t>
          </w:r>
          <w:r w:rsidRPr="005B3BB6">
            <w:rPr>
              <w:highlight w:val="lightGray"/>
            </w:rPr>
            <w:fldChar w:fldCharType="end"/>
          </w:r>
        </w:sdtContent>
      </w:sdt>
      <w:r w:rsidRPr="005B3BB6">
        <w:rPr>
          <w:highlight w:val="lightGray"/>
        </w:rPr>
        <w:t>]</w:t>
      </w:r>
    </w:p>
    <w:p w14:paraId="13559BE7" w14:textId="77777777" w:rsidR="00E370E8" w:rsidRPr="005B3BB6" w:rsidRDefault="00E370E8" w:rsidP="00E370E8">
      <w:pPr>
        <w:jc w:val="both"/>
        <w:rPr>
          <w:highlight w:val="lightGray"/>
        </w:rPr>
      </w:pPr>
    </w:p>
    <w:p w14:paraId="564AA87C" w14:textId="77777777" w:rsidR="00E370E8" w:rsidRPr="005B3BB6" w:rsidRDefault="00E370E8" w:rsidP="00E370E8">
      <w:pPr>
        <w:jc w:val="both"/>
        <w:rPr>
          <w:highlight w:val="lightGray"/>
        </w:rPr>
      </w:pPr>
      <w:r w:rsidRPr="005B3BB6">
        <w:rPr>
          <w:highlight w:val="lightGray"/>
        </w:rPr>
        <w:t>Sequence numbers are assigned from a common sequence number space shared across multiple links of a MLD, for a TID that may be transmitted to a peer MLD over one or more links.</w:t>
      </w:r>
    </w:p>
    <w:p w14:paraId="092E8666" w14:textId="77777777" w:rsidR="00E370E8" w:rsidRDefault="00E370E8" w:rsidP="00E370E8">
      <w:pPr>
        <w:jc w:val="both"/>
      </w:pPr>
      <w:r w:rsidRPr="005B3BB6">
        <w:rPr>
          <w:highlight w:val="lightGray"/>
        </w:rPr>
        <w:t xml:space="preserve">[Motion 37, </w:t>
      </w:r>
      <w:sdt>
        <w:sdtPr>
          <w:rPr>
            <w:highlight w:val="lightGray"/>
          </w:rPr>
          <w:id w:val="-272403117"/>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104401086"/>
          <w:citation/>
        </w:sdtPr>
        <w:sdtContent>
          <w:r w:rsidRPr="005B3BB6">
            <w:rPr>
              <w:highlight w:val="lightGray"/>
            </w:rPr>
            <w:fldChar w:fldCharType="begin"/>
          </w:r>
          <w:r w:rsidRPr="005B3BB6">
            <w:rPr>
              <w:highlight w:val="lightGray"/>
              <w:lang w:val="en-US"/>
            </w:rPr>
            <w:instrText xml:space="preserve"> CITATION 19_1512r6 \l 1033 </w:instrText>
          </w:r>
          <w:r w:rsidRPr="005B3BB6">
            <w:rPr>
              <w:highlight w:val="lightGray"/>
            </w:rPr>
            <w:fldChar w:fldCharType="separate"/>
          </w:r>
          <w:r w:rsidR="00414CE3" w:rsidRPr="005B3BB6">
            <w:rPr>
              <w:noProof/>
              <w:highlight w:val="lightGray"/>
              <w:lang w:val="en-US"/>
            </w:rPr>
            <w:t>[46]</w:t>
          </w:r>
          <w:r w:rsidRPr="005B3BB6">
            <w:rPr>
              <w:highlight w:val="lightGray"/>
            </w:rPr>
            <w:fldChar w:fldCharType="end"/>
          </w:r>
        </w:sdtContent>
      </w:sdt>
      <w:r w:rsidRPr="005B3BB6">
        <w:rPr>
          <w:highlight w:val="lightGray"/>
        </w:rPr>
        <w:t>]</w:t>
      </w:r>
    </w:p>
    <w:p w14:paraId="58E6B95D" w14:textId="77777777" w:rsidR="005A4268" w:rsidRDefault="005A4268" w:rsidP="00E370E8">
      <w:pPr>
        <w:jc w:val="both"/>
      </w:pPr>
    </w:p>
    <w:p w14:paraId="26621B79" w14:textId="77777777" w:rsidR="005A4268" w:rsidRPr="00021235" w:rsidRDefault="005A4268" w:rsidP="005A4268">
      <w:pPr>
        <w:jc w:val="both"/>
        <w:rPr>
          <w:b/>
          <w:highlight w:val="yellow"/>
        </w:rPr>
      </w:pPr>
      <w:r w:rsidRPr="00021235">
        <w:rPr>
          <w:b/>
          <w:highlight w:val="yellow"/>
        </w:rPr>
        <w:t xml:space="preserve">Straw poll #27 </w:t>
      </w:r>
    </w:p>
    <w:p w14:paraId="1CC4C002" w14:textId="14F1DF89" w:rsidR="005A4268" w:rsidRPr="00021235" w:rsidRDefault="005A4268" w:rsidP="005A4268">
      <w:pPr>
        <w:jc w:val="both"/>
        <w:rPr>
          <w:szCs w:val="22"/>
          <w:highlight w:val="yellow"/>
        </w:rPr>
      </w:pPr>
      <w:del w:id="1137" w:author="Alfred Aster" w:date="2020-05-31T15:37:00Z">
        <w:r w:rsidRPr="00021235" w:rsidDel="00696431">
          <w:rPr>
            <w:szCs w:val="22"/>
            <w:highlight w:val="yellow"/>
          </w:rPr>
          <w:delText xml:space="preserve">Do you support that, </w:delText>
        </w:r>
      </w:del>
      <w:ins w:id="1138" w:author="Alfred Aster" w:date="2020-05-31T15:37:00Z">
        <w:r w:rsidR="00696431">
          <w:rPr>
            <w:szCs w:val="22"/>
            <w:highlight w:val="yellow"/>
          </w:rPr>
          <w:t>A</w:t>
        </w:r>
      </w:ins>
      <w:del w:id="1139" w:author="Alfred Aster" w:date="2020-05-31T15:37:00Z">
        <w:r w:rsidRPr="00021235" w:rsidDel="00696431">
          <w:rPr>
            <w:szCs w:val="22"/>
            <w:highlight w:val="yellow"/>
          </w:rPr>
          <w:delText>a</w:delText>
        </w:r>
      </w:del>
      <w:r w:rsidRPr="00021235">
        <w:rPr>
          <w:szCs w:val="22"/>
          <w:highlight w:val="yellow"/>
        </w:rPr>
        <w:t>fter the BA agreement of a TID between two MLDs, the common reordering buffer of the TID are applied on all setup links</w:t>
      </w:r>
      <w:ins w:id="1140" w:author="Alfred Aster" w:date="2020-05-31T15:37:00Z">
        <w:r w:rsidR="00696431">
          <w:rPr>
            <w:szCs w:val="22"/>
            <w:highlight w:val="yellow"/>
          </w:rPr>
          <w:t>.</w:t>
        </w:r>
      </w:ins>
      <w:del w:id="1141" w:author="Alfred Aster" w:date="2020-05-31T15:37:00Z">
        <w:r w:rsidRPr="00021235" w:rsidDel="00696431">
          <w:rPr>
            <w:szCs w:val="22"/>
            <w:highlight w:val="yellow"/>
          </w:rPr>
          <w:delText>?</w:delText>
        </w:r>
      </w:del>
      <w:r w:rsidR="00696431" w:rsidRPr="00021235">
        <w:rPr>
          <w:szCs w:val="22"/>
          <w:highlight w:val="yellow"/>
        </w:rPr>
        <w:t xml:space="preserve"> </w:t>
      </w:r>
      <w:r w:rsidR="00696431" w:rsidRPr="00021235">
        <w:rPr>
          <w:b/>
          <w:i/>
          <w:highlight w:val="yellow"/>
        </w:rPr>
        <w:t>[#SP27]</w:t>
      </w:r>
    </w:p>
    <w:p w14:paraId="4306D867" w14:textId="658DBF27" w:rsidR="005A4268" w:rsidRPr="00021235" w:rsidRDefault="005A4268" w:rsidP="005A4268">
      <w:pPr>
        <w:jc w:val="both"/>
        <w:rPr>
          <w:szCs w:val="22"/>
        </w:rPr>
      </w:pPr>
      <w:r w:rsidRPr="00021235">
        <w:rPr>
          <w:szCs w:val="22"/>
          <w:highlight w:val="yellow"/>
        </w:rPr>
        <w:t>[20/0460r3 (Multi-link BA Clarification, Yongho Seok, MediaTek), SP#1, Approved with unanimous consent]</w:t>
      </w:r>
    </w:p>
    <w:p w14:paraId="78A8D2C9" w14:textId="77777777" w:rsidR="005A4268" w:rsidRDefault="005A4268" w:rsidP="00E370E8">
      <w:pPr>
        <w:jc w:val="both"/>
      </w:pPr>
    </w:p>
    <w:p w14:paraId="7FAB7462" w14:textId="77777777" w:rsidR="005C52A6" w:rsidRPr="005C52A6" w:rsidRDefault="005C52A6" w:rsidP="00A24019">
      <w:pPr>
        <w:jc w:val="both"/>
        <w:rPr>
          <w:b/>
          <w:highlight w:val="yellow"/>
        </w:rPr>
      </w:pPr>
      <w:r w:rsidRPr="005C52A6">
        <w:rPr>
          <w:b/>
          <w:highlight w:val="yellow"/>
        </w:rPr>
        <w:lastRenderedPageBreak/>
        <w:t>Straw poll #6</w:t>
      </w:r>
    </w:p>
    <w:p w14:paraId="6F9CCE1B" w14:textId="34697EEF" w:rsidR="00A24019" w:rsidRPr="00A24019" w:rsidRDefault="00A24019" w:rsidP="00A24019">
      <w:pPr>
        <w:jc w:val="both"/>
        <w:rPr>
          <w:highlight w:val="yellow"/>
        </w:rPr>
      </w:pPr>
      <w:del w:id="1142" w:author="Alfred Aster" w:date="2020-05-31T15:38:00Z">
        <w:r w:rsidRPr="00A24019" w:rsidDel="00696431">
          <w:rPr>
            <w:highlight w:val="yellow"/>
          </w:rPr>
          <w:delText>Do you support that f</w:delText>
        </w:r>
      </w:del>
      <w:ins w:id="1143" w:author="Alfred Aster" w:date="2020-05-31T15:38:00Z">
        <w:r w:rsidR="00696431">
          <w:rPr>
            <w:highlight w:val="yellow"/>
          </w:rPr>
          <w:t>F</w:t>
        </w:r>
      </w:ins>
      <w:r w:rsidRPr="00A24019">
        <w:rPr>
          <w:highlight w:val="yellow"/>
        </w:rPr>
        <w:t>or each block ack agreement between two MLDs, there exists one transmit buffer control to submit MPDUs for transmission across links</w:t>
      </w:r>
      <w:ins w:id="1144" w:author="Alfred Aster" w:date="2020-05-31T15:38:00Z">
        <w:r w:rsidR="00696431">
          <w:rPr>
            <w:highlight w:val="yellow"/>
          </w:rPr>
          <w:t>.</w:t>
        </w:r>
      </w:ins>
      <w:del w:id="1145" w:author="Alfred Aster" w:date="2020-05-31T15:38:00Z">
        <w:r w:rsidRPr="00A24019" w:rsidDel="00696431">
          <w:rPr>
            <w:highlight w:val="yellow"/>
          </w:rPr>
          <w:delText xml:space="preserve">? </w:delText>
        </w:r>
      </w:del>
    </w:p>
    <w:p w14:paraId="6D9BE169" w14:textId="65D2D6AB" w:rsidR="00A24019" w:rsidRPr="00A24019" w:rsidRDefault="00A24019" w:rsidP="00DD5839">
      <w:pPr>
        <w:pStyle w:val="ListParagraph"/>
        <w:numPr>
          <w:ilvl w:val="0"/>
          <w:numId w:val="56"/>
        </w:numPr>
        <w:jc w:val="both"/>
        <w:rPr>
          <w:highlight w:val="yellow"/>
        </w:rPr>
      </w:pPr>
      <w:r w:rsidRPr="00A24019">
        <w:rPr>
          <w:highlight w:val="yellow"/>
        </w:rPr>
        <w:t>TBD for separate transmit buffer control</w:t>
      </w:r>
      <w:ins w:id="1146" w:author="Edward Au" w:date="2020-06-01T13:06:00Z">
        <w:r w:rsidR="00C6196B">
          <w:rPr>
            <w:highlight w:val="yellow"/>
          </w:rPr>
          <w:t xml:space="preserve"> </w:t>
        </w:r>
      </w:ins>
      <w:r w:rsidR="001A51A6" w:rsidRPr="005C52A6">
        <w:rPr>
          <w:b/>
          <w:i/>
          <w:highlight w:val="yellow"/>
        </w:rPr>
        <w:t>[#SP6]</w:t>
      </w:r>
    </w:p>
    <w:p w14:paraId="10235FE0" w14:textId="1CDDA16F" w:rsidR="00A24019" w:rsidRPr="00A24019" w:rsidRDefault="00A24019" w:rsidP="00A24019">
      <w:pPr>
        <w:jc w:val="both"/>
      </w:pPr>
      <w:r w:rsidRPr="005C52A6">
        <w:rPr>
          <w:highlight w:val="yellow"/>
        </w:rPr>
        <w:t>[20/0053r3 (Multi-link BA, Po-Kai Huang, Intel), SP#1, Y/N/A/No answer: 48/1/41/7</w:t>
      </w:r>
      <w:r w:rsidR="005C52A6" w:rsidRPr="005C52A6">
        <w:rPr>
          <w:highlight w:val="yellow"/>
        </w:rPr>
        <w:t xml:space="preserve">] </w:t>
      </w:r>
    </w:p>
    <w:p w14:paraId="3821C90D" w14:textId="77777777" w:rsidR="00A24019" w:rsidRDefault="00A24019" w:rsidP="00A24019">
      <w:pPr>
        <w:jc w:val="both"/>
      </w:pPr>
    </w:p>
    <w:p w14:paraId="032AC5CD" w14:textId="50FADBEB" w:rsidR="005C52A6" w:rsidRPr="005C52A6" w:rsidRDefault="005C52A6" w:rsidP="00A37979">
      <w:pPr>
        <w:jc w:val="both"/>
        <w:rPr>
          <w:b/>
          <w:highlight w:val="yellow"/>
          <w:lang w:val="en-US"/>
        </w:rPr>
      </w:pPr>
      <w:r w:rsidRPr="005C52A6">
        <w:rPr>
          <w:b/>
          <w:highlight w:val="yellow"/>
          <w:lang w:val="en-US"/>
        </w:rPr>
        <w:t>Straw poll #7</w:t>
      </w:r>
    </w:p>
    <w:p w14:paraId="1AF3074B" w14:textId="28E47FF0" w:rsidR="00A37979" w:rsidRPr="00A37979" w:rsidRDefault="00A37979" w:rsidP="00A37979">
      <w:pPr>
        <w:jc w:val="both"/>
        <w:rPr>
          <w:highlight w:val="yellow"/>
          <w:lang w:val="en-US"/>
        </w:rPr>
      </w:pPr>
      <w:del w:id="1147" w:author="Alfred Aster" w:date="2020-05-31T15:38:00Z">
        <w:r w:rsidRPr="00A37979" w:rsidDel="00487DF0">
          <w:rPr>
            <w:highlight w:val="yellow"/>
            <w:lang w:val="en-US"/>
          </w:rPr>
          <w:delText xml:space="preserve">Do you </w:delText>
        </w:r>
      </w:del>
      <w:ins w:id="1148" w:author="Alfred Aster" w:date="2020-05-31T15:38:00Z">
        <w:r w:rsidR="001A51A6">
          <w:rPr>
            <w:highlight w:val="yellow"/>
            <w:lang w:val="en-US"/>
          </w:rPr>
          <w:t>802.11be</w:t>
        </w:r>
      </w:ins>
      <w:del w:id="1149" w:author="Alfred Aster" w:date="2020-05-31T15:38:00Z">
        <w:r w:rsidRPr="00A37979" w:rsidDel="00487DF0">
          <w:rPr>
            <w:highlight w:val="yellow"/>
            <w:lang w:val="en-US"/>
          </w:rPr>
          <w:delText>suppor</w:delText>
        </w:r>
        <w:r w:rsidRPr="00A37979" w:rsidDel="001A51A6">
          <w:rPr>
            <w:highlight w:val="yellow"/>
            <w:lang w:val="en-US"/>
          </w:rPr>
          <w:delText>t</w:delText>
        </w:r>
        <w:r w:rsidRPr="00A37979" w:rsidDel="00487DF0">
          <w:rPr>
            <w:highlight w:val="yellow"/>
            <w:lang w:val="en-US"/>
          </w:rPr>
          <w:delText xml:space="preserve"> to </w:delText>
        </w:r>
      </w:del>
      <w:r w:rsidRPr="00A37979">
        <w:rPr>
          <w:highlight w:val="yellow"/>
          <w:lang w:val="en-US"/>
        </w:rPr>
        <w:t>extend</w:t>
      </w:r>
      <w:ins w:id="1150" w:author="Alfred Aster" w:date="2020-05-31T15:38:00Z">
        <w:r w:rsidR="00487DF0">
          <w:rPr>
            <w:highlight w:val="yellow"/>
            <w:lang w:val="en-US"/>
          </w:rPr>
          <w:t>s</w:t>
        </w:r>
      </w:ins>
      <w:r w:rsidRPr="00A37979">
        <w:rPr>
          <w:highlight w:val="yellow"/>
          <w:lang w:val="en-US"/>
        </w:rPr>
        <w:t xml:space="preserve"> the negotiated Block Ack buffer size to be smaller than or equal to 1024 and define 512-bits and 1024-bits BA bitmap in R1</w:t>
      </w:r>
      <w:ins w:id="1151" w:author="Alfred Aster" w:date="2020-05-31T15:39:00Z">
        <w:r w:rsidR="00487DF0">
          <w:rPr>
            <w:highlight w:val="yellow"/>
            <w:lang w:val="en-US"/>
          </w:rPr>
          <w:t>.</w:t>
        </w:r>
      </w:ins>
      <w:del w:id="1152" w:author="Alfred Aster" w:date="2020-05-31T15:39:00Z">
        <w:r w:rsidRPr="00A37979" w:rsidDel="00487DF0">
          <w:rPr>
            <w:highlight w:val="yellow"/>
            <w:lang w:val="en-US"/>
          </w:rPr>
          <w:delText>?</w:delText>
        </w:r>
      </w:del>
      <w:r w:rsidR="00487DF0" w:rsidRPr="00487DF0">
        <w:rPr>
          <w:b/>
          <w:i/>
          <w:highlight w:val="yellow"/>
        </w:rPr>
        <w:t xml:space="preserve"> </w:t>
      </w:r>
      <w:r w:rsidR="00487DF0" w:rsidRPr="005C52A6">
        <w:rPr>
          <w:b/>
          <w:i/>
          <w:highlight w:val="yellow"/>
        </w:rPr>
        <w:t>[#SP7]</w:t>
      </w:r>
    </w:p>
    <w:p w14:paraId="786B761A" w14:textId="44628038" w:rsidR="00A37979" w:rsidRDefault="00A37979" w:rsidP="00A37979">
      <w:pPr>
        <w:jc w:val="both"/>
        <w:rPr>
          <w:b/>
          <w:i/>
        </w:rPr>
      </w:pPr>
      <w:r w:rsidRPr="005C52A6">
        <w:rPr>
          <w:highlight w:val="yellow"/>
        </w:rPr>
        <w:t>[20/0053r3 (Multi-link BA, Po-Kai Huang, Intel), SP#2, Y/N/A/No answer: 45/0/43/9]</w:t>
      </w:r>
      <w:r w:rsidR="005C52A6" w:rsidRPr="005C52A6">
        <w:rPr>
          <w:i/>
          <w:highlight w:val="yellow"/>
        </w:rPr>
        <w:t xml:space="preserve"> </w:t>
      </w:r>
    </w:p>
    <w:p w14:paraId="4D9EBA95" w14:textId="77777777" w:rsidR="00CF50A3" w:rsidRDefault="00CF50A3" w:rsidP="00A37979">
      <w:pPr>
        <w:jc w:val="both"/>
        <w:rPr>
          <w:b/>
          <w:i/>
        </w:rPr>
      </w:pPr>
    </w:p>
    <w:p w14:paraId="5D68B8C6" w14:textId="77777777" w:rsidR="00273A2F" w:rsidRPr="00273A2F" w:rsidRDefault="00273A2F" w:rsidP="00273A2F">
      <w:pPr>
        <w:jc w:val="both"/>
        <w:rPr>
          <w:szCs w:val="22"/>
          <w:highlight w:val="yellow"/>
        </w:rPr>
      </w:pPr>
      <w:r w:rsidRPr="00273A2F">
        <w:rPr>
          <w:b/>
          <w:highlight w:val="yellow"/>
        </w:rPr>
        <w:t>Straw poll #25</w:t>
      </w:r>
    </w:p>
    <w:p w14:paraId="15856B2F" w14:textId="2D34E4CB" w:rsidR="00273A2F" w:rsidRPr="00273A2F" w:rsidRDefault="00273A2F" w:rsidP="00273A2F">
      <w:pPr>
        <w:jc w:val="both"/>
        <w:rPr>
          <w:szCs w:val="22"/>
          <w:highlight w:val="yellow"/>
        </w:rPr>
      </w:pPr>
      <w:del w:id="1153" w:author="Alfred Aster" w:date="2020-05-31T15:39:00Z">
        <w:r w:rsidRPr="00273A2F" w:rsidDel="00487DF0">
          <w:rPr>
            <w:szCs w:val="22"/>
            <w:highlight w:val="yellow"/>
          </w:rPr>
          <w:delText xml:space="preserve">Do you support to </w:delText>
        </w:r>
      </w:del>
      <w:ins w:id="1154" w:author="Alfred Aster" w:date="2020-05-31T15:39:00Z">
        <w:r w:rsidR="00487DF0">
          <w:rPr>
            <w:szCs w:val="22"/>
            <w:highlight w:val="yellow"/>
          </w:rPr>
          <w:t xml:space="preserve">802.11be </w:t>
        </w:r>
      </w:ins>
      <w:r w:rsidRPr="00273A2F">
        <w:rPr>
          <w:szCs w:val="22"/>
          <w:highlight w:val="yellow"/>
        </w:rPr>
        <w:t>extend</w:t>
      </w:r>
      <w:ins w:id="1155" w:author="Alfred Aster" w:date="2020-05-31T15:39:00Z">
        <w:r w:rsidR="00487DF0">
          <w:rPr>
            <w:szCs w:val="22"/>
            <w:highlight w:val="yellow"/>
          </w:rPr>
          <w:t>s</w:t>
        </w:r>
      </w:ins>
      <w:r w:rsidRPr="00273A2F">
        <w:rPr>
          <w:szCs w:val="22"/>
          <w:highlight w:val="yellow"/>
        </w:rPr>
        <w:t xml:space="preserve"> table 26-1 as shown below</w:t>
      </w:r>
      <w:ins w:id="1156" w:author="Alfred Aster" w:date="2020-05-31T15:39:00Z">
        <w:r w:rsidR="00487DF0">
          <w:rPr>
            <w:szCs w:val="22"/>
            <w:highlight w:val="yellow"/>
          </w:rPr>
          <w:t>:</w:t>
        </w:r>
      </w:ins>
      <w:del w:id="1157" w:author="Alfred Aster" w:date="2020-05-31T15:39:00Z">
        <w:r w:rsidRPr="00273A2F" w:rsidDel="00487DF0">
          <w:rPr>
            <w:szCs w:val="22"/>
            <w:highlight w:val="yellow"/>
          </w:rPr>
          <w:delText>?</w:delText>
        </w:r>
      </w:del>
    </w:p>
    <w:tbl>
      <w:tblPr>
        <w:tblStyle w:val="TableGrid"/>
        <w:tblW w:w="0" w:type="auto"/>
        <w:jc w:val="center"/>
        <w:tblLook w:val="04A0" w:firstRow="1" w:lastRow="0" w:firstColumn="1" w:lastColumn="0" w:noHBand="0" w:noVBand="1"/>
      </w:tblPr>
      <w:tblGrid>
        <w:gridCol w:w="2605"/>
        <w:gridCol w:w="2790"/>
        <w:gridCol w:w="2880"/>
      </w:tblGrid>
      <w:tr w:rsidR="00273A2F" w:rsidRPr="00273A2F" w14:paraId="1086B695" w14:textId="77777777" w:rsidTr="00916584">
        <w:trPr>
          <w:jc w:val="center"/>
        </w:trPr>
        <w:tc>
          <w:tcPr>
            <w:tcW w:w="2605" w:type="dxa"/>
          </w:tcPr>
          <w:p w14:paraId="3A6DA917" w14:textId="77777777" w:rsidR="00273A2F" w:rsidRPr="00273A2F" w:rsidRDefault="00273A2F" w:rsidP="00916584">
            <w:pPr>
              <w:jc w:val="both"/>
              <w:rPr>
                <w:b/>
                <w:highlight w:val="yellow"/>
              </w:rPr>
            </w:pPr>
            <w:r w:rsidRPr="00273A2F">
              <w:rPr>
                <w:b/>
                <w:highlight w:val="yellow"/>
              </w:rPr>
              <w:t>Negotiated buffer size</w:t>
            </w:r>
          </w:p>
        </w:tc>
        <w:tc>
          <w:tcPr>
            <w:tcW w:w="2790" w:type="dxa"/>
          </w:tcPr>
          <w:p w14:paraId="1BFCA7FB" w14:textId="77777777" w:rsidR="00273A2F" w:rsidRPr="00273A2F" w:rsidRDefault="00273A2F" w:rsidP="00916584">
            <w:pPr>
              <w:jc w:val="both"/>
              <w:rPr>
                <w:b/>
                <w:highlight w:val="yellow"/>
              </w:rPr>
            </w:pPr>
            <w:r w:rsidRPr="00273A2F">
              <w:rPr>
                <w:b/>
                <w:highlight w:val="yellow"/>
              </w:rPr>
              <w:t>Bitmap in compressed BA</w:t>
            </w:r>
          </w:p>
        </w:tc>
        <w:tc>
          <w:tcPr>
            <w:tcW w:w="2880" w:type="dxa"/>
          </w:tcPr>
          <w:p w14:paraId="46C50CBE" w14:textId="77777777" w:rsidR="00273A2F" w:rsidRPr="00273A2F" w:rsidRDefault="00273A2F" w:rsidP="00916584">
            <w:pPr>
              <w:jc w:val="both"/>
              <w:rPr>
                <w:b/>
                <w:highlight w:val="yellow"/>
              </w:rPr>
            </w:pPr>
            <w:r w:rsidRPr="00273A2F">
              <w:rPr>
                <w:b/>
                <w:highlight w:val="yellow"/>
              </w:rPr>
              <w:t>Bitmap in multi-STA BA</w:t>
            </w:r>
          </w:p>
        </w:tc>
      </w:tr>
      <w:tr w:rsidR="00273A2F" w:rsidRPr="00273A2F" w14:paraId="7B7AA320" w14:textId="77777777" w:rsidTr="00916584">
        <w:trPr>
          <w:jc w:val="center"/>
        </w:trPr>
        <w:tc>
          <w:tcPr>
            <w:tcW w:w="2605" w:type="dxa"/>
          </w:tcPr>
          <w:p w14:paraId="1B1738A4" w14:textId="77777777" w:rsidR="00273A2F" w:rsidRPr="00273A2F" w:rsidRDefault="00273A2F" w:rsidP="00916584">
            <w:pPr>
              <w:rPr>
                <w:highlight w:val="yellow"/>
              </w:rPr>
            </w:pPr>
            <w:r w:rsidRPr="00273A2F">
              <w:rPr>
                <w:highlight w:val="yellow"/>
              </w:rPr>
              <w:t>1-64</w:t>
            </w:r>
          </w:p>
        </w:tc>
        <w:tc>
          <w:tcPr>
            <w:tcW w:w="2790" w:type="dxa"/>
          </w:tcPr>
          <w:p w14:paraId="64E49C21" w14:textId="77777777" w:rsidR="00273A2F" w:rsidRPr="00273A2F" w:rsidRDefault="00273A2F" w:rsidP="00916584">
            <w:pPr>
              <w:rPr>
                <w:highlight w:val="yellow"/>
              </w:rPr>
            </w:pPr>
            <w:r w:rsidRPr="00273A2F">
              <w:rPr>
                <w:highlight w:val="yellow"/>
              </w:rPr>
              <w:t>64</w:t>
            </w:r>
          </w:p>
        </w:tc>
        <w:tc>
          <w:tcPr>
            <w:tcW w:w="2880" w:type="dxa"/>
          </w:tcPr>
          <w:p w14:paraId="314692CD" w14:textId="77777777" w:rsidR="00273A2F" w:rsidRPr="00273A2F" w:rsidRDefault="00273A2F" w:rsidP="00916584">
            <w:pPr>
              <w:rPr>
                <w:highlight w:val="yellow"/>
              </w:rPr>
            </w:pPr>
            <w:r w:rsidRPr="00273A2F">
              <w:rPr>
                <w:highlight w:val="yellow"/>
              </w:rPr>
              <w:t>32 or 64</w:t>
            </w:r>
          </w:p>
        </w:tc>
      </w:tr>
      <w:tr w:rsidR="00273A2F" w:rsidRPr="00273A2F" w14:paraId="3FC5147B" w14:textId="77777777" w:rsidTr="00916584">
        <w:trPr>
          <w:jc w:val="center"/>
        </w:trPr>
        <w:tc>
          <w:tcPr>
            <w:tcW w:w="2605" w:type="dxa"/>
          </w:tcPr>
          <w:p w14:paraId="2AD10EF8" w14:textId="77777777" w:rsidR="00273A2F" w:rsidRPr="00273A2F" w:rsidRDefault="00273A2F" w:rsidP="00916584">
            <w:pPr>
              <w:rPr>
                <w:highlight w:val="yellow"/>
              </w:rPr>
            </w:pPr>
            <w:r w:rsidRPr="00273A2F">
              <w:rPr>
                <w:highlight w:val="yellow"/>
              </w:rPr>
              <w:t>65-128</w:t>
            </w:r>
          </w:p>
        </w:tc>
        <w:tc>
          <w:tcPr>
            <w:tcW w:w="2790" w:type="dxa"/>
          </w:tcPr>
          <w:p w14:paraId="3137FBD0" w14:textId="77777777" w:rsidR="00273A2F" w:rsidRPr="00273A2F" w:rsidRDefault="00273A2F" w:rsidP="00916584">
            <w:pPr>
              <w:rPr>
                <w:highlight w:val="yellow"/>
              </w:rPr>
            </w:pPr>
            <w:r w:rsidRPr="00273A2F">
              <w:rPr>
                <w:highlight w:val="yellow"/>
              </w:rPr>
              <w:t>64 or 256</w:t>
            </w:r>
          </w:p>
        </w:tc>
        <w:tc>
          <w:tcPr>
            <w:tcW w:w="2880" w:type="dxa"/>
          </w:tcPr>
          <w:p w14:paraId="4BC42B7C" w14:textId="77777777" w:rsidR="00273A2F" w:rsidRPr="00273A2F" w:rsidRDefault="00273A2F" w:rsidP="00916584">
            <w:pPr>
              <w:rPr>
                <w:highlight w:val="yellow"/>
              </w:rPr>
            </w:pPr>
            <w:r w:rsidRPr="00273A2F">
              <w:rPr>
                <w:highlight w:val="yellow"/>
              </w:rPr>
              <w:t>32, 64, 128</w:t>
            </w:r>
          </w:p>
        </w:tc>
      </w:tr>
      <w:tr w:rsidR="00273A2F" w:rsidRPr="00273A2F" w14:paraId="35F5027F" w14:textId="77777777" w:rsidTr="00916584">
        <w:trPr>
          <w:jc w:val="center"/>
        </w:trPr>
        <w:tc>
          <w:tcPr>
            <w:tcW w:w="2605" w:type="dxa"/>
          </w:tcPr>
          <w:p w14:paraId="06AF83C3" w14:textId="77777777" w:rsidR="00273A2F" w:rsidRPr="00273A2F" w:rsidRDefault="00273A2F" w:rsidP="00916584">
            <w:pPr>
              <w:rPr>
                <w:highlight w:val="yellow"/>
              </w:rPr>
            </w:pPr>
            <w:r w:rsidRPr="00273A2F">
              <w:rPr>
                <w:highlight w:val="yellow"/>
              </w:rPr>
              <w:t>129-256</w:t>
            </w:r>
          </w:p>
        </w:tc>
        <w:tc>
          <w:tcPr>
            <w:tcW w:w="2790" w:type="dxa"/>
          </w:tcPr>
          <w:p w14:paraId="165E717C" w14:textId="77777777" w:rsidR="00273A2F" w:rsidRPr="00273A2F" w:rsidRDefault="00273A2F" w:rsidP="00916584">
            <w:pPr>
              <w:rPr>
                <w:highlight w:val="yellow"/>
              </w:rPr>
            </w:pPr>
            <w:r w:rsidRPr="00273A2F">
              <w:rPr>
                <w:highlight w:val="yellow"/>
              </w:rPr>
              <w:t>64 or 256</w:t>
            </w:r>
          </w:p>
        </w:tc>
        <w:tc>
          <w:tcPr>
            <w:tcW w:w="2880" w:type="dxa"/>
          </w:tcPr>
          <w:p w14:paraId="40346AE1" w14:textId="77777777" w:rsidR="00273A2F" w:rsidRPr="00273A2F" w:rsidRDefault="00273A2F" w:rsidP="00916584">
            <w:pPr>
              <w:rPr>
                <w:highlight w:val="yellow"/>
              </w:rPr>
            </w:pPr>
            <w:r w:rsidRPr="00273A2F">
              <w:rPr>
                <w:highlight w:val="yellow"/>
              </w:rPr>
              <w:t>32, 64, 128, or 256</w:t>
            </w:r>
          </w:p>
        </w:tc>
      </w:tr>
      <w:tr w:rsidR="00273A2F" w:rsidRPr="00273A2F" w14:paraId="7D8A0664" w14:textId="77777777" w:rsidTr="00916584">
        <w:trPr>
          <w:jc w:val="center"/>
        </w:trPr>
        <w:tc>
          <w:tcPr>
            <w:tcW w:w="2605" w:type="dxa"/>
          </w:tcPr>
          <w:p w14:paraId="136D83ED" w14:textId="77777777" w:rsidR="00273A2F" w:rsidRPr="00273A2F" w:rsidRDefault="00273A2F" w:rsidP="00916584">
            <w:pPr>
              <w:rPr>
                <w:highlight w:val="yellow"/>
              </w:rPr>
            </w:pPr>
            <w:r w:rsidRPr="00273A2F">
              <w:rPr>
                <w:highlight w:val="yellow"/>
              </w:rPr>
              <w:t>257-512</w:t>
            </w:r>
          </w:p>
        </w:tc>
        <w:tc>
          <w:tcPr>
            <w:tcW w:w="2790" w:type="dxa"/>
          </w:tcPr>
          <w:p w14:paraId="6B6AE101" w14:textId="77777777" w:rsidR="00273A2F" w:rsidRPr="00273A2F" w:rsidRDefault="00273A2F" w:rsidP="00916584">
            <w:pPr>
              <w:rPr>
                <w:highlight w:val="yellow"/>
              </w:rPr>
            </w:pPr>
            <w:r w:rsidRPr="00273A2F">
              <w:rPr>
                <w:highlight w:val="yellow"/>
              </w:rPr>
              <w:t>64 or 256 or 512</w:t>
            </w:r>
          </w:p>
        </w:tc>
        <w:tc>
          <w:tcPr>
            <w:tcW w:w="2880" w:type="dxa"/>
          </w:tcPr>
          <w:p w14:paraId="7E46CF42" w14:textId="77777777" w:rsidR="00273A2F" w:rsidRPr="00273A2F" w:rsidRDefault="00273A2F" w:rsidP="00916584">
            <w:pPr>
              <w:rPr>
                <w:highlight w:val="yellow"/>
              </w:rPr>
            </w:pPr>
            <w:r w:rsidRPr="00273A2F">
              <w:rPr>
                <w:highlight w:val="yellow"/>
              </w:rPr>
              <w:t>32, 64, 128, 256, 512</w:t>
            </w:r>
          </w:p>
        </w:tc>
      </w:tr>
      <w:tr w:rsidR="00273A2F" w:rsidRPr="00273A2F" w14:paraId="1EFB04B1" w14:textId="77777777" w:rsidTr="00916584">
        <w:trPr>
          <w:jc w:val="center"/>
        </w:trPr>
        <w:tc>
          <w:tcPr>
            <w:tcW w:w="2605" w:type="dxa"/>
          </w:tcPr>
          <w:p w14:paraId="33242E6E" w14:textId="77777777" w:rsidR="00273A2F" w:rsidRPr="00273A2F" w:rsidRDefault="00273A2F" w:rsidP="00916584">
            <w:pPr>
              <w:rPr>
                <w:highlight w:val="yellow"/>
              </w:rPr>
            </w:pPr>
            <w:r w:rsidRPr="00273A2F">
              <w:rPr>
                <w:highlight w:val="yellow"/>
              </w:rPr>
              <w:t>513-1024</w:t>
            </w:r>
          </w:p>
        </w:tc>
        <w:tc>
          <w:tcPr>
            <w:tcW w:w="2790" w:type="dxa"/>
          </w:tcPr>
          <w:p w14:paraId="0E15EE6E" w14:textId="77777777" w:rsidR="00273A2F" w:rsidRPr="00273A2F" w:rsidRDefault="00273A2F" w:rsidP="00916584">
            <w:pPr>
              <w:rPr>
                <w:highlight w:val="yellow"/>
              </w:rPr>
            </w:pPr>
            <w:r w:rsidRPr="00273A2F">
              <w:rPr>
                <w:highlight w:val="yellow"/>
              </w:rPr>
              <w:t>64 or 256 or 512 or 1024</w:t>
            </w:r>
          </w:p>
        </w:tc>
        <w:tc>
          <w:tcPr>
            <w:tcW w:w="2880" w:type="dxa"/>
          </w:tcPr>
          <w:p w14:paraId="7A68BBD6" w14:textId="77777777" w:rsidR="00273A2F" w:rsidRPr="00273A2F" w:rsidRDefault="00273A2F" w:rsidP="00916584">
            <w:pPr>
              <w:rPr>
                <w:highlight w:val="yellow"/>
              </w:rPr>
            </w:pPr>
            <w:r w:rsidRPr="00273A2F">
              <w:rPr>
                <w:highlight w:val="yellow"/>
              </w:rPr>
              <w:t>32, 64, 128, 256, 512, or 1024</w:t>
            </w:r>
          </w:p>
        </w:tc>
      </w:tr>
    </w:tbl>
    <w:p w14:paraId="53D02DD0" w14:textId="57531230" w:rsidR="00487DF0" w:rsidRDefault="00487DF0" w:rsidP="00273A2F">
      <w:pPr>
        <w:jc w:val="both"/>
        <w:rPr>
          <w:highlight w:val="yellow"/>
        </w:rPr>
      </w:pPr>
      <w:r w:rsidRPr="00273A2F">
        <w:rPr>
          <w:b/>
          <w:i/>
          <w:highlight w:val="yellow"/>
        </w:rPr>
        <w:t>[#SP25]</w:t>
      </w:r>
    </w:p>
    <w:p w14:paraId="1EEFCF32" w14:textId="132F653B" w:rsidR="00273A2F" w:rsidRPr="00273A2F" w:rsidRDefault="00273A2F" w:rsidP="00273A2F">
      <w:pPr>
        <w:jc w:val="both"/>
        <w:rPr>
          <w:szCs w:val="22"/>
        </w:rPr>
      </w:pPr>
      <w:r w:rsidRPr="00273A2F">
        <w:rPr>
          <w:highlight w:val="yellow"/>
        </w:rPr>
        <w:t xml:space="preserve">[20/0053r4 (Multi-link BA, Po-Kai Huang, Intel), </w:t>
      </w:r>
      <w:r w:rsidRPr="00273A2F">
        <w:rPr>
          <w:szCs w:val="22"/>
          <w:highlight w:val="yellow"/>
        </w:rPr>
        <w:t xml:space="preserve">SP#3, Approved with unanimous consent] </w:t>
      </w:r>
    </w:p>
    <w:p w14:paraId="70EC8348" w14:textId="77777777" w:rsidR="00273A2F" w:rsidRDefault="00273A2F" w:rsidP="00A37979">
      <w:pPr>
        <w:jc w:val="both"/>
        <w:rPr>
          <w:b/>
          <w:i/>
        </w:rPr>
      </w:pPr>
    </w:p>
    <w:p w14:paraId="3C75645B" w14:textId="77777777" w:rsidR="00CF50A3" w:rsidRPr="001B006C" w:rsidRDefault="00CF50A3" w:rsidP="00CF50A3">
      <w:pPr>
        <w:jc w:val="both"/>
        <w:rPr>
          <w:b/>
          <w:i/>
          <w:highlight w:val="yellow"/>
        </w:rPr>
      </w:pPr>
      <w:r w:rsidRPr="001B006C">
        <w:rPr>
          <w:b/>
          <w:highlight w:val="yellow"/>
        </w:rPr>
        <w:t>Straw poll #22</w:t>
      </w:r>
    </w:p>
    <w:p w14:paraId="7E97D2FE" w14:textId="366BD299" w:rsidR="00CF50A3" w:rsidRPr="001B006C" w:rsidDel="00487DF0" w:rsidRDefault="00CF50A3" w:rsidP="00CF50A3">
      <w:pPr>
        <w:jc w:val="both"/>
        <w:rPr>
          <w:del w:id="1158" w:author="Alfred Aster" w:date="2020-05-31T15:40:00Z"/>
          <w:szCs w:val="22"/>
          <w:highlight w:val="yellow"/>
          <w:lang w:val="en-US"/>
        </w:rPr>
      </w:pPr>
      <w:del w:id="1159" w:author="Alfred Aster" w:date="2020-05-31T15:40:00Z">
        <w:r w:rsidRPr="001B006C" w:rsidDel="00487DF0">
          <w:rPr>
            <w:szCs w:val="22"/>
            <w:highlight w:val="yellow"/>
            <w:lang w:val="en-US"/>
          </w:rPr>
          <w:delText>Do you agree to add to the TGbe SFD:</w:delText>
        </w:r>
      </w:del>
    </w:p>
    <w:p w14:paraId="2186559C" w14:textId="77777777" w:rsidR="00CF50A3" w:rsidRPr="00C6196B" w:rsidRDefault="00CF50A3" w:rsidP="00C6196B">
      <w:pPr>
        <w:ind w:left="360" w:hanging="360"/>
        <w:jc w:val="both"/>
        <w:rPr>
          <w:szCs w:val="22"/>
          <w:highlight w:val="yellow"/>
          <w:lang w:val="en-US"/>
        </w:rPr>
      </w:pPr>
      <w:r w:rsidRPr="00C6196B">
        <w:rPr>
          <w:szCs w:val="22"/>
          <w:highlight w:val="yellow"/>
          <w:lang w:val="en-US"/>
        </w:rPr>
        <w:t>For a M-BlockAck frame, add support for 512/1024 bitmap lengths by:</w:t>
      </w:r>
    </w:p>
    <w:p w14:paraId="398EF48D" w14:textId="77777777" w:rsidR="00CF50A3" w:rsidRPr="001B006C" w:rsidRDefault="00CF50A3">
      <w:pPr>
        <w:pStyle w:val="ListParagraph"/>
        <w:numPr>
          <w:ilvl w:val="0"/>
          <w:numId w:val="64"/>
        </w:numPr>
        <w:jc w:val="both"/>
        <w:rPr>
          <w:szCs w:val="22"/>
          <w:highlight w:val="yellow"/>
          <w:lang w:val="en-US"/>
        </w:rPr>
        <w:pPrChange w:id="1160" w:author="Edward Au" w:date="2020-06-01T13:08:00Z">
          <w:pPr>
            <w:pStyle w:val="ListParagraph"/>
            <w:numPr>
              <w:ilvl w:val="1"/>
              <w:numId w:val="64"/>
            </w:numPr>
            <w:ind w:left="1440" w:hanging="360"/>
            <w:jc w:val="both"/>
          </w:pPr>
        </w:pPrChange>
      </w:pPr>
      <w:r w:rsidRPr="001B006C">
        <w:rPr>
          <w:szCs w:val="22"/>
          <w:highlight w:val="yellow"/>
          <w:lang w:val="en-US"/>
        </w:rPr>
        <w:t>Including new BA Bitmap lengths (of 512 and 1024 bits), where the length of the BA Bitmap field is signaled in the Per AID TID Info field addressed to an EHT STA</w:t>
      </w:r>
    </w:p>
    <w:p w14:paraId="3C488583" w14:textId="614B7A9F" w:rsidR="00CF50A3" w:rsidRPr="001B006C" w:rsidRDefault="00CF50A3">
      <w:pPr>
        <w:pStyle w:val="ListParagraph"/>
        <w:numPr>
          <w:ilvl w:val="0"/>
          <w:numId w:val="64"/>
        </w:numPr>
        <w:jc w:val="both"/>
        <w:rPr>
          <w:szCs w:val="22"/>
          <w:highlight w:val="yellow"/>
          <w:lang w:val="en-US"/>
        </w:rPr>
        <w:pPrChange w:id="1161" w:author="Edward Au" w:date="2020-06-01T13:08:00Z">
          <w:pPr>
            <w:pStyle w:val="ListParagraph"/>
            <w:numPr>
              <w:ilvl w:val="1"/>
              <w:numId w:val="64"/>
            </w:numPr>
            <w:ind w:left="1440" w:hanging="360"/>
            <w:jc w:val="both"/>
          </w:pPr>
        </w:pPrChange>
      </w:pPr>
      <w:r w:rsidRPr="001B006C">
        <w:rPr>
          <w:szCs w:val="22"/>
          <w:highlight w:val="yellow"/>
          <w:lang w:val="en-US"/>
        </w:rPr>
        <w:t>The M-BA frame containing these Per AID TID Info fields is not sent as a response to an HE TB PPDU generated by at least one HE STA.</w:t>
      </w:r>
      <w:r w:rsidR="00487DF0" w:rsidRPr="00487DF0">
        <w:rPr>
          <w:b/>
          <w:i/>
          <w:highlight w:val="yellow"/>
        </w:rPr>
        <w:t xml:space="preserve"> </w:t>
      </w:r>
      <w:r w:rsidR="00487DF0" w:rsidRPr="001B006C">
        <w:rPr>
          <w:b/>
          <w:i/>
          <w:highlight w:val="yellow"/>
        </w:rPr>
        <w:t>[#SP22]</w:t>
      </w:r>
    </w:p>
    <w:p w14:paraId="4536C696" w14:textId="1FD0E04D" w:rsidR="00CF50A3" w:rsidRDefault="00CF50A3" w:rsidP="00A37979">
      <w:pPr>
        <w:jc w:val="both"/>
        <w:rPr>
          <w:b/>
          <w:i/>
        </w:rPr>
      </w:pPr>
      <w:r w:rsidRPr="001B006C">
        <w:rPr>
          <w:highlight w:val="yellow"/>
          <w:lang w:eastAsia="ko-KR"/>
        </w:rPr>
        <w:t>[</w:t>
      </w:r>
      <w:r w:rsidRPr="001B006C">
        <w:rPr>
          <w:szCs w:val="22"/>
          <w:highlight w:val="yellow"/>
        </w:rPr>
        <w:t xml:space="preserve">20/0441r3 (MLA: BA Format, Duncan Ho, Qualcomm), SP#3, </w:t>
      </w:r>
      <w:r w:rsidRPr="001B006C">
        <w:rPr>
          <w:highlight w:val="yellow"/>
          <w:lang w:eastAsia="ko-KR"/>
        </w:rPr>
        <w:t>Y/N/A/No answer: 36/1/35/6]</w:t>
      </w:r>
      <w:r w:rsidRPr="001B006C">
        <w:rPr>
          <w:szCs w:val="22"/>
          <w:highlight w:val="yellow"/>
        </w:rPr>
        <w:t xml:space="preserve"> </w:t>
      </w:r>
    </w:p>
    <w:p w14:paraId="616D33B8" w14:textId="77777777" w:rsidR="00EA2421" w:rsidRDefault="00EA2421" w:rsidP="00A37979">
      <w:pPr>
        <w:jc w:val="both"/>
        <w:rPr>
          <w:b/>
          <w:i/>
        </w:rPr>
      </w:pPr>
    </w:p>
    <w:p w14:paraId="356601C5" w14:textId="12B395C4" w:rsidR="00EA2421" w:rsidRPr="00EA2421" w:rsidRDefault="00EA2421" w:rsidP="00EA2421">
      <w:pPr>
        <w:jc w:val="both"/>
        <w:rPr>
          <w:szCs w:val="22"/>
          <w:highlight w:val="yellow"/>
        </w:rPr>
      </w:pPr>
      <w:r w:rsidRPr="00EA2421">
        <w:rPr>
          <w:b/>
          <w:highlight w:val="yellow"/>
        </w:rPr>
        <w:t>Straw poll #23</w:t>
      </w:r>
    </w:p>
    <w:p w14:paraId="255EB9EF" w14:textId="399F3453" w:rsidR="00EA2421" w:rsidRPr="00EA2421" w:rsidDel="00487DF0" w:rsidRDefault="00EA2421" w:rsidP="00EA2421">
      <w:pPr>
        <w:jc w:val="both"/>
        <w:rPr>
          <w:del w:id="1162" w:author="Alfred Aster" w:date="2020-05-31T15:40:00Z"/>
          <w:szCs w:val="22"/>
          <w:highlight w:val="yellow"/>
        </w:rPr>
      </w:pPr>
      <w:del w:id="1163" w:author="Alfred Aster" w:date="2020-05-31T15:40:00Z">
        <w:r w:rsidRPr="00EA2421" w:rsidDel="00487DF0">
          <w:rPr>
            <w:szCs w:val="22"/>
            <w:highlight w:val="yellow"/>
          </w:rPr>
          <w:delText>Do you agree to add to the TGbe SFD:</w:delText>
        </w:r>
      </w:del>
    </w:p>
    <w:p w14:paraId="3E0FD7B9" w14:textId="4237A7C0" w:rsidR="00EA2421" w:rsidRPr="00C6196B" w:rsidRDefault="00EA2421" w:rsidP="00C6196B">
      <w:pPr>
        <w:jc w:val="both"/>
        <w:rPr>
          <w:szCs w:val="22"/>
          <w:highlight w:val="yellow"/>
        </w:rPr>
      </w:pPr>
      <w:r w:rsidRPr="00C6196B">
        <w:rPr>
          <w:szCs w:val="22"/>
          <w:highlight w:val="yellow"/>
        </w:rPr>
        <w:t>For a Compressed BlockAck frame, use some of the reserved values of the Fragment Number field of the BlockAck frame to indicate the added bitmap lengths (512 and 1024).</w:t>
      </w:r>
      <w:r w:rsidR="00487DF0" w:rsidRPr="00C6196B">
        <w:rPr>
          <w:b/>
          <w:i/>
          <w:highlight w:val="yellow"/>
        </w:rPr>
        <w:t xml:space="preserve"> [#SP23]</w:t>
      </w:r>
    </w:p>
    <w:p w14:paraId="00D39C24" w14:textId="00C29974" w:rsidR="00EA2421" w:rsidRDefault="00EA2421" w:rsidP="00EA2421">
      <w:pPr>
        <w:jc w:val="both"/>
        <w:rPr>
          <w:b/>
          <w:i/>
        </w:rPr>
      </w:pPr>
      <w:r w:rsidRPr="00EA2421">
        <w:rPr>
          <w:highlight w:val="yellow"/>
          <w:lang w:eastAsia="ko-KR"/>
        </w:rPr>
        <w:t>[</w:t>
      </w:r>
      <w:r w:rsidRPr="00EA2421">
        <w:rPr>
          <w:szCs w:val="22"/>
          <w:highlight w:val="yellow"/>
        </w:rPr>
        <w:t xml:space="preserve">20/0441r3 (MLA: BA Format, Duncan Ho, Qualcomm), SP#2, Y/N/A/No answer: 46/0/29/5] </w:t>
      </w:r>
    </w:p>
    <w:p w14:paraId="5119D2F0" w14:textId="77777777" w:rsidR="006D11B8" w:rsidRDefault="006D11B8" w:rsidP="006D11B8">
      <w:pPr>
        <w:jc w:val="both"/>
        <w:rPr>
          <w:szCs w:val="22"/>
        </w:rPr>
      </w:pPr>
    </w:p>
    <w:p w14:paraId="66BE346D" w14:textId="5FDFB4D7" w:rsidR="006D11B8" w:rsidRPr="006D11B8" w:rsidRDefault="006D11B8" w:rsidP="006D11B8">
      <w:pPr>
        <w:jc w:val="both"/>
        <w:rPr>
          <w:b/>
          <w:highlight w:val="yellow"/>
        </w:rPr>
      </w:pPr>
      <w:r w:rsidRPr="006D11B8">
        <w:rPr>
          <w:b/>
          <w:highlight w:val="yellow"/>
        </w:rPr>
        <w:t>Straw poll #</w:t>
      </w:r>
      <w:del w:id="1164" w:author="Edward Au" w:date="2020-06-01T13:09:00Z">
        <w:r w:rsidRPr="006D11B8" w:rsidDel="00812210">
          <w:rPr>
            <w:b/>
            <w:highlight w:val="yellow"/>
          </w:rPr>
          <w:delText xml:space="preserve">23 </w:delText>
        </w:r>
      </w:del>
      <w:ins w:id="1165" w:author="Edward Au" w:date="2020-06-01T13:09:00Z">
        <w:r w:rsidR="00812210" w:rsidRPr="006D11B8">
          <w:rPr>
            <w:b/>
            <w:highlight w:val="yellow"/>
          </w:rPr>
          <w:t>2</w:t>
        </w:r>
        <w:r w:rsidR="00812210">
          <w:rPr>
            <w:b/>
            <w:highlight w:val="yellow"/>
          </w:rPr>
          <w:t>4</w:t>
        </w:r>
        <w:r w:rsidR="00812210" w:rsidRPr="006D11B8">
          <w:rPr>
            <w:b/>
            <w:highlight w:val="yellow"/>
          </w:rPr>
          <w:t xml:space="preserve"> </w:t>
        </w:r>
      </w:ins>
    </w:p>
    <w:p w14:paraId="29EE2CD7" w14:textId="4675A492" w:rsidR="006D11B8" w:rsidRPr="006D11B8" w:rsidRDefault="006D11B8" w:rsidP="006D11B8">
      <w:pPr>
        <w:jc w:val="both"/>
        <w:rPr>
          <w:szCs w:val="22"/>
          <w:highlight w:val="yellow"/>
        </w:rPr>
      </w:pPr>
      <w:del w:id="1166" w:author="Alfred Aster" w:date="2020-05-31T15:40:00Z">
        <w:r w:rsidRPr="006D11B8" w:rsidDel="00487DF0">
          <w:rPr>
            <w:szCs w:val="22"/>
            <w:highlight w:val="yellow"/>
          </w:rPr>
          <w:delText>Do you support to</w:delText>
        </w:r>
      </w:del>
      <w:ins w:id="1167" w:author="Alfred Aster" w:date="2020-05-31T15:40:00Z">
        <w:r w:rsidR="00487DF0">
          <w:rPr>
            <w:szCs w:val="22"/>
            <w:highlight w:val="yellow"/>
          </w:rPr>
          <w:t>802.11be</w:t>
        </w:r>
      </w:ins>
      <w:r w:rsidRPr="006D11B8">
        <w:rPr>
          <w:szCs w:val="22"/>
          <w:highlight w:val="yellow"/>
        </w:rPr>
        <w:t xml:space="preserve"> use</w:t>
      </w:r>
      <w:ins w:id="1168" w:author="Alfred Aster" w:date="2020-05-31T15:40:00Z">
        <w:r w:rsidR="00487DF0">
          <w:rPr>
            <w:szCs w:val="22"/>
            <w:highlight w:val="yellow"/>
          </w:rPr>
          <w:t>s</w:t>
        </w:r>
      </w:ins>
      <w:r w:rsidRPr="006D11B8">
        <w:rPr>
          <w:szCs w:val="22"/>
          <w:highlight w:val="yellow"/>
        </w:rPr>
        <w:t xml:space="preserve"> B3 equal to 1, B2 B1 equal to 0 and B0 equal to 0 in Fragment Number field to indicate 512 BA bitmap length and to use B3 equal to 1, B2 B1 equal to 0 and B0 equal to 1 in Fragment Number field to indicate 1024 BA bitmap length in compressed BA and multi-STA BA</w:t>
      </w:r>
      <w:ins w:id="1169" w:author="Alfred Aster" w:date="2020-05-31T15:40:00Z">
        <w:r w:rsidR="00487DF0">
          <w:rPr>
            <w:szCs w:val="22"/>
            <w:highlight w:val="yellow"/>
          </w:rPr>
          <w:t>.</w:t>
        </w:r>
      </w:ins>
      <w:del w:id="1170" w:author="Alfred Aster" w:date="2020-05-31T15:40:00Z">
        <w:r w:rsidRPr="006D11B8" w:rsidDel="00487DF0">
          <w:rPr>
            <w:szCs w:val="22"/>
            <w:highlight w:val="yellow"/>
          </w:rPr>
          <w:delText>?</w:delText>
        </w:r>
      </w:del>
      <w:r w:rsidR="00487DF0" w:rsidRPr="00487DF0">
        <w:rPr>
          <w:b/>
          <w:i/>
          <w:highlight w:val="yellow"/>
        </w:rPr>
        <w:t xml:space="preserve"> </w:t>
      </w:r>
      <w:r w:rsidR="00487DF0" w:rsidRPr="006D11B8">
        <w:rPr>
          <w:b/>
          <w:i/>
          <w:highlight w:val="yellow"/>
        </w:rPr>
        <w:t>[#SP2</w:t>
      </w:r>
      <w:r w:rsidR="00812210">
        <w:rPr>
          <w:b/>
          <w:i/>
          <w:highlight w:val="yellow"/>
        </w:rPr>
        <w:t>4</w:t>
      </w:r>
      <w:r w:rsidR="00487DF0" w:rsidRPr="006D11B8">
        <w:rPr>
          <w:b/>
          <w:i/>
          <w:highlight w:val="yellow"/>
        </w:rPr>
        <w:t>]</w:t>
      </w:r>
    </w:p>
    <w:p w14:paraId="313AF585" w14:textId="184CD999" w:rsidR="006D11B8" w:rsidRDefault="006D11B8" w:rsidP="006D11B8">
      <w:pPr>
        <w:jc w:val="both"/>
        <w:rPr>
          <w:szCs w:val="22"/>
        </w:rPr>
      </w:pPr>
      <w:r w:rsidRPr="006D11B8">
        <w:rPr>
          <w:szCs w:val="22"/>
          <w:highlight w:val="yellow"/>
        </w:rPr>
        <w:t xml:space="preserve">[20/0397r4 (Sequence number and BA operation with large BA buffer size, Liwen Chu, NXP). SP#1, Approved with unanimous consent] </w:t>
      </w:r>
    </w:p>
    <w:p w14:paraId="0FCB4E5E" w14:textId="77777777" w:rsidR="00DC7532" w:rsidRDefault="00DC7532" w:rsidP="006D11B8">
      <w:pPr>
        <w:jc w:val="both"/>
        <w:rPr>
          <w:szCs w:val="22"/>
        </w:rPr>
      </w:pPr>
    </w:p>
    <w:p w14:paraId="4E3BB05F" w14:textId="216CE06F" w:rsidR="00DC7532" w:rsidRPr="00DC7532" w:rsidRDefault="00DC7532" w:rsidP="00DC7532">
      <w:pPr>
        <w:jc w:val="both"/>
        <w:rPr>
          <w:szCs w:val="22"/>
          <w:highlight w:val="yellow"/>
        </w:rPr>
      </w:pPr>
      <w:r w:rsidRPr="00DC7532">
        <w:rPr>
          <w:b/>
          <w:highlight w:val="yellow"/>
        </w:rPr>
        <w:t>Straw poll #63</w:t>
      </w:r>
    </w:p>
    <w:p w14:paraId="152D0DF1" w14:textId="72892E88" w:rsidR="00DC7532" w:rsidRPr="00DC7532" w:rsidRDefault="00DC7532" w:rsidP="00DC7532">
      <w:pPr>
        <w:jc w:val="both"/>
        <w:rPr>
          <w:szCs w:val="22"/>
          <w:highlight w:val="yellow"/>
        </w:rPr>
      </w:pPr>
      <w:r w:rsidRPr="00DC7532">
        <w:rPr>
          <w:szCs w:val="22"/>
          <w:highlight w:val="yellow"/>
        </w:rPr>
        <w:t xml:space="preserve">Do you support to allow an EHT STA to use HE SU PPDU to carry the solicited BA if the transmit time of HE SU PPDU is less than the PPDU duration of a non-HT PPDU containing the Control frame sent at the primary rate? </w:t>
      </w:r>
      <w:r w:rsidRPr="00DC7532">
        <w:rPr>
          <w:b/>
          <w:i/>
          <w:highlight w:val="yellow"/>
        </w:rPr>
        <w:t>[#SP63]</w:t>
      </w:r>
    </w:p>
    <w:p w14:paraId="2BD69AF6" w14:textId="2B5D480A" w:rsidR="00DC7532" w:rsidRDefault="00DC7532" w:rsidP="00DC7532">
      <w:pPr>
        <w:jc w:val="both"/>
        <w:rPr>
          <w:szCs w:val="22"/>
        </w:rPr>
      </w:pPr>
      <w:r w:rsidRPr="00DC7532">
        <w:rPr>
          <w:szCs w:val="22"/>
          <w:highlight w:val="yellow"/>
        </w:rPr>
        <w:t>[20/0061r2 (BA Consideration, Liwen Chu, NXP), SP#1, Approved with unanimous consent]</w:t>
      </w:r>
    </w:p>
    <w:p w14:paraId="4D19D40E" w14:textId="77777777" w:rsidR="001F05A6" w:rsidRDefault="001F05A6" w:rsidP="00DC7532">
      <w:pPr>
        <w:jc w:val="both"/>
        <w:rPr>
          <w:szCs w:val="22"/>
        </w:rPr>
      </w:pPr>
    </w:p>
    <w:p w14:paraId="7D314138" w14:textId="77777777" w:rsidR="00FE33A4" w:rsidRDefault="00FE33A4">
      <w:pPr>
        <w:rPr>
          <w:b/>
          <w:highlight w:val="yellow"/>
        </w:rPr>
      </w:pPr>
      <w:r>
        <w:rPr>
          <w:b/>
          <w:highlight w:val="yellow"/>
        </w:rPr>
        <w:br w:type="page"/>
      </w:r>
    </w:p>
    <w:p w14:paraId="2EAF5A8D" w14:textId="5C2E7451" w:rsidR="001F05A6" w:rsidRPr="001F05A6" w:rsidRDefault="001F05A6" w:rsidP="001F05A6">
      <w:pPr>
        <w:jc w:val="both"/>
        <w:rPr>
          <w:szCs w:val="22"/>
          <w:highlight w:val="yellow"/>
        </w:rPr>
      </w:pPr>
      <w:r w:rsidRPr="001F05A6">
        <w:rPr>
          <w:b/>
          <w:highlight w:val="yellow"/>
        </w:rPr>
        <w:lastRenderedPageBreak/>
        <w:t>Straw poll #64</w:t>
      </w:r>
    </w:p>
    <w:p w14:paraId="329610E5" w14:textId="6E992419" w:rsidR="001F05A6" w:rsidRPr="001F05A6" w:rsidRDefault="001F05A6" w:rsidP="001F05A6">
      <w:pPr>
        <w:jc w:val="both"/>
        <w:rPr>
          <w:szCs w:val="22"/>
          <w:lang w:val="en-US"/>
        </w:rPr>
      </w:pPr>
      <w:r w:rsidRPr="001F05A6">
        <w:rPr>
          <w:szCs w:val="22"/>
          <w:highlight w:val="yellow"/>
          <w:lang w:val="en-US"/>
        </w:rPr>
        <w:t xml:space="preserve">Do you support to allow EHT SU PPDU to carry the solicited BA if the transmit time of EHT SU PPDU is less than the PPDU duration of a non-HT PPDU containing the Control frame sent at the primary rate and the soliciting PPDU is EHT PPDU? </w:t>
      </w:r>
      <w:r w:rsidRPr="001F05A6">
        <w:rPr>
          <w:b/>
          <w:i/>
          <w:highlight w:val="yellow"/>
        </w:rPr>
        <w:t>[#SP64]</w:t>
      </w:r>
    </w:p>
    <w:p w14:paraId="7FDAA4CA" w14:textId="0A962B14" w:rsidR="001F05A6" w:rsidRDefault="001F05A6" w:rsidP="001F05A6">
      <w:pPr>
        <w:jc w:val="both"/>
        <w:rPr>
          <w:szCs w:val="22"/>
        </w:rPr>
      </w:pPr>
      <w:r w:rsidRPr="00DC7532">
        <w:rPr>
          <w:szCs w:val="22"/>
          <w:highlight w:val="yellow"/>
        </w:rPr>
        <w:t>[20/0061r2 (BA Consideration, Liwen Chu, NXP), SP#</w:t>
      </w:r>
      <w:r>
        <w:rPr>
          <w:szCs w:val="22"/>
          <w:highlight w:val="yellow"/>
        </w:rPr>
        <w:t>2</w:t>
      </w:r>
      <w:r w:rsidRPr="00DC7532">
        <w:rPr>
          <w:szCs w:val="22"/>
          <w:highlight w:val="yellow"/>
        </w:rPr>
        <w:t>, Approved with unanimous consent]</w:t>
      </w:r>
    </w:p>
    <w:p w14:paraId="1302AC60" w14:textId="77777777" w:rsidR="00DC7532" w:rsidRPr="006D11B8" w:rsidRDefault="00DC7532" w:rsidP="006D11B8">
      <w:pPr>
        <w:jc w:val="both"/>
        <w:rPr>
          <w:szCs w:val="22"/>
        </w:rPr>
      </w:pPr>
    </w:p>
    <w:p w14:paraId="4A615186" w14:textId="36123A1A" w:rsidR="00A17961" w:rsidRPr="00A17961" w:rsidRDefault="00A17961" w:rsidP="006C2F76">
      <w:pPr>
        <w:jc w:val="both"/>
        <w:rPr>
          <w:b/>
          <w:highlight w:val="yellow"/>
        </w:rPr>
      </w:pPr>
      <w:r w:rsidRPr="00A17961">
        <w:rPr>
          <w:b/>
          <w:highlight w:val="yellow"/>
        </w:rPr>
        <w:t>Straw poll #5</w:t>
      </w:r>
    </w:p>
    <w:p w14:paraId="12816F3A" w14:textId="62E61308" w:rsidR="006C2F76" w:rsidRPr="006C2F76" w:rsidRDefault="006C2F76" w:rsidP="006C2F76">
      <w:pPr>
        <w:jc w:val="both"/>
        <w:rPr>
          <w:highlight w:val="yellow"/>
        </w:rPr>
      </w:pPr>
      <w:del w:id="1171" w:author="Alfred Aster" w:date="2020-05-31T15:41:00Z">
        <w:r w:rsidRPr="006C2F76" w:rsidDel="00487DF0">
          <w:rPr>
            <w:highlight w:val="yellow"/>
          </w:rPr>
          <w:delText xml:space="preserve">Do you support that the </w:delText>
        </w:r>
      </w:del>
      <w:r w:rsidRPr="006C2F76">
        <w:rPr>
          <w:highlight w:val="yellow"/>
        </w:rPr>
        <w:t>802.11be</w:t>
      </w:r>
      <w:del w:id="1172" w:author="Alfred Aster" w:date="2020-05-31T15:41:00Z">
        <w:r w:rsidRPr="006C2F76" w:rsidDel="00487DF0">
          <w:rPr>
            <w:highlight w:val="yellow"/>
          </w:rPr>
          <w:delText xml:space="preserve"> amendment</w:delText>
        </w:r>
      </w:del>
      <w:r w:rsidRPr="006C2F76">
        <w:rPr>
          <w:highlight w:val="yellow"/>
        </w:rPr>
        <w:t xml:space="preserve"> shall define mechanism for multi-link operation that enables the following: </w:t>
      </w:r>
    </w:p>
    <w:p w14:paraId="0A94CCFB" w14:textId="4C49463B" w:rsidR="006C2F76" w:rsidRPr="006C2F76" w:rsidRDefault="006C2F76" w:rsidP="00DD5839">
      <w:pPr>
        <w:pStyle w:val="ListParagraph"/>
        <w:numPr>
          <w:ilvl w:val="0"/>
          <w:numId w:val="56"/>
        </w:numPr>
        <w:jc w:val="both"/>
        <w:rPr>
          <w:highlight w:val="yellow"/>
        </w:rPr>
      </w:pPr>
      <w:r w:rsidRPr="006C2F76">
        <w:rPr>
          <w:highlight w:val="yellow"/>
        </w:rPr>
        <w:t>A STA of a recipient MLD shall provide receive status for MPDUs received on the link that it is operating on and may provide (if available) information on successful reception of MPDUs received by another STA of that MLD</w:t>
      </w:r>
      <w:ins w:id="1173" w:author="Edward Au" w:date="2020-06-01T13:10:00Z">
        <w:r w:rsidR="00812210">
          <w:rPr>
            <w:highlight w:val="yellow"/>
          </w:rPr>
          <w:t xml:space="preserve"> </w:t>
        </w:r>
      </w:ins>
      <w:r w:rsidR="000D63D5" w:rsidRPr="00A17961">
        <w:rPr>
          <w:b/>
          <w:i/>
          <w:highlight w:val="yellow"/>
        </w:rPr>
        <w:t>[#SP5]</w:t>
      </w:r>
    </w:p>
    <w:p w14:paraId="0988628C" w14:textId="32181409" w:rsidR="006C2F76" w:rsidRDefault="006C2F76" w:rsidP="006C2F76">
      <w:pPr>
        <w:jc w:val="both"/>
        <w:rPr>
          <w:b/>
          <w:i/>
        </w:rPr>
      </w:pPr>
      <w:r w:rsidRPr="006C2F76">
        <w:rPr>
          <w:highlight w:val="yellow"/>
        </w:rPr>
        <w:t xml:space="preserve">[20/0024r2 (MLO: Acknowledgement procedure, Abhishek Patil, Qualcomm), SP#1, Y/N/A/No answer: </w:t>
      </w:r>
      <w:r w:rsidRPr="00A17961">
        <w:rPr>
          <w:highlight w:val="yellow"/>
        </w:rPr>
        <w:t>48/5/23/8]</w:t>
      </w:r>
      <w:r w:rsidR="00A17961" w:rsidRPr="00A17961">
        <w:rPr>
          <w:highlight w:val="yellow"/>
        </w:rPr>
        <w:t xml:space="preserve"> </w:t>
      </w:r>
    </w:p>
    <w:p w14:paraId="50395286" w14:textId="77777777" w:rsidR="00CB13EE" w:rsidRDefault="00CB13EE" w:rsidP="006C2F76">
      <w:pPr>
        <w:jc w:val="both"/>
        <w:rPr>
          <w:b/>
          <w:i/>
        </w:rPr>
      </w:pPr>
    </w:p>
    <w:p w14:paraId="58C81787" w14:textId="00C607C3" w:rsidR="003901ED" w:rsidRPr="003901ED" w:rsidRDefault="003901ED" w:rsidP="003901ED">
      <w:pPr>
        <w:jc w:val="both"/>
        <w:rPr>
          <w:szCs w:val="22"/>
          <w:highlight w:val="yellow"/>
        </w:rPr>
      </w:pPr>
      <w:r w:rsidRPr="003901ED">
        <w:rPr>
          <w:b/>
          <w:highlight w:val="yellow"/>
        </w:rPr>
        <w:t>Straw poll #26</w:t>
      </w:r>
    </w:p>
    <w:p w14:paraId="0F3B70DC" w14:textId="79419586" w:rsidR="003901ED" w:rsidRPr="003901ED" w:rsidRDefault="003901ED" w:rsidP="003901ED">
      <w:pPr>
        <w:tabs>
          <w:tab w:val="num" w:pos="1160"/>
        </w:tabs>
        <w:jc w:val="both"/>
        <w:rPr>
          <w:highlight w:val="yellow"/>
          <w:lang w:eastAsia="ko-KR"/>
        </w:rPr>
      </w:pPr>
      <w:del w:id="1174" w:author="Alfred Aster" w:date="2020-05-31T15:41:00Z">
        <w:r w:rsidRPr="003901ED" w:rsidDel="000D63D5">
          <w:rPr>
            <w:bCs/>
            <w:highlight w:val="yellow"/>
            <w:lang w:eastAsia="ko-KR"/>
          </w:rPr>
          <w:delText>Do you agree that a</w:delText>
        </w:r>
      </w:del>
      <w:ins w:id="1175" w:author="Alfred Aster" w:date="2020-05-31T15:41:00Z">
        <w:r w:rsidR="000D63D5">
          <w:rPr>
            <w:bCs/>
            <w:highlight w:val="yellow"/>
            <w:lang w:eastAsia="ko-KR"/>
          </w:rPr>
          <w:t>A</w:t>
        </w:r>
      </w:ins>
      <w:r w:rsidRPr="003901ED">
        <w:rPr>
          <w:bCs/>
          <w:highlight w:val="yellow"/>
          <w:lang w:eastAsia="ko-KR"/>
        </w:rPr>
        <w:t>n originator MLD of an BA agreement:</w:t>
      </w:r>
    </w:p>
    <w:p w14:paraId="76656117" w14:textId="77777777" w:rsidR="003901ED" w:rsidRPr="003901ED" w:rsidRDefault="003901ED" w:rsidP="00432B83">
      <w:pPr>
        <w:pStyle w:val="ListParagraph"/>
        <w:numPr>
          <w:ilvl w:val="0"/>
          <w:numId w:val="64"/>
        </w:numPr>
        <w:tabs>
          <w:tab w:val="num" w:pos="1160"/>
        </w:tabs>
        <w:jc w:val="both"/>
        <w:rPr>
          <w:highlight w:val="yellow"/>
          <w:lang w:eastAsia="ko-KR"/>
        </w:rPr>
      </w:pPr>
      <w:r w:rsidRPr="003901ED">
        <w:rPr>
          <w:highlight w:val="yellow"/>
          <w:lang w:val="en-US" w:eastAsia="ko-KR"/>
        </w:rPr>
        <w:t>shall update the receive status for an MPDU corresponding to the BA agreement if the received status indicates successful reception.</w:t>
      </w:r>
    </w:p>
    <w:p w14:paraId="50803072" w14:textId="60CF5E94" w:rsidR="000D63D5" w:rsidRPr="00812210" w:rsidRDefault="003901ED" w:rsidP="00812210">
      <w:pPr>
        <w:pStyle w:val="ListParagraph"/>
        <w:numPr>
          <w:ilvl w:val="0"/>
          <w:numId w:val="64"/>
        </w:numPr>
        <w:jc w:val="both"/>
        <w:rPr>
          <w:b/>
          <w:i/>
        </w:rPr>
      </w:pPr>
      <w:r w:rsidRPr="00812210">
        <w:rPr>
          <w:highlight w:val="yellow"/>
          <w:lang w:val="en-US" w:eastAsia="ko-KR"/>
        </w:rPr>
        <w:t>shall not update the receive status for an MPDU corresponding to the BA agreement that has been already positively acknowledged.</w:t>
      </w:r>
      <w:r w:rsidR="000D63D5" w:rsidRPr="00812210">
        <w:rPr>
          <w:b/>
          <w:i/>
          <w:highlight w:val="yellow"/>
        </w:rPr>
        <w:t xml:space="preserve"> [#SP26]</w:t>
      </w:r>
    </w:p>
    <w:p w14:paraId="0BE50DCE" w14:textId="7705AAEA" w:rsidR="003901ED" w:rsidRDefault="003901ED" w:rsidP="003901ED">
      <w:pPr>
        <w:jc w:val="both"/>
        <w:rPr>
          <w:b/>
          <w:i/>
        </w:rPr>
      </w:pPr>
      <w:r w:rsidRPr="003901ED">
        <w:rPr>
          <w:szCs w:val="22"/>
          <w:highlight w:val="yellow"/>
        </w:rPr>
        <w:t>[20/0024r</w:t>
      </w:r>
      <w:r w:rsidR="00C43B48">
        <w:rPr>
          <w:szCs w:val="22"/>
          <w:highlight w:val="yellow"/>
        </w:rPr>
        <w:t>3</w:t>
      </w:r>
      <w:r w:rsidRPr="003901ED">
        <w:rPr>
          <w:szCs w:val="22"/>
          <w:highlight w:val="yellow"/>
        </w:rPr>
        <w:t xml:space="preserve"> (MLO: Acknowledgement procedure, Abhishek Patil, Qualcomm), SP#2, Y/N/A/No answer: 34/0/33/13]</w:t>
      </w:r>
      <w:r w:rsidRPr="003901ED">
        <w:rPr>
          <w:b/>
          <w:szCs w:val="22"/>
          <w:highlight w:val="yellow"/>
        </w:rPr>
        <w:t xml:space="preserve"> </w:t>
      </w:r>
    </w:p>
    <w:p w14:paraId="6D4F43BE" w14:textId="77777777" w:rsidR="004F73DF" w:rsidRPr="006222CC" w:rsidRDefault="0033679F" w:rsidP="00812210">
      <w:pPr>
        <w:pStyle w:val="Heading2"/>
        <w:spacing w:after="60"/>
        <w:jc w:val="both"/>
        <w:rPr>
          <w:u w:val="none"/>
        </w:rPr>
      </w:pPr>
      <w:bookmarkStart w:id="1176" w:name="_Toc42188620"/>
      <w:r w:rsidRPr="006222CC">
        <w:rPr>
          <w:u w:val="none"/>
        </w:rPr>
        <w:t>Power save</w:t>
      </w:r>
      <w:bookmarkEnd w:id="1176"/>
    </w:p>
    <w:p w14:paraId="14E6BACD" w14:textId="77777777" w:rsidR="00D96A48" w:rsidRPr="005B3BB6" w:rsidRDefault="00D96A48" w:rsidP="00D96A48">
      <w:pPr>
        <w:pStyle w:val="ListParagraph"/>
        <w:ind w:left="0"/>
        <w:jc w:val="both"/>
        <w:rPr>
          <w:highlight w:val="lightGray"/>
        </w:rPr>
      </w:pPr>
      <w:r w:rsidRPr="005B3BB6">
        <w:rPr>
          <w:highlight w:val="lightGray"/>
        </w:rPr>
        <w:t>For each of the enabled links, frame exchanges are possible when the corresponding non-AP STA of the enabled link is in the awake state.</w:t>
      </w:r>
    </w:p>
    <w:p w14:paraId="7298F7CD" w14:textId="77777777" w:rsidR="00D96A48" w:rsidRPr="005B3BB6" w:rsidRDefault="00D96A48" w:rsidP="00D96A48">
      <w:pPr>
        <w:pStyle w:val="ListParagraph"/>
        <w:ind w:left="0"/>
        <w:jc w:val="both"/>
        <w:rPr>
          <w:highlight w:val="lightGray"/>
        </w:rPr>
      </w:pPr>
      <w:r w:rsidRPr="005B3BB6">
        <w:rPr>
          <w:highlight w:val="lightGray"/>
        </w:rPr>
        <w:t>NOTE 1 – A link is enabled when that link can be used to exchange frames subject to STA power states.</w:t>
      </w:r>
    </w:p>
    <w:p w14:paraId="71676F8D" w14:textId="77777777" w:rsidR="00D96A48" w:rsidRPr="005B3BB6" w:rsidRDefault="00D96A48" w:rsidP="00D96A48">
      <w:pPr>
        <w:pStyle w:val="ListParagraph"/>
        <w:ind w:left="0"/>
        <w:jc w:val="both"/>
        <w:rPr>
          <w:highlight w:val="lightGray"/>
        </w:rPr>
      </w:pPr>
      <w:r w:rsidRPr="005B3BB6">
        <w:rPr>
          <w:highlight w:val="lightGray"/>
        </w:rPr>
        <w:t>NOTE 2 – When a link is disabled (i.e., not enabled) by an MLD the frame exchanges are not possible.</w:t>
      </w:r>
    </w:p>
    <w:p w14:paraId="282F6CA2" w14:textId="77777777" w:rsidR="00D96A48" w:rsidRPr="005B3BB6" w:rsidRDefault="00D96A48" w:rsidP="00D96A48">
      <w:pPr>
        <w:pStyle w:val="ListParagraph"/>
        <w:ind w:left="0"/>
        <w:jc w:val="both"/>
        <w:rPr>
          <w:highlight w:val="lightGray"/>
        </w:rPr>
      </w:pPr>
      <w:r w:rsidRPr="005B3BB6">
        <w:rPr>
          <w:highlight w:val="lightGray"/>
        </w:rPr>
        <w:t xml:space="preserve">[Motion 51, </w:t>
      </w:r>
      <w:sdt>
        <w:sdtPr>
          <w:rPr>
            <w:highlight w:val="lightGray"/>
          </w:rPr>
          <w:id w:val="-1986009718"/>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201610030"/>
          <w:citation/>
        </w:sdtPr>
        <w:sdtContent>
          <w:r w:rsidR="0008341F" w:rsidRPr="005B3BB6">
            <w:rPr>
              <w:highlight w:val="lightGray"/>
            </w:rPr>
            <w:fldChar w:fldCharType="begin"/>
          </w:r>
          <w:r w:rsidR="0008341F" w:rsidRPr="005B3BB6">
            <w:rPr>
              <w:highlight w:val="lightGray"/>
              <w:lang w:val="en-US"/>
            </w:rPr>
            <w:instrText xml:space="preserve"> CITATION 19_1544r5 \l 1033 </w:instrText>
          </w:r>
          <w:r w:rsidR="0008341F" w:rsidRPr="005B3BB6">
            <w:rPr>
              <w:highlight w:val="lightGray"/>
            </w:rPr>
            <w:fldChar w:fldCharType="separate"/>
          </w:r>
          <w:r w:rsidR="00414CE3" w:rsidRPr="005B3BB6">
            <w:rPr>
              <w:noProof/>
              <w:highlight w:val="lightGray"/>
              <w:lang w:val="en-US"/>
            </w:rPr>
            <w:t>[49]</w:t>
          </w:r>
          <w:r w:rsidR="0008341F" w:rsidRPr="005B3BB6">
            <w:rPr>
              <w:highlight w:val="lightGray"/>
            </w:rPr>
            <w:fldChar w:fldCharType="end"/>
          </w:r>
        </w:sdtContent>
      </w:sdt>
      <w:r w:rsidR="0008341F" w:rsidRPr="005B3BB6">
        <w:rPr>
          <w:highlight w:val="lightGray"/>
        </w:rPr>
        <w:t>]</w:t>
      </w:r>
    </w:p>
    <w:p w14:paraId="3E6758CB" w14:textId="77777777" w:rsidR="00651469" w:rsidRPr="005B3BB6" w:rsidRDefault="00651469" w:rsidP="00D96A48">
      <w:pPr>
        <w:pStyle w:val="ListParagraph"/>
        <w:ind w:left="0"/>
        <w:jc w:val="both"/>
        <w:rPr>
          <w:highlight w:val="lightGray"/>
        </w:rPr>
      </w:pPr>
    </w:p>
    <w:p w14:paraId="1DC64AB3" w14:textId="77777777" w:rsidR="00651469" w:rsidRPr="005B3BB6" w:rsidRDefault="00651469" w:rsidP="00D96A48">
      <w:pPr>
        <w:pStyle w:val="ListParagraph"/>
        <w:ind w:left="0"/>
        <w:jc w:val="both"/>
        <w:rPr>
          <w:highlight w:val="lightGray"/>
        </w:rPr>
      </w:pPr>
      <w:r w:rsidRPr="005B3BB6">
        <w:rPr>
          <w:highlight w:val="lightGray"/>
        </w:rPr>
        <w:t>An AP of an AP MLD may transmit on a link a frame that carries an indication of buffered data for transmission on other enabled link(s).</w:t>
      </w:r>
    </w:p>
    <w:p w14:paraId="5B2C7E88" w14:textId="77777777" w:rsidR="00651469" w:rsidRPr="005B3BB6" w:rsidRDefault="00651469" w:rsidP="00D96A48">
      <w:pPr>
        <w:pStyle w:val="ListParagraph"/>
        <w:ind w:left="0"/>
        <w:jc w:val="both"/>
        <w:rPr>
          <w:highlight w:val="lightGray"/>
        </w:rPr>
      </w:pPr>
      <w:r w:rsidRPr="005B3BB6">
        <w:rPr>
          <w:highlight w:val="lightGray"/>
        </w:rPr>
        <w:t xml:space="preserve">[Motion 52, </w:t>
      </w:r>
      <w:sdt>
        <w:sdtPr>
          <w:rPr>
            <w:highlight w:val="lightGray"/>
          </w:rPr>
          <w:id w:val="2094503726"/>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796656021"/>
          <w:citation/>
        </w:sdtPr>
        <w:sdtContent>
          <w:r w:rsidRPr="005B3BB6">
            <w:rPr>
              <w:highlight w:val="lightGray"/>
            </w:rPr>
            <w:fldChar w:fldCharType="begin"/>
          </w:r>
          <w:r w:rsidRPr="005B3BB6">
            <w:rPr>
              <w:highlight w:val="lightGray"/>
              <w:lang w:val="en-US"/>
            </w:rPr>
            <w:instrText xml:space="preserve"> CITATION 19_1544r5 \l 1033 </w:instrText>
          </w:r>
          <w:r w:rsidRPr="005B3BB6">
            <w:rPr>
              <w:highlight w:val="lightGray"/>
            </w:rPr>
            <w:fldChar w:fldCharType="separate"/>
          </w:r>
          <w:r w:rsidR="00414CE3" w:rsidRPr="005B3BB6">
            <w:rPr>
              <w:noProof/>
              <w:highlight w:val="lightGray"/>
              <w:lang w:val="en-US"/>
            </w:rPr>
            <w:t>[49]</w:t>
          </w:r>
          <w:r w:rsidRPr="005B3BB6">
            <w:rPr>
              <w:highlight w:val="lightGray"/>
            </w:rPr>
            <w:fldChar w:fldCharType="end"/>
          </w:r>
        </w:sdtContent>
      </w:sdt>
      <w:r w:rsidRPr="005B3BB6">
        <w:rPr>
          <w:highlight w:val="lightGray"/>
        </w:rPr>
        <w:t>]</w:t>
      </w:r>
    </w:p>
    <w:p w14:paraId="54FF0883" w14:textId="77777777" w:rsidR="006D0F2D" w:rsidRPr="005B3BB6" w:rsidRDefault="006D0F2D" w:rsidP="00E97C60">
      <w:pPr>
        <w:pStyle w:val="ListParagraph"/>
        <w:ind w:left="0"/>
        <w:jc w:val="both"/>
        <w:rPr>
          <w:highlight w:val="lightGray"/>
        </w:rPr>
      </w:pPr>
    </w:p>
    <w:p w14:paraId="56F67303" w14:textId="77777777" w:rsidR="00E97C60" w:rsidRPr="005B3BB6" w:rsidRDefault="00E97C60" w:rsidP="00E97C60">
      <w:pPr>
        <w:pStyle w:val="ListParagraph"/>
        <w:ind w:left="0"/>
        <w:jc w:val="both"/>
        <w:rPr>
          <w:highlight w:val="lightGray"/>
        </w:rPr>
      </w:pPr>
      <w:r w:rsidRPr="005B3BB6">
        <w:rPr>
          <w:highlight w:val="lightGray"/>
        </w:rPr>
        <w:t>An AP MLD can recommend a non-AP MLD to use one or more enabled links.</w:t>
      </w:r>
    </w:p>
    <w:p w14:paraId="47A729BC" w14:textId="77777777" w:rsidR="00E97C60" w:rsidRPr="005B3BB6" w:rsidRDefault="00E97C60" w:rsidP="00486858">
      <w:pPr>
        <w:pStyle w:val="ListParagraph"/>
        <w:numPr>
          <w:ilvl w:val="0"/>
          <w:numId w:val="27"/>
        </w:numPr>
        <w:jc w:val="both"/>
        <w:rPr>
          <w:highlight w:val="lightGray"/>
        </w:rPr>
      </w:pPr>
      <w:r w:rsidRPr="005B3BB6">
        <w:rPr>
          <w:highlight w:val="lightGray"/>
        </w:rPr>
        <w:t>The AP’s indication could be carried in a broadcast or a unicast frame.</w:t>
      </w:r>
    </w:p>
    <w:p w14:paraId="72F8DD7F" w14:textId="77777777" w:rsidR="00E97C60" w:rsidRPr="005B3BB6" w:rsidRDefault="00E97C60" w:rsidP="00E97C60">
      <w:pPr>
        <w:pStyle w:val="ListParagraph"/>
        <w:ind w:left="0"/>
        <w:jc w:val="both"/>
        <w:rPr>
          <w:highlight w:val="lightGray"/>
        </w:rPr>
      </w:pPr>
      <w:r w:rsidRPr="005B3BB6">
        <w:rPr>
          <w:highlight w:val="lightGray"/>
        </w:rPr>
        <w:t xml:space="preserve">[Motion 106, </w:t>
      </w:r>
      <w:sdt>
        <w:sdtPr>
          <w:rPr>
            <w:highlight w:val="lightGray"/>
          </w:rPr>
          <w:id w:val="-2092380440"/>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441657138"/>
          <w:citation/>
        </w:sdtPr>
        <w:sdtContent>
          <w:r w:rsidRPr="005B3BB6">
            <w:rPr>
              <w:highlight w:val="lightGray"/>
            </w:rPr>
            <w:fldChar w:fldCharType="begin"/>
          </w:r>
          <w:r w:rsidRPr="005B3BB6">
            <w:rPr>
              <w:highlight w:val="lightGray"/>
              <w:lang w:val="en-US"/>
            </w:rPr>
            <w:instrText xml:space="preserve"> CITATION Abh20 \l 1033 </w:instrText>
          </w:r>
          <w:r w:rsidRPr="005B3BB6">
            <w:rPr>
              <w:highlight w:val="lightGray"/>
            </w:rPr>
            <w:fldChar w:fldCharType="separate"/>
          </w:r>
          <w:r w:rsidR="00414CE3" w:rsidRPr="005B3BB6">
            <w:rPr>
              <w:noProof/>
              <w:highlight w:val="lightGray"/>
              <w:lang w:val="en-US"/>
            </w:rPr>
            <w:t>[50]</w:t>
          </w:r>
          <w:r w:rsidRPr="005B3BB6">
            <w:rPr>
              <w:highlight w:val="lightGray"/>
            </w:rPr>
            <w:fldChar w:fldCharType="end"/>
          </w:r>
        </w:sdtContent>
      </w:sdt>
      <w:r w:rsidRPr="005B3BB6">
        <w:rPr>
          <w:highlight w:val="lightGray"/>
        </w:rPr>
        <w:t>]</w:t>
      </w:r>
    </w:p>
    <w:p w14:paraId="505646EC" w14:textId="77777777" w:rsidR="00423D2B" w:rsidRPr="005B3BB6" w:rsidRDefault="00423D2B" w:rsidP="00D96A48">
      <w:pPr>
        <w:pStyle w:val="ListParagraph"/>
        <w:ind w:left="0"/>
        <w:jc w:val="both"/>
        <w:rPr>
          <w:highlight w:val="lightGray"/>
        </w:rPr>
      </w:pPr>
    </w:p>
    <w:p w14:paraId="18EBBA42" w14:textId="77777777" w:rsidR="00DA6825" w:rsidRPr="005B3BB6" w:rsidRDefault="00DA6825" w:rsidP="00D96A48">
      <w:pPr>
        <w:pStyle w:val="ListParagraph"/>
        <w:ind w:left="0"/>
        <w:jc w:val="both"/>
        <w:rPr>
          <w:highlight w:val="lightGray"/>
        </w:rPr>
      </w:pPr>
      <w:r w:rsidRPr="005B3BB6">
        <w:rPr>
          <w:highlight w:val="lightGray"/>
        </w:rPr>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77777777" w:rsidR="00DA6825" w:rsidRPr="005B3BB6" w:rsidRDefault="00DA6825" w:rsidP="00D96A48">
      <w:pPr>
        <w:pStyle w:val="ListParagraph"/>
        <w:ind w:left="0"/>
        <w:jc w:val="both"/>
        <w:rPr>
          <w:highlight w:val="lightGray"/>
        </w:rPr>
      </w:pPr>
      <w:r w:rsidRPr="005B3BB6">
        <w:rPr>
          <w:highlight w:val="lightGray"/>
        </w:rPr>
        <w:t xml:space="preserve">[Motion 84, </w:t>
      </w:r>
      <w:sdt>
        <w:sdtPr>
          <w:rPr>
            <w:highlight w:val="lightGray"/>
          </w:rPr>
          <w:id w:val="1442489014"/>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693102013"/>
          <w:citation/>
        </w:sdtPr>
        <w:sdtContent>
          <w:r w:rsidRPr="005B3BB6">
            <w:rPr>
              <w:highlight w:val="lightGray"/>
            </w:rPr>
            <w:fldChar w:fldCharType="begin"/>
          </w:r>
          <w:r w:rsidRPr="005B3BB6">
            <w:rPr>
              <w:highlight w:val="lightGray"/>
              <w:lang w:val="en-US"/>
            </w:rPr>
            <w:instrText xml:space="preserve"> CITATION 19_1510r6 \l 1033 </w:instrText>
          </w:r>
          <w:r w:rsidRPr="005B3BB6">
            <w:rPr>
              <w:highlight w:val="lightGray"/>
            </w:rPr>
            <w:fldChar w:fldCharType="separate"/>
          </w:r>
          <w:r w:rsidR="00414CE3" w:rsidRPr="005B3BB6">
            <w:rPr>
              <w:noProof/>
              <w:highlight w:val="lightGray"/>
              <w:lang w:val="en-US"/>
            </w:rPr>
            <w:t>[51]</w:t>
          </w:r>
          <w:r w:rsidRPr="005B3BB6">
            <w:rPr>
              <w:highlight w:val="lightGray"/>
            </w:rPr>
            <w:fldChar w:fldCharType="end"/>
          </w:r>
        </w:sdtContent>
      </w:sdt>
      <w:r w:rsidRPr="005B3BB6">
        <w:rPr>
          <w:highlight w:val="lightGray"/>
        </w:rPr>
        <w:t>]</w:t>
      </w:r>
    </w:p>
    <w:p w14:paraId="2BAE3E1E" w14:textId="77777777" w:rsidR="00B50E32" w:rsidRPr="005B3BB6" w:rsidRDefault="00B50E32" w:rsidP="00D96A48">
      <w:pPr>
        <w:pStyle w:val="ListParagraph"/>
        <w:ind w:left="0"/>
        <w:jc w:val="both"/>
        <w:rPr>
          <w:highlight w:val="lightGray"/>
        </w:rPr>
      </w:pPr>
    </w:p>
    <w:p w14:paraId="5691C76F" w14:textId="77777777" w:rsidR="00B50E32" w:rsidRPr="005B3BB6" w:rsidRDefault="003C5C57" w:rsidP="00D96A48">
      <w:pPr>
        <w:pStyle w:val="ListParagraph"/>
        <w:ind w:left="0"/>
        <w:jc w:val="both"/>
        <w:rPr>
          <w:highlight w:val="lightGray"/>
        </w:rPr>
      </w:pPr>
      <w:r w:rsidRPr="005B3BB6">
        <w:rPr>
          <w:highlight w:val="lightGray"/>
        </w:rPr>
        <w:t>A non-AP MLD monitors and performs basic operations (such as traffic indication, BSS parameter updates, etc.) on one or more link(s).</w:t>
      </w:r>
    </w:p>
    <w:p w14:paraId="319CD28E" w14:textId="77777777" w:rsidR="00B50E32" w:rsidRPr="005B3BB6" w:rsidRDefault="00B50E32" w:rsidP="00D96A48">
      <w:pPr>
        <w:pStyle w:val="ListParagraph"/>
        <w:ind w:left="0"/>
        <w:jc w:val="both"/>
        <w:rPr>
          <w:highlight w:val="lightGray"/>
        </w:rPr>
      </w:pPr>
      <w:r w:rsidRPr="005B3BB6">
        <w:rPr>
          <w:highlight w:val="lightGray"/>
        </w:rPr>
        <w:t xml:space="preserve">[Motion 104, </w:t>
      </w:r>
      <w:sdt>
        <w:sdtPr>
          <w:rPr>
            <w:highlight w:val="lightGray"/>
          </w:rPr>
          <w:id w:val="-1225143834"/>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974896962"/>
          <w:citation/>
        </w:sdtPr>
        <w:sdtContent>
          <w:r w:rsidR="009F4323" w:rsidRPr="005B3BB6">
            <w:rPr>
              <w:highlight w:val="lightGray"/>
            </w:rPr>
            <w:fldChar w:fldCharType="begin"/>
          </w:r>
          <w:r w:rsidR="009F4323" w:rsidRPr="005B3BB6">
            <w:rPr>
              <w:highlight w:val="lightGray"/>
              <w:lang w:val="en-US"/>
            </w:rPr>
            <w:instrText xml:space="preserve"> CITATION 19_1526r3 \l 1033 </w:instrText>
          </w:r>
          <w:r w:rsidR="009F4323" w:rsidRPr="005B3BB6">
            <w:rPr>
              <w:highlight w:val="lightGray"/>
            </w:rPr>
            <w:fldChar w:fldCharType="separate"/>
          </w:r>
          <w:r w:rsidR="00414CE3" w:rsidRPr="005B3BB6">
            <w:rPr>
              <w:noProof/>
              <w:highlight w:val="lightGray"/>
              <w:lang w:val="en-US"/>
            </w:rPr>
            <w:t>[52]</w:t>
          </w:r>
          <w:r w:rsidR="009F4323" w:rsidRPr="005B3BB6">
            <w:rPr>
              <w:highlight w:val="lightGray"/>
            </w:rPr>
            <w:fldChar w:fldCharType="end"/>
          </w:r>
        </w:sdtContent>
      </w:sdt>
      <w:r w:rsidR="009F4323" w:rsidRPr="005B3BB6">
        <w:rPr>
          <w:highlight w:val="lightGray"/>
        </w:rPr>
        <w:t>]</w:t>
      </w:r>
    </w:p>
    <w:p w14:paraId="68465445" w14:textId="77777777" w:rsidR="00423D2B" w:rsidRPr="005B3BB6" w:rsidRDefault="00423D2B" w:rsidP="00D96A48">
      <w:pPr>
        <w:pStyle w:val="ListParagraph"/>
        <w:ind w:left="0"/>
        <w:jc w:val="both"/>
        <w:rPr>
          <w:highlight w:val="lightGray"/>
        </w:rPr>
      </w:pPr>
    </w:p>
    <w:p w14:paraId="6D1BCE3B" w14:textId="77777777" w:rsidR="00423D2B" w:rsidRPr="005B3BB6" w:rsidRDefault="00423D2B" w:rsidP="00423D2B">
      <w:pPr>
        <w:pStyle w:val="ListParagraph"/>
        <w:ind w:left="0"/>
        <w:jc w:val="both"/>
        <w:rPr>
          <w:highlight w:val="lightGray"/>
        </w:rPr>
      </w:pPr>
      <w:r w:rsidRPr="005B3BB6">
        <w:rPr>
          <w:highlight w:val="lightGray"/>
        </w:rPr>
        <w:t>Each non-AP STA affiliated with a non-AP MLD that is operating on an enabled link maintains its own power state/mode</w:t>
      </w:r>
      <w:r w:rsidR="00170387" w:rsidRPr="005B3BB6">
        <w:rPr>
          <w:highlight w:val="lightGray"/>
        </w:rPr>
        <w:t>.</w:t>
      </w:r>
    </w:p>
    <w:p w14:paraId="5EC38E3D" w14:textId="77777777" w:rsidR="00BF58AF" w:rsidRDefault="00423D2B" w:rsidP="00D96A48">
      <w:pPr>
        <w:pStyle w:val="ListParagraph"/>
        <w:ind w:left="0"/>
        <w:jc w:val="both"/>
      </w:pPr>
      <w:r w:rsidRPr="005B3BB6">
        <w:rPr>
          <w:highlight w:val="lightGray"/>
        </w:rPr>
        <w:t xml:space="preserve">[Motion 110, </w:t>
      </w:r>
      <w:sdt>
        <w:sdtPr>
          <w:rPr>
            <w:highlight w:val="lightGray"/>
          </w:rPr>
          <w:id w:val="1027611033"/>
          <w:citation/>
        </w:sdtPr>
        <w:sdtContent>
          <w:r w:rsidR="00170387" w:rsidRPr="005B3BB6">
            <w:rPr>
              <w:highlight w:val="lightGray"/>
            </w:rPr>
            <w:fldChar w:fldCharType="begin"/>
          </w:r>
          <w:r w:rsidR="00170387" w:rsidRPr="005B3BB6">
            <w:rPr>
              <w:highlight w:val="lightGray"/>
              <w:lang w:val="en-US"/>
            </w:rPr>
            <w:instrText xml:space="preserve"> CITATION 19_1755r2 \l 1033 </w:instrText>
          </w:r>
          <w:r w:rsidR="00170387" w:rsidRPr="005B3BB6">
            <w:rPr>
              <w:highlight w:val="lightGray"/>
            </w:rPr>
            <w:fldChar w:fldCharType="separate"/>
          </w:r>
          <w:r w:rsidR="00414CE3" w:rsidRPr="005B3BB6">
            <w:rPr>
              <w:noProof/>
              <w:highlight w:val="lightGray"/>
              <w:lang w:val="en-US"/>
            </w:rPr>
            <w:t>[9]</w:t>
          </w:r>
          <w:r w:rsidR="00170387" w:rsidRPr="005B3BB6">
            <w:rPr>
              <w:highlight w:val="lightGray"/>
            </w:rPr>
            <w:fldChar w:fldCharType="end"/>
          </w:r>
        </w:sdtContent>
      </w:sdt>
      <w:r w:rsidR="00170387" w:rsidRPr="005B3BB6">
        <w:rPr>
          <w:highlight w:val="lightGray"/>
        </w:rPr>
        <w:t xml:space="preserve"> and </w:t>
      </w:r>
      <w:sdt>
        <w:sdtPr>
          <w:rPr>
            <w:highlight w:val="lightGray"/>
          </w:rPr>
          <w:id w:val="1538551547"/>
          <w:citation/>
        </w:sdtPr>
        <w:sdtContent>
          <w:r w:rsidR="00170387" w:rsidRPr="005B3BB6">
            <w:rPr>
              <w:highlight w:val="lightGray"/>
            </w:rPr>
            <w:fldChar w:fldCharType="begin"/>
          </w:r>
          <w:r w:rsidR="00170387" w:rsidRPr="005B3BB6">
            <w:rPr>
              <w:highlight w:val="lightGray"/>
              <w:lang w:val="en-US"/>
            </w:rPr>
            <w:instrText xml:space="preserve"> CITATION 19_1528r5 \l 1033 </w:instrText>
          </w:r>
          <w:r w:rsidR="00170387" w:rsidRPr="005B3BB6">
            <w:rPr>
              <w:highlight w:val="lightGray"/>
            </w:rPr>
            <w:fldChar w:fldCharType="separate"/>
          </w:r>
          <w:r w:rsidR="00414CE3" w:rsidRPr="005B3BB6">
            <w:rPr>
              <w:noProof/>
              <w:highlight w:val="lightGray"/>
              <w:lang w:val="en-US"/>
            </w:rPr>
            <w:t>[44]</w:t>
          </w:r>
          <w:r w:rsidR="00170387" w:rsidRPr="005B3BB6">
            <w:rPr>
              <w:highlight w:val="lightGray"/>
            </w:rPr>
            <w:fldChar w:fldCharType="end"/>
          </w:r>
        </w:sdtContent>
      </w:sdt>
      <w:r w:rsidR="00170387" w:rsidRPr="005B3BB6">
        <w:rPr>
          <w:highlight w:val="lightGray"/>
        </w:rPr>
        <w:t>]</w:t>
      </w:r>
    </w:p>
    <w:p w14:paraId="0F34AE14" w14:textId="77777777" w:rsidR="002D0455" w:rsidRDefault="002D0455" w:rsidP="002D0455">
      <w:pPr>
        <w:jc w:val="both"/>
        <w:rPr>
          <w:szCs w:val="22"/>
        </w:rPr>
      </w:pPr>
    </w:p>
    <w:p w14:paraId="3FA4D326" w14:textId="77777777" w:rsidR="00FE33A4" w:rsidRDefault="00FE33A4">
      <w:pPr>
        <w:rPr>
          <w:b/>
          <w:highlight w:val="yellow"/>
        </w:rPr>
      </w:pPr>
      <w:r>
        <w:rPr>
          <w:b/>
          <w:highlight w:val="yellow"/>
        </w:rPr>
        <w:br w:type="page"/>
      </w:r>
    </w:p>
    <w:p w14:paraId="7306E8AA" w14:textId="2179259E" w:rsidR="002D0455" w:rsidRPr="00F95180" w:rsidRDefault="002D0455" w:rsidP="002D0455">
      <w:pPr>
        <w:jc w:val="both"/>
        <w:rPr>
          <w:b/>
          <w:highlight w:val="yellow"/>
        </w:rPr>
      </w:pPr>
      <w:r w:rsidRPr="00F95180">
        <w:rPr>
          <w:b/>
          <w:highlight w:val="yellow"/>
        </w:rPr>
        <w:lastRenderedPageBreak/>
        <w:t>Straw poll #55</w:t>
      </w:r>
    </w:p>
    <w:p w14:paraId="6B18B2D3" w14:textId="159C4ED2" w:rsidR="002D0455" w:rsidRPr="002D0455" w:rsidRDefault="002D0455" w:rsidP="002D0455">
      <w:pPr>
        <w:jc w:val="both"/>
        <w:rPr>
          <w:szCs w:val="22"/>
          <w:highlight w:val="yellow"/>
        </w:rPr>
      </w:pPr>
      <w:del w:id="1177" w:author="Alfred Aster" w:date="2020-05-31T15:41:00Z">
        <w:r w:rsidRPr="002D0455" w:rsidDel="000D63D5">
          <w:rPr>
            <w:szCs w:val="22"/>
            <w:highlight w:val="yellow"/>
          </w:rPr>
          <w:delText>Do you agree that n</w:delText>
        </w:r>
      </w:del>
      <w:ins w:id="1178" w:author="Alfred Aster" w:date="2020-05-31T15:41:00Z">
        <w:r w:rsidR="000D63D5">
          <w:rPr>
            <w:szCs w:val="22"/>
            <w:highlight w:val="yellow"/>
          </w:rPr>
          <w:t>N</w:t>
        </w:r>
      </w:ins>
      <w:r w:rsidRPr="002D0455">
        <w:rPr>
          <w:szCs w:val="22"/>
          <w:highlight w:val="yellow"/>
        </w:rPr>
        <w:t>ot every STA operating in PS mode in a non-AP MLD is required to receive the beacon frames periodically</w:t>
      </w:r>
      <w:ins w:id="1179" w:author="Alfred Aster" w:date="2020-05-31T15:41:00Z">
        <w:r w:rsidR="000D63D5">
          <w:rPr>
            <w:szCs w:val="22"/>
            <w:highlight w:val="yellow"/>
          </w:rPr>
          <w:t>.</w:t>
        </w:r>
      </w:ins>
      <w:del w:id="1180" w:author="Alfred Aster" w:date="2020-05-31T15:41:00Z">
        <w:r w:rsidRPr="002D0455" w:rsidDel="000D63D5">
          <w:rPr>
            <w:szCs w:val="22"/>
            <w:highlight w:val="yellow"/>
          </w:rPr>
          <w:delText>?</w:delText>
        </w:r>
      </w:del>
    </w:p>
    <w:p w14:paraId="2D91263D" w14:textId="6A8D1158" w:rsidR="002D0455" w:rsidRPr="002D0455" w:rsidRDefault="002D0455" w:rsidP="002D0455">
      <w:pPr>
        <w:pStyle w:val="ListParagraph"/>
        <w:numPr>
          <w:ilvl w:val="0"/>
          <w:numId w:val="75"/>
        </w:numPr>
        <w:jc w:val="both"/>
        <w:rPr>
          <w:szCs w:val="22"/>
          <w:highlight w:val="yellow"/>
        </w:rPr>
      </w:pPr>
      <w:r w:rsidRPr="002D0455">
        <w:rPr>
          <w:szCs w:val="22"/>
          <w:highlight w:val="yellow"/>
        </w:rPr>
        <w:t>This is an exemption besides the existing ones, such as individual TWT agreement, WNM sleep mode and NonTIM mode</w:t>
      </w:r>
      <w:ins w:id="1181" w:author="Edward Au" w:date="2020-06-01T13:13:00Z">
        <w:r w:rsidR="00812210">
          <w:rPr>
            <w:szCs w:val="22"/>
            <w:highlight w:val="yellow"/>
          </w:rPr>
          <w:t xml:space="preserve"> </w:t>
        </w:r>
      </w:ins>
      <w:r w:rsidR="000D63D5" w:rsidRPr="002D0455">
        <w:rPr>
          <w:b/>
          <w:i/>
          <w:highlight w:val="yellow"/>
        </w:rPr>
        <w:t>[#SP55]</w:t>
      </w:r>
    </w:p>
    <w:p w14:paraId="3474C70E" w14:textId="750A4216" w:rsidR="002D0455" w:rsidRDefault="002D0455" w:rsidP="002D0455">
      <w:pPr>
        <w:jc w:val="both"/>
        <w:rPr>
          <w:szCs w:val="22"/>
        </w:rPr>
      </w:pPr>
      <w:r w:rsidRPr="002D0455">
        <w:rPr>
          <w:szCs w:val="22"/>
          <w:highlight w:val="yellow"/>
        </w:rPr>
        <w:t xml:space="preserve">[19/1988r2 (Power save for multi-link, Ming Gan, Huawei), SP#1, Y/N/A: 26/6/40] </w:t>
      </w:r>
    </w:p>
    <w:p w14:paraId="64B6B238" w14:textId="77777777" w:rsidR="00D826C6" w:rsidRDefault="00D826C6" w:rsidP="002D0455">
      <w:pPr>
        <w:jc w:val="both"/>
        <w:rPr>
          <w:szCs w:val="22"/>
        </w:rPr>
      </w:pPr>
    </w:p>
    <w:p w14:paraId="29E77CA8" w14:textId="61A4EADC" w:rsidR="00D826C6" w:rsidRPr="00D826C6" w:rsidRDefault="00D826C6" w:rsidP="00D826C6">
      <w:pPr>
        <w:jc w:val="both"/>
        <w:rPr>
          <w:szCs w:val="22"/>
          <w:highlight w:val="yellow"/>
        </w:rPr>
      </w:pPr>
      <w:r w:rsidRPr="00D826C6">
        <w:rPr>
          <w:b/>
          <w:highlight w:val="yellow"/>
        </w:rPr>
        <w:t>Straw poll #59</w:t>
      </w:r>
    </w:p>
    <w:p w14:paraId="30A6139F" w14:textId="5099969C" w:rsidR="00D826C6" w:rsidRPr="00D826C6" w:rsidRDefault="00D826C6" w:rsidP="00D826C6">
      <w:pPr>
        <w:jc w:val="both"/>
        <w:rPr>
          <w:szCs w:val="22"/>
          <w:highlight w:val="yellow"/>
        </w:rPr>
      </w:pPr>
      <w:r w:rsidRPr="00D826C6">
        <w:rPr>
          <w:szCs w:val="22"/>
          <w:highlight w:val="yellow"/>
        </w:rPr>
        <w:t>Do you agree that an AP in an AP MLD shall provide BSS specific parameters update indication for one or more other APs in the same AP MLD</w:t>
      </w:r>
      <w:r w:rsidR="00413680">
        <w:rPr>
          <w:szCs w:val="22"/>
          <w:highlight w:val="yellow"/>
        </w:rPr>
        <w:t>?</w:t>
      </w:r>
    </w:p>
    <w:p w14:paraId="14DCA76A" w14:textId="19605A45" w:rsidR="00D826C6" w:rsidRPr="00D826C6" w:rsidRDefault="00D826C6" w:rsidP="00D826C6">
      <w:pPr>
        <w:pStyle w:val="ListParagraph"/>
        <w:numPr>
          <w:ilvl w:val="0"/>
          <w:numId w:val="79"/>
        </w:numPr>
        <w:jc w:val="both"/>
        <w:rPr>
          <w:szCs w:val="22"/>
          <w:highlight w:val="yellow"/>
        </w:rPr>
      </w:pPr>
      <w:r w:rsidRPr="00D826C6">
        <w:rPr>
          <w:szCs w:val="22"/>
          <w:highlight w:val="yellow"/>
        </w:rPr>
        <w:t xml:space="preserve">The detail for BSS specific parameters update indication is TBD </w:t>
      </w:r>
      <w:r w:rsidRPr="00D826C6">
        <w:rPr>
          <w:b/>
          <w:i/>
          <w:highlight w:val="yellow"/>
        </w:rPr>
        <w:t>[#SP59]</w:t>
      </w:r>
    </w:p>
    <w:p w14:paraId="2AF1F40F" w14:textId="5EB5941A" w:rsidR="00D826C6" w:rsidRDefault="00D826C6" w:rsidP="00D826C6">
      <w:pPr>
        <w:jc w:val="both"/>
        <w:rPr>
          <w:szCs w:val="22"/>
        </w:rPr>
      </w:pPr>
      <w:r w:rsidRPr="00D826C6">
        <w:rPr>
          <w:szCs w:val="22"/>
          <w:highlight w:val="yellow"/>
        </w:rPr>
        <w:t>[19/1988r3 (Power save for multi-link, Ming Gan, Huawei), SP#2, Y/N/A: 39/6/25]</w:t>
      </w:r>
    </w:p>
    <w:p w14:paraId="31F5A56B" w14:textId="77777777" w:rsidR="00A852A7" w:rsidRDefault="00A852A7" w:rsidP="00D826C6">
      <w:pPr>
        <w:jc w:val="both"/>
        <w:rPr>
          <w:szCs w:val="22"/>
        </w:rPr>
      </w:pPr>
    </w:p>
    <w:p w14:paraId="19E6BE67" w14:textId="4F96E92F" w:rsidR="00A852A7" w:rsidRPr="00A852A7" w:rsidRDefault="00A852A7" w:rsidP="00A852A7">
      <w:pPr>
        <w:jc w:val="both"/>
        <w:rPr>
          <w:szCs w:val="22"/>
          <w:highlight w:val="yellow"/>
        </w:rPr>
      </w:pPr>
      <w:r w:rsidRPr="00A852A7">
        <w:rPr>
          <w:b/>
          <w:highlight w:val="yellow"/>
        </w:rPr>
        <w:t>Straw poll #60</w:t>
      </w:r>
    </w:p>
    <w:p w14:paraId="178AE0D6" w14:textId="574CCBF9" w:rsidR="00A852A7" w:rsidRPr="00A852A7" w:rsidRDefault="00A852A7" w:rsidP="00A852A7">
      <w:pPr>
        <w:jc w:val="both"/>
        <w:rPr>
          <w:szCs w:val="22"/>
          <w:highlight w:val="yellow"/>
        </w:rPr>
      </w:pPr>
      <w:r w:rsidRPr="00A852A7">
        <w:rPr>
          <w:szCs w:val="22"/>
          <w:highlight w:val="yellow"/>
        </w:rPr>
        <w:t xml:space="preserve">Do you agree that the individual TWT agreement(s) could be set up on a setup link for more than one setup link? </w:t>
      </w:r>
      <w:r w:rsidRPr="00A852A7">
        <w:rPr>
          <w:b/>
          <w:i/>
          <w:highlight w:val="yellow"/>
        </w:rPr>
        <w:t>[#SP60]</w:t>
      </w:r>
    </w:p>
    <w:p w14:paraId="45E02824" w14:textId="2C205051" w:rsidR="00A852A7" w:rsidRPr="00D826C6" w:rsidRDefault="00A852A7" w:rsidP="00A852A7">
      <w:pPr>
        <w:jc w:val="both"/>
        <w:rPr>
          <w:szCs w:val="22"/>
        </w:rPr>
      </w:pPr>
      <w:r w:rsidRPr="00A852A7">
        <w:rPr>
          <w:szCs w:val="22"/>
          <w:highlight w:val="yellow"/>
        </w:rPr>
        <w:t>[19/1988r3 (Power save for multi-link, Ming Gan, Huawei), SP#4, Y/N/A: 34/8/21]</w:t>
      </w:r>
    </w:p>
    <w:p w14:paraId="6606F66D" w14:textId="77777777" w:rsidR="00A852A7" w:rsidRDefault="00A852A7" w:rsidP="00D826C6">
      <w:pPr>
        <w:jc w:val="both"/>
        <w:rPr>
          <w:szCs w:val="22"/>
        </w:rPr>
      </w:pPr>
    </w:p>
    <w:p w14:paraId="3087AA41" w14:textId="62CA5137" w:rsidR="00413680" w:rsidRPr="00413680" w:rsidRDefault="00413680" w:rsidP="00413680">
      <w:pPr>
        <w:jc w:val="both"/>
        <w:rPr>
          <w:szCs w:val="22"/>
          <w:highlight w:val="yellow"/>
        </w:rPr>
      </w:pPr>
      <w:r w:rsidRPr="00413680">
        <w:rPr>
          <w:b/>
          <w:highlight w:val="yellow"/>
        </w:rPr>
        <w:t>Straw poll #61</w:t>
      </w:r>
    </w:p>
    <w:p w14:paraId="5F9B3D0E" w14:textId="77777777" w:rsidR="00413680" w:rsidRPr="00413680" w:rsidRDefault="00413680" w:rsidP="00413680">
      <w:pPr>
        <w:jc w:val="both"/>
        <w:rPr>
          <w:szCs w:val="22"/>
          <w:highlight w:val="yellow"/>
          <w:lang w:val="en-US"/>
        </w:rPr>
      </w:pPr>
      <w:r w:rsidRPr="00413680">
        <w:rPr>
          <w:szCs w:val="22"/>
          <w:highlight w:val="yellow"/>
          <w:lang w:val="en-US"/>
        </w:rPr>
        <w:t xml:space="preserve">Do you agree to add the following to 11be SFD:  </w:t>
      </w:r>
    </w:p>
    <w:p w14:paraId="5725A864" w14:textId="2CF40589" w:rsidR="00413680" w:rsidRPr="00413680" w:rsidRDefault="00413680" w:rsidP="00413680">
      <w:pPr>
        <w:pStyle w:val="ListParagraph"/>
        <w:numPr>
          <w:ilvl w:val="0"/>
          <w:numId w:val="79"/>
        </w:numPr>
        <w:jc w:val="both"/>
        <w:rPr>
          <w:szCs w:val="22"/>
          <w:highlight w:val="yellow"/>
          <w:lang w:val="en-US"/>
        </w:rPr>
      </w:pPr>
      <w:r w:rsidRPr="00413680">
        <w:rPr>
          <w:szCs w:val="22"/>
          <w:highlight w:val="yellow"/>
          <w:lang w:val="en-US"/>
        </w:rPr>
        <w:t xml:space="preserve">A bit in a partial virtual bitmap of a TIM element that corresponds to a non-AP MLD is set to 1 if any individually addressed BUs for the non-AP MLD are buffered by the AP MLD. </w:t>
      </w:r>
      <w:r w:rsidRPr="00413680">
        <w:rPr>
          <w:b/>
          <w:i/>
          <w:highlight w:val="yellow"/>
        </w:rPr>
        <w:t>[#SP61]</w:t>
      </w:r>
    </w:p>
    <w:p w14:paraId="5AB9DE04" w14:textId="4A17B291" w:rsidR="00413680" w:rsidRPr="00413680" w:rsidRDefault="00413680" w:rsidP="00413680">
      <w:pPr>
        <w:jc w:val="both"/>
        <w:rPr>
          <w:szCs w:val="22"/>
        </w:rPr>
      </w:pPr>
      <w:r w:rsidRPr="00413680">
        <w:rPr>
          <w:szCs w:val="22"/>
          <w:highlight w:val="yellow"/>
        </w:rPr>
        <w:t>[20/0066r3 (Multi-link TIM, Young Hoon Kwon, NXP), SP#1, Y/N/A: 41/1/19]</w:t>
      </w:r>
    </w:p>
    <w:p w14:paraId="2787298E" w14:textId="52132256" w:rsidR="00413680" w:rsidRPr="00942FE6" w:rsidRDefault="00413680" w:rsidP="00413680">
      <w:pPr>
        <w:jc w:val="both"/>
        <w:rPr>
          <w:b/>
        </w:rPr>
      </w:pPr>
      <w:r>
        <w:rPr>
          <w:b/>
        </w:rPr>
        <w:t xml:space="preserve"> </w:t>
      </w:r>
    </w:p>
    <w:p w14:paraId="2BF7506A" w14:textId="3C421824" w:rsidR="002C7713" w:rsidRPr="002C7713" w:rsidRDefault="002C7713" w:rsidP="002C7713">
      <w:pPr>
        <w:jc w:val="both"/>
        <w:rPr>
          <w:szCs w:val="22"/>
          <w:highlight w:val="yellow"/>
        </w:rPr>
      </w:pPr>
      <w:r w:rsidRPr="002C7713">
        <w:rPr>
          <w:b/>
          <w:highlight w:val="yellow"/>
        </w:rPr>
        <w:t>Straw poll #62</w:t>
      </w:r>
    </w:p>
    <w:p w14:paraId="49D4C5AE" w14:textId="77777777" w:rsidR="002C7713" w:rsidRPr="002C7713" w:rsidRDefault="002C7713" w:rsidP="002C7713">
      <w:pPr>
        <w:jc w:val="both"/>
        <w:rPr>
          <w:szCs w:val="22"/>
          <w:highlight w:val="yellow"/>
        </w:rPr>
      </w:pPr>
      <w:r w:rsidRPr="002C7713">
        <w:rPr>
          <w:szCs w:val="22"/>
          <w:highlight w:val="yellow"/>
        </w:rPr>
        <w:t xml:space="preserve">Do you agree to add the following to 11be SFD:  </w:t>
      </w:r>
    </w:p>
    <w:p w14:paraId="616D5E0F" w14:textId="1974152B" w:rsidR="002C7713" w:rsidRPr="002C7713" w:rsidRDefault="002C7713" w:rsidP="002C7713">
      <w:pPr>
        <w:pStyle w:val="ListParagraph"/>
        <w:numPr>
          <w:ilvl w:val="0"/>
          <w:numId w:val="79"/>
        </w:numPr>
        <w:jc w:val="both"/>
        <w:rPr>
          <w:szCs w:val="22"/>
          <w:highlight w:val="yellow"/>
        </w:rPr>
      </w:pPr>
      <w:r w:rsidRPr="002C7713">
        <w:rPr>
          <w:szCs w:val="22"/>
          <w:highlight w:val="yellow"/>
        </w:rPr>
        <w:t xml:space="preserve">When a non-AP MLD made a multi-link setup with an AP MLD, one AID is assigned to the non-AP MLD across all links </w:t>
      </w:r>
      <w:r w:rsidRPr="002C7713">
        <w:rPr>
          <w:b/>
          <w:i/>
          <w:highlight w:val="yellow"/>
        </w:rPr>
        <w:t>[#SP62]</w:t>
      </w:r>
    </w:p>
    <w:p w14:paraId="7ACDDF4B" w14:textId="1A87242F" w:rsidR="002C7713" w:rsidRDefault="002C7713" w:rsidP="002C7713">
      <w:pPr>
        <w:jc w:val="both"/>
        <w:rPr>
          <w:szCs w:val="22"/>
        </w:rPr>
      </w:pPr>
      <w:r w:rsidRPr="002C7713">
        <w:rPr>
          <w:szCs w:val="22"/>
          <w:highlight w:val="yellow"/>
        </w:rPr>
        <w:t>[20/0066r3 (Multi-link TIM, Young Hoon Kwon, NXP), SP#2, Y/N/A: 35/4/26]</w:t>
      </w:r>
    </w:p>
    <w:p w14:paraId="7F053634" w14:textId="77777777" w:rsidR="003B4592" w:rsidRPr="00365E0E" w:rsidRDefault="003B4592" w:rsidP="00365E0E">
      <w:pPr>
        <w:pStyle w:val="Heading2"/>
        <w:spacing w:after="60"/>
        <w:jc w:val="both"/>
        <w:rPr>
          <w:highlight w:val="yellow"/>
          <w:u w:val="none"/>
        </w:rPr>
      </w:pPr>
      <w:bookmarkStart w:id="1182" w:name="_Toc42188621"/>
      <w:r w:rsidRPr="00365E0E">
        <w:rPr>
          <w:highlight w:val="yellow"/>
          <w:u w:val="none"/>
        </w:rPr>
        <w:t>Multi-link group addressed data delivery</w:t>
      </w:r>
      <w:bookmarkEnd w:id="1182"/>
    </w:p>
    <w:p w14:paraId="05FD6C18" w14:textId="77777777" w:rsidR="009B7C58" w:rsidRPr="009B7C58" w:rsidRDefault="009B7C58" w:rsidP="009B7C58">
      <w:pPr>
        <w:rPr>
          <w:szCs w:val="22"/>
          <w:highlight w:val="yellow"/>
        </w:rPr>
      </w:pPr>
      <w:r w:rsidRPr="009B7C58">
        <w:rPr>
          <w:b/>
          <w:highlight w:val="yellow"/>
        </w:rPr>
        <w:t>Straw poll #37</w:t>
      </w:r>
    </w:p>
    <w:p w14:paraId="66288A4A" w14:textId="35BCDCA8" w:rsidR="009B7C58" w:rsidRPr="009B7C58" w:rsidDel="000D63D5" w:rsidRDefault="009B7C58" w:rsidP="009B7C58">
      <w:pPr>
        <w:rPr>
          <w:del w:id="1183" w:author="Alfred Aster" w:date="2020-05-31T15:42:00Z"/>
          <w:szCs w:val="22"/>
          <w:highlight w:val="yellow"/>
        </w:rPr>
      </w:pPr>
      <w:del w:id="1184" w:author="Alfred Aster" w:date="2020-05-31T15:42:00Z">
        <w:r w:rsidRPr="009B7C58" w:rsidDel="000D63D5">
          <w:rPr>
            <w:szCs w:val="22"/>
            <w:highlight w:val="yellow"/>
          </w:rPr>
          <w:delText>Do you agree to add to the TGbe SFD the following:</w:delText>
        </w:r>
      </w:del>
    </w:p>
    <w:p w14:paraId="3C4E3437" w14:textId="4B53E252" w:rsidR="009B7C58" w:rsidRPr="00812210" w:rsidRDefault="009B7C58" w:rsidP="00812210">
      <w:pPr>
        <w:jc w:val="both"/>
        <w:rPr>
          <w:szCs w:val="22"/>
          <w:highlight w:val="yellow"/>
        </w:rPr>
      </w:pPr>
      <w:r w:rsidRPr="00812210">
        <w:rPr>
          <w:szCs w:val="22"/>
          <w:highlight w:val="yellow"/>
        </w:rPr>
        <w:t>For R1, each AP affiliated with an STR AP MLD shall follow the baseline rules for scheduling Beacon frame transmissions</w:t>
      </w:r>
      <w:ins w:id="1185" w:author="Edward Au" w:date="2020-06-01T15:51:00Z">
        <w:r w:rsidR="003E3ECC">
          <w:rPr>
            <w:szCs w:val="22"/>
            <w:highlight w:val="yellow"/>
          </w:rPr>
          <w:t>.</w:t>
        </w:r>
      </w:ins>
      <w:r w:rsidR="00812210" w:rsidRPr="00812210">
        <w:rPr>
          <w:szCs w:val="22"/>
          <w:highlight w:val="yellow"/>
        </w:rPr>
        <w:t xml:space="preserve"> </w:t>
      </w:r>
      <w:r w:rsidR="00FE4EFE" w:rsidRPr="00812210">
        <w:rPr>
          <w:b/>
          <w:i/>
          <w:highlight w:val="yellow"/>
        </w:rPr>
        <w:t>[#SP37]</w:t>
      </w:r>
    </w:p>
    <w:p w14:paraId="1F35FB13" w14:textId="6434508A" w:rsidR="009B7C58" w:rsidRPr="009B7C58" w:rsidRDefault="009B7C58" w:rsidP="004A5FB2">
      <w:pPr>
        <w:jc w:val="both"/>
        <w:rPr>
          <w:b/>
          <w:szCs w:val="22"/>
        </w:rPr>
      </w:pPr>
      <w:r w:rsidRPr="009B7C58">
        <w:rPr>
          <w:szCs w:val="22"/>
          <w:highlight w:val="yellow"/>
        </w:rPr>
        <w:t>[20/0442r1 (MLA: Group addressed frames delivery, Duncan Ho, Qualcomm), SP#1, Y/N/A/No answer: 44/4/32/15]</w:t>
      </w:r>
      <w:r w:rsidRPr="009B7C58">
        <w:rPr>
          <w:b/>
          <w:szCs w:val="22"/>
          <w:highlight w:val="yellow"/>
        </w:rPr>
        <w:t xml:space="preserve"> </w:t>
      </w:r>
    </w:p>
    <w:p w14:paraId="74EDBA40" w14:textId="1D705466" w:rsidR="005A427F" w:rsidRPr="00F155CE" w:rsidRDefault="005A427F" w:rsidP="00365E0E">
      <w:pPr>
        <w:pStyle w:val="Heading2"/>
        <w:spacing w:after="60"/>
        <w:jc w:val="both"/>
        <w:rPr>
          <w:u w:val="none"/>
        </w:rPr>
      </w:pPr>
      <w:bookmarkStart w:id="1186" w:name="_Toc42188622"/>
      <w:r>
        <w:rPr>
          <w:u w:val="none"/>
        </w:rPr>
        <w:t>Multi-link channel access</w:t>
      </w:r>
      <w:bookmarkEnd w:id="1186"/>
      <w:ins w:id="1187" w:author="Alfred Aster" w:date="2020-05-31T15:44:00Z">
        <w:r w:rsidR="0060632C">
          <w:rPr>
            <w:u w:val="none"/>
          </w:rPr>
          <w:t xml:space="preserve"> </w:t>
        </w:r>
      </w:ins>
    </w:p>
    <w:p w14:paraId="5F0F2BD9" w14:textId="77777777" w:rsidR="000A1FC6" w:rsidRPr="000A1FC6" w:rsidRDefault="000A1FC6" w:rsidP="000A1FC6">
      <w:pPr>
        <w:jc w:val="both"/>
        <w:rPr>
          <w:szCs w:val="22"/>
          <w:highlight w:val="yellow"/>
        </w:rPr>
      </w:pPr>
      <w:r w:rsidRPr="000A1FC6">
        <w:rPr>
          <w:b/>
          <w:highlight w:val="yellow"/>
        </w:rPr>
        <w:t>Straw poll #49</w:t>
      </w:r>
    </w:p>
    <w:p w14:paraId="641214BF" w14:textId="7BC1FCEF" w:rsidR="000A1FC6" w:rsidRPr="000A1FC6" w:rsidDel="00FE4EFE" w:rsidRDefault="000A1FC6" w:rsidP="000A1FC6">
      <w:pPr>
        <w:jc w:val="both"/>
        <w:rPr>
          <w:del w:id="1188" w:author="Alfred Aster" w:date="2020-05-31T15:42:00Z"/>
          <w:szCs w:val="22"/>
          <w:highlight w:val="yellow"/>
        </w:rPr>
      </w:pPr>
      <w:del w:id="1189" w:author="Alfred Aster" w:date="2020-05-31T15:42:00Z">
        <w:r w:rsidRPr="000A1FC6" w:rsidDel="00FE4EFE">
          <w:rPr>
            <w:szCs w:val="22"/>
            <w:highlight w:val="yellow"/>
          </w:rPr>
          <w:delText xml:space="preserve">Do you support that the TGbe SFD shall include that </w:delText>
        </w:r>
      </w:del>
    </w:p>
    <w:p w14:paraId="24B2D953" w14:textId="034E04B7" w:rsidR="000A1FC6" w:rsidRPr="00812210" w:rsidRDefault="000A1FC6" w:rsidP="00812210">
      <w:pPr>
        <w:ind w:left="360" w:hanging="360"/>
        <w:jc w:val="both"/>
        <w:rPr>
          <w:szCs w:val="22"/>
          <w:highlight w:val="yellow"/>
        </w:rPr>
      </w:pPr>
      <w:r w:rsidRPr="00812210">
        <w:rPr>
          <w:szCs w:val="22"/>
          <w:highlight w:val="yellow"/>
        </w:rPr>
        <w:t>An MLD AP may offer differentiated quality of service over different links</w:t>
      </w:r>
      <w:ins w:id="1190" w:author="Edward Au" w:date="2020-06-01T15:52:00Z">
        <w:r w:rsidR="003E3ECC">
          <w:rPr>
            <w:szCs w:val="22"/>
            <w:highlight w:val="yellow"/>
          </w:rPr>
          <w:t>.</w:t>
        </w:r>
      </w:ins>
      <w:r w:rsidR="00812210" w:rsidRPr="00812210">
        <w:rPr>
          <w:szCs w:val="22"/>
          <w:highlight w:val="yellow"/>
        </w:rPr>
        <w:t xml:space="preserve"> </w:t>
      </w:r>
      <w:r w:rsidR="00FE4EFE" w:rsidRPr="00812210">
        <w:rPr>
          <w:b/>
          <w:i/>
          <w:highlight w:val="yellow"/>
        </w:rPr>
        <w:t>[#SP49]</w:t>
      </w:r>
    </w:p>
    <w:p w14:paraId="7C481B3E" w14:textId="4CE85F6C" w:rsidR="000A1FC6" w:rsidRPr="000A1FC6" w:rsidRDefault="000A1FC6" w:rsidP="000A1FC6">
      <w:pPr>
        <w:jc w:val="both"/>
        <w:rPr>
          <w:szCs w:val="22"/>
        </w:rPr>
      </w:pPr>
      <w:r w:rsidRPr="000A1FC6">
        <w:rPr>
          <w:szCs w:val="22"/>
          <w:highlight w:val="yellow"/>
        </w:rPr>
        <w:t xml:space="preserve">[20/408r4 (Prioritized EDCA Channel Access Over Latency Sensitive Links in MLO, Chunyu Hu, Facebook), SP#1, Y/N/A: 61/8/17] </w:t>
      </w:r>
    </w:p>
    <w:p w14:paraId="754A0E69" w14:textId="77777777" w:rsidR="000A1FC6" w:rsidRDefault="000A1FC6" w:rsidP="005162D7">
      <w:pPr>
        <w:jc w:val="both"/>
      </w:pPr>
    </w:p>
    <w:p w14:paraId="3517B9C5" w14:textId="77777777" w:rsidR="005162D7" w:rsidRPr="005B3BB6" w:rsidRDefault="00FF7833" w:rsidP="005162D7">
      <w:pPr>
        <w:jc w:val="both"/>
        <w:rPr>
          <w:highlight w:val="lightGray"/>
        </w:rPr>
      </w:pPr>
      <w:r w:rsidRPr="005B3BB6">
        <w:rPr>
          <w:highlight w:val="lightGray"/>
        </w:rPr>
        <w:t>802.</w:t>
      </w:r>
      <w:r w:rsidR="005162D7" w:rsidRPr="005B3BB6">
        <w:rPr>
          <w:highlight w:val="lightGray"/>
        </w:rPr>
        <w:t>11be shall allow the following asynchronous multi-link channel access:</w:t>
      </w:r>
    </w:p>
    <w:p w14:paraId="6A3E9C7F" w14:textId="77777777" w:rsidR="005162D7" w:rsidRPr="005B3BB6" w:rsidRDefault="005162D7" w:rsidP="00486858">
      <w:pPr>
        <w:pStyle w:val="ListParagraph"/>
        <w:numPr>
          <w:ilvl w:val="0"/>
          <w:numId w:val="6"/>
        </w:numPr>
        <w:jc w:val="both"/>
        <w:rPr>
          <w:highlight w:val="lightGray"/>
        </w:rPr>
      </w:pPr>
      <w:r w:rsidRPr="005B3BB6">
        <w:rPr>
          <w:highlight w:val="lightGray"/>
        </w:rPr>
        <w:t>Each of STAs belonging to a MLD performs a channel access over their links independently in order to transmit frames.</w:t>
      </w:r>
    </w:p>
    <w:p w14:paraId="7F069D7B" w14:textId="77777777" w:rsidR="005162D7" w:rsidRPr="005B3BB6" w:rsidRDefault="005162D7" w:rsidP="00486858">
      <w:pPr>
        <w:pStyle w:val="ListParagraph"/>
        <w:numPr>
          <w:ilvl w:val="0"/>
          <w:numId w:val="6"/>
        </w:numPr>
        <w:jc w:val="both"/>
        <w:rPr>
          <w:highlight w:val="lightGray"/>
        </w:rPr>
      </w:pPr>
      <w:r w:rsidRPr="005B3BB6">
        <w:rPr>
          <w:highlight w:val="lightGray"/>
        </w:rPr>
        <w:t>Downlink and uplink frames can be transmitted simultaneously over the multiple links.</w:t>
      </w:r>
    </w:p>
    <w:p w14:paraId="3BD486B9" w14:textId="77777777" w:rsidR="005162D7" w:rsidRPr="005B3BB6" w:rsidRDefault="005162D7" w:rsidP="005162D7">
      <w:pPr>
        <w:jc w:val="both"/>
        <w:rPr>
          <w:highlight w:val="lightGray"/>
        </w:rPr>
      </w:pPr>
      <w:r w:rsidRPr="005B3BB6">
        <w:rPr>
          <w:highlight w:val="lightGray"/>
        </w:rPr>
        <w:t xml:space="preserve">[Motion 20, </w:t>
      </w:r>
      <w:sdt>
        <w:sdtPr>
          <w:rPr>
            <w:highlight w:val="lightGray"/>
          </w:rPr>
          <w:id w:val="-1495097437"/>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1130161369"/>
          <w:citation/>
        </w:sdtPr>
        <w:sdtContent>
          <w:r w:rsidRPr="005B3BB6">
            <w:rPr>
              <w:highlight w:val="lightGray"/>
            </w:rPr>
            <w:fldChar w:fldCharType="begin"/>
          </w:r>
          <w:r w:rsidRPr="005B3BB6">
            <w:rPr>
              <w:highlight w:val="lightGray"/>
              <w:lang w:val="en-US"/>
            </w:rPr>
            <w:instrText xml:space="preserve"> CITATION 19_1144r6 \l 1033 </w:instrText>
          </w:r>
          <w:r w:rsidRPr="005B3BB6">
            <w:rPr>
              <w:highlight w:val="lightGray"/>
            </w:rPr>
            <w:fldChar w:fldCharType="separate"/>
          </w:r>
          <w:r w:rsidR="00414CE3" w:rsidRPr="005B3BB6">
            <w:rPr>
              <w:noProof/>
              <w:highlight w:val="lightGray"/>
              <w:lang w:val="en-US"/>
            </w:rPr>
            <w:t>[53]</w:t>
          </w:r>
          <w:r w:rsidRPr="005B3BB6">
            <w:rPr>
              <w:highlight w:val="lightGray"/>
            </w:rPr>
            <w:fldChar w:fldCharType="end"/>
          </w:r>
        </w:sdtContent>
      </w:sdt>
      <w:r w:rsidRPr="005B3BB6">
        <w:rPr>
          <w:highlight w:val="lightGray"/>
        </w:rPr>
        <w:t>]</w:t>
      </w:r>
    </w:p>
    <w:p w14:paraId="6341379A" w14:textId="77777777" w:rsidR="002912EA" w:rsidRPr="005B3BB6" w:rsidRDefault="002912EA" w:rsidP="005162D7">
      <w:pPr>
        <w:jc w:val="both"/>
        <w:rPr>
          <w:highlight w:val="lightGray"/>
        </w:rPr>
      </w:pPr>
    </w:p>
    <w:p w14:paraId="57FF0B53" w14:textId="77777777" w:rsidR="002912EA" w:rsidRPr="005B3BB6" w:rsidRDefault="002912EA" w:rsidP="002912EA">
      <w:pPr>
        <w:jc w:val="both"/>
        <w:rPr>
          <w:highlight w:val="lightGray"/>
        </w:rPr>
      </w:pPr>
      <w:r w:rsidRPr="005B3BB6">
        <w:rPr>
          <w:highlight w:val="lightGray"/>
        </w:rPr>
        <w:t>802.11be shall allow a MLD that has constraints to simultaneously transmit and receive on a pair of links to operate over this pair of links.</w:t>
      </w:r>
    </w:p>
    <w:p w14:paraId="6E625D12" w14:textId="77777777" w:rsidR="002912EA" w:rsidRPr="005B3BB6" w:rsidRDefault="002912EA" w:rsidP="00486858">
      <w:pPr>
        <w:pStyle w:val="ListParagraph"/>
        <w:numPr>
          <w:ilvl w:val="0"/>
          <w:numId w:val="13"/>
        </w:numPr>
        <w:jc w:val="both"/>
        <w:rPr>
          <w:highlight w:val="lightGray"/>
        </w:rPr>
      </w:pPr>
      <w:r w:rsidRPr="005B3BB6">
        <w:rPr>
          <w:highlight w:val="lightGray"/>
        </w:rPr>
        <w:t>Signaling of these constraints is TBD</w:t>
      </w:r>
      <w:r w:rsidR="0064308E" w:rsidRPr="005B3BB6">
        <w:rPr>
          <w:highlight w:val="lightGray"/>
        </w:rPr>
        <w:t>.</w:t>
      </w:r>
    </w:p>
    <w:p w14:paraId="4E996749" w14:textId="77777777" w:rsidR="002912EA" w:rsidRDefault="002912EA" w:rsidP="002912EA">
      <w:pPr>
        <w:jc w:val="both"/>
      </w:pPr>
      <w:r w:rsidRPr="005B3BB6">
        <w:rPr>
          <w:highlight w:val="lightGray"/>
        </w:rPr>
        <w:lastRenderedPageBreak/>
        <w:t>[Mot</w:t>
      </w:r>
      <w:r w:rsidR="00CC21DA" w:rsidRPr="005B3BB6">
        <w:rPr>
          <w:highlight w:val="lightGray"/>
        </w:rPr>
        <w:t>i</w:t>
      </w:r>
      <w:r w:rsidRPr="005B3BB6">
        <w:rPr>
          <w:highlight w:val="lightGray"/>
        </w:rPr>
        <w:t xml:space="preserve">on 46, </w:t>
      </w:r>
      <w:sdt>
        <w:sdtPr>
          <w:rPr>
            <w:highlight w:val="lightGray"/>
          </w:rPr>
          <w:id w:val="-303464102"/>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412470517"/>
          <w:citation/>
        </w:sdtPr>
        <w:sdtContent>
          <w:r w:rsidRPr="005B3BB6">
            <w:rPr>
              <w:highlight w:val="lightGray"/>
            </w:rPr>
            <w:fldChar w:fldCharType="begin"/>
          </w:r>
          <w:r w:rsidRPr="005B3BB6">
            <w:rPr>
              <w:highlight w:val="lightGray"/>
              <w:lang w:val="en-US"/>
            </w:rPr>
            <w:instrText xml:space="preserve"> CITATION 19_1405r7 \l 1033 </w:instrText>
          </w:r>
          <w:r w:rsidRPr="005B3BB6">
            <w:rPr>
              <w:highlight w:val="lightGray"/>
            </w:rPr>
            <w:fldChar w:fldCharType="separate"/>
          </w:r>
          <w:r w:rsidR="00414CE3" w:rsidRPr="005B3BB6">
            <w:rPr>
              <w:noProof/>
              <w:highlight w:val="lightGray"/>
              <w:lang w:val="en-US"/>
            </w:rPr>
            <w:t>[54]</w:t>
          </w:r>
          <w:r w:rsidRPr="005B3BB6">
            <w:rPr>
              <w:highlight w:val="lightGray"/>
            </w:rPr>
            <w:fldChar w:fldCharType="end"/>
          </w:r>
        </w:sdtContent>
      </w:sdt>
      <w:r w:rsidRPr="005B3BB6">
        <w:rPr>
          <w:highlight w:val="lightGray"/>
        </w:rPr>
        <w:t>]</w:t>
      </w:r>
    </w:p>
    <w:p w14:paraId="6E1C3D26" w14:textId="77777777" w:rsidR="006D79CA" w:rsidRDefault="006D79CA" w:rsidP="002912EA">
      <w:pPr>
        <w:jc w:val="both"/>
      </w:pPr>
    </w:p>
    <w:p w14:paraId="4C62CEA5" w14:textId="2DB0D475" w:rsidR="006D79CA" w:rsidRPr="00BE3750" w:rsidDel="00876FEB" w:rsidRDefault="006D79CA" w:rsidP="006D79CA">
      <w:pPr>
        <w:rPr>
          <w:del w:id="1191" w:author="Edward Au" w:date="2020-05-29T19:05:00Z"/>
          <w:highlight w:val="green"/>
          <w:lang w:val="en-US"/>
        </w:rPr>
      </w:pPr>
      <w:del w:id="1192" w:author="Edward Au" w:date="2020-05-29T19:05:00Z">
        <w:r w:rsidRPr="00BE3750" w:rsidDel="00876FEB">
          <w:rPr>
            <w:highlight w:val="green"/>
            <w:lang w:val="en-US"/>
          </w:rPr>
          <w:delText>Do you agree to the following?</w:delText>
        </w:r>
      </w:del>
    </w:p>
    <w:p w14:paraId="059E62E4" w14:textId="18EBADD5" w:rsidR="006D79CA" w:rsidRPr="00876FEB" w:rsidRDefault="00812210" w:rsidP="00876FEB">
      <w:pPr>
        <w:ind w:left="360" w:hanging="360"/>
        <w:rPr>
          <w:highlight w:val="green"/>
          <w:lang w:val="en-US"/>
        </w:rPr>
      </w:pPr>
      <w:ins w:id="1193" w:author="Edward Au" w:date="2020-06-01T13:14:00Z">
        <w:r>
          <w:rPr>
            <w:highlight w:val="green"/>
            <w:lang w:val="en-US"/>
          </w:rPr>
          <w:t>802.11be supports the following cases in R1</w:t>
        </w:r>
      </w:ins>
      <w:ins w:id="1194" w:author="Edward Au" w:date="2020-06-01T13:15:00Z">
        <w:r>
          <w:rPr>
            <w:highlight w:val="green"/>
            <w:lang w:val="en-US"/>
          </w:rPr>
          <w:t>:</w:t>
        </w:r>
      </w:ins>
      <w:del w:id="1195" w:author="Edward Au" w:date="2020-06-01T13:14:00Z">
        <w:r w:rsidR="006D79CA" w:rsidRPr="00876FEB" w:rsidDel="00812210">
          <w:rPr>
            <w:highlight w:val="green"/>
            <w:lang w:val="en-US"/>
          </w:rPr>
          <w:delText>In R1</w:delText>
        </w:r>
      </w:del>
      <w:del w:id="1196" w:author="Edward Au" w:date="2020-05-29T19:05:00Z">
        <w:r w:rsidR="006D79CA" w:rsidRPr="00876FEB" w:rsidDel="00876FEB">
          <w:rPr>
            <w:highlight w:val="green"/>
            <w:lang w:val="en-US"/>
          </w:rPr>
          <w:delText xml:space="preserve"> of the spec</w:delText>
        </w:r>
      </w:del>
      <w:del w:id="1197" w:author="Edward Au" w:date="2020-06-01T13:14:00Z">
        <w:r w:rsidR="006D79CA" w:rsidRPr="00876FEB" w:rsidDel="00812210">
          <w:rPr>
            <w:highlight w:val="green"/>
            <w:lang w:val="en-US"/>
          </w:rPr>
          <w:delText xml:space="preserve">, </w:delText>
        </w:r>
      </w:del>
      <w:del w:id="1198" w:author="Edward Au" w:date="2020-05-29T19:05:00Z">
        <w:r w:rsidR="006D79CA" w:rsidRPr="00876FEB" w:rsidDel="00876FEB">
          <w:rPr>
            <w:highlight w:val="green"/>
            <w:lang w:val="en-US"/>
          </w:rPr>
          <w:delText xml:space="preserve">supporting </w:delText>
        </w:r>
      </w:del>
      <w:del w:id="1199" w:author="Edward Au" w:date="2020-06-01T13:14:00Z">
        <w:r w:rsidR="006D79CA" w:rsidRPr="00876FEB" w:rsidDel="00812210">
          <w:rPr>
            <w:highlight w:val="green"/>
            <w:lang w:val="en-US"/>
          </w:rPr>
          <w:delText>the following cases:</w:delText>
        </w:r>
      </w:del>
    </w:p>
    <w:p w14:paraId="28447B3A" w14:textId="77777777" w:rsidR="006D79CA" w:rsidRPr="00BE3750" w:rsidRDefault="006D79CA">
      <w:pPr>
        <w:pStyle w:val="ListParagraph"/>
        <w:numPr>
          <w:ilvl w:val="0"/>
          <w:numId w:val="50"/>
        </w:numPr>
        <w:rPr>
          <w:highlight w:val="green"/>
          <w:lang w:val="en-US"/>
        </w:rPr>
        <w:pPrChange w:id="1200" w:author="Edward Au" w:date="2020-05-29T19:05:00Z">
          <w:pPr>
            <w:pStyle w:val="ListParagraph"/>
            <w:numPr>
              <w:ilvl w:val="1"/>
              <w:numId w:val="50"/>
            </w:numPr>
            <w:ind w:left="1440" w:hanging="360"/>
          </w:pPr>
        </w:pPrChange>
      </w:pPr>
      <w:r w:rsidRPr="00BE3750">
        <w:rPr>
          <w:highlight w:val="green"/>
          <w:lang w:val="en-US"/>
        </w:rPr>
        <w:t>STR AP MLD with STR non-AP MLD</w:t>
      </w:r>
    </w:p>
    <w:p w14:paraId="663834F6" w14:textId="77777777" w:rsidR="006D79CA" w:rsidRPr="00BE3750" w:rsidRDefault="006D79CA">
      <w:pPr>
        <w:pStyle w:val="ListParagraph"/>
        <w:numPr>
          <w:ilvl w:val="0"/>
          <w:numId w:val="50"/>
        </w:numPr>
        <w:rPr>
          <w:highlight w:val="green"/>
          <w:lang w:val="en-US"/>
        </w:rPr>
        <w:pPrChange w:id="1201" w:author="Edward Au" w:date="2020-05-29T19:05:00Z">
          <w:pPr>
            <w:pStyle w:val="ListParagraph"/>
            <w:numPr>
              <w:ilvl w:val="1"/>
              <w:numId w:val="50"/>
            </w:numPr>
            <w:ind w:left="1440" w:hanging="360"/>
          </w:pPr>
        </w:pPrChange>
      </w:pPr>
      <w:r w:rsidRPr="00BE3750">
        <w:rPr>
          <w:highlight w:val="green"/>
          <w:lang w:val="en-US"/>
        </w:rPr>
        <w:t>STR AP MLD with non-STR non-AP MLD</w:t>
      </w:r>
    </w:p>
    <w:p w14:paraId="1554B9DB" w14:textId="21C9577E" w:rsidR="006D79CA" w:rsidRPr="00BE3750" w:rsidRDefault="006D79CA">
      <w:pPr>
        <w:pStyle w:val="ListParagraph"/>
        <w:numPr>
          <w:ilvl w:val="0"/>
          <w:numId w:val="50"/>
        </w:numPr>
        <w:rPr>
          <w:highlight w:val="green"/>
          <w:lang w:val="en-US"/>
        </w:rPr>
        <w:pPrChange w:id="1202" w:author="Edward Au" w:date="2020-05-29T19:05:00Z">
          <w:pPr>
            <w:pStyle w:val="ListParagraph"/>
            <w:numPr>
              <w:ilvl w:val="1"/>
              <w:numId w:val="50"/>
            </w:numPr>
            <w:ind w:left="1440" w:hanging="360"/>
          </w:pPr>
        </w:pPrChange>
      </w:pPr>
      <w:r w:rsidRPr="00BE3750">
        <w:rPr>
          <w:highlight w:val="green"/>
          <w:lang w:val="en-US"/>
        </w:rPr>
        <w:t>Note: All the other cases are TBD.</w:t>
      </w:r>
      <w:r w:rsidR="00E0691E" w:rsidRPr="00E0691E">
        <w:rPr>
          <w:b/>
          <w:i/>
          <w:highlight w:val="green"/>
        </w:rPr>
        <w:t xml:space="preserve"> </w:t>
      </w:r>
      <w:r w:rsidR="00E0691E" w:rsidRPr="00E80C83">
        <w:rPr>
          <w:b/>
          <w:i/>
          <w:highlight w:val="green"/>
        </w:rPr>
        <w:t>[#SP0611-</w:t>
      </w:r>
      <w:r w:rsidR="00E0691E">
        <w:rPr>
          <w:b/>
          <w:i/>
          <w:highlight w:val="green"/>
        </w:rPr>
        <w:t>30</w:t>
      </w:r>
      <w:r w:rsidR="00E0691E" w:rsidRPr="00E80C83">
        <w:rPr>
          <w:b/>
          <w:i/>
          <w:highlight w:val="green"/>
        </w:rPr>
        <w:t>]</w:t>
      </w:r>
    </w:p>
    <w:p w14:paraId="6E6ABD07" w14:textId="60EC721F" w:rsidR="006D79CA" w:rsidRPr="00BE3750" w:rsidRDefault="006D79CA" w:rsidP="006D79CA">
      <w:pPr>
        <w:jc w:val="both"/>
        <w:rPr>
          <w:highlight w:val="green"/>
          <w:lang w:val="en-US"/>
        </w:rPr>
      </w:pPr>
      <w:r w:rsidRPr="00BE3750">
        <w:rPr>
          <w:highlight w:val="green"/>
        </w:rPr>
        <w:t>[</w:t>
      </w:r>
      <w:r w:rsidRPr="00BE3750">
        <w:rPr>
          <w:highlight w:val="green"/>
          <w:lang w:val="en-US"/>
        </w:rPr>
        <w:t xml:space="preserve">20/0026r4 (MLO: Sync PPDUs, Duncan Ho, Qualcomm), SP#1, </w:t>
      </w:r>
      <w:r w:rsidRPr="00BE3750">
        <w:rPr>
          <w:highlight w:val="green"/>
        </w:rPr>
        <w:t>Y/N/A: 71/3/15]</w:t>
      </w:r>
      <w:ins w:id="1203" w:author="Edward Au" w:date="2020-05-29T19:05:00Z">
        <w:r w:rsidR="00A913A7" w:rsidRPr="00D05F3F">
          <w:rPr>
            <w:b/>
            <w:i/>
            <w:highlight w:val="green"/>
          </w:rPr>
          <w:t xml:space="preserve"> </w:t>
        </w:r>
      </w:ins>
    </w:p>
    <w:p w14:paraId="0FE2B7C6" w14:textId="77777777" w:rsidR="00921067" w:rsidRPr="00BE3750" w:rsidRDefault="00921067">
      <w:pPr>
        <w:rPr>
          <w:highlight w:val="green"/>
        </w:rPr>
      </w:pPr>
    </w:p>
    <w:p w14:paraId="07B0CEB8" w14:textId="3FA5A012" w:rsidR="00BB706E" w:rsidRPr="00BE3750" w:rsidRDefault="00BB706E" w:rsidP="00BB706E">
      <w:pPr>
        <w:jc w:val="both"/>
        <w:rPr>
          <w:highlight w:val="green"/>
          <w:lang w:val="en-US"/>
        </w:rPr>
      </w:pPr>
      <w:del w:id="1204" w:author="Edward Au" w:date="2020-06-01T13:14:00Z">
        <w:r w:rsidRPr="00BE3750" w:rsidDel="00812210">
          <w:rPr>
            <w:highlight w:val="green"/>
            <w:lang w:val="en-US"/>
          </w:rPr>
          <w:delText>Do you</w:delText>
        </w:r>
      </w:del>
      <w:ins w:id="1205" w:author="Edward Au" w:date="2020-06-01T13:14:00Z">
        <w:r w:rsidR="00812210">
          <w:rPr>
            <w:highlight w:val="green"/>
            <w:lang w:val="en-US"/>
          </w:rPr>
          <w:t>802.11be</w:t>
        </w:r>
      </w:ins>
      <w:r w:rsidRPr="00BE3750">
        <w:rPr>
          <w:highlight w:val="green"/>
          <w:lang w:val="en-US"/>
        </w:rPr>
        <w:t xml:space="preserve"> support</w:t>
      </w:r>
      <w:ins w:id="1206" w:author="Edward Au" w:date="2020-06-01T13:14:00Z">
        <w:r w:rsidR="00812210">
          <w:rPr>
            <w:highlight w:val="green"/>
            <w:lang w:val="en-US"/>
          </w:rPr>
          <w:t>s</w:t>
        </w:r>
      </w:ins>
      <w:r w:rsidRPr="00BE3750">
        <w:rPr>
          <w:highlight w:val="green"/>
          <w:lang w:val="en-US"/>
        </w:rPr>
        <w:t xml:space="preserve"> the following PPDU transmission restriction for the constrained multi-link operation</w:t>
      </w:r>
      <w:ins w:id="1207" w:author="Edward Au" w:date="2020-05-29T19:06:00Z">
        <w:r w:rsidR="008F5920">
          <w:rPr>
            <w:highlight w:val="green"/>
            <w:lang w:val="en-US"/>
          </w:rPr>
          <w:t>:</w:t>
        </w:r>
      </w:ins>
      <w:del w:id="1208" w:author="Edward Au" w:date="2020-05-29T19:06:00Z">
        <w:r w:rsidRPr="00BE3750" w:rsidDel="008F5920">
          <w:rPr>
            <w:highlight w:val="green"/>
            <w:lang w:val="en-US"/>
          </w:rPr>
          <w:delText>?</w:delText>
        </w:r>
      </w:del>
      <w:r w:rsidRPr="00BE3750">
        <w:rPr>
          <w:highlight w:val="green"/>
          <w:lang w:val="en-US"/>
        </w:rPr>
        <w:t xml:space="preserve"> </w:t>
      </w:r>
    </w:p>
    <w:p w14:paraId="24F72DA1" w14:textId="77777777" w:rsidR="00BB706E" w:rsidRPr="00BE3750" w:rsidRDefault="00BB706E" w:rsidP="00B059A3">
      <w:pPr>
        <w:pStyle w:val="ListParagraph"/>
        <w:numPr>
          <w:ilvl w:val="0"/>
          <w:numId w:val="50"/>
        </w:numPr>
        <w:jc w:val="both"/>
        <w:rPr>
          <w:highlight w:val="green"/>
          <w:lang w:val="en-US"/>
        </w:rPr>
      </w:pPr>
      <w:r w:rsidRPr="00BE3750">
        <w:rPr>
          <w:highlight w:val="green"/>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399E4996" w14:textId="27D0475C" w:rsidR="00BB706E" w:rsidRPr="00BE3750" w:rsidRDefault="00BB706E" w:rsidP="00B059A3">
      <w:pPr>
        <w:pStyle w:val="ListParagraph"/>
        <w:numPr>
          <w:ilvl w:val="1"/>
          <w:numId w:val="50"/>
        </w:numPr>
        <w:jc w:val="both"/>
        <w:rPr>
          <w:highlight w:val="green"/>
          <w:lang w:val="en-US"/>
        </w:rPr>
      </w:pPr>
      <w:r w:rsidRPr="00BE3750">
        <w:rPr>
          <w:highlight w:val="green"/>
          <w:lang w:val="en-US"/>
        </w:rPr>
        <w:t>Where the reference of the ending time of the PPDU is TBD.</w:t>
      </w:r>
      <w:r w:rsidR="003D5AE1" w:rsidRPr="003D5AE1">
        <w:rPr>
          <w:b/>
          <w:i/>
          <w:highlight w:val="green"/>
        </w:rPr>
        <w:t xml:space="preserve"> </w:t>
      </w:r>
      <w:r w:rsidR="003D5AE1" w:rsidRPr="00E80C83">
        <w:rPr>
          <w:b/>
          <w:i/>
          <w:highlight w:val="green"/>
        </w:rPr>
        <w:t>[#SP0611-</w:t>
      </w:r>
      <w:r w:rsidR="003D5AE1">
        <w:rPr>
          <w:b/>
          <w:i/>
          <w:highlight w:val="green"/>
        </w:rPr>
        <w:t>31</w:t>
      </w:r>
      <w:r w:rsidR="003D5AE1" w:rsidRPr="00E80C83">
        <w:rPr>
          <w:b/>
          <w:i/>
          <w:highlight w:val="green"/>
        </w:rPr>
        <w:t>]</w:t>
      </w:r>
    </w:p>
    <w:p w14:paraId="0879E001" w14:textId="71D8207F" w:rsidR="00BB706E" w:rsidRPr="00BB706E" w:rsidRDefault="00BB706E" w:rsidP="00BB706E">
      <w:pPr>
        <w:jc w:val="both"/>
        <w:rPr>
          <w:b/>
          <w:lang w:val="en-US"/>
        </w:rPr>
      </w:pPr>
      <w:r w:rsidRPr="00BE3750">
        <w:rPr>
          <w:highlight w:val="green"/>
        </w:rPr>
        <w:t>[</w:t>
      </w:r>
      <w:r w:rsidRPr="00BE3750">
        <w:rPr>
          <w:highlight w:val="green"/>
          <w:lang w:val="en-US"/>
        </w:rPr>
        <w:t xml:space="preserve">19/1305r4 (Synchronous Multi-link Operation, Yongho Seok, MediaTek), SP1, </w:t>
      </w:r>
      <w:r w:rsidRPr="00BE3750">
        <w:rPr>
          <w:highlight w:val="green"/>
        </w:rPr>
        <w:t>Y/N/A/No answer: 50/4/35/10]</w:t>
      </w:r>
      <w:ins w:id="1209" w:author="Edward Au" w:date="2020-05-29T19:06:00Z">
        <w:r w:rsidR="00876FEB" w:rsidRPr="00876FEB">
          <w:rPr>
            <w:b/>
            <w:i/>
            <w:highlight w:val="green"/>
          </w:rPr>
          <w:t xml:space="preserve"> </w:t>
        </w:r>
      </w:ins>
    </w:p>
    <w:p w14:paraId="4693380A" w14:textId="77777777" w:rsidR="00BB706E" w:rsidRDefault="00BB706E"/>
    <w:p w14:paraId="18D9C1E2" w14:textId="7037941C" w:rsidR="00921067" w:rsidRPr="00BE3750" w:rsidRDefault="00921067" w:rsidP="00921067">
      <w:pPr>
        <w:jc w:val="both"/>
        <w:rPr>
          <w:szCs w:val="22"/>
          <w:highlight w:val="green"/>
          <w:lang w:val="en-US"/>
        </w:rPr>
      </w:pPr>
      <w:del w:id="1210" w:author="Edward Au" w:date="2020-06-01T13:15:00Z">
        <w:r w:rsidRPr="00BE3750" w:rsidDel="008A069D">
          <w:rPr>
            <w:szCs w:val="22"/>
            <w:highlight w:val="green"/>
            <w:lang w:val="en-US"/>
          </w:rPr>
          <w:delText>Do you</w:delText>
        </w:r>
      </w:del>
      <w:ins w:id="1211" w:author="Edward Au" w:date="2020-06-01T13:15:00Z">
        <w:r w:rsidR="008A069D">
          <w:rPr>
            <w:szCs w:val="22"/>
            <w:highlight w:val="green"/>
            <w:lang w:val="en-US"/>
          </w:rPr>
          <w:t>802.11be</w:t>
        </w:r>
      </w:ins>
      <w:r w:rsidRPr="00BE3750">
        <w:rPr>
          <w:szCs w:val="22"/>
          <w:highlight w:val="green"/>
          <w:lang w:val="en-US"/>
        </w:rPr>
        <w:t xml:space="preserve"> support</w:t>
      </w:r>
      <w:ins w:id="1212" w:author="Edward Au" w:date="2020-06-01T13:15:00Z">
        <w:r w:rsidR="008A069D">
          <w:rPr>
            <w:szCs w:val="22"/>
            <w:highlight w:val="green"/>
            <w:lang w:val="en-US"/>
          </w:rPr>
          <w:t>s</w:t>
        </w:r>
      </w:ins>
      <w:r w:rsidRPr="00BE3750">
        <w:rPr>
          <w:szCs w:val="22"/>
          <w:highlight w:val="green"/>
          <w:lang w:val="en-US"/>
        </w:rPr>
        <w:t xml:space="preserve"> the following constrained multi-link operation</w:t>
      </w:r>
      <w:del w:id="1213" w:author="Edward Au" w:date="2020-05-29T19:06:00Z">
        <w:r w:rsidRPr="00BE3750" w:rsidDel="008F5920">
          <w:rPr>
            <w:szCs w:val="22"/>
            <w:highlight w:val="green"/>
            <w:lang w:val="en-US"/>
          </w:rPr>
          <w:delText>?</w:delText>
        </w:r>
      </w:del>
    </w:p>
    <w:p w14:paraId="74EFC44E" w14:textId="010FB726" w:rsidR="00921067" w:rsidRPr="00BE3750" w:rsidRDefault="00921067" w:rsidP="00486858">
      <w:pPr>
        <w:pStyle w:val="ListParagraph"/>
        <w:numPr>
          <w:ilvl w:val="0"/>
          <w:numId w:val="13"/>
        </w:numPr>
        <w:jc w:val="both"/>
        <w:rPr>
          <w:szCs w:val="22"/>
          <w:highlight w:val="green"/>
          <w:lang w:val="en-US"/>
        </w:rPr>
      </w:pPr>
      <w:r w:rsidRPr="00BE3750">
        <w:rPr>
          <w:szCs w:val="22"/>
          <w:highlight w:val="green"/>
          <w:lang w:val="en-US"/>
        </w:rPr>
        <w:t xml:space="preserve">When a STA in a non-STR MLD receives an RTS addressed to itself, if the NAV of the STA indicates idle but another STA in the same MLD is either a TXOP holder or a TXOP responder, the STA may not respond with a CTS frame. </w:t>
      </w:r>
      <w:r w:rsidR="003D5AE1" w:rsidRPr="00E80C83">
        <w:rPr>
          <w:b/>
          <w:i/>
          <w:highlight w:val="green"/>
        </w:rPr>
        <w:t>[#SP0611-</w:t>
      </w:r>
      <w:r w:rsidR="003D5AE1">
        <w:rPr>
          <w:b/>
          <w:i/>
          <w:highlight w:val="green"/>
        </w:rPr>
        <w:t>32</w:t>
      </w:r>
      <w:r w:rsidR="003D5AE1" w:rsidRPr="00E80C83">
        <w:rPr>
          <w:b/>
          <w:i/>
          <w:highlight w:val="green"/>
        </w:rPr>
        <w:t>]</w:t>
      </w:r>
    </w:p>
    <w:p w14:paraId="2D4ACFEF" w14:textId="15B72761" w:rsidR="00BB706E" w:rsidRDefault="00921067" w:rsidP="00921067">
      <w:pPr>
        <w:jc w:val="both"/>
        <w:rPr>
          <w:lang w:val="en-US" w:eastAsia="ko-KR"/>
        </w:rPr>
      </w:pPr>
      <w:r w:rsidRPr="00BE3750">
        <w:rPr>
          <w:szCs w:val="22"/>
          <w:highlight w:val="green"/>
          <w:lang w:val="en-US"/>
        </w:rPr>
        <w:t>[19/1959r1 (Constrained Multi-Link Operation, Yongho Seok, MediaTek)</w:t>
      </w:r>
      <w:r w:rsidRPr="00BE3750">
        <w:rPr>
          <w:highlight w:val="green"/>
          <w:lang w:val="en-US" w:eastAsia="ko-KR"/>
        </w:rPr>
        <w:t xml:space="preserve">, </w:t>
      </w:r>
      <w:r w:rsidR="00F65F30" w:rsidRPr="00BE3750">
        <w:rPr>
          <w:highlight w:val="green"/>
          <w:lang w:val="en-US" w:eastAsia="ko-KR"/>
        </w:rPr>
        <w:t xml:space="preserve">SP, </w:t>
      </w:r>
      <w:r w:rsidRPr="00BE3750">
        <w:rPr>
          <w:highlight w:val="green"/>
          <w:lang w:val="en-US" w:eastAsia="ko-KR"/>
        </w:rPr>
        <w:t>Y/N/A/No answer: 26/6/35/19</w:t>
      </w:r>
      <w:r w:rsidR="00F65F30" w:rsidRPr="00BE3750">
        <w:rPr>
          <w:highlight w:val="green"/>
          <w:lang w:val="en-US" w:eastAsia="ko-KR"/>
        </w:rPr>
        <w:t>]</w:t>
      </w:r>
      <w:ins w:id="1214" w:author="Edward Au" w:date="2020-05-29T19:06:00Z">
        <w:r w:rsidR="008F5920" w:rsidRPr="00876FEB">
          <w:rPr>
            <w:b/>
            <w:i/>
            <w:highlight w:val="green"/>
          </w:rPr>
          <w:t xml:space="preserve"> </w:t>
        </w:r>
      </w:ins>
    </w:p>
    <w:p w14:paraId="2A17D75F" w14:textId="77777777" w:rsidR="0004766E" w:rsidRPr="0004766E" w:rsidRDefault="0004766E" w:rsidP="00365E0E">
      <w:pPr>
        <w:pStyle w:val="Heading2"/>
        <w:spacing w:after="60"/>
        <w:rPr>
          <w:highlight w:val="yellow"/>
          <w:u w:val="none"/>
          <w:lang w:val="en-US" w:eastAsia="ko-KR"/>
        </w:rPr>
      </w:pPr>
      <w:bookmarkStart w:id="1215" w:name="_Toc42188623"/>
      <w:r w:rsidRPr="0004766E">
        <w:rPr>
          <w:highlight w:val="yellow"/>
          <w:u w:val="none"/>
          <w:lang w:val="en-US" w:eastAsia="ko-KR"/>
        </w:rPr>
        <w:t>Multi-BSSID</w:t>
      </w:r>
      <w:bookmarkEnd w:id="1215"/>
    </w:p>
    <w:p w14:paraId="6FAE1F4A" w14:textId="77777777" w:rsidR="0004766E" w:rsidRPr="00395F42" w:rsidRDefault="0004766E" w:rsidP="0004766E">
      <w:pPr>
        <w:jc w:val="both"/>
        <w:rPr>
          <w:szCs w:val="22"/>
          <w:highlight w:val="yellow"/>
        </w:rPr>
      </w:pPr>
      <w:r w:rsidRPr="00395F42">
        <w:rPr>
          <w:b/>
          <w:highlight w:val="yellow"/>
        </w:rPr>
        <w:t>Straw poll #34</w:t>
      </w:r>
    </w:p>
    <w:p w14:paraId="05F35A8A" w14:textId="41907B51" w:rsidR="0004766E" w:rsidRPr="00395F42" w:rsidRDefault="0004766E" w:rsidP="0004766E">
      <w:pPr>
        <w:jc w:val="both"/>
        <w:rPr>
          <w:szCs w:val="22"/>
          <w:highlight w:val="yellow"/>
        </w:rPr>
      </w:pPr>
      <w:del w:id="1216" w:author="Edward Au" w:date="2020-06-01T13:15:00Z">
        <w:r w:rsidRPr="00395F42" w:rsidDel="008A069D">
          <w:rPr>
            <w:szCs w:val="22"/>
            <w:highlight w:val="yellow"/>
          </w:rPr>
          <w:delText>Do you agree that a</w:delText>
        </w:r>
      </w:del>
      <w:ins w:id="1217" w:author="Edward Au" w:date="2020-06-01T13:15:00Z">
        <w:r w:rsidR="008A069D">
          <w:rPr>
            <w:szCs w:val="22"/>
            <w:highlight w:val="yellow"/>
          </w:rPr>
          <w:t>A</w:t>
        </w:r>
      </w:ins>
      <w:r w:rsidRPr="00395F42">
        <w:rPr>
          <w:szCs w:val="22"/>
          <w:highlight w:val="yellow"/>
        </w:rPr>
        <w:t>n AP of an AP MLD can correspond to a transmitted BSSID or a nontransmitted BSSID in a multiple BSSID set on a link</w:t>
      </w:r>
      <w:del w:id="1218" w:author="Edward Au" w:date="2020-06-01T13:15:00Z">
        <w:r w:rsidRPr="00395F42" w:rsidDel="008A069D">
          <w:rPr>
            <w:szCs w:val="22"/>
            <w:highlight w:val="yellow"/>
          </w:rPr>
          <w:delText>?</w:delText>
        </w:r>
        <w:r w:rsidR="003D5AE1" w:rsidRPr="003D5AE1" w:rsidDel="008A069D">
          <w:rPr>
            <w:b/>
            <w:i/>
            <w:highlight w:val="yellow"/>
          </w:rPr>
          <w:delText xml:space="preserve"> </w:delText>
        </w:r>
      </w:del>
      <w:ins w:id="1219" w:author="Edward Au" w:date="2020-06-01T13:15:00Z">
        <w:r w:rsidR="008A069D">
          <w:rPr>
            <w:szCs w:val="22"/>
            <w:highlight w:val="yellow"/>
          </w:rPr>
          <w:t>.</w:t>
        </w:r>
        <w:r w:rsidR="008A069D" w:rsidRPr="003D5AE1">
          <w:rPr>
            <w:b/>
            <w:i/>
            <w:highlight w:val="yellow"/>
          </w:rPr>
          <w:t xml:space="preserve"> </w:t>
        </w:r>
      </w:ins>
      <w:r w:rsidR="003D5AE1" w:rsidRPr="00395F42">
        <w:rPr>
          <w:b/>
          <w:i/>
          <w:highlight w:val="yellow"/>
        </w:rPr>
        <w:t>[#SP34]</w:t>
      </w:r>
    </w:p>
    <w:p w14:paraId="63E50EF6" w14:textId="0E854481" w:rsidR="0004766E" w:rsidRPr="00395F42" w:rsidRDefault="0004766E" w:rsidP="0004766E">
      <w:pPr>
        <w:jc w:val="both"/>
        <w:rPr>
          <w:szCs w:val="22"/>
        </w:rPr>
      </w:pPr>
      <w:r w:rsidRPr="00395F42">
        <w:rPr>
          <w:szCs w:val="22"/>
          <w:highlight w:val="yellow"/>
        </w:rPr>
        <w:t>[20/0358r1 (Multi-BSSID Operation with MLO, Abhishek Patil, Qualcomm), SP#1, Approved with unanimous consent]</w:t>
      </w:r>
      <w:r w:rsidRPr="00395F42">
        <w:rPr>
          <w:b/>
          <w:highlight w:val="yellow"/>
        </w:rPr>
        <w:t xml:space="preserve"> </w:t>
      </w:r>
    </w:p>
    <w:p w14:paraId="657BE15C" w14:textId="77777777" w:rsidR="0004766E" w:rsidRDefault="0004766E" w:rsidP="0004766E">
      <w:pPr>
        <w:jc w:val="both"/>
        <w:rPr>
          <w:b/>
          <w:i/>
        </w:rPr>
      </w:pPr>
    </w:p>
    <w:p w14:paraId="6E111113" w14:textId="77777777" w:rsidR="0004766E" w:rsidRPr="00EE1807" w:rsidRDefault="0004766E" w:rsidP="0004766E">
      <w:pPr>
        <w:jc w:val="both"/>
        <w:rPr>
          <w:szCs w:val="22"/>
          <w:highlight w:val="yellow"/>
        </w:rPr>
      </w:pPr>
      <w:r w:rsidRPr="00395F42">
        <w:rPr>
          <w:b/>
          <w:highlight w:val="yellow"/>
        </w:rPr>
        <w:t>Straw poll #3</w:t>
      </w:r>
      <w:r>
        <w:rPr>
          <w:b/>
          <w:highlight w:val="yellow"/>
        </w:rPr>
        <w:t>5</w:t>
      </w:r>
    </w:p>
    <w:p w14:paraId="1FC8EC2F" w14:textId="1A87B1A0" w:rsidR="0004766E" w:rsidRPr="00102A14" w:rsidRDefault="0004766E" w:rsidP="0004766E">
      <w:pPr>
        <w:jc w:val="both"/>
        <w:rPr>
          <w:szCs w:val="22"/>
          <w:highlight w:val="yellow"/>
        </w:rPr>
      </w:pPr>
      <w:del w:id="1220" w:author="Edward Au" w:date="2020-06-01T13:15:00Z">
        <w:r w:rsidRPr="00102A14" w:rsidDel="008A069D">
          <w:rPr>
            <w:szCs w:val="22"/>
            <w:highlight w:val="yellow"/>
          </w:rPr>
          <w:delText xml:space="preserve">Do you agree that </w:delText>
        </w:r>
      </w:del>
      <w:r w:rsidRPr="00102A14">
        <w:rPr>
          <w:szCs w:val="22"/>
          <w:highlight w:val="yellow"/>
        </w:rPr>
        <w:t>APs belonging to the same multiple BSSID set cannot be part of the same AP MLD</w:t>
      </w:r>
      <w:ins w:id="1221" w:author="Edward Au" w:date="2020-06-01T13:15:00Z">
        <w:r w:rsidR="008A069D">
          <w:rPr>
            <w:szCs w:val="22"/>
            <w:highlight w:val="yellow"/>
          </w:rPr>
          <w:t>.</w:t>
        </w:r>
      </w:ins>
      <w:del w:id="1222" w:author="Edward Au" w:date="2020-06-01T13:15:00Z">
        <w:r w:rsidRPr="00102A14" w:rsidDel="008A069D">
          <w:rPr>
            <w:szCs w:val="22"/>
            <w:highlight w:val="yellow"/>
          </w:rPr>
          <w:delText>?</w:delText>
        </w:r>
      </w:del>
    </w:p>
    <w:p w14:paraId="7A19784D" w14:textId="6D4A4598" w:rsidR="0004766E" w:rsidRPr="00102A14" w:rsidRDefault="0004766E" w:rsidP="00432B83">
      <w:pPr>
        <w:pStyle w:val="ListParagraph"/>
        <w:numPr>
          <w:ilvl w:val="0"/>
          <w:numId w:val="66"/>
        </w:numPr>
        <w:jc w:val="both"/>
        <w:rPr>
          <w:szCs w:val="22"/>
          <w:highlight w:val="yellow"/>
        </w:rPr>
      </w:pPr>
      <w:r w:rsidRPr="00102A14">
        <w:rPr>
          <w:szCs w:val="22"/>
          <w:highlight w:val="yellow"/>
        </w:rPr>
        <w:t>Note: APs within a multiple BSSID set are, by definition, operating on the same channel</w:t>
      </w:r>
      <w:ins w:id="1223" w:author="Edward Au" w:date="2020-06-01T13:15:00Z">
        <w:r w:rsidR="008A069D">
          <w:rPr>
            <w:szCs w:val="22"/>
            <w:highlight w:val="yellow"/>
          </w:rPr>
          <w:t xml:space="preserve"> </w:t>
        </w:r>
      </w:ins>
      <w:r w:rsidR="003D5AE1" w:rsidRPr="00102A14">
        <w:rPr>
          <w:b/>
          <w:i/>
          <w:highlight w:val="yellow"/>
        </w:rPr>
        <w:t>[#SP35]</w:t>
      </w:r>
    </w:p>
    <w:p w14:paraId="3E2908C6" w14:textId="103634C4" w:rsidR="0004766E" w:rsidRDefault="0004766E" w:rsidP="0004766E">
      <w:pPr>
        <w:jc w:val="both"/>
        <w:rPr>
          <w:b/>
          <w:i/>
        </w:rPr>
      </w:pPr>
      <w:r w:rsidRPr="00102A14">
        <w:rPr>
          <w:szCs w:val="22"/>
          <w:highlight w:val="yellow"/>
        </w:rPr>
        <w:t>[20/0358r1 (Multi-BSSID Operation with MLO, Abhishek Patil, Qualcomm), SP#2, Approved with unanimous consent]</w:t>
      </w:r>
      <w:r w:rsidRPr="00102A14">
        <w:rPr>
          <w:b/>
          <w:highlight w:val="yellow"/>
        </w:rPr>
        <w:t xml:space="preserve"> </w:t>
      </w:r>
    </w:p>
    <w:p w14:paraId="474275DC" w14:textId="77777777" w:rsidR="00CE26D9" w:rsidRDefault="00CE26D9" w:rsidP="0004766E">
      <w:pPr>
        <w:jc w:val="both"/>
        <w:rPr>
          <w:b/>
          <w:i/>
        </w:rPr>
      </w:pPr>
    </w:p>
    <w:p w14:paraId="5BB06245" w14:textId="77777777" w:rsidR="00CE26D9" w:rsidRPr="009073E8" w:rsidRDefault="00CE26D9" w:rsidP="00CE26D9">
      <w:pPr>
        <w:jc w:val="both"/>
        <w:rPr>
          <w:szCs w:val="22"/>
          <w:highlight w:val="yellow"/>
        </w:rPr>
      </w:pPr>
      <w:r w:rsidRPr="009073E8">
        <w:rPr>
          <w:b/>
          <w:highlight w:val="yellow"/>
        </w:rPr>
        <w:t>Straw poll #36</w:t>
      </w:r>
    </w:p>
    <w:p w14:paraId="18B6D9BE" w14:textId="3BCE1CCA" w:rsidR="00CE26D9" w:rsidRPr="009073E8" w:rsidRDefault="00CE26D9" w:rsidP="00CE26D9">
      <w:pPr>
        <w:jc w:val="both"/>
        <w:rPr>
          <w:szCs w:val="22"/>
          <w:highlight w:val="yellow"/>
          <w:lang w:val="en-US"/>
        </w:rPr>
      </w:pPr>
      <w:del w:id="1224" w:author="Edward Au" w:date="2020-06-01T13:16:00Z">
        <w:r w:rsidRPr="009073E8" w:rsidDel="008A069D">
          <w:rPr>
            <w:szCs w:val="22"/>
            <w:highlight w:val="yellow"/>
            <w:lang w:val="en-US"/>
          </w:rPr>
          <w:delText xml:space="preserve">Do you agree that </w:delText>
        </w:r>
      </w:del>
      <w:r w:rsidRPr="009073E8">
        <w:rPr>
          <w:szCs w:val="22"/>
          <w:highlight w:val="yellow"/>
          <w:lang w:val="en-US"/>
        </w:rPr>
        <w:t>APs belonging to the same co-hosted BSSID set cannot be part of the same AP MLD</w:t>
      </w:r>
      <w:ins w:id="1225" w:author="Edward Au" w:date="2020-06-01T13:16:00Z">
        <w:r w:rsidR="008A069D">
          <w:rPr>
            <w:szCs w:val="22"/>
            <w:highlight w:val="yellow"/>
            <w:lang w:val="en-US"/>
          </w:rPr>
          <w:t>.</w:t>
        </w:r>
      </w:ins>
      <w:del w:id="1226" w:author="Edward Au" w:date="2020-06-01T13:16:00Z">
        <w:r w:rsidRPr="009073E8" w:rsidDel="008A069D">
          <w:rPr>
            <w:szCs w:val="22"/>
            <w:highlight w:val="yellow"/>
            <w:lang w:val="en-US"/>
          </w:rPr>
          <w:delText>?</w:delText>
        </w:r>
      </w:del>
    </w:p>
    <w:p w14:paraId="39CC1E59" w14:textId="21B14E9D" w:rsidR="00CE26D9" w:rsidRPr="009073E8" w:rsidRDefault="00CE26D9" w:rsidP="00432B83">
      <w:pPr>
        <w:pStyle w:val="ListParagraph"/>
        <w:numPr>
          <w:ilvl w:val="0"/>
          <w:numId w:val="66"/>
        </w:numPr>
        <w:jc w:val="both"/>
        <w:rPr>
          <w:szCs w:val="22"/>
          <w:highlight w:val="yellow"/>
          <w:lang w:val="en-US"/>
        </w:rPr>
      </w:pPr>
      <w:r w:rsidRPr="009073E8">
        <w:rPr>
          <w:szCs w:val="22"/>
          <w:highlight w:val="yellow"/>
          <w:lang w:val="en-US"/>
        </w:rPr>
        <w:t>Note: APs within a co-hosted BSSID set are, by definition, operating on the same channel</w:t>
      </w:r>
      <w:ins w:id="1227" w:author="Edward Au" w:date="2020-06-01T13:15:00Z">
        <w:r w:rsidR="008A069D">
          <w:rPr>
            <w:szCs w:val="22"/>
            <w:highlight w:val="yellow"/>
            <w:lang w:val="en-US"/>
          </w:rPr>
          <w:t xml:space="preserve"> </w:t>
        </w:r>
      </w:ins>
      <w:r w:rsidR="003D5AE1" w:rsidRPr="009073E8">
        <w:rPr>
          <w:b/>
          <w:i/>
          <w:highlight w:val="yellow"/>
        </w:rPr>
        <w:t>[#SP36]</w:t>
      </w:r>
    </w:p>
    <w:p w14:paraId="66B50B61" w14:textId="77583112" w:rsidR="00CE26D9" w:rsidRDefault="00CE26D9" w:rsidP="00CE26D9">
      <w:pPr>
        <w:jc w:val="both"/>
        <w:rPr>
          <w:b/>
          <w:i/>
        </w:rPr>
      </w:pPr>
      <w:r w:rsidRPr="009073E8">
        <w:rPr>
          <w:szCs w:val="22"/>
          <w:highlight w:val="yellow"/>
        </w:rPr>
        <w:t>[20/0358r1 (Multi-BSSID Operation with MLO, Abhishek Patil, Qualcomm), SP#3, Approved with unanimous consent]</w:t>
      </w:r>
      <w:r w:rsidRPr="009073E8">
        <w:rPr>
          <w:b/>
          <w:highlight w:val="yellow"/>
        </w:rPr>
        <w:t xml:space="preserve"> </w:t>
      </w:r>
    </w:p>
    <w:p w14:paraId="4A827A47" w14:textId="77777777" w:rsidR="00D40329" w:rsidRDefault="00D40329" w:rsidP="00CE26D9">
      <w:pPr>
        <w:jc w:val="both"/>
        <w:rPr>
          <w:b/>
          <w:i/>
        </w:rPr>
      </w:pPr>
    </w:p>
    <w:p w14:paraId="7C3776C0" w14:textId="77777777" w:rsidR="00FE33A4" w:rsidRDefault="00FE33A4">
      <w:pPr>
        <w:rPr>
          <w:b/>
          <w:highlight w:val="yellow"/>
        </w:rPr>
      </w:pPr>
      <w:r>
        <w:rPr>
          <w:b/>
          <w:highlight w:val="yellow"/>
        </w:rPr>
        <w:br w:type="page"/>
      </w:r>
    </w:p>
    <w:p w14:paraId="0A99E12B" w14:textId="6E8B9747" w:rsidR="00D40329" w:rsidRPr="00D40329" w:rsidRDefault="00D40329" w:rsidP="00D40329">
      <w:pPr>
        <w:jc w:val="both"/>
        <w:rPr>
          <w:szCs w:val="22"/>
          <w:highlight w:val="yellow"/>
        </w:rPr>
      </w:pPr>
      <w:r w:rsidRPr="00D40329">
        <w:rPr>
          <w:b/>
          <w:highlight w:val="yellow"/>
        </w:rPr>
        <w:lastRenderedPageBreak/>
        <w:t>Straw poll #50</w:t>
      </w:r>
    </w:p>
    <w:p w14:paraId="4C5FED43" w14:textId="69ABB3AF" w:rsidR="00D40329" w:rsidRPr="00D40329" w:rsidRDefault="00D40329" w:rsidP="00D40329">
      <w:pPr>
        <w:jc w:val="both"/>
        <w:rPr>
          <w:szCs w:val="22"/>
          <w:highlight w:val="yellow"/>
        </w:rPr>
      </w:pPr>
      <w:del w:id="1228" w:author="Edward Au" w:date="2020-06-01T13:16:00Z">
        <w:r w:rsidRPr="00D40329" w:rsidDel="008A069D">
          <w:rPr>
            <w:szCs w:val="22"/>
            <w:highlight w:val="yellow"/>
          </w:rPr>
          <w:delText>Do you</w:delText>
        </w:r>
      </w:del>
      <w:ins w:id="1229" w:author="Edward Au" w:date="2020-06-01T13:16:00Z">
        <w:r w:rsidR="008A069D">
          <w:rPr>
            <w:szCs w:val="22"/>
            <w:highlight w:val="yellow"/>
          </w:rPr>
          <w:t>802.11be</w:t>
        </w:r>
      </w:ins>
      <w:r w:rsidRPr="00D40329">
        <w:rPr>
          <w:szCs w:val="22"/>
          <w:highlight w:val="yellow"/>
        </w:rPr>
        <w:t xml:space="preserve"> support</w:t>
      </w:r>
      <w:ins w:id="1230" w:author="Edward Au" w:date="2020-06-01T13:16:00Z">
        <w:r w:rsidR="008A069D">
          <w:rPr>
            <w:szCs w:val="22"/>
            <w:highlight w:val="yellow"/>
          </w:rPr>
          <w:t>s</w:t>
        </w:r>
      </w:ins>
      <w:r w:rsidRPr="00D40329">
        <w:rPr>
          <w:szCs w:val="22"/>
          <w:highlight w:val="yellow"/>
        </w:rPr>
        <w:t xml:space="preserve"> that each AP of an AP MLD is independently configured to operate as transmitted or nontransmitted BSSID of a multiple BSSID set or as an AP of a co-hosted BSSID set or not part of either a multiple BSSID set or co-hosted BSSID set</w:t>
      </w:r>
      <w:ins w:id="1231" w:author="Edward Au" w:date="2020-06-01T13:16:00Z">
        <w:r w:rsidR="008A069D">
          <w:rPr>
            <w:szCs w:val="22"/>
            <w:highlight w:val="yellow"/>
          </w:rPr>
          <w:t>.</w:t>
        </w:r>
      </w:ins>
      <w:del w:id="1232" w:author="Edward Au" w:date="2020-06-01T13:16:00Z">
        <w:r w:rsidRPr="00D40329" w:rsidDel="008A069D">
          <w:rPr>
            <w:szCs w:val="22"/>
            <w:highlight w:val="yellow"/>
          </w:rPr>
          <w:delText>?</w:delText>
        </w:r>
      </w:del>
      <w:r w:rsidRPr="00D40329">
        <w:rPr>
          <w:szCs w:val="22"/>
          <w:highlight w:val="yellow"/>
        </w:rPr>
        <w:t xml:space="preserve">  </w:t>
      </w:r>
      <w:r w:rsidR="003D5AE1" w:rsidRPr="00D40329">
        <w:rPr>
          <w:b/>
          <w:i/>
          <w:highlight w:val="yellow"/>
        </w:rPr>
        <w:t>[#SP50]</w:t>
      </w:r>
    </w:p>
    <w:p w14:paraId="171DF77D" w14:textId="168CD03D" w:rsidR="00D40329" w:rsidRPr="00D40329" w:rsidRDefault="00D40329" w:rsidP="00D40329">
      <w:pPr>
        <w:jc w:val="both"/>
        <w:rPr>
          <w:szCs w:val="22"/>
        </w:rPr>
      </w:pPr>
      <w:r w:rsidRPr="00D40329">
        <w:rPr>
          <w:szCs w:val="22"/>
          <w:highlight w:val="yellow"/>
        </w:rPr>
        <w:t>[20/0358r3 (Multi-BSSID Operation with MLO, Abhishek Patil, Qualcomm), SP#4, Y/N/A: 52/2/33]</w:t>
      </w:r>
      <w:r w:rsidRPr="00D40329">
        <w:rPr>
          <w:b/>
          <w:highlight w:val="yellow"/>
        </w:rPr>
        <w:t xml:space="preserve"> </w:t>
      </w:r>
    </w:p>
    <w:p w14:paraId="73AC2935" w14:textId="77777777" w:rsidR="005115F0" w:rsidRPr="0020305D" w:rsidRDefault="005115F0" w:rsidP="00486858">
      <w:pPr>
        <w:pStyle w:val="Heading1"/>
        <w:numPr>
          <w:ilvl w:val="0"/>
          <w:numId w:val="1"/>
        </w:numPr>
        <w:tabs>
          <w:tab w:val="left" w:pos="450"/>
        </w:tabs>
        <w:ind w:left="0" w:firstLine="0"/>
        <w:jc w:val="both"/>
        <w:rPr>
          <w:u w:val="none"/>
        </w:rPr>
      </w:pPr>
      <w:bookmarkStart w:id="1233" w:name="_Toc42188624"/>
      <w:r>
        <w:rPr>
          <w:u w:val="none"/>
        </w:rPr>
        <w:t>Multi-band and multichannel aggregation and operation</w:t>
      </w:r>
      <w:bookmarkEnd w:id="1233"/>
      <w:r>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34" w:name="_Toc30876631"/>
      <w:bookmarkStart w:id="1235" w:name="_Toc30876684"/>
      <w:bookmarkStart w:id="1236" w:name="_Toc30876972"/>
      <w:bookmarkStart w:id="1237" w:name="_Toc30895003"/>
      <w:bookmarkStart w:id="1238" w:name="_Toc30895512"/>
      <w:bookmarkStart w:id="1239" w:name="_Toc30897870"/>
      <w:bookmarkStart w:id="1240" w:name="_Toc30899297"/>
      <w:bookmarkStart w:id="1241" w:name="_Toc30915807"/>
      <w:bookmarkStart w:id="1242" w:name="_Toc30915869"/>
      <w:bookmarkStart w:id="1243" w:name="_Toc31918195"/>
      <w:bookmarkStart w:id="1244" w:name="_Toc36716527"/>
      <w:bookmarkStart w:id="1245" w:name="_Toc36723289"/>
      <w:bookmarkStart w:id="1246" w:name="_Toc36723371"/>
      <w:bookmarkStart w:id="1247" w:name="_Toc36723504"/>
      <w:bookmarkStart w:id="1248" w:name="_Toc36842557"/>
      <w:bookmarkStart w:id="1249" w:name="_Toc36842639"/>
      <w:bookmarkStart w:id="1250" w:name="_Toc37257584"/>
      <w:bookmarkStart w:id="1251" w:name="_Toc37438261"/>
      <w:bookmarkStart w:id="1252" w:name="_Toc37771529"/>
      <w:bookmarkStart w:id="1253" w:name="_Toc37771847"/>
      <w:bookmarkStart w:id="1254" w:name="_Toc37928382"/>
      <w:bookmarkStart w:id="1255" w:name="_Toc38110500"/>
      <w:bookmarkStart w:id="1256" w:name="_Toc38110682"/>
      <w:bookmarkStart w:id="1257" w:name="_Toc38110776"/>
      <w:bookmarkStart w:id="1258" w:name="_Toc38381675"/>
      <w:bookmarkStart w:id="1259" w:name="_Toc38381769"/>
      <w:bookmarkStart w:id="1260" w:name="_Toc38382154"/>
      <w:bookmarkStart w:id="1261" w:name="_Toc38440407"/>
      <w:bookmarkStart w:id="1262" w:name="_Toc38621990"/>
      <w:bookmarkStart w:id="1263" w:name="_Toc38622087"/>
      <w:bookmarkStart w:id="1264" w:name="_Toc38622578"/>
      <w:bookmarkStart w:id="1265" w:name="_Toc38792497"/>
      <w:bookmarkStart w:id="1266" w:name="_Toc38792598"/>
      <w:bookmarkStart w:id="1267" w:name="_Toc38792769"/>
      <w:bookmarkStart w:id="1268" w:name="_Toc38967147"/>
      <w:bookmarkStart w:id="1269" w:name="_Toc38968698"/>
      <w:bookmarkStart w:id="1270" w:name="_Toc38969984"/>
      <w:bookmarkStart w:id="1271" w:name="_Toc38970598"/>
      <w:bookmarkStart w:id="1272" w:name="_Toc39074939"/>
      <w:bookmarkStart w:id="1273" w:name="_Toc39137760"/>
      <w:bookmarkStart w:id="1274" w:name="_Toc39140453"/>
      <w:bookmarkStart w:id="1275" w:name="_Toc39140688"/>
      <w:bookmarkStart w:id="1276" w:name="_Toc39143885"/>
      <w:bookmarkStart w:id="1277" w:name="_Toc39225329"/>
      <w:bookmarkStart w:id="1278" w:name="_Toc39229677"/>
      <w:bookmarkStart w:id="1279" w:name="_Toc39230275"/>
      <w:bookmarkStart w:id="1280" w:name="_Toc39230938"/>
      <w:bookmarkStart w:id="1281" w:name="_Toc39231077"/>
      <w:bookmarkStart w:id="1282" w:name="_Toc39597157"/>
      <w:bookmarkStart w:id="1283" w:name="_Toc39598136"/>
      <w:bookmarkStart w:id="1284" w:name="_Toc39600350"/>
      <w:bookmarkStart w:id="1285" w:name="_Toc39674567"/>
      <w:bookmarkStart w:id="1286" w:name="_Toc39827050"/>
      <w:bookmarkStart w:id="1287" w:name="_Toc39845592"/>
      <w:bookmarkStart w:id="1288" w:name="_Toc39846352"/>
      <w:bookmarkStart w:id="1289" w:name="_Toc39847821"/>
      <w:bookmarkStart w:id="1290" w:name="_Toc39847966"/>
      <w:bookmarkStart w:id="1291" w:name="_Toc39848089"/>
      <w:bookmarkStart w:id="1292" w:name="_Toc39848420"/>
      <w:bookmarkStart w:id="1293" w:name="_Toc40028544"/>
      <w:bookmarkStart w:id="1294" w:name="_Toc40028982"/>
      <w:bookmarkStart w:id="1295" w:name="_Toc40217748"/>
      <w:bookmarkStart w:id="1296" w:name="_Toc40274940"/>
      <w:bookmarkStart w:id="1297" w:name="_Toc40275138"/>
      <w:bookmarkStart w:id="1298" w:name="_Toc40277227"/>
      <w:bookmarkStart w:id="1299" w:name="_Toc40433563"/>
      <w:bookmarkStart w:id="1300" w:name="_Toc40814798"/>
      <w:bookmarkStart w:id="1301" w:name="_Toc40817270"/>
      <w:bookmarkStart w:id="1302" w:name="_Toc41050338"/>
      <w:bookmarkStart w:id="1303" w:name="_Toc41060244"/>
      <w:bookmarkStart w:id="1304" w:name="_Toc41388409"/>
      <w:bookmarkStart w:id="1305" w:name="_Toc41388620"/>
      <w:bookmarkStart w:id="1306" w:name="_Toc41669206"/>
      <w:bookmarkStart w:id="1307" w:name="_Toc41670059"/>
      <w:bookmarkStart w:id="1308" w:name="_Toc41670183"/>
      <w:bookmarkStart w:id="1309" w:name="_Toc41671015"/>
      <w:bookmarkStart w:id="1310" w:name="_Toc41671879"/>
      <w:bookmarkStart w:id="1311" w:name="_Toc41910024"/>
      <w:bookmarkStart w:id="1312" w:name="_Toc42180174"/>
      <w:bookmarkStart w:id="1313" w:name="_Toc42180617"/>
      <w:bookmarkStart w:id="1314" w:name="_Toc42187787"/>
      <w:bookmarkStart w:id="1315" w:name="_Toc42188625"/>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14:paraId="11D14E2B" w14:textId="77777777" w:rsidR="005115F0" w:rsidRPr="00B872F3" w:rsidRDefault="005115F0" w:rsidP="00365E0E">
      <w:pPr>
        <w:pStyle w:val="Heading2"/>
        <w:spacing w:after="60"/>
        <w:jc w:val="both"/>
        <w:rPr>
          <w:u w:val="none"/>
        </w:rPr>
      </w:pPr>
      <w:bookmarkStart w:id="1316" w:name="_Toc42188626"/>
      <w:r w:rsidRPr="00B872F3">
        <w:rPr>
          <w:u w:val="none"/>
        </w:rPr>
        <w:t>General</w:t>
      </w:r>
      <w:bookmarkEnd w:id="1316"/>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1317" w:name="_Toc42188627"/>
      <w:r>
        <w:rPr>
          <w:u w:val="none"/>
        </w:rPr>
        <w:t>Feature #1</w:t>
      </w:r>
      <w:bookmarkEnd w:id="1317"/>
    </w:p>
    <w:p w14:paraId="757F6633" w14:textId="77777777" w:rsidR="00E043BF" w:rsidRDefault="00E043BF" w:rsidP="00E043BF">
      <w:pPr>
        <w:jc w:val="both"/>
      </w:pPr>
      <w:r>
        <w:t>Description for feature #1</w:t>
      </w:r>
    </w:p>
    <w:p w14:paraId="3380A58B" w14:textId="77777777" w:rsidR="00B973B9" w:rsidRPr="0020305D" w:rsidRDefault="00B973B9" w:rsidP="00486858">
      <w:pPr>
        <w:pStyle w:val="Heading1"/>
        <w:numPr>
          <w:ilvl w:val="0"/>
          <w:numId w:val="1"/>
        </w:numPr>
        <w:tabs>
          <w:tab w:val="left" w:pos="450"/>
        </w:tabs>
        <w:ind w:left="0" w:firstLine="0"/>
        <w:jc w:val="both"/>
        <w:rPr>
          <w:u w:val="none"/>
        </w:rPr>
      </w:pPr>
      <w:bookmarkStart w:id="1318" w:name="_Toc42188628"/>
      <w:r>
        <w:rPr>
          <w:u w:val="none"/>
        </w:rPr>
        <w:t>Spatial stream and MIMO protocol enhancement</w:t>
      </w:r>
      <w:bookmarkEnd w:id="1318"/>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319" w:name="_Toc14316280"/>
      <w:bookmarkStart w:id="1320" w:name="_Toc14316792"/>
      <w:bookmarkStart w:id="1321" w:name="_Toc14350451"/>
      <w:bookmarkStart w:id="1322" w:name="_Toc21520595"/>
      <w:bookmarkStart w:id="1323" w:name="_Toc21520638"/>
      <w:bookmarkStart w:id="1324" w:name="_Toc21520687"/>
      <w:bookmarkStart w:id="1325" w:name="_Toc21543271"/>
      <w:bookmarkStart w:id="1326" w:name="_Toc21543479"/>
      <w:bookmarkStart w:id="1327" w:name="_Toc24703007"/>
      <w:bookmarkStart w:id="1328" w:name="_Toc24704617"/>
      <w:bookmarkStart w:id="1329" w:name="_Toc24704722"/>
      <w:bookmarkStart w:id="1330" w:name="_Toc24705212"/>
      <w:bookmarkStart w:id="1331" w:name="_Toc24780859"/>
      <w:bookmarkStart w:id="1332" w:name="_Toc24781759"/>
      <w:bookmarkStart w:id="1333" w:name="_Toc24782459"/>
      <w:bookmarkStart w:id="1334" w:name="_Toc24802036"/>
      <w:bookmarkStart w:id="1335" w:name="_Toc24805232"/>
      <w:bookmarkStart w:id="1336" w:name="_Toc24806219"/>
      <w:bookmarkStart w:id="1337" w:name="_Toc24806945"/>
      <w:bookmarkStart w:id="1338" w:name="_Toc24891624"/>
      <w:bookmarkStart w:id="1339" w:name="_Toc24891945"/>
      <w:bookmarkStart w:id="1340" w:name="_Toc24891991"/>
      <w:bookmarkStart w:id="1341" w:name="_Toc24892628"/>
      <w:bookmarkStart w:id="1342" w:name="_Toc24893242"/>
      <w:bookmarkStart w:id="1343" w:name="_Toc24893774"/>
      <w:bookmarkStart w:id="1344" w:name="_Toc24894165"/>
      <w:bookmarkStart w:id="1345" w:name="_Toc24894650"/>
      <w:bookmarkStart w:id="1346" w:name="_Toc25752114"/>
      <w:bookmarkStart w:id="1347" w:name="_Toc30867922"/>
      <w:bookmarkStart w:id="1348" w:name="_Toc30869205"/>
      <w:bookmarkStart w:id="1349" w:name="_Toc30876635"/>
      <w:bookmarkStart w:id="1350" w:name="_Toc30876688"/>
      <w:bookmarkStart w:id="1351" w:name="_Toc30876976"/>
      <w:bookmarkStart w:id="1352" w:name="_Toc30895007"/>
      <w:bookmarkStart w:id="1353" w:name="_Toc30895516"/>
      <w:bookmarkStart w:id="1354" w:name="_Toc30897874"/>
      <w:bookmarkStart w:id="1355" w:name="_Toc30899301"/>
      <w:bookmarkStart w:id="1356" w:name="_Toc30915811"/>
      <w:bookmarkStart w:id="1357" w:name="_Toc30915873"/>
      <w:bookmarkStart w:id="1358" w:name="_Toc31918199"/>
      <w:bookmarkStart w:id="1359" w:name="_Toc36716531"/>
      <w:bookmarkStart w:id="1360" w:name="_Toc36723293"/>
      <w:bookmarkStart w:id="1361" w:name="_Toc36723375"/>
      <w:bookmarkStart w:id="1362" w:name="_Toc36723508"/>
      <w:bookmarkStart w:id="1363" w:name="_Toc36842561"/>
      <w:bookmarkStart w:id="1364" w:name="_Toc36842643"/>
      <w:bookmarkStart w:id="1365" w:name="_Toc37257588"/>
      <w:bookmarkStart w:id="1366" w:name="_Toc37438265"/>
      <w:bookmarkStart w:id="1367" w:name="_Toc37771533"/>
      <w:bookmarkStart w:id="1368" w:name="_Toc37771851"/>
      <w:bookmarkStart w:id="1369" w:name="_Toc37928386"/>
      <w:bookmarkStart w:id="1370" w:name="_Toc38110504"/>
      <w:bookmarkStart w:id="1371" w:name="_Toc38110686"/>
      <w:bookmarkStart w:id="1372" w:name="_Toc38110780"/>
      <w:bookmarkStart w:id="1373" w:name="_Toc38381679"/>
      <w:bookmarkStart w:id="1374" w:name="_Toc38381773"/>
      <w:bookmarkStart w:id="1375" w:name="_Toc38382158"/>
      <w:bookmarkStart w:id="1376" w:name="_Toc38440411"/>
      <w:bookmarkStart w:id="1377" w:name="_Toc38621994"/>
      <w:bookmarkStart w:id="1378" w:name="_Toc38622091"/>
      <w:bookmarkStart w:id="1379" w:name="_Toc38622582"/>
      <w:bookmarkStart w:id="1380" w:name="_Toc38792501"/>
      <w:bookmarkStart w:id="1381" w:name="_Toc38792602"/>
      <w:bookmarkStart w:id="1382" w:name="_Toc38792773"/>
      <w:bookmarkStart w:id="1383" w:name="_Toc38967151"/>
      <w:bookmarkStart w:id="1384" w:name="_Toc38968702"/>
      <w:bookmarkStart w:id="1385" w:name="_Toc38969988"/>
      <w:bookmarkStart w:id="1386" w:name="_Toc38970602"/>
      <w:bookmarkStart w:id="1387" w:name="_Toc39074943"/>
      <w:bookmarkStart w:id="1388" w:name="_Toc39137764"/>
      <w:bookmarkStart w:id="1389" w:name="_Toc39140457"/>
      <w:bookmarkStart w:id="1390" w:name="_Toc39140692"/>
      <w:bookmarkStart w:id="1391" w:name="_Toc39143889"/>
      <w:bookmarkStart w:id="1392" w:name="_Toc39225333"/>
      <w:bookmarkStart w:id="1393" w:name="_Toc39229681"/>
      <w:bookmarkStart w:id="1394" w:name="_Toc39230279"/>
      <w:bookmarkStart w:id="1395" w:name="_Toc39230942"/>
      <w:bookmarkStart w:id="1396" w:name="_Toc39231081"/>
      <w:bookmarkStart w:id="1397" w:name="_Toc39597161"/>
      <w:bookmarkStart w:id="1398" w:name="_Toc39598140"/>
      <w:bookmarkStart w:id="1399" w:name="_Toc39600354"/>
      <w:bookmarkStart w:id="1400" w:name="_Toc39674571"/>
      <w:bookmarkStart w:id="1401" w:name="_Toc39827054"/>
      <w:bookmarkStart w:id="1402" w:name="_Toc39845596"/>
      <w:bookmarkStart w:id="1403" w:name="_Toc39846356"/>
      <w:bookmarkStart w:id="1404" w:name="_Toc39847825"/>
      <w:bookmarkStart w:id="1405" w:name="_Toc39847970"/>
      <w:bookmarkStart w:id="1406" w:name="_Toc39848093"/>
      <w:bookmarkStart w:id="1407" w:name="_Toc39848424"/>
      <w:bookmarkStart w:id="1408" w:name="_Toc40028548"/>
      <w:bookmarkStart w:id="1409" w:name="_Toc40028986"/>
      <w:bookmarkStart w:id="1410" w:name="_Toc40217752"/>
      <w:bookmarkStart w:id="1411" w:name="_Toc40274944"/>
      <w:bookmarkStart w:id="1412" w:name="_Toc40275142"/>
      <w:bookmarkStart w:id="1413" w:name="_Toc40277231"/>
      <w:bookmarkStart w:id="1414" w:name="_Toc40433567"/>
      <w:bookmarkStart w:id="1415" w:name="_Toc40814802"/>
      <w:bookmarkStart w:id="1416" w:name="_Toc40817274"/>
      <w:bookmarkStart w:id="1417" w:name="_Toc41050342"/>
      <w:bookmarkStart w:id="1418" w:name="_Toc41060248"/>
      <w:bookmarkStart w:id="1419" w:name="_Toc41388413"/>
      <w:bookmarkStart w:id="1420" w:name="_Toc41388624"/>
      <w:bookmarkStart w:id="1421" w:name="_Toc41669210"/>
      <w:bookmarkStart w:id="1422" w:name="_Toc41670063"/>
      <w:bookmarkStart w:id="1423" w:name="_Toc41670187"/>
      <w:bookmarkStart w:id="1424" w:name="_Toc41671019"/>
      <w:bookmarkStart w:id="1425" w:name="_Toc41671883"/>
      <w:bookmarkStart w:id="1426" w:name="_Toc41910028"/>
      <w:bookmarkStart w:id="1427" w:name="_Toc42180178"/>
      <w:bookmarkStart w:id="1428" w:name="_Toc42180621"/>
      <w:bookmarkStart w:id="1429" w:name="_Toc42187791"/>
      <w:bookmarkStart w:id="1430" w:name="_Toc42188629"/>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p>
    <w:p w14:paraId="79F403CF" w14:textId="77777777" w:rsidR="00B973B9" w:rsidRPr="00B872F3" w:rsidRDefault="00B973B9" w:rsidP="00365E0E">
      <w:pPr>
        <w:pStyle w:val="Heading2"/>
        <w:spacing w:after="60"/>
        <w:jc w:val="both"/>
        <w:rPr>
          <w:u w:val="none"/>
        </w:rPr>
      </w:pPr>
      <w:bookmarkStart w:id="1431" w:name="_Toc42188630"/>
      <w:r w:rsidRPr="00B872F3">
        <w:rPr>
          <w:u w:val="none"/>
        </w:rPr>
        <w:t>General</w:t>
      </w:r>
      <w:bookmarkEnd w:id="1431"/>
    </w:p>
    <w:p w14:paraId="21431775" w14:textId="77777777" w:rsidR="00B973B9" w:rsidRDefault="00B973B9" w:rsidP="002A0425">
      <w:pPr>
        <w:jc w:val="both"/>
      </w:pPr>
      <w:r>
        <w:t>This section describes features related to 16 spatial stream operation and MIMO protocol enhancement.</w:t>
      </w:r>
    </w:p>
    <w:p w14:paraId="25E7B5B4" w14:textId="77777777" w:rsidR="00B973B9" w:rsidRPr="00B872F3" w:rsidRDefault="00AC7FD3" w:rsidP="00365E0E">
      <w:pPr>
        <w:pStyle w:val="Heading2"/>
        <w:spacing w:after="60"/>
        <w:jc w:val="both"/>
        <w:rPr>
          <w:u w:val="none"/>
        </w:rPr>
      </w:pPr>
      <w:bookmarkStart w:id="1432" w:name="_Toc42188631"/>
      <w:r>
        <w:rPr>
          <w:u w:val="none"/>
        </w:rPr>
        <w:t>16 spatial stream operation</w:t>
      </w:r>
      <w:bookmarkEnd w:id="1432"/>
    </w:p>
    <w:p w14:paraId="453277D5" w14:textId="77777777" w:rsidR="00B973B9" w:rsidRPr="005B3BB6" w:rsidRDefault="00F64E57" w:rsidP="002A0425">
      <w:pPr>
        <w:jc w:val="both"/>
        <w:rPr>
          <w:highlight w:val="lightGray"/>
        </w:rPr>
      </w:pPr>
      <w:r w:rsidRPr="005B3BB6">
        <w:rPr>
          <w:highlight w:val="lightGray"/>
        </w:rPr>
        <w:t>802.</w:t>
      </w:r>
      <w:r w:rsidR="00AC7FD3" w:rsidRPr="005B3BB6">
        <w:rPr>
          <w:highlight w:val="lightGray"/>
        </w:rPr>
        <w:t>11be supports a maximum of 16 spatial streams (total across all the scheduled STAs) for MU-MIMO.</w:t>
      </w:r>
    </w:p>
    <w:p w14:paraId="3C2BFE1F" w14:textId="77777777" w:rsidR="00AC7FD3" w:rsidRPr="005B3BB6" w:rsidRDefault="00AC7FD3" w:rsidP="002A0425">
      <w:pPr>
        <w:jc w:val="both"/>
        <w:rPr>
          <w:highlight w:val="lightGray"/>
        </w:rPr>
      </w:pPr>
      <w:r w:rsidRPr="005B3BB6">
        <w:rPr>
          <w:highlight w:val="lightGray"/>
        </w:rPr>
        <w:t xml:space="preserve">[Motion 65, </w:t>
      </w:r>
      <w:sdt>
        <w:sdtPr>
          <w:rPr>
            <w:highlight w:val="lightGray"/>
          </w:rPr>
          <w:id w:val="834807642"/>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840763079"/>
          <w:citation/>
        </w:sdtPr>
        <w:sdtContent>
          <w:r w:rsidR="0007035A" w:rsidRPr="005B3BB6">
            <w:rPr>
              <w:highlight w:val="lightGray"/>
            </w:rPr>
            <w:fldChar w:fldCharType="begin"/>
          </w:r>
          <w:r w:rsidR="0007035A" w:rsidRPr="005B3BB6">
            <w:rPr>
              <w:highlight w:val="lightGray"/>
              <w:lang w:val="en-US"/>
            </w:rPr>
            <w:instrText xml:space="preserve"> CITATION 19_1877r1 \l 1033 </w:instrText>
          </w:r>
          <w:r w:rsidR="0007035A" w:rsidRPr="005B3BB6">
            <w:rPr>
              <w:highlight w:val="lightGray"/>
            </w:rPr>
            <w:fldChar w:fldCharType="separate"/>
          </w:r>
          <w:r w:rsidR="00414CE3" w:rsidRPr="005B3BB6">
            <w:rPr>
              <w:noProof/>
              <w:highlight w:val="lightGray"/>
              <w:lang w:val="en-US"/>
            </w:rPr>
            <w:t>[55]</w:t>
          </w:r>
          <w:r w:rsidR="0007035A" w:rsidRPr="005B3BB6">
            <w:rPr>
              <w:highlight w:val="lightGray"/>
            </w:rPr>
            <w:fldChar w:fldCharType="end"/>
          </w:r>
        </w:sdtContent>
      </w:sdt>
      <w:r w:rsidR="0007035A" w:rsidRPr="005B3BB6">
        <w:rPr>
          <w:highlight w:val="lightGray"/>
        </w:rPr>
        <w:t>]</w:t>
      </w:r>
    </w:p>
    <w:p w14:paraId="7EC0B9A2" w14:textId="77777777" w:rsidR="0007035A" w:rsidRPr="005B3BB6" w:rsidRDefault="0007035A" w:rsidP="002A0425">
      <w:pPr>
        <w:jc w:val="both"/>
        <w:rPr>
          <w:highlight w:val="lightGray"/>
        </w:rPr>
      </w:pPr>
    </w:p>
    <w:p w14:paraId="429E7BE7" w14:textId="77777777" w:rsidR="0007035A" w:rsidRPr="005B3BB6" w:rsidRDefault="00F64E57" w:rsidP="002A0425">
      <w:pPr>
        <w:jc w:val="both"/>
        <w:rPr>
          <w:highlight w:val="lightGray"/>
        </w:rPr>
      </w:pPr>
      <w:r w:rsidRPr="005B3BB6">
        <w:rPr>
          <w:highlight w:val="lightGray"/>
        </w:rPr>
        <w:t>802.</w:t>
      </w:r>
      <w:r w:rsidR="000C18A0" w:rsidRPr="005B3BB6">
        <w:rPr>
          <w:highlight w:val="lightGray"/>
        </w:rPr>
        <w:t>11be defines a maximum of 16 spatial streams for SU-MIMO.</w:t>
      </w:r>
    </w:p>
    <w:p w14:paraId="55043717" w14:textId="77777777" w:rsidR="000C18A0" w:rsidRDefault="000C18A0" w:rsidP="000C18A0">
      <w:pPr>
        <w:jc w:val="both"/>
      </w:pPr>
      <w:r w:rsidRPr="005B3BB6">
        <w:rPr>
          <w:highlight w:val="lightGray"/>
        </w:rPr>
        <w:t xml:space="preserve">[Motion 66, </w:t>
      </w:r>
      <w:sdt>
        <w:sdtPr>
          <w:rPr>
            <w:highlight w:val="lightGray"/>
          </w:rPr>
          <w:id w:val="-117378188"/>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382135596"/>
          <w:citation/>
        </w:sdtPr>
        <w:sdtContent>
          <w:r w:rsidRPr="005B3BB6">
            <w:rPr>
              <w:highlight w:val="lightGray"/>
            </w:rPr>
            <w:fldChar w:fldCharType="begin"/>
          </w:r>
          <w:r w:rsidRPr="005B3BB6">
            <w:rPr>
              <w:highlight w:val="lightGray"/>
              <w:lang w:val="en-US"/>
            </w:rPr>
            <w:instrText xml:space="preserve"> CITATION 19_1877r1 \l 1033 </w:instrText>
          </w:r>
          <w:r w:rsidRPr="005B3BB6">
            <w:rPr>
              <w:highlight w:val="lightGray"/>
            </w:rPr>
            <w:fldChar w:fldCharType="separate"/>
          </w:r>
          <w:r w:rsidR="00414CE3" w:rsidRPr="005B3BB6">
            <w:rPr>
              <w:noProof/>
              <w:highlight w:val="lightGray"/>
              <w:lang w:val="en-US"/>
            </w:rPr>
            <w:t>[55]</w:t>
          </w:r>
          <w:r w:rsidRPr="005B3BB6">
            <w:rPr>
              <w:highlight w:val="lightGray"/>
            </w:rPr>
            <w:fldChar w:fldCharType="end"/>
          </w:r>
        </w:sdtContent>
      </w:sdt>
      <w:r w:rsidRPr="005B3BB6">
        <w:rPr>
          <w:highlight w:val="lightGray"/>
        </w:rPr>
        <w:t>]</w:t>
      </w:r>
    </w:p>
    <w:p w14:paraId="1DC255F5" w14:textId="77777777" w:rsidR="004F5BA0" w:rsidRDefault="004F5BA0" w:rsidP="000C18A0">
      <w:pPr>
        <w:jc w:val="both"/>
      </w:pPr>
    </w:p>
    <w:p w14:paraId="4368615C" w14:textId="77777777" w:rsidR="009A40F3" w:rsidRPr="009A40F3" w:rsidRDefault="009A40F3" w:rsidP="000C18A0">
      <w:pPr>
        <w:jc w:val="both"/>
        <w:rPr>
          <w:b/>
        </w:rPr>
      </w:pPr>
      <w:r w:rsidRPr="009A40F3">
        <w:rPr>
          <w:b/>
          <w:highlight w:val="yellow"/>
        </w:rPr>
        <w:t>Straw poll #15</w:t>
      </w:r>
    </w:p>
    <w:p w14:paraId="166BD998" w14:textId="17E8B4A0" w:rsidR="004F5BA0" w:rsidRPr="004F5BA0" w:rsidRDefault="004F5BA0" w:rsidP="004F5BA0">
      <w:pPr>
        <w:jc w:val="both"/>
        <w:rPr>
          <w:bCs/>
          <w:highlight w:val="yellow"/>
        </w:rPr>
      </w:pPr>
      <w:r w:rsidRPr="004F5BA0">
        <w:rPr>
          <w:bCs/>
          <w:highlight w:val="yellow"/>
        </w:rPr>
        <w:t xml:space="preserve">For an EHT MU-MIMO transmission, </w:t>
      </w:r>
      <w:del w:id="1433" w:author="Edward Au" w:date="2020-06-01T13:16:00Z">
        <w:r w:rsidRPr="004F5BA0" w:rsidDel="00784DBB">
          <w:rPr>
            <w:bCs/>
            <w:highlight w:val="yellow"/>
          </w:rPr>
          <w:delText xml:space="preserve">do you agree to limit </w:delText>
        </w:r>
      </w:del>
      <w:r w:rsidRPr="004F5BA0">
        <w:rPr>
          <w:bCs/>
          <w:highlight w:val="yellow"/>
        </w:rPr>
        <w:t xml:space="preserve">the maximum number of </w:t>
      </w:r>
      <w:del w:id="1434" w:author="Edward Au" w:date="2020-06-01T15:52:00Z">
        <w:r w:rsidRPr="004F5BA0" w:rsidDel="003E3ECC">
          <w:rPr>
            <w:bCs/>
            <w:highlight w:val="yellow"/>
          </w:rPr>
          <w:delText xml:space="preserve">Spatial </w:delText>
        </w:r>
      </w:del>
      <w:ins w:id="1435" w:author="Edward Au" w:date="2020-06-01T15:52:00Z">
        <w:r w:rsidR="003E3ECC">
          <w:rPr>
            <w:bCs/>
            <w:highlight w:val="yellow"/>
          </w:rPr>
          <w:t>s</w:t>
        </w:r>
        <w:r w:rsidR="003E3ECC" w:rsidRPr="004F5BA0">
          <w:rPr>
            <w:bCs/>
            <w:highlight w:val="yellow"/>
          </w:rPr>
          <w:t xml:space="preserve">patial </w:t>
        </w:r>
      </w:ins>
      <w:del w:id="1436" w:author="Edward Au" w:date="2020-06-01T15:52:00Z">
        <w:r w:rsidRPr="004F5BA0" w:rsidDel="003E3ECC">
          <w:rPr>
            <w:bCs/>
            <w:highlight w:val="yellow"/>
          </w:rPr>
          <w:delText xml:space="preserve">Streams </w:delText>
        </w:r>
      </w:del>
      <w:ins w:id="1437" w:author="Edward Au" w:date="2020-06-01T15:52:00Z">
        <w:r w:rsidR="003E3ECC">
          <w:rPr>
            <w:bCs/>
            <w:highlight w:val="yellow"/>
          </w:rPr>
          <w:t>s</w:t>
        </w:r>
        <w:r w:rsidR="003E3ECC" w:rsidRPr="004F5BA0">
          <w:rPr>
            <w:bCs/>
            <w:highlight w:val="yellow"/>
          </w:rPr>
          <w:t xml:space="preserve">treams </w:t>
        </w:r>
      </w:ins>
      <w:r w:rsidRPr="004F5BA0">
        <w:rPr>
          <w:bCs/>
          <w:highlight w:val="yellow"/>
        </w:rPr>
        <w:t>allocated to each MU-MIMO scheduled non-AP STA</w:t>
      </w:r>
      <w:ins w:id="1438" w:author="Edward Au" w:date="2020-06-01T13:16:00Z">
        <w:r w:rsidR="00784DBB">
          <w:rPr>
            <w:bCs/>
            <w:highlight w:val="yellow"/>
          </w:rPr>
          <w:t xml:space="preserve"> is limited</w:t>
        </w:r>
      </w:ins>
      <w:r w:rsidRPr="004F5BA0">
        <w:rPr>
          <w:bCs/>
          <w:highlight w:val="yellow"/>
        </w:rPr>
        <w:t xml:space="preserve"> to 4</w:t>
      </w:r>
      <w:ins w:id="1439" w:author="Edward Au" w:date="2020-06-01T13:16:00Z">
        <w:r w:rsidR="00784DBB">
          <w:rPr>
            <w:bCs/>
            <w:highlight w:val="yellow"/>
          </w:rPr>
          <w:t>.</w:t>
        </w:r>
      </w:ins>
      <w:del w:id="1440" w:author="Edward Au" w:date="2020-06-01T13:16:00Z">
        <w:r w:rsidRPr="004F5BA0" w:rsidDel="00784DBB">
          <w:rPr>
            <w:bCs/>
            <w:highlight w:val="yellow"/>
          </w:rPr>
          <w:delText>?</w:delText>
        </w:r>
      </w:del>
      <w:r w:rsidR="003D5AE1" w:rsidRPr="009A40F3">
        <w:rPr>
          <w:highlight w:val="yellow"/>
        </w:rPr>
        <w:t xml:space="preserve"> </w:t>
      </w:r>
      <w:r w:rsidR="003D5AE1" w:rsidRPr="009A40F3">
        <w:rPr>
          <w:b/>
          <w:i/>
          <w:highlight w:val="yellow"/>
        </w:rPr>
        <w:t>[#SP15]</w:t>
      </w:r>
    </w:p>
    <w:p w14:paraId="42876786" w14:textId="4878C005" w:rsidR="004F5BA0" w:rsidRDefault="004F5BA0" w:rsidP="004F5BA0">
      <w:pPr>
        <w:jc w:val="both"/>
        <w:rPr>
          <w:b/>
          <w:i/>
        </w:rPr>
      </w:pPr>
      <w:r w:rsidRPr="004F5BA0">
        <w:rPr>
          <w:highlight w:val="yellow"/>
        </w:rPr>
        <w:t>[20/0067r1 (Restrictions for 16 SS based MU-MIMO Scheduling, Junghoon Suh, Huawei), SP#1,</w:t>
      </w:r>
      <w:r w:rsidR="00741D4C">
        <w:rPr>
          <w:highlight w:val="yellow"/>
        </w:rPr>
        <w:t xml:space="preserve"> </w:t>
      </w:r>
      <w:r w:rsidRPr="004F5BA0">
        <w:rPr>
          <w:highlight w:val="yellow"/>
        </w:rPr>
        <w:t xml:space="preserve">Y/N/A: </w:t>
      </w:r>
      <w:r w:rsidRPr="009A40F3">
        <w:rPr>
          <w:highlight w:val="yellow"/>
        </w:rPr>
        <w:t>56/1/9]</w:t>
      </w:r>
    </w:p>
    <w:p w14:paraId="5F9B4835" w14:textId="77777777" w:rsidR="000923AA" w:rsidRDefault="000923AA" w:rsidP="004F5BA0">
      <w:pPr>
        <w:jc w:val="both"/>
        <w:rPr>
          <w:b/>
          <w:i/>
        </w:rPr>
      </w:pPr>
    </w:p>
    <w:p w14:paraId="79967A8E" w14:textId="77777777" w:rsidR="000923AA" w:rsidRPr="000923AA" w:rsidRDefault="000923AA" w:rsidP="000923AA">
      <w:pPr>
        <w:jc w:val="both"/>
        <w:rPr>
          <w:szCs w:val="22"/>
          <w:highlight w:val="yellow"/>
        </w:rPr>
      </w:pPr>
      <w:r w:rsidRPr="000923AA">
        <w:rPr>
          <w:b/>
          <w:highlight w:val="yellow"/>
        </w:rPr>
        <w:t>Straw poll #47</w:t>
      </w:r>
    </w:p>
    <w:p w14:paraId="1CE8845C" w14:textId="239F70A5" w:rsidR="000923AA" w:rsidRPr="000923AA" w:rsidRDefault="000923AA" w:rsidP="000923AA">
      <w:pPr>
        <w:jc w:val="both"/>
        <w:rPr>
          <w:szCs w:val="22"/>
          <w:highlight w:val="yellow"/>
        </w:rPr>
      </w:pPr>
      <w:del w:id="1441" w:author="Edward Au" w:date="2020-06-01T13:16:00Z">
        <w:r w:rsidRPr="000923AA" w:rsidDel="00784DBB">
          <w:rPr>
            <w:szCs w:val="22"/>
            <w:highlight w:val="yellow"/>
          </w:rPr>
          <w:delText>Do you agree that t</w:delText>
        </w:r>
      </w:del>
      <w:ins w:id="1442" w:author="Edward Au" w:date="2020-06-01T13:16:00Z">
        <w:r w:rsidR="00784DBB">
          <w:rPr>
            <w:szCs w:val="22"/>
            <w:highlight w:val="yellow"/>
          </w:rPr>
          <w:t>T</w:t>
        </w:r>
      </w:ins>
      <w:r w:rsidRPr="000923AA">
        <w:rPr>
          <w:szCs w:val="22"/>
          <w:highlight w:val="yellow"/>
        </w:rPr>
        <w:t>he max</w:t>
      </w:r>
      <w:ins w:id="1443" w:author="Edward Au" w:date="2020-06-01T13:16:00Z">
        <w:r w:rsidR="00784DBB">
          <w:rPr>
            <w:szCs w:val="22"/>
            <w:highlight w:val="yellow"/>
          </w:rPr>
          <w:t>imum</w:t>
        </w:r>
      </w:ins>
      <w:r w:rsidRPr="000923AA">
        <w:rPr>
          <w:szCs w:val="22"/>
          <w:highlight w:val="yellow"/>
        </w:rPr>
        <w:t xml:space="preserve"> number of users that can be spatially multiplexed in EHT for DL transmissions is 8 per RU/MRU</w:t>
      </w:r>
      <w:ins w:id="1444" w:author="Edward Au" w:date="2020-06-01T13:16:00Z">
        <w:r w:rsidR="00784DBB">
          <w:rPr>
            <w:szCs w:val="22"/>
            <w:highlight w:val="yellow"/>
          </w:rPr>
          <w:t>.</w:t>
        </w:r>
      </w:ins>
      <w:del w:id="1445" w:author="Edward Au" w:date="2020-06-01T13:16:00Z">
        <w:r w:rsidRPr="000923AA" w:rsidDel="00784DBB">
          <w:rPr>
            <w:szCs w:val="22"/>
            <w:highlight w:val="yellow"/>
          </w:rPr>
          <w:delText>?</w:delText>
        </w:r>
      </w:del>
    </w:p>
    <w:p w14:paraId="1F2A911E" w14:textId="5501D3B7" w:rsidR="000923AA" w:rsidRPr="000923AA" w:rsidRDefault="000923AA" w:rsidP="000923AA">
      <w:pPr>
        <w:pStyle w:val="ListParagraph"/>
        <w:numPr>
          <w:ilvl w:val="0"/>
          <w:numId w:val="70"/>
        </w:numPr>
        <w:jc w:val="both"/>
        <w:rPr>
          <w:szCs w:val="22"/>
          <w:highlight w:val="yellow"/>
        </w:rPr>
      </w:pPr>
      <w:r w:rsidRPr="000923AA">
        <w:rPr>
          <w:szCs w:val="22"/>
          <w:highlight w:val="yellow"/>
        </w:rPr>
        <w:t xml:space="preserve">Applicable to all transmission modes in </w:t>
      </w:r>
      <w:ins w:id="1446" w:author="Edward Au" w:date="2020-06-01T13:17:00Z">
        <w:r w:rsidR="00784DBB">
          <w:rPr>
            <w:szCs w:val="22"/>
            <w:highlight w:val="yellow"/>
          </w:rPr>
          <w:t>802.</w:t>
        </w:r>
      </w:ins>
      <w:r w:rsidRPr="000923AA">
        <w:rPr>
          <w:szCs w:val="22"/>
          <w:highlight w:val="yellow"/>
        </w:rPr>
        <w:t>11be</w:t>
      </w:r>
      <w:ins w:id="1447" w:author="Edward Au" w:date="2020-06-01T13:17:00Z">
        <w:r w:rsidR="00784DBB">
          <w:rPr>
            <w:szCs w:val="22"/>
            <w:highlight w:val="yellow"/>
          </w:rPr>
          <w:t xml:space="preserve"> </w:t>
        </w:r>
      </w:ins>
      <w:r w:rsidR="000916DE" w:rsidRPr="000923AA">
        <w:rPr>
          <w:b/>
          <w:i/>
          <w:highlight w:val="yellow"/>
        </w:rPr>
        <w:t>[#SP47]</w:t>
      </w:r>
    </w:p>
    <w:p w14:paraId="3F0E019E" w14:textId="3B176EE7" w:rsidR="000923AA" w:rsidRPr="000923AA" w:rsidRDefault="000923AA" w:rsidP="000923AA">
      <w:pPr>
        <w:jc w:val="both"/>
        <w:rPr>
          <w:szCs w:val="22"/>
        </w:rPr>
      </w:pPr>
      <w:r w:rsidRPr="000923AA">
        <w:rPr>
          <w:szCs w:val="22"/>
          <w:highlight w:val="yellow"/>
        </w:rPr>
        <w:t>[20/0767r0 (Number of Users in MU-MIMO, Ron Porat, Broadcom), SP#1, Y/N/A: 45/1/6]</w:t>
      </w:r>
      <w:r w:rsidRPr="000923AA">
        <w:rPr>
          <w:b/>
          <w:highlight w:val="yellow"/>
        </w:rPr>
        <w:t xml:space="preserve"> </w:t>
      </w:r>
    </w:p>
    <w:p w14:paraId="1760DC73" w14:textId="77777777" w:rsidR="005F5114" w:rsidRPr="0020305D" w:rsidRDefault="005F5114" w:rsidP="00486858">
      <w:pPr>
        <w:pStyle w:val="Heading1"/>
        <w:numPr>
          <w:ilvl w:val="0"/>
          <w:numId w:val="1"/>
        </w:numPr>
        <w:tabs>
          <w:tab w:val="left" w:pos="450"/>
        </w:tabs>
        <w:ind w:left="0" w:firstLine="0"/>
        <w:jc w:val="both"/>
        <w:rPr>
          <w:u w:val="none"/>
        </w:rPr>
      </w:pPr>
      <w:bookmarkStart w:id="1448" w:name="_Toc42188632"/>
      <w:r>
        <w:rPr>
          <w:u w:val="none"/>
        </w:rPr>
        <w:t xml:space="preserve">Multi-AP </w:t>
      </w:r>
      <w:r w:rsidR="00D221B4">
        <w:rPr>
          <w:u w:val="none"/>
        </w:rPr>
        <w:t>operation</w:t>
      </w:r>
      <w:bookmarkEnd w:id="1448"/>
    </w:p>
    <w:p w14:paraId="79F5D747"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449" w:name="_Toc14316284"/>
      <w:bookmarkStart w:id="1450" w:name="_Toc14316796"/>
      <w:bookmarkStart w:id="1451" w:name="_Toc14350455"/>
      <w:bookmarkStart w:id="1452" w:name="_Toc21520599"/>
      <w:bookmarkStart w:id="1453" w:name="_Toc21520642"/>
      <w:bookmarkStart w:id="1454" w:name="_Toc21520691"/>
      <w:bookmarkStart w:id="1455" w:name="_Toc21543275"/>
      <w:bookmarkStart w:id="1456" w:name="_Toc21543483"/>
      <w:bookmarkStart w:id="1457" w:name="_Toc24703011"/>
      <w:bookmarkStart w:id="1458" w:name="_Toc24704621"/>
      <w:bookmarkStart w:id="1459" w:name="_Toc24704726"/>
      <w:bookmarkStart w:id="1460" w:name="_Toc24705216"/>
      <w:bookmarkStart w:id="1461" w:name="_Toc24780863"/>
      <w:bookmarkStart w:id="1462" w:name="_Toc24781763"/>
      <w:bookmarkStart w:id="1463" w:name="_Toc24782463"/>
      <w:bookmarkStart w:id="1464" w:name="_Toc24802040"/>
      <w:bookmarkStart w:id="1465" w:name="_Toc24805236"/>
      <w:bookmarkStart w:id="1466" w:name="_Toc24806223"/>
      <w:bookmarkStart w:id="1467" w:name="_Toc24806949"/>
      <w:bookmarkStart w:id="1468" w:name="_Toc24891628"/>
      <w:bookmarkStart w:id="1469" w:name="_Toc24891949"/>
      <w:bookmarkStart w:id="1470" w:name="_Toc24891995"/>
      <w:bookmarkStart w:id="1471" w:name="_Toc24892632"/>
      <w:bookmarkStart w:id="1472" w:name="_Toc24893246"/>
      <w:bookmarkStart w:id="1473" w:name="_Toc24893778"/>
      <w:bookmarkStart w:id="1474" w:name="_Toc24894169"/>
      <w:bookmarkStart w:id="1475" w:name="_Toc24894654"/>
      <w:bookmarkStart w:id="1476" w:name="_Toc25752118"/>
      <w:bookmarkStart w:id="1477" w:name="_Toc30867926"/>
      <w:bookmarkStart w:id="1478" w:name="_Toc30869209"/>
      <w:bookmarkStart w:id="1479" w:name="_Toc30876639"/>
      <w:bookmarkStart w:id="1480" w:name="_Toc30876692"/>
      <w:bookmarkStart w:id="1481" w:name="_Toc30876980"/>
      <w:bookmarkStart w:id="1482" w:name="_Toc30895011"/>
      <w:bookmarkStart w:id="1483" w:name="_Toc30895520"/>
      <w:bookmarkStart w:id="1484" w:name="_Toc30897878"/>
      <w:bookmarkStart w:id="1485" w:name="_Toc30899305"/>
      <w:bookmarkStart w:id="1486" w:name="_Toc30915815"/>
      <w:bookmarkStart w:id="1487" w:name="_Toc30915877"/>
      <w:bookmarkStart w:id="1488" w:name="_Toc31918203"/>
      <w:bookmarkStart w:id="1489" w:name="_Toc36716535"/>
      <w:bookmarkStart w:id="1490" w:name="_Toc36723297"/>
      <w:bookmarkStart w:id="1491" w:name="_Toc36723379"/>
      <w:bookmarkStart w:id="1492" w:name="_Toc36723512"/>
      <w:bookmarkStart w:id="1493" w:name="_Toc36842565"/>
      <w:bookmarkStart w:id="1494" w:name="_Toc36842647"/>
      <w:bookmarkStart w:id="1495" w:name="_Toc37257592"/>
      <w:bookmarkStart w:id="1496" w:name="_Toc37438269"/>
      <w:bookmarkStart w:id="1497" w:name="_Toc37771537"/>
      <w:bookmarkStart w:id="1498" w:name="_Toc37771855"/>
      <w:bookmarkStart w:id="1499" w:name="_Toc37928390"/>
      <w:bookmarkStart w:id="1500" w:name="_Toc38110508"/>
      <w:bookmarkStart w:id="1501" w:name="_Toc38110690"/>
      <w:bookmarkStart w:id="1502" w:name="_Toc38110784"/>
      <w:bookmarkStart w:id="1503" w:name="_Toc38381683"/>
      <w:bookmarkStart w:id="1504" w:name="_Toc38381777"/>
      <w:bookmarkStart w:id="1505" w:name="_Toc38382162"/>
      <w:bookmarkStart w:id="1506" w:name="_Toc38440415"/>
      <w:bookmarkStart w:id="1507" w:name="_Toc38621998"/>
      <w:bookmarkStart w:id="1508" w:name="_Toc38622095"/>
      <w:bookmarkStart w:id="1509" w:name="_Toc38622586"/>
      <w:bookmarkStart w:id="1510" w:name="_Toc38792505"/>
      <w:bookmarkStart w:id="1511" w:name="_Toc38792606"/>
      <w:bookmarkStart w:id="1512" w:name="_Toc38792777"/>
      <w:bookmarkStart w:id="1513" w:name="_Toc38967155"/>
      <w:bookmarkStart w:id="1514" w:name="_Toc38968706"/>
      <w:bookmarkStart w:id="1515" w:name="_Toc38969992"/>
      <w:bookmarkStart w:id="1516" w:name="_Toc38970606"/>
      <w:bookmarkStart w:id="1517" w:name="_Toc39074947"/>
      <w:bookmarkStart w:id="1518" w:name="_Toc39137768"/>
      <w:bookmarkStart w:id="1519" w:name="_Toc39140461"/>
      <w:bookmarkStart w:id="1520" w:name="_Toc39140696"/>
      <w:bookmarkStart w:id="1521" w:name="_Toc39143893"/>
      <w:bookmarkStart w:id="1522" w:name="_Toc39225337"/>
      <w:bookmarkStart w:id="1523" w:name="_Toc39229685"/>
      <w:bookmarkStart w:id="1524" w:name="_Toc39230283"/>
      <w:bookmarkStart w:id="1525" w:name="_Toc39230946"/>
      <w:bookmarkStart w:id="1526" w:name="_Toc39231085"/>
      <w:bookmarkStart w:id="1527" w:name="_Toc39597165"/>
      <w:bookmarkStart w:id="1528" w:name="_Toc39598144"/>
      <w:bookmarkStart w:id="1529" w:name="_Toc39600358"/>
      <w:bookmarkStart w:id="1530" w:name="_Toc39674575"/>
      <w:bookmarkStart w:id="1531" w:name="_Toc39827058"/>
      <w:bookmarkStart w:id="1532" w:name="_Toc39845600"/>
      <w:bookmarkStart w:id="1533" w:name="_Toc39846360"/>
      <w:bookmarkStart w:id="1534" w:name="_Toc39847829"/>
      <w:bookmarkStart w:id="1535" w:name="_Toc39847974"/>
      <w:bookmarkStart w:id="1536" w:name="_Toc39848097"/>
      <w:bookmarkStart w:id="1537" w:name="_Toc39848428"/>
      <w:bookmarkStart w:id="1538" w:name="_Toc40028552"/>
      <w:bookmarkStart w:id="1539" w:name="_Toc40028990"/>
      <w:bookmarkStart w:id="1540" w:name="_Toc40217756"/>
      <w:bookmarkStart w:id="1541" w:name="_Toc40274948"/>
      <w:bookmarkStart w:id="1542" w:name="_Toc40275146"/>
      <w:bookmarkStart w:id="1543" w:name="_Toc40277235"/>
      <w:bookmarkStart w:id="1544" w:name="_Toc40433571"/>
      <w:bookmarkStart w:id="1545" w:name="_Toc40814806"/>
      <w:bookmarkStart w:id="1546" w:name="_Toc40817278"/>
      <w:bookmarkStart w:id="1547" w:name="_Toc41050346"/>
      <w:bookmarkStart w:id="1548" w:name="_Toc41060252"/>
      <w:bookmarkStart w:id="1549" w:name="_Toc41388417"/>
      <w:bookmarkStart w:id="1550" w:name="_Toc41388628"/>
      <w:bookmarkStart w:id="1551" w:name="_Toc41669214"/>
      <w:bookmarkStart w:id="1552" w:name="_Toc41670067"/>
      <w:bookmarkStart w:id="1553" w:name="_Toc41670191"/>
      <w:bookmarkStart w:id="1554" w:name="_Toc41671023"/>
      <w:bookmarkStart w:id="1555" w:name="_Toc41671887"/>
      <w:bookmarkStart w:id="1556" w:name="_Toc41910032"/>
      <w:bookmarkStart w:id="1557" w:name="_Toc42180182"/>
      <w:bookmarkStart w:id="1558" w:name="_Toc42180625"/>
      <w:bookmarkStart w:id="1559" w:name="_Toc42187795"/>
      <w:bookmarkStart w:id="1560" w:name="_Toc42188633"/>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p>
    <w:p w14:paraId="6750C523" w14:textId="77777777" w:rsidR="005F5114" w:rsidRPr="00B872F3" w:rsidRDefault="005F5114" w:rsidP="00365E0E">
      <w:pPr>
        <w:pStyle w:val="Heading2"/>
        <w:spacing w:after="60"/>
        <w:jc w:val="both"/>
        <w:rPr>
          <w:u w:val="none"/>
        </w:rPr>
      </w:pPr>
      <w:bookmarkStart w:id="1561" w:name="_Toc42188634"/>
      <w:r w:rsidRPr="00B872F3">
        <w:rPr>
          <w:u w:val="none"/>
        </w:rPr>
        <w:t>General</w:t>
      </w:r>
      <w:bookmarkEnd w:id="1561"/>
    </w:p>
    <w:p w14:paraId="20A7C3C8" w14:textId="77777777" w:rsidR="005F5114" w:rsidRDefault="005F5114" w:rsidP="002A0425">
      <w:pPr>
        <w:jc w:val="both"/>
      </w:pPr>
      <w:r>
        <w:t xml:space="preserve">This section describes features related to multi-AP </w:t>
      </w:r>
      <w:r w:rsidR="00D221B4">
        <w:t>operation</w:t>
      </w:r>
      <w:r>
        <w:t>.</w:t>
      </w:r>
    </w:p>
    <w:p w14:paraId="5F0E90FE" w14:textId="77777777" w:rsidR="00325F7D" w:rsidRPr="00B872F3" w:rsidRDefault="00325F7D" w:rsidP="00365E0E">
      <w:pPr>
        <w:pStyle w:val="Heading2"/>
        <w:spacing w:after="60"/>
        <w:jc w:val="both"/>
        <w:rPr>
          <w:u w:val="none"/>
        </w:rPr>
      </w:pPr>
      <w:bookmarkStart w:id="1562" w:name="_Toc42188635"/>
      <w:r>
        <w:rPr>
          <w:u w:val="none"/>
        </w:rPr>
        <w:t>Setup</w:t>
      </w:r>
      <w:bookmarkEnd w:id="1562"/>
    </w:p>
    <w:p w14:paraId="4CDD4919" w14:textId="77777777" w:rsidR="00F03645" w:rsidRPr="005B3BB6" w:rsidRDefault="00F03645" w:rsidP="00F03645">
      <w:pPr>
        <w:jc w:val="both"/>
        <w:rPr>
          <w:highlight w:val="lightGray"/>
        </w:rPr>
      </w:pPr>
      <w:r w:rsidRPr="005B3BB6">
        <w:rPr>
          <w:highlight w:val="lightGray"/>
        </w:rPr>
        <w:t>An EHT AP supporting the Multi-AP coordination can send a frame (e.g., Beacon or other management frame) including capabilities of Multi-AP transmission schemes.</w:t>
      </w:r>
    </w:p>
    <w:p w14:paraId="604A2257" w14:textId="77777777" w:rsidR="00325F7D" w:rsidRPr="005B3BB6" w:rsidRDefault="00397703" w:rsidP="00F03645">
      <w:pPr>
        <w:jc w:val="both"/>
        <w:rPr>
          <w:highlight w:val="lightGray"/>
        </w:rPr>
      </w:pPr>
      <w:r w:rsidRPr="005B3BB6">
        <w:rPr>
          <w:highlight w:val="lightGray"/>
        </w:rPr>
        <w:t xml:space="preserve">NOTE – </w:t>
      </w:r>
      <w:r w:rsidR="00F03645" w:rsidRPr="005B3BB6">
        <w:rPr>
          <w:highlight w:val="lightGray"/>
        </w:rPr>
        <w:t>Multi-AP transmission schemes are TBD (e.g., Coordinated OFDMA)</w:t>
      </w:r>
      <w:r w:rsidRPr="005B3BB6">
        <w:rPr>
          <w:highlight w:val="lightGray"/>
        </w:rPr>
        <w:t>.</w:t>
      </w:r>
    </w:p>
    <w:p w14:paraId="171450C7" w14:textId="77777777" w:rsidR="00F03645" w:rsidRPr="005B3BB6" w:rsidRDefault="00F03645" w:rsidP="00F03645">
      <w:pPr>
        <w:jc w:val="both"/>
        <w:rPr>
          <w:highlight w:val="lightGray"/>
        </w:rPr>
      </w:pPr>
      <w:r w:rsidRPr="005B3BB6">
        <w:rPr>
          <w:highlight w:val="lightGray"/>
        </w:rPr>
        <w:t xml:space="preserve">[Motion 72, </w:t>
      </w:r>
      <w:sdt>
        <w:sdtPr>
          <w:rPr>
            <w:highlight w:val="lightGray"/>
          </w:rPr>
          <w:id w:val="784776604"/>
          <w:citation/>
        </w:sdtPr>
        <w:sdtContent>
          <w:r w:rsidR="00397703" w:rsidRPr="005B3BB6">
            <w:rPr>
              <w:highlight w:val="lightGray"/>
            </w:rPr>
            <w:fldChar w:fldCharType="begin"/>
          </w:r>
          <w:r w:rsidR="00397703" w:rsidRPr="005B3BB6">
            <w:rPr>
              <w:highlight w:val="lightGray"/>
              <w:lang w:val="en-US"/>
            </w:rPr>
            <w:instrText xml:space="preserve"> CITATION 19_1755r2 \l 1033 </w:instrText>
          </w:r>
          <w:r w:rsidR="00397703" w:rsidRPr="005B3BB6">
            <w:rPr>
              <w:highlight w:val="lightGray"/>
            </w:rPr>
            <w:fldChar w:fldCharType="separate"/>
          </w:r>
          <w:r w:rsidR="00414CE3" w:rsidRPr="005B3BB6">
            <w:rPr>
              <w:noProof/>
              <w:highlight w:val="lightGray"/>
              <w:lang w:val="en-US"/>
            </w:rPr>
            <w:t>[9]</w:t>
          </w:r>
          <w:r w:rsidR="00397703" w:rsidRPr="005B3BB6">
            <w:rPr>
              <w:highlight w:val="lightGray"/>
            </w:rPr>
            <w:fldChar w:fldCharType="end"/>
          </w:r>
        </w:sdtContent>
      </w:sdt>
      <w:r w:rsidR="00397703" w:rsidRPr="005B3BB6">
        <w:rPr>
          <w:highlight w:val="lightGray"/>
        </w:rPr>
        <w:t xml:space="preserve"> and </w:t>
      </w:r>
      <w:sdt>
        <w:sdtPr>
          <w:rPr>
            <w:highlight w:val="lightGray"/>
          </w:rPr>
          <w:id w:val="690578092"/>
          <w:citation/>
        </w:sdtPr>
        <w:sdtContent>
          <w:r w:rsidR="00731923" w:rsidRPr="005B3BB6">
            <w:rPr>
              <w:highlight w:val="lightGray"/>
            </w:rPr>
            <w:fldChar w:fldCharType="begin"/>
          </w:r>
          <w:r w:rsidR="00731923" w:rsidRPr="005B3BB6">
            <w:rPr>
              <w:highlight w:val="lightGray"/>
              <w:lang w:val="en-US"/>
            </w:rPr>
            <w:instrText xml:space="preserve"> CITATION 19_1895r2 \l 1033 </w:instrText>
          </w:r>
          <w:r w:rsidR="00731923" w:rsidRPr="005B3BB6">
            <w:rPr>
              <w:highlight w:val="lightGray"/>
            </w:rPr>
            <w:fldChar w:fldCharType="separate"/>
          </w:r>
          <w:r w:rsidR="00414CE3" w:rsidRPr="005B3BB6">
            <w:rPr>
              <w:noProof/>
              <w:highlight w:val="lightGray"/>
              <w:lang w:val="en-US"/>
            </w:rPr>
            <w:t>[56]</w:t>
          </w:r>
          <w:r w:rsidR="00731923" w:rsidRPr="005B3BB6">
            <w:rPr>
              <w:highlight w:val="lightGray"/>
            </w:rPr>
            <w:fldChar w:fldCharType="end"/>
          </w:r>
        </w:sdtContent>
      </w:sdt>
      <w:r w:rsidR="00731923" w:rsidRPr="005B3BB6">
        <w:rPr>
          <w:highlight w:val="lightGray"/>
        </w:rPr>
        <w:t>]</w:t>
      </w:r>
    </w:p>
    <w:p w14:paraId="016BAEB9" w14:textId="77777777" w:rsidR="00A95AB4" w:rsidRPr="005B3BB6" w:rsidRDefault="00A95AB4" w:rsidP="00F03645">
      <w:pPr>
        <w:jc w:val="both"/>
        <w:rPr>
          <w:highlight w:val="lightGray"/>
        </w:rPr>
      </w:pPr>
    </w:p>
    <w:p w14:paraId="1B1AAD2D" w14:textId="77777777" w:rsidR="00A95AB4" w:rsidRPr="005B3BB6" w:rsidRDefault="00A95AB4" w:rsidP="00A95AB4">
      <w:pPr>
        <w:jc w:val="both"/>
        <w:rPr>
          <w:highlight w:val="lightGray"/>
        </w:rPr>
      </w:pPr>
      <w:r w:rsidRPr="005B3BB6">
        <w:rPr>
          <w:highlight w:val="lightGray"/>
        </w:rPr>
        <w:t>An EHT AP which obtains a TXOP and initiates the Multi-AP coordination is the Sharing AP.</w:t>
      </w:r>
    </w:p>
    <w:p w14:paraId="69725324" w14:textId="77777777" w:rsidR="00A95AB4" w:rsidRPr="005B3BB6" w:rsidRDefault="00A95AB4" w:rsidP="00A95AB4">
      <w:pPr>
        <w:jc w:val="both"/>
        <w:rPr>
          <w:highlight w:val="lightGray"/>
        </w:rPr>
      </w:pPr>
      <w:r w:rsidRPr="005B3BB6">
        <w:rPr>
          <w:highlight w:val="lightGray"/>
        </w:rPr>
        <w:t>An EHT AP which is coordinated for the Multi-AP transmission by the Sharing AP is the Shared AP.</w:t>
      </w:r>
    </w:p>
    <w:p w14:paraId="61EC6F78" w14:textId="77777777" w:rsidR="00A95AB4" w:rsidRPr="005B3BB6" w:rsidRDefault="00A95AB4" w:rsidP="00A95AB4">
      <w:pPr>
        <w:jc w:val="both"/>
        <w:rPr>
          <w:highlight w:val="lightGray"/>
        </w:rPr>
      </w:pPr>
      <w:r w:rsidRPr="005B3BB6">
        <w:rPr>
          <w:highlight w:val="lightGray"/>
        </w:rPr>
        <w:t>NOTE – The name of the Sharing AP and the Shared AP can be modified.</w:t>
      </w:r>
    </w:p>
    <w:p w14:paraId="467D3997" w14:textId="77777777" w:rsidR="00A95AB4" w:rsidRDefault="00A95AB4" w:rsidP="00A95AB4">
      <w:pPr>
        <w:jc w:val="both"/>
      </w:pPr>
      <w:r w:rsidRPr="005B3BB6">
        <w:rPr>
          <w:highlight w:val="lightGray"/>
        </w:rPr>
        <w:t xml:space="preserve">[Motion 73, </w:t>
      </w:r>
      <w:sdt>
        <w:sdtPr>
          <w:rPr>
            <w:highlight w:val="lightGray"/>
          </w:rPr>
          <w:id w:val="-1905588465"/>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84892689"/>
          <w:citation/>
        </w:sdtPr>
        <w:sdtContent>
          <w:r w:rsidRPr="005B3BB6">
            <w:rPr>
              <w:highlight w:val="lightGray"/>
            </w:rPr>
            <w:fldChar w:fldCharType="begin"/>
          </w:r>
          <w:r w:rsidRPr="005B3BB6">
            <w:rPr>
              <w:highlight w:val="lightGray"/>
              <w:lang w:val="en-US"/>
            </w:rPr>
            <w:instrText xml:space="preserve"> CITATION 19_1895r2 \l 1033 </w:instrText>
          </w:r>
          <w:r w:rsidRPr="005B3BB6">
            <w:rPr>
              <w:highlight w:val="lightGray"/>
            </w:rPr>
            <w:fldChar w:fldCharType="separate"/>
          </w:r>
          <w:r w:rsidR="00414CE3" w:rsidRPr="005B3BB6">
            <w:rPr>
              <w:noProof/>
              <w:highlight w:val="lightGray"/>
              <w:lang w:val="en-US"/>
            </w:rPr>
            <w:t>[56]</w:t>
          </w:r>
          <w:r w:rsidRPr="005B3BB6">
            <w:rPr>
              <w:highlight w:val="lightGray"/>
            </w:rPr>
            <w:fldChar w:fldCharType="end"/>
          </w:r>
        </w:sdtContent>
      </w:sdt>
      <w:r w:rsidRPr="005B3BB6">
        <w:rPr>
          <w:highlight w:val="lightGray"/>
        </w:rPr>
        <w:t>]</w:t>
      </w:r>
    </w:p>
    <w:p w14:paraId="4D173E61" w14:textId="77777777" w:rsidR="005F5114" w:rsidRPr="00B872F3" w:rsidRDefault="00325F7D" w:rsidP="00365E0E">
      <w:pPr>
        <w:pStyle w:val="Heading2"/>
        <w:spacing w:after="60"/>
        <w:jc w:val="both"/>
        <w:rPr>
          <w:u w:val="none"/>
        </w:rPr>
      </w:pPr>
      <w:bookmarkStart w:id="1563" w:name="_Toc42188636"/>
      <w:r>
        <w:rPr>
          <w:u w:val="none"/>
        </w:rPr>
        <w:t>Channel</w:t>
      </w:r>
      <w:r w:rsidR="00E34D21">
        <w:rPr>
          <w:u w:val="none"/>
        </w:rPr>
        <w:t xml:space="preserve"> s</w:t>
      </w:r>
      <w:r w:rsidR="009A7173">
        <w:rPr>
          <w:u w:val="none"/>
        </w:rPr>
        <w:t>ounding</w:t>
      </w:r>
      <w:bookmarkEnd w:id="1563"/>
    </w:p>
    <w:p w14:paraId="0FC0F7FE" w14:textId="77777777" w:rsidR="00003A37" w:rsidRPr="005B3BB6" w:rsidRDefault="00CF2520" w:rsidP="002A0425">
      <w:pPr>
        <w:jc w:val="both"/>
        <w:rPr>
          <w:highlight w:val="lightGray"/>
        </w:rPr>
      </w:pPr>
      <w:r w:rsidRPr="005B3BB6">
        <w:rPr>
          <w:highlight w:val="lightGray"/>
        </w:rPr>
        <w:t>802.</w:t>
      </w:r>
      <w:r w:rsidR="00003A37" w:rsidRPr="005B3BB6">
        <w:rPr>
          <w:highlight w:val="lightGray"/>
        </w:rPr>
        <w:t>11be shall provide a joint NDP sounding scheme as optional mode for multiple-AP systems.</w:t>
      </w:r>
    </w:p>
    <w:p w14:paraId="78F67C33" w14:textId="77777777" w:rsidR="0055150C" w:rsidRPr="005B3BB6" w:rsidRDefault="00003A37" w:rsidP="00486858">
      <w:pPr>
        <w:pStyle w:val="ListParagraph"/>
        <w:numPr>
          <w:ilvl w:val="0"/>
          <w:numId w:val="4"/>
        </w:numPr>
        <w:jc w:val="both"/>
        <w:rPr>
          <w:highlight w:val="lightGray"/>
        </w:rPr>
      </w:pPr>
      <w:r w:rsidRPr="005B3BB6">
        <w:rPr>
          <w:highlight w:val="lightGray"/>
        </w:rPr>
        <w:t>Sequential sounding scheme that each AP transmits NDP independently and sequentially without overlapped sounding period of each AP can also be used in multi-AP systems.</w:t>
      </w:r>
    </w:p>
    <w:p w14:paraId="2307A1D2" w14:textId="77777777" w:rsidR="0055150C" w:rsidRPr="005B3BB6" w:rsidRDefault="0055150C" w:rsidP="002A0425">
      <w:pPr>
        <w:pStyle w:val="ListParagraph"/>
        <w:ind w:left="0"/>
        <w:jc w:val="both"/>
        <w:rPr>
          <w:highlight w:val="lightGray"/>
        </w:rPr>
      </w:pPr>
      <w:r w:rsidRPr="005B3BB6">
        <w:rPr>
          <w:highlight w:val="lightGray"/>
        </w:rPr>
        <w:t xml:space="preserve">[Motion </w:t>
      </w:r>
      <w:r w:rsidR="001E0F6D" w:rsidRPr="005B3BB6">
        <w:rPr>
          <w:highlight w:val="lightGray"/>
        </w:rPr>
        <w:t xml:space="preserve">14, </w:t>
      </w:r>
      <w:sdt>
        <w:sdtPr>
          <w:rPr>
            <w:highlight w:val="lightGray"/>
          </w:rPr>
          <w:id w:val="1536387663"/>
          <w:citation/>
        </w:sdtPr>
        <w:sdtContent>
          <w:r w:rsidR="001E0F6D" w:rsidRPr="005B3BB6">
            <w:rPr>
              <w:highlight w:val="lightGray"/>
            </w:rPr>
            <w:fldChar w:fldCharType="begin"/>
          </w:r>
          <w:r w:rsidR="001E0F6D" w:rsidRPr="005B3BB6">
            <w:rPr>
              <w:highlight w:val="lightGray"/>
              <w:lang w:val="en-US"/>
            </w:rPr>
            <w:instrText xml:space="preserve"> CITATION 19_1755r1 \l 1033 </w:instrText>
          </w:r>
          <w:r w:rsidR="001E0F6D" w:rsidRPr="005B3BB6">
            <w:rPr>
              <w:highlight w:val="lightGray"/>
            </w:rPr>
            <w:fldChar w:fldCharType="separate"/>
          </w:r>
          <w:r w:rsidR="00414CE3" w:rsidRPr="005B3BB6">
            <w:rPr>
              <w:noProof/>
              <w:highlight w:val="lightGray"/>
              <w:lang w:val="en-US"/>
            </w:rPr>
            <w:t>[3]</w:t>
          </w:r>
          <w:r w:rsidR="001E0F6D" w:rsidRPr="005B3BB6">
            <w:rPr>
              <w:highlight w:val="lightGray"/>
            </w:rPr>
            <w:fldChar w:fldCharType="end"/>
          </w:r>
        </w:sdtContent>
      </w:sdt>
      <w:r w:rsidR="001E0F6D" w:rsidRPr="005B3BB6">
        <w:rPr>
          <w:highlight w:val="lightGray"/>
        </w:rPr>
        <w:t xml:space="preserve"> and </w:t>
      </w:r>
      <w:sdt>
        <w:sdtPr>
          <w:rPr>
            <w:highlight w:val="lightGray"/>
          </w:rPr>
          <w:id w:val="-803918060"/>
          <w:citation/>
        </w:sdtPr>
        <w:sdtContent>
          <w:r w:rsidR="001E0F6D" w:rsidRPr="005B3BB6">
            <w:rPr>
              <w:highlight w:val="lightGray"/>
            </w:rPr>
            <w:fldChar w:fldCharType="begin"/>
          </w:r>
          <w:r w:rsidR="009A4898" w:rsidRPr="005B3BB6">
            <w:rPr>
              <w:highlight w:val="lightGray"/>
              <w:lang w:val="en-US"/>
            </w:rPr>
            <w:instrText xml:space="preserve">CITATION 19_1593r3 \l 1033 </w:instrText>
          </w:r>
          <w:r w:rsidR="001E0F6D" w:rsidRPr="005B3BB6">
            <w:rPr>
              <w:highlight w:val="lightGray"/>
            </w:rPr>
            <w:fldChar w:fldCharType="separate"/>
          </w:r>
          <w:r w:rsidR="00414CE3" w:rsidRPr="005B3BB6">
            <w:rPr>
              <w:noProof/>
              <w:highlight w:val="lightGray"/>
              <w:lang w:val="en-US"/>
            </w:rPr>
            <w:t>[57]</w:t>
          </w:r>
          <w:r w:rsidR="001E0F6D" w:rsidRPr="005B3BB6">
            <w:rPr>
              <w:highlight w:val="lightGray"/>
            </w:rPr>
            <w:fldChar w:fldCharType="end"/>
          </w:r>
        </w:sdtContent>
      </w:sdt>
      <w:r w:rsidRPr="005B3BB6">
        <w:rPr>
          <w:highlight w:val="lightGray"/>
        </w:rPr>
        <w:t>]</w:t>
      </w:r>
    </w:p>
    <w:p w14:paraId="76D7C157" w14:textId="77777777" w:rsidR="00E34D21" w:rsidRPr="005B3BB6" w:rsidRDefault="00E34D21" w:rsidP="002A0425">
      <w:pPr>
        <w:pStyle w:val="ListParagraph"/>
        <w:ind w:left="0"/>
        <w:jc w:val="both"/>
        <w:rPr>
          <w:highlight w:val="lightGray"/>
        </w:rPr>
      </w:pPr>
    </w:p>
    <w:p w14:paraId="4E210E75" w14:textId="77777777" w:rsidR="00E34D21" w:rsidRPr="005B3BB6" w:rsidRDefault="00095072" w:rsidP="002A0425">
      <w:pPr>
        <w:pStyle w:val="ListParagraph"/>
        <w:ind w:left="0"/>
        <w:jc w:val="both"/>
        <w:rPr>
          <w:highlight w:val="lightGray"/>
        </w:rPr>
      </w:pPr>
      <w:r w:rsidRPr="005B3BB6">
        <w:rPr>
          <w:highlight w:val="lightGray"/>
        </w:rPr>
        <w:t>Joint NDP sounding scheme for multi-AP system with less or equal to total 8 antennas at AP has all antennas active on all LTF tones and uses 802.11ax P matrix across OFDM symbols.</w:t>
      </w:r>
    </w:p>
    <w:p w14:paraId="65346F0D" w14:textId="77777777" w:rsidR="00C23953" w:rsidRDefault="00C23953" w:rsidP="002A0425">
      <w:pPr>
        <w:pStyle w:val="ListParagraph"/>
        <w:ind w:left="0"/>
        <w:jc w:val="both"/>
      </w:pPr>
      <w:r w:rsidRPr="005B3BB6">
        <w:rPr>
          <w:highlight w:val="lightGray"/>
        </w:rPr>
        <w:t>[Motion 1</w:t>
      </w:r>
      <w:r w:rsidR="00FA0005" w:rsidRPr="005B3BB6">
        <w:rPr>
          <w:highlight w:val="lightGray"/>
        </w:rPr>
        <w:t>5</w:t>
      </w:r>
      <w:r w:rsidRPr="005B3BB6">
        <w:rPr>
          <w:highlight w:val="lightGray"/>
        </w:rPr>
        <w:t xml:space="preserve">, </w:t>
      </w:r>
      <w:sdt>
        <w:sdtPr>
          <w:rPr>
            <w:highlight w:val="lightGray"/>
          </w:rPr>
          <w:id w:val="1278602710"/>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2069564417"/>
          <w:citation/>
        </w:sdtPr>
        <w:sdtContent>
          <w:r w:rsidRPr="005B3BB6">
            <w:rPr>
              <w:highlight w:val="lightGray"/>
            </w:rPr>
            <w:fldChar w:fldCharType="begin"/>
          </w:r>
          <w:r w:rsidR="009A4898" w:rsidRPr="005B3BB6">
            <w:rPr>
              <w:highlight w:val="lightGray"/>
              <w:lang w:val="en-US"/>
            </w:rPr>
            <w:instrText xml:space="preserve">CITATION 19_1593r3 \l 1033 </w:instrText>
          </w:r>
          <w:r w:rsidRPr="005B3BB6">
            <w:rPr>
              <w:highlight w:val="lightGray"/>
            </w:rPr>
            <w:fldChar w:fldCharType="separate"/>
          </w:r>
          <w:r w:rsidR="00414CE3" w:rsidRPr="005B3BB6">
            <w:rPr>
              <w:noProof/>
              <w:highlight w:val="lightGray"/>
              <w:lang w:val="en-US"/>
            </w:rPr>
            <w:t>[57]</w:t>
          </w:r>
          <w:r w:rsidRPr="005B3BB6">
            <w:rPr>
              <w:highlight w:val="lightGray"/>
            </w:rPr>
            <w:fldChar w:fldCharType="end"/>
          </w:r>
        </w:sdtContent>
      </w:sdt>
      <w:r w:rsidRPr="005B3BB6">
        <w:rPr>
          <w:highlight w:val="lightGray"/>
        </w:rPr>
        <w:t>]</w:t>
      </w:r>
    </w:p>
    <w:p w14:paraId="279529AE" w14:textId="77777777" w:rsidR="005B3BB6" w:rsidRDefault="005B3BB6" w:rsidP="002A0425">
      <w:pPr>
        <w:pStyle w:val="ListParagraph"/>
        <w:ind w:left="0"/>
        <w:jc w:val="both"/>
      </w:pPr>
    </w:p>
    <w:p w14:paraId="206CB787" w14:textId="77777777" w:rsidR="00B01427" w:rsidRPr="00B01427" w:rsidRDefault="00B01427" w:rsidP="00A57693">
      <w:pPr>
        <w:jc w:val="both"/>
        <w:rPr>
          <w:b/>
          <w:szCs w:val="22"/>
          <w:highlight w:val="yellow"/>
          <w:lang w:val="en-US"/>
        </w:rPr>
      </w:pPr>
      <w:r w:rsidRPr="00B01427">
        <w:rPr>
          <w:b/>
          <w:szCs w:val="22"/>
          <w:highlight w:val="yellow"/>
          <w:lang w:val="en-US"/>
        </w:rPr>
        <w:t>Straw poll #18</w:t>
      </w:r>
    </w:p>
    <w:p w14:paraId="05C97C2E" w14:textId="0200AAE8" w:rsidR="00A57693" w:rsidRPr="00405729" w:rsidRDefault="00A57693" w:rsidP="00A57693">
      <w:pPr>
        <w:jc w:val="both"/>
        <w:rPr>
          <w:szCs w:val="22"/>
          <w:highlight w:val="yellow"/>
          <w:lang w:val="en-US"/>
        </w:rPr>
      </w:pPr>
      <w:del w:id="1564" w:author="Alfred Aster" w:date="2020-06-01T07:10:00Z">
        <w:r w:rsidRPr="00405729" w:rsidDel="00353ED3">
          <w:rPr>
            <w:szCs w:val="22"/>
            <w:highlight w:val="yellow"/>
            <w:lang w:val="en-US"/>
          </w:rPr>
          <w:delText>Do you support that m</w:delText>
        </w:r>
      </w:del>
      <w:ins w:id="1565" w:author="Alfred Aster" w:date="2020-06-01T07:10:00Z">
        <w:r w:rsidR="00353ED3">
          <w:rPr>
            <w:szCs w:val="22"/>
            <w:highlight w:val="yellow"/>
            <w:lang w:val="en-US"/>
          </w:rPr>
          <w:t>M</w:t>
        </w:r>
      </w:ins>
      <w:r w:rsidRPr="00405729">
        <w:rPr>
          <w:szCs w:val="22"/>
          <w:highlight w:val="yellow"/>
          <w:lang w:val="en-US"/>
        </w:rPr>
        <w:t xml:space="preserve">ultiple APs can sequentially use an </w:t>
      </w:r>
      <w:ins w:id="1566" w:author="Edward Au" w:date="2020-06-01T13:17:00Z">
        <w:r w:rsidR="00784DBB">
          <w:rPr>
            <w:szCs w:val="22"/>
            <w:highlight w:val="yellow"/>
            <w:lang w:val="en-US"/>
          </w:rPr>
          <w:t>802.</w:t>
        </w:r>
      </w:ins>
      <w:r w:rsidRPr="00405729">
        <w:rPr>
          <w:szCs w:val="22"/>
          <w:highlight w:val="yellow"/>
          <w:lang w:val="en-US"/>
        </w:rPr>
        <w:t>11ax-like sounding sequence to collect CSI from the in-BSS STAs and OBSS STAs</w:t>
      </w:r>
      <w:ins w:id="1567" w:author="Alfred Aster" w:date="2020-06-01T07:11:00Z">
        <w:r w:rsidR="00353ED3">
          <w:rPr>
            <w:szCs w:val="22"/>
            <w:highlight w:val="yellow"/>
            <w:lang w:val="en-US"/>
          </w:rPr>
          <w:t>.</w:t>
        </w:r>
      </w:ins>
      <w:del w:id="1568" w:author="Alfred Aster" w:date="2020-06-01T07:11:00Z">
        <w:r w:rsidRPr="00405729" w:rsidDel="00353ED3">
          <w:rPr>
            <w:szCs w:val="22"/>
            <w:highlight w:val="yellow"/>
            <w:lang w:val="en-US"/>
          </w:rPr>
          <w:delText xml:space="preserve">? </w:delText>
        </w:r>
      </w:del>
    </w:p>
    <w:p w14:paraId="1DADA4CA" w14:textId="5A50EF9B" w:rsidR="00A57693" w:rsidRPr="00405729" w:rsidRDefault="00A57693" w:rsidP="00A57693">
      <w:pPr>
        <w:pStyle w:val="ListParagraph"/>
        <w:numPr>
          <w:ilvl w:val="0"/>
          <w:numId w:val="28"/>
        </w:numPr>
        <w:jc w:val="both"/>
        <w:rPr>
          <w:szCs w:val="22"/>
          <w:highlight w:val="yellow"/>
          <w:lang w:val="en-US"/>
        </w:rPr>
      </w:pPr>
      <w:del w:id="1569" w:author="Edward Au" w:date="2020-06-01T15:53:00Z">
        <w:r w:rsidRPr="00405729" w:rsidDel="001202A0">
          <w:rPr>
            <w:szCs w:val="22"/>
            <w:highlight w:val="yellow"/>
            <w:lang w:val="en-US"/>
          </w:rPr>
          <w:delText xml:space="preserve">Each AP’s </w:delText>
        </w:r>
      </w:del>
      <w:ins w:id="1570" w:author="Edward Au" w:date="2020-06-01T15:53:00Z">
        <w:r w:rsidR="001202A0">
          <w:rPr>
            <w:szCs w:val="22"/>
            <w:highlight w:val="yellow"/>
            <w:lang w:val="en-US"/>
          </w:rPr>
          <w:t xml:space="preserve">The </w:t>
        </w:r>
      </w:ins>
      <w:r w:rsidRPr="00405729">
        <w:rPr>
          <w:szCs w:val="22"/>
          <w:highlight w:val="yellow"/>
          <w:lang w:val="en-US"/>
        </w:rPr>
        <w:t>sounding sequence</w:t>
      </w:r>
      <w:ins w:id="1571" w:author="Edward Au" w:date="2020-06-01T15:53:00Z">
        <w:r w:rsidR="001202A0">
          <w:rPr>
            <w:szCs w:val="22"/>
            <w:highlight w:val="yellow"/>
            <w:lang w:val="en-US"/>
          </w:rPr>
          <w:t xml:space="preserve"> of each AP</w:t>
        </w:r>
      </w:ins>
      <w:r w:rsidRPr="00405729">
        <w:rPr>
          <w:szCs w:val="22"/>
          <w:highlight w:val="yellow"/>
          <w:lang w:val="en-US"/>
        </w:rPr>
        <w:t xml:space="preserve"> is similar to the </w:t>
      </w:r>
      <w:ins w:id="1572" w:author="Edward Au" w:date="2020-06-01T15:53:00Z">
        <w:r w:rsidR="008C6850">
          <w:rPr>
            <w:szCs w:val="22"/>
            <w:highlight w:val="yellow"/>
            <w:lang w:val="en-US"/>
          </w:rPr>
          <w:t>802.</w:t>
        </w:r>
      </w:ins>
      <w:r w:rsidRPr="00405729">
        <w:rPr>
          <w:szCs w:val="22"/>
          <w:highlight w:val="yellow"/>
          <w:lang w:val="en-US"/>
        </w:rPr>
        <w:t>11ax sounding protocol with multiple STAs (NDPA + NDP + BFRP TF + CSI report).</w:t>
      </w:r>
      <w:r w:rsidR="000916DE" w:rsidRPr="000916DE">
        <w:rPr>
          <w:b/>
          <w:i/>
          <w:szCs w:val="22"/>
          <w:highlight w:val="yellow"/>
          <w:lang w:val="en-US"/>
        </w:rPr>
        <w:t xml:space="preserve"> </w:t>
      </w:r>
      <w:r w:rsidR="000916DE" w:rsidRPr="00B01427">
        <w:rPr>
          <w:b/>
          <w:i/>
          <w:szCs w:val="22"/>
          <w:highlight w:val="yellow"/>
          <w:lang w:val="en-US"/>
        </w:rPr>
        <w:t>[#SP18]</w:t>
      </w:r>
    </w:p>
    <w:p w14:paraId="29979614" w14:textId="74B2E4BE" w:rsidR="00A57693" w:rsidRPr="00B01427" w:rsidRDefault="00A57693" w:rsidP="00A57693">
      <w:pPr>
        <w:jc w:val="both"/>
        <w:rPr>
          <w:b/>
          <w:i/>
          <w:szCs w:val="22"/>
          <w:lang w:val="en-US"/>
        </w:rPr>
      </w:pPr>
      <w:r w:rsidRPr="00B01427">
        <w:rPr>
          <w:szCs w:val="22"/>
          <w:highlight w:val="yellow"/>
          <w:lang w:val="en-US"/>
        </w:rPr>
        <w:t>[20/0123r0 (Channel Sounding for Multi-AP CBF, Feng Jiang, Intel), SP#1, Y/N/A/No answer: 81/4/43/30]</w:t>
      </w:r>
      <w:r w:rsidR="00B01427" w:rsidRPr="00B01427">
        <w:rPr>
          <w:szCs w:val="22"/>
          <w:highlight w:val="yellow"/>
          <w:lang w:val="en-US"/>
        </w:rPr>
        <w:t xml:space="preserve"> </w:t>
      </w:r>
    </w:p>
    <w:p w14:paraId="376535B0" w14:textId="77777777" w:rsidR="00A57693" w:rsidRPr="00977E26" w:rsidRDefault="00A57693" w:rsidP="00A57693">
      <w:pPr>
        <w:jc w:val="both"/>
        <w:rPr>
          <w:szCs w:val="22"/>
        </w:rPr>
      </w:pPr>
    </w:p>
    <w:p w14:paraId="40C97229" w14:textId="600FD8BE" w:rsidR="00B01427" w:rsidRPr="00B01427" w:rsidRDefault="00B01427" w:rsidP="00405729">
      <w:pPr>
        <w:jc w:val="both"/>
        <w:rPr>
          <w:b/>
          <w:szCs w:val="22"/>
          <w:highlight w:val="yellow"/>
          <w:lang w:val="en-US"/>
        </w:rPr>
      </w:pPr>
      <w:r w:rsidRPr="00B01427">
        <w:rPr>
          <w:b/>
          <w:szCs w:val="22"/>
          <w:highlight w:val="yellow"/>
          <w:lang w:val="en-US"/>
        </w:rPr>
        <w:t>Straw poll #19</w:t>
      </w:r>
    </w:p>
    <w:p w14:paraId="0B2D64D7" w14:textId="7A50E794" w:rsidR="00405729" w:rsidRPr="00387946" w:rsidRDefault="00405729" w:rsidP="00405729">
      <w:pPr>
        <w:jc w:val="both"/>
        <w:rPr>
          <w:szCs w:val="22"/>
          <w:highlight w:val="yellow"/>
          <w:lang w:val="en-US"/>
        </w:rPr>
      </w:pPr>
      <w:r w:rsidRPr="00387946">
        <w:rPr>
          <w:szCs w:val="22"/>
          <w:highlight w:val="yellow"/>
          <w:lang w:val="en-US"/>
        </w:rPr>
        <w:t xml:space="preserve">In sequential channel sounding sequence for multi-AP, </w:t>
      </w:r>
      <w:del w:id="1573" w:author="Alfred Aster" w:date="2020-06-01T07:11:00Z">
        <w:r w:rsidRPr="00387946" w:rsidDel="00353ED3">
          <w:rPr>
            <w:szCs w:val="22"/>
            <w:highlight w:val="yellow"/>
            <w:lang w:val="en-US"/>
          </w:rPr>
          <w:delText xml:space="preserve">do you support that </w:delText>
        </w:r>
      </w:del>
      <w:r w:rsidRPr="00387946">
        <w:rPr>
          <w:szCs w:val="22"/>
          <w:highlight w:val="yellow"/>
          <w:lang w:val="en-US"/>
        </w:rPr>
        <w:t>the NDPA frame and BFRP TF frame will include ID info for OBSS STA</w:t>
      </w:r>
      <w:ins w:id="1574" w:author="Alfred Aster" w:date="2020-06-01T07:11:00Z">
        <w:r w:rsidR="00FD7CB4">
          <w:rPr>
            <w:szCs w:val="22"/>
            <w:highlight w:val="yellow"/>
            <w:lang w:val="en-US"/>
          </w:rPr>
          <w:t>.</w:t>
        </w:r>
      </w:ins>
      <w:del w:id="1575" w:author="Alfred Aster" w:date="2020-06-01T07:11:00Z">
        <w:r w:rsidRPr="00387946" w:rsidDel="00FD7CB4">
          <w:rPr>
            <w:szCs w:val="22"/>
            <w:highlight w:val="yellow"/>
            <w:lang w:val="en-US"/>
          </w:rPr>
          <w:delText xml:space="preserve">? </w:delText>
        </w:r>
      </w:del>
    </w:p>
    <w:p w14:paraId="67824CB1" w14:textId="64C2EEDD" w:rsidR="00405729" w:rsidRPr="00387946" w:rsidRDefault="00405729" w:rsidP="00405729">
      <w:pPr>
        <w:pStyle w:val="ListParagraph"/>
        <w:numPr>
          <w:ilvl w:val="0"/>
          <w:numId w:val="28"/>
        </w:numPr>
        <w:jc w:val="both"/>
        <w:rPr>
          <w:szCs w:val="22"/>
          <w:highlight w:val="yellow"/>
        </w:rPr>
      </w:pPr>
      <w:r w:rsidRPr="00387946">
        <w:rPr>
          <w:szCs w:val="22"/>
          <w:highlight w:val="yellow"/>
          <w:lang w:val="en-US"/>
        </w:rPr>
        <w:t>The details of the NDPA, BFRP TF and the ID info are TBD.</w:t>
      </w:r>
      <w:r w:rsidR="000916DE" w:rsidRPr="000916DE">
        <w:rPr>
          <w:b/>
          <w:i/>
          <w:szCs w:val="22"/>
          <w:highlight w:val="yellow"/>
          <w:lang w:val="en-US"/>
        </w:rPr>
        <w:t xml:space="preserve"> </w:t>
      </w:r>
      <w:r w:rsidR="000916DE" w:rsidRPr="00B01427">
        <w:rPr>
          <w:b/>
          <w:i/>
          <w:szCs w:val="22"/>
          <w:highlight w:val="yellow"/>
          <w:lang w:val="en-US"/>
        </w:rPr>
        <w:t>[#SP1</w:t>
      </w:r>
      <w:r w:rsidR="000916DE">
        <w:rPr>
          <w:b/>
          <w:i/>
          <w:szCs w:val="22"/>
          <w:highlight w:val="yellow"/>
          <w:lang w:val="en-US"/>
        </w:rPr>
        <w:t>9</w:t>
      </w:r>
      <w:r w:rsidR="000916DE" w:rsidRPr="00B01427">
        <w:rPr>
          <w:b/>
          <w:i/>
          <w:szCs w:val="22"/>
          <w:highlight w:val="yellow"/>
          <w:lang w:val="en-US"/>
        </w:rPr>
        <w:t>]</w:t>
      </w:r>
    </w:p>
    <w:p w14:paraId="0CC5122C" w14:textId="2752091B" w:rsidR="00B01427" w:rsidRPr="00B01427" w:rsidRDefault="0053033B" w:rsidP="00B01427">
      <w:pPr>
        <w:jc w:val="both"/>
        <w:rPr>
          <w:b/>
          <w:i/>
          <w:szCs w:val="22"/>
          <w:lang w:val="en-US"/>
        </w:rPr>
      </w:pPr>
      <w:r w:rsidRPr="00405729">
        <w:rPr>
          <w:szCs w:val="22"/>
          <w:highlight w:val="yellow"/>
          <w:lang w:val="en-US"/>
        </w:rPr>
        <w:t xml:space="preserve">[20/0123r0 (Channel Sounding for Multi-AP CBF, Feng Jiang, Intel), </w:t>
      </w:r>
      <w:r w:rsidR="00405729" w:rsidRPr="00387946">
        <w:rPr>
          <w:szCs w:val="22"/>
          <w:highlight w:val="yellow"/>
          <w:lang w:val="en-US"/>
        </w:rPr>
        <w:t>SP#2, Y/N/A/No answer: 75/9/45/26]</w:t>
      </w:r>
      <w:r w:rsidR="00B01427">
        <w:rPr>
          <w:szCs w:val="22"/>
          <w:lang w:val="en-US"/>
        </w:rPr>
        <w:t xml:space="preserve"> </w:t>
      </w:r>
    </w:p>
    <w:p w14:paraId="425EB4FF" w14:textId="77777777" w:rsidR="002150AB" w:rsidRPr="00B872F3" w:rsidRDefault="002150AB" w:rsidP="00365E0E">
      <w:pPr>
        <w:pStyle w:val="Heading2"/>
        <w:spacing w:after="60"/>
        <w:jc w:val="both"/>
        <w:rPr>
          <w:u w:val="none"/>
        </w:rPr>
      </w:pPr>
      <w:bookmarkStart w:id="1576" w:name="_Toc42188637"/>
      <w:r>
        <w:rPr>
          <w:u w:val="none"/>
        </w:rPr>
        <w:t xml:space="preserve">Coordinated </w:t>
      </w:r>
      <w:r w:rsidR="00681624">
        <w:rPr>
          <w:u w:val="none"/>
        </w:rPr>
        <w:t>transmission</w:t>
      </w:r>
      <w:bookmarkEnd w:id="1576"/>
    </w:p>
    <w:p w14:paraId="465263FE" w14:textId="77777777" w:rsidR="000D0536" w:rsidRPr="005B3BB6" w:rsidRDefault="00602C8B" w:rsidP="000D0536">
      <w:pPr>
        <w:jc w:val="both"/>
        <w:rPr>
          <w:highlight w:val="lightGray"/>
        </w:rPr>
      </w:pPr>
      <w:r w:rsidRPr="005B3BB6">
        <w:rPr>
          <w:highlight w:val="lightGray"/>
        </w:rPr>
        <w:t>11be shall define a mechanism to determine whether an AP is part of an AP candidate set and can participate as a shared AP in coordinated AP transmission initiated by a sharing AP.</w:t>
      </w:r>
    </w:p>
    <w:p w14:paraId="61D2DA71" w14:textId="77777777" w:rsidR="00602C8B" w:rsidRPr="005B3BB6" w:rsidRDefault="00602C8B" w:rsidP="000D0536">
      <w:pPr>
        <w:jc w:val="both"/>
        <w:rPr>
          <w:highlight w:val="lightGray"/>
        </w:rPr>
      </w:pPr>
      <w:r w:rsidRPr="005B3BB6">
        <w:rPr>
          <w:highlight w:val="lightGray"/>
        </w:rPr>
        <w:t>[Motion 5</w:t>
      </w:r>
      <w:r w:rsidR="00AA099B" w:rsidRPr="005B3BB6">
        <w:rPr>
          <w:highlight w:val="lightGray"/>
        </w:rPr>
        <w:t>5</w:t>
      </w:r>
      <w:r w:rsidRPr="005B3BB6">
        <w:rPr>
          <w:highlight w:val="lightGray"/>
        </w:rPr>
        <w:t xml:space="preserve">, </w:t>
      </w:r>
      <w:sdt>
        <w:sdtPr>
          <w:rPr>
            <w:highlight w:val="lightGray"/>
          </w:rPr>
          <w:id w:val="1641607263"/>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835576689"/>
          <w:citation/>
        </w:sdtPr>
        <w:sdtContent>
          <w:r w:rsidR="000A6B4B" w:rsidRPr="005B3BB6">
            <w:rPr>
              <w:highlight w:val="lightGray"/>
            </w:rPr>
            <w:fldChar w:fldCharType="begin"/>
          </w:r>
          <w:r w:rsidR="000A6B4B" w:rsidRPr="005B3BB6">
            <w:rPr>
              <w:highlight w:val="lightGray"/>
              <w:lang w:val="en-US"/>
            </w:rPr>
            <w:instrText xml:space="preserve"> CITATION 19_1931r2 \l 1033 </w:instrText>
          </w:r>
          <w:r w:rsidR="000A6B4B" w:rsidRPr="005B3BB6">
            <w:rPr>
              <w:highlight w:val="lightGray"/>
            </w:rPr>
            <w:fldChar w:fldCharType="separate"/>
          </w:r>
          <w:r w:rsidR="00414CE3" w:rsidRPr="005B3BB6">
            <w:rPr>
              <w:noProof/>
              <w:highlight w:val="lightGray"/>
              <w:lang w:val="en-US"/>
            </w:rPr>
            <w:t>[58]</w:t>
          </w:r>
          <w:r w:rsidR="000A6B4B" w:rsidRPr="005B3BB6">
            <w:rPr>
              <w:highlight w:val="lightGray"/>
            </w:rPr>
            <w:fldChar w:fldCharType="end"/>
          </w:r>
        </w:sdtContent>
      </w:sdt>
      <w:r w:rsidR="000A6B4B" w:rsidRPr="005B3BB6">
        <w:rPr>
          <w:highlight w:val="lightGray"/>
        </w:rPr>
        <w:t>]</w:t>
      </w:r>
    </w:p>
    <w:p w14:paraId="711312B7" w14:textId="77777777" w:rsidR="000D0536" w:rsidRPr="005B3BB6" w:rsidRDefault="000D0536" w:rsidP="002A0425">
      <w:pPr>
        <w:pStyle w:val="ListParagraph"/>
        <w:ind w:left="0"/>
        <w:jc w:val="both"/>
        <w:rPr>
          <w:highlight w:val="lightGray"/>
        </w:rPr>
      </w:pPr>
    </w:p>
    <w:p w14:paraId="03C1E561" w14:textId="77777777" w:rsidR="00491B62" w:rsidRPr="005B3BB6" w:rsidRDefault="00491B62" w:rsidP="00491B62">
      <w:pPr>
        <w:pStyle w:val="ListParagraph"/>
        <w:ind w:left="0"/>
        <w:jc w:val="both"/>
        <w:rPr>
          <w:highlight w:val="lightGray"/>
        </w:rPr>
      </w:pPr>
      <w:r w:rsidRPr="005B3BB6">
        <w:rPr>
          <w:highlight w:val="lightGray"/>
        </w:rPr>
        <w:t>Define a procedure for an AP to share its frequency/time resources of an obtained TXOP with a set of APs</w:t>
      </w:r>
    </w:p>
    <w:p w14:paraId="4089671F" w14:textId="77777777" w:rsidR="00491B62" w:rsidRPr="005B3BB6" w:rsidRDefault="00491B62" w:rsidP="00486858">
      <w:pPr>
        <w:pStyle w:val="ListParagraph"/>
        <w:numPr>
          <w:ilvl w:val="0"/>
          <w:numId w:val="4"/>
        </w:numPr>
        <w:jc w:val="both"/>
        <w:rPr>
          <w:highlight w:val="lightGray"/>
        </w:rPr>
      </w:pPr>
      <w:r w:rsidRPr="005B3BB6">
        <w:rPr>
          <w:highlight w:val="lightGray"/>
        </w:rPr>
        <w:t>Set of APs is TBD.</w:t>
      </w:r>
    </w:p>
    <w:p w14:paraId="7245E288" w14:textId="77777777" w:rsidR="00491B62" w:rsidRPr="005B3BB6" w:rsidRDefault="00491B62" w:rsidP="00491B62">
      <w:pPr>
        <w:jc w:val="both"/>
        <w:rPr>
          <w:highlight w:val="lightGray"/>
        </w:rPr>
      </w:pPr>
      <w:r w:rsidRPr="005B3BB6">
        <w:rPr>
          <w:highlight w:val="lightGray"/>
        </w:rPr>
        <w:t xml:space="preserve">[Motion 56, </w:t>
      </w:r>
      <w:sdt>
        <w:sdtPr>
          <w:rPr>
            <w:highlight w:val="lightGray"/>
          </w:rPr>
          <w:id w:val="404263778"/>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495763619"/>
          <w:citation/>
        </w:sdtPr>
        <w:sdtContent>
          <w:r w:rsidRPr="005B3BB6">
            <w:rPr>
              <w:highlight w:val="lightGray"/>
            </w:rPr>
            <w:fldChar w:fldCharType="begin"/>
          </w:r>
          <w:r w:rsidRPr="005B3BB6">
            <w:rPr>
              <w:highlight w:val="lightGray"/>
              <w:lang w:val="en-US"/>
            </w:rPr>
            <w:instrText xml:space="preserve"> CITATION 19_1582r2 \l 1033 </w:instrText>
          </w:r>
          <w:r w:rsidRPr="005B3BB6">
            <w:rPr>
              <w:highlight w:val="lightGray"/>
            </w:rPr>
            <w:fldChar w:fldCharType="separate"/>
          </w:r>
          <w:r w:rsidR="00414CE3" w:rsidRPr="005B3BB6">
            <w:rPr>
              <w:noProof/>
              <w:highlight w:val="lightGray"/>
              <w:lang w:val="en-US"/>
            </w:rPr>
            <w:t>[59]</w:t>
          </w:r>
          <w:r w:rsidRPr="005B3BB6">
            <w:rPr>
              <w:highlight w:val="lightGray"/>
            </w:rPr>
            <w:fldChar w:fldCharType="end"/>
          </w:r>
        </w:sdtContent>
      </w:sdt>
      <w:r w:rsidRPr="005B3BB6">
        <w:rPr>
          <w:highlight w:val="lightGray"/>
        </w:rPr>
        <w:t>]</w:t>
      </w:r>
    </w:p>
    <w:p w14:paraId="7E10662D" w14:textId="77777777" w:rsidR="00491B62" w:rsidRPr="005B3BB6" w:rsidRDefault="00491B62" w:rsidP="00491B62">
      <w:pPr>
        <w:pStyle w:val="ListParagraph"/>
        <w:ind w:left="0"/>
        <w:jc w:val="both"/>
        <w:rPr>
          <w:highlight w:val="lightGray"/>
        </w:rPr>
      </w:pPr>
    </w:p>
    <w:p w14:paraId="562CC668" w14:textId="77777777" w:rsidR="00491B62" w:rsidRPr="005B3BB6" w:rsidRDefault="00491B62" w:rsidP="00491B62">
      <w:pPr>
        <w:pStyle w:val="ListParagraph"/>
        <w:ind w:left="0"/>
        <w:jc w:val="both"/>
        <w:rPr>
          <w:highlight w:val="lightGray"/>
        </w:rPr>
      </w:pPr>
      <w:r w:rsidRPr="005B3BB6">
        <w:rPr>
          <w:highlight w:val="lightGray"/>
        </w:rPr>
        <w:t>An AP that intends to use the resource (i.e., frequency or time) shared by another AP shall be able to indicate its resource needs to the AP that shared the resource.</w:t>
      </w:r>
    </w:p>
    <w:p w14:paraId="0EC45994" w14:textId="77777777" w:rsidR="00491B62" w:rsidRDefault="00491B62" w:rsidP="00491B62">
      <w:pPr>
        <w:pStyle w:val="ListParagraph"/>
        <w:ind w:left="0"/>
        <w:jc w:val="both"/>
      </w:pPr>
      <w:r w:rsidRPr="005B3BB6">
        <w:rPr>
          <w:highlight w:val="lightGray"/>
        </w:rPr>
        <w:t xml:space="preserve">[Motion 53, </w:t>
      </w:r>
      <w:sdt>
        <w:sdtPr>
          <w:rPr>
            <w:highlight w:val="lightGray"/>
          </w:rPr>
          <w:id w:val="404042236"/>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20303932"/>
          <w:citation/>
        </w:sdtPr>
        <w:sdtContent>
          <w:r w:rsidRPr="005B3BB6">
            <w:rPr>
              <w:highlight w:val="lightGray"/>
            </w:rPr>
            <w:fldChar w:fldCharType="begin"/>
          </w:r>
          <w:r w:rsidRPr="005B3BB6">
            <w:rPr>
              <w:highlight w:val="lightGray"/>
              <w:lang w:val="en-US"/>
            </w:rPr>
            <w:instrText xml:space="preserve"> CITATION 19_1788r1 \l 1033 </w:instrText>
          </w:r>
          <w:r w:rsidRPr="005B3BB6">
            <w:rPr>
              <w:highlight w:val="lightGray"/>
            </w:rPr>
            <w:fldChar w:fldCharType="separate"/>
          </w:r>
          <w:r w:rsidR="00414CE3" w:rsidRPr="005B3BB6">
            <w:rPr>
              <w:noProof/>
              <w:highlight w:val="lightGray"/>
              <w:lang w:val="en-US"/>
            </w:rPr>
            <w:t>[60]</w:t>
          </w:r>
          <w:r w:rsidRPr="005B3BB6">
            <w:rPr>
              <w:highlight w:val="lightGray"/>
            </w:rPr>
            <w:fldChar w:fldCharType="end"/>
          </w:r>
        </w:sdtContent>
      </w:sdt>
      <w:r w:rsidRPr="005B3BB6">
        <w:rPr>
          <w:highlight w:val="lightGray"/>
        </w:rPr>
        <w:t>]</w:t>
      </w:r>
    </w:p>
    <w:p w14:paraId="1DAD356B" w14:textId="77777777" w:rsidR="00A73476" w:rsidRDefault="00A73476" w:rsidP="00491B62">
      <w:pPr>
        <w:pStyle w:val="ListParagraph"/>
        <w:ind w:left="0"/>
        <w:jc w:val="both"/>
      </w:pPr>
    </w:p>
    <w:p w14:paraId="18E71B9F" w14:textId="77777777" w:rsidR="00723D91" w:rsidRPr="00BE3750" w:rsidRDefault="004C7716" w:rsidP="004C7716">
      <w:pPr>
        <w:jc w:val="both"/>
        <w:rPr>
          <w:szCs w:val="22"/>
          <w:highlight w:val="green"/>
          <w:lang w:val="en-US"/>
        </w:rPr>
      </w:pPr>
      <w:r w:rsidRPr="00BE3750">
        <w:rPr>
          <w:szCs w:val="22"/>
          <w:highlight w:val="green"/>
          <w:lang w:val="en-US"/>
        </w:rPr>
        <w:t xml:space="preserve">In all modes of operation wherein an AP shares its frequency/time resource of an obtained TXOP with a set of APs, </w:t>
      </w:r>
    </w:p>
    <w:p w14:paraId="751B5CC1" w14:textId="2C510A35"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 xml:space="preserve">Define a mechanism for the sharing AP to optionally solicit feedback from one or more APs from the AP candidate set to learn the resource needs and the </w:t>
      </w:r>
      <w:del w:id="1577" w:author="Edward Au" w:date="2020-05-29T19:07:00Z">
        <w:r w:rsidRPr="00BE3750" w:rsidDel="00FD632A">
          <w:rPr>
            <w:szCs w:val="22"/>
            <w:highlight w:val="green"/>
            <w:lang w:val="en-US"/>
          </w:rPr>
          <w:delText xml:space="preserve">intend </w:delText>
        </w:r>
      </w:del>
      <w:ins w:id="1578" w:author="Edward Au" w:date="2020-05-29T19:07:00Z">
        <w:r w:rsidR="00FD632A" w:rsidRPr="00BE3750">
          <w:rPr>
            <w:szCs w:val="22"/>
            <w:highlight w:val="green"/>
            <w:lang w:val="en-US"/>
          </w:rPr>
          <w:t>inten</w:t>
        </w:r>
        <w:r w:rsidR="00FD632A">
          <w:rPr>
            <w:szCs w:val="22"/>
            <w:highlight w:val="green"/>
            <w:lang w:val="en-US"/>
          </w:rPr>
          <w:t>t</w:t>
        </w:r>
        <w:r w:rsidR="00FD632A" w:rsidRPr="00BE3750">
          <w:rPr>
            <w:szCs w:val="22"/>
            <w:highlight w:val="green"/>
            <w:lang w:val="en-US"/>
          </w:rPr>
          <w:t xml:space="preserve"> </w:t>
        </w:r>
      </w:ins>
      <w:r w:rsidRPr="00BE3750">
        <w:rPr>
          <w:szCs w:val="22"/>
          <w:highlight w:val="green"/>
          <w:lang w:val="en-US"/>
        </w:rPr>
        <w:t>to participate in a coordinated AP transmission.</w:t>
      </w:r>
      <w:r w:rsidR="000916DE" w:rsidRPr="00876FEB">
        <w:rPr>
          <w:b/>
          <w:i/>
          <w:highlight w:val="green"/>
        </w:rPr>
        <w:t xml:space="preserve"> </w:t>
      </w:r>
      <w:r w:rsidR="000916DE" w:rsidRPr="00E80C83">
        <w:rPr>
          <w:b/>
          <w:i/>
          <w:highlight w:val="green"/>
        </w:rPr>
        <w:t>[#SP0611-</w:t>
      </w:r>
      <w:r w:rsidR="000916DE">
        <w:rPr>
          <w:b/>
          <w:i/>
          <w:highlight w:val="green"/>
        </w:rPr>
        <w:t>33</w:t>
      </w:r>
      <w:r w:rsidR="000916DE" w:rsidRPr="00E80C83">
        <w:rPr>
          <w:b/>
          <w:i/>
          <w:highlight w:val="green"/>
        </w:rPr>
        <w:t>]</w:t>
      </w:r>
    </w:p>
    <w:p w14:paraId="35C24895" w14:textId="2B89FD79" w:rsidR="004C7716" w:rsidRPr="00BE3750" w:rsidRDefault="004C7716" w:rsidP="004C7716">
      <w:pPr>
        <w:jc w:val="both"/>
        <w:rPr>
          <w:szCs w:val="22"/>
          <w:highlight w:val="green"/>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 (new text), </w:t>
      </w:r>
      <w:r w:rsidRPr="00BE3750">
        <w:rPr>
          <w:szCs w:val="22"/>
          <w:highlight w:val="green"/>
          <w:lang w:val="en-US" w:eastAsia="ko-KR"/>
        </w:rPr>
        <w:t>Y/N/A: 76/7/32]</w:t>
      </w:r>
    </w:p>
    <w:p w14:paraId="79674854" w14:textId="77777777" w:rsidR="004C7716" w:rsidRPr="004C7716" w:rsidRDefault="004C7716" w:rsidP="004C7716">
      <w:pPr>
        <w:jc w:val="both"/>
        <w:rPr>
          <w:szCs w:val="22"/>
          <w:highlight w:val="lightGray"/>
          <w:lang w:val="en-US"/>
        </w:rPr>
      </w:pPr>
    </w:p>
    <w:p w14:paraId="1DE28588" w14:textId="77777777" w:rsidR="00FE33A4" w:rsidRDefault="00FE33A4">
      <w:pPr>
        <w:rPr>
          <w:szCs w:val="22"/>
          <w:highlight w:val="green"/>
          <w:lang w:val="en-US"/>
        </w:rPr>
      </w:pPr>
      <w:r>
        <w:rPr>
          <w:szCs w:val="22"/>
          <w:highlight w:val="green"/>
          <w:lang w:val="en-US"/>
        </w:rPr>
        <w:br w:type="page"/>
      </w:r>
    </w:p>
    <w:p w14:paraId="0A4EB44E" w14:textId="45E92FFB" w:rsidR="004C7716" w:rsidRPr="00BE3750" w:rsidRDefault="004C7716" w:rsidP="004C7716">
      <w:pPr>
        <w:jc w:val="both"/>
        <w:rPr>
          <w:szCs w:val="22"/>
          <w:highlight w:val="green"/>
          <w:lang w:val="en-US"/>
        </w:rPr>
      </w:pPr>
      <w:r w:rsidRPr="00BE3750">
        <w:rPr>
          <w:szCs w:val="22"/>
          <w:highlight w:val="green"/>
          <w:lang w:val="en-US"/>
        </w:rPr>
        <w:lastRenderedPageBreak/>
        <w:t>In all modes of operation wherein an AP shares its frequency resource with a set of APs, the AP shall share its frequency resource in multiples of 20</w:t>
      </w:r>
      <w:ins w:id="1579" w:author="Edward Au" w:date="2020-06-01T15:53:00Z">
        <w:r w:rsidR="00607BDC">
          <w:rPr>
            <w:szCs w:val="22"/>
            <w:highlight w:val="green"/>
            <w:lang w:val="en-US"/>
          </w:rPr>
          <w:t xml:space="preserve"> </w:t>
        </w:r>
      </w:ins>
      <w:r w:rsidRPr="00BE3750">
        <w:rPr>
          <w:szCs w:val="22"/>
          <w:highlight w:val="green"/>
          <w:lang w:val="en-US"/>
        </w:rPr>
        <w:t>MHz channels with a set of APs in an obtained TXOP</w:t>
      </w:r>
      <w:del w:id="1580" w:author="Edward Au" w:date="2020-05-29T19:07:00Z">
        <w:r w:rsidRPr="00BE3750" w:rsidDel="00E2638B">
          <w:rPr>
            <w:szCs w:val="22"/>
            <w:highlight w:val="green"/>
            <w:lang w:val="en-US"/>
          </w:rPr>
          <w:delText>?</w:delText>
        </w:r>
      </w:del>
      <w:ins w:id="1581" w:author="Edward Au" w:date="2020-05-29T19:07:00Z">
        <w:r w:rsidR="00E2638B">
          <w:rPr>
            <w:szCs w:val="22"/>
            <w:highlight w:val="green"/>
            <w:lang w:val="en-US"/>
          </w:rPr>
          <w:t>.</w:t>
        </w:r>
      </w:ins>
    </w:p>
    <w:p w14:paraId="0867DC7F" w14:textId="6E73CB2D"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PPDU format of the transmission on the shared resource is TBD</w:t>
      </w:r>
      <w:r w:rsidR="00353ED3" w:rsidRPr="00E80C83">
        <w:rPr>
          <w:b/>
          <w:i/>
          <w:highlight w:val="green"/>
        </w:rPr>
        <w:t>[#SP0611-</w:t>
      </w:r>
      <w:r w:rsidR="00353ED3">
        <w:rPr>
          <w:b/>
          <w:i/>
          <w:highlight w:val="green"/>
        </w:rPr>
        <w:t>34</w:t>
      </w:r>
      <w:r w:rsidR="00353ED3" w:rsidRPr="00E80C83">
        <w:rPr>
          <w:b/>
          <w:i/>
          <w:highlight w:val="green"/>
        </w:rPr>
        <w:t>]</w:t>
      </w:r>
    </w:p>
    <w:p w14:paraId="1382A48B" w14:textId="1DDC794F" w:rsidR="004C7716" w:rsidRPr="004C7716" w:rsidRDefault="004C7716" w:rsidP="004C7716">
      <w:pPr>
        <w:jc w:val="both"/>
        <w:rPr>
          <w:szCs w:val="22"/>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SP#3, </w:t>
      </w:r>
      <w:r w:rsidRPr="00BE3750">
        <w:rPr>
          <w:szCs w:val="22"/>
          <w:highlight w:val="green"/>
          <w:lang w:val="en-US" w:eastAsia="ko-KR"/>
        </w:rPr>
        <w:t>Y/N/A: 68/12/37]</w:t>
      </w:r>
      <w:ins w:id="1582" w:author="Edward Au" w:date="2020-05-29T19:07:00Z">
        <w:r w:rsidR="00FD632A" w:rsidRPr="00876FEB">
          <w:rPr>
            <w:b/>
            <w:i/>
            <w:highlight w:val="green"/>
          </w:rPr>
          <w:t xml:space="preserve"> </w:t>
        </w:r>
      </w:ins>
    </w:p>
    <w:p w14:paraId="15EF2903" w14:textId="77777777" w:rsidR="004C7716" w:rsidRDefault="004C7716" w:rsidP="00491B62">
      <w:pPr>
        <w:pStyle w:val="ListParagraph"/>
        <w:ind w:left="0"/>
        <w:jc w:val="both"/>
      </w:pPr>
    </w:p>
    <w:p w14:paraId="13051AA1" w14:textId="7594B463" w:rsidR="00A73476" w:rsidRPr="005B3BB6" w:rsidRDefault="00A73476" w:rsidP="00491B62">
      <w:pPr>
        <w:pStyle w:val="ListParagraph"/>
        <w:ind w:left="0"/>
        <w:jc w:val="both"/>
        <w:rPr>
          <w:highlight w:val="lightGray"/>
        </w:rPr>
      </w:pPr>
      <w:r w:rsidRPr="005B3BB6">
        <w:rPr>
          <w:highlight w:val="lightGray"/>
        </w:rPr>
        <w:t>Coordinated OFDMA is supported in 11be, and in a coordinated OFDMA, both DL OFDMA and its corresponding UL OFDMA acknowledgement are allowed.</w:t>
      </w:r>
    </w:p>
    <w:p w14:paraId="45DB515A" w14:textId="77777777" w:rsidR="00A73476" w:rsidRDefault="00A73476" w:rsidP="00491B62">
      <w:pPr>
        <w:pStyle w:val="ListParagraph"/>
        <w:ind w:left="0"/>
        <w:jc w:val="both"/>
      </w:pPr>
      <w:r w:rsidRPr="005B3BB6">
        <w:rPr>
          <w:highlight w:val="lightGray"/>
        </w:rPr>
        <w:t xml:space="preserve">[Motion 60, </w:t>
      </w:r>
      <w:sdt>
        <w:sdtPr>
          <w:rPr>
            <w:highlight w:val="lightGray"/>
          </w:rPr>
          <w:id w:val="1532682567"/>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08479911"/>
          <w:citation/>
        </w:sdtPr>
        <w:sdtContent>
          <w:r w:rsidR="00CD2675" w:rsidRPr="005B3BB6">
            <w:rPr>
              <w:highlight w:val="lightGray"/>
            </w:rPr>
            <w:fldChar w:fldCharType="begin"/>
          </w:r>
          <w:r w:rsidR="00CD2675" w:rsidRPr="005B3BB6">
            <w:rPr>
              <w:highlight w:val="lightGray"/>
              <w:lang w:val="en-US"/>
            </w:rPr>
            <w:instrText xml:space="preserve"> CITATION 19_1919r3 \l 1033 </w:instrText>
          </w:r>
          <w:r w:rsidR="00CD2675" w:rsidRPr="005B3BB6">
            <w:rPr>
              <w:highlight w:val="lightGray"/>
            </w:rPr>
            <w:fldChar w:fldCharType="separate"/>
          </w:r>
          <w:r w:rsidR="00414CE3" w:rsidRPr="005B3BB6">
            <w:rPr>
              <w:noProof/>
              <w:highlight w:val="lightGray"/>
              <w:lang w:val="en-US"/>
            </w:rPr>
            <w:t>[61]</w:t>
          </w:r>
          <w:r w:rsidR="00CD2675" w:rsidRPr="005B3BB6">
            <w:rPr>
              <w:highlight w:val="lightGray"/>
            </w:rPr>
            <w:fldChar w:fldCharType="end"/>
          </w:r>
        </w:sdtContent>
      </w:sdt>
      <w:r w:rsidR="00CD2675" w:rsidRPr="005B3BB6">
        <w:rPr>
          <w:highlight w:val="lightGray"/>
        </w:rPr>
        <w:t>]</w:t>
      </w:r>
    </w:p>
    <w:p w14:paraId="09CCD2C0" w14:textId="77777777" w:rsidR="00C77A9C" w:rsidRPr="00C77A9C" w:rsidRDefault="00C77A9C" w:rsidP="00365E0E">
      <w:pPr>
        <w:pStyle w:val="Heading2"/>
        <w:spacing w:after="60"/>
        <w:jc w:val="both"/>
        <w:rPr>
          <w:highlight w:val="yellow"/>
          <w:u w:val="none"/>
        </w:rPr>
      </w:pPr>
      <w:bookmarkStart w:id="1583" w:name="_Toc42188638"/>
      <w:r w:rsidRPr="00C77A9C">
        <w:rPr>
          <w:highlight w:val="yellow"/>
          <w:u w:val="none"/>
        </w:rPr>
        <w:t>Other Multi-AP coordination schemes</w:t>
      </w:r>
      <w:bookmarkEnd w:id="1583"/>
    </w:p>
    <w:p w14:paraId="11BDB631" w14:textId="5D92E16E" w:rsidR="00205676" w:rsidRPr="00BE3750" w:rsidRDefault="00205676" w:rsidP="00205676">
      <w:pPr>
        <w:jc w:val="both"/>
        <w:rPr>
          <w:color w:val="171717" w:themeColor="background2" w:themeShade="1A"/>
          <w:szCs w:val="22"/>
          <w:highlight w:val="green"/>
          <w:lang w:val="en-US"/>
        </w:rPr>
      </w:pPr>
      <w:del w:id="1584" w:author="Edward Au" w:date="2020-06-01T13:17:00Z">
        <w:r w:rsidRPr="00BE3750" w:rsidDel="00784DBB">
          <w:rPr>
            <w:color w:val="171717" w:themeColor="background2" w:themeShade="1A"/>
            <w:szCs w:val="22"/>
            <w:highlight w:val="green"/>
            <w:lang w:val="sv-SE"/>
          </w:rPr>
          <w:delText>Do you</w:delText>
        </w:r>
      </w:del>
      <w:ins w:id="1585" w:author="Edward Au" w:date="2020-06-01T13:17:00Z">
        <w:r w:rsidR="00784DBB">
          <w:rPr>
            <w:color w:val="171717" w:themeColor="background2" w:themeShade="1A"/>
            <w:szCs w:val="22"/>
            <w:highlight w:val="green"/>
            <w:lang w:val="sv-SE"/>
          </w:rPr>
          <w:t>802.11be</w:t>
        </w:r>
      </w:ins>
      <w:r w:rsidRPr="00BE3750">
        <w:rPr>
          <w:color w:val="171717" w:themeColor="background2" w:themeShade="1A"/>
          <w:szCs w:val="22"/>
          <w:highlight w:val="green"/>
          <w:lang w:val="sv-SE"/>
        </w:rPr>
        <w:t xml:space="preserve"> support</w:t>
      </w:r>
      <w:ins w:id="1586" w:author="Edward Au" w:date="2020-06-01T13:18:00Z">
        <w:r w:rsidR="00784DBB">
          <w:rPr>
            <w:color w:val="171717" w:themeColor="background2" w:themeShade="1A"/>
            <w:szCs w:val="22"/>
            <w:highlight w:val="green"/>
            <w:lang w:val="sv-SE"/>
          </w:rPr>
          <w:t>s</w:t>
        </w:r>
      </w:ins>
      <w:r w:rsidRPr="00BE3750">
        <w:rPr>
          <w:color w:val="171717" w:themeColor="background2" w:themeShade="1A"/>
          <w:szCs w:val="22"/>
          <w:highlight w:val="green"/>
          <w:lang w:val="sv-SE"/>
        </w:rPr>
        <w:t xml:space="preserve"> </w:t>
      </w:r>
      <w:del w:id="1587" w:author="Edward Au" w:date="2020-06-01T13:18:00Z">
        <w:r w:rsidRPr="00BE3750" w:rsidDel="00784DBB">
          <w:rPr>
            <w:color w:val="171717" w:themeColor="background2" w:themeShade="1A"/>
            <w:szCs w:val="22"/>
            <w:highlight w:val="green"/>
            <w:lang w:val="sv-SE"/>
          </w:rPr>
          <w:delText xml:space="preserve">to </w:delText>
        </w:r>
      </w:del>
      <w:r w:rsidRPr="00BE3750">
        <w:rPr>
          <w:color w:val="171717" w:themeColor="background2" w:themeShade="1A"/>
          <w:szCs w:val="22"/>
          <w:highlight w:val="green"/>
          <w:lang w:val="sv-SE"/>
        </w:rPr>
        <w:t>introduc</w:t>
      </w:r>
      <w:ins w:id="1588" w:author="Edward Au" w:date="2020-06-01T13:18:00Z">
        <w:r w:rsidR="00784DBB">
          <w:rPr>
            <w:color w:val="171717" w:themeColor="background2" w:themeShade="1A"/>
            <w:szCs w:val="22"/>
            <w:highlight w:val="green"/>
            <w:lang w:val="sv-SE"/>
          </w:rPr>
          <w:t>ing</w:t>
        </w:r>
      </w:ins>
      <w:del w:id="1589" w:author="Edward Au" w:date="2020-06-01T13:18:00Z">
        <w:r w:rsidRPr="00BE3750" w:rsidDel="00784DBB">
          <w:rPr>
            <w:color w:val="171717" w:themeColor="background2" w:themeShade="1A"/>
            <w:szCs w:val="22"/>
            <w:highlight w:val="green"/>
            <w:lang w:val="sv-SE"/>
          </w:rPr>
          <w:delText>e</w:delText>
        </w:r>
      </w:del>
      <w:r w:rsidRPr="00BE3750">
        <w:rPr>
          <w:color w:val="171717" w:themeColor="background2" w:themeShade="1A"/>
          <w:szCs w:val="22"/>
          <w:highlight w:val="green"/>
          <w:lang w:val="sv-SE"/>
        </w:rPr>
        <w:t xml:space="preserve"> a coordinated spatial reuse operation in </w:t>
      </w:r>
      <w:del w:id="1590" w:author="Edward Au" w:date="2020-05-29T19:08:00Z">
        <w:r w:rsidRPr="00BE3750" w:rsidDel="00E2638B">
          <w:rPr>
            <w:color w:val="171717" w:themeColor="background2" w:themeShade="1A"/>
            <w:szCs w:val="22"/>
            <w:highlight w:val="green"/>
            <w:lang w:val="sv-SE"/>
          </w:rPr>
          <w:delText>TGBe</w:delText>
        </w:r>
      </w:del>
      <w:ins w:id="1591" w:author="Edward Au" w:date="2020-05-29T19:08:00Z">
        <w:r w:rsidR="00E2638B" w:rsidRPr="00BE3750">
          <w:rPr>
            <w:color w:val="171717" w:themeColor="background2" w:themeShade="1A"/>
            <w:szCs w:val="22"/>
            <w:highlight w:val="green"/>
            <w:lang w:val="sv-SE"/>
          </w:rPr>
          <w:t>TG</w:t>
        </w:r>
        <w:r w:rsidR="00E2638B">
          <w:rPr>
            <w:color w:val="171717" w:themeColor="background2" w:themeShade="1A"/>
            <w:szCs w:val="22"/>
            <w:highlight w:val="green"/>
            <w:lang w:val="sv-SE"/>
          </w:rPr>
          <w:t>b</w:t>
        </w:r>
        <w:r w:rsidR="00E2638B" w:rsidRPr="00BE3750">
          <w:rPr>
            <w:color w:val="171717" w:themeColor="background2" w:themeShade="1A"/>
            <w:szCs w:val="22"/>
            <w:highlight w:val="green"/>
            <w:lang w:val="sv-SE"/>
          </w:rPr>
          <w:t>e</w:t>
        </w:r>
      </w:ins>
      <w:del w:id="1592" w:author="Edward Au" w:date="2020-05-29T19:08:00Z">
        <w:r w:rsidRPr="00BE3750" w:rsidDel="00E2638B">
          <w:rPr>
            <w:color w:val="171717" w:themeColor="background2" w:themeShade="1A"/>
            <w:szCs w:val="22"/>
            <w:highlight w:val="green"/>
            <w:lang w:val="sv-SE"/>
          </w:rPr>
          <w:delText>?</w:delText>
        </w:r>
      </w:del>
      <w:ins w:id="1593" w:author="Edward Au" w:date="2020-05-29T19:08:00Z">
        <w:r w:rsidR="00E2638B">
          <w:rPr>
            <w:color w:val="171717" w:themeColor="background2" w:themeShade="1A"/>
            <w:szCs w:val="22"/>
            <w:highlight w:val="green"/>
            <w:lang w:val="sv-SE"/>
          </w:rPr>
          <w:t>.</w:t>
        </w:r>
      </w:ins>
    </w:p>
    <w:p w14:paraId="3603303F" w14:textId="2B5FBCB2"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sv-SE"/>
        </w:rPr>
        <w:t>Whether it is in R1 or R2 is TBD.</w:t>
      </w:r>
      <w:r w:rsidR="00FD7CB4" w:rsidRPr="00FD7CB4">
        <w:rPr>
          <w:b/>
          <w:i/>
          <w:highlight w:val="green"/>
        </w:rPr>
        <w:t xml:space="preserve"> </w:t>
      </w:r>
      <w:r w:rsidR="00FD7CB4" w:rsidRPr="00E80C83">
        <w:rPr>
          <w:b/>
          <w:i/>
          <w:highlight w:val="green"/>
        </w:rPr>
        <w:t>[#SP0611-</w:t>
      </w:r>
      <w:r w:rsidR="00FD7CB4">
        <w:rPr>
          <w:b/>
          <w:i/>
          <w:highlight w:val="green"/>
        </w:rPr>
        <w:t>35</w:t>
      </w:r>
      <w:r w:rsidR="00FD7CB4" w:rsidRPr="00E80C83">
        <w:rPr>
          <w:b/>
          <w:i/>
          <w:highlight w:val="green"/>
        </w:rPr>
        <w:t>]</w:t>
      </w:r>
    </w:p>
    <w:p w14:paraId="335EAE70" w14:textId="7D2C3536"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en-US"/>
        </w:rPr>
        <w:t xml:space="preserve">[20/0033r1 (Coordinated spatial reuse operation, Jason Yuchen Guo, Huawei), </w:t>
      </w:r>
      <w:r w:rsidR="00F65F30" w:rsidRPr="00BE3750">
        <w:rPr>
          <w:color w:val="171717" w:themeColor="background2" w:themeShade="1A"/>
          <w:szCs w:val="22"/>
          <w:highlight w:val="green"/>
          <w:lang w:val="en-US"/>
        </w:rPr>
        <w:t xml:space="preserve">SP, </w:t>
      </w:r>
      <w:r w:rsidRPr="00BE3750">
        <w:rPr>
          <w:color w:val="171717" w:themeColor="background2" w:themeShade="1A"/>
          <w:szCs w:val="22"/>
          <w:highlight w:val="green"/>
          <w:lang w:val="en-US" w:eastAsia="ko-KR"/>
        </w:rPr>
        <w:t>Y/N/A: 97/6/25]</w:t>
      </w:r>
      <w:ins w:id="1594" w:author="Edward Au" w:date="2020-05-29T19:07:00Z">
        <w:r w:rsidR="00E2638B" w:rsidRPr="00876FEB">
          <w:rPr>
            <w:b/>
            <w:i/>
            <w:highlight w:val="green"/>
          </w:rPr>
          <w:t xml:space="preserve"> </w:t>
        </w:r>
      </w:ins>
    </w:p>
    <w:p w14:paraId="5256D873" w14:textId="77777777" w:rsidR="00205676" w:rsidRPr="00BE3750" w:rsidRDefault="00205676" w:rsidP="00491B62">
      <w:pPr>
        <w:pStyle w:val="ListParagraph"/>
        <w:ind w:left="0"/>
        <w:jc w:val="both"/>
        <w:rPr>
          <w:highlight w:val="green"/>
        </w:rPr>
      </w:pPr>
    </w:p>
    <w:p w14:paraId="68BAA4D8" w14:textId="0A6AB628" w:rsidR="000A2797" w:rsidRPr="00BE3750" w:rsidRDefault="000A2797" w:rsidP="000A2797">
      <w:pPr>
        <w:jc w:val="both"/>
        <w:rPr>
          <w:szCs w:val="22"/>
          <w:highlight w:val="green"/>
          <w:lang w:val="en-US"/>
        </w:rPr>
      </w:pPr>
      <w:del w:id="1595" w:author="Edward Au" w:date="2020-06-01T13:18:00Z">
        <w:r w:rsidRPr="00BE3750" w:rsidDel="00784DBB">
          <w:rPr>
            <w:szCs w:val="22"/>
            <w:highlight w:val="green"/>
            <w:lang w:val="en-US"/>
          </w:rPr>
          <w:delText>Do you</w:delText>
        </w:r>
      </w:del>
      <w:ins w:id="1596" w:author="Edward Au" w:date="2020-06-01T13:18:00Z">
        <w:r w:rsidR="00784DBB">
          <w:rPr>
            <w:szCs w:val="22"/>
            <w:highlight w:val="green"/>
            <w:lang w:val="en-US"/>
          </w:rPr>
          <w:t>802.11be</w:t>
        </w:r>
      </w:ins>
      <w:r w:rsidRPr="00BE3750">
        <w:rPr>
          <w:szCs w:val="22"/>
          <w:highlight w:val="green"/>
          <w:lang w:val="en-US"/>
        </w:rPr>
        <w:t xml:space="preserve"> support</w:t>
      </w:r>
      <w:ins w:id="1597" w:author="Edward Au" w:date="2020-06-01T13:18:00Z">
        <w:r w:rsidR="00784DBB">
          <w:rPr>
            <w:szCs w:val="22"/>
            <w:highlight w:val="green"/>
            <w:lang w:val="en-US"/>
          </w:rPr>
          <w:t>s</w:t>
        </w:r>
      </w:ins>
      <w:r w:rsidRPr="00BE3750">
        <w:rPr>
          <w:szCs w:val="22"/>
          <w:highlight w:val="green"/>
          <w:lang w:val="en-US"/>
        </w:rPr>
        <w:t xml:space="preserve"> adding to </w:t>
      </w:r>
      <w:ins w:id="1598" w:author="Edward Au" w:date="2020-06-01T15:53:00Z">
        <w:r w:rsidR="00607BDC">
          <w:rPr>
            <w:szCs w:val="22"/>
            <w:highlight w:val="green"/>
            <w:lang w:val="en-US"/>
          </w:rPr>
          <w:t>802.</w:t>
        </w:r>
      </w:ins>
      <w:r w:rsidRPr="00BE3750">
        <w:rPr>
          <w:szCs w:val="22"/>
          <w:highlight w:val="green"/>
          <w:lang w:val="en-US"/>
        </w:rPr>
        <w:t xml:space="preserve">11be SFD </w:t>
      </w:r>
      <w:ins w:id="1599" w:author="Edward Au" w:date="2020-06-01T13:18:00Z">
        <w:r w:rsidR="00784DBB">
          <w:rPr>
            <w:szCs w:val="22"/>
            <w:highlight w:val="green"/>
            <w:lang w:val="en-US"/>
          </w:rPr>
          <w:t>“</w:t>
        </w:r>
      </w:ins>
      <w:r w:rsidRPr="00BE3750">
        <w:rPr>
          <w:szCs w:val="22"/>
          <w:highlight w:val="green"/>
          <w:lang w:val="en-US"/>
        </w:rPr>
        <w:t xml:space="preserve">Joint </w:t>
      </w:r>
      <w:del w:id="1600" w:author="Edward Au" w:date="2020-05-29T19:08:00Z">
        <w:r w:rsidRPr="00BE3750" w:rsidDel="00E2638B">
          <w:rPr>
            <w:szCs w:val="22"/>
            <w:highlight w:val="green"/>
            <w:lang w:val="en-US"/>
          </w:rPr>
          <w:delText xml:space="preserve">Transmission </w:delText>
        </w:r>
      </w:del>
      <w:ins w:id="1601" w:author="Edward Au" w:date="2020-05-29T19:08:00Z">
        <w:r w:rsidR="00E2638B">
          <w:rPr>
            <w:szCs w:val="22"/>
            <w:highlight w:val="green"/>
            <w:lang w:val="en-US"/>
          </w:rPr>
          <w:t>t</w:t>
        </w:r>
        <w:r w:rsidR="00E2638B" w:rsidRPr="00BE3750">
          <w:rPr>
            <w:szCs w:val="22"/>
            <w:highlight w:val="green"/>
            <w:lang w:val="en-US"/>
          </w:rPr>
          <w:t xml:space="preserve">ransmission </w:t>
        </w:r>
      </w:ins>
      <w:r w:rsidRPr="00BE3750">
        <w:rPr>
          <w:szCs w:val="22"/>
          <w:highlight w:val="green"/>
          <w:lang w:val="en-US"/>
        </w:rPr>
        <w:t>for single and multi user</w:t>
      </w:r>
      <w:ins w:id="1602" w:author="Edward Au" w:date="2020-06-01T13:19:00Z">
        <w:r w:rsidR="00784DBB">
          <w:rPr>
            <w:szCs w:val="22"/>
            <w:highlight w:val="green"/>
            <w:lang w:val="en-US"/>
          </w:rPr>
          <w:t>”</w:t>
        </w:r>
      </w:ins>
      <w:r w:rsidRPr="00BE3750">
        <w:rPr>
          <w:szCs w:val="22"/>
          <w:highlight w:val="green"/>
          <w:lang w:val="en-US"/>
        </w:rPr>
        <w:t xml:space="preserve"> under the multi-AP topic</w:t>
      </w:r>
      <w:del w:id="1603" w:author="Edward Au" w:date="2020-05-29T19:08:00Z">
        <w:r w:rsidRPr="00BE3750" w:rsidDel="00E2638B">
          <w:rPr>
            <w:szCs w:val="22"/>
            <w:highlight w:val="green"/>
            <w:lang w:val="en-US"/>
          </w:rPr>
          <w:delText>?</w:delText>
        </w:r>
      </w:del>
      <w:r w:rsidR="00FD7CB4" w:rsidRPr="00780602">
        <w:rPr>
          <w:b/>
          <w:i/>
          <w:highlight w:val="green"/>
        </w:rPr>
        <w:t xml:space="preserve"> </w:t>
      </w:r>
    </w:p>
    <w:p w14:paraId="5B52CFFA" w14:textId="591B5682" w:rsidR="000A2797" w:rsidRPr="00BE3750" w:rsidRDefault="000A2797" w:rsidP="00486858">
      <w:pPr>
        <w:pStyle w:val="ListParagraph"/>
        <w:numPr>
          <w:ilvl w:val="0"/>
          <w:numId w:val="4"/>
        </w:numPr>
        <w:jc w:val="both"/>
        <w:rPr>
          <w:szCs w:val="22"/>
          <w:highlight w:val="green"/>
          <w:lang w:val="en-US"/>
        </w:rPr>
      </w:pPr>
      <w:r w:rsidRPr="00BE3750">
        <w:rPr>
          <w:szCs w:val="22"/>
          <w:highlight w:val="green"/>
          <w:lang w:val="en-US"/>
        </w:rPr>
        <w:t xml:space="preserve">Note: this feature is for </w:t>
      </w:r>
      <w:del w:id="1604" w:author="Edward Au" w:date="2020-05-29T19:08:00Z">
        <w:r w:rsidRPr="00BE3750" w:rsidDel="00E2638B">
          <w:rPr>
            <w:szCs w:val="22"/>
            <w:highlight w:val="green"/>
            <w:lang w:val="en-US"/>
          </w:rPr>
          <w:delText xml:space="preserve">rel. </w:delText>
        </w:r>
      </w:del>
      <w:ins w:id="1605" w:author="Edward Au" w:date="2020-05-29T19:08:00Z">
        <w:r w:rsidR="00E2638B">
          <w:rPr>
            <w:szCs w:val="22"/>
            <w:highlight w:val="green"/>
            <w:lang w:val="en-US"/>
          </w:rPr>
          <w:t>R</w:t>
        </w:r>
      </w:ins>
      <w:r w:rsidRPr="00BE3750">
        <w:rPr>
          <w:szCs w:val="22"/>
          <w:highlight w:val="green"/>
          <w:lang w:val="en-US"/>
        </w:rPr>
        <w:t>2</w:t>
      </w:r>
      <w:ins w:id="1606" w:author="Edward Au" w:date="2020-06-01T15:53:00Z">
        <w:r w:rsidR="00607BDC">
          <w:rPr>
            <w:szCs w:val="22"/>
            <w:highlight w:val="green"/>
            <w:lang w:val="en-US"/>
          </w:rPr>
          <w:t xml:space="preserve"> </w:t>
        </w:r>
      </w:ins>
      <w:r w:rsidR="00607BDC" w:rsidRPr="00E80C83">
        <w:rPr>
          <w:b/>
          <w:i/>
          <w:highlight w:val="green"/>
        </w:rPr>
        <w:t>[#SP0611-</w:t>
      </w:r>
      <w:r w:rsidR="00607BDC">
        <w:rPr>
          <w:b/>
          <w:i/>
          <w:highlight w:val="green"/>
        </w:rPr>
        <w:t>36</w:t>
      </w:r>
      <w:r w:rsidR="00607BDC" w:rsidRPr="00E80C83">
        <w:rPr>
          <w:b/>
          <w:i/>
          <w:highlight w:val="green"/>
        </w:rPr>
        <w:t>]</w:t>
      </w:r>
    </w:p>
    <w:p w14:paraId="13019E0A" w14:textId="6D443F40" w:rsidR="000A2797" w:rsidRDefault="000A2797" w:rsidP="000A2797">
      <w:pPr>
        <w:jc w:val="both"/>
        <w:rPr>
          <w:szCs w:val="22"/>
          <w:lang w:val="en-US"/>
        </w:rPr>
      </w:pPr>
      <w:r w:rsidRPr="00BE3750">
        <w:rPr>
          <w:szCs w:val="22"/>
          <w:highlight w:val="green"/>
          <w:lang w:val="en-US"/>
        </w:rPr>
        <w:t xml:space="preserve">[20/0071r1 (Joint Transmission for 11be, Ron Porat, Broadcom), </w:t>
      </w:r>
      <w:r w:rsidR="00F65F30" w:rsidRPr="00BE3750">
        <w:rPr>
          <w:szCs w:val="22"/>
          <w:highlight w:val="green"/>
          <w:lang w:val="en-US"/>
        </w:rPr>
        <w:t xml:space="preserve">SP, </w:t>
      </w:r>
      <w:r w:rsidRPr="00BE3750">
        <w:rPr>
          <w:szCs w:val="22"/>
          <w:highlight w:val="green"/>
          <w:lang w:val="en-US"/>
        </w:rPr>
        <w:t>Y/N/A: 89/10/28]</w:t>
      </w:r>
    </w:p>
    <w:p w14:paraId="40188E8B" w14:textId="77777777" w:rsidR="006E2453" w:rsidRDefault="006E2453" w:rsidP="000A2797">
      <w:pPr>
        <w:jc w:val="both"/>
        <w:rPr>
          <w:szCs w:val="22"/>
          <w:lang w:val="en-US"/>
        </w:rPr>
      </w:pPr>
    </w:p>
    <w:p w14:paraId="09214B15" w14:textId="61136D89" w:rsidR="00942FE6" w:rsidRPr="00942FE6" w:rsidRDefault="00942FE6" w:rsidP="006E2453">
      <w:pPr>
        <w:jc w:val="both"/>
        <w:rPr>
          <w:b/>
          <w:szCs w:val="22"/>
          <w:highlight w:val="yellow"/>
          <w:lang w:val="en-US"/>
        </w:rPr>
      </w:pPr>
      <w:r w:rsidRPr="00942FE6">
        <w:rPr>
          <w:b/>
          <w:szCs w:val="22"/>
          <w:highlight w:val="yellow"/>
          <w:lang w:val="en-US"/>
        </w:rPr>
        <w:t>Straw poll #17</w:t>
      </w:r>
    </w:p>
    <w:p w14:paraId="5D4A1D46" w14:textId="0C0AB4E6" w:rsidR="006E2453" w:rsidRPr="006E2453" w:rsidRDefault="006E2453" w:rsidP="006E2453">
      <w:pPr>
        <w:jc w:val="both"/>
        <w:rPr>
          <w:szCs w:val="22"/>
          <w:highlight w:val="yellow"/>
          <w:lang w:val="en-US"/>
        </w:rPr>
      </w:pPr>
      <w:del w:id="1607" w:author="Edward Au" w:date="2020-06-01T13:18:00Z">
        <w:r w:rsidRPr="006E2453" w:rsidDel="00784DBB">
          <w:rPr>
            <w:szCs w:val="22"/>
            <w:highlight w:val="yellow"/>
            <w:lang w:val="en-US"/>
          </w:rPr>
          <w:delText>Do you</w:delText>
        </w:r>
      </w:del>
      <w:ins w:id="1608" w:author="Edward Au" w:date="2020-06-01T13:18:00Z">
        <w:r w:rsidR="00784DBB">
          <w:rPr>
            <w:szCs w:val="22"/>
            <w:highlight w:val="yellow"/>
            <w:lang w:val="en-US"/>
          </w:rPr>
          <w:t>802.11be</w:t>
        </w:r>
      </w:ins>
      <w:r w:rsidRPr="006E2453">
        <w:rPr>
          <w:szCs w:val="22"/>
          <w:highlight w:val="yellow"/>
          <w:lang w:val="en-US"/>
        </w:rPr>
        <w:t xml:space="preserve"> support</w:t>
      </w:r>
      <w:ins w:id="1609" w:author="Edward Au" w:date="2020-06-01T13:18:00Z">
        <w:r w:rsidR="00784DBB">
          <w:rPr>
            <w:szCs w:val="22"/>
            <w:highlight w:val="yellow"/>
            <w:lang w:val="en-US"/>
          </w:rPr>
          <w:t>s</w:t>
        </w:r>
      </w:ins>
      <w:r w:rsidRPr="006E2453">
        <w:rPr>
          <w:szCs w:val="22"/>
          <w:highlight w:val="yellow"/>
          <w:lang w:val="en-US"/>
        </w:rPr>
        <w:t xml:space="preserve"> adding “Multi-AP Coordinated BF” to 802.11be SFD as one of the multi-AP coordination schemes</w:t>
      </w:r>
      <w:ins w:id="1610" w:author="Edward Au" w:date="2020-06-01T13:18:00Z">
        <w:r w:rsidR="00784DBB">
          <w:rPr>
            <w:szCs w:val="22"/>
            <w:highlight w:val="yellow"/>
            <w:lang w:val="en-US"/>
          </w:rPr>
          <w:t>.</w:t>
        </w:r>
      </w:ins>
      <w:del w:id="1611" w:author="Edward Au" w:date="2020-06-01T13:18:00Z">
        <w:r w:rsidRPr="006E2453" w:rsidDel="00784DBB">
          <w:rPr>
            <w:szCs w:val="22"/>
            <w:highlight w:val="yellow"/>
            <w:lang w:val="en-US"/>
          </w:rPr>
          <w:delText>?</w:delText>
        </w:r>
      </w:del>
    </w:p>
    <w:p w14:paraId="7F51EC8E" w14:textId="77C1FDFE" w:rsidR="006E2453" w:rsidRPr="006E2453" w:rsidRDefault="006E2453" w:rsidP="006E2453">
      <w:pPr>
        <w:jc w:val="both"/>
        <w:rPr>
          <w:szCs w:val="22"/>
          <w:highlight w:val="yellow"/>
          <w:lang w:val="en-US"/>
        </w:rPr>
      </w:pPr>
      <w:r w:rsidRPr="006E2453">
        <w:rPr>
          <w:szCs w:val="22"/>
          <w:highlight w:val="yellow"/>
          <w:lang w:val="en-US"/>
        </w:rPr>
        <w:t>Note: This feature is for rel. 2</w:t>
      </w:r>
      <w:r w:rsidR="00784DBB">
        <w:rPr>
          <w:szCs w:val="22"/>
          <w:highlight w:val="yellow"/>
          <w:lang w:val="en-US"/>
        </w:rPr>
        <w:t xml:space="preserve"> </w:t>
      </w:r>
      <w:r w:rsidR="006A3174" w:rsidRPr="00942FE6">
        <w:rPr>
          <w:b/>
          <w:i/>
          <w:szCs w:val="22"/>
          <w:highlight w:val="yellow"/>
          <w:lang w:val="en-US"/>
        </w:rPr>
        <w:t>[#SP17]</w:t>
      </w:r>
    </w:p>
    <w:p w14:paraId="04ECF388" w14:textId="76638B73" w:rsidR="00387946" w:rsidRDefault="006E2453" w:rsidP="006E2453">
      <w:pPr>
        <w:jc w:val="both"/>
        <w:rPr>
          <w:szCs w:val="22"/>
          <w:lang w:val="en-US"/>
        </w:rPr>
      </w:pPr>
      <w:r w:rsidRPr="006E2453">
        <w:rPr>
          <w:szCs w:val="22"/>
          <w:highlight w:val="yellow"/>
          <w:lang w:val="en-US"/>
        </w:rPr>
        <w:t xml:space="preserve">[20/0099r1 (Coordinated Beamforming for 802.11be, Roya Doostnejad, Intel), SP, Y/N/A/No answer: </w:t>
      </w:r>
      <w:r w:rsidRPr="00942FE6">
        <w:rPr>
          <w:szCs w:val="22"/>
          <w:highlight w:val="yellow"/>
          <w:lang w:val="en-US"/>
        </w:rPr>
        <w:t>88/1/41/26]</w:t>
      </w:r>
      <w:r w:rsidR="00942FE6" w:rsidRPr="00942FE6">
        <w:rPr>
          <w:b/>
          <w:i/>
          <w:szCs w:val="22"/>
          <w:highlight w:val="yellow"/>
          <w:lang w:val="en-US"/>
        </w:rPr>
        <w:t xml:space="preserve"> </w:t>
      </w:r>
    </w:p>
    <w:p w14:paraId="7BC4A5F1" w14:textId="77777777" w:rsidR="005F5114" w:rsidRPr="0020305D" w:rsidRDefault="008615E6" w:rsidP="00486858">
      <w:pPr>
        <w:pStyle w:val="Heading1"/>
        <w:numPr>
          <w:ilvl w:val="0"/>
          <w:numId w:val="1"/>
        </w:numPr>
        <w:tabs>
          <w:tab w:val="left" w:pos="450"/>
        </w:tabs>
        <w:ind w:left="0" w:firstLine="0"/>
        <w:jc w:val="both"/>
        <w:rPr>
          <w:u w:val="none"/>
        </w:rPr>
      </w:pPr>
      <w:bookmarkStart w:id="1612" w:name="_Toc42188639"/>
      <w:r>
        <w:rPr>
          <w:u w:val="none"/>
        </w:rPr>
        <w:t>Link adaptation and retransmission protocols</w:t>
      </w:r>
      <w:bookmarkEnd w:id="1612"/>
    </w:p>
    <w:p w14:paraId="421EF654"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613" w:name="_Toc14316288"/>
      <w:bookmarkStart w:id="1614" w:name="_Toc14316800"/>
      <w:bookmarkStart w:id="1615" w:name="_Toc14350459"/>
      <w:bookmarkStart w:id="1616" w:name="_Toc21520603"/>
      <w:bookmarkStart w:id="1617" w:name="_Toc21520646"/>
      <w:bookmarkStart w:id="1618" w:name="_Toc21520695"/>
      <w:bookmarkStart w:id="1619" w:name="_Toc21543279"/>
      <w:bookmarkStart w:id="1620" w:name="_Toc21543487"/>
      <w:bookmarkStart w:id="1621" w:name="_Toc24703015"/>
      <w:bookmarkStart w:id="1622" w:name="_Toc24704625"/>
      <w:bookmarkStart w:id="1623" w:name="_Toc24704730"/>
      <w:bookmarkStart w:id="1624" w:name="_Toc24705220"/>
      <w:bookmarkStart w:id="1625" w:name="_Toc24780867"/>
      <w:bookmarkStart w:id="1626" w:name="_Toc24781767"/>
      <w:bookmarkStart w:id="1627" w:name="_Toc24782467"/>
      <w:bookmarkStart w:id="1628" w:name="_Toc24802044"/>
      <w:bookmarkStart w:id="1629" w:name="_Toc24805240"/>
      <w:bookmarkStart w:id="1630" w:name="_Toc24806227"/>
      <w:bookmarkStart w:id="1631" w:name="_Toc24806953"/>
      <w:bookmarkStart w:id="1632" w:name="_Toc24891632"/>
      <w:bookmarkStart w:id="1633" w:name="_Toc24891953"/>
      <w:bookmarkStart w:id="1634" w:name="_Toc24891999"/>
      <w:bookmarkStart w:id="1635" w:name="_Toc24892636"/>
      <w:bookmarkStart w:id="1636" w:name="_Toc24893250"/>
      <w:bookmarkStart w:id="1637" w:name="_Toc24893782"/>
      <w:bookmarkStart w:id="1638" w:name="_Toc24894173"/>
      <w:bookmarkStart w:id="1639" w:name="_Toc24894658"/>
      <w:bookmarkStart w:id="1640" w:name="_Toc25752122"/>
      <w:bookmarkStart w:id="1641" w:name="_Toc30867930"/>
      <w:bookmarkStart w:id="1642" w:name="_Toc30869214"/>
      <w:bookmarkStart w:id="1643" w:name="_Toc30876644"/>
      <w:bookmarkStart w:id="1644" w:name="_Toc30876697"/>
      <w:bookmarkStart w:id="1645" w:name="_Toc30876986"/>
      <w:bookmarkStart w:id="1646" w:name="_Toc30895017"/>
      <w:bookmarkStart w:id="1647" w:name="_Toc30895526"/>
      <w:bookmarkStart w:id="1648" w:name="_Toc30897884"/>
      <w:bookmarkStart w:id="1649" w:name="_Toc30899311"/>
      <w:bookmarkStart w:id="1650" w:name="_Toc30915821"/>
      <w:bookmarkStart w:id="1651" w:name="_Toc30915883"/>
      <w:bookmarkStart w:id="1652" w:name="_Toc31918209"/>
      <w:bookmarkStart w:id="1653" w:name="_Toc36716541"/>
      <w:bookmarkStart w:id="1654" w:name="_Toc36723303"/>
      <w:bookmarkStart w:id="1655" w:name="_Toc36723385"/>
      <w:bookmarkStart w:id="1656" w:name="_Toc36723518"/>
      <w:bookmarkStart w:id="1657" w:name="_Toc36842571"/>
      <w:bookmarkStart w:id="1658" w:name="_Toc36842653"/>
      <w:bookmarkStart w:id="1659" w:name="_Toc37257598"/>
      <w:bookmarkStart w:id="1660" w:name="_Toc37438275"/>
      <w:bookmarkStart w:id="1661" w:name="_Toc37771543"/>
      <w:bookmarkStart w:id="1662" w:name="_Toc37771861"/>
      <w:bookmarkStart w:id="1663" w:name="_Toc37928396"/>
      <w:bookmarkStart w:id="1664" w:name="_Toc38110514"/>
      <w:bookmarkStart w:id="1665" w:name="_Toc38110696"/>
      <w:bookmarkStart w:id="1666" w:name="_Toc38110790"/>
      <w:bookmarkStart w:id="1667" w:name="_Toc38381689"/>
      <w:bookmarkStart w:id="1668" w:name="_Toc38381783"/>
      <w:bookmarkStart w:id="1669" w:name="_Toc38382168"/>
      <w:bookmarkStart w:id="1670" w:name="_Toc38440421"/>
      <w:bookmarkStart w:id="1671" w:name="_Toc38622004"/>
      <w:bookmarkStart w:id="1672" w:name="_Toc38622101"/>
      <w:bookmarkStart w:id="1673" w:name="_Toc38622592"/>
      <w:bookmarkStart w:id="1674" w:name="_Toc38792511"/>
      <w:bookmarkStart w:id="1675" w:name="_Toc38792612"/>
      <w:bookmarkStart w:id="1676" w:name="_Toc38792783"/>
      <w:bookmarkStart w:id="1677" w:name="_Toc38967161"/>
      <w:bookmarkStart w:id="1678" w:name="_Toc38968712"/>
      <w:bookmarkStart w:id="1679" w:name="_Toc38969998"/>
      <w:bookmarkStart w:id="1680" w:name="_Toc38970612"/>
      <w:bookmarkStart w:id="1681" w:name="_Toc39074953"/>
      <w:bookmarkStart w:id="1682" w:name="_Toc39137774"/>
      <w:bookmarkStart w:id="1683" w:name="_Toc39140467"/>
      <w:bookmarkStart w:id="1684" w:name="_Toc39140702"/>
      <w:bookmarkStart w:id="1685" w:name="_Toc39143899"/>
      <w:bookmarkStart w:id="1686" w:name="_Toc39225344"/>
      <w:bookmarkStart w:id="1687" w:name="_Toc39229692"/>
      <w:bookmarkStart w:id="1688" w:name="_Toc39230290"/>
      <w:bookmarkStart w:id="1689" w:name="_Toc39230953"/>
      <w:bookmarkStart w:id="1690" w:name="_Toc39231092"/>
      <w:bookmarkStart w:id="1691" w:name="_Toc39597172"/>
      <w:bookmarkStart w:id="1692" w:name="_Toc39598151"/>
      <w:bookmarkStart w:id="1693" w:name="_Toc39600365"/>
      <w:bookmarkStart w:id="1694" w:name="_Toc39674582"/>
      <w:bookmarkStart w:id="1695" w:name="_Toc39827065"/>
      <w:bookmarkStart w:id="1696" w:name="_Toc39845607"/>
      <w:bookmarkStart w:id="1697" w:name="_Toc39846367"/>
      <w:bookmarkStart w:id="1698" w:name="_Toc39847836"/>
      <w:bookmarkStart w:id="1699" w:name="_Toc39847981"/>
      <w:bookmarkStart w:id="1700" w:name="_Toc39848104"/>
      <w:bookmarkStart w:id="1701" w:name="_Toc39848435"/>
      <w:bookmarkStart w:id="1702" w:name="_Toc40028559"/>
      <w:bookmarkStart w:id="1703" w:name="_Toc40028997"/>
      <w:bookmarkStart w:id="1704" w:name="_Toc40217763"/>
      <w:bookmarkStart w:id="1705" w:name="_Toc40274955"/>
      <w:bookmarkStart w:id="1706" w:name="_Toc40275153"/>
      <w:bookmarkStart w:id="1707" w:name="_Toc40277242"/>
      <w:bookmarkStart w:id="1708" w:name="_Toc40433578"/>
      <w:bookmarkStart w:id="1709" w:name="_Toc40814813"/>
      <w:bookmarkStart w:id="1710" w:name="_Toc40817285"/>
      <w:bookmarkStart w:id="1711" w:name="_Toc41050353"/>
      <w:bookmarkStart w:id="1712" w:name="_Toc41060259"/>
      <w:bookmarkStart w:id="1713" w:name="_Toc41388424"/>
      <w:bookmarkStart w:id="1714" w:name="_Toc41388635"/>
      <w:bookmarkStart w:id="1715" w:name="_Toc41669221"/>
      <w:bookmarkStart w:id="1716" w:name="_Toc41670074"/>
      <w:bookmarkStart w:id="1717" w:name="_Toc41670198"/>
      <w:bookmarkStart w:id="1718" w:name="_Toc41671030"/>
      <w:bookmarkStart w:id="1719" w:name="_Toc41671894"/>
      <w:bookmarkStart w:id="1720" w:name="_Toc41910039"/>
      <w:bookmarkStart w:id="1721" w:name="_Toc42180189"/>
      <w:bookmarkStart w:id="1722" w:name="_Toc42180632"/>
      <w:bookmarkStart w:id="1723" w:name="_Toc42187802"/>
      <w:bookmarkStart w:id="1724" w:name="_Toc42188640"/>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p>
    <w:p w14:paraId="38DCBE05" w14:textId="77777777" w:rsidR="005F5114" w:rsidRPr="00B872F3" w:rsidRDefault="005F5114" w:rsidP="00365E0E">
      <w:pPr>
        <w:pStyle w:val="Heading2"/>
        <w:spacing w:after="60"/>
        <w:jc w:val="both"/>
        <w:rPr>
          <w:u w:val="none"/>
        </w:rPr>
      </w:pPr>
      <w:bookmarkStart w:id="1725" w:name="_Toc42188641"/>
      <w:r w:rsidRPr="00B872F3">
        <w:rPr>
          <w:u w:val="none"/>
        </w:rPr>
        <w:t>General</w:t>
      </w:r>
      <w:bookmarkEnd w:id="1725"/>
    </w:p>
    <w:p w14:paraId="0772A6ED" w14:textId="77777777" w:rsidR="005F5114" w:rsidRDefault="005F5114" w:rsidP="002A0425">
      <w:pPr>
        <w:jc w:val="both"/>
      </w:pPr>
      <w:r>
        <w:t xml:space="preserve">This section describes features related to </w:t>
      </w:r>
      <w:r w:rsidR="008615E6">
        <w:t>enhanced link adaptation and retransmission protocols</w:t>
      </w:r>
      <w:r>
        <w:t>.</w:t>
      </w:r>
    </w:p>
    <w:p w14:paraId="547A9528" w14:textId="77777777" w:rsidR="005F5114" w:rsidRPr="00B872F3" w:rsidRDefault="005F5114" w:rsidP="00365E0E">
      <w:pPr>
        <w:pStyle w:val="Heading2"/>
        <w:spacing w:after="60"/>
        <w:jc w:val="both"/>
        <w:rPr>
          <w:u w:val="none"/>
        </w:rPr>
      </w:pPr>
      <w:bookmarkStart w:id="1726" w:name="_Toc42188642"/>
      <w:r>
        <w:rPr>
          <w:u w:val="none"/>
        </w:rPr>
        <w:t>Feature #1</w:t>
      </w:r>
      <w:bookmarkEnd w:id="1726"/>
    </w:p>
    <w:p w14:paraId="7DB90F2C" w14:textId="77777777" w:rsidR="005F5114" w:rsidRDefault="005F5114" w:rsidP="002A0425">
      <w:pPr>
        <w:jc w:val="both"/>
      </w:pPr>
      <w:r>
        <w:t>Description for feature #1</w:t>
      </w:r>
    </w:p>
    <w:p w14:paraId="3F87FD8D" w14:textId="77777777" w:rsidR="009260A0" w:rsidRPr="0020305D" w:rsidRDefault="009260A0" w:rsidP="00486858">
      <w:pPr>
        <w:pStyle w:val="Heading1"/>
        <w:numPr>
          <w:ilvl w:val="0"/>
          <w:numId w:val="1"/>
        </w:numPr>
        <w:tabs>
          <w:tab w:val="left" w:pos="450"/>
        </w:tabs>
        <w:ind w:left="0" w:firstLine="0"/>
        <w:jc w:val="both"/>
        <w:rPr>
          <w:u w:val="none"/>
        </w:rPr>
      </w:pPr>
      <w:bookmarkStart w:id="1727" w:name="_Toc42188643"/>
      <w:r>
        <w:rPr>
          <w:u w:val="none"/>
        </w:rPr>
        <w:t>Low latency</w:t>
      </w:r>
      <w:bookmarkEnd w:id="1727"/>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728" w:name="_Toc14316292"/>
      <w:bookmarkStart w:id="1729" w:name="_Toc14316804"/>
      <w:bookmarkStart w:id="1730" w:name="_Toc14350463"/>
      <w:bookmarkStart w:id="1731" w:name="_Toc21520607"/>
      <w:bookmarkStart w:id="1732" w:name="_Toc21520650"/>
      <w:bookmarkStart w:id="1733" w:name="_Toc21520699"/>
      <w:bookmarkStart w:id="1734" w:name="_Toc21543283"/>
      <w:bookmarkStart w:id="1735" w:name="_Toc21543491"/>
      <w:bookmarkStart w:id="1736" w:name="_Toc24703019"/>
      <w:bookmarkStart w:id="1737" w:name="_Toc24704629"/>
      <w:bookmarkStart w:id="1738" w:name="_Toc24704734"/>
      <w:bookmarkStart w:id="1739" w:name="_Toc24705224"/>
      <w:bookmarkStart w:id="1740" w:name="_Toc24780871"/>
      <w:bookmarkStart w:id="1741" w:name="_Toc24781771"/>
      <w:bookmarkStart w:id="1742" w:name="_Toc24782471"/>
      <w:bookmarkStart w:id="1743" w:name="_Toc24802048"/>
      <w:bookmarkStart w:id="1744" w:name="_Toc24805244"/>
      <w:bookmarkStart w:id="1745" w:name="_Toc24806231"/>
      <w:bookmarkStart w:id="1746" w:name="_Toc24806957"/>
      <w:bookmarkStart w:id="1747" w:name="_Toc24891636"/>
      <w:bookmarkStart w:id="1748" w:name="_Toc24891957"/>
      <w:bookmarkStart w:id="1749" w:name="_Toc24892003"/>
      <w:bookmarkStart w:id="1750" w:name="_Toc24892640"/>
      <w:bookmarkStart w:id="1751" w:name="_Toc24893254"/>
      <w:bookmarkStart w:id="1752" w:name="_Toc24893786"/>
      <w:bookmarkStart w:id="1753" w:name="_Toc24894177"/>
      <w:bookmarkStart w:id="1754" w:name="_Toc24894662"/>
      <w:bookmarkStart w:id="1755" w:name="_Toc25752126"/>
      <w:bookmarkStart w:id="1756" w:name="_Toc30867934"/>
      <w:bookmarkStart w:id="1757" w:name="_Toc30869218"/>
      <w:bookmarkStart w:id="1758" w:name="_Toc30876648"/>
      <w:bookmarkStart w:id="1759" w:name="_Toc30876701"/>
      <w:bookmarkStart w:id="1760" w:name="_Toc30876990"/>
      <w:bookmarkStart w:id="1761" w:name="_Toc30895021"/>
      <w:bookmarkStart w:id="1762" w:name="_Toc30895530"/>
      <w:bookmarkStart w:id="1763" w:name="_Toc30897888"/>
      <w:bookmarkStart w:id="1764" w:name="_Toc30899315"/>
      <w:bookmarkStart w:id="1765" w:name="_Toc30915825"/>
      <w:bookmarkStart w:id="1766" w:name="_Toc30915887"/>
      <w:bookmarkStart w:id="1767" w:name="_Toc31918213"/>
      <w:bookmarkStart w:id="1768" w:name="_Toc36716545"/>
      <w:bookmarkStart w:id="1769" w:name="_Toc36723307"/>
      <w:bookmarkStart w:id="1770" w:name="_Toc36723389"/>
      <w:bookmarkStart w:id="1771" w:name="_Toc36723522"/>
      <w:bookmarkStart w:id="1772" w:name="_Toc36842575"/>
      <w:bookmarkStart w:id="1773" w:name="_Toc36842657"/>
      <w:bookmarkStart w:id="1774" w:name="_Toc37257602"/>
      <w:bookmarkStart w:id="1775" w:name="_Toc37438279"/>
      <w:bookmarkStart w:id="1776" w:name="_Toc37771547"/>
      <w:bookmarkStart w:id="1777" w:name="_Toc37771865"/>
      <w:bookmarkStart w:id="1778" w:name="_Toc37928400"/>
      <w:bookmarkStart w:id="1779" w:name="_Toc38110518"/>
      <w:bookmarkStart w:id="1780" w:name="_Toc38110700"/>
      <w:bookmarkStart w:id="1781" w:name="_Toc38110794"/>
      <w:bookmarkStart w:id="1782" w:name="_Toc38381693"/>
      <w:bookmarkStart w:id="1783" w:name="_Toc38381787"/>
      <w:bookmarkStart w:id="1784" w:name="_Toc38382172"/>
      <w:bookmarkStart w:id="1785" w:name="_Toc38440425"/>
      <w:bookmarkStart w:id="1786" w:name="_Toc38622008"/>
      <w:bookmarkStart w:id="1787" w:name="_Toc38622105"/>
      <w:bookmarkStart w:id="1788" w:name="_Toc38622596"/>
      <w:bookmarkStart w:id="1789" w:name="_Toc38792515"/>
      <w:bookmarkStart w:id="1790" w:name="_Toc38792616"/>
      <w:bookmarkStart w:id="1791" w:name="_Toc38792787"/>
      <w:bookmarkStart w:id="1792" w:name="_Toc38967165"/>
      <w:bookmarkStart w:id="1793" w:name="_Toc38968716"/>
      <w:bookmarkStart w:id="1794" w:name="_Toc38970002"/>
      <w:bookmarkStart w:id="1795" w:name="_Toc38970616"/>
      <w:bookmarkStart w:id="1796" w:name="_Toc39074957"/>
      <w:bookmarkStart w:id="1797" w:name="_Toc39137778"/>
      <w:bookmarkStart w:id="1798" w:name="_Toc39140471"/>
      <w:bookmarkStart w:id="1799" w:name="_Toc39140706"/>
      <w:bookmarkStart w:id="1800" w:name="_Toc39143903"/>
      <w:bookmarkStart w:id="1801" w:name="_Toc39225348"/>
      <w:bookmarkStart w:id="1802" w:name="_Toc39229696"/>
      <w:bookmarkStart w:id="1803" w:name="_Toc39230294"/>
      <w:bookmarkStart w:id="1804" w:name="_Toc39230957"/>
      <w:bookmarkStart w:id="1805" w:name="_Toc39231096"/>
      <w:bookmarkStart w:id="1806" w:name="_Toc39597176"/>
      <w:bookmarkStart w:id="1807" w:name="_Toc39598155"/>
      <w:bookmarkStart w:id="1808" w:name="_Toc39600369"/>
      <w:bookmarkStart w:id="1809" w:name="_Toc39674586"/>
      <w:bookmarkStart w:id="1810" w:name="_Toc39827069"/>
      <w:bookmarkStart w:id="1811" w:name="_Toc39845611"/>
      <w:bookmarkStart w:id="1812" w:name="_Toc39846371"/>
      <w:bookmarkStart w:id="1813" w:name="_Toc39847840"/>
      <w:bookmarkStart w:id="1814" w:name="_Toc39847985"/>
      <w:bookmarkStart w:id="1815" w:name="_Toc39848108"/>
      <w:bookmarkStart w:id="1816" w:name="_Toc39848439"/>
      <w:bookmarkStart w:id="1817" w:name="_Toc40028563"/>
      <w:bookmarkStart w:id="1818" w:name="_Toc40029001"/>
      <w:bookmarkStart w:id="1819" w:name="_Toc40217767"/>
      <w:bookmarkStart w:id="1820" w:name="_Toc40274959"/>
      <w:bookmarkStart w:id="1821" w:name="_Toc40275157"/>
      <w:bookmarkStart w:id="1822" w:name="_Toc40277246"/>
      <w:bookmarkStart w:id="1823" w:name="_Toc40433582"/>
      <w:bookmarkStart w:id="1824" w:name="_Toc40814817"/>
      <w:bookmarkStart w:id="1825" w:name="_Toc40817289"/>
      <w:bookmarkStart w:id="1826" w:name="_Toc41050357"/>
      <w:bookmarkStart w:id="1827" w:name="_Toc41060263"/>
      <w:bookmarkStart w:id="1828" w:name="_Toc41388428"/>
      <w:bookmarkStart w:id="1829" w:name="_Toc41388639"/>
      <w:bookmarkStart w:id="1830" w:name="_Toc41669225"/>
      <w:bookmarkStart w:id="1831" w:name="_Toc41670078"/>
      <w:bookmarkStart w:id="1832" w:name="_Toc41670202"/>
      <w:bookmarkStart w:id="1833" w:name="_Toc41671034"/>
      <w:bookmarkStart w:id="1834" w:name="_Toc41671898"/>
      <w:bookmarkStart w:id="1835" w:name="_Toc41910043"/>
      <w:bookmarkStart w:id="1836" w:name="_Toc42180193"/>
      <w:bookmarkStart w:id="1837" w:name="_Toc42180636"/>
      <w:bookmarkStart w:id="1838" w:name="_Toc42187806"/>
      <w:bookmarkStart w:id="1839" w:name="_Toc42188644"/>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p>
    <w:p w14:paraId="0AAB5D56" w14:textId="77777777" w:rsidR="009260A0" w:rsidRPr="00B872F3" w:rsidRDefault="009260A0" w:rsidP="00365E0E">
      <w:pPr>
        <w:pStyle w:val="Heading2"/>
        <w:spacing w:after="60"/>
        <w:jc w:val="both"/>
        <w:rPr>
          <w:u w:val="none"/>
        </w:rPr>
      </w:pPr>
      <w:bookmarkStart w:id="1840" w:name="_Toc42188645"/>
      <w:r w:rsidRPr="00B872F3">
        <w:rPr>
          <w:u w:val="none"/>
        </w:rPr>
        <w:t>General</w:t>
      </w:r>
      <w:bookmarkEnd w:id="1840"/>
    </w:p>
    <w:p w14:paraId="6B285886" w14:textId="77777777" w:rsidR="009260A0" w:rsidRDefault="009260A0" w:rsidP="002A0425">
      <w:pPr>
        <w:jc w:val="both"/>
      </w:pPr>
      <w:r>
        <w:t>This section describes features related to low latency.</w:t>
      </w:r>
    </w:p>
    <w:p w14:paraId="05D8F3EF" w14:textId="77777777" w:rsidR="009260A0" w:rsidRPr="00B872F3" w:rsidRDefault="009260A0" w:rsidP="00365E0E">
      <w:pPr>
        <w:pStyle w:val="Heading2"/>
        <w:spacing w:after="60"/>
        <w:jc w:val="both"/>
        <w:rPr>
          <w:u w:val="none"/>
        </w:rPr>
      </w:pPr>
      <w:bookmarkStart w:id="1841" w:name="_Toc42188646"/>
      <w:r>
        <w:rPr>
          <w:u w:val="none"/>
        </w:rPr>
        <w:t>Feature #1</w:t>
      </w:r>
      <w:bookmarkEnd w:id="1841"/>
    </w:p>
    <w:p w14:paraId="6F12D6FC" w14:textId="41189168" w:rsidR="00FE33A4" w:rsidRDefault="009260A0" w:rsidP="002A0425">
      <w:pPr>
        <w:jc w:val="both"/>
      </w:pPr>
      <w:r>
        <w:t>Description for feature #1</w:t>
      </w:r>
    </w:p>
    <w:p w14:paraId="668F11D4" w14:textId="77777777" w:rsidR="00FE33A4" w:rsidRDefault="00FE33A4">
      <w:r>
        <w:br w:type="page"/>
      </w:r>
    </w:p>
    <w:bookmarkStart w:id="1842" w:name="_Toc42188647"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1842"/>
        </w:p>
        <w:sdt>
          <w:sdtPr>
            <w:rPr>
              <w:b w:val="0"/>
            </w:rPr>
            <w:id w:val="111145805"/>
            <w:bibliography/>
          </w:sdtPr>
          <w:sdtEndPr>
            <w:rPr>
              <w:b/>
            </w:rPr>
          </w:sdtEndPr>
          <w:sdtContent>
            <w:p w14:paraId="4E098C6C" w14:textId="77777777" w:rsidR="00414CE3"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414CE3" w14:paraId="5F4E1D19" w14:textId="77777777">
                <w:trPr>
                  <w:divId w:val="1708800482"/>
                  <w:tblCellSpacing w:w="15" w:type="dxa"/>
                </w:trPr>
                <w:tc>
                  <w:tcPr>
                    <w:tcW w:w="50" w:type="pct"/>
                    <w:hideMark/>
                  </w:tcPr>
                  <w:p w14:paraId="5F5CFB7A" w14:textId="77777777" w:rsidR="00414CE3" w:rsidRDefault="00414CE3">
                    <w:pPr>
                      <w:pStyle w:val="Bibliography"/>
                      <w:rPr>
                        <w:noProof/>
                        <w:sz w:val="24"/>
                        <w:szCs w:val="24"/>
                      </w:rPr>
                    </w:pPr>
                    <w:r>
                      <w:rPr>
                        <w:noProof/>
                      </w:rPr>
                      <w:t xml:space="preserve">[1] </w:t>
                    </w:r>
                  </w:p>
                </w:tc>
                <w:tc>
                  <w:tcPr>
                    <w:tcW w:w="0" w:type="auto"/>
                    <w:hideMark/>
                  </w:tcPr>
                  <w:p w14:paraId="0D2854E9" w14:textId="77777777" w:rsidR="00414CE3" w:rsidRDefault="00414CE3">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414CE3" w14:paraId="73F0209E" w14:textId="77777777">
                <w:trPr>
                  <w:divId w:val="1708800482"/>
                  <w:tblCellSpacing w:w="15" w:type="dxa"/>
                </w:trPr>
                <w:tc>
                  <w:tcPr>
                    <w:tcW w:w="50" w:type="pct"/>
                    <w:hideMark/>
                  </w:tcPr>
                  <w:p w14:paraId="52BF3999" w14:textId="77777777" w:rsidR="00414CE3" w:rsidRDefault="00414CE3">
                    <w:pPr>
                      <w:pStyle w:val="Bibliography"/>
                      <w:rPr>
                        <w:noProof/>
                      </w:rPr>
                    </w:pPr>
                    <w:r>
                      <w:rPr>
                        <w:noProof/>
                      </w:rPr>
                      <w:t xml:space="preserve">[2] </w:t>
                    </w:r>
                  </w:p>
                </w:tc>
                <w:tc>
                  <w:tcPr>
                    <w:tcW w:w="0" w:type="auto"/>
                    <w:hideMark/>
                  </w:tcPr>
                  <w:p w14:paraId="0D11838B" w14:textId="77777777" w:rsidR="00414CE3" w:rsidRDefault="00414CE3">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414CE3" w14:paraId="2DDA42ED" w14:textId="77777777">
                <w:trPr>
                  <w:divId w:val="1708800482"/>
                  <w:tblCellSpacing w:w="15" w:type="dxa"/>
                </w:trPr>
                <w:tc>
                  <w:tcPr>
                    <w:tcW w:w="50" w:type="pct"/>
                    <w:hideMark/>
                  </w:tcPr>
                  <w:p w14:paraId="5E204548" w14:textId="77777777" w:rsidR="00414CE3" w:rsidRDefault="00414CE3">
                    <w:pPr>
                      <w:pStyle w:val="Bibliography"/>
                      <w:rPr>
                        <w:noProof/>
                      </w:rPr>
                    </w:pPr>
                    <w:r>
                      <w:rPr>
                        <w:noProof/>
                      </w:rPr>
                      <w:t xml:space="preserve">[3] </w:t>
                    </w:r>
                  </w:p>
                </w:tc>
                <w:tc>
                  <w:tcPr>
                    <w:tcW w:w="0" w:type="auto"/>
                    <w:hideMark/>
                  </w:tcPr>
                  <w:p w14:paraId="170ECCFA" w14:textId="77777777" w:rsidR="00414CE3" w:rsidRDefault="00414CE3">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414CE3" w14:paraId="2E95E1F6" w14:textId="77777777">
                <w:trPr>
                  <w:divId w:val="1708800482"/>
                  <w:tblCellSpacing w:w="15" w:type="dxa"/>
                </w:trPr>
                <w:tc>
                  <w:tcPr>
                    <w:tcW w:w="50" w:type="pct"/>
                    <w:hideMark/>
                  </w:tcPr>
                  <w:p w14:paraId="2946491A" w14:textId="77777777" w:rsidR="00414CE3" w:rsidRDefault="00414CE3">
                    <w:pPr>
                      <w:pStyle w:val="Bibliography"/>
                      <w:rPr>
                        <w:noProof/>
                      </w:rPr>
                    </w:pPr>
                    <w:r>
                      <w:rPr>
                        <w:noProof/>
                      </w:rPr>
                      <w:t xml:space="preserve">[4] </w:t>
                    </w:r>
                  </w:p>
                </w:tc>
                <w:tc>
                  <w:tcPr>
                    <w:tcW w:w="0" w:type="auto"/>
                    <w:hideMark/>
                  </w:tcPr>
                  <w:p w14:paraId="086F3D78" w14:textId="77777777" w:rsidR="00414CE3" w:rsidRDefault="00414CE3">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414CE3" w14:paraId="7217DEB7" w14:textId="77777777">
                <w:trPr>
                  <w:divId w:val="1708800482"/>
                  <w:tblCellSpacing w:w="15" w:type="dxa"/>
                </w:trPr>
                <w:tc>
                  <w:tcPr>
                    <w:tcW w:w="50" w:type="pct"/>
                    <w:hideMark/>
                  </w:tcPr>
                  <w:p w14:paraId="470A6B24" w14:textId="77777777" w:rsidR="00414CE3" w:rsidRDefault="00414CE3">
                    <w:pPr>
                      <w:pStyle w:val="Bibliography"/>
                      <w:rPr>
                        <w:noProof/>
                      </w:rPr>
                    </w:pPr>
                    <w:r>
                      <w:rPr>
                        <w:noProof/>
                      </w:rPr>
                      <w:t xml:space="preserve">[5] </w:t>
                    </w:r>
                  </w:p>
                </w:tc>
                <w:tc>
                  <w:tcPr>
                    <w:tcW w:w="0" w:type="auto"/>
                    <w:hideMark/>
                  </w:tcPr>
                  <w:p w14:paraId="75BD1692" w14:textId="77777777" w:rsidR="00414CE3" w:rsidRDefault="00414CE3">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414CE3" w14:paraId="0813B644" w14:textId="77777777">
                <w:trPr>
                  <w:divId w:val="1708800482"/>
                  <w:tblCellSpacing w:w="15" w:type="dxa"/>
                </w:trPr>
                <w:tc>
                  <w:tcPr>
                    <w:tcW w:w="50" w:type="pct"/>
                    <w:hideMark/>
                  </w:tcPr>
                  <w:p w14:paraId="18C8001A" w14:textId="77777777" w:rsidR="00414CE3" w:rsidRDefault="00414CE3">
                    <w:pPr>
                      <w:pStyle w:val="Bibliography"/>
                      <w:rPr>
                        <w:noProof/>
                      </w:rPr>
                    </w:pPr>
                    <w:r>
                      <w:rPr>
                        <w:noProof/>
                      </w:rPr>
                      <w:t xml:space="preserve">[6] </w:t>
                    </w:r>
                  </w:p>
                </w:tc>
                <w:tc>
                  <w:tcPr>
                    <w:tcW w:w="0" w:type="auto"/>
                    <w:hideMark/>
                  </w:tcPr>
                  <w:p w14:paraId="4BB8B565" w14:textId="77777777" w:rsidR="00414CE3" w:rsidRDefault="00414CE3">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414CE3" w14:paraId="41CFCB97" w14:textId="77777777">
                <w:trPr>
                  <w:divId w:val="1708800482"/>
                  <w:tblCellSpacing w:w="15" w:type="dxa"/>
                </w:trPr>
                <w:tc>
                  <w:tcPr>
                    <w:tcW w:w="50" w:type="pct"/>
                    <w:hideMark/>
                  </w:tcPr>
                  <w:p w14:paraId="7744089F" w14:textId="77777777" w:rsidR="00414CE3" w:rsidRDefault="00414CE3">
                    <w:pPr>
                      <w:pStyle w:val="Bibliography"/>
                      <w:rPr>
                        <w:noProof/>
                      </w:rPr>
                    </w:pPr>
                    <w:r>
                      <w:rPr>
                        <w:noProof/>
                      </w:rPr>
                      <w:t xml:space="preserve">[7] </w:t>
                    </w:r>
                  </w:p>
                </w:tc>
                <w:tc>
                  <w:tcPr>
                    <w:tcW w:w="0" w:type="auto"/>
                    <w:hideMark/>
                  </w:tcPr>
                  <w:p w14:paraId="080BA544" w14:textId="77777777" w:rsidR="00414CE3" w:rsidRDefault="00414CE3">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414CE3" w14:paraId="348A3B8C" w14:textId="77777777">
                <w:trPr>
                  <w:divId w:val="1708800482"/>
                  <w:tblCellSpacing w:w="15" w:type="dxa"/>
                </w:trPr>
                <w:tc>
                  <w:tcPr>
                    <w:tcW w:w="50" w:type="pct"/>
                    <w:hideMark/>
                  </w:tcPr>
                  <w:p w14:paraId="5BC227EF" w14:textId="77777777" w:rsidR="00414CE3" w:rsidRDefault="00414CE3">
                    <w:pPr>
                      <w:pStyle w:val="Bibliography"/>
                      <w:rPr>
                        <w:noProof/>
                      </w:rPr>
                    </w:pPr>
                    <w:r>
                      <w:rPr>
                        <w:noProof/>
                      </w:rPr>
                      <w:t xml:space="preserve">[8] </w:t>
                    </w:r>
                  </w:p>
                </w:tc>
                <w:tc>
                  <w:tcPr>
                    <w:tcW w:w="0" w:type="auto"/>
                    <w:hideMark/>
                  </w:tcPr>
                  <w:p w14:paraId="4282F1FC" w14:textId="77777777" w:rsidR="00414CE3" w:rsidRDefault="00414CE3">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414CE3" w14:paraId="54DA25F7" w14:textId="77777777">
                <w:trPr>
                  <w:divId w:val="1708800482"/>
                  <w:tblCellSpacing w:w="15" w:type="dxa"/>
                </w:trPr>
                <w:tc>
                  <w:tcPr>
                    <w:tcW w:w="50" w:type="pct"/>
                    <w:hideMark/>
                  </w:tcPr>
                  <w:p w14:paraId="361B2C06" w14:textId="77777777" w:rsidR="00414CE3" w:rsidRDefault="00414CE3">
                    <w:pPr>
                      <w:pStyle w:val="Bibliography"/>
                      <w:rPr>
                        <w:noProof/>
                      </w:rPr>
                    </w:pPr>
                    <w:r>
                      <w:rPr>
                        <w:noProof/>
                      </w:rPr>
                      <w:t xml:space="preserve">[9] </w:t>
                    </w:r>
                  </w:p>
                </w:tc>
                <w:tc>
                  <w:tcPr>
                    <w:tcW w:w="0" w:type="auto"/>
                    <w:hideMark/>
                  </w:tcPr>
                  <w:p w14:paraId="4B74A491" w14:textId="77777777" w:rsidR="00414CE3" w:rsidRDefault="00414CE3">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414CE3" w14:paraId="12C07F4A" w14:textId="77777777">
                <w:trPr>
                  <w:divId w:val="1708800482"/>
                  <w:tblCellSpacing w:w="15" w:type="dxa"/>
                </w:trPr>
                <w:tc>
                  <w:tcPr>
                    <w:tcW w:w="50" w:type="pct"/>
                    <w:hideMark/>
                  </w:tcPr>
                  <w:p w14:paraId="4FEF6605" w14:textId="77777777" w:rsidR="00414CE3" w:rsidRDefault="00414CE3">
                    <w:pPr>
                      <w:pStyle w:val="Bibliography"/>
                      <w:rPr>
                        <w:noProof/>
                      </w:rPr>
                    </w:pPr>
                    <w:r>
                      <w:rPr>
                        <w:noProof/>
                      </w:rPr>
                      <w:t xml:space="preserve">[10] </w:t>
                    </w:r>
                  </w:p>
                </w:tc>
                <w:tc>
                  <w:tcPr>
                    <w:tcW w:w="0" w:type="auto"/>
                    <w:hideMark/>
                  </w:tcPr>
                  <w:p w14:paraId="2E29C03C" w14:textId="77777777" w:rsidR="00414CE3" w:rsidRDefault="00414CE3">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414CE3" w14:paraId="19DEB7E3" w14:textId="77777777">
                <w:trPr>
                  <w:divId w:val="1708800482"/>
                  <w:tblCellSpacing w:w="15" w:type="dxa"/>
                </w:trPr>
                <w:tc>
                  <w:tcPr>
                    <w:tcW w:w="50" w:type="pct"/>
                    <w:hideMark/>
                  </w:tcPr>
                  <w:p w14:paraId="7DDFE3EA" w14:textId="77777777" w:rsidR="00414CE3" w:rsidRDefault="00414CE3">
                    <w:pPr>
                      <w:pStyle w:val="Bibliography"/>
                      <w:rPr>
                        <w:noProof/>
                      </w:rPr>
                    </w:pPr>
                    <w:r>
                      <w:rPr>
                        <w:noProof/>
                      </w:rPr>
                      <w:t xml:space="preserve">[11] </w:t>
                    </w:r>
                  </w:p>
                </w:tc>
                <w:tc>
                  <w:tcPr>
                    <w:tcW w:w="0" w:type="auto"/>
                    <w:hideMark/>
                  </w:tcPr>
                  <w:p w14:paraId="11378464" w14:textId="77777777" w:rsidR="00414CE3" w:rsidRDefault="00414CE3">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414CE3" w14:paraId="662D54F7" w14:textId="77777777">
                <w:trPr>
                  <w:divId w:val="1708800482"/>
                  <w:tblCellSpacing w:w="15" w:type="dxa"/>
                </w:trPr>
                <w:tc>
                  <w:tcPr>
                    <w:tcW w:w="50" w:type="pct"/>
                    <w:hideMark/>
                  </w:tcPr>
                  <w:p w14:paraId="104144DA" w14:textId="77777777" w:rsidR="00414CE3" w:rsidRDefault="00414CE3">
                    <w:pPr>
                      <w:pStyle w:val="Bibliography"/>
                      <w:rPr>
                        <w:noProof/>
                      </w:rPr>
                    </w:pPr>
                    <w:r>
                      <w:rPr>
                        <w:noProof/>
                      </w:rPr>
                      <w:t xml:space="preserve">[12] </w:t>
                    </w:r>
                  </w:p>
                </w:tc>
                <w:tc>
                  <w:tcPr>
                    <w:tcW w:w="0" w:type="auto"/>
                    <w:hideMark/>
                  </w:tcPr>
                  <w:p w14:paraId="32FB1A51" w14:textId="77777777" w:rsidR="00414CE3" w:rsidRDefault="00414CE3">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414CE3" w14:paraId="336790E8" w14:textId="77777777">
                <w:trPr>
                  <w:divId w:val="1708800482"/>
                  <w:tblCellSpacing w:w="15" w:type="dxa"/>
                </w:trPr>
                <w:tc>
                  <w:tcPr>
                    <w:tcW w:w="50" w:type="pct"/>
                    <w:hideMark/>
                  </w:tcPr>
                  <w:p w14:paraId="742162C4" w14:textId="77777777" w:rsidR="00414CE3" w:rsidRDefault="00414CE3">
                    <w:pPr>
                      <w:pStyle w:val="Bibliography"/>
                      <w:rPr>
                        <w:noProof/>
                      </w:rPr>
                    </w:pPr>
                    <w:r>
                      <w:rPr>
                        <w:noProof/>
                      </w:rPr>
                      <w:t xml:space="preserve">[13] </w:t>
                    </w:r>
                  </w:p>
                </w:tc>
                <w:tc>
                  <w:tcPr>
                    <w:tcW w:w="0" w:type="auto"/>
                    <w:hideMark/>
                  </w:tcPr>
                  <w:p w14:paraId="3FD6EDA4" w14:textId="77777777" w:rsidR="00414CE3" w:rsidRDefault="00414CE3">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414CE3" w14:paraId="54235014" w14:textId="77777777">
                <w:trPr>
                  <w:divId w:val="1708800482"/>
                  <w:tblCellSpacing w:w="15" w:type="dxa"/>
                </w:trPr>
                <w:tc>
                  <w:tcPr>
                    <w:tcW w:w="50" w:type="pct"/>
                    <w:hideMark/>
                  </w:tcPr>
                  <w:p w14:paraId="272EF670" w14:textId="77777777" w:rsidR="00414CE3" w:rsidRDefault="00414CE3">
                    <w:pPr>
                      <w:pStyle w:val="Bibliography"/>
                      <w:rPr>
                        <w:noProof/>
                      </w:rPr>
                    </w:pPr>
                    <w:r>
                      <w:rPr>
                        <w:noProof/>
                      </w:rPr>
                      <w:t xml:space="preserve">[14] </w:t>
                    </w:r>
                  </w:p>
                </w:tc>
                <w:tc>
                  <w:tcPr>
                    <w:tcW w:w="0" w:type="auto"/>
                    <w:hideMark/>
                  </w:tcPr>
                  <w:p w14:paraId="4FB0FE94" w14:textId="77777777" w:rsidR="00414CE3" w:rsidRDefault="00414CE3">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414CE3" w14:paraId="37162E52" w14:textId="77777777">
                <w:trPr>
                  <w:divId w:val="1708800482"/>
                  <w:tblCellSpacing w:w="15" w:type="dxa"/>
                </w:trPr>
                <w:tc>
                  <w:tcPr>
                    <w:tcW w:w="50" w:type="pct"/>
                    <w:hideMark/>
                  </w:tcPr>
                  <w:p w14:paraId="69C3E0B6" w14:textId="77777777" w:rsidR="00414CE3" w:rsidRDefault="00414CE3">
                    <w:pPr>
                      <w:pStyle w:val="Bibliography"/>
                      <w:rPr>
                        <w:noProof/>
                      </w:rPr>
                    </w:pPr>
                    <w:r>
                      <w:rPr>
                        <w:noProof/>
                      </w:rPr>
                      <w:t xml:space="preserve">[15] </w:t>
                    </w:r>
                  </w:p>
                </w:tc>
                <w:tc>
                  <w:tcPr>
                    <w:tcW w:w="0" w:type="auto"/>
                    <w:hideMark/>
                  </w:tcPr>
                  <w:p w14:paraId="1A9090F8" w14:textId="77777777" w:rsidR="00414CE3" w:rsidRDefault="00414CE3">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414CE3" w14:paraId="4587517B" w14:textId="77777777">
                <w:trPr>
                  <w:divId w:val="1708800482"/>
                  <w:tblCellSpacing w:w="15" w:type="dxa"/>
                </w:trPr>
                <w:tc>
                  <w:tcPr>
                    <w:tcW w:w="50" w:type="pct"/>
                    <w:hideMark/>
                  </w:tcPr>
                  <w:p w14:paraId="68FBCA6A" w14:textId="77777777" w:rsidR="00414CE3" w:rsidRDefault="00414CE3">
                    <w:pPr>
                      <w:pStyle w:val="Bibliography"/>
                      <w:rPr>
                        <w:noProof/>
                      </w:rPr>
                    </w:pPr>
                    <w:r>
                      <w:rPr>
                        <w:noProof/>
                      </w:rPr>
                      <w:t xml:space="preserve">[16] </w:t>
                    </w:r>
                  </w:p>
                </w:tc>
                <w:tc>
                  <w:tcPr>
                    <w:tcW w:w="0" w:type="auto"/>
                    <w:hideMark/>
                  </w:tcPr>
                  <w:p w14:paraId="1E91416A" w14:textId="77777777" w:rsidR="00414CE3" w:rsidRDefault="00414CE3">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414CE3" w14:paraId="65AD9D0C" w14:textId="77777777">
                <w:trPr>
                  <w:divId w:val="1708800482"/>
                  <w:tblCellSpacing w:w="15" w:type="dxa"/>
                </w:trPr>
                <w:tc>
                  <w:tcPr>
                    <w:tcW w:w="50" w:type="pct"/>
                    <w:hideMark/>
                  </w:tcPr>
                  <w:p w14:paraId="734DAA95" w14:textId="77777777" w:rsidR="00414CE3" w:rsidRDefault="00414CE3">
                    <w:pPr>
                      <w:pStyle w:val="Bibliography"/>
                      <w:rPr>
                        <w:noProof/>
                      </w:rPr>
                    </w:pPr>
                    <w:r>
                      <w:rPr>
                        <w:noProof/>
                      </w:rPr>
                      <w:t xml:space="preserve">[17] </w:t>
                    </w:r>
                  </w:p>
                </w:tc>
                <w:tc>
                  <w:tcPr>
                    <w:tcW w:w="0" w:type="auto"/>
                    <w:hideMark/>
                  </w:tcPr>
                  <w:p w14:paraId="0595FA3D" w14:textId="77777777" w:rsidR="00414CE3" w:rsidRDefault="00414CE3">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414CE3" w14:paraId="4A5D41B8" w14:textId="77777777">
                <w:trPr>
                  <w:divId w:val="1708800482"/>
                  <w:tblCellSpacing w:w="15" w:type="dxa"/>
                </w:trPr>
                <w:tc>
                  <w:tcPr>
                    <w:tcW w:w="50" w:type="pct"/>
                    <w:hideMark/>
                  </w:tcPr>
                  <w:p w14:paraId="506EB99D" w14:textId="77777777" w:rsidR="00414CE3" w:rsidRDefault="00414CE3">
                    <w:pPr>
                      <w:pStyle w:val="Bibliography"/>
                      <w:rPr>
                        <w:noProof/>
                      </w:rPr>
                    </w:pPr>
                    <w:r>
                      <w:rPr>
                        <w:noProof/>
                      </w:rPr>
                      <w:t xml:space="preserve">[18] </w:t>
                    </w:r>
                  </w:p>
                </w:tc>
                <w:tc>
                  <w:tcPr>
                    <w:tcW w:w="0" w:type="auto"/>
                    <w:hideMark/>
                  </w:tcPr>
                  <w:p w14:paraId="42D39739" w14:textId="77777777" w:rsidR="00414CE3" w:rsidRDefault="00414CE3">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414CE3" w14:paraId="73ADEF5D" w14:textId="77777777">
                <w:trPr>
                  <w:divId w:val="1708800482"/>
                  <w:tblCellSpacing w:w="15" w:type="dxa"/>
                </w:trPr>
                <w:tc>
                  <w:tcPr>
                    <w:tcW w:w="50" w:type="pct"/>
                    <w:hideMark/>
                  </w:tcPr>
                  <w:p w14:paraId="76AF0BC7" w14:textId="77777777" w:rsidR="00414CE3" w:rsidRDefault="00414CE3">
                    <w:pPr>
                      <w:pStyle w:val="Bibliography"/>
                      <w:rPr>
                        <w:noProof/>
                      </w:rPr>
                    </w:pPr>
                    <w:r>
                      <w:rPr>
                        <w:noProof/>
                      </w:rPr>
                      <w:t xml:space="preserve">[19] </w:t>
                    </w:r>
                  </w:p>
                </w:tc>
                <w:tc>
                  <w:tcPr>
                    <w:tcW w:w="0" w:type="auto"/>
                    <w:hideMark/>
                  </w:tcPr>
                  <w:p w14:paraId="3463CCA0" w14:textId="77777777" w:rsidR="00414CE3" w:rsidRDefault="00414CE3">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414CE3" w14:paraId="3E44219E" w14:textId="77777777">
                <w:trPr>
                  <w:divId w:val="1708800482"/>
                  <w:tblCellSpacing w:w="15" w:type="dxa"/>
                </w:trPr>
                <w:tc>
                  <w:tcPr>
                    <w:tcW w:w="50" w:type="pct"/>
                    <w:hideMark/>
                  </w:tcPr>
                  <w:p w14:paraId="72C4A96F" w14:textId="77777777" w:rsidR="00414CE3" w:rsidRDefault="00414CE3">
                    <w:pPr>
                      <w:pStyle w:val="Bibliography"/>
                      <w:rPr>
                        <w:noProof/>
                      </w:rPr>
                    </w:pPr>
                    <w:r>
                      <w:rPr>
                        <w:noProof/>
                      </w:rPr>
                      <w:t xml:space="preserve">[20] </w:t>
                    </w:r>
                  </w:p>
                </w:tc>
                <w:tc>
                  <w:tcPr>
                    <w:tcW w:w="0" w:type="auto"/>
                    <w:hideMark/>
                  </w:tcPr>
                  <w:p w14:paraId="7DA501D4" w14:textId="77777777" w:rsidR="00414CE3" w:rsidRDefault="00414CE3">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414CE3" w14:paraId="70498EF6" w14:textId="77777777">
                <w:trPr>
                  <w:divId w:val="1708800482"/>
                  <w:tblCellSpacing w:w="15" w:type="dxa"/>
                </w:trPr>
                <w:tc>
                  <w:tcPr>
                    <w:tcW w:w="50" w:type="pct"/>
                    <w:hideMark/>
                  </w:tcPr>
                  <w:p w14:paraId="56CA9120" w14:textId="77777777" w:rsidR="00414CE3" w:rsidRDefault="00414CE3">
                    <w:pPr>
                      <w:pStyle w:val="Bibliography"/>
                      <w:rPr>
                        <w:noProof/>
                      </w:rPr>
                    </w:pPr>
                    <w:r>
                      <w:rPr>
                        <w:noProof/>
                      </w:rPr>
                      <w:t xml:space="preserve">[21] </w:t>
                    </w:r>
                  </w:p>
                </w:tc>
                <w:tc>
                  <w:tcPr>
                    <w:tcW w:w="0" w:type="auto"/>
                    <w:hideMark/>
                  </w:tcPr>
                  <w:p w14:paraId="342E5397" w14:textId="77777777" w:rsidR="00414CE3" w:rsidRDefault="00414CE3">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414CE3" w14:paraId="73202162" w14:textId="77777777">
                <w:trPr>
                  <w:divId w:val="1708800482"/>
                  <w:tblCellSpacing w:w="15" w:type="dxa"/>
                </w:trPr>
                <w:tc>
                  <w:tcPr>
                    <w:tcW w:w="50" w:type="pct"/>
                    <w:hideMark/>
                  </w:tcPr>
                  <w:p w14:paraId="50FE5BAB" w14:textId="77777777" w:rsidR="00414CE3" w:rsidRDefault="00414CE3">
                    <w:pPr>
                      <w:pStyle w:val="Bibliography"/>
                      <w:rPr>
                        <w:noProof/>
                      </w:rPr>
                    </w:pPr>
                    <w:r>
                      <w:rPr>
                        <w:noProof/>
                      </w:rPr>
                      <w:t xml:space="preserve">[22] </w:t>
                    </w:r>
                  </w:p>
                </w:tc>
                <w:tc>
                  <w:tcPr>
                    <w:tcW w:w="0" w:type="auto"/>
                    <w:hideMark/>
                  </w:tcPr>
                  <w:p w14:paraId="490F82F7" w14:textId="77777777" w:rsidR="00414CE3" w:rsidRDefault="00414CE3">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414CE3" w14:paraId="1D9DABE3" w14:textId="77777777">
                <w:trPr>
                  <w:divId w:val="1708800482"/>
                  <w:tblCellSpacing w:w="15" w:type="dxa"/>
                </w:trPr>
                <w:tc>
                  <w:tcPr>
                    <w:tcW w:w="50" w:type="pct"/>
                    <w:hideMark/>
                  </w:tcPr>
                  <w:p w14:paraId="32AD9CC5" w14:textId="77777777" w:rsidR="00414CE3" w:rsidRDefault="00414CE3">
                    <w:pPr>
                      <w:pStyle w:val="Bibliography"/>
                      <w:rPr>
                        <w:noProof/>
                      </w:rPr>
                    </w:pPr>
                    <w:r>
                      <w:rPr>
                        <w:noProof/>
                      </w:rPr>
                      <w:t xml:space="preserve">[23] </w:t>
                    </w:r>
                  </w:p>
                </w:tc>
                <w:tc>
                  <w:tcPr>
                    <w:tcW w:w="0" w:type="auto"/>
                    <w:hideMark/>
                  </w:tcPr>
                  <w:p w14:paraId="49640842" w14:textId="77777777" w:rsidR="00414CE3" w:rsidRDefault="00414CE3">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414CE3" w14:paraId="1635211C" w14:textId="77777777">
                <w:trPr>
                  <w:divId w:val="1708800482"/>
                  <w:tblCellSpacing w:w="15" w:type="dxa"/>
                </w:trPr>
                <w:tc>
                  <w:tcPr>
                    <w:tcW w:w="50" w:type="pct"/>
                    <w:hideMark/>
                  </w:tcPr>
                  <w:p w14:paraId="44D7EA1F" w14:textId="77777777" w:rsidR="00414CE3" w:rsidRDefault="00414CE3">
                    <w:pPr>
                      <w:pStyle w:val="Bibliography"/>
                      <w:rPr>
                        <w:noProof/>
                      </w:rPr>
                    </w:pPr>
                    <w:r>
                      <w:rPr>
                        <w:noProof/>
                      </w:rPr>
                      <w:t xml:space="preserve">[24] </w:t>
                    </w:r>
                  </w:p>
                </w:tc>
                <w:tc>
                  <w:tcPr>
                    <w:tcW w:w="0" w:type="auto"/>
                    <w:hideMark/>
                  </w:tcPr>
                  <w:p w14:paraId="2A3D8C1E" w14:textId="77777777" w:rsidR="00414CE3" w:rsidRDefault="00414CE3">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414CE3" w14:paraId="4A17D62B" w14:textId="77777777">
                <w:trPr>
                  <w:divId w:val="1708800482"/>
                  <w:tblCellSpacing w:w="15" w:type="dxa"/>
                </w:trPr>
                <w:tc>
                  <w:tcPr>
                    <w:tcW w:w="50" w:type="pct"/>
                    <w:hideMark/>
                  </w:tcPr>
                  <w:p w14:paraId="0F43EA38" w14:textId="77777777" w:rsidR="00414CE3" w:rsidRDefault="00414CE3">
                    <w:pPr>
                      <w:pStyle w:val="Bibliography"/>
                      <w:rPr>
                        <w:noProof/>
                      </w:rPr>
                    </w:pPr>
                    <w:r>
                      <w:rPr>
                        <w:noProof/>
                      </w:rPr>
                      <w:t xml:space="preserve">[25] </w:t>
                    </w:r>
                  </w:p>
                </w:tc>
                <w:tc>
                  <w:tcPr>
                    <w:tcW w:w="0" w:type="auto"/>
                    <w:hideMark/>
                  </w:tcPr>
                  <w:p w14:paraId="3B7D1EEA" w14:textId="77777777" w:rsidR="00414CE3" w:rsidRDefault="00414CE3">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414CE3" w14:paraId="1CD3163D" w14:textId="77777777">
                <w:trPr>
                  <w:divId w:val="1708800482"/>
                  <w:tblCellSpacing w:w="15" w:type="dxa"/>
                </w:trPr>
                <w:tc>
                  <w:tcPr>
                    <w:tcW w:w="50" w:type="pct"/>
                    <w:hideMark/>
                  </w:tcPr>
                  <w:p w14:paraId="0F7FFD53" w14:textId="77777777" w:rsidR="00414CE3" w:rsidRDefault="00414CE3">
                    <w:pPr>
                      <w:pStyle w:val="Bibliography"/>
                      <w:rPr>
                        <w:noProof/>
                      </w:rPr>
                    </w:pPr>
                    <w:r>
                      <w:rPr>
                        <w:noProof/>
                      </w:rPr>
                      <w:t xml:space="preserve">[26] </w:t>
                    </w:r>
                  </w:p>
                </w:tc>
                <w:tc>
                  <w:tcPr>
                    <w:tcW w:w="0" w:type="auto"/>
                    <w:hideMark/>
                  </w:tcPr>
                  <w:p w14:paraId="3C261A7E" w14:textId="77777777" w:rsidR="00414CE3" w:rsidRDefault="00414CE3">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414CE3" w14:paraId="51550867" w14:textId="77777777">
                <w:trPr>
                  <w:divId w:val="1708800482"/>
                  <w:tblCellSpacing w:w="15" w:type="dxa"/>
                </w:trPr>
                <w:tc>
                  <w:tcPr>
                    <w:tcW w:w="50" w:type="pct"/>
                    <w:hideMark/>
                  </w:tcPr>
                  <w:p w14:paraId="6908DA0E" w14:textId="77777777" w:rsidR="00414CE3" w:rsidRDefault="00414CE3">
                    <w:pPr>
                      <w:pStyle w:val="Bibliography"/>
                      <w:rPr>
                        <w:noProof/>
                      </w:rPr>
                    </w:pPr>
                    <w:r>
                      <w:rPr>
                        <w:noProof/>
                      </w:rPr>
                      <w:t xml:space="preserve">[27] </w:t>
                    </w:r>
                  </w:p>
                </w:tc>
                <w:tc>
                  <w:tcPr>
                    <w:tcW w:w="0" w:type="auto"/>
                    <w:hideMark/>
                  </w:tcPr>
                  <w:p w14:paraId="13A23842" w14:textId="77777777" w:rsidR="00414CE3" w:rsidRDefault="00414CE3">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414CE3" w14:paraId="5EC8DC63" w14:textId="77777777">
                <w:trPr>
                  <w:divId w:val="1708800482"/>
                  <w:tblCellSpacing w:w="15" w:type="dxa"/>
                </w:trPr>
                <w:tc>
                  <w:tcPr>
                    <w:tcW w:w="50" w:type="pct"/>
                    <w:hideMark/>
                  </w:tcPr>
                  <w:p w14:paraId="46303BBF" w14:textId="77777777" w:rsidR="00414CE3" w:rsidRDefault="00414CE3">
                    <w:pPr>
                      <w:pStyle w:val="Bibliography"/>
                      <w:rPr>
                        <w:noProof/>
                      </w:rPr>
                    </w:pPr>
                    <w:r>
                      <w:rPr>
                        <w:noProof/>
                      </w:rPr>
                      <w:t xml:space="preserve">[28] </w:t>
                    </w:r>
                  </w:p>
                </w:tc>
                <w:tc>
                  <w:tcPr>
                    <w:tcW w:w="0" w:type="auto"/>
                    <w:hideMark/>
                  </w:tcPr>
                  <w:p w14:paraId="4370F08B" w14:textId="77777777" w:rsidR="00414CE3" w:rsidRDefault="00414CE3">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414CE3" w14:paraId="10EE9E03" w14:textId="77777777">
                <w:trPr>
                  <w:divId w:val="1708800482"/>
                  <w:tblCellSpacing w:w="15" w:type="dxa"/>
                </w:trPr>
                <w:tc>
                  <w:tcPr>
                    <w:tcW w:w="50" w:type="pct"/>
                    <w:hideMark/>
                  </w:tcPr>
                  <w:p w14:paraId="5ABB9E46" w14:textId="77777777" w:rsidR="00414CE3" w:rsidRDefault="00414CE3">
                    <w:pPr>
                      <w:pStyle w:val="Bibliography"/>
                      <w:rPr>
                        <w:noProof/>
                      </w:rPr>
                    </w:pPr>
                    <w:r>
                      <w:rPr>
                        <w:noProof/>
                      </w:rPr>
                      <w:t xml:space="preserve">[29] </w:t>
                    </w:r>
                  </w:p>
                </w:tc>
                <w:tc>
                  <w:tcPr>
                    <w:tcW w:w="0" w:type="auto"/>
                    <w:hideMark/>
                  </w:tcPr>
                  <w:p w14:paraId="6AB3DB3D" w14:textId="77777777" w:rsidR="00414CE3" w:rsidRDefault="00414CE3">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414CE3" w14:paraId="2CA91AA1" w14:textId="77777777">
                <w:trPr>
                  <w:divId w:val="1708800482"/>
                  <w:tblCellSpacing w:w="15" w:type="dxa"/>
                </w:trPr>
                <w:tc>
                  <w:tcPr>
                    <w:tcW w:w="50" w:type="pct"/>
                    <w:hideMark/>
                  </w:tcPr>
                  <w:p w14:paraId="2D308D51" w14:textId="77777777" w:rsidR="00414CE3" w:rsidRDefault="00414CE3">
                    <w:pPr>
                      <w:pStyle w:val="Bibliography"/>
                      <w:rPr>
                        <w:noProof/>
                      </w:rPr>
                    </w:pPr>
                    <w:r>
                      <w:rPr>
                        <w:noProof/>
                      </w:rPr>
                      <w:t xml:space="preserve">[30] </w:t>
                    </w:r>
                  </w:p>
                </w:tc>
                <w:tc>
                  <w:tcPr>
                    <w:tcW w:w="0" w:type="auto"/>
                    <w:hideMark/>
                  </w:tcPr>
                  <w:p w14:paraId="3AAA270E" w14:textId="77777777" w:rsidR="00414CE3" w:rsidRDefault="00414CE3">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414CE3" w14:paraId="0A153063" w14:textId="77777777">
                <w:trPr>
                  <w:divId w:val="1708800482"/>
                  <w:tblCellSpacing w:w="15" w:type="dxa"/>
                </w:trPr>
                <w:tc>
                  <w:tcPr>
                    <w:tcW w:w="50" w:type="pct"/>
                    <w:hideMark/>
                  </w:tcPr>
                  <w:p w14:paraId="6E6F6475" w14:textId="77777777" w:rsidR="00414CE3" w:rsidRDefault="00414CE3">
                    <w:pPr>
                      <w:pStyle w:val="Bibliography"/>
                      <w:rPr>
                        <w:noProof/>
                      </w:rPr>
                    </w:pPr>
                    <w:r>
                      <w:rPr>
                        <w:noProof/>
                      </w:rPr>
                      <w:t xml:space="preserve">[31] </w:t>
                    </w:r>
                  </w:p>
                </w:tc>
                <w:tc>
                  <w:tcPr>
                    <w:tcW w:w="0" w:type="auto"/>
                    <w:hideMark/>
                  </w:tcPr>
                  <w:p w14:paraId="426DD1C4" w14:textId="77777777" w:rsidR="00414CE3" w:rsidRDefault="00414CE3">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414CE3" w14:paraId="3483CDCC" w14:textId="77777777">
                <w:trPr>
                  <w:divId w:val="1708800482"/>
                  <w:tblCellSpacing w:w="15" w:type="dxa"/>
                </w:trPr>
                <w:tc>
                  <w:tcPr>
                    <w:tcW w:w="50" w:type="pct"/>
                    <w:hideMark/>
                  </w:tcPr>
                  <w:p w14:paraId="69EDF3D2" w14:textId="77777777" w:rsidR="00414CE3" w:rsidRDefault="00414CE3">
                    <w:pPr>
                      <w:pStyle w:val="Bibliography"/>
                      <w:rPr>
                        <w:noProof/>
                      </w:rPr>
                    </w:pPr>
                    <w:r>
                      <w:rPr>
                        <w:noProof/>
                      </w:rPr>
                      <w:t xml:space="preserve">[32] </w:t>
                    </w:r>
                  </w:p>
                </w:tc>
                <w:tc>
                  <w:tcPr>
                    <w:tcW w:w="0" w:type="auto"/>
                    <w:hideMark/>
                  </w:tcPr>
                  <w:p w14:paraId="68AF9F6B" w14:textId="77777777" w:rsidR="00414CE3" w:rsidRDefault="00414CE3">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414CE3" w14:paraId="37B344A3" w14:textId="77777777">
                <w:trPr>
                  <w:divId w:val="1708800482"/>
                  <w:tblCellSpacing w:w="15" w:type="dxa"/>
                </w:trPr>
                <w:tc>
                  <w:tcPr>
                    <w:tcW w:w="50" w:type="pct"/>
                    <w:hideMark/>
                  </w:tcPr>
                  <w:p w14:paraId="3F7AE39A" w14:textId="77777777" w:rsidR="00414CE3" w:rsidRDefault="00414CE3">
                    <w:pPr>
                      <w:pStyle w:val="Bibliography"/>
                      <w:rPr>
                        <w:noProof/>
                      </w:rPr>
                    </w:pPr>
                    <w:r>
                      <w:rPr>
                        <w:noProof/>
                      </w:rPr>
                      <w:t xml:space="preserve">[33] </w:t>
                    </w:r>
                  </w:p>
                </w:tc>
                <w:tc>
                  <w:tcPr>
                    <w:tcW w:w="0" w:type="auto"/>
                    <w:hideMark/>
                  </w:tcPr>
                  <w:p w14:paraId="687A5246" w14:textId="77777777" w:rsidR="00414CE3" w:rsidRDefault="00414CE3">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414CE3" w14:paraId="1B3DA9BB" w14:textId="77777777">
                <w:trPr>
                  <w:divId w:val="1708800482"/>
                  <w:tblCellSpacing w:w="15" w:type="dxa"/>
                </w:trPr>
                <w:tc>
                  <w:tcPr>
                    <w:tcW w:w="50" w:type="pct"/>
                    <w:hideMark/>
                  </w:tcPr>
                  <w:p w14:paraId="735CE8B2" w14:textId="77777777" w:rsidR="00414CE3" w:rsidRDefault="00414CE3">
                    <w:pPr>
                      <w:pStyle w:val="Bibliography"/>
                      <w:rPr>
                        <w:noProof/>
                      </w:rPr>
                    </w:pPr>
                    <w:r>
                      <w:rPr>
                        <w:noProof/>
                      </w:rPr>
                      <w:lastRenderedPageBreak/>
                      <w:t xml:space="preserve">[34] </w:t>
                    </w:r>
                  </w:p>
                </w:tc>
                <w:tc>
                  <w:tcPr>
                    <w:tcW w:w="0" w:type="auto"/>
                    <w:hideMark/>
                  </w:tcPr>
                  <w:p w14:paraId="4E57D971" w14:textId="77777777" w:rsidR="00414CE3" w:rsidRDefault="00414CE3">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414CE3" w14:paraId="5DC0F117" w14:textId="77777777">
                <w:trPr>
                  <w:divId w:val="1708800482"/>
                  <w:tblCellSpacing w:w="15" w:type="dxa"/>
                </w:trPr>
                <w:tc>
                  <w:tcPr>
                    <w:tcW w:w="50" w:type="pct"/>
                    <w:hideMark/>
                  </w:tcPr>
                  <w:p w14:paraId="27A53111" w14:textId="77777777" w:rsidR="00414CE3" w:rsidRDefault="00414CE3">
                    <w:pPr>
                      <w:pStyle w:val="Bibliography"/>
                      <w:rPr>
                        <w:noProof/>
                      </w:rPr>
                    </w:pPr>
                    <w:r>
                      <w:rPr>
                        <w:noProof/>
                      </w:rPr>
                      <w:t xml:space="preserve">[35] </w:t>
                    </w:r>
                  </w:p>
                </w:tc>
                <w:tc>
                  <w:tcPr>
                    <w:tcW w:w="0" w:type="auto"/>
                    <w:hideMark/>
                  </w:tcPr>
                  <w:p w14:paraId="0758339E" w14:textId="77777777" w:rsidR="00414CE3" w:rsidRDefault="00414CE3">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414CE3" w14:paraId="13634BEB" w14:textId="77777777">
                <w:trPr>
                  <w:divId w:val="1708800482"/>
                  <w:tblCellSpacing w:w="15" w:type="dxa"/>
                </w:trPr>
                <w:tc>
                  <w:tcPr>
                    <w:tcW w:w="50" w:type="pct"/>
                    <w:hideMark/>
                  </w:tcPr>
                  <w:p w14:paraId="4DEDDE24" w14:textId="77777777" w:rsidR="00414CE3" w:rsidRDefault="00414CE3">
                    <w:pPr>
                      <w:pStyle w:val="Bibliography"/>
                      <w:rPr>
                        <w:noProof/>
                      </w:rPr>
                    </w:pPr>
                    <w:r>
                      <w:rPr>
                        <w:noProof/>
                      </w:rPr>
                      <w:t xml:space="preserve">[36] </w:t>
                    </w:r>
                  </w:p>
                </w:tc>
                <w:tc>
                  <w:tcPr>
                    <w:tcW w:w="0" w:type="auto"/>
                    <w:hideMark/>
                  </w:tcPr>
                  <w:p w14:paraId="396FDC4D" w14:textId="77777777" w:rsidR="00414CE3" w:rsidRDefault="00414CE3">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414CE3" w14:paraId="2A68001F" w14:textId="77777777">
                <w:trPr>
                  <w:divId w:val="1708800482"/>
                  <w:tblCellSpacing w:w="15" w:type="dxa"/>
                </w:trPr>
                <w:tc>
                  <w:tcPr>
                    <w:tcW w:w="50" w:type="pct"/>
                    <w:hideMark/>
                  </w:tcPr>
                  <w:p w14:paraId="636436F5" w14:textId="77777777" w:rsidR="00414CE3" w:rsidRDefault="00414CE3">
                    <w:pPr>
                      <w:pStyle w:val="Bibliography"/>
                      <w:rPr>
                        <w:noProof/>
                      </w:rPr>
                    </w:pPr>
                    <w:r>
                      <w:rPr>
                        <w:noProof/>
                      </w:rPr>
                      <w:t xml:space="preserve">[37] </w:t>
                    </w:r>
                  </w:p>
                </w:tc>
                <w:tc>
                  <w:tcPr>
                    <w:tcW w:w="0" w:type="auto"/>
                    <w:hideMark/>
                  </w:tcPr>
                  <w:p w14:paraId="169D44E0" w14:textId="77777777" w:rsidR="00414CE3" w:rsidRDefault="00414CE3">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414CE3" w14:paraId="7837CBAC" w14:textId="77777777">
                <w:trPr>
                  <w:divId w:val="1708800482"/>
                  <w:tblCellSpacing w:w="15" w:type="dxa"/>
                </w:trPr>
                <w:tc>
                  <w:tcPr>
                    <w:tcW w:w="50" w:type="pct"/>
                    <w:hideMark/>
                  </w:tcPr>
                  <w:p w14:paraId="72D96852" w14:textId="77777777" w:rsidR="00414CE3" w:rsidRDefault="00414CE3">
                    <w:pPr>
                      <w:pStyle w:val="Bibliography"/>
                      <w:rPr>
                        <w:noProof/>
                      </w:rPr>
                    </w:pPr>
                    <w:r>
                      <w:rPr>
                        <w:noProof/>
                      </w:rPr>
                      <w:t xml:space="preserve">[38] </w:t>
                    </w:r>
                  </w:p>
                </w:tc>
                <w:tc>
                  <w:tcPr>
                    <w:tcW w:w="0" w:type="auto"/>
                    <w:hideMark/>
                  </w:tcPr>
                  <w:p w14:paraId="1984016F" w14:textId="77777777" w:rsidR="00414CE3" w:rsidRDefault="00414CE3">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414CE3" w14:paraId="74E8A4A9" w14:textId="77777777">
                <w:trPr>
                  <w:divId w:val="1708800482"/>
                  <w:tblCellSpacing w:w="15" w:type="dxa"/>
                </w:trPr>
                <w:tc>
                  <w:tcPr>
                    <w:tcW w:w="50" w:type="pct"/>
                    <w:hideMark/>
                  </w:tcPr>
                  <w:p w14:paraId="0F8D8936" w14:textId="77777777" w:rsidR="00414CE3" w:rsidRDefault="00414CE3">
                    <w:pPr>
                      <w:pStyle w:val="Bibliography"/>
                      <w:rPr>
                        <w:noProof/>
                      </w:rPr>
                    </w:pPr>
                    <w:r>
                      <w:rPr>
                        <w:noProof/>
                      </w:rPr>
                      <w:t xml:space="preserve">[39] </w:t>
                    </w:r>
                  </w:p>
                </w:tc>
                <w:tc>
                  <w:tcPr>
                    <w:tcW w:w="0" w:type="auto"/>
                    <w:hideMark/>
                  </w:tcPr>
                  <w:p w14:paraId="43D59CAE" w14:textId="77777777" w:rsidR="00414CE3" w:rsidRDefault="00414CE3">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414CE3" w14:paraId="1738D028" w14:textId="77777777">
                <w:trPr>
                  <w:divId w:val="1708800482"/>
                  <w:tblCellSpacing w:w="15" w:type="dxa"/>
                </w:trPr>
                <w:tc>
                  <w:tcPr>
                    <w:tcW w:w="50" w:type="pct"/>
                    <w:hideMark/>
                  </w:tcPr>
                  <w:p w14:paraId="1C01E55A" w14:textId="77777777" w:rsidR="00414CE3" w:rsidRDefault="00414CE3">
                    <w:pPr>
                      <w:pStyle w:val="Bibliography"/>
                      <w:rPr>
                        <w:noProof/>
                      </w:rPr>
                    </w:pPr>
                    <w:r>
                      <w:rPr>
                        <w:noProof/>
                      </w:rPr>
                      <w:t xml:space="preserve">[40] </w:t>
                    </w:r>
                  </w:p>
                </w:tc>
                <w:tc>
                  <w:tcPr>
                    <w:tcW w:w="0" w:type="auto"/>
                    <w:hideMark/>
                  </w:tcPr>
                  <w:p w14:paraId="0FC86E36" w14:textId="77777777" w:rsidR="00414CE3" w:rsidRDefault="00414CE3">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414CE3" w14:paraId="7ED6B9F9" w14:textId="77777777">
                <w:trPr>
                  <w:divId w:val="1708800482"/>
                  <w:tblCellSpacing w:w="15" w:type="dxa"/>
                </w:trPr>
                <w:tc>
                  <w:tcPr>
                    <w:tcW w:w="50" w:type="pct"/>
                    <w:hideMark/>
                  </w:tcPr>
                  <w:p w14:paraId="79964D65" w14:textId="77777777" w:rsidR="00414CE3" w:rsidRDefault="00414CE3">
                    <w:pPr>
                      <w:pStyle w:val="Bibliography"/>
                      <w:rPr>
                        <w:noProof/>
                      </w:rPr>
                    </w:pPr>
                    <w:r>
                      <w:rPr>
                        <w:noProof/>
                      </w:rPr>
                      <w:t xml:space="preserve">[41] </w:t>
                    </w:r>
                  </w:p>
                </w:tc>
                <w:tc>
                  <w:tcPr>
                    <w:tcW w:w="0" w:type="auto"/>
                    <w:hideMark/>
                  </w:tcPr>
                  <w:p w14:paraId="162404BE" w14:textId="77777777" w:rsidR="00414CE3" w:rsidRDefault="00414CE3">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414CE3" w14:paraId="28A2A2C9" w14:textId="77777777">
                <w:trPr>
                  <w:divId w:val="1708800482"/>
                  <w:tblCellSpacing w:w="15" w:type="dxa"/>
                </w:trPr>
                <w:tc>
                  <w:tcPr>
                    <w:tcW w:w="50" w:type="pct"/>
                    <w:hideMark/>
                  </w:tcPr>
                  <w:p w14:paraId="0EA97434" w14:textId="77777777" w:rsidR="00414CE3" w:rsidRDefault="00414CE3">
                    <w:pPr>
                      <w:pStyle w:val="Bibliography"/>
                      <w:rPr>
                        <w:noProof/>
                      </w:rPr>
                    </w:pPr>
                    <w:r>
                      <w:rPr>
                        <w:noProof/>
                      </w:rPr>
                      <w:t xml:space="preserve">[42] </w:t>
                    </w:r>
                  </w:p>
                </w:tc>
                <w:tc>
                  <w:tcPr>
                    <w:tcW w:w="0" w:type="auto"/>
                    <w:hideMark/>
                  </w:tcPr>
                  <w:p w14:paraId="15DBB45A" w14:textId="77777777" w:rsidR="00414CE3" w:rsidRDefault="00414CE3">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414CE3" w14:paraId="58819800" w14:textId="77777777">
                <w:trPr>
                  <w:divId w:val="1708800482"/>
                  <w:tblCellSpacing w:w="15" w:type="dxa"/>
                </w:trPr>
                <w:tc>
                  <w:tcPr>
                    <w:tcW w:w="50" w:type="pct"/>
                    <w:hideMark/>
                  </w:tcPr>
                  <w:p w14:paraId="024BB471" w14:textId="77777777" w:rsidR="00414CE3" w:rsidRDefault="00414CE3">
                    <w:pPr>
                      <w:pStyle w:val="Bibliography"/>
                      <w:rPr>
                        <w:noProof/>
                      </w:rPr>
                    </w:pPr>
                    <w:r>
                      <w:rPr>
                        <w:noProof/>
                      </w:rPr>
                      <w:t xml:space="preserve">[43] </w:t>
                    </w:r>
                  </w:p>
                </w:tc>
                <w:tc>
                  <w:tcPr>
                    <w:tcW w:w="0" w:type="auto"/>
                    <w:hideMark/>
                  </w:tcPr>
                  <w:p w14:paraId="2D56081A" w14:textId="77777777" w:rsidR="00414CE3" w:rsidRDefault="00414CE3">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414CE3" w14:paraId="46329B18" w14:textId="77777777">
                <w:trPr>
                  <w:divId w:val="1708800482"/>
                  <w:tblCellSpacing w:w="15" w:type="dxa"/>
                </w:trPr>
                <w:tc>
                  <w:tcPr>
                    <w:tcW w:w="50" w:type="pct"/>
                    <w:hideMark/>
                  </w:tcPr>
                  <w:p w14:paraId="7EB11E93" w14:textId="77777777" w:rsidR="00414CE3" w:rsidRDefault="00414CE3">
                    <w:pPr>
                      <w:pStyle w:val="Bibliography"/>
                      <w:rPr>
                        <w:noProof/>
                      </w:rPr>
                    </w:pPr>
                    <w:r>
                      <w:rPr>
                        <w:noProof/>
                      </w:rPr>
                      <w:t xml:space="preserve">[44] </w:t>
                    </w:r>
                  </w:p>
                </w:tc>
                <w:tc>
                  <w:tcPr>
                    <w:tcW w:w="0" w:type="auto"/>
                    <w:hideMark/>
                  </w:tcPr>
                  <w:p w14:paraId="6BEEE0CA" w14:textId="77777777" w:rsidR="00414CE3" w:rsidRDefault="00414CE3">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414CE3" w14:paraId="69B43508" w14:textId="77777777">
                <w:trPr>
                  <w:divId w:val="1708800482"/>
                  <w:tblCellSpacing w:w="15" w:type="dxa"/>
                </w:trPr>
                <w:tc>
                  <w:tcPr>
                    <w:tcW w:w="50" w:type="pct"/>
                    <w:hideMark/>
                  </w:tcPr>
                  <w:p w14:paraId="1E74CF59" w14:textId="77777777" w:rsidR="00414CE3" w:rsidRDefault="00414CE3">
                    <w:pPr>
                      <w:pStyle w:val="Bibliography"/>
                      <w:rPr>
                        <w:noProof/>
                      </w:rPr>
                    </w:pPr>
                    <w:r>
                      <w:rPr>
                        <w:noProof/>
                      </w:rPr>
                      <w:t xml:space="preserve">[45] </w:t>
                    </w:r>
                  </w:p>
                </w:tc>
                <w:tc>
                  <w:tcPr>
                    <w:tcW w:w="0" w:type="auto"/>
                    <w:hideMark/>
                  </w:tcPr>
                  <w:p w14:paraId="024344D4" w14:textId="77777777" w:rsidR="00414CE3" w:rsidRDefault="00414CE3">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414CE3" w14:paraId="38BCB979" w14:textId="77777777">
                <w:trPr>
                  <w:divId w:val="1708800482"/>
                  <w:tblCellSpacing w:w="15" w:type="dxa"/>
                </w:trPr>
                <w:tc>
                  <w:tcPr>
                    <w:tcW w:w="50" w:type="pct"/>
                    <w:hideMark/>
                  </w:tcPr>
                  <w:p w14:paraId="416360B4" w14:textId="77777777" w:rsidR="00414CE3" w:rsidRDefault="00414CE3">
                    <w:pPr>
                      <w:pStyle w:val="Bibliography"/>
                      <w:rPr>
                        <w:noProof/>
                      </w:rPr>
                    </w:pPr>
                    <w:r>
                      <w:rPr>
                        <w:noProof/>
                      </w:rPr>
                      <w:t xml:space="preserve">[46] </w:t>
                    </w:r>
                  </w:p>
                </w:tc>
                <w:tc>
                  <w:tcPr>
                    <w:tcW w:w="0" w:type="auto"/>
                    <w:hideMark/>
                  </w:tcPr>
                  <w:p w14:paraId="1C81C058" w14:textId="77777777" w:rsidR="00414CE3" w:rsidRDefault="00414CE3">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414CE3" w14:paraId="2A279871" w14:textId="77777777">
                <w:trPr>
                  <w:divId w:val="1708800482"/>
                  <w:tblCellSpacing w:w="15" w:type="dxa"/>
                </w:trPr>
                <w:tc>
                  <w:tcPr>
                    <w:tcW w:w="50" w:type="pct"/>
                    <w:hideMark/>
                  </w:tcPr>
                  <w:p w14:paraId="3B243811" w14:textId="77777777" w:rsidR="00414CE3" w:rsidRDefault="00414CE3">
                    <w:pPr>
                      <w:pStyle w:val="Bibliography"/>
                      <w:rPr>
                        <w:noProof/>
                      </w:rPr>
                    </w:pPr>
                    <w:r>
                      <w:rPr>
                        <w:noProof/>
                      </w:rPr>
                      <w:t xml:space="preserve">[47] </w:t>
                    </w:r>
                  </w:p>
                </w:tc>
                <w:tc>
                  <w:tcPr>
                    <w:tcW w:w="0" w:type="auto"/>
                    <w:hideMark/>
                  </w:tcPr>
                  <w:p w14:paraId="7787A73C" w14:textId="77777777" w:rsidR="00414CE3" w:rsidRDefault="00414CE3">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414CE3" w14:paraId="73A71F91" w14:textId="77777777">
                <w:trPr>
                  <w:divId w:val="1708800482"/>
                  <w:tblCellSpacing w:w="15" w:type="dxa"/>
                </w:trPr>
                <w:tc>
                  <w:tcPr>
                    <w:tcW w:w="50" w:type="pct"/>
                    <w:hideMark/>
                  </w:tcPr>
                  <w:p w14:paraId="4C0FF367" w14:textId="77777777" w:rsidR="00414CE3" w:rsidRDefault="00414CE3">
                    <w:pPr>
                      <w:pStyle w:val="Bibliography"/>
                      <w:rPr>
                        <w:noProof/>
                      </w:rPr>
                    </w:pPr>
                    <w:r>
                      <w:rPr>
                        <w:noProof/>
                      </w:rPr>
                      <w:t xml:space="preserve">[48] </w:t>
                    </w:r>
                  </w:p>
                </w:tc>
                <w:tc>
                  <w:tcPr>
                    <w:tcW w:w="0" w:type="auto"/>
                    <w:hideMark/>
                  </w:tcPr>
                  <w:p w14:paraId="1AF993C8" w14:textId="77777777" w:rsidR="00414CE3" w:rsidRDefault="00414CE3">
                    <w:pPr>
                      <w:pStyle w:val="Bibliography"/>
                      <w:rPr>
                        <w:noProof/>
                      </w:rPr>
                    </w:pPr>
                    <w:r>
                      <w:rPr>
                        <w:noProof/>
                      </w:rPr>
                      <w:t xml:space="preserve">Liwen Chu (NXP), “A-MPDU and BA,” </w:t>
                    </w:r>
                    <w:r>
                      <w:rPr>
                        <w:i/>
                        <w:iCs/>
                        <w:noProof/>
                      </w:rPr>
                      <w:t xml:space="preserve">19/1856r3, </w:t>
                    </w:r>
                    <w:r>
                      <w:rPr>
                        <w:noProof/>
                      </w:rPr>
                      <w:t xml:space="preserve">January 2020. </w:t>
                    </w:r>
                  </w:p>
                </w:tc>
              </w:tr>
              <w:tr w:rsidR="00414CE3" w14:paraId="1FE52D00" w14:textId="77777777">
                <w:trPr>
                  <w:divId w:val="1708800482"/>
                  <w:tblCellSpacing w:w="15" w:type="dxa"/>
                </w:trPr>
                <w:tc>
                  <w:tcPr>
                    <w:tcW w:w="50" w:type="pct"/>
                    <w:hideMark/>
                  </w:tcPr>
                  <w:p w14:paraId="6D72FB8E" w14:textId="77777777" w:rsidR="00414CE3" w:rsidRDefault="00414CE3">
                    <w:pPr>
                      <w:pStyle w:val="Bibliography"/>
                      <w:rPr>
                        <w:noProof/>
                      </w:rPr>
                    </w:pPr>
                    <w:r>
                      <w:rPr>
                        <w:noProof/>
                      </w:rPr>
                      <w:t xml:space="preserve">[49] </w:t>
                    </w:r>
                  </w:p>
                </w:tc>
                <w:tc>
                  <w:tcPr>
                    <w:tcW w:w="0" w:type="auto"/>
                    <w:hideMark/>
                  </w:tcPr>
                  <w:p w14:paraId="6F29566B" w14:textId="77777777" w:rsidR="00414CE3" w:rsidRDefault="00414CE3">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414CE3" w14:paraId="0060DA4E" w14:textId="77777777">
                <w:trPr>
                  <w:divId w:val="1708800482"/>
                  <w:tblCellSpacing w:w="15" w:type="dxa"/>
                </w:trPr>
                <w:tc>
                  <w:tcPr>
                    <w:tcW w:w="50" w:type="pct"/>
                    <w:hideMark/>
                  </w:tcPr>
                  <w:p w14:paraId="35FC22A8" w14:textId="77777777" w:rsidR="00414CE3" w:rsidRDefault="00414CE3">
                    <w:pPr>
                      <w:pStyle w:val="Bibliography"/>
                      <w:rPr>
                        <w:noProof/>
                      </w:rPr>
                    </w:pPr>
                    <w:r>
                      <w:rPr>
                        <w:noProof/>
                      </w:rPr>
                      <w:t xml:space="preserve">[50] </w:t>
                    </w:r>
                  </w:p>
                </w:tc>
                <w:tc>
                  <w:tcPr>
                    <w:tcW w:w="0" w:type="auto"/>
                    <w:hideMark/>
                  </w:tcPr>
                  <w:p w14:paraId="24CA4FB7" w14:textId="77777777" w:rsidR="00414CE3" w:rsidRDefault="00414CE3">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414CE3" w14:paraId="1C0684A5" w14:textId="77777777">
                <w:trPr>
                  <w:divId w:val="1708800482"/>
                  <w:tblCellSpacing w:w="15" w:type="dxa"/>
                </w:trPr>
                <w:tc>
                  <w:tcPr>
                    <w:tcW w:w="50" w:type="pct"/>
                    <w:hideMark/>
                  </w:tcPr>
                  <w:p w14:paraId="1EA38601" w14:textId="77777777" w:rsidR="00414CE3" w:rsidRDefault="00414CE3">
                    <w:pPr>
                      <w:pStyle w:val="Bibliography"/>
                      <w:rPr>
                        <w:noProof/>
                      </w:rPr>
                    </w:pPr>
                    <w:r>
                      <w:rPr>
                        <w:noProof/>
                      </w:rPr>
                      <w:t xml:space="preserve">[51] </w:t>
                    </w:r>
                  </w:p>
                </w:tc>
                <w:tc>
                  <w:tcPr>
                    <w:tcW w:w="0" w:type="auto"/>
                    <w:hideMark/>
                  </w:tcPr>
                  <w:p w14:paraId="02589987" w14:textId="77777777" w:rsidR="00414CE3" w:rsidRDefault="00414CE3">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414CE3" w14:paraId="5097E089" w14:textId="77777777">
                <w:trPr>
                  <w:divId w:val="1708800482"/>
                  <w:tblCellSpacing w:w="15" w:type="dxa"/>
                </w:trPr>
                <w:tc>
                  <w:tcPr>
                    <w:tcW w:w="50" w:type="pct"/>
                    <w:hideMark/>
                  </w:tcPr>
                  <w:p w14:paraId="411B750D" w14:textId="77777777" w:rsidR="00414CE3" w:rsidRDefault="00414CE3">
                    <w:pPr>
                      <w:pStyle w:val="Bibliography"/>
                      <w:rPr>
                        <w:noProof/>
                      </w:rPr>
                    </w:pPr>
                    <w:r>
                      <w:rPr>
                        <w:noProof/>
                      </w:rPr>
                      <w:t xml:space="preserve">[52] </w:t>
                    </w:r>
                  </w:p>
                </w:tc>
                <w:tc>
                  <w:tcPr>
                    <w:tcW w:w="0" w:type="auto"/>
                    <w:hideMark/>
                  </w:tcPr>
                  <w:p w14:paraId="55664CA9" w14:textId="77777777" w:rsidR="00414CE3" w:rsidRDefault="00414CE3">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414CE3" w14:paraId="2C8478D5" w14:textId="77777777">
                <w:trPr>
                  <w:divId w:val="1708800482"/>
                  <w:tblCellSpacing w:w="15" w:type="dxa"/>
                </w:trPr>
                <w:tc>
                  <w:tcPr>
                    <w:tcW w:w="50" w:type="pct"/>
                    <w:hideMark/>
                  </w:tcPr>
                  <w:p w14:paraId="6D8DCC3F" w14:textId="77777777" w:rsidR="00414CE3" w:rsidRDefault="00414CE3">
                    <w:pPr>
                      <w:pStyle w:val="Bibliography"/>
                      <w:rPr>
                        <w:noProof/>
                      </w:rPr>
                    </w:pPr>
                    <w:r>
                      <w:rPr>
                        <w:noProof/>
                      </w:rPr>
                      <w:t xml:space="preserve">[53] </w:t>
                    </w:r>
                  </w:p>
                </w:tc>
                <w:tc>
                  <w:tcPr>
                    <w:tcW w:w="0" w:type="auto"/>
                    <w:hideMark/>
                  </w:tcPr>
                  <w:p w14:paraId="73E17CFA" w14:textId="77777777" w:rsidR="00414CE3" w:rsidRDefault="00414CE3">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414CE3" w14:paraId="2ECE492F" w14:textId="77777777">
                <w:trPr>
                  <w:divId w:val="1708800482"/>
                  <w:tblCellSpacing w:w="15" w:type="dxa"/>
                </w:trPr>
                <w:tc>
                  <w:tcPr>
                    <w:tcW w:w="50" w:type="pct"/>
                    <w:hideMark/>
                  </w:tcPr>
                  <w:p w14:paraId="711C6083" w14:textId="77777777" w:rsidR="00414CE3" w:rsidRDefault="00414CE3">
                    <w:pPr>
                      <w:pStyle w:val="Bibliography"/>
                      <w:rPr>
                        <w:noProof/>
                      </w:rPr>
                    </w:pPr>
                    <w:r>
                      <w:rPr>
                        <w:noProof/>
                      </w:rPr>
                      <w:t xml:space="preserve">[54] </w:t>
                    </w:r>
                  </w:p>
                </w:tc>
                <w:tc>
                  <w:tcPr>
                    <w:tcW w:w="0" w:type="auto"/>
                    <w:hideMark/>
                  </w:tcPr>
                  <w:p w14:paraId="68AF7953" w14:textId="77777777" w:rsidR="00414CE3" w:rsidRDefault="00414CE3">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414CE3" w14:paraId="754F8222" w14:textId="77777777">
                <w:trPr>
                  <w:divId w:val="1708800482"/>
                  <w:tblCellSpacing w:w="15" w:type="dxa"/>
                </w:trPr>
                <w:tc>
                  <w:tcPr>
                    <w:tcW w:w="50" w:type="pct"/>
                    <w:hideMark/>
                  </w:tcPr>
                  <w:p w14:paraId="3ADA565C" w14:textId="77777777" w:rsidR="00414CE3" w:rsidRDefault="00414CE3">
                    <w:pPr>
                      <w:pStyle w:val="Bibliography"/>
                      <w:rPr>
                        <w:noProof/>
                      </w:rPr>
                    </w:pPr>
                    <w:r>
                      <w:rPr>
                        <w:noProof/>
                      </w:rPr>
                      <w:t xml:space="preserve">[55] </w:t>
                    </w:r>
                  </w:p>
                </w:tc>
                <w:tc>
                  <w:tcPr>
                    <w:tcW w:w="0" w:type="auto"/>
                    <w:hideMark/>
                  </w:tcPr>
                  <w:p w14:paraId="652FC96F" w14:textId="77777777" w:rsidR="00414CE3" w:rsidRDefault="00414CE3">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414CE3" w14:paraId="562483ED" w14:textId="77777777">
                <w:trPr>
                  <w:divId w:val="1708800482"/>
                  <w:tblCellSpacing w:w="15" w:type="dxa"/>
                </w:trPr>
                <w:tc>
                  <w:tcPr>
                    <w:tcW w:w="50" w:type="pct"/>
                    <w:hideMark/>
                  </w:tcPr>
                  <w:p w14:paraId="06405841" w14:textId="77777777" w:rsidR="00414CE3" w:rsidRDefault="00414CE3">
                    <w:pPr>
                      <w:pStyle w:val="Bibliography"/>
                      <w:rPr>
                        <w:noProof/>
                      </w:rPr>
                    </w:pPr>
                    <w:r>
                      <w:rPr>
                        <w:noProof/>
                      </w:rPr>
                      <w:t xml:space="preserve">[56] </w:t>
                    </w:r>
                  </w:p>
                </w:tc>
                <w:tc>
                  <w:tcPr>
                    <w:tcW w:w="0" w:type="auto"/>
                    <w:hideMark/>
                  </w:tcPr>
                  <w:p w14:paraId="6D865980" w14:textId="77777777" w:rsidR="00414CE3" w:rsidRDefault="00414CE3">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414CE3" w14:paraId="6F963281" w14:textId="77777777">
                <w:trPr>
                  <w:divId w:val="1708800482"/>
                  <w:tblCellSpacing w:w="15" w:type="dxa"/>
                </w:trPr>
                <w:tc>
                  <w:tcPr>
                    <w:tcW w:w="50" w:type="pct"/>
                    <w:hideMark/>
                  </w:tcPr>
                  <w:p w14:paraId="51E601D3" w14:textId="77777777" w:rsidR="00414CE3" w:rsidRDefault="00414CE3">
                    <w:pPr>
                      <w:pStyle w:val="Bibliography"/>
                      <w:rPr>
                        <w:noProof/>
                      </w:rPr>
                    </w:pPr>
                    <w:r>
                      <w:rPr>
                        <w:noProof/>
                      </w:rPr>
                      <w:t xml:space="preserve">[57] </w:t>
                    </w:r>
                  </w:p>
                </w:tc>
                <w:tc>
                  <w:tcPr>
                    <w:tcW w:w="0" w:type="auto"/>
                    <w:hideMark/>
                  </w:tcPr>
                  <w:p w14:paraId="7FE0D69D" w14:textId="77777777" w:rsidR="00414CE3" w:rsidRDefault="00414CE3">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414CE3" w14:paraId="0D3E34F1" w14:textId="77777777">
                <w:trPr>
                  <w:divId w:val="1708800482"/>
                  <w:tblCellSpacing w:w="15" w:type="dxa"/>
                </w:trPr>
                <w:tc>
                  <w:tcPr>
                    <w:tcW w:w="50" w:type="pct"/>
                    <w:hideMark/>
                  </w:tcPr>
                  <w:p w14:paraId="701C673C" w14:textId="77777777" w:rsidR="00414CE3" w:rsidRDefault="00414CE3">
                    <w:pPr>
                      <w:pStyle w:val="Bibliography"/>
                      <w:rPr>
                        <w:noProof/>
                      </w:rPr>
                    </w:pPr>
                    <w:r>
                      <w:rPr>
                        <w:noProof/>
                      </w:rPr>
                      <w:t xml:space="preserve">[58] </w:t>
                    </w:r>
                  </w:p>
                </w:tc>
                <w:tc>
                  <w:tcPr>
                    <w:tcW w:w="0" w:type="auto"/>
                    <w:hideMark/>
                  </w:tcPr>
                  <w:p w14:paraId="0CB16A0D" w14:textId="77777777" w:rsidR="00414CE3" w:rsidRDefault="00414CE3">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414CE3" w14:paraId="5E821F11" w14:textId="77777777">
                <w:trPr>
                  <w:divId w:val="1708800482"/>
                  <w:tblCellSpacing w:w="15" w:type="dxa"/>
                </w:trPr>
                <w:tc>
                  <w:tcPr>
                    <w:tcW w:w="50" w:type="pct"/>
                    <w:hideMark/>
                  </w:tcPr>
                  <w:p w14:paraId="2681A837" w14:textId="77777777" w:rsidR="00414CE3" w:rsidRDefault="00414CE3">
                    <w:pPr>
                      <w:pStyle w:val="Bibliography"/>
                      <w:rPr>
                        <w:noProof/>
                      </w:rPr>
                    </w:pPr>
                    <w:r>
                      <w:rPr>
                        <w:noProof/>
                      </w:rPr>
                      <w:t xml:space="preserve">[59] </w:t>
                    </w:r>
                  </w:p>
                </w:tc>
                <w:tc>
                  <w:tcPr>
                    <w:tcW w:w="0" w:type="auto"/>
                    <w:hideMark/>
                  </w:tcPr>
                  <w:p w14:paraId="571F1554" w14:textId="77777777" w:rsidR="00414CE3" w:rsidRDefault="00414CE3">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414CE3" w14:paraId="39D4FF7C" w14:textId="77777777">
                <w:trPr>
                  <w:divId w:val="1708800482"/>
                  <w:tblCellSpacing w:w="15" w:type="dxa"/>
                </w:trPr>
                <w:tc>
                  <w:tcPr>
                    <w:tcW w:w="50" w:type="pct"/>
                    <w:hideMark/>
                  </w:tcPr>
                  <w:p w14:paraId="40EEAA10" w14:textId="77777777" w:rsidR="00414CE3" w:rsidRDefault="00414CE3">
                    <w:pPr>
                      <w:pStyle w:val="Bibliography"/>
                      <w:rPr>
                        <w:noProof/>
                      </w:rPr>
                    </w:pPr>
                    <w:r>
                      <w:rPr>
                        <w:noProof/>
                      </w:rPr>
                      <w:t xml:space="preserve">[60] </w:t>
                    </w:r>
                  </w:p>
                </w:tc>
                <w:tc>
                  <w:tcPr>
                    <w:tcW w:w="0" w:type="auto"/>
                    <w:hideMark/>
                  </w:tcPr>
                  <w:p w14:paraId="1EFF0E51" w14:textId="77777777" w:rsidR="00414CE3" w:rsidRDefault="00414CE3">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414CE3" w14:paraId="18BD0667" w14:textId="77777777">
                <w:trPr>
                  <w:divId w:val="1708800482"/>
                  <w:tblCellSpacing w:w="15" w:type="dxa"/>
                </w:trPr>
                <w:tc>
                  <w:tcPr>
                    <w:tcW w:w="50" w:type="pct"/>
                    <w:hideMark/>
                  </w:tcPr>
                  <w:p w14:paraId="3B5A0B85" w14:textId="77777777" w:rsidR="00414CE3" w:rsidRDefault="00414CE3">
                    <w:pPr>
                      <w:pStyle w:val="Bibliography"/>
                      <w:rPr>
                        <w:noProof/>
                      </w:rPr>
                    </w:pPr>
                    <w:r>
                      <w:rPr>
                        <w:noProof/>
                      </w:rPr>
                      <w:t xml:space="preserve">[61] </w:t>
                    </w:r>
                  </w:p>
                </w:tc>
                <w:tc>
                  <w:tcPr>
                    <w:tcW w:w="0" w:type="auto"/>
                    <w:hideMark/>
                  </w:tcPr>
                  <w:p w14:paraId="0878AE22" w14:textId="77777777" w:rsidR="00414CE3" w:rsidRDefault="00414CE3">
                    <w:pPr>
                      <w:pStyle w:val="Bibliography"/>
                      <w:rPr>
                        <w:noProof/>
                      </w:rPr>
                    </w:pPr>
                    <w:r>
                      <w:rPr>
                        <w:noProof/>
                      </w:rPr>
                      <w:t xml:space="preserve">Liwen Chu (NXP), “Coordinated OFDMA,” </w:t>
                    </w:r>
                    <w:r>
                      <w:rPr>
                        <w:i/>
                        <w:iCs/>
                        <w:noProof/>
                      </w:rPr>
                      <w:t xml:space="preserve">19/1919r3, </w:t>
                    </w:r>
                    <w:r>
                      <w:rPr>
                        <w:noProof/>
                      </w:rPr>
                      <w:t xml:space="preserve">January 2020. </w:t>
                    </w:r>
                  </w:p>
                </w:tc>
              </w:tr>
            </w:tbl>
            <w:p w14:paraId="26AB4BCD" w14:textId="77777777" w:rsidR="00414CE3" w:rsidRDefault="00414CE3">
              <w:pPr>
                <w:divId w:val="1708800482"/>
                <w:rPr>
                  <w:noProof/>
                </w:rPr>
              </w:pPr>
            </w:p>
            <w:p w14:paraId="1487BBA9" w14:textId="77777777" w:rsidR="00513F87" w:rsidRDefault="00532D36" w:rsidP="00FB5BD0">
              <w:pPr>
                <w:pStyle w:val="Heading1"/>
                <w:numPr>
                  <w:ilvl w:val="0"/>
                  <w:numId w:val="0"/>
                </w:numPr>
                <w:ind w:left="432"/>
              </w:pPr>
              <w:r>
                <w:rPr>
                  <w:bCs/>
                  <w:noProof/>
                </w:rPr>
                <w:fldChar w:fldCharType="end"/>
              </w:r>
            </w:p>
          </w:sdtContent>
        </w:sdt>
      </w:sdtContent>
    </w:sdt>
    <w:p w14:paraId="3637011C" w14:textId="77777777" w:rsidR="00B20A12" w:rsidRDefault="00B20A12">
      <w:pPr>
        <w:rPr>
          <w:rFonts w:ascii="Arial" w:hAnsi="Arial"/>
          <w:b/>
          <w:sz w:val="32"/>
        </w:rPr>
      </w:pPr>
      <w:r>
        <w:br w:type="page"/>
      </w:r>
    </w:p>
    <w:p w14:paraId="77326A48" w14:textId="77777777" w:rsidR="00FB5BD0" w:rsidRPr="00FB5BD0" w:rsidRDefault="00FB5BD0" w:rsidP="00FB5BD0">
      <w:pPr>
        <w:pStyle w:val="Heading1"/>
        <w:rPr>
          <w:u w:val="none"/>
        </w:rPr>
      </w:pPr>
      <w:bookmarkStart w:id="1843" w:name="_Toc42188648"/>
      <w:r w:rsidRPr="00FB5BD0">
        <w:rPr>
          <w:u w:val="none"/>
        </w:rPr>
        <w:lastRenderedPageBreak/>
        <w:t xml:space="preserve">List of straw polls since </w:t>
      </w:r>
      <w:r w:rsidR="00770BDC">
        <w:rPr>
          <w:u w:val="none"/>
        </w:rPr>
        <w:t>the end of the January 2020 interim</w:t>
      </w:r>
      <w:bookmarkEnd w:id="1843"/>
    </w:p>
    <w:p w14:paraId="64244790" w14:textId="77777777" w:rsidR="00FB5BD0" w:rsidRDefault="00FB5BD0" w:rsidP="00FB5BD0">
      <w:pPr>
        <w:pStyle w:val="Heading2"/>
        <w:rPr>
          <w:u w:val="none"/>
          <w:lang w:val="en-US"/>
        </w:rPr>
      </w:pPr>
      <w:bookmarkStart w:id="1844" w:name="_Toc42188649"/>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1844"/>
    </w:p>
    <w:p w14:paraId="5EDA3F72" w14:textId="77777777" w:rsidR="005B7B1E" w:rsidRDefault="005B7B1E" w:rsidP="005B7B1E">
      <w:pPr>
        <w:rPr>
          <w:lang w:val="en-US"/>
        </w:rPr>
      </w:pPr>
    </w:p>
    <w:p w14:paraId="75C0D3F9" w14:textId="77777777"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14:paraId="0190F651" w14:textId="77777777" w:rsidR="00770BDC" w:rsidRDefault="00770BDC" w:rsidP="005B7B1E">
      <w:pPr>
        <w:rPr>
          <w:lang w:val="en-US"/>
        </w:rPr>
      </w:pPr>
      <w:r>
        <w:rPr>
          <w:lang w:val="en-US"/>
        </w:rPr>
        <w:br/>
        <w:t>SP#1</w:t>
      </w:r>
    </w:p>
    <w:p w14:paraId="31462278" w14:textId="77777777" w:rsidR="00770BDC" w:rsidRDefault="00770BDC" w:rsidP="005B7B1E">
      <w:pPr>
        <w:rPr>
          <w:lang w:val="en-US"/>
        </w:rPr>
      </w:pPr>
    </w:p>
    <w:p w14:paraId="6AA53367" w14:textId="77777777" w:rsidR="00D127B6" w:rsidRDefault="00D127B6" w:rsidP="00D127B6">
      <w:pPr>
        <w:rPr>
          <w:lang w:val="en-US"/>
        </w:rPr>
      </w:pPr>
      <w:r w:rsidRPr="00D127B6">
        <w:rPr>
          <w:lang w:val="en-US"/>
        </w:rPr>
        <w:t>Do you agree that one PPDU that is sent to multiple u</w:t>
      </w:r>
      <w:r>
        <w:rPr>
          <w:lang w:val="en-US"/>
        </w:rPr>
        <w:t>ser is configured as following?</w:t>
      </w:r>
    </w:p>
    <w:p w14:paraId="5EB1EBA4" w14:textId="77777777" w:rsidR="00D127B6" w:rsidRDefault="00D127B6" w:rsidP="00D127B6">
      <w:pPr>
        <w:pStyle w:val="ListParagraph"/>
        <w:numPr>
          <w:ilvl w:val="0"/>
          <w:numId w:val="4"/>
        </w:numPr>
        <w:rPr>
          <w:lang w:val="en-US"/>
        </w:rPr>
      </w:pPr>
      <w:r w:rsidRPr="00D127B6">
        <w:rPr>
          <w:lang w:val="en-US"/>
        </w:rPr>
        <w:t>L-STF, L-LTF, L-SIG, RL-SIG, U-SIG, EHT-SIG, EHT-STF, EHT-LTF, DATA</w:t>
      </w:r>
    </w:p>
    <w:p w14:paraId="6AA9E66A" w14:textId="77777777" w:rsidR="00D127B6" w:rsidRDefault="00D127B6" w:rsidP="00D127B6">
      <w:pPr>
        <w:pStyle w:val="ListParagraph"/>
        <w:numPr>
          <w:ilvl w:val="0"/>
          <w:numId w:val="4"/>
        </w:numPr>
        <w:rPr>
          <w:lang w:val="en-US"/>
        </w:rPr>
      </w:pPr>
      <w:r>
        <w:rPr>
          <w:lang w:val="en-US"/>
        </w:rPr>
        <w:t>Additional fields are TBD</w:t>
      </w:r>
    </w:p>
    <w:p w14:paraId="12F969AC" w14:textId="77777777" w:rsidR="00D127B6" w:rsidRPr="00D127B6" w:rsidRDefault="00F97A1E" w:rsidP="00D127B6">
      <w:pPr>
        <w:rPr>
          <w:lang w:val="en-US"/>
        </w:rPr>
      </w:pPr>
      <w:r w:rsidRPr="00F97A1E">
        <w:rPr>
          <w:noProof/>
          <w:lang w:val="en-US" w:eastAsia="zh-CN"/>
        </w:rPr>
        <w:drawing>
          <wp:inline distT="0" distB="0" distL="0" distR="0" wp14:anchorId="4482C75D" wp14:editId="68271539">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1"/>
                    <a:stretch>
                      <a:fillRect/>
                    </a:stretch>
                  </pic:blipFill>
                  <pic:spPr>
                    <a:xfrm>
                      <a:off x="0" y="0"/>
                      <a:ext cx="5943600" cy="353060"/>
                    </a:xfrm>
                    <a:prstGeom prst="rect">
                      <a:avLst/>
                    </a:prstGeom>
                  </pic:spPr>
                </pic:pic>
              </a:graphicData>
            </a:graphic>
          </wp:inline>
        </w:drawing>
      </w:r>
    </w:p>
    <w:p w14:paraId="055793F3" w14:textId="77777777" w:rsidR="00D127B6" w:rsidRDefault="00D127B6" w:rsidP="00D127B6">
      <w:pPr>
        <w:rPr>
          <w:lang w:val="en-US"/>
        </w:rPr>
      </w:pPr>
    </w:p>
    <w:p w14:paraId="0BD3880E" w14:textId="77777777" w:rsidR="00D127B6" w:rsidRDefault="00F97A1E" w:rsidP="00D127B6">
      <w:pPr>
        <w:rPr>
          <w:lang w:val="en-US"/>
        </w:rPr>
      </w:pPr>
      <w:r w:rsidRPr="00F97A1E">
        <w:rPr>
          <w:highlight w:val="green"/>
          <w:lang w:val="en-US"/>
        </w:rPr>
        <w:t>Y/N/A: 33/0/1</w:t>
      </w:r>
    </w:p>
    <w:p w14:paraId="4D172C18" w14:textId="77777777" w:rsidR="003E6A4B" w:rsidRDefault="003E6A4B" w:rsidP="00D127B6">
      <w:pPr>
        <w:rPr>
          <w:lang w:val="en-US"/>
        </w:rPr>
      </w:pPr>
    </w:p>
    <w:p w14:paraId="0D03789A" w14:textId="77777777" w:rsidR="001749AD" w:rsidRDefault="001749AD" w:rsidP="00D127B6">
      <w:pPr>
        <w:rPr>
          <w:lang w:val="en-US"/>
        </w:rPr>
      </w:pPr>
    </w:p>
    <w:p w14:paraId="5936644A" w14:textId="77777777" w:rsidR="003E6A4B" w:rsidRDefault="003E6A4B" w:rsidP="00D127B6">
      <w:pPr>
        <w:rPr>
          <w:lang w:val="en-US"/>
        </w:rPr>
      </w:pPr>
      <w:r>
        <w:rPr>
          <w:lang w:val="en-US"/>
        </w:rPr>
        <w:t>SP#2</w:t>
      </w:r>
    </w:p>
    <w:p w14:paraId="16B25B81" w14:textId="77777777" w:rsidR="003E6A4B" w:rsidRDefault="003E6A4B" w:rsidP="003E6A4B">
      <w:pPr>
        <w:rPr>
          <w:lang w:val="en-US"/>
        </w:rPr>
      </w:pPr>
    </w:p>
    <w:p w14:paraId="536D1790" w14:textId="77777777" w:rsidR="003E6A4B" w:rsidRDefault="003E6A4B" w:rsidP="003E6A4B">
      <w:pPr>
        <w:rPr>
          <w:lang w:val="en-US"/>
        </w:rPr>
      </w:pPr>
      <w:r w:rsidRPr="003E6A4B">
        <w:rPr>
          <w:lang w:val="en-US"/>
        </w:rPr>
        <w:t>Do you agree that EHT TB PPDU format is configured as following?</w:t>
      </w:r>
    </w:p>
    <w:p w14:paraId="1B2DD5E4" w14:textId="77777777" w:rsidR="003E6A4B" w:rsidRDefault="003E6A4B" w:rsidP="00B059A3">
      <w:pPr>
        <w:pStyle w:val="ListParagraph"/>
        <w:numPr>
          <w:ilvl w:val="0"/>
          <w:numId w:val="52"/>
        </w:numPr>
        <w:rPr>
          <w:lang w:val="en-US"/>
        </w:rPr>
      </w:pPr>
      <w:r w:rsidRPr="003E6A4B">
        <w:rPr>
          <w:lang w:val="en-US"/>
        </w:rPr>
        <w:t>EHT TB PPDU consist of L-STF, L-LTF, L-SIG, RL-SIG, U-SIG, EHT-STF, EHT-LTF, DATA</w:t>
      </w:r>
    </w:p>
    <w:p w14:paraId="487358DB" w14:textId="77777777" w:rsidR="003E6A4B" w:rsidRDefault="003E6A4B" w:rsidP="00B059A3">
      <w:pPr>
        <w:pStyle w:val="ListParagraph"/>
        <w:numPr>
          <w:ilvl w:val="0"/>
          <w:numId w:val="52"/>
        </w:numPr>
        <w:rPr>
          <w:lang w:val="en-US"/>
        </w:rPr>
      </w:pPr>
      <w:r>
        <w:rPr>
          <w:lang w:val="en-US"/>
        </w:rPr>
        <w:t>Additional fields are TBD</w:t>
      </w:r>
    </w:p>
    <w:p w14:paraId="0C2498E9" w14:textId="77777777" w:rsidR="003E6A4B" w:rsidRDefault="003E6A4B" w:rsidP="003E6A4B">
      <w:pPr>
        <w:pStyle w:val="ListParagraph"/>
        <w:rPr>
          <w:lang w:val="en-US"/>
        </w:rPr>
      </w:pPr>
    </w:p>
    <w:p w14:paraId="730AE3D4" w14:textId="77777777" w:rsidR="003E6A4B" w:rsidRDefault="003E6A4B" w:rsidP="003E6A4B">
      <w:pPr>
        <w:rPr>
          <w:lang w:val="en-US"/>
        </w:rPr>
      </w:pPr>
      <w:r w:rsidRPr="003E6A4B">
        <w:rPr>
          <w:highlight w:val="green"/>
          <w:lang w:val="en-US"/>
        </w:rPr>
        <w:t>Y/N/A: 19/2/7</w:t>
      </w:r>
    </w:p>
    <w:p w14:paraId="03D33D45" w14:textId="77777777" w:rsidR="005B7B1E" w:rsidRPr="00FB5BD0" w:rsidRDefault="005B7B1E" w:rsidP="005B7B1E">
      <w:pPr>
        <w:pStyle w:val="Heading2"/>
        <w:rPr>
          <w:u w:val="none"/>
          <w:lang w:val="en-US"/>
        </w:rPr>
      </w:pPr>
      <w:bookmarkStart w:id="1845" w:name="_Toc42188650"/>
      <w:r w:rsidRPr="00FB5BD0">
        <w:rPr>
          <w:u w:val="none"/>
          <w:lang w:val="en-US"/>
        </w:rPr>
        <w:t>January 30 (PHY):  No SP</w:t>
      </w:r>
      <w:bookmarkEnd w:id="1845"/>
    </w:p>
    <w:p w14:paraId="59E24047" w14:textId="77777777" w:rsidR="005B7B1E" w:rsidRPr="009563A4" w:rsidRDefault="005B7B1E" w:rsidP="005B7B1E">
      <w:pPr>
        <w:jc w:val="both"/>
        <w:rPr>
          <w:rFonts w:ascii="Arial" w:hAnsi="Arial" w:cs="Arial"/>
          <w:lang w:val="en-US"/>
        </w:rPr>
      </w:pPr>
    </w:p>
    <w:p w14:paraId="57C8D72E" w14:textId="77777777" w:rsidR="00FB5BD0" w:rsidRPr="004A2466" w:rsidRDefault="00FB5BD0" w:rsidP="00FB5BD0">
      <w:pPr>
        <w:jc w:val="both"/>
        <w:rPr>
          <w:lang w:val="en-US"/>
        </w:rPr>
      </w:pPr>
      <w:r w:rsidRPr="004A2466">
        <w:rPr>
          <w:lang w:val="en-US"/>
        </w:rPr>
        <w:t>No straw polls where conducted.</w:t>
      </w:r>
    </w:p>
    <w:p w14:paraId="4EF3F56C" w14:textId="77777777" w:rsidR="00FB5BD0" w:rsidRPr="004A2466" w:rsidRDefault="00FB5BD0" w:rsidP="00FB5BD0">
      <w:pPr>
        <w:jc w:val="both"/>
        <w:rPr>
          <w:lang w:val="en-US"/>
        </w:rPr>
      </w:pPr>
    </w:p>
    <w:p w14:paraId="001B17CA" w14:textId="77777777" w:rsidR="00FB5BD0" w:rsidRPr="004A2466" w:rsidRDefault="00FB5BD0" w:rsidP="00FB5BD0">
      <w:pPr>
        <w:jc w:val="both"/>
        <w:rPr>
          <w:lang w:val="en-US"/>
        </w:rPr>
      </w:pPr>
      <w:r w:rsidRPr="004A2466">
        <w:rPr>
          <w:lang w:val="en-US"/>
        </w:rPr>
        <w:t>Reference:  11-20-0266-00-00be-11be-phy-ad-hoc-minutes-january-2020</w:t>
      </w:r>
    </w:p>
    <w:p w14:paraId="2A6C54E9" w14:textId="77777777" w:rsidR="00FB5BD0" w:rsidRPr="00FB5BD0" w:rsidRDefault="00FB5BD0" w:rsidP="00FB5BD0">
      <w:pPr>
        <w:pStyle w:val="Heading2"/>
        <w:rPr>
          <w:u w:val="none"/>
          <w:lang w:val="en-US"/>
        </w:rPr>
      </w:pPr>
      <w:bookmarkStart w:id="1846" w:name="_Toc42188651"/>
      <w:r w:rsidRPr="00FB5BD0">
        <w:rPr>
          <w:u w:val="none"/>
          <w:lang w:val="en-US"/>
        </w:rPr>
        <w:t>January 30 (MAC):  No SP</w:t>
      </w:r>
      <w:bookmarkEnd w:id="1846"/>
    </w:p>
    <w:p w14:paraId="19022ECA" w14:textId="77777777" w:rsidR="00FB5BD0" w:rsidRPr="009563A4" w:rsidRDefault="00FB5BD0" w:rsidP="00FB5BD0">
      <w:pPr>
        <w:jc w:val="both"/>
        <w:rPr>
          <w:rFonts w:ascii="Arial" w:hAnsi="Arial" w:cs="Arial"/>
          <w:lang w:val="en-US"/>
        </w:rPr>
      </w:pPr>
    </w:p>
    <w:p w14:paraId="03C9A978" w14:textId="77777777" w:rsidR="00FB5BD0" w:rsidRPr="004A2466" w:rsidRDefault="00FB5BD0" w:rsidP="00FB5BD0">
      <w:pPr>
        <w:jc w:val="both"/>
        <w:rPr>
          <w:lang w:val="en-US"/>
        </w:rPr>
      </w:pPr>
      <w:r w:rsidRPr="004A2466">
        <w:rPr>
          <w:lang w:val="en-US"/>
        </w:rPr>
        <w:t>No straw polls were conducted.</w:t>
      </w:r>
    </w:p>
    <w:p w14:paraId="6A7708E7" w14:textId="77777777" w:rsidR="00FB5BD0" w:rsidRPr="004A2466" w:rsidRDefault="00FB5BD0" w:rsidP="00FB5BD0">
      <w:pPr>
        <w:jc w:val="both"/>
        <w:rPr>
          <w:lang w:val="en-US"/>
        </w:rPr>
      </w:pPr>
    </w:p>
    <w:p w14:paraId="739D7B7A" w14:textId="77777777" w:rsidR="00FB5BD0" w:rsidRPr="004A2466" w:rsidRDefault="00FB5BD0" w:rsidP="00FB5BD0">
      <w:pPr>
        <w:jc w:val="both"/>
        <w:rPr>
          <w:lang w:val="en-US"/>
        </w:rPr>
      </w:pPr>
      <w:r w:rsidRPr="004A2466">
        <w:rPr>
          <w:lang w:val="en-US"/>
        </w:rPr>
        <w:t>Reference:  11-20-0258-00-00be-11be-mac-ad-hoc-teleconference-minutes-jan-2020-to-mar-2020</w:t>
      </w:r>
    </w:p>
    <w:p w14:paraId="7B96F74B" w14:textId="77777777" w:rsidR="00FB5BD0" w:rsidRPr="00FB5BD0" w:rsidRDefault="00FB5BD0" w:rsidP="00FB5BD0">
      <w:pPr>
        <w:pStyle w:val="Heading2"/>
        <w:rPr>
          <w:u w:val="none"/>
          <w:lang w:val="en-US"/>
        </w:rPr>
      </w:pPr>
      <w:bookmarkStart w:id="1847" w:name="_Toc42188652"/>
      <w:r w:rsidRPr="00FB5BD0">
        <w:rPr>
          <w:u w:val="none"/>
          <w:lang w:val="en-US"/>
        </w:rPr>
        <w:t>February 6 (Joint):  No SP</w:t>
      </w:r>
      <w:bookmarkEnd w:id="1847"/>
    </w:p>
    <w:p w14:paraId="699A01BD" w14:textId="77777777" w:rsidR="00FB5BD0" w:rsidRPr="009563A4" w:rsidRDefault="00FB5BD0" w:rsidP="00FB5BD0">
      <w:pPr>
        <w:jc w:val="both"/>
        <w:rPr>
          <w:rFonts w:ascii="Arial" w:hAnsi="Arial" w:cs="Arial"/>
          <w:lang w:val="en-US"/>
        </w:rPr>
      </w:pPr>
    </w:p>
    <w:p w14:paraId="5441957D" w14:textId="77777777" w:rsidR="00FB5BD0" w:rsidRPr="004A2466" w:rsidRDefault="00FB5BD0" w:rsidP="00FB5BD0">
      <w:pPr>
        <w:jc w:val="both"/>
        <w:rPr>
          <w:lang w:val="en-US"/>
        </w:rPr>
      </w:pPr>
      <w:r w:rsidRPr="004A2466">
        <w:rPr>
          <w:lang w:val="en-US"/>
        </w:rPr>
        <w:t>No straw polls were conducted.</w:t>
      </w:r>
    </w:p>
    <w:p w14:paraId="7310B07A" w14:textId="77777777" w:rsidR="00FB5BD0" w:rsidRPr="004A2466" w:rsidRDefault="00FB5BD0" w:rsidP="00FB5BD0">
      <w:pPr>
        <w:jc w:val="both"/>
        <w:rPr>
          <w:lang w:val="en-US"/>
        </w:rPr>
      </w:pPr>
    </w:p>
    <w:p w14:paraId="624F30E1"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13130B9F" w14:textId="77777777" w:rsidR="00FB5BD0" w:rsidRPr="00FB5BD0" w:rsidRDefault="00FB5BD0" w:rsidP="00FB5BD0">
      <w:pPr>
        <w:pStyle w:val="Heading2"/>
        <w:rPr>
          <w:u w:val="none"/>
          <w:lang w:val="en-US"/>
        </w:rPr>
      </w:pPr>
      <w:bookmarkStart w:id="1848" w:name="_Toc42188653"/>
      <w:r w:rsidRPr="00FB5BD0">
        <w:rPr>
          <w:u w:val="none"/>
          <w:lang w:val="en-US"/>
        </w:rPr>
        <w:t>February 13 (Joint):  No SP</w:t>
      </w:r>
      <w:bookmarkEnd w:id="1848"/>
    </w:p>
    <w:p w14:paraId="5CB18B1B" w14:textId="77777777" w:rsidR="00FB5BD0" w:rsidRPr="009563A4" w:rsidRDefault="00FB5BD0" w:rsidP="00FB5BD0">
      <w:pPr>
        <w:jc w:val="both"/>
        <w:rPr>
          <w:rFonts w:ascii="Arial" w:hAnsi="Arial" w:cs="Arial"/>
          <w:lang w:val="en-US"/>
        </w:rPr>
      </w:pPr>
    </w:p>
    <w:p w14:paraId="22327B6E" w14:textId="77777777" w:rsidR="00FB5BD0" w:rsidRPr="004A2466" w:rsidRDefault="00FB5BD0" w:rsidP="00FB5BD0">
      <w:pPr>
        <w:jc w:val="both"/>
        <w:rPr>
          <w:lang w:val="en-US"/>
        </w:rPr>
      </w:pPr>
      <w:r w:rsidRPr="004A2466">
        <w:rPr>
          <w:lang w:val="en-US"/>
        </w:rPr>
        <w:t>No straw polls were conducted.</w:t>
      </w:r>
    </w:p>
    <w:p w14:paraId="05B5DEAA" w14:textId="77777777" w:rsidR="00FB5BD0" w:rsidRPr="004A2466" w:rsidRDefault="00FB5BD0" w:rsidP="00FB5BD0">
      <w:pPr>
        <w:jc w:val="both"/>
        <w:rPr>
          <w:lang w:val="en-US"/>
        </w:rPr>
      </w:pPr>
    </w:p>
    <w:p w14:paraId="2D2BDFF9"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73C207D" w14:textId="77777777" w:rsidR="00FB5BD0" w:rsidRPr="00FB5BD0" w:rsidRDefault="00FB5BD0" w:rsidP="00FB5BD0">
      <w:pPr>
        <w:pStyle w:val="Heading2"/>
        <w:rPr>
          <w:u w:val="none"/>
          <w:lang w:val="en-US"/>
        </w:rPr>
      </w:pPr>
      <w:bookmarkStart w:id="1849" w:name="_Toc42188654"/>
      <w:r w:rsidRPr="00FB5BD0">
        <w:rPr>
          <w:u w:val="none"/>
          <w:lang w:val="en-US"/>
        </w:rPr>
        <w:lastRenderedPageBreak/>
        <w:t>February 20 (MAC):  No SP</w:t>
      </w:r>
      <w:bookmarkEnd w:id="1849"/>
    </w:p>
    <w:p w14:paraId="28B70466" w14:textId="77777777" w:rsidR="00FB5BD0" w:rsidRPr="009563A4" w:rsidRDefault="00FB5BD0" w:rsidP="00FB5BD0">
      <w:pPr>
        <w:jc w:val="both"/>
        <w:rPr>
          <w:rFonts w:ascii="Arial" w:hAnsi="Arial" w:cs="Arial"/>
          <w:lang w:val="en-US"/>
        </w:rPr>
      </w:pPr>
    </w:p>
    <w:p w14:paraId="10307E3F" w14:textId="77777777" w:rsidR="00FB5BD0" w:rsidRPr="004A2466" w:rsidRDefault="00FB5BD0" w:rsidP="00FB5BD0">
      <w:pPr>
        <w:jc w:val="both"/>
        <w:rPr>
          <w:lang w:val="en-US"/>
        </w:rPr>
      </w:pPr>
      <w:r w:rsidRPr="004A2466">
        <w:rPr>
          <w:lang w:val="en-US"/>
        </w:rPr>
        <w:t>No straw polls were conducted.</w:t>
      </w:r>
    </w:p>
    <w:p w14:paraId="2F67EB6A" w14:textId="77777777" w:rsidR="00FB5BD0" w:rsidRPr="004A2466" w:rsidRDefault="00FB5BD0" w:rsidP="00FB5BD0">
      <w:pPr>
        <w:jc w:val="both"/>
        <w:rPr>
          <w:lang w:val="en-US"/>
        </w:rPr>
      </w:pPr>
    </w:p>
    <w:p w14:paraId="40BF01A6" w14:textId="77777777" w:rsidR="00FB5BD0" w:rsidRPr="004A2466" w:rsidRDefault="00FB5BD0" w:rsidP="00FB5BD0">
      <w:pPr>
        <w:jc w:val="both"/>
        <w:rPr>
          <w:lang w:val="en-US"/>
        </w:rPr>
      </w:pPr>
      <w:r w:rsidRPr="004A2466">
        <w:rPr>
          <w:lang w:val="en-US"/>
        </w:rPr>
        <w:t>Reference:  11-20-0258-00-00be-11be-mac-ad-hoc-teleconference-minutes-jan-2020-to-mar-2020</w:t>
      </w:r>
    </w:p>
    <w:p w14:paraId="7AAF035C" w14:textId="77777777" w:rsidR="00FB5BD0" w:rsidRPr="00FB5BD0" w:rsidRDefault="00FB5BD0" w:rsidP="00FB5BD0">
      <w:pPr>
        <w:pStyle w:val="Heading2"/>
        <w:rPr>
          <w:u w:val="none"/>
          <w:lang w:val="en-US"/>
        </w:rPr>
      </w:pPr>
      <w:bookmarkStart w:id="1850" w:name="_Toc42188655"/>
      <w:r w:rsidRPr="00FB5BD0">
        <w:rPr>
          <w:u w:val="none"/>
          <w:lang w:val="en-US"/>
        </w:rPr>
        <w:t>February 27 (Joint):  No SP</w:t>
      </w:r>
      <w:bookmarkEnd w:id="1850"/>
    </w:p>
    <w:p w14:paraId="2720DA42" w14:textId="77777777" w:rsidR="00FB5BD0" w:rsidRPr="009563A4" w:rsidRDefault="00FB5BD0" w:rsidP="00FB5BD0">
      <w:pPr>
        <w:jc w:val="both"/>
        <w:rPr>
          <w:rFonts w:ascii="Arial" w:hAnsi="Arial" w:cs="Arial"/>
          <w:lang w:val="en-US"/>
        </w:rPr>
      </w:pPr>
    </w:p>
    <w:p w14:paraId="3261D6F1" w14:textId="77777777" w:rsidR="00FB5BD0" w:rsidRPr="004A2466" w:rsidRDefault="00FB5BD0" w:rsidP="00FB5BD0">
      <w:pPr>
        <w:jc w:val="both"/>
        <w:rPr>
          <w:lang w:val="en-US"/>
        </w:rPr>
      </w:pPr>
      <w:r w:rsidRPr="004A2466">
        <w:rPr>
          <w:lang w:val="en-US"/>
        </w:rPr>
        <w:t>No straw polls were conducted.</w:t>
      </w:r>
    </w:p>
    <w:p w14:paraId="6E7FA188" w14:textId="77777777" w:rsidR="00FB5BD0" w:rsidRPr="004A2466" w:rsidRDefault="00FB5BD0" w:rsidP="00FB5BD0">
      <w:pPr>
        <w:jc w:val="both"/>
        <w:rPr>
          <w:lang w:val="en-US"/>
        </w:rPr>
      </w:pPr>
    </w:p>
    <w:p w14:paraId="3164D146"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3BD2F71" w14:textId="77777777" w:rsidR="00FB5BD0" w:rsidRPr="005758D1" w:rsidRDefault="00FB5BD0" w:rsidP="005758D1">
      <w:pPr>
        <w:pStyle w:val="Heading2"/>
        <w:rPr>
          <w:u w:val="none"/>
          <w:lang w:val="en-US"/>
        </w:rPr>
      </w:pPr>
      <w:bookmarkStart w:id="1851" w:name="_Toc42188656"/>
      <w:r w:rsidRPr="005758D1">
        <w:rPr>
          <w:u w:val="none"/>
          <w:lang w:val="en-US"/>
        </w:rPr>
        <w:t>March 5 (MAC):  No SP</w:t>
      </w:r>
      <w:bookmarkEnd w:id="1851"/>
    </w:p>
    <w:p w14:paraId="0BD1C0B2" w14:textId="77777777" w:rsidR="00FB5BD0" w:rsidRPr="009563A4" w:rsidRDefault="00FB5BD0" w:rsidP="00FB5BD0">
      <w:pPr>
        <w:jc w:val="both"/>
        <w:rPr>
          <w:rFonts w:ascii="Arial" w:hAnsi="Arial" w:cs="Arial"/>
          <w:lang w:val="en-US"/>
        </w:rPr>
      </w:pPr>
    </w:p>
    <w:p w14:paraId="08DA1A73" w14:textId="77777777" w:rsidR="00FB5BD0" w:rsidRPr="004A2466" w:rsidRDefault="00FB5BD0" w:rsidP="00FB5BD0">
      <w:pPr>
        <w:jc w:val="both"/>
        <w:rPr>
          <w:lang w:val="en-US"/>
        </w:rPr>
      </w:pPr>
      <w:r w:rsidRPr="004A2466">
        <w:rPr>
          <w:lang w:val="en-US"/>
        </w:rPr>
        <w:t>No straw polls were conducted.</w:t>
      </w:r>
    </w:p>
    <w:p w14:paraId="32356094" w14:textId="77777777" w:rsidR="00FB5BD0" w:rsidRPr="004A2466" w:rsidRDefault="00FB5BD0" w:rsidP="00FB5BD0">
      <w:pPr>
        <w:jc w:val="both"/>
        <w:rPr>
          <w:lang w:val="en-US"/>
        </w:rPr>
      </w:pPr>
    </w:p>
    <w:p w14:paraId="44C6ED73" w14:textId="77777777" w:rsidR="00FB5BD0" w:rsidRPr="004A2466" w:rsidRDefault="00FB5BD0" w:rsidP="00FB5BD0">
      <w:pPr>
        <w:jc w:val="both"/>
        <w:rPr>
          <w:lang w:val="en-US"/>
        </w:rPr>
      </w:pPr>
      <w:r w:rsidRPr="004A2466">
        <w:rPr>
          <w:lang w:val="en-US"/>
        </w:rPr>
        <w:t>Reference:  11-20-0258-00-00be-11be-mac-ad-hoc-teleconference-minutes-jan-2020-to-mar-2020</w:t>
      </w:r>
    </w:p>
    <w:p w14:paraId="1E902CE5" w14:textId="77777777" w:rsidR="00FB5BD0" w:rsidRPr="005758D1" w:rsidRDefault="00FB5BD0" w:rsidP="005758D1">
      <w:pPr>
        <w:pStyle w:val="Heading2"/>
        <w:rPr>
          <w:u w:val="none"/>
          <w:lang w:val="en-US"/>
        </w:rPr>
      </w:pPr>
      <w:bookmarkStart w:id="1852" w:name="_Toc42188657"/>
      <w:r w:rsidRPr="005758D1">
        <w:rPr>
          <w:u w:val="none"/>
          <w:lang w:val="en-US"/>
        </w:rPr>
        <w:t>March 13 (MAC):  No SP</w:t>
      </w:r>
      <w:bookmarkEnd w:id="1852"/>
    </w:p>
    <w:p w14:paraId="1C17180C" w14:textId="77777777" w:rsidR="00FB5BD0" w:rsidRPr="009563A4" w:rsidRDefault="00FB5BD0" w:rsidP="00FB5BD0">
      <w:pPr>
        <w:jc w:val="both"/>
        <w:rPr>
          <w:rFonts w:ascii="Arial" w:hAnsi="Arial" w:cs="Arial"/>
          <w:lang w:val="en-US"/>
        </w:rPr>
      </w:pPr>
    </w:p>
    <w:p w14:paraId="3D024972" w14:textId="77777777" w:rsidR="00FB5BD0" w:rsidRPr="004A2466" w:rsidRDefault="00FB5BD0" w:rsidP="00FB5BD0">
      <w:pPr>
        <w:jc w:val="both"/>
        <w:rPr>
          <w:lang w:val="en-US"/>
        </w:rPr>
      </w:pPr>
      <w:r w:rsidRPr="004A2466">
        <w:rPr>
          <w:lang w:val="en-US"/>
        </w:rPr>
        <w:t>No straw polls were conducted.</w:t>
      </w:r>
    </w:p>
    <w:p w14:paraId="1BC86006" w14:textId="77777777" w:rsidR="00FB5BD0" w:rsidRPr="004A2466" w:rsidRDefault="00FB5BD0" w:rsidP="00FB5BD0">
      <w:pPr>
        <w:jc w:val="both"/>
        <w:rPr>
          <w:lang w:val="en-US"/>
        </w:rPr>
      </w:pPr>
    </w:p>
    <w:p w14:paraId="71189633" w14:textId="77777777" w:rsidR="00A20B5E" w:rsidRDefault="00FB5BD0" w:rsidP="00FB5BD0">
      <w:pPr>
        <w:jc w:val="both"/>
        <w:rPr>
          <w:lang w:val="en-US"/>
        </w:rPr>
      </w:pPr>
      <w:r w:rsidRPr="004A2466">
        <w:rPr>
          <w:lang w:val="en-US"/>
        </w:rPr>
        <w:t>Reference:  11-20-0467-01-00be-mac-ad-hoc-teleconference-minutes-march2020-april2020</w:t>
      </w:r>
    </w:p>
    <w:p w14:paraId="5747226E" w14:textId="77777777" w:rsidR="00FB5BD0" w:rsidRPr="005758D1" w:rsidRDefault="00FB5BD0" w:rsidP="005758D1">
      <w:pPr>
        <w:pStyle w:val="Heading2"/>
        <w:rPr>
          <w:u w:val="none"/>
          <w:lang w:val="en-US"/>
        </w:rPr>
      </w:pPr>
      <w:bookmarkStart w:id="1853" w:name="_Toc42188658"/>
      <w:r w:rsidRPr="005758D1">
        <w:rPr>
          <w:u w:val="none"/>
          <w:lang w:val="en-US"/>
        </w:rPr>
        <w:t>March 16 (PHY):  No SP</w:t>
      </w:r>
      <w:bookmarkEnd w:id="1853"/>
    </w:p>
    <w:p w14:paraId="5F00B232" w14:textId="77777777" w:rsidR="00FB5BD0" w:rsidRPr="004A2466" w:rsidRDefault="00FB5BD0" w:rsidP="00FB5BD0">
      <w:pPr>
        <w:jc w:val="both"/>
        <w:rPr>
          <w:lang w:val="en-US"/>
        </w:rPr>
      </w:pPr>
    </w:p>
    <w:p w14:paraId="38C11902" w14:textId="77777777" w:rsidR="00FB5BD0" w:rsidRPr="004A2466" w:rsidRDefault="00FB5BD0" w:rsidP="00FB5BD0">
      <w:pPr>
        <w:jc w:val="both"/>
        <w:rPr>
          <w:lang w:val="en-US"/>
        </w:rPr>
      </w:pPr>
      <w:r w:rsidRPr="004A2466">
        <w:rPr>
          <w:lang w:val="en-US"/>
        </w:rPr>
        <w:t>No straw polls were conducted.</w:t>
      </w:r>
    </w:p>
    <w:p w14:paraId="62E92A55" w14:textId="77777777" w:rsidR="00FB5BD0" w:rsidRPr="004A2466" w:rsidRDefault="00FB5BD0" w:rsidP="00FB5BD0">
      <w:pPr>
        <w:jc w:val="both"/>
        <w:rPr>
          <w:lang w:val="en-US"/>
        </w:rPr>
      </w:pPr>
    </w:p>
    <w:p w14:paraId="2609D918"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62DA3BDE" w14:textId="77777777" w:rsidR="00FB5BD0" w:rsidRPr="005758D1" w:rsidRDefault="00FB5BD0" w:rsidP="005758D1">
      <w:pPr>
        <w:pStyle w:val="Heading2"/>
        <w:rPr>
          <w:u w:val="none"/>
          <w:lang w:val="en-US"/>
        </w:rPr>
      </w:pPr>
      <w:bookmarkStart w:id="1854" w:name="_Toc42188659"/>
      <w:r w:rsidRPr="005758D1">
        <w:rPr>
          <w:u w:val="none"/>
          <w:lang w:val="en-US"/>
        </w:rPr>
        <w:t>March 16 (MAC):  2 SPs</w:t>
      </w:r>
      <w:bookmarkEnd w:id="1854"/>
    </w:p>
    <w:p w14:paraId="69379ECB" w14:textId="77777777" w:rsidR="00FB5BD0" w:rsidRPr="009563A4" w:rsidRDefault="00FB5BD0" w:rsidP="00FB5BD0">
      <w:pPr>
        <w:jc w:val="both"/>
        <w:rPr>
          <w:rFonts w:ascii="Arial" w:hAnsi="Arial" w:cs="Arial"/>
          <w:lang w:val="en-US"/>
        </w:rPr>
      </w:pPr>
    </w:p>
    <w:p w14:paraId="15D3C836" w14:textId="77777777"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14:paraId="78B479C2" w14:textId="77777777" w:rsidR="00FB5BD0" w:rsidRPr="004A2466" w:rsidRDefault="00FB5BD0" w:rsidP="00FB5BD0">
      <w:pPr>
        <w:jc w:val="both"/>
        <w:rPr>
          <w:lang w:val="en-US"/>
        </w:rPr>
      </w:pPr>
    </w:p>
    <w:p w14:paraId="3EB005E2" w14:textId="77777777" w:rsidR="00FB5BD0" w:rsidRPr="004A2466" w:rsidRDefault="00FB5BD0" w:rsidP="00FB5BD0">
      <w:pPr>
        <w:jc w:val="both"/>
        <w:rPr>
          <w:lang w:val="en-US"/>
        </w:rPr>
      </w:pPr>
      <w:r w:rsidRPr="004A2466">
        <w:rPr>
          <w:lang w:val="en-US"/>
        </w:rPr>
        <w:t>SP#2</w:t>
      </w:r>
    </w:p>
    <w:p w14:paraId="01DE7311" w14:textId="77777777" w:rsidR="00FB5BD0" w:rsidRPr="004A2466" w:rsidRDefault="00FB5BD0" w:rsidP="00FB5BD0">
      <w:pPr>
        <w:jc w:val="both"/>
        <w:rPr>
          <w:lang w:val="en-US"/>
        </w:rPr>
      </w:pPr>
    </w:p>
    <w:p w14:paraId="4DF0FCFC" w14:textId="77777777"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14:paraId="31263707" w14:textId="77777777" w:rsidR="00FB5BD0" w:rsidRPr="004A2466" w:rsidRDefault="00FB5BD0" w:rsidP="00FB5BD0">
      <w:pPr>
        <w:jc w:val="both"/>
        <w:rPr>
          <w:lang w:val="en-US"/>
        </w:rPr>
      </w:pPr>
    </w:p>
    <w:p w14:paraId="2219CC1B" w14:textId="77777777" w:rsidR="00FB5BD0" w:rsidRPr="004A2466" w:rsidRDefault="00FB5BD0" w:rsidP="00FB5BD0">
      <w:pPr>
        <w:jc w:val="both"/>
        <w:rPr>
          <w:lang w:val="en-US" w:eastAsia="ko-KR"/>
        </w:rPr>
      </w:pPr>
      <w:r w:rsidRPr="004A2466">
        <w:rPr>
          <w:highlight w:val="green"/>
          <w:lang w:val="en-US" w:eastAsia="ko-KR"/>
        </w:rPr>
        <w:t>Y/N/A/No answer: 35/10/22/15</w:t>
      </w:r>
    </w:p>
    <w:p w14:paraId="52B7E300" w14:textId="77777777" w:rsidR="00FB5BD0" w:rsidRDefault="00FB5BD0" w:rsidP="00FB5BD0">
      <w:pPr>
        <w:jc w:val="both"/>
        <w:rPr>
          <w:lang w:val="en-US"/>
        </w:rPr>
      </w:pPr>
    </w:p>
    <w:p w14:paraId="738C63DE" w14:textId="77777777" w:rsidR="001749AD" w:rsidRPr="004A2466" w:rsidRDefault="001749AD" w:rsidP="00FB5BD0">
      <w:pPr>
        <w:jc w:val="both"/>
        <w:rPr>
          <w:lang w:val="en-US"/>
        </w:rPr>
      </w:pPr>
    </w:p>
    <w:p w14:paraId="6BE038ED" w14:textId="77777777"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14:paraId="13F4D0EA" w14:textId="77777777" w:rsidR="00FB5BD0" w:rsidRPr="004A2466" w:rsidRDefault="00FB5BD0" w:rsidP="00FB5BD0">
      <w:pPr>
        <w:jc w:val="both"/>
        <w:rPr>
          <w:lang w:val="en-US"/>
        </w:rPr>
      </w:pPr>
    </w:p>
    <w:p w14:paraId="31FF5B61" w14:textId="77777777" w:rsidR="00FB5BD0" w:rsidRPr="004A2466" w:rsidRDefault="00FB5BD0" w:rsidP="00FB5BD0">
      <w:pPr>
        <w:jc w:val="both"/>
        <w:rPr>
          <w:lang w:val="sv-SE" w:eastAsia="ko-KR"/>
        </w:rPr>
      </w:pPr>
      <w:r w:rsidRPr="004A2466">
        <w:rPr>
          <w:lang w:val="sv-SE" w:eastAsia="ko-KR"/>
        </w:rPr>
        <w:t>SP#1</w:t>
      </w:r>
    </w:p>
    <w:p w14:paraId="2C615ED2" w14:textId="77777777" w:rsidR="00FB5BD0" w:rsidRPr="004A2466" w:rsidRDefault="00FB5BD0" w:rsidP="00FB5BD0">
      <w:pPr>
        <w:jc w:val="both"/>
        <w:rPr>
          <w:b/>
          <w:lang w:val="sv-SE" w:eastAsia="ko-KR"/>
        </w:rPr>
      </w:pPr>
    </w:p>
    <w:p w14:paraId="2E7F7C2D" w14:textId="77777777" w:rsidR="00FB5BD0" w:rsidRPr="004A2466" w:rsidRDefault="00FB5BD0" w:rsidP="00FB5BD0">
      <w:pPr>
        <w:jc w:val="both"/>
        <w:rPr>
          <w:lang w:val="sv-SE" w:eastAsia="ko-KR"/>
        </w:rPr>
      </w:pPr>
      <w:r w:rsidRPr="004A2466">
        <w:rPr>
          <w:lang w:val="sv-SE" w:eastAsia="ko-KR"/>
        </w:rPr>
        <w:t>Do you agree to revise the 11be SFD as follows:</w:t>
      </w:r>
    </w:p>
    <w:p w14:paraId="6BCB94AD" w14:textId="77777777" w:rsidR="00FB5BD0" w:rsidRPr="004A2466" w:rsidRDefault="00FB5BD0" w:rsidP="00FB5BD0">
      <w:pPr>
        <w:jc w:val="both"/>
        <w:rPr>
          <w:lang w:val="sv-SE" w:eastAsia="ko-KR"/>
        </w:rPr>
      </w:pPr>
      <w:r w:rsidRPr="004A2466">
        <w:rPr>
          <w:lang w:val="sv-SE" w:eastAsia="ko-KR"/>
        </w:rPr>
        <w:t>A MLD has a MAC address that singly identifies the MLD management entity.</w:t>
      </w:r>
    </w:p>
    <w:p w14:paraId="7C1391E0" w14:textId="77777777" w:rsidR="00FB5BD0" w:rsidRPr="004A2466" w:rsidRDefault="00FB5BD0" w:rsidP="00FB5BD0">
      <w:pPr>
        <w:jc w:val="both"/>
        <w:rPr>
          <w:b/>
          <w:lang w:val="sv-SE" w:eastAsia="ko-KR"/>
        </w:rPr>
      </w:pPr>
    </w:p>
    <w:p w14:paraId="15D04746" w14:textId="77777777" w:rsidR="00FB5BD0" w:rsidRPr="004A2466" w:rsidRDefault="00FB5BD0" w:rsidP="00FB5BD0">
      <w:pPr>
        <w:jc w:val="both"/>
        <w:rPr>
          <w:lang w:val="en-US" w:eastAsia="ko-KR"/>
        </w:rPr>
      </w:pPr>
      <w:r w:rsidRPr="004A2466">
        <w:rPr>
          <w:highlight w:val="green"/>
          <w:lang w:val="en-US" w:eastAsia="ko-KR"/>
        </w:rPr>
        <w:t>Y/N/A/No answer: 42/3/17/19</w:t>
      </w:r>
    </w:p>
    <w:p w14:paraId="724AF682" w14:textId="77777777" w:rsidR="00FB5BD0" w:rsidRPr="004A2466" w:rsidRDefault="00FB5BD0" w:rsidP="00FB5BD0">
      <w:pPr>
        <w:jc w:val="both"/>
        <w:rPr>
          <w:lang w:val="en-US" w:eastAsia="ko-KR"/>
        </w:rPr>
      </w:pPr>
    </w:p>
    <w:p w14:paraId="40DFCE44" w14:textId="77777777"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14:paraId="64F8D60D" w14:textId="77777777" w:rsidR="00FB5BD0" w:rsidRPr="005758D1" w:rsidRDefault="00FB5BD0" w:rsidP="005758D1">
      <w:pPr>
        <w:pStyle w:val="Heading2"/>
        <w:rPr>
          <w:u w:val="none"/>
          <w:lang w:val="en-US"/>
        </w:rPr>
      </w:pPr>
      <w:bookmarkStart w:id="1855" w:name="_Toc42188660"/>
      <w:r w:rsidRPr="005758D1">
        <w:rPr>
          <w:u w:val="none"/>
          <w:lang w:val="en-US"/>
        </w:rPr>
        <w:t>March 18 (PHY):  5 SPs</w:t>
      </w:r>
      <w:bookmarkEnd w:id="1855"/>
    </w:p>
    <w:p w14:paraId="39389846" w14:textId="77777777" w:rsidR="00FB5BD0" w:rsidRPr="009563A4" w:rsidRDefault="00FB5BD0" w:rsidP="00FB5BD0">
      <w:pPr>
        <w:jc w:val="both"/>
        <w:rPr>
          <w:rFonts w:ascii="Arial" w:hAnsi="Arial" w:cs="Arial"/>
          <w:lang w:val="en-US"/>
        </w:rPr>
      </w:pPr>
    </w:p>
    <w:p w14:paraId="4B369051" w14:textId="77777777"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14:paraId="074B59EE" w14:textId="77777777" w:rsidR="00FB5BD0" w:rsidRPr="004A2466" w:rsidRDefault="00FB5BD0" w:rsidP="00FB5BD0">
      <w:pPr>
        <w:jc w:val="both"/>
        <w:rPr>
          <w:lang w:val="en-US"/>
        </w:rPr>
      </w:pPr>
    </w:p>
    <w:p w14:paraId="70C5C584" w14:textId="77777777" w:rsidR="00FB5BD0" w:rsidRPr="004A2466" w:rsidRDefault="00FB5BD0" w:rsidP="00FB5BD0">
      <w:pPr>
        <w:jc w:val="both"/>
        <w:rPr>
          <w:lang w:val="en-US"/>
        </w:rPr>
      </w:pPr>
      <w:r w:rsidRPr="004A2466">
        <w:rPr>
          <w:lang w:val="en-US"/>
        </w:rPr>
        <w:t>SP#1</w:t>
      </w:r>
    </w:p>
    <w:p w14:paraId="6E3752C9" w14:textId="77777777" w:rsidR="00FB5BD0" w:rsidRPr="004A2466" w:rsidRDefault="00FB5BD0" w:rsidP="00FB5BD0">
      <w:pPr>
        <w:jc w:val="both"/>
        <w:rPr>
          <w:lang w:val="en-US"/>
        </w:rPr>
      </w:pPr>
    </w:p>
    <w:p w14:paraId="5B6FD058" w14:textId="77777777" w:rsidR="00FB5BD0" w:rsidRPr="004A2466" w:rsidRDefault="00FB5BD0" w:rsidP="00FB5BD0">
      <w:pPr>
        <w:jc w:val="both"/>
        <w:rPr>
          <w:lang w:val="en-US"/>
        </w:rPr>
      </w:pPr>
      <w:r w:rsidRPr="004A2466">
        <w:rPr>
          <w:lang w:val="en-US"/>
        </w:rPr>
        <w:t>Do you agree to add the following text to the TGbe SFD?</w:t>
      </w:r>
    </w:p>
    <w:p w14:paraId="6B98AC63" w14:textId="77777777"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14:paraId="5B1A4BCC" w14:textId="77777777" w:rsidR="00FB5BD0" w:rsidRPr="004A2466" w:rsidRDefault="00FB5BD0" w:rsidP="00FB5BD0">
      <w:pPr>
        <w:jc w:val="both"/>
        <w:rPr>
          <w:lang w:val="en-US"/>
        </w:rPr>
      </w:pPr>
    </w:p>
    <w:p w14:paraId="1ADAB870" w14:textId="77777777" w:rsidR="00FB5BD0" w:rsidRPr="004A2466" w:rsidRDefault="00FB5BD0" w:rsidP="00FB5BD0">
      <w:pPr>
        <w:jc w:val="both"/>
        <w:rPr>
          <w:lang w:val="en-US"/>
        </w:rPr>
      </w:pPr>
      <w:r w:rsidRPr="004A2466">
        <w:rPr>
          <w:highlight w:val="red"/>
          <w:lang w:val="en-US"/>
        </w:rPr>
        <w:t>Y/N/A: 26/24/10</w:t>
      </w:r>
    </w:p>
    <w:p w14:paraId="53E266AB" w14:textId="77777777" w:rsidR="00FB5BD0" w:rsidRDefault="00FB5BD0" w:rsidP="00FB5BD0">
      <w:pPr>
        <w:jc w:val="both"/>
        <w:rPr>
          <w:lang w:val="en-US"/>
        </w:rPr>
      </w:pPr>
    </w:p>
    <w:p w14:paraId="2F89A0FD" w14:textId="77777777" w:rsidR="001749AD" w:rsidRPr="004A2466" w:rsidRDefault="001749AD" w:rsidP="00FB5BD0">
      <w:pPr>
        <w:jc w:val="both"/>
        <w:rPr>
          <w:lang w:val="en-US"/>
        </w:rPr>
      </w:pPr>
    </w:p>
    <w:p w14:paraId="4DF1CED8" w14:textId="77777777" w:rsidR="00FB5BD0" w:rsidRPr="004A2466" w:rsidRDefault="00FB5BD0" w:rsidP="00FB5BD0">
      <w:pPr>
        <w:jc w:val="both"/>
        <w:rPr>
          <w:lang w:val="en-US"/>
        </w:rPr>
      </w:pPr>
      <w:r w:rsidRPr="004A2466">
        <w:rPr>
          <w:lang w:val="en-US"/>
        </w:rPr>
        <w:t>SP#2</w:t>
      </w:r>
    </w:p>
    <w:p w14:paraId="50991281" w14:textId="77777777" w:rsidR="00FB5BD0" w:rsidRPr="004A2466" w:rsidRDefault="00FB5BD0" w:rsidP="00FB5BD0">
      <w:pPr>
        <w:jc w:val="both"/>
        <w:rPr>
          <w:lang w:val="en-US"/>
        </w:rPr>
      </w:pPr>
    </w:p>
    <w:p w14:paraId="1B67B722" w14:textId="77777777" w:rsidR="00FB5BD0" w:rsidRPr="004A2466" w:rsidRDefault="00FB5BD0" w:rsidP="00FB5BD0">
      <w:pPr>
        <w:jc w:val="both"/>
        <w:rPr>
          <w:lang w:val="en-US"/>
        </w:rPr>
      </w:pPr>
      <w:r w:rsidRPr="004A2466">
        <w:rPr>
          <w:lang w:val="en-US"/>
        </w:rPr>
        <w:t>Do you agree to add the following text to the TGbe SFD?</w:t>
      </w:r>
    </w:p>
    <w:p w14:paraId="74E945C7" w14:textId="77777777"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14:paraId="3426C680" w14:textId="77777777" w:rsidR="00FB5BD0" w:rsidRPr="004A2466" w:rsidRDefault="00FB5BD0" w:rsidP="00FB5BD0">
      <w:pPr>
        <w:jc w:val="both"/>
        <w:rPr>
          <w:lang w:val="en-US"/>
        </w:rPr>
      </w:pPr>
    </w:p>
    <w:p w14:paraId="4E99E2DB" w14:textId="77777777" w:rsidR="00FB5BD0" w:rsidRPr="004A2466" w:rsidRDefault="00FB5BD0" w:rsidP="00FB5BD0">
      <w:pPr>
        <w:jc w:val="both"/>
        <w:rPr>
          <w:lang w:val="en-US"/>
        </w:rPr>
      </w:pPr>
      <w:r w:rsidRPr="004A2466">
        <w:rPr>
          <w:highlight w:val="red"/>
          <w:lang w:val="en-US"/>
        </w:rPr>
        <w:t>Y/N/A: 20/30/11</w:t>
      </w:r>
    </w:p>
    <w:p w14:paraId="00A0DAE8" w14:textId="77777777" w:rsidR="00FB5BD0" w:rsidRDefault="00FB5BD0" w:rsidP="00FB5BD0">
      <w:pPr>
        <w:jc w:val="both"/>
        <w:rPr>
          <w:lang w:val="en-US"/>
        </w:rPr>
      </w:pPr>
    </w:p>
    <w:p w14:paraId="35FAA69C" w14:textId="77777777" w:rsidR="001749AD" w:rsidRPr="004A2466" w:rsidRDefault="001749AD" w:rsidP="00FB5BD0">
      <w:pPr>
        <w:jc w:val="both"/>
        <w:rPr>
          <w:lang w:val="en-US"/>
        </w:rPr>
      </w:pPr>
    </w:p>
    <w:p w14:paraId="6BD68E94" w14:textId="77777777" w:rsidR="00FB5BD0" w:rsidRPr="004A2466" w:rsidRDefault="00FB5BD0" w:rsidP="00FB5BD0">
      <w:pPr>
        <w:jc w:val="both"/>
        <w:rPr>
          <w:lang w:val="en-US"/>
        </w:rPr>
      </w:pPr>
      <w:r w:rsidRPr="004A2466">
        <w:rPr>
          <w:lang w:val="en-US"/>
        </w:rPr>
        <w:t>SP#3</w:t>
      </w:r>
    </w:p>
    <w:p w14:paraId="2128BC41" w14:textId="77777777" w:rsidR="00FB5BD0" w:rsidRPr="004A2466" w:rsidRDefault="00FB5BD0" w:rsidP="00FB5BD0">
      <w:pPr>
        <w:jc w:val="both"/>
        <w:rPr>
          <w:lang w:val="en-US"/>
        </w:rPr>
      </w:pPr>
    </w:p>
    <w:p w14:paraId="32CAC016" w14:textId="77777777" w:rsidR="00FB5BD0" w:rsidRPr="004A2466" w:rsidRDefault="00FB5BD0" w:rsidP="00FB5BD0">
      <w:pPr>
        <w:jc w:val="both"/>
        <w:rPr>
          <w:lang w:val="en-US"/>
        </w:rPr>
      </w:pPr>
      <w:r w:rsidRPr="004A2466">
        <w:rPr>
          <w:lang w:val="en-US"/>
        </w:rPr>
        <w:t>Do you agree to add the following text to the TGbe SFD?</w:t>
      </w:r>
    </w:p>
    <w:p w14:paraId="2737E7DB" w14:textId="77777777" w:rsidR="00FB5BD0" w:rsidRPr="004A2466" w:rsidRDefault="00FB5BD0" w:rsidP="00FB5BD0">
      <w:pPr>
        <w:jc w:val="both"/>
        <w:rPr>
          <w:lang w:val="en-US"/>
        </w:rPr>
      </w:pPr>
      <w:r w:rsidRPr="004A2466">
        <w:rPr>
          <w:lang w:val="en-US"/>
        </w:rPr>
        <w:t>For the 80MHz non-OFDMA transmission, the following RU combinations are allowed</w:t>
      </w:r>
    </w:p>
    <w:p w14:paraId="26C68A90" w14:textId="77777777" w:rsidR="00FB5BD0" w:rsidRPr="004A2466" w:rsidRDefault="00FB5BD0" w:rsidP="00FB5BD0">
      <w:pPr>
        <w:jc w:val="both"/>
        <w:rPr>
          <w:lang w:val="en-US"/>
        </w:rPr>
      </w:pPr>
      <w:r w:rsidRPr="004A2466">
        <w:rPr>
          <w:lang w:val="en-US"/>
        </w:rPr>
        <w:t>242+242, 4 options</w:t>
      </w:r>
    </w:p>
    <w:p w14:paraId="29BE6D29"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3E660EC3" wp14:editId="6C512D9F">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4"/>
                    <a:stretch>
                      <a:fillRect/>
                    </a:stretch>
                  </pic:blipFill>
                  <pic:spPr>
                    <a:xfrm>
                      <a:off x="0" y="0"/>
                      <a:ext cx="3742763" cy="568400"/>
                    </a:xfrm>
                    <a:prstGeom prst="rect">
                      <a:avLst/>
                    </a:prstGeom>
                  </pic:spPr>
                </pic:pic>
              </a:graphicData>
            </a:graphic>
          </wp:inline>
        </w:drawing>
      </w:r>
    </w:p>
    <w:p w14:paraId="096E963D" w14:textId="77777777" w:rsidR="00FB5BD0" w:rsidRPr="002F707F" w:rsidRDefault="00FB5BD0" w:rsidP="00FB5BD0">
      <w:pPr>
        <w:jc w:val="both"/>
        <w:rPr>
          <w:rFonts w:ascii="Arial" w:hAnsi="Arial" w:cs="Arial"/>
          <w:lang w:val="en-US"/>
        </w:rPr>
      </w:pPr>
      <w:r w:rsidRPr="002F707F">
        <w:rPr>
          <w:rFonts w:ascii="Arial" w:hAnsi="Arial" w:cs="Arial"/>
          <w:lang w:val="en-US"/>
        </w:rPr>
        <w:t xml:space="preserve"> </w:t>
      </w:r>
    </w:p>
    <w:p w14:paraId="72865B8D" w14:textId="77777777"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14:paraId="277335AC" w14:textId="77777777" w:rsidR="00A20B5E" w:rsidRDefault="00A20B5E" w:rsidP="00FB5BD0">
      <w:pPr>
        <w:jc w:val="both"/>
        <w:rPr>
          <w:lang w:val="en-US"/>
        </w:rPr>
      </w:pPr>
    </w:p>
    <w:p w14:paraId="09DECE4C" w14:textId="77777777" w:rsidR="001749AD" w:rsidRDefault="001749AD" w:rsidP="00FB5BD0">
      <w:pPr>
        <w:jc w:val="both"/>
        <w:rPr>
          <w:lang w:val="en-US"/>
        </w:rPr>
      </w:pPr>
    </w:p>
    <w:p w14:paraId="439CDFAC" w14:textId="77777777" w:rsidR="00FB5BD0" w:rsidRPr="004A2466" w:rsidRDefault="00FB5BD0" w:rsidP="00FB5BD0">
      <w:pPr>
        <w:jc w:val="both"/>
        <w:rPr>
          <w:lang w:val="en-US"/>
        </w:rPr>
      </w:pPr>
      <w:r w:rsidRPr="004A2466">
        <w:rPr>
          <w:lang w:val="en-US"/>
        </w:rPr>
        <w:t>SP#4</w:t>
      </w:r>
    </w:p>
    <w:p w14:paraId="743DADCF" w14:textId="77777777" w:rsidR="00FB5BD0" w:rsidRPr="004A2466" w:rsidRDefault="00FB5BD0" w:rsidP="00FB5BD0">
      <w:pPr>
        <w:jc w:val="both"/>
        <w:rPr>
          <w:lang w:val="en-US"/>
        </w:rPr>
      </w:pPr>
    </w:p>
    <w:p w14:paraId="7D41E6B7" w14:textId="77777777" w:rsidR="00FB5BD0" w:rsidRPr="004A2466" w:rsidRDefault="00FB5BD0" w:rsidP="00FB5BD0">
      <w:pPr>
        <w:jc w:val="both"/>
        <w:rPr>
          <w:lang w:val="en-US"/>
        </w:rPr>
      </w:pPr>
      <w:r w:rsidRPr="004A2466">
        <w:rPr>
          <w:lang w:val="en-US"/>
        </w:rPr>
        <w:t>Do you agree to add the following text to the TGbe SFD?</w:t>
      </w:r>
    </w:p>
    <w:p w14:paraId="643CF8E2" w14:textId="77777777" w:rsidR="00FB5BD0" w:rsidRPr="004A2466" w:rsidRDefault="00FB5BD0" w:rsidP="00FB5BD0">
      <w:pPr>
        <w:jc w:val="both"/>
        <w:rPr>
          <w:lang w:val="en-US"/>
        </w:rPr>
      </w:pPr>
      <w:r w:rsidRPr="004A2466">
        <w:rPr>
          <w:lang w:val="en-US"/>
        </w:rPr>
        <w:t>For the 320MHz non-OFDMA transmission, the following RU combinations are allowed</w:t>
      </w:r>
    </w:p>
    <w:p w14:paraId="1224E06E" w14:textId="77777777" w:rsidR="00FB5BD0" w:rsidRPr="004A2466" w:rsidRDefault="00FB5BD0" w:rsidP="00FB5BD0">
      <w:pPr>
        <w:jc w:val="both"/>
        <w:rPr>
          <w:lang w:val="en-US"/>
        </w:rPr>
      </w:pPr>
      <w:r w:rsidRPr="004A2466">
        <w:rPr>
          <w:lang w:val="en-US"/>
        </w:rPr>
        <w:t>(484)+(484)+(996)+(996), 3 options.</w:t>
      </w:r>
    </w:p>
    <w:p w14:paraId="2BC285C6" w14:textId="77777777" w:rsidR="00FB5BD0" w:rsidRPr="004A2466" w:rsidRDefault="00FB5BD0" w:rsidP="00FB5BD0">
      <w:pPr>
        <w:jc w:val="both"/>
        <w:rPr>
          <w:lang w:val="en-US"/>
        </w:rPr>
      </w:pPr>
      <w:r w:rsidRPr="004A2466">
        <w:rPr>
          <w:lang w:val="en-US"/>
        </w:rPr>
        <w:t>Note that () means the RU used in each 80MHz channel</w:t>
      </w:r>
    </w:p>
    <w:p w14:paraId="6092BE0A" w14:textId="77777777" w:rsidR="00FB5BD0" w:rsidRPr="004A2466" w:rsidRDefault="00FB5BD0" w:rsidP="00FB5BD0">
      <w:pPr>
        <w:jc w:val="both"/>
        <w:rPr>
          <w:lang w:val="en-US"/>
        </w:rPr>
      </w:pPr>
    </w:p>
    <w:p w14:paraId="78917FEA"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0150245A" wp14:editId="7A8F4046">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25"/>
                    <a:stretch>
                      <a:fillRect/>
                    </a:stretch>
                  </pic:blipFill>
                  <pic:spPr>
                    <a:xfrm>
                      <a:off x="0" y="0"/>
                      <a:ext cx="5355806" cy="685115"/>
                    </a:xfrm>
                    <a:prstGeom prst="rect">
                      <a:avLst/>
                    </a:prstGeom>
                  </pic:spPr>
                </pic:pic>
              </a:graphicData>
            </a:graphic>
          </wp:inline>
        </w:drawing>
      </w:r>
    </w:p>
    <w:p w14:paraId="00E51EA3" w14:textId="77777777" w:rsidR="00FB5BD0" w:rsidRPr="002F707F" w:rsidRDefault="00FB5BD0" w:rsidP="00FB5BD0">
      <w:pPr>
        <w:jc w:val="both"/>
        <w:rPr>
          <w:rFonts w:ascii="Arial" w:hAnsi="Arial" w:cs="Arial"/>
          <w:lang w:val="en-US"/>
        </w:rPr>
      </w:pPr>
    </w:p>
    <w:p w14:paraId="70D4F29B" w14:textId="77777777" w:rsidR="00FB5BD0" w:rsidRPr="004A2466" w:rsidRDefault="00FB5BD0" w:rsidP="00FB5BD0">
      <w:pPr>
        <w:jc w:val="both"/>
        <w:rPr>
          <w:lang w:val="en-US"/>
        </w:rPr>
      </w:pPr>
      <w:r w:rsidRPr="004A2466">
        <w:rPr>
          <w:highlight w:val="red"/>
          <w:lang w:val="en-US"/>
        </w:rPr>
        <w:t>Y/N/A: 15/33/12</w:t>
      </w:r>
    </w:p>
    <w:p w14:paraId="346C28A2" w14:textId="77777777" w:rsidR="00FB5BD0" w:rsidRPr="004A2466" w:rsidRDefault="00FB5BD0" w:rsidP="00FB5BD0">
      <w:pPr>
        <w:jc w:val="both"/>
        <w:rPr>
          <w:lang w:val="en-US"/>
        </w:rPr>
      </w:pPr>
    </w:p>
    <w:p w14:paraId="345FABB0" w14:textId="77777777" w:rsidR="001749AD" w:rsidRDefault="001749AD">
      <w:pPr>
        <w:rPr>
          <w:b/>
          <w:lang w:val="en-US"/>
        </w:rPr>
      </w:pPr>
      <w:r>
        <w:rPr>
          <w:b/>
          <w:lang w:val="en-US"/>
        </w:rPr>
        <w:br w:type="page"/>
      </w:r>
    </w:p>
    <w:p w14:paraId="554A5ACC" w14:textId="77777777"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14:paraId="208A387A" w14:textId="77777777" w:rsidR="00FB5BD0" w:rsidRPr="004A2466" w:rsidRDefault="00FB5BD0" w:rsidP="00FB5BD0">
      <w:pPr>
        <w:jc w:val="both"/>
        <w:rPr>
          <w:lang w:val="en-US"/>
        </w:rPr>
      </w:pPr>
    </w:p>
    <w:p w14:paraId="71A5572A" w14:textId="77777777" w:rsidR="00FB5BD0" w:rsidRPr="004A2466" w:rsidRDefault="00FB5BD0" w:rsidP="00FB5BD0">
      <w:pPr>
        <w:jc w:val="both"/>
        <w:rPr>
          <w:lang w:val="en-US"/>
        </w:rPr>
      </w:pPr>
      <w:r w:rsidRPr="004A2466">
        <w:rPr>
          <w:lang w:val="en-US"/>
        </w:rPr>
        <w:t>SP</w:t>
      </w:r>
    </w:p>
    <w:p w14:paraId="6F0DE4F6" w14:textId="77777777" w:rsidR="00FB5BD0" w:rsidRPr="004A2466" w:rsidRDefault="00FB5BD0" w:rsidP="00FB5BD0">
      <w:pPr>
        <w:jc w:val="both"/>
        <w:rPr>
          <w:lang w:val="en-US"/>
        </w:rPr>
      </w:pPr>
    </w:p>
    <w:p w14:paraId="03159134" w14:textId="77777777"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14:paraId="6D7037A7" w14:textId="77777777"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14:paraId="0513F19E" w14:textId="77777777" w:rsidR="00FB5BD0" w:rsidRPr="004A2466" w:rsidRDefault="00FB5BD0" w:rsidP="00FB5BD0">
      <w:pPr>
        <w:jc w:val="both"/>
        <w:rPr>
          <w:lang w:val="en-US"/>
        </w:rPr>
      </w:pPr>
    </w:p>
    <w:p w14:paraId="6928ECD3" w14:textId="77777777" w:rsidR="00FB5BD0" w:rsidRPr="004A2466" w:rsidRDefault="00FB5BD0" w:rsidP="00FB5BD0">
      <w:pPr>
        <w:jc w:val="both"/>
        <w:rPr>
          <w:lang w:val="en-US"/>
        </w:rPr>
      </w:pPr>
      <w:r w:rsidRPr="004A2466">
        <w:rPr>
          <w:highlight w:val="green"/>
          <w:lang w:val="en-US"/>
        </w:rPr>
        <w:t>Y/N/A: 31/8/14</w:t>
      </w:r>
    </w:p>
    <w:p w14:paraId="62123DDB" w14:textId="77777777" w:rsidR="00FB5BD0" w:rsidRPr="004A2466" w:rsidRDefault="00FB5BD0" w:rsidP="00FB5BD0">
      <w:pPr>
        <w:jc w:val="both"/>
        <w:rPr>
          <w:lang w:val="en-US"/>
        </w:rPr>
      </w:pPr>
    </w:p>
    <w:p w14:paraId="70DBE747"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3F447E23" w14:textId="77777777" w:rsidR="00FB5BD0" w:rsidRPr="005758D1" w:rsidRDefault="00FB5BD0" w:rsidP="005758D1">
      <w:pPr>
        <w:pStyle w:val="Heading2"/>
        <w:rPr>
          <w:u w:val="none"/>
          <w:lang w:val="en-US"/>
        </w:rPr>
      </w:pPr>
      <w:bookmarkStart w:id="1856" w:name="_Toc42188661"/>
      <w:r w:rsidRPr="005758D1">
        <w:rPr>
          <w:u w:val="none"/>
          <w:lang w:val="en-US"/>
        </w:rPr>
        <w:t>March 18 (MAC):  3 SPs</w:t>
      </w:r>
      <w:bookmarkEnd w:id="1856"/>
    </w:p>
    <w:p w14:paraId="41A7DB8F" w14:textId="77777777" w:rsidR="00FB5BD0" w:rsidRPr="004A2466" w:rsidRDefault="00FB5BD0" w:rsidP="00FB5BD0">
      <w:pPr>
        <w:jc w:val="both"/>
        <w:rPr>
          <w:lang w:val="en-US"/>
        </w:rPr>
      </w:pPr>
    </w:p>
    <w:p w14:paraId="5F9EC46E" w14:textId="77777777"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14:paraId="68E294BD" w14:textId="77777777" w:rsidR="00FB5BD0" w:rsidRPr="004A2466" w:rsidRDefault="00FB5BD0" w:rsidP="00FB5BD0">
      <w:pPr>
        <w:jc w:val="both"/>
        <w:rPr>
          <w:lang w:val="en-US"/>
        </w:rPr>
      </w:pPr>
    </w:p>
    <w:p w14:paraId="5770FC43" w14:textId="77777777" w:rsidR="00FB5BD0" w:rsidRPr="004A2466" w:rsidRDefault="00FB5BD0" w:rsidP="00FB5BD0">
      <w:pPr>
        <w:jc w:val="both"/>
        <w:rPr>
          <w:lang w:eastAsia="ko-KR"/>
        </w:rPr>
      </w:pPr>
      <w:r w:rsidRPr="004A2466">
        <w:rPr>
          <w:lang w:eastAsia="ko-KR"/>
        </w:rPr>
        <w:t>SP</w:t>
      </w:r>
    </w:p>
    <w:p w14:paraId="248A7BDF" w14:textId="77777777" w:rsidR="00FB5BD0" w:rsidRPr="004A2466" w:rsidRDefault="00FB5BD0" w:rsidP="00FB5BD0">
      <w:pPr>
        <w:jc w:val="both"/>
        <w:rPr>
          <w:b/>
          <w:lang w:eastAsia="ko-KR"/>
        </w:rPr>
      </w:pPr>
    </w:p>
    <w:p w14:paraId="6FBED235" w14:textId="77777777" w:rsidR="00FB5BD0" w:rsidRPr="004A2466" w:rsidRDefault="00FB5BD0" w:rsidP="00FB5BD0">
      <w:pPr>
        <w:jc w:val="both"/>
        <w:rPr>
          <w:lang w:eastAsia="ko-KR"/>
        </w:rPr>
      </w:pPr>
      <w:r w:rsidRPr="004A2466">
        <w:rPr>
          <w:lang w:eastAsia="ko-KR"/>
        </w:rPr>
        <w:t>Do you agree to add the following to SFD?</w:t>
      </w:r>
    </w:p>
    <w:p w14:paraId="06931DF0" w14:textId="77777777"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14:paraId="54F03C34" w14:textId="77777777" w:rsidR="00FB5BD0" w:rsidRPr="004A2466" w:rsidRDefault="00FB5BD0" w:rsidP="00FB5BD0">
      <w:pPr>
        <w:jc w:val="both"/>
        <w:rPr>
          <w:lang w:val="en-US" w:eastAsia="ko-KR"/>
        </w:rPr>
      </w:pPr>
    </w:p>
    <w:p w14:paraId="1F4283B0" w14:textId="77777777" w:rsidR="00FB5BD0" w:rsidRPr="004A2466" w:rsidRDefault="00FB5BD0" w:rsidP="00FB5BD0">
      <w:pPr>
        <w:jc w:val="both"/>
        <w:rPr>
          <w:lang w:val="en-US"/>
        </w:rPr>
      </w:pPr>
      <w:r w:rsidRPr="004A2466">
        <w:rPr>
          <w:highlight w:val="green"/>
          <w:lang w:val="en-US" w:eastAsia="ko-KR"/>
        </w:rPr>
        <w:t>Y/N/A/No answer: 33/11/18/30</w:t>
      </w:r>
    </w:p>
    <w:p w14:paraId="55C2C6E3" w14:textId="77777777" w:rsidR="00FB5BD0" w:rsidRPr="004A2466" w:rsidRDefault="00FB5BD0" w:rsidP="00FB5BD0">
      <w:pPr>
        <w:jc w:val="both"/>
        <w:rPr>
          <w:lang w:val="en-US"/>
        </w:rPr>
      </w:pPr>
    </w:p>
    <w:p w14:paraId="2C54C50A" w14:textId="77777777" w:rsidR="001749AD" w:rsidRDefault="001749AD" w:rsidP="0016041E">
      <w:pPr>
        <w:jc w:val="both"/>
        <w:rPr>
          <w:b/>
          <w:lang w:val="en-US"/>
        </w:rPr>
      </w:pPr>
    </w:p>
    <w:p w14:paraId="4B17CA8D" w14:textId="77777777"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14:paraId="6AC26CB8" w14:textId="77777777" w:rsidR="00FB5BD0" w:rsidRPr="004A2466" w:rsidRDefault="00FB5BD0" w:rsidP="0016041E">
      <w:pPr>
        <w:jc w:val="both"/>
        <w:rPr>
          <w:lang w:val="en-US"/>
        </w:rPr>
      </w:pPr>
    </w:p>
    <w:p w14:paraId="3FD1C575" w14:textId="77777777" w:rsidR="00FB5BD0" w:rsidRPr="004A2466" w:rsidRDefault="00FB5BD0" w:rsidP="0016041E">
      <w:pPr>
        <w:jc w:val="both"/>
        <w:rPr>
          <w:lang w:val="en-US"/>
        </w:rPr>
      </w:pPr>
      <w:r w:rsidRPr="004A2466">
        <w:rPr>
          <w:lang w:val="en-US"/>
        </w:rPr>
        <w:t>SP#1</w:t>
      </w:r>
    </w:p>
    <w:p w14:paraId="6D90E195" w14:textId="77777777" w:rsidR="00FB5BD0" w:rsidRPr="004A2466" w:rsidRDefault="00FB5BD0" w:rsidP="0016041E">
      <w:pPr>
        <w:jc w:val="both"/>
        <w:rPr>
          <w:b/>
          <w:lang w:eastAsia="ko-KR"/>
        </w:rPr>
      </w:pPr>
    </w:p>
    <w:p w14:paraId="6A2B074A" w14:textId="77777777"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14:paraId="0FC38CF5" w14:textId="77777777" w:rsidR="00FB5BD0" w:rsidRPr="004A2466" w:rsidRDefault="00FB5BD0" w:rsidP="0016041E">
      <w:pPr>
        <w:jc w:val="both"/>
        <w:rPr>
          <w:lang w:val="en-US" w:eastAsia="ko-KR"/>
        </w:rPr>
      </w:pPr>
    </w:p>
    <w:p w14:paraId="5C035C22" w14:textId="77777777" w:rsidR="00FB5BD0" w:rsidRPr="004A2466" w:rsidRDefault="00FB5BD0" w:rsidP="0016041E">
      <w:pPr>
        <w:jc w:val="both"/>
        <w:rPr>
          <w:lang w:val="en-US"/>
        </w:rPr>
      </w:pPr>
      <w:r w:rsidRPr="004A2466">
        <w:rPr>
          <w:highlight w:val="green"/>
          <w:lang w:val="en-US" w:eastAsia="ko-KR"/>
        </w:rPr>
        <w:t>Y/N/A/No answer: 41/5/17/31</w:t>
      </w:r>
    </w:p>
    <w:p w14:paraId="07F268FC" w14:textId="77777777" w:rsidR="00FB5BD0" w:rsidRDefault="00FB5BD0" w:rsidP="0016041E">
      <w:pPr>
        <w:jc w:val="both"/>
        <w:rPr>
          <w:lang w:val="en-US"/>
        </w:rPr>
      </w:pPr>
    </w:p>
    <w:p w14:paraId="79B23CD9" w14:textId="77777777" w:rsidR="001749AD" w:rsidRPr="004A2466" w:rsidRDefault="001749AD" w:rsidP="0016041E">
      <w:pPr>
        <w:jc w:val="both"/>
        <w:rPr>
          <w:lang w:val="en-US"/>
        </w:rPr>
      </w:pPr>
    </w:p>
    <w:p w14:paraId="45D53E9A" w14:textId="77777777"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14:paraId="20CF77D5" w14:textId="77777777" w:rsidR="00FB5BD0" w:rsidRPr="004A2466" w:rsidRDefault="00FB5BD0" w:rsidP="0016041E">
      <w:pPr>
        <w:jc w:val="both"/>
        <w:rPr>
          <w:lang w:val="en-US"/>
        </w:rPr>
      </w:pPr>
      <w:r w:rsidRPr="004A2466">
        <w:rPr>
          <w:lang w:val="en-US"/>
        </w:rPr>
        <w:br/>
        <w:t>SP#1</w:t>
      </w:r>
    </w:p>
    <w:p w14:paraId="5234F0B5" w14:textId="77777777" w:rsidR="00FB5BD0" w:rsidRPr="004A2466" w:rsidRDefault="00FB5BD0" w:rsidP="0016041E">
      <w:pPr>
        <w:jc w:val="both"/>
        <w:rPr>
          <w:b/>
          <w:lang w:eastAsia="ko-KR"/>
        </w:rPr>
      </w:pPr>
    </w:p>
    <w:p w14:paraId="540330C9" w14:textId="77777777"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14:paraId="1973717A" w14:textId="77777777" w:rsidR="00FB5BD0" w:rsidRPr="004A2466" w:rsidRDefault="00FB5BD0" w:rsidP="0016041E">
      <w:pPr>
        <w:pStyle w:val="ListParagraph"/>
        <w:jc w:val="both"/>
        <w:rPr>
          <w:lang w:eastAsia="ko-KR"/>
        </w:rPr>
      </w:pPr>
    </w:p>
    <w:p w14:paraId="7CD522B8" w14:textId="77777777" w:rsidR="00FB5BD0" w:rsidRPr="004A2466" w:rsidRDefault="00FB5BD0" w:rsidP="0016041E">
      <w:pPr>
        <w:jc w:val="both"/>
        <w:rPr>
          <w:lang w:val="en-US"/>
        </w:rPr>
      </w:pPr>
      <w:r w:rsidRPr="004A2466">
        <w:rPr>
          <w:highlight w:val="green"/>
          <w:lang w:val="en-US" w:eastAsia="ko-KR"/>
        </w:rPr>
        <w:t>Y/N/A/No answer: 35/2/18/26</w:t>
      </w:r>
    </w:p>
    <w:p w14:paraId="17A1DF0A" w14:textId="77777777" w:rsidR="00FB5BD0" w:rsidRPr="004A2466" w:rsidRDefault="00FB5BD0" w:rsidP="0016041E">
      <w:pPr>
        <w:pStyle w:val="ListParagraph"/>
        <w:jc w:val="both"/>
        <w:rPr>
          <w:lang w:val="en-US" w:eastAsia="ko-KR"/>
        </w:rPr>
      </w:pPr>
    </w:p>
    <w:p w14:paraId="37F62F37" w14:textId="77777777" w:rsidR="00FB5BD0" w:rsidRPr="004A2466" w:rsidRDefault="00FB5BD0" w:rsidP="0016041E">
      <w:pPr>
        <w:jc w:val="both"/>
        <w:rPr>
          <w:lang w:val="en-US"/>
        </w:rPr>
      </w:pPr>
      <w:r w:rsidRPr="004A2466">
        <w:rPr>
          <w:lang w:val="en-US"/>
        </w:rPr>
        <w:t>Reference:  11-20-0511-01-00be-minutes-for-tgbe-mac-ad-hoc-teleconferences-march-and-may-2020</w:t>
      </w:r>
    </w:p>
    <w:p w14:paraId="7A7E2DBD" w14:textId="77777777" w:rsidR="001749AD" w:rsidRDefault="001749AD">
      <w:pPr>
        <w:rPr>
          <w:rFonts w:ascii="Arial" w:hAnsi="Arial"/>
          <w:b/>
          <w:sz w:val="28"/>
          <w:lang w:val="en-US"/>
        </w:rPr>
      </w:pPr>
      <w:r>
        <w:rPr>
          <w:lang w:val="en-US"/>
        </w:rPr>
        <w:br w:type="page"/>
      </w:r>
    </w:p>
    <w:p w14:paraId="55ADA6EB" w14:textId="77777777" w:rsidR="00FB5BD0" w:rsidRPr="005758D1" w:rsidRDefault="00FB5BD0" w:rsidP="005758D1">
      <w:pPr>
        <w:pStyle w:val="Heading2"/>
        <w:rPr>
          <w:u w:val="none"/>
          <w:lang w:val="en-US"/>
        </w:rPr>
      </w:pPr>
      <w:bookmarkStart w:id="1857" w:name="_Toc42188662"/>
      <w:r w:rsidRPr="005758D1">
        <w:rPr>
          <w:u w:val="none"/>
          <w:lang w:val="en-US"/>
        </w:rPr>
        <w:lastRenderedPageBreak/>
        <w:t>March 19 (Joint):  4 SPs</w:t>
      </w:r>
      <w:bookmarkEnd w:id="1857"/>
    </w:p>
    <w:p w14:paraId="01E95792" w14:textId="77777777" w:rsidR="00FB5BD0" w:rsidRPr="002F707F" w:rsidRDefault="00FB5BD0" w:rsidP="00FB5BD0">
      <w:pPr>
        <w:rPr>
          <w:rFonts w:ascii="Arial" w:hAnsi="Arial" w:cs="Arial"/>
          <w:lang w:val="en-US"/>
        </w:rPr>
      </w:pPr>
    </w:p>
    <w:p w14:paraId="6FD1397A" w14:textId="77777777"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14:paraId="4896FB6D" w14:textId="77777777" w:rsidR="00532C18" w:rsidRPr="004A2466" w:rsidRDefault="00532C18" w:rsidP="00FB5BD0">
      <w:pPr>
        <w:jc w:val="both"/>
        <w:rPr>
          <w:b/>
          <w:szCs w:val="22"/>
          <w:lang w:val="en-US"/>
        </w:rPr>
      </w:pPr>
    </w:p>
    <w:p w14:paraId="633869F9" w14:textId="77777777" w:rsidR="00FB5BD0" w:rsidRPr="004A2466" w:rsidRDefault="00FB5BD0" w:rsidP="00FB5BD0">
      <w:pPr>
        <w:jc w:val="both"/>
        <w:rPr>
          <w:szCs w:val="22"/>
          <w:lang w:val="en-US"/>
        </w:rPr>
      </w:pPr>
      <w:r w:rsidRPr="004A2466">
        <w:rPr>
          <w:szCs w:val="22"/>
          <w:lang w:val="en-US"/>
        </w:rPr>
        <w:t>SP (new text)</w:t>
      </w:r>
    </w:p>
    <w:p w14:paraId="06466C72" w14:textId="77777777" w:rsidR="00FB5BD0" w:rsidRPr="004A2466" w:rsidRDefault="00FB5BD0" w:rsidP="00FB5BD0">
      <w:pPr>
        <w:jc w:val="both"/>
        <w:rPr>
          <w:szCs w:val="22"/>
          <w:lang w:val="en-US"/>
        </w:rPr>
      </w:pPr>
    </w:p>
    <w:p w14:paraId="56BB15F9" w14:textId="77777777"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14:paraId="6246D303" w14:textId="77777777"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14:paraId="521A06F6" w14:textId="77777777" w:rsidR="00FB5BD0" w:rsidRPr="004A2466" w:rsidRDefault="00FB5BD0" w:rsidP="00FB5BD0">
      <w:pPr>
        <w:jc w:val="both"/>
        <w:rPr>
          <w:szCs w:val="22"/>
          <w:lang w:val="en-US"/>
        </w:rPr>
      </w:pPr>
    </w:p>
    <w:p w14:paraId="4B89E249" w14:textId="77777777" w:rsidR="00FB5BD0" w:rsidRPr="004A2466" w:rsidRDefault="00FB5BD0" w:rsidP="00FB5BD0">
      <w:pPr>
        <w:jc w:val="both"/>
        <w:rPr>
          <w:szCs w:val="22"/>
          <w:lang w:val="en-US"/>
        </w:rPr>
      </w:pPr>
      <w:r w:rsidRPr="004A2466">
        <w:rPr>
          <w:szCs w:val="22"/>
          <w:highlight w:val="green"/>
          <w:lang w:val="en-US" w:eastAsia="ko-KR"/>
        </w:rPr>
        <w:t>Y/N/A: 76/7/32</w:t>
      </w:r>
    </w:p>
    <w:p w14:paraId="03BAD8F9" w14:textId="77777777" w:rsidR="00FB5BD0" w:rsidRDefault="00FB5BD0" w:rsidP="00FB5BD0">
      <w:pPr>
        <w:jc w:val="both"/>
        <w:rPr>
          <w:szCs w:val="22"/>
          <w:lang w:val="en-US"/>
        </w:rPr>
      </w:pPr>
    </w:p>
    <w:p w14:paraId="322282C1" w14:textId="77777777" w:rsidR="00494387" w:rsidRPr="004A2466" w:rsidRDefault="00494387" w:rsidP="00FB5BD0">
      <w:pPr>
        <w:jc w:val="both"/>
        <w:rPr>
          <w:szCs w:val="22"/>
          <w:lang w:val="en-US"/>
        </w:rPr>
      </w:pPr>
    </w:p>
    <w:p w14:paraId="70FEE5BA" w14:textId="77777777" w:rsidR="00FB5BD0" w:rsidRPr="004A2466" w:rsidRDefault="00FB5BD0" w:rsidP="00FB5BD0">
      <w:pPr>
        <w:jc w:val="both"/>
        <w:rPr>
          <w:szCs w:val="22"/>
          <w:lang w:val="en-US"/>
        </w:rPr>
      </w:pPr>
      <w:r w:rsidRPr="004A2466">
        <w:rPr>
          <w:szCs w:val="22"/>
          <w:lang w:val="en-US"/>
        </w:rPr>
        <w:t>SP#3</w:t>
      </w:r>
    </w:p>
    <w:p w14:paraId="7DBFF293" w14:textId="77777777" w:rsidR="00FB5BD0" w:rsidRPr="004A2466" w:rsidRDefault="00FB5BD0" w:rsidP="00FB5BD0">
      <w:pPr>
        <w:jc w:val="both"/>
        <w:rPr>
          <w:szCs w:val="22"/>
          <w:lang w:val="en-US"/>
        </w:rPr>
      </w:pPr>
    </w:p>
    <w:p w14:paraId="47C9E1B8" w14:textId="77777777"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14:paraId="26E53479" w14:textId="77777777"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14:paraId="421ADDA0" w14:textId="77777777" w:rsidR="00FB5BD0" w:rsidRPr="004A2466" w:rsidRDefault="00FB5BD0" w:rsidP="00FB5BD0">
      <w:pPr>
        <w:jc w:val="both"/>
        <w:rPr>
          <w:szCs w:val="22"/>
          <w:lang w:val="sv-SE"/>
        </w:rPr>
      </w:pPr>
    </w:p>
    <w:p w14:paraId="1BB50A89" w14:textId="77777777" w:rsidR="00FB5BD0" w:rsidRPr="004A2466" w:rsidRDefault="00FB5BD0" w:rsidP="00FB5BD0">
      <w:pPr>
        <w:jc w:val="both"/>
        <w:rPr>
          <w:szCs w:val="22"/>
          <w:lang w:val="en-US"/>
        </w:rPr>
      </w:pPr>
      <w:r w:rsidRPr="004A2466">
        <w:rPr>
          <w:szCs w:val="22"/>
          <w:highlight w:val="green"/>
          <w:lang w:val="en-US" w:eastAsia="ko-KR"/>
        </w:rPr>
        <w:t>Y/N/A: 68/12/37</w:t>
      </w:r>
    </w:p>
    <w:p w14:paraId="0B61E138" w14:textId="77777777" w:rsidR="00FB5BD0" w:rsidRDefault="00FB5BD0" w:rsidP="00FB5BD0">
      <w:pPr>
        <w:jc w:val="both"/>
        <w:rPr>
          <w:szCs w:val="22"/>
          <w:lang w:val="sv-SE"/>
        </w:rPr>
      </w:pPr>
    </w:p>
    <w:p w14:paraId="4509E4B4" w14:textId="77777777" w:rsidR="00494387" w:rsidRPr="004A2466" w:rsidRDefault="00494387" w:rsidP="00FB5BD0">
      <w:pPr>
        <w:jc w:val="both"/>
        <w:rPr>
          <w:szCs w:val="22"/>
          <w:lang w:val="sv-SE"/>
        </w:rPr>
      </w:pPr>
    </w:p>
    <w:p w14:paraId="2797B28C" w14:textId="77777777"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14:paraId="01A96095" w14:textId="77777777" w:rsidR="00FB5BD0" w:rsidRPr="004A2466" w:rsidRDefault="00FB5BD0" w:rsidP="00FB5BD0">
      <w:pPr>
        <w:jc w:val="both"/>
        <w:rPr>
          <w:szCs w:val="22"/>
          <w:lang w:val="en-US"/>
        </w:rPr>
      </w:pPr>
      <w:r w:rsidRPr="004A2466">
        <w:rPr>
          <w:szCs w:val="22"/>
          <w:lang w:val="en-US"/>
        </w:rPr>
        <w:br/>
        <w:t>SP</w:t>
      </w:r>
    </w:p>
    <w:p w14:paraId="59EADEB0" w14:textId="77777777" w:rsidR="00FB5BD0" w:rsidRPr="004A2466" w:rsidRDefault="00FB5BD0" w:rsidP="00FB5BD0">
      <w:pPr>
        <w:jc w:val="both"/>
        <w:rPr>
          <w:szCs w:val="22"/>
          <w:lang w:val="en-US"/>
        </w:rPr>
      </w:pPr>
    </w:p>
    <w:p w14:paraId="226DE660" w14:textId="77777777"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14:paraId="6D2BA70C" w14:textId="77777777"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14:paraId="3EB45DB6" w14:textId="77777777" w:rsidR="00FB5BD0" w:rsidRPr="004A2466" w:rsidRDefault="00FB5BD0" w:rsidP="00FB5BD0">
      <w:pPr>
        <w:jc w:val="both"/>
        <w:rPr>
          <w:szCs w:val="22"/>
          <w:lang w:val="en-US"/>
        </w:rPr>
      </w:pPr>
    </w:p>
    <w:p w14:paraId="287BEDC1" w14:textId="77777777" w:rsidR="00FB5BD0" w:rsidRPr="004A2466" w:rsidRDefault="00FB5BD0" w:rsidP="00FB5BD0">
      <w:pPr>
        <w:jc w:val="both"/>
        <w:rPr>
          <w:szCs w:val="22"/>
          <w:lang w:val="en-US"/>
        </w:rPr>
      </w:pPr>
      <w:r w:rsidRPr="004A2466">
        <w:rPr>
          <w:szCs w:val="22"/>
          <w:highlight w:val="red"/>
          <w:lang w:val="en-US" w:eastAsia="ko-KR"/>
        </w:rPr>
        <w:t>Y/N/A: 22/29/46</w:t>
      </w:r>
    </w:p>
    <w:p w14:paraId="355CC866" w14:textId="77777777" w:rsidR="00FB5BD0" w:rsidRDefault="00FB5BD0" w:rsidP="00FB5BD0">
      <w:pPr>
        <w:jc w:val="both"/>
        <w:rPr>
          <w:szCs w:val="22"/>
          <w:lang w:val="en-US"/>
        </w:rPr>
      </w:pPr>
    </w:p>
    <w:p w14:paraId="4380CF3D" w14:textId="77777777" w:rsidR="00494387" w:rsidRPr="004A2466" w:rsidRDefault="00494387" w:rsidP="00FB5BD0">
      <w:pPr>
        <w:jc w:val="both"/>
        <w:rPr>
          <w:szCs w:val="22"/>
          <w:lang w:val="en-US"/>
        </w:rPr>
      </w:pPr>
    </w:p>
    <w:p w14:paraId="3F9B3D5D" w14:textId="77777777"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14:paraId="418DE955" w14:textId="77777777" w:rsidR="00FB5BD0" w:rsidRPr="004A2466" w:rsidRDefault="00FB5BD0" w:rsidP="0016041E">
      <w:pPr>
        <w:jc w:val="both"/>
        <w:rPr>
          <w:szCs w:val="22"/>
          <w:lang w:val="en-US"/>
        </w:rPr>
      </w:pPr>
    </w:p>
    <w:p w14:paraId="7C3D45D4" w14:textId="77777777" w:rsidR="00FB5BD0" w:rsidRPr="004A2466" w:rsidRDefault="00FB5BD0" w:rsidP="0016041E">
      <w:pPr>
        <w:jc w:val="both"/>
        <w:rPr>
          <w:szCs w:val="22"/>
          <w:lang w:val="sv-SE"/>
        </w:rPr>
      </w:pPr>
      <w:r w:rsidRPr="004A2466">
        <w:rPr>
          <w:szCs w:val="22"/>
          <w:lang w:val="sv-SE"/>
        </w:rPr>
        <w:t>SP</w:t>
      </w:r>
    </w:p>
    <w:p w14:paraId="55ACE20E" w14:textId="77777777" w:rsidR="00FB5BD0" w:rsidRPr="004A2466" w:rsidRDefault="00FB5BD0" w:rsidP="0016041E">
      <w:pPr>
        <w:jc w:val="both"/>
        <w:rPr>
          <w:szCs w:val="22"/>
          <w:lang w:val="sv-SE"/>
        </w:rPr>
      </w:pPr>
    </w:p>
    <w:p w14:paraId="64691FA8" w14:textId="77777777" w:rsidR="00FB5BD0" w:rsidRPr="004A2466" w:rsidRDefault="00FB5BD0" w:rsidP="0016041E">
      <w:pPr>
        <w:jc w:val="both"/>
        <w:rPr>
          <w:szCs w:val="22"/>
          <w:lang w:val="en-US"/>
        </w:rPr>
      </w:pPr>
      <w:r w:rsidRPr="004A2466">
        <w:rPr>
          <w:szCs w:val="22"/>
          <w:lang w:val="sv-SE"/>
        </w:rPr>
        <w:t>Do you support to introduce a coordinated spatial reuse operation in TGBe?</w:t>
      </w:r>
    </w:p>
    <w:p w14:paraId="2FF05170" w14:textId="77777777"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14:paraId="3171149F" w14:textId="77777777" w:rsidR="00FB5BD0" w:rsidRPr="004A2466" w:rsidRDefault="00FB5BD0" w:rsidP="0016041E">
      <w:pPr>
        <w:jc w:val="both"/>
        <w:rPr>
          <w:szCs w:val="22"/>
          <w:lang w:val="sv-SE"/>
        </w:rPr>
      </w:pPr>
    </w:p>
    <w:p w14:paraId="5A30F6EB" w14:textId="77777777" w:rsidR="00FB5BD0" w:rsidRPr="004A2466" w:rsidRDefault="00FB5BD0" w:rsidP="0016041E">
      <w:pPr>
        <w:jc w:val="both"/>
        <w:rPr>
          <w:szCs w:val="22"/>
          <w:lang w:val="en-US"/>
        </w:rPr>
      </w:pPr>
      <w:r w:rsidRPr="004A2466">
        <w:rPr>
          <w:szCs w:val="22"/>
          <w:highlight w:val="green"/>
          <w:lang w:val="en-US" w:eastAsia="ko-KR"/>
        </w:rPr>
        <w:t>Y/N/A: 97/6/25</w:t>
      </w:r>
    </w:p>
    <w:p w14:paraId="237D8970" w14:textId="77777777" w:rsidR="00FB5BD0" w:rsidRPr="004A2466" w:rsidRDefault="00FB5BD0" w:rsidP="0016041E">
      <w:pPr>
        <w:jc w:val="both"/>
        <w:rPr>
          <w:szCs w:val="22"/>
          <w:lang w:val="sv-SE"/>
        </w:rPr>
      </w:pPr>
    </w:p>
    <w:p w14:paraId="220E4F07" w14:textId="77777777"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14:paraId="19FA8202" w14:textId="77777777" w:rsidR="00494387" w:rsidRDefault="00494387">
      <w:pPr>
        <w:rPr>
          <w:rFonts w:ascii="Arial" w:hAnsi="Arial"/>
          <w:b/>
          <w:sz w:val="28"/>
          <w:lang w:val="en-US"/>
        </w:rPr>
      </w:pPr>
      <w:r>
        <w:rPr>
          <w:lang w:val="en-US"/>
        </w:rPr>
        <w:br w:type="page"/>
      </w:r>
    </w:p>
    <w:p w14:paraId="3A5A3EA0" w14:textId="77777777" w:rsidR="00FB5BD0" w:rsidRPr="005758D1" w:rsidRDefault="00FB5BD0" w:rsidP="0016041E">
      <w:pPr>
        <w:pStyle w:val="Heading2"/>
        <w:jc w:val="both"/>
        <w:rPr>
          <w:u w:val="none"/>
          <w:lang w:val="en-US"/>
        </w:rPr>
      </w:pPr>
      <w:bookmarkStart w:id="1858" w:name="_Toc42188663"/>
      <w:r w:rsidRPr="005758D1">
        <w:rPr>
          <w:u w:val="none"/>
          <w:lang w:val="en-US"/>
        </w:rPr>
        <w:lastRenderedPageBreak/>
        <w:t>March 23 (PHY):  3 SPs</w:t>
      </w:r>
      <w:bookmarkEnd w:id="1858"/>
    </w:p>
    <w:p w14:paraId="332146EF" w14:textId="77777777" w:rsidR="00FB5BD0" w:rsidRPr="004A2466" w:rsidRDefault="00FB5BD0" w:rsidP="0016041E">
      <w:pPr>
        <w:jc w:val="both"/>
        <w:rPr>
          <w:lang w:val="en-US"/>
        </w:rPr>
      </w:pPr>
    </w:p>
    <w:p w14:paraId="1EAB0B41" w14:textId="77777777"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14:paraId="22DB7A95" w14:textId="77777777" w:rsidR="00FB5BD0" w:rsidRPr="004A2466" w:rsidRDefault="00FB5BD0" w:rsidP="0016041E">
      <w:pPr>
        <w:jc w:val="both"/>
        <w:rPr>
          <w:szCs w:val="22"/>
          <w:lang w:val="en-US"/>
        </w:rPr>
      </w:pPr>
    </w:p>
    <w:p w14:paraId="58FA61EC" w14:textId="77777777" w:rsidR="00FB5BD0" w:rsidRPr="004A2466" w:rsidRDefault="00FB5BD0" w:rsidP="0016041E">
      <w:pPr>
        <w:jc w:val="both"/>
        <w:rPr>
          <w:szCs w:val="22"/>
          <w:lang w:val="en-US"/>
        </w:rPr>
      </w:pPr>
      <w:r w:rsidRPr="004A2466">
        <w:rPr>
          <w:szCs w:val="22"/>
          <w:lang w:val="en-US"/>
        </w:rPr>
        <w:t>SP</w:t>
      </w:r>
    </w:p>
    <w:p w14:paraId="188B72A1" w14:textId="77777777" w:rsidR="00FB5BD0" w:rsidRPr="004A2466" w:rsidRDefault="00FB5BD0" w:rsidP="0016041E">
      <w:pPr>
        <w:jc w:val="both"/>
        <w:rPr>
          <w:szCs w:val="22"/>
          <w:lang w:val="en-US"/>
        </w:rPr>
      </w:pPr>
    </w:p>
    <w:p w14:paraId="38B94070" w14:textId="77777777"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14:paraId="35E9DA23" w14:textId="77777777" w:rsidR="00FB5BD0" w:rsidRPr="004A2466" w:rsidRDefault="00FB5BD0" w:rsidP="00FB5BD0">
      <w:pPr>
        <w:jc w:val="both"/>
        <w:rPr>
          <w:szCs w:val="22"/>
          <w:lang w:val="en-US"/>
        </w:rPr>
      </w:pPr>
    </w:p>
    <w:p w14:paraId="67623532" w14:textId="77777777" w:rsidR="00FB5BD0" w:rsidRPr="004A2466" w:rsidRDefault="00FB5BD0" w:rsidP="00FB5BD0">
      <w:pPr>
        <w:jc w:val="both"/>
        <w:rPr>
          <w:szCs w:val="22"/>
          <w:lang w:val="en-US"/>
        </w:rPr>
      </w:pPr>
      <w:r w:rsidRPr="004A2466">
        <w:rPr>
          <w:szCs w:val="22"/>
          <w:highlight w:val="red"/>
          <w:lang w:val="en-US"/>
        </w:rPr>
        <w:t>Y/N/A: 9/14/22</w:t>
      </w:r>
    </w:p>
    <w:p w14:paraId="3D9FC01E" w14:textId="77777777" w:rsidR="00FB5BD0" w:rsidRDefault="00FB5BD0" w:rsidP="00FB5BD0">
      <w:pPr>
        <w:jc w:val="both"/>
        <w:rPr>
          <w:szCs w:val="22"/>
          <w:lang w:val="en-US"/>
        </w:rPr>
      </w:pPr>
    </w:p>
    <w:p w14:paraId="349A0987" w14:textId="77777777" w:rsidR="00494387" w:rsidRPr="004A2466" w:rsidRDefault="00494387" w:rsidP="00FB5BD0">
      <w:pPr>
        <w:jc w:val="both"/>
        <w:rPr>
          <w:szCs w:val="22"/>
          <w:lang w:val="en-US"/>
        </w:rPr>
      </w:pPr>
    </w:p>
    <w:p w14:paraId="146C5697" w14:textId="77777777"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14:paraId="1B428A77" w14:textId="77777777" w:rsidR="00FB5BD0" w:rsidRPr="004A2466" w:rsidRDefault="00FB5BD0" w:rsidP="00FB5BD0">
      <w:pPr>
        <w:jc w:val="both"/>
        <w:rPr>
          <w:szCs w:val="22"/>
          <w:lang w:val="en-US"/>
        </w:rPr>
      </w:pPr>
    </w:p>
    <w:p w14:paraId="62C6C621" w14:textId="77777777" w:rsidR="00FB5BD0" w:rsidRPr="004A2466" w:rsidRDefault="00FB5BD0" w:rsidP="00FB5BD0">
      <w:pPr>
        <w:jc w:val="both"/>
        <w:rPr>
          <w:szCs w:val="22"/>
          <w:lang w:val="en-US"/>
        </w:rPr>
      </w:pPr>
      <w:r w:rsidRPr="004A2466">
        <w:rPr>
          <w:szCs w:val="22"/>
          <w:lang w:val="en-US"/>
        </w:rPr>
        <w:t>SP#2</w:t>
      </w:r>
    </w:p>
    <w:p w14:paraId="7EABC417" w14:textId="77777777" w:rsidR="00FB5BD0" w:rsidRPr="004A2466" w:rsidRDefault="00FB5BD0" w:rsidP="00FB5BD0">
      <w:pPr>
        <w:jc w:val="both"/>
        <w:rPr>
          <w:szCs w:val="22"/>
          <w:lang w:val="en-US"/>
        </w:rPr>
      </w:pPr>
    </w:p>
    <w:p w14:paraId="1E8E99F9" w14:textId="77777777"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14:paraId="5FB5A36C" w14:textId="77777777"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14:paraId="564B4864" w14:textId="77777777"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14:paraId="2124FC39" w14:textId="77777777" w:rsidR="00FB5BD0" w:rsidRPr="004A2466" w:rsidRDefault="00FB5BD0" w:rsidP="00FB5BD0">
      <w:pPr>
        <w:jc w:val="both"/>
        <w:rPr>
          <w:szCs w:val="22"/>
          <w:lang w:val="en-US"/>
        </w:rPr>
      </w:pPr>
    </w:p>
    <w:p w14:paraId="22ECCCA8" w14:textId="77777777" w:rsidR="00FB5BD0" w:rsidRPr="004A2466" w:rsidRDefault="00FB5BD0" w:rsidP="00FB5BD0">
      <w:pPr>
        <w:jc w:val="both"/>
        <w:rPr>
          <w:szCs w:val="22"/>
          <w:lang w:val="en-US"/>
        </w:rPr>
      </w:pPr>
      <w:r w:rsidRPr="004A2466">
        <w:rPr>
          <w:szCs w:val="22"/>
          <w:highlight w:val="green"/>
          <w:lang w:val="en-US"/>
        </w:rPr>
        <w:t>Y/N/A: 30/0/11</w:t>
      </w:r>
    </w:p>
    <w:p w14:paraId="71741A7A" w14:textId="77777777" w:rsidR="00FB5BD0" w:rsidRDefault="00FB5BD0" w:rsidP="00FB5BD0">
      <w:pPr>
        <w:jc w:val="both"/>
        <w:rPr>
          <w:szCs w:val="22"/>
          <w:lang w:val="en-US"/>
        </w:rPr>
      </w:pPr>
    </w:p>
    <w:p w14:paraId="0E28A52C" w14:textId="77777777" w:rsidR="00D36B4E" w:rsidRPr="004A2466" w:rsidRDefault="00D36B4E" w:rsidP="00FB5BD0">
      <w:pPr>
        <w:jc w:val="both"/>
        <w:rPr>
          <w:szCs w:val="22"/>
          <w:lang w:val="en-US"/>
        </w:rPr>
      </w:pPr>
    </w:p>
    <w:p w14:paraId="48553D5C" w14:textId="77777777"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14:paraId="091FCAFE" w14:textId="77777777" w:rsidR="00FB5BD0" w:rsidRPr="004A2466" w:rsidRDefault="00FB5BD0" w:rsidP="00FB5BD0">
      <w:pPr>
        <w:jc w:val="both"/>
        <w:rPr>
          <w:b/>
          <w:szCs w:val="22"/>
          <w:lang w:val="en-US"/>
        </w:rPr>
      </w:pPr>
    </w:p>
    <w:p w14:paraId="23BB1A36" w14:textId="77777777" w:rsidR="00FB5BD0" w:rsidRPr="004A2466" w:rsidRDefault="00FB5BD0" w:rsidP="00FB5BD0">
      <w:pPr>
        <w:jc w:val="both"/>
        <w:rPr>
          <w:szCs w:val="22"/>
          <w:lang w:val="en-US"/>
        </w:rPr>
      </w:pPr>
      <w:r w:rsidRPr="004A2466">
        <w:rPr>
          <w:szCs w:val="22"/>
          <w:lang w:val="en-US"/>
        </w:rPr>
        <w:t>SP#3</w:t>
      </w:r>
    </w:p>
    <w:p w14:paraId="5BE95C56" w14:textId="77777777" w:rsidR="00FB5BD0" w:rsidRPr="004A2466" w:rsidRDefault="00FB5BD0" w:rsidP="00FB5BD0">
      <w:pPr>
        <w:jc w:val="both"/>
        <w:rPr>
          <w:szCs w:val="22"/>
          <w:lang w:val="en-US"/>
        </w:rPr>
      </w:pPr>
    </w:p>
    <w:p w14:paraId="22883D77" w14:textId="77777777"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14:paraId="5FAAB91F" w14:textId="77777777" w:rsidR="00FB5BD0" w:rsidRPr="004A2466" w:rsidRDefault="00FB5BD0" w:rsidP="00FB5BD0">
      <w:pPr>
        <w:jc w:val="both"/>
        <w:rPr>
          <w:szCs w:val="22"/>
          <w:lang w:val="en-US"/>
        </w:rPr>
      </w:pPr>
    </w:p>
    <w:p w14:paraId="338CD1A0" w14:textId="77777777" w:rsidR="00FB5BD0" w:rsidRPr="004A2466" w:rsidRDefault="00FB5BD0" w:rsidP="00FB5BD0">
      <w:pPr>
        <w:jc w:val="both"/>
        <w:rPr>
          <w:szCs w:val="22"/>
          <w:lang w:val="en-US"/>
        </w:rPr>
      </w:pPr>
      <w:r w:rsidRPr="004A2466">
        <w:rPr>
          <w:szCs w:val="22"/>
          <w:highlight w:val="red"/>
          <w:lang w:val="en-US"/>
        </w:rPr>
        <w:t>Y/N/A: 11/12/16</w:t>
      </w:r>
    </w:p>
    <w:p w14:paraId="3C52A82A" w14:textId="77777777" w:rsidR="00FB5BD0" w:rsidRPr="004A2466" w:rsidRDefault="00FB5BD0" w:rsidP="00FB5BD0">
      <w:pPr>
        <w:jc w:val="both"/>
        <w:rPr>
          <w:szCs w:val="22"/>
          <w:lang w:val="en-US"/>
        </w:rPr>
      </w:pPr>
    </w:p>
    <w:p w14:paraId="4A0A2035" w14:textId="77777777" w:rsidR="00A20B5E" w:rsidRDefault="00FB5BD0" w:rsidP="00FB5BD0">
      <w:pPr>
        <w:jc w:val="both"/>
        <w:rPr>
          <w:szCs w:val="22"/>
          <w:lang w:val="en-US"/>
        </w:rPr>
      </w:pPr>
      <w:r w:rsidRPr="004A2466">
        <w:rPr>
          <w:szCs w:val="22"/>
          <w:lang w:val="en-US"/>
        </w:rPr>
        <w:t>Reference:  11-20-0526-01-00be-minutes-for-802-11be-phy-ad-hoc-conf-call-in-march-2020</w:t>
      </w:r>
    </w:p>
    <w:p w14:paraId="01828001" w14:textId="77777777" w:rsidR="00FB5BD0" w:rsidRPr="00494387" w:rsidRDefault="00FB5BD0" w:rsidP="00494387">
      <w:pPr>
        <w:pStyle w:val="Heading2"/>
        <w:jc w:val="both"/>
        <w:rPr>
          <w:u w:val="none"/>
          <w:lang w:val="en-US"/>
        </w:rPr>
      </w:pPr>
      <w:bookmarkStart w:id="1859" w:name="_Toc42188664"/>
      <w:r w:rsidRPr="00494387">
        <w:rPr>
          <w:u w:val="none"/>
          <w:lang w:val="en-US"/>
        </w:rPr>
        <w:t>March 23 (MAC):  1 SP</w:t>
      </w:r>
      <w:bookmarkEnd w:id="1859"/>
    </w:p>
    <w:p w14:paraId="06754550" w14:textId="77777777" w:rsidR="00FB5BD0" w:rsidRPr="009563A4" w:rsidRDefault="00FB5BD0" w:rsidP="00A939E9">
      <w:pPr>
        <w:jc w:val="both"/>
        <w:rPr>
          <w:rFonts w:ascii="Arial" w:hAnsi="Arial" w:cs="Arial"/>
          <w:lang w:val="en-US"/>
        </w:rPr>
      </w:pPr>
    </w:p>
    <w:p w14:paraId="5BF0C236" w14:textId="77777777"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14:paraId="3E578723" w14:textId="77777777" w:rsidR="00FB5BD0" w:rsidRPr="000952FE" w:rsidRDefault="00FB5BD0" w:rsidP="00A939E9">
      <w:pPr>
        <w:jc w:val="both"/>
        <w:rPr>
          <w:szCs w:val="22"/>
          <w:lang w:val="en-US"/>
        </w:rPr>
      </w:pPr>
    </w:p>
    <w:p w14:paraId="3EE82B6C" w14:textId="77777777" w:rsidR="00FB5BD0" w:rsidRPr="004A2466" w:rsidRDefault="00FB5BD0" w:rsidP="00A939E9">
      <w:pPr>
        <w:jc w:val="both"/>
        <w:rPr>
          <w:szCs w:val="22"/>
          <w:lang w:val="en-US"/>
        </w:rPr>
      </w:pPr>
      <w:r w:rsidRPr="004A2466">
        <w:rPr>
          <w:szCs w:val="22"/>
          <w:lang w:val="en-US"/>
        </w:rPr>
        <w:t>SP#1</w:t>
      </w:r>
    </w:p>
    <w:p w14:paraId="6BD6A2AD" w14:textId="77777777" w:rsidR="00FB5BD0" w:rsidRPr="004A2466" w:rsidRDefault="00FB5BD0" w:rsidP="00A939E9">
      <w:pPr>
        <w:jc w:val="both"/>
        <w:rPr>
          <w:szCs w:val="22"/>
          <w:lang w:val="en-US"/>
        </w:rPr>
      </w:pPr>
    </w:p>
    <w:p w14:paraId="242BBBE3" w14:textId="77777777"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14:paraId="3CD3C2D0"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14:paraId="22E58D1E"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14:paraId="5B636C6C" w14:textId="77777777" w:rsidR="00FB5BD0" w:rsidRPr="004A2466" w:rsidRDefault="00FB5BD0" w:rsidP="00A939E9">
      <w:pPr>
        <w:jc w:val="both"/>
        <w:rPr>
          <w:szCs w:val="22"/>
          <w:lang w:val="en-US"/>
        </w:rPr>
      </w:pPr>
    </w:p>
    <w:p w14:paraId="104351BD" w14:textId="77777777" w:rsidR="00FB5BD0" w:rsidRPr="004A2466" w:rsidRDefault="00FB5BD0" w:rsidP="00A939E9">
      <w:pPr>
        <w:jc w:val="both"/>
        <w:rPr>
          <w:lang w:val="en-US"/>
        </w:rPr>
      </w:pPr>
      <w:r w:rsidRPr="004A2466">
        <w:rPr>
          <w:highlight w:val="green"/>
          <w:lang w:val="en-US" w:eastAsia="ko-KR"/>
        </w:rPr>
        <w:t>Y/N/A/No answer: 26/3/21/19</w:t>
      </w:r>
    </w:p>
    <w:p w14:paraId="01A385B9" w14:textId="77777777" w:rsidR="00FB5BD0" w:rsidRPr="004A2466" w:rsidRDefault="00FB5BD0" w:rsidP="00A939E9">
      <w:pPr>
        <w:jc w:val="both"/>
        <w:rPr>
          <w:szCs w:val="22"/>
          <w:lang w:val="en-US"/>
        </w:rPr>
      </w:pPr>
    </w:p>
    <w:p w14:paraId="794DB750" w14:textId="77777777"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14:paraId="357E5F3E" w14:textId="77777777" w:rsidR="00494387" w:rsidRDefault="00494387">
      <w:pPr>
        <w:rPr>
          <w:rFonts w:ascii="Arial" w:hAnsi="Arial"/>
          <w:b/>
          <w:sz w:val="28"/>
          <w:lang w:val="en-US"/>
        </w:rPr>
      </w:pPr>
      <w:r>
        <w:rPr>
          <w:lang w:val="en-US"/>
        </w:rPr>
        <w:br w:type="page"/>
      </w:r>
    </w:p>
    <w:p w14:paraId="4C18912F" w14:textId="77777777" w:rsidR="00FB5BD0" w:rsidRPr="005758D1" w:rsidRDefault="00FB5BD0" w:rsidP="005758D1">
      <w:pPr>
        <w:pStyle w:val="Heading2"/>
        <w:rPr>
          <w:szCs w:val="22"/>
          <w:u w:val="none"/>
          <w:lang w:val="en-US"/>
        </w:rPr>
      </w:pPr>
      <w:bookmarkStart w:id="1860" w:name="_Toc42188665"/>
      <w:r w:rsidRPr="005758D1">
        <w:rPr>
          <w:u w:val="none"/>
          <w:lang w:val="en-US"/>
        </w:rPr>
        <w:lastRenderedPageBreak/>
        <w:t>March 26 (PHY):  No SP</w:t>
      </w:r>
      <w:bookmarkEnd w:id="1860"/>
    </w:p>
    <w:p w14:paraId="658692BC" w14:textId="77777777" w:rsidR="00FB5BD0" w:rsidRPr="004A2466" w:rsidRDefault="00FB5BD0" w:rsidP="00FB5BD0">
      <w:pPr>
        <w:jc w:val="both"/>
        <w:rPr>
          <w:szCs w:val="22"/>
          <w:lang w:val="en-US"/>
        </w:rPr>
      </w:pPr>
    </w:p>
    <w:p w14:paraId="76B82E41" w14:textId="77777777" w:rsidR="00FB5BD0" w:rsidRPr="004A2466" w:rsidRDefault="00FB5BD0" w:rsidP="00FB5BD0">
      <w:pPr>
        <w:jc w:val="both"/>
        <w:rPr>
          <w:lang w:val="en-US"/>
        </w:rPr>
      </w:pPr>
      <w:r w:rsidRPr="004A2466">
        <w:rPr>
          <w:lang w:val="en-US"/>
        </w:rPr>
        <w:t>No straw polls were conducted.</w:t>
      </w:r>
    </w:p>
    <w:p w14:paraId="12D36C67" w14:textId="77777777" w:rsidR="00FB5BD0" w:rsidRPr="004A2466" w:rsidRDefault="00FB5BD0" w:rsidP="00FB5BD0">
      <w:pPr>
        <w:jc w:val="both"/>
        <w:rPr>
          <w:szCs w:val="22"/>
          <w:lang w:val="en-US"/>
        </w:rPr>
      </w:pPr>
    </w:p>
    <w:p w14:paraId="53F25766" w14:textId="77777777" w:rsidR="00FB5BD0" w:rsidRPr="004A2466" w:rsidRDefault="00FB5BD0" w:rsidP="00FB5BD0">
      <w:pPr>
        <w:jc w:val="both"/>
        <w:rPr>
          <w:szCs w:val="22"/>
          <w:lang w:val="en-US"/>
        </w:rPr>
      </w:pPr>
      <w:r w:rsidRPr="004A2466">
        <w:rPr>
          <w:szCs w:val="22"/>
          <w:lang w:val="en-US"/>
        </w:rPr>
        <w:t>Reference:  11-20-0526-01-00be-minutes-for-802-11be-phy-ad-hoc-conf-call-in-march-2020</w:t>
      </w:r>
    </w:p>
    <w:p w14:paraId="130FD5CD" w14:textId="77777777" w:rsidR="00FB5BD0" w:rsidRPr="005758D1" w:rsidRDefault="00FB5BD0" w:rsidP="005758D1">
      <w:pPr>
        <w:pStyle w:val="Heading2"/>
        <w:rPr>
          <w:u w:val="none"/>
          <w:lang w:val="en-US"/>
        </w:rPr>
      </w:pPr>
      <w:bookmarkStart w:id="1861" w:name="_Toc42188666"/>
      <w:r w:rsidRPr="005758D1">
        <w:rPr>
          <w:u w:val="none"/>
          <w:lang w:val="en-US"/>
        </w:rPr>
        <w:t>March 26 (MAC):  1 SP</w:t>
      </w:r>
      <w:bookmarkEnd w:id="1861"/>
    </w:p>
    <w:p w14:paraId="6189C29B" w14:textId="77777777" w:rsidR="00FB5BD0" w:rsidRDefault="00FB5BD0" w:rsidP="00FB5BD0">
      <w:pPr>
        <w:jc w:val="both"/>
        <w:rPr>
          <w:rFonts w:ascii="Arial" w:hAnsi="Arial" w:cs="Arial"/>
          <w:szCs w:val="22"/>
          <w:lang w:val="en-US"/>
        </w:rPr>
      </w:pPr>
    </w:p>
    <w:p w14:paraId="7CFBA9CB" w14:textId="77777777"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14:paraId="5DADC9C1" w14:textId="77777777" w:rsidR="00FB5BD0" w:rsidRPr="004A2466" w:rsidRDefault="00FB5BD0" w:rsidP="00A939E9">
      <w:pPr>
        <w:jc w:val="both"/>
        <w:rPr>
          <w:szCs w:val="22"/>
          <w:lang w:val="en-US"/>
        </w:rPr>
      </w:pPr>
    </w:p>
    <w:p w14:paraId="6F21D870" w14:textId="77777777" w:rsidR="00FB5BD0" w:rsidRPr="004A2466" w:rsidRDefault="00FB5BD0" w:rsidP="00A939E9">
      <w:pPr>
        <w:jc w:val="both"/>
        <w:rPr>
          <w:szCs w:val="22"/>
          <w:lang w:val="en-US"/>
        </w:rPr>
      </w:pPr>
      <w:r w:rsidRPr="004A2466">
        <w:rPr>
          <w:szCs w:val="22"/>
          <w:lang w:val="en-US"/>
        </w:rPr>
        <w:t>SP</w:t>
      </w:r>
    </w:p>
    <w:p w14:paraId="00792D0A" w14:textId="77777777" w:rsidR="00FB5BD0" w:rsidRPr="004A2466" w:rsidRDefault="00FB5BD0" w:rsidP="00A939E9">
      <w:pPr>
        <w:jc w:val="both"/>
        <w:rPr>
          <w:szCs w:val="22"/>
          <w:lang w:val="en-US"/>
        </w:rPr>
      </w:pPr>
    </w:p>
    <w:p w14:paraId="43C17EEC" w14:textId="77777777"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14:paraId="712EF69B" w14:textId="77777777"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14:paraId="31B77991" w14:textId="77777777"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14:paraId="66BF80D2" w14:textId="77777777" w:rsidR="00FB5BD0" w:rsidRPr="004A2466" w:rsidRDefault="00FB5BD0" w:rsidP="00A939E9">
      <w:pPr>
        <w:jc w:val="both"/>
        <w:rPr>
          <w:szCs w:val="22"/>
          <w:lang w:val="en-US"/>
        </w:rPr>
      </w:pPr>
    </w:p>
    <w:p w14:paraId="5BBDEDA0" w14:textId="77777777" w:rsidR="00FB5BD0" w:rsidRPr="004A2466" w:rsidRDefault="00FB5BD0" w:rsidP="00A939E9">
      <w:pPr>
        <w:jc w:val="both"/>
        <w:rPr>
          <w:lang w:val="en-US"/>
        </w:rPr>
      </w:pPr>
      <w:r w:rsidRPr="004A2466">
        <w:rPr>
          <w:highlight w:val="red"/>
          <w:lang w:val="en-US" w:eastAsia="ko-KR"/>
        </w:rPr>
        <w:t>Y/N/A/No answer: 29/10/27/20</w:t>
      </w:r>
    </w:p>
    <w:p w14:paraId="2051FE33" w14:textId="77777777" w:rsidR="00FB5BD0" w:rsidRPr="004A2466" w:rsidRDefault="00FB5BD0" w:rsidP="00A939E9">
      <w:pPr>
        <w:jc w:val="both"/>
        <w:rPr>
          <w:szCs w:val="22"/>
          <w:lang w:val="sv-SE"/>
        </w:rPr>
      </w:pPr>
    </w:p>
    <w:p w14:paraId="0491B3A9" w14:textId="77777777"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14:paraId="64A618A8" w14:textId="77777777" w:rsidR="00FB5BD0" w:rsidRPr="005758D1" w:rsidRDefault="00FB5BD0" w:rsidP="00A939E9">
      <w:pPr>
        <w:pStyle w:val="Heading2"/>
        <w:jc w:val="both"/>
        <w:rPr>
          <w:u w:val="none"/>
          <w:lang w:val="en-US"/>
        </w:rPr>
      </w:pPr>
      <w:bookmarkStart w:id="1862" w:name="_Toc42188667"/>
      <w:r w:rsidRPr="005758D1">
        <w:rPr>
          <w:u w:val="none"/>
          <w:lang w:val="en-US"/>
        </w:rPr>
        <w:t>March 30 (PHY):  6 SPs</w:t>
      </w:r>
      <w:bookmarkEnd w:id="1862"/>
    </w:p>
    <w:p w14:paraId="530CE30F" w14:textId="77777777" w:rsidR="00FB5BD0" w:rsidRDefault="00FB5BD0" w:rsidP="00FB5BD0">
      <w:pPr>
        <w:jc w:val="both"/>
        <w:rPr>
          <w:rFonts w:ascii="Arial" w:hAnsi="Arial" w:cs="Arial"/>
          <w:szCs w:val="22"/>
          <w:lang w:val="en-US"/>
        </w:rPr>
      </w:pPr>
    </w:p>
    <w:p w14:paraId="306FA438" w14:textId="77777777"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14:paraId="45FBD627" w14:textId="77777777" w:rsidR="00FB5BD0" w:rsidRPr="004A2466" w:rsidRDefault="00FB5BD0" w:rsidP="00FB5BD0">
      <w:pPr>
        <w:jc w:val="both"/>
        <w:rPr>
          <w:szCs w:val="22"/>
          <w:lang w:val="en-US"/>
        </w:rPr>
      </w:pPr>
    </w:p>
    <w:p w14:paraId="69537FE4" w14:textId="77777777"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14:paraId="435E32FB" w14:textId="77777777" w:rsidR="00FB5BD0" w:rsidRPr="004A2466" w:rsidRDefault="00FB5BD0" w:rsidP="00FB5BD0">
      <w:pPr>
        <w:jc w:val="both"/>
        <w:rPr>
          <w:szCs w:val="22"/>
          <w:lang w:val="en-US"/>
        </w:rPr>
      </w:pPr>
    </w:p>
    <w:p w14:paraId="0FD6A945" w14:textId="77777777" w:rsidR="00FB5BD0" w:rsidRPr="004A2466" w:rsidRDefault="00FB5BD0" w:rsidP="00FB5BD0">
      <w:pPr>
        <w:jc w:val="both"/>
        <w:rPr>
          <w:szCs w:val="22"/>
          <w:lang w:val="en-US"/>
        </w:rPr>
      </w:pPr>
      <w:r w:rsidRPr="004A2466">
        <w:rPr>
          <w:szCs w:val="22"/>
          <w:lang w:val="en-US"/>
        </w:rPr>
        <w:t>Do you support joint interleaving for RU and aggregated RU size &lt;=80 MHz?</w:t>
      </w:r>
    </w:p>
    <w:p w14:paraId="392866A0" w14:textId="77777777" w:rsidR="00FB5BD0" w:rsidRPr="004A2466" w:rsidRDefault="00FB5BD0" w:rsidP="00FB5BD0">
      <w:pPr>
        <w:jc w:val="both"/>
        <w:rPr>
          <w:szCs w:val="22"/>
          <w:lang w:val="en-US"/>
        </w:rPr>
      </w:pPr>
    </w:p>
    <w:p w14:paraId="5DF5E88E" w14:textId="77777777"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14:paraId="3DE78706" w14:textId="77777777" w:rsidR="00FB5BD0" w:rsidRPr="00BC335E" w:rsidRDefault="00FB5BD0" w:rsidP="00FB5BD0">
      <w:pPr>
        <w:jc w:val="both"/>
        <w:rPr>
          <w:szCs w:val="22"/>
          <w:lang w:val="en-US"/>
        </w:rPr>
      </w:pPr>
    </w:p>
    <w:p w14:paraId="7633B92F" w14:textId="77777777" w:rsidR="00FA790C" w:rsidRDefault="00FA790C" w:rsidP="00FB5BD0">
      <w:pPr>
        <w:jc w:val="both"/>
        <w:rPr>
          <w:szCs w:val="22"/>
          <w:lang w:val="en-US"/>
        </w:rPr>
      </w:pPr>
    </w:p>
    <w:p w14:paraId="39542F45"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14:paraId="6DA632D2" w14:textId="77777777" w:rsidR="00FB5BD0" w:rsidRPr="00BC335E" w:rsidRDefault="00FB5BD0" w:rsidP="00FB5BD0">
      <w:pPr>
        <w:jc w:val="both"/>
        <w:rPr>
          <w:szCs w:val="22"/>
          <w:lang w:val="en-US"/>
        </w:rPr>
      </w:pPr>
    </w:p>
    <w:p w14:paraId="1BF88A71" w14:textId="77777777"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14:paraId="28E3D71C" w14:textId="77777777" w:rsidR="00FB5BD0" w:rsidRPr="00BC335E" w:rsidRDefault="00FB5BD0" w:rsidP="00FB5BD0">
      <w:pPr>
        <w:jc w:val="both"/>
        <w:rPr>
          <w:szCs w:val="22"/>
          <w:lang w:val="en-US"/>
        </w:rPr>
      </w:pPr>
    </w:p>
    <w:p w14:paraId="47C020A4" w14:textId="77777777"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14:paraId="30B11AC1" w14:textId="77777777" w:rsidR="00FB5BD0" w:rsidRDefault="00FB5BD0" w:rsidP="00FB5BD0">
      <w:pPr>
        <w:jc w:val="both"/>
        <w:rPr>
          <w:szCs w:val="22"/>
          <w:lang w:val="en-US"/>
        </w:rPr>
      </w:pPr>
    </w:p>
    <w:p w14:paraId="155C3C87" w14:textId="77777777" w:rsidR="00FA790C" w:rsidRPr="00BC335E" w:rsidRDefault="00FA790C" w:rsidP="00FB5BD0">
      <w:pPr>
        <w:jc w:val="both"/>
        <w:rPr>
          <w:szCs w:val="22"/>
          <w:lang w:val="en-US"/>
        </w:rPr>
      </w:pPr>
    </w:p>
    <w:p w14:paraId="0E8AB56D"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14:paraId="7A5EDAC7" w14:textId="77777777" w:rsidR="00FB5BD0" w:rsidRPr="00BC335E" w:rsidRDefault="00FB5BD0" w:rsidP="00FB5BD0">
      <w:pPr>
        <w:jc w:val="both"/>
        <w:rPr>
          <w:szCs w:val="22"/>
          <w:lang w:val="en-US"/>
        </w:rPr>
      </w:pPr>
    </w:p>
    <w:p w14:paraId="23FC0FBD" w14:textId="77777777" w:rsidR="00FB5BD0" w:rsidRPr="00BC335E" w:rsidRDefault="00FB5BD0" w:rsidP="00FB5BD0">
      <w:pPr>
        <w:jc w:val="both"/>
        <w:rPr>
          <w:szCs w:val="22"/>
          <w:lang w:val="en-US"/>
        </w:rPr>
      </w:pPr>
      <w:r w:rsidRPr="00BC335E">
        <w:rPr>
          <w:szCs w:val="22"/>
          <w:lang w:val="en-US"/>
        </w:rPr>
        <w:t xml:space="preserve">Do you support the following LDPC tone mapper parameters:  </w:t>
      </w:r>
    </w:p>
    <w:p w14:paraId="17F47A7D"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14:paraId="190BC310"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14:paraId="7346F262" w14:textId="77777777"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14:paraId="03CD94F0" w14:textId="77777777" w:rsidR="00FB5BD0" w:rsidRPr="00BC335E" w:rsidRDefault="00FB5BD0" w:rsidP="00FB5BD0">
      <w:pPr>
        <w:jc w:val="both"/>
        <w:rPr>
          <w:szCs w:val="22"/>
          <w:lang w:val="en-US"/>
        </w:rPr>
      </w:pPr>
    </w:p>
    <w:p w14:paraId="00D76E11" w14:textId="77777777"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14:paraId="63A64276" w14:textId="77777777" w:rsidR="00FB5BD0" w:rsidRDefault="00FB5BD0" w:rsidP="00FB5BD0">
      <w:pPr>
        <w:jc w:val="both"/>
        <w:rPr>
          <w:szCs w:val="22"/>
          <w:lang w:val="en-US"/>
        </w:rPr>
      </w:pPr>
    </w:p>
    <w:p w14:paraId="7C50A339" w14:textId="77777777" w:rsidR="00FA790C" w:rsidRPr="00915AD4" w:rsidRDefault="00FA790C" w:rsidP="00FB5BD0">
      <w:pPr>
        <w:jc w:val="both"/>
        <w:rPr>
          <w:szCs w:val="22"/>
          <w:lang w:val="en-US"/>
        </w:rPr>
      </w:pPr>
    </w:p>
    <w:p w14:paraId="3C92BEC3" w14:textId="77777777"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14:paraId="64AD1ED2" w14:textId="77777777" w:rsidR="00FB5BD0" w:rsidRPr="00915AD4" w:rsidRDefault="00FB5BD0" w:rsidP="00FB5BD0">
      <w:pPr>
        <w:jc w:val="both"/>
        <w:rPr>
          <w:szCs w:val="22"/>
          <w:lang w:val="en-US"/>
        </w:rPr>
      </w:pPr>
    </w:p>
    <w:p w14:paraId="60845247" w14:textId="77777777" w:rsidR="00FB5BD0" w:rsidRPr="00915AD4" w:rsidRDefault="00FB5BD0" w:rsidP="00FB5BD0">
      <w:pPr>
        <w:jc w:val="both"/>
        <w:rPr>
          <w:szCs w:val="22"/>
          <w:lang w:val="en-US"/>
        </w:rPr>
      </w:pPr>
      <w:r w:rsidRPr="00915AD4">
        <w:rPr>
          <w:szCs w:val="22"/>
          <w:lang w:val="en-US"/>
        </w:rPr>
        <w:t xml:space="preserve">Do you support the following LDPC tone mapper parameters:  </w:t>
      </w:r>
    </w:p>
    <w:p w14:paraId="4F554E86" w14:textId="77777777" w:rsidR="00FB5BD0" w:rsidRPr="00871EC6" w:rsidRDefault="00FB5BD0" w:rsidP="00486858">
      <w:pPr>
        <w:pStyle w:val="ListParagraph"/>
        <w:numPr>
          <w:ilvl w:val="0"/>
          <w:numId w:val="35"/>
        </w:numPr>
        <w:jc w:val="both"/>
        <w:rPr>
          <w:szCs w:val="22"/>
          <w:lang w:val="en-US"/>
        </w:rPr>
      </w:pPr>
      <w:r w:rsidRPr="00871EC6">
        <w:rPr>
          <w:szCs w:val="22"/>
          <w:lang w:val="en-US"/>
        </w:rPr>
        <w:t xml:space="preserve">for </w:t>
      </w:r>
      <w:r w:rsidR="00871EC6" w:rsidRPr="00871EC6">
        <w:rPr>
          <w:szCs w:val="22"/>
          <w:lang w:val="en-US"/>
        </w:rPr>
        <w:t>RU484+242: D_TM = 18</w:t>
      </w:r>
    </w:p>
    <w:p w14:paraId="16B257A1" w14:textId="77777777" w:rsidR="00FB5BD0" w:rsidRPr="00915AD4" w:rsidRDefault="00FB5BD0" w:rsidP="00FB5BD0">
      <w:pPr>
        <w:jc w:val="both"/>
        <w:rPr>
          <w:szCs w:val="22"/>
          <w:lang w:val="en-US"/>
        </w:rPr>
      </w:pPr>
    </w:p>
    <w:p w14:paraId="52D87302" w14:textId="77777777"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14:paraId="54C1046B" w14:textId="77777777" w:rsidR="00FB5BD0" w:rsidRDefault="00FB5BD0" w:rsidP="00FB5BD0">
      <w:pPr>
        <w:jc w:val="both"/>
        <w:rPr>
          <w:szCs w:val="22"/>
          <w:lang w:val="en-US"/>
        </w:rPr>
      </w:pPr>
    </w:p>
    <w:p w14:paraId="0BD35DE8" w14:textId="77777777" w:rsidR="00FA790C" w:rsidRPr="00915AD4" w:rsidRDefault="00FA790C" w:rsidP="00FB5BD0">
      <w:pPr>
        <w:jc w:val="both"/>
        <w:rPr>
          <w:szCs w:val="22"/>
          <w:lang w:val="en-US"/>
        </w:rPr>
      </w:pPr>
    </w:p>
    <w:p w14:paraId="46C64960" w14:textId="77777777"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14:paraId="3FF9B547" w14:textId="77777777" w:rsidR="00FB5BD0" w:rsidRPr="00455328" w:rsidRDefault="00FB5BD0" w:rsidP="00FB5BD0">
      <w:pPr>
        <w:jc w:val="both"/>
        <w:rPr>
          <w:szCs w:val="22"/>
          <w:lang w:val="en-US"/>
        </w:rPr>
      </w:pPr>
    </w:p>
    <w:p w14:paraId="69AC309E" w14:textId="77777777"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14:paraId="0DD216B6" w14:textId="77777777" w:rsidR="00FB5BD0" w:rsidRPr="00455328" w:rsidRDefault="00FB5BD0" w:rsidP="00FB5BD0">
      <w:pPr>
        <w:jc w:val="both"/>
        <w:rPr>
          <w:szCs w:val="22"/>
          <w:lang w:val="en-US"/>
        </w:rPr>
      </w:pPr>
    </w:p>
    <w:p w14:paraId="4FBDFA84" w14:textId="77777777"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14:paraId="46406ED9" w14:textId="77777777"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14:paraId="30E94CF4" w14:textId="77777777" w:rsidR="00FB5BD0" w:rsidRPr="00455328" w:rsidRDefault="00FB5BD0" w:rsidP="00FB5BD0">
      <w:pPr>
        <w:jc w:val="both"/>
        <w:rPr>
          <w:szCs w:val="22"/>
          <w:lang w:val="en-US"/>
        </w:rPr>
      </w:pPr>
    </w:p>
    <w:p w14:paraId="013A097B" w14:textId="77777777"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14:paraId="2A8A692F" w14:textId="77777777" w:rsidR="00FB5BD0" w:rsidRDefault="00FB5BD0" w:rsidP="00FB5BD0">
      <w:pPr>
        <w:jc w:val="both"/>
        <w:rPr>
          <w:szCs w:val="22"/>
          <w:lang w:val="en-US"/>
        </w:rPr>
      </w:pPr>
    </w:p>
    <w:p w14:paraId="1AF1FE14" w14:textId="77777777" w:rsidR="00FA790C" w:rsidRPr="00BC053A" w:rsidRDefault="00FA790C" w:rsidP="00FB5BD0">
      <w:pPr>
        <w:jc w:val="both"/>
        <w:rPr>
          <w:szCs w:val="22"/>
          <w:lang w:val="en-US"/>
        </w:rPr>
      </w:pPr>
    </w:p>
    <w:p w14:paraId="50AD079D" w14:textId="77777777"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14:paraId="1909F907" w14:textId="77777777"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14:paraId="2EA33B64" w14:textId="77777777" w:rsidR="00FB5BD0" w:rsidRPr="00BC053A" w:rsidRDefault="00FB5BD0" w:rsidP="00FB5BD0">
      <w:pPr>
        <w:jc w:val="both"/>
        <w:rPr>
          <w:szCs w:val="22"/>
          <w:lang w:val="en-US"/>
        </w:rPr>
      </w:pPr>
    </w:p>
    <w:p w14:paraId="472A277F" w14:textId="77777777"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14:paraId="373A0782" w14:textId="77777777" w:rsidR="00FB5BD0" w:rsidRPr="00BC053A" w:rsidRDefault="00FB5BD0" w:rsidP="00FB5BD0">
      <w:pPr>
        <w:jc w:val="both"/>
        <w:rPr>
          <w:szCs w:val="22"/>
          <w:lang w:val="en-US"/>
        </w:rPr>
      </w:pPr>
    </w:p>
    <w:p w14:paraId="483ECDEF" w14:textId="77777777"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14:paraId="2C6F1D25" w14:textId="77777777" w:rsidR="00FB5BD0" w:rsidRPr="00BC053A" w:rsidRDefault="00FB5BD0" w:rsidP="00FB5BD0">
      <w:pPr>
        <w:jc w:val="both"/>
        <w:rPr>
          <w:szCs w:val="22"/>
          <w:lang w:val="en-US"/>
        </w:rPr>
      </w:pPr>
    </w:p>
    <w:p w14:paraId="3DBDEDAE" w14:textId="77777777"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14:paraId="3A5412DD" w14:textId="77777777" w:rsidR="00FB5BD0" w:rsidRPr="00BC053A" w:rsidRDefault="00FB5BD0" w:rsidP="00FB5BD0">
      <w:pPr>
        <w:jc w:val="both"/>
        <w:rPr>
          <w:szCs w:val="22"/>
          <w:lang w:val="en-US"/>
        </w:rPr>
      </w:pPr>
    </w:p>
    <w:p w14:paraId="46647C48" w14:textId="77777777" w:rsidR="00A20B5E" w:rsidRDefault="00FB5BD0" w:rsidP="00D87E45">
      <w:pPr>
        <w:jc w:val="both"/>
        <w:rPr>
          <w:szCs w:val="22"/>
          <w:lang w:val="en-US"/>
        </w:rPr>
      </w:pPr>
      <w:r w:rsidRPr="00BC053A">
        <w:rPr>
          <w:szCs w:val="22"/>
          <w:lang w:val="en-US"/>
        </w:rPr>
        <w:t>Reference:  11-20-0526-01-00be-minutes-for-802-11be-phy-ad-hoc-conf-call-in-march-2020</w:t>
      </w:r>
    </w:p>
    <w:p w14:paraId="1800A163" w14:textId="77777777" w:rsidR="00FB5BD0" w:rsidRPr="00A20B5E" w:rsidRDefault="00FB5BD0" w:rsidP="00A20B5E">
      <w:pPr>
        <w:pStyle w:val="Heading2"/>
        <w:rPr>
          <w:szCs w:val="22"/>
          <w:u w:val="none"/>
          <w:lang w:val="en-US"/>
        </w:rPr>
      </w:pPr>
      <w:bookmarkStart w:id="1863" w:name="_Toc42188668"/>
      <w:r w:rsidRPr="00A20B5E">
        <w:rPr>
          <w:u w:val="none"/>
          <w:lang w:val="en-US"/>
        </w:rPr>
        <w:t xml:space="preserve">March 30 (MAC):  </w:t>
      </w:r>
      <w:r w:rsidR="00A910C4" w:rsidRPr="00A20B5E">
        <w:rPr>
          <w:u w:val="none"/>
          <w:lang w:val="en-US"/>
        </w:rPr>
        <w:t>1 SP</w:t>
      </w:r>
      <w:bookmarkEnd w:id="1863"/>
    </w:p>
    <w:p w14:paraId="6B3C1486" w14:textId="77777777" w:rsidR="00FB5BD0" w:rsidRDefault="00FB5BD0" w:rsidP="00FB5BD0">
      <w:pPr>
        <w:jc w:val="both"/>
        <w:rPr>
          <w:rFonts w:ascii="Arial" w:hAnsi="Arial" w:cs="Arial"/>
          <w:szCs w:val="22"/>
          <w:lang w:val="en-US"/>
        </w:rPr>
      </w:pPr>
    </w:p>
    <w:p w14:paraId="7AEC5668" w14:textId="77777777" w:rsidR="00A910C4" w:rsidRPr="00A910C4" w:rsidRDefault="00A910C4" w:rsidP="00A910C4">
      <w:pPr>
        <w:jc w:val="both"/>
        <w:rPr>
          <w:b/>
          <w:szCs w:val="22"/>
          <w:lang w:val="en-US"/>
        </w:rPr>
      </w:pPr>
      <w:r w:rsidRPr="00A910C4">
        <w:rPr>
          <w:b/>
          <w:szCs w:val="22"/>
          <w:lang w:val="en-US"/>
        </w:rPr>
        <w:t>19/1959r1 (Constrained Multi-Link Operation, Yongho Seok, MediaTek)</w:t>
      </w:r>
    </w:p>
    <w:p w14:paraId="57BBCC31" w14:textId="77777777" w:rsidR="00A910C4" w:rsidRDefault="00A910C4" w:rsidP="00FB5BD0">
      <w:pPr>
        <w:jc w:val="both"/>
        <w:rPr>
          <w:szCs w:val="22"/>
          <w:lang w:val="en-US"/>
        </w:rPr>
      </w:pPr>
    </w:p>
    <w:p w14:paraId="5A9549BE" w14:textId="77777777" w:rsidR="00357598" w:rsidRDefault="00357598" w:rsidP="00FB5BD0">
      <w:pPr>
        <w:jc w:val="both"/>
        <w:rPr>
          <w:szCs w:val="22"/>
          <w:lang w:val="en-US"/>
        </w:rPr>
      </w:pPr>
      <w:r>
        <w:rPr>
          <w:szCs w:val="22"/>
          <w:lang w:val="en-US"/>
        </w:rPr>
        <w:t>SP</w:t>
      </w:r>
    </w:p>
    <w:p w14:paraId="2C3AE4FA" w14:textId="77777777" w:rsidR="00357598" w:rsidRPr="00A910C4" w:rsidRDefault="00357598" w:rsidP="00FB5BD0">
      <w:pPr>
        <w:jc w:val="both"/>
        <w:rPr>
          <w:szCs w:val="22"/>
          <w:lang w:val="en-US"/>
        </w:rPr>
      </w:pPr>
    </w:p>
    <w:p w14:paraId="6A6F1453" w14:textId="77777777" w:rsidR="00A910C4" w:rsidRPr="00A910C4" w:rsidRDefault="00A910C4" w:rsidP="00A910C4">
      <w:pPr>
        <w:jc w:val="both"/>
        <w:rPr>
          <w:szCs w:val="22"/>
          <w:lang w:val="en-US"/>
        </w:rPr>
      </w:pPr>
      <w:r w:rsidRPr="00A910C4">
        <w:rPr>
          <w:szCs w:val="22"/>
          <w:lang w:val="en-US"/>
        </w:rPr>
        <w:t>Do you support the following constrained multi-link operation?</w:t>
      </w:r>
    </w:p>
    <w:p w14:paraId="426B9542" w14:textId="77777777"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3449EE67" w14:textId="77777777" w:rsidR="00A910C4" w:rsidRPr="00A910C4" w:rsidRDefault="00A910C4" w:rsidP="00A910C4">
      <w:pPr>
        <w:jc w:val="both"/>
        <w:rPr>
          <w:szCs w:val="22"/>
          <w:lang w:val="en-US"/>
        </w:rPr>
      </w:pPr>
    </w:p>
    <w:p w14:paraId="134BAEB3" w14:textId="77777777" w:rsidR="00A910C4" w:rsidRPr="00A910C4" w:rsidRDefault="00A910C4" w:rsidP="00A910C4">
      <w:pPr>
        <w:jc w:val="both"/>
        <w:rPr>
          <w:lang w:val="en-US"/>
        </w:rPr>
      </w:pPr>
      <w:r w:rsidRPr="00A910C4">
        <w:rPr>
          <w:highlight w:val="green"/>
          <w:lang w:val="en-US" w:eastAsia="ko-KR"/>
        </w:rPr>
        <w:t>Y/N/A/No answer: 26/6/35/19</w:t>
      </w:r>
    </w:p>
    <w:p w14:paraId="5979D53A" w14:textId="77777777" w:rsidR="00A910C4" w:rsidRDefault="00A910C4" w:rsidP="00A910C4">
      <w:pPr>
        <w:jc w:val="both"/>
        <w:rPr>
          <w:rFonts w:ascii="Arial" w:hAnsi="Arial" w:cs="Arial"/>
          <w:szCs w:val="22"/>
          <w:lang w:val="en-US"/>
        </w:rPr>
      </w:pPr>
    </w:p>
    <w:p w14:paraId="31F607DC" w14:textId="77777777"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14:paraId="46984B14" w14:textId="77777777" w:rsidR="00FA790C" w:rsidRDefault="00FA790C">
      <w:pPr>
        <w:rPr>
          <w:rFonts w:ascii="Arial" w:hAnsi="Arial"/>
          <w:b/>
          <w:sz w:val="28"/>
          <w:lang w:val="en-US"/>
        </w:rPr>
      </w:pPr>
      <w:r>
        <w:rPr>
          <w:lang w:val="en-US"/>
        </w:rPr>
        <w:br w:type="page"/>
      </w:r>
    </w:p>
    <w:p w14:paraId="5B851508" w14:textId="77777777" w:rsidR="003A49F1" w:rsidRPr="00FD1B4D" w:rsidRDefault="003A49F1" w:rsidP="003A49F1">
      <w:pPr>
        <w:pStyle w:val="Heading2"/>
        <w:rPr>
          <w:u w:val="none"/>
          <w:lang w:val="en-US"/>
        </w:rPr>
      </w:pPr>
      <w:bookmarkStart w:id="1864" w:name="_Toc42188669"/>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1864"/>
    </w:p>
    <w:p w14:paraId="1B84BAC9" w14:textId="77777777" w:rsidR="00FB5BD0" w:rsidRDefault="00FB5BD0" w:rsidP="00FB5BD0"/>
    <w:p w14:paraId="4DFE738E" w14:textId="77777777"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14:paraId="35A3F3D1" w14:textId="77777777" w:rsidR="00401361" w:rsidRDefault="00401361" w:rsidP="00357598">
      <w:pPr>
        <w:jc w:val="both"/>
        <w:rPr>
          <w:b/>
          <w:szCs w:val="22"/>
          <w:lang w:val="en-US"/>
        </w:rPr>
      </w:pPr>
    </w:p>
    <w:p w14:paraId="6DCD5B9C" w14:textId="77777777" w:rsidR="00401361" w:rsidRPr="00F40426" w:rsidRDefault="00401361" w:rsidP="00357598">
      <w:pPr>
        <w:jc w:val="both"/>
        <w:rPr>
          <w:szCs w:val="22"/>
          <w:lang w:val="en-US"/>
        </w:rPr>
      </w:pPr>
      <w:r w:rsidRPr="00F40426">
        <w:rPr>
          <w:szCs w:val="22"/>
          <w:lang w:val="en-US"/>
        </w:rPr>
        <w:t>SP</w:t>
      </w:r>
    </w:p>
    <w:p w14:paraId="7A4062D5" w14:textId="77777777" w:rsidR="00401361" w:rsidRPr="00F40426" w:rsidRDefault="00401361" w:rsidP="00357598">
      <w:pPr>
        <w:jc w:val="both"/>
        <w:rPr>
          <w:szCs w:val="22"/>
          <w:lang w:val="en-US"/>
        </w:rPr>
      </w:pPr>
    </w:p>
    <w:p w14:paraId="131C8CA1" w14:textId="77777777" w:rsidR="00F40426" w:rsidRPr="00F40426" w:rsidRDefault="00F40426" w:rsidP="00F40426">
      <w:pPr>
        <w:jc w:val="both"/>
        <w:rPr>
          <w:szCs w:val="22"/>
          <w:lang w:val="en-US"/>
        </w:rPr>
      </w:pPr>
      <w:r w:rsidRPr="00F40426">
        <w:rPr>
          <w:szCs w:val="22"/>
          <w:lang w:val="en-US"/>
        </w:rPr>
        <w:t>Do you support to add the following to the 11be SFD:</w:t>
      </w:r>
    </w:p>
    <w:p w14:paraId="494BAAB8" w14:textId="77777777"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14:paraId="76E13174" w14:textId="77777777" w:rsidR="00F40426" w:rsidRPr="00F40426" w:rsidRDefault="00F40426" w:rsidP="00F40426">
      <w:pPr>
        <w:jc w:val="both"/>
        <w:rPr>
          <w:szCs w:val="22"/>
          <w:lang w:val="en-US"/>
        </w:rPr>
      </w:pPr>
      <w:r w:rsidRPr="00F40426">
        <w:rPr>
          <w:szCs w:val="22"/>
          <w:lang w:val="en-US"/>
        </w:rPr>
        <w:t>Note: AP Candidate set is TBD.</w:t>
      </w:r>
    </w:p>
    <w:p w14:paraId="38331C76" w14:textId="77777777" w:rsidR="00F40426" w:rsidRPr="00F40426" w:rsidRDefault="00F40426" w:rsidP="00F40426">
      <w:pPr>
        <w:jc w:val="both"/>
        <w:rPr>
          <w:b/>
          <w:szCs w:val="22"/>
          <w:lang w:val="en-US"/>
        </w:rPr>
      </w:pPr>
    </w:p>
    <w:p w14:paraId="1BD7B54F" w14:textId="77777777" w:rsidR="00401361" w:rsidRDefault="00F40426" w:rsidP="00F40426">
      <w:pPr>
        <w:jc w:val="both"/>
        <w:rPr>
          <w:szCs w:val="22"/>
          <w:lang w:val="en-US"/>
        </w:rPr>
      </w:pPr>
      <w:r w:rsidRPr="00F40426">
        <w:rPr>
          <w:szCs w:val="22"/>
          <w:highlight w:val="red"/>
          <w:lang w:val="en-US"/>
        </w:rPr>
        <w:t>Y/N/A: 38/28/53</w:t>
      </w:r>
    </w:p>
    <w:p w14:paraId="3D535464" w14:textId="77777777" w:rsidR="00F40426" w:rsidRDefault="00F40426" w:rsidP="00F40426">
      <w:pPr>
        <w:jc w:val="both"/>
        <w:rPr>
          <w:szCs w:val="22"/>
          <w:lang w:val="en-US"/>
        </w:rPr>
      </w:pPr>
    </w:p>
    <w:p w14:paraId="40D95F1D" w14:textId="77777777" w:rsidR="00FA790C" w:rsidRDefault="00FA790C" w:rsidP="00F40426">
      <w:pPr>
        <w:jc w:val="both"/>
        <w:rPr>
          <w:szCs w:val="22"/>
          <w:lang w:val="en-US"/>
        </w:rPr>
      </w:pPr>
    </w:p>
    <w:p w14:paraId="6E22ACC1" w14:textId="77777777"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14:paraId="434A646B" w14:textId="77777777" w:rsidR="00261B2F" w:rsidRDefault="00261B2F" w:rsidP="00F40426">
      <w:pPr>
        <w:jc w:val="both"/>
        <w:rPr>
          <w:szCs w:val="22"/>
          <w:lang w:val="en-US"/>
        </w:rPr>
      </w:pPr>
    </w:p>
    <w:p w14:paraId="17FB43E6" w14:textId="77777777" w:rsidR="00261B2F" w:rsidRDefault="00261B2F" w:rsidP="00F40426">
      <w:pPr>
        <w:jc w:val="both"/>
        <w:rPr>
          <w:szCs w:val="22"/>
          <w:lang w:val="en-US"/>
        </w:rPr>
      </w:pPr>
      <w:r>
        <w:rPr>
          <w:szCs w:val="22"/>
          <w:lang w:val="en-US"/>
        </w:rPr>
        <w:t>SP</w:t>
      </w:r>
    </w:p>
    <w:p w14:paraId="1D689F08" w14:textId="77777777" w:rsidR="00261B2F" w:rsidRDefault="00261B2F" w:rsidP="00F40426">
      <w:pPr>
        <w:jc w:val="both"/>
        <w:rPr>
          <w:szCs w:val="22"/>
          <w:lang w:val="en-US"/>
        </w:rPr>
      </w:pPr>
    </w:p>
    <w:p w14:paraId="51A9AC87" w14:textId="77777777"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14:paraId="754CA0D7" w14:textId="77777777"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14:paraId="17C3443B" w14:textId="77777777" w:rsidR="000A2797" w:rsidRPr="000A2797" w:rsidRDefault="000A2797" w:rsidP="000A2797">
      <w:pPr>
        <w:jc w:val="both"/>
        <w:rPr>
          <w:szCs w:val="22"/>
          <w:lang w:val="en-US"/>
        </w:rPr>
      </w:pPr>
    </w:p>
    <w:p w14:paraId="391D431B" w14:textId="77777777" w:rsidR="00261B2F" w:rsidRDefault="000A2797" w:rsidP="000A2797">
      <w:pPr>
        <w:jc w:val="both"/>
        <w:rPr>
          <w:szCs w:val="22"/>
          <w:lang w:val="en-US"/>
        </w:rPr>
      </w:pPr>
      <w:r w:rsidRPr="000A2797">
        <w:rPr>
          <w:szCs w:val="22"/>
          <w:highlight w:val="green"/>
          <w:lang w:val="en-US"/>
        </w:rPr>
        <w:t>Y/N/A: 89/10/28</w:t>
      </w:r>
    </w:p>
    <w:p w14:paraId="32A43B13" w14:textId="77777777" w:rsidR="00D87E45" w:rsidRDefault="00D87E45" w:rsidP="000A2797">
      <w:pPr>
        <w:jc w:val="both"/>
        <w:rPr>
          <w:szCs w:val="22"/>
          <w:lang w:val="en-US"/>
        </w:rPr>
      </w:pPr>
    </w:p>
    <w:p w14:paraId="617B20B1" w14:textId="77777777"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14:paraId="4BA20981" w14:textId="77777777" w:rsidR="009B0D15" w:rsidRPr="005758D1" w:rsidRDefault="009B0D15" w:rsidP="009B0D15">
      <w:pPr>
        <w:pStyle w:val="Heading2"/>
        <w:rPr>
          <w:u w:val="none"/>
          <w:lang w:val="en-US"/>
        </w:rPr>
      </w:pPr>
      <w:bookmarkStart w:id="1865" w:name="_Toc42188670"/>
      <w:r>
        <w:rPr>
          <w:u w:val="none"/>
          <w:lang w:val="en-US"/>
        </w:rPr>
        <w:t xml:space="preserve">April 6 (PHY):  </w:t>
      </w:r>
      <w:r w:rsidR="00C143D2">
        <w:rPr>
          <w:u w:val="none"/>
          <w:lang w:val="en-US"/>
        </w:rPr>
        <w:t>8</w:t>
      </w:r>
      <w:r w:rsidRPr="005758D1">
        <w:rPr>
          <w:u w:val="none"/>
          <w:lang w:val="en-US"/>
        </w:rPr>
        <w:t xml:space="preserve"> SPs</w:t>
      </w:r>
      <w:bookmarkEnd w:id="1865"/>
    </w:p>
    <w:p w14:paraId="22538696" w14:textId="77777777" w:rsidR="009B0D15" w:rsidRDefault="009B0D15" w:rsidP="000A2797">
      <w:pPr>
        <w:jc w:val="both"/>
        <w:rPr>
          <w:szCs w:val="22"/>
          <w:lang w:val="en-US"/>
        </w:rPr>
      </w:pPr>
    </w:p>
    <w:p w14:paraId="795EF178" w14:textId="77777777"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A6285A6" w14:textId="77777777" w:rsidR="00C143D2" w:rsidRDefault="00C143D2" w:rsidP="000A2797">
      <w:pPr>
        <w:jc w:val="both"/>
        <w:rPr>
          <w:szCs w:val="22"/>
          <w:lang w:val="en-US"/>
        </w:rPr>
      </w:pPr>
    </w:p>
    <w:p w14:paraId="40AE114A" w14:textId="77777777" w:rsidR="00831D59" w:rsidRDefault="00831D59" w:rsidP="000A2797">
      <w:pPr>
        <w:jc w:val="both"/>
        <w:rPr>
          <w:szCs w:val="22"/>
          <w:lang w:val="en-US"/>
        </w:rPr>
      </w:pPr>
      <w:r>
        <w:rPr>
          <w:szCs w:val="22"/>
          <w:lang w:val="en-US"/>
        </w:rPr>
        <w:t>SP</w:t>
      </w:r>
      <w:r w:rsidR="003A0ADB">
        <w:rPr>
          <w:szCs w:val="22"/>
          <w:lang w:val="en-US"/>
        </w:rPr>
        <w:t>#1</w:t>
      </w:r>
    </w:p>
    <w:p w14:paraId="70DA1182" w14:textId="77777777" w:rsidR="00831D59" w:rsidRDefault="00831D59" w:rsidP="000A2797">
      <w:pPr>
        <w:jc w:val="both"/>
        <w:rPr>
          <w:szCs w:val="22"/>
          <w:lang w:val="en-US"/>
        </w:rPr>
      </w:pPr>
    </w:p>
    <w:p w14:paraId="78DE88F5" w14:textId="77777777"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14:paraId="0C390C07" w14:textId="77777777" w:rsidR="00831D59" w:rsidRPr="008B5A70" w:rsidRDefault="00831D59" w:rsidP="00486858">
      <w:pPr>
        <w:pStyle w:val="ListParagraph"/>
        <w:numPr>
          <w:ilvl w:val="0"/>
          <w:numId w:val="32"/>
        </w:numPr>
        <w:jc w:val="both"/>
        <w:rPr>
          <w:szCs w:val="22"/>
          <w:lang w:val="en-US"/>
        </w:rPr>
      </w:pPr>
      <w:r w:rsidRPr="008B5A70">
        <w:rPr>
          <w:szCs w:val="22"/>
          <w:lang w:val="en-US"/>
        </w:rPr>
        <w:t>Notes:</w:t>
      </w:r>
    </w:p>
    <w:p w14:paraId="038F271D" w14:textId="77777777"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14:paraId="25DC2A5A" w14:textId="77777777"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14:paraId="0A51759F" w14:textId="77777777" w:rsidR="00831D59" w:rsidRDefault="00831D59" w:rsidP="00831D59">
      <w:pPr>
        <w:jc w:val="both"/>
        <w:rPr>
          <w:szCs w:val="22"/>
          <w:lang w:val="en-US"/>
        </w:rPr>
      </w:pPr>
    </w:p>
    <w:p w14:paraId="721A0DB4" w14:textId="77777777"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14:paraId="6C8CB464" w14:textId="77777777" w:rsidR="00831D59" w:rsidRDefault="00831D59" w:rsidP="00831D59">
      <w:pPr>
        <w:jc w:val="both"/>
        <w:rPr>
          <w:szCs w:val="22"/>
          <w:lang w:val="en-US"/>
        </w:rPr>
      </w:pPr>
    </w:p>
    <w:p w14:paraId="6CF13FDC" w14:textId="77777777" w:rsidR="00FA790C" w:rsidRDefault="00FA790C" w:rsidP="00831D59">
      <w:pPr>
        <w:jc w:val="both"/>
        <w:rPr>
          <w:szCs w:val="22"/>
          <w:lang w:val="en-US"/>
        </w:rPr>
      </w:pPr>
    </w:p>
    <w:p w14:paraId="7E2BCB89" w14:textId="77777777"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14:paraId="712C4745" w14:textId="77777777" w:rsidR="00FE7E27" w:rsidRDefault="00FE7E27" w:rsidP="00FE7E27">
      <w:pPr>
        <w:jc w:val="both"/>
        <w:rPr>
          <w:szCs w:val="22"/>
          <w:lang w:val="en-US"/>
        </w:rPr>
      </w:pPr>
    </w:p>
    <w:p w14:paraId="4AB70FB0" w14:textId="77777777"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14:paraId="6BE1A2E2" w14:textId="77777777" w:rsidR="00FE7E27" w:rsidRDefault="00FE7E27" w:rsidP="00FE7E27">
      <w:pPr>
        <w:jc w:val="both"/>
        <w:rPr>
          <w:szCs w:val="22"/>
          <w:lang w:val="en-US"/>
        </w:rPr>
      </w:pPr>
    </w:p>
    <w:p w14:paraId="4A32B109" w14:textId="77777777" w:rsidR="001957E6" w:rsidRPr="001957E6" w:rsidRDefault="001957E6" w:rsidP="001957E6">
      <w:pPr>
        <w:jc w:val="both"/>
        <w:rPr>
          <w:szCs w:val="22"/>
          <w:lang w:val="en-US"/>
        </w:rPr>
      </w:pPr>
      <w:r w:rsidRPr="001957E6">
        <w:rPr>
          <w:szCs w:val="22"/>
          <w:lang w:val="en-US"/>
        </w:rPr>
        <w:t>Do you agree that EHT-SIG may carry different content in each 80MHz?</w:t>
      </w:r>
    </w:p>
    <w:p w14:paraId="15BE86B5" w14:textId="77777777"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14:paraId="49427876" w14:textId="77777777"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14:paraId="1614353D" w14:textId="77777777" w:rsidR="00831D59" w:rsidRDefault="00831D59" w:rsidP="00831D59">
      <w:pPr>
        <w:jc w:val="both"/>
        <w:rPr>
          <w:szCs w:val="22"/>
          <w:lang w:val="en-US"/>
        </w:rPr>
      </w:pPr>
    </w:p>
    <w:p w14:paraId="204B2DFE" w14:textId="77777777"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14:paraId="7F303206" w14:textId="77777777" w:rsidR="001957E6" w:rsidRDefault="001957E6" w:rsidP="00831D59">
      <w:pPr>
        <w:jc w:val="both"/>
        <w:rPr>
          <w:szCs w:val="22"/>
          <w:lang w:val="en-US"/>
        </w:rPr>
      </w:pPr>
    </w:p>
    <w:p w14:paraId="76FC1EB1" w14:textId="77777777" w:rsidR="00FA790C" w:rsidRDefault="00FA790C" w:rsidP="00831D59">
      <w:pPr>
        <w:jc w:val="both"/>
        <w:rPr>
          <w:szCs w:val="22"/>
          <w:lang w:val="en-US"/>
        </w:rPr>
      </w:pPr>
    </w:p>
    <w:p w14:paraId="413258B9" w14:textId="77777777" w:rsidR="00FA790C" w:rsidRDefault="00FA790C">
      <w:pPr>
        <w:rPr>
          <w:szCs w:val="22"/>
          <w:lang w:val="en-US"/>
        </w:rPr>
      </w:pPr>
      <w:r>
        <w:rPr>
          <w:szCs w:val="22"/>
          <w:lang w:val="en-US"/>
        </w:rPr>
        <w:br w:type="page"/>
      </w:r>
    </w:p>
    <w:p w14:paraId="438284C1" w14:textId="77777777" w:rsidR="004377E8" w:rsidRDefault="001957E6" w:rsidP="004377E8">
      <w:pPr>
        <w:jc w:val="both"/>
        <w:rPr>
          <w:szCs w:val="22"/>
          <w:lang w:val="en-US"/>
        </w:rPr>
      </w:pPr>
      <w:r>
        <w:rPr>
          <w:szCs w:val="22"/>
          <w:lang w:val="en-US"/>
        </w:rPr>
        <w:lastRenderedPageBreak/>
        <w:t>SP2 (modified text)</w:t>
      </w:r>
    </w:p>
    <w:p w14:paraId="012BA7E6" w14:textId="77777777" w:rsidR="004377E8" w:rsidRDefault="004377E8" w:rsidP="004377E8">
      <w:pPr>
        <w:jc w:val="both"/>
        <w:rPr>
          <w:szCs w:val="22"/>
          <w:lang w:val="en-US"/>
        </w:rPr>
      </w:pPr>
    </w:p>
    <w:p w14:paraId="02D4D67C" w14:textId="77777777" w:rsidR="004377E8" w:rsidRPr="004377E8" w:rsidRDefault="004377E8" w:rsidP="004377E8">
      <w:pPr>
        <w:jc w:val="both"/>
        <w:rPr>
          <w:szCs w:val="22"/>
          <w:lang w:val="en-US"/>
        </w:rPr>
      </w:pPr>
      <w:r w:rsidRPr="004377E8">
        <w:rPr>
          <w:bCs/>
          <w:lang w:val="en-US"/>
        </w:rPr>
        <w:t>Do you agree that EHT-SIG may carry different content in each 80MHz?</w:t>
      </w:r>
    </w:p>
    <w:p w14:paraId="3A3501CE" w14:textId="77777777" w:rsidR="004377E8" w:rsidRPr="008B5A70" w:rsidRDefault="004377E8" w:rsidP="00486858">
      <w:pPr>
        <w:pStyle w:val="ListParagraph"/>
        <w:numPr>
          <w:ilvl w:val="0"/>
          <w:numId w:val="37"/>
        </w:numPr>
        <w:jc w:val="both"/>
        <w:rPr>
          <w:bCs/>
          <w:lang w:val="en-US"/>
        </w:rPr>
      </w:pPr>
      <w:r w:rsidRPr="008B5A70">
        <w:rPr>
          <w:bCs/>
          <w:lang w:val="en-US"/>
        </w:rPr>
        <w:t>For PPDU BW larger than 80MHz.</w:t>
      </w:r>
    </w:p>
    <w:p w14:paraId="1E930800" w14:textId="77777777" w:rsidR="004377E8" w:rsidRDefault="004377E8" w:rsidP="004377E8">
      <w:pPr>
        <w:tabs>
          <w:tab w:val="left" w:pos="7075"/>
        </w:tabs>
        <w:ind w:left="360"/>
        <w:rPr>
          <w:lang w:val="en-US"/>
        </w:rPr>
      </w:pPr>
    </w:p>
    <w:p w14:paraId="09A6B029" w14:textId="77777777"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14:paraId="5AC0C54C" w14:textId="77777777" w:rsidR="001957E6" w:rsidRDefault="001957E6" w:rsidP="00831D59">
      <w:pPr>
        <w:jc w:val="both"/>
        <w:rPr>
          <w:szCs w:val="22"/>
        </w:rPr>
      </w:pPr>
    </w:p>
    <w:p w14:paraId="305DDB7D" w14:textId="77777777" w:rsidR="00FA790C" w:rsidRPr="004377E8" w:rsidRDefault="00FA790C" w:rsidP="00831D59">
      <w:pPr>
        <w:jc w:val="both"/>
        <w:rPr>
          <w:szCs w:val="22"/>
        </w:rPr>
      </w:pPr>
    </w:p>
    <w:p w14:paraId="1BBA0CF3" w14:textId="77777777"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B8F8524" w14:textId="77777777" w:rsidR="003C0639" w:rsidRDefault="003C0639" w:rsidP="003C0639">
      <w:pPr>
        <w:jc w:val="both"/>
        <w:rPr>
          <w:szCs w:val="22"/>
          <w:lang w:val="en-US"/>
        </w:rPr>
      </w:pPr>
    </w:p>
    <w:p w14:paraId="5BF39F20" w14:textId="77777777" w:rsidR="003C0639" w:rsidRDefault="003C0639" w:rsidP="003C0639">
      <w:pPr>
        <w:jc w:val="both"/>
        <w:rPr>
          <w:szCs w:val="22"/>
          <w:lang w:val="en-US"/>
        </w:rPr>
      </w:pPr>
      <w:r>
        <w:rPr>
          <w:szCs w:val="22"/>
          <w:lang w:val="en-US"/>
        </w:rPr>
        <w:t>SP#1 (modified text)</w:t>
      </w:r>
    </w:p>
    <w:p w14:paraId="2C2C81CB" w14:textId="77777777"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14:paraId="427C0331" w14:textId="77777777" w:rsidR="00E83952" w:rsidRPr="001852CA" w:rsidRDefault="00E83952" w:rsidP="00486858">
      <w:pPr>
        <w:pStyle w:val="ListParagraph"/>
        <w:numPr>
          <w:ilvl w:val="0"/>
          <w:numId w:val="37"/>
        </w:numPr>
        <w:jc w:val="both"/>
        <w:rPr>
          <w:szCs w:val="22"/>
          <w:lang w:val="en-US"/>
        </w:rPr>
      </w:pPr>
      <w:r w:rsidRPr="001852CA">
        <w:rPr>
          <w:szCs w:val="22"/>
          <w:lang w:val="en-US"/>
        </w:rPr>
        <w:t>Notes:</w:t>
      </w:r>
    </w:p>
    <w:p w14:paraId="2A933C5A" w14:textId="77777777" w:rsidR="00E83952" w:rsidRPr="001852CA" w:rsidRDefault="00E83952" w:rsidP="00486858">
      <w:pPr>
        <w:pStyle w:val="ListParagraph"/>
        <w:numPr>
          <w:ilvl w:val="1"/>
          <w:numId w:val="37"/>
        </w:numPr>
        <w:jc w:val="both"/>
        <w:rPr>
          <w:szCs w:val="22"/>
          <w:lang w:val="en-US"/>
        </w:rPr>
      </w:pPr>
      <w:r w:rsidRPr="001852CA">
        <w:rPr>
          <w:szCs w:val="22"/>
          <w:lang w:val="en-US"/>
        </w:rPr>
        <w:t>Each STA still needs to decode only one 80MHz segment in U-SIG</w:t>
      </w:r>
    </w:p>
    <w:p w14:paraId="6D7F2275" w14:textId="77777777" w:rsidR="00E83952" w:rsidRPr="001852CA" w:rsidRDefault="00E83952" w:rsidP="00486858">
      <w:pPr>
        <w:pStyle w:val="ListParagraph"/>
        <w:numPr>
          <w:ilvl w:val="1"/>
          <w:numId w:val="37"/>
        </w:numPr>
        <w:jc w:val="both"/>
        <w:rPr>
          <w:szCs w:val="22"/>
          <w:lang w:val="en-US"/>
        </w:rPr>
      </w:pPr>
      <w:r w:rsidRPr="001852CA">
        <w:rPr>
          <w:szCs w:val="22"/>
          <w:lang w:val="en-US"/>
        </w:rPr>
        <w:t>Within each 80MHz, U-SIG is still duplicated in every non-punctured 20MHz</w:t>
      </w:r>
    </w:p>
    <w:p w14:paraId="4159D392" w14:textId="77777777" w:rsidR="003C0639" w:rsidRPr="001852CA" w:rsidRDefault="00E83952" w:rsidP="00486858">
      <w:pPr>
        <w:pStyle w:val="ListParagraph"/>
        <w:numPr>
          <w:ilvl w:val="1"/>
          <w:numId w:val="37"/>
        </w:numPr>
        <w:jc w:val="both"/>
        <w:rPr>
          <w:szCs w:val="22"/>
          <w:lang w:val="en-US"/>
        </w:rPr>
      </w:pPr>
      <w:r w:rsidRPr="001852CA">
        <w:rPr>
          <w:szCs w:val="22"/>
          <w:lang w:val="en-US"/>
        </w:rPr>
        <w:t>SST operation using TWT is one potential applicable scenario, other scenarios are TBD (Needs MAC discussion).</w:t>
      </w:r>
    </w:p>
    <w:p w14:paraId="2E1665A0" w14:textId="77777777" w:rsidR="001957E6" w:rsidRDefault="001957E6" w:rsidP="00831D59">
      <w:pPr>
        <w:jc w:val="both"/>
        <w:rPr>
          <w:szCs w:val="22"/>
          <w:lang w:val="en-US"/>
        </w:rPr>
      </w:pPr>
    </w:p>
    <w:p w14:paraId="2C457FF2" w14:textId="77777777"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14:paraId="014A3212" w14:textId="77777777" w:rsidR="00E37F6E" w:rsidRDefault="00E37F6E" w:rsidP="00E37F6E">
      <w:pPr>
        <w:tabs>
          <w:tab w:val="left" w:pos="7075"/>
        </w:tabs>
      </w:pPr>
    </w:p>
    <w:p w14:paraId="166F9723" w14:textId="77777777" w:rsidR="00FA790C" w:rsidRDefault="00FA790C" w:rsidP="00E37F6E">
      <w:pPr>
        <w:tabs>
          <w:tab w:val="left" w:pos="7075"/>
        </w:tabs>
      </w:pPr>
    </w:p>
    <w:p w14:paraId="5205CED7" w14:textId="77777777"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14:paraId="43DCEB21" w14:textId="77777777" w:rsidR="0004536B" w:rsidRDefault="0004536B" w:rsidP="00E37F6E">
      <w:pPr>
        <w:tabs>
          <w:tab w:val="left" w:pos="7075"/>
        </w:tabs>
      </w:pPr>
    </w:p>
    <w:p w14:paraId="0D352B0E" w14:textId="77777777" w:rsidR="0004536B" w:rsidRDefault="0004536B" w:rsidP="00E37F6E">
      <w:pPr>
        <w:tabs>
          <w:tab w:val="left" w:pos="7075"/>
        </w:tabs>
      </w:pPr>
      <w:r>
        <w:t>SP#3</w:t>
      </w:r>
    </w:p>
    <w:p w14:paraId="4BC1784D" w14:textId="77777777" w:rsidR="0004536B" w:rsidRDefault="0004536B" w:rsidP="00E37F6E">
      <w:pPr>
        <w:tabs>
          <w:tab w:val="left" w:pos="7075"/>
        </w:tabs>
      </w:pPr>
    </w:p>
    <w:p w14:paraId="5830EEFF" w14:textId="77777777"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14:paraId="684DA259" w14:textId="77777777" w:rsidR="004D23C1" w:rsidRDefault="0004536B" w:rsidP="00486858">
      <w:pPr>
        <w:pStyle w:val="ListParagraph"/>
        <w:numPr>
          <w:ilvl w:val="0"/>
          <w:numId w:val="39"/>
        </w:numPr>
        <w:tabs>
          <w:tab w:val="left" w:pos="7075"/>
        </w:tabs>
      </w:pPr>
      <w:r>
        <w:t xml:space="preserve">Number of EHT-SIG symbols </w:t>
      </w:r>
    </w:p>
    <w:p w14:paraId="055A17E3" w14:textId="77777777" w:rsidR="004D23C1" w:rsidRDefault="0004536B" w:rsidP="00486858">
      <w:pPr>
        <w:pStyle w:val="ListParagraph"/>
        <w:numPr>
          <w:ilvl w:val="0"/>
          <w:numId w:val="39"/>
        </w:numPr>
        <w:tabs>
          <w:tab w:val="left" w:pos="7075"/>
        </w:tabs>
      </w:pPr>
      <w:r>
        <w:t xml:space="preserve">GI+EHT-LTF Size </w:t>
      </w:r>
    </w:p>
    <w:p w14:paraId="6C5313FD" w14:textId="77777777" w:rsidR="004D23C1" w:rsidRDefault="0004536B" w:rsidP="00486858">
      <w:pPr>
        <w:pStyle w:val="ListParagraph"/>
        <w:numPr>
          <w:ilvl w:val="0"/>
          <w:numId w:val="39"/>
        </w:numPr>
        <w:tabs>
          <w:tab w:val="left" w:pos="7075"/>
        </w:tabs>
      </w:pPr>
      <w:r>
        <w:t>Number of EHT-LTF symbols</w:t>
      </w:r>
    </w:p>
    <w:p w14:paraId="4A32B769" w14:textId="77777777" w:rsidR="0004536B" w:rsidRDefault="0004536B" w:rsidP="00486858">
      <w:pPr>
        <w:pStyle w:val="ListParagraph"/>
        <w:numPr>
          <w:ilvl w:val="0"/>
          <w:numId w:val="39"/>
        </w:numPr>
        <w:tabs>
          <w:tab w:val="left" w:pos="7075"/>
        </w:tabs>
      </w:pPr>
      <w:r>
        <w:t>PE related parameters</w:t>
      </w:r>
    </w:p>
    <w:p w14:paraId="16B32392" w14:textId="77777777" w:rsidR="0004536B" w:rsidRDefault="0004536B" w:rsidP="00E37F6E">
      <w:pPr>
        <w:tabs>
          <w:tab w:val="left" w:pos="7075"/>
        </w:tabs>
      </w:pPr>
    </w:p>
    <w:p w14:paraId="71684525" w14:textId="77777777"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14:paraId="4831839E" w14:textId="77777777" w:rsidR="0004536B" w:rsidRDefault="0004536B" w:rsidP="00E37F6E">
      <w:pPr>
        <w:tabs>
          <w:tab w:val="left" w:pos="7075"/>
        </w:tabs>
      </w:pPr>
    </w:p>
    <w:p w14:paraId="2E9322E2" w14:textId="77777777" w:rsidR="00FA790C" w:rsidRDefault="00FA790C" w:rsidP="00E37F6E">
      <w:pPr>
        <w:tabs>
          <w:tab w:val="left" w:pos="7075"/>
        </w:tabs>
        <w:rPr>
          <w:b/>
        </w:rPr>
      </w:pPr>
    </w:p>
    <w:p w14:paraId="5DAE13D0" w14:textId="77777777"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14:paraId="7A3AF8FC" w14:textId="77777777" w:rsidR="00FA3DA5" w:rsidRDefault="00FA3DA5" w:rsidP="00E37F6E">
      <w:pPr>
        <w:tabs>
          <w:tab w:val="left" w:pos="7075"/>
        </w:tabs>
      </w:pPr>
    </w:p>
    <w:p w14:paraId="436EE75D" w14:textId="77777777" w:rsidR="00FA3DA5" w:rsidRDefault="00FA3DA5" w:rsidP="00E37F6E">
      <w:pPr>
        <w:tabs>
          <w:tab w:val="left" w:pos="7075"/>
        </w:tabs>
      </w:pPr>
      <w:r>
        <w:t>SP</w:t>
      </w:r>
    </w:p>
    <w:p w14:paraId="10AEB288" w14:textId="77777777" w:rsidR="00FA3DA5" w:rsidRDefault="00FA3DA5" w:rsidP="00E37F6E">
      <w:pPr>
        <w:tabs>
          <w:tab w:val="left" w:pos="7075"/>
        </w:tabs>
      </w:pPr>
    </w:p>
    <w:p w14:paraId="1903B36C" w14:textId="77777777"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14:paraId="3E06E990" w14:textId="77777777" w:rsidR="00FC4926" w:rsidRDefault="00FC4926" w:rsidP="00E37F6E">
      <w:pPr>
        <w:tabs>
          <w:tab w:val="left" w:pos="7075"/>
        </w:tabs>
        <w:rPr>
          <w:lang w:val="en-US"/>
        </w:rPr>
      </w:pPr>
    </w:p>
    <w:p w14:paraId="2A3AFD0D" w14:textId="77777777"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14:paraId="340A96FE" w14:textId="77777777" w:rsidR="00FC4926" w:rsidRDefault="00FC4926" w:rsidP="00E37F6E">
      <w:pPr>
        <w:tabs>
          <w:tab w:val="left" w:pos="7075"/>
        </w:tabs>
      </w:pPr>
    </w:p>
    <w:p w14:paraId="154F5BC1" w14:textId="77777777" w:rsidR="00FA790C" w:rsidRPr="00FC4926" w:rsidRDefault="00FA790C" w:rsidP="00E37F6E">
      <w:pPr>
        <w:tabs>
          <w:tab w:val="left" w:pos="7075"/>
        </w:tabs>
      </w:pPr>
    </w:p>
    <w:p w14:paraId="207FA78C" w14:textId="77777777" w:rsidR="00FA790C" w:rsidRDefault="00FA790C">
      <w:pPr>
        <w:rPr>
          <w:b/>
        </w:rPr>
      </w:pPr>
      <w:r>
        <w:rPr>
          <w:b/>
        </w:rPr>
        <w:br w:type="page"/>
      </w:r>
    </w:p>
    <w:p w14:paraId="5C4B74AF" w14:textId="77777777"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14:paraId="55C83AB6" w14:textId="77777777" w:rsidR="004A100E" w:rsidRDefault="004A100E" w:rsidP="00E37F6E">
      <w:pPr>
        <w:tabs>
          <w:tab w:val="left" w:pos="7075"/>
        </w:tabs>
      </w:pPr>
    </w:p>
    <w:p w14:paraId="7D81297C" w14:textId="77777777" w:rsidR="004A100E" w:rsidRDefault="004A100E" w:rsidP="00E37F6E">
      <w:pPr>
        <w:tabs>
          <w:tab w:val="left" w:pos="7075"/>
        </w:tabs>
      </w:pPr>
      <w:r>
        <w:t>SP</w:t>
      </w:r>
      <w:r w:rsidR="00196DC0">
        <w:t>#1</w:t>
      </w:r>
    </w:p>
    <w:p w14:paraId="5F21844A" w14:textId="77777777" w:rsidR="007E7940" w:rsidRDefault="007E7940" w:rsidP="007E7940">
      <w:pPr>
        <w:tabs>
          <w:tab w:val="left" w:pos="7075"/>
        </w:tabs>
      </w:pPr>
    </w:p>
    <w:p w14:paraId="23DCE9AB" w14:textId="77777777" w:rsidR="007E7940" w:rsidRDefault="007E7940" w:rsidP="007E7940">
      <w:pPr>
        <w:tabs>
          <w:tab w:val="left" w:pos="7075"/>
        </w:tabs>
      </w:pPr>
      <w:r>
        <w:t>Do you support following in 11be?</w:t>
      </w:r>
    </w:p>
    <w:p w14:paraId="6CFD1657" w14:textId="77777777" w:rsidR="007E7940" w:rsidRDefault="007E7940" w:rsidP="00486858">
      <w:pPr>
        <w:pStyle w:val="ListParagraph"/>
        <w:numPr>
          <w:ilvl w:val="0"/>
          <w:numId w:val="41"/>
        </w:numPr>
        <w:tabs>
          <w:tab w:val="left" w:pos="7075"/>
        </w:tabs>
      </w:pPr>
      <w:r>
        <w:t>Preamble of primary 20MHz channel shall not be punctured in any PPDU (Except TB PPDU)</w:t>
      </w:r>
    </w:p>
    <w:p w14:paraId="444F03E9" w14:textId="77777777" w:rsidR="007E7940" w:rsidRDefault="007E7940" w:rsidP="007E7940">
      <w:pPr>
        <w:tabs>
          <w:tab w:val="left" w:pos="7075"/>
        </w:tabs>
      </w:pPr>
    </w:p>
    <w:p w14:paraId="2655E8AC" w14:textId="77777777" w:rsidR="003E0CA7" w:rsidRDefault="007E7940" w:rsidP="003E0CA7">
      <w:pPr>
        <w:tabs>
          <w:tab w:val="left" w:pos="7075"/>
        </w:tabs>
      </w:pPr>
      <w:r w:rsidRPr="007E7940">
        <w:rPr>
          <w:highlight w:val="green"/>
        </w:rPr>
        <w:t>Y/N/A: 45/1/10</w:t>
      </w:r>
      <w:r>
        <w:t xml:space="preserve">  </w:t>
      </w:r>
    </w:p>
    <w:p w14:paraId="48CBDEF5" w14:textId="77777777" w:rsidR="003E0CA7" w:rsidRDefault="003E0CA7" w:rsidP="003E0CA7">
      <w:pPr>
        <w:tabs>
          <w:tab w:val="left" w:pos="7075"/>
        </w:tabs>
      </w:pPr>
    </w:p>
    <w:p w14:paraId="503539FD" w14:textId="77777777" w:rsidR="00FA790C" w:rsidRDefault="00FA790C" w:rsidP="003E0CA7">
      <w:pPr>
        <w:tabs>
          <w:tab w:val="left" w:pos="7075"/>
        </w:tabs>
      </w:pPr>
    </w:p>
    <w:p w14:paraId="24FE88B6" w14:textId="77777777" w:rsidR="003E0CA7" w:rsidRDefault="003E0CA7" w:rsidP="003E0CA7">
      <w:pPr>
        <w:tabs>
          <w:tab w:val="left" w:pos="7075"/>
        </w:tabs>
      </w:pPr>
      <w:r>
        <w:t>SP</w:t>
      </w:r>
      <w:r w:rsidR="00196DC0">
        <w:t>#3</w:t>
      </w:r>
    </w:p>
    <w:p w14:paraId="53CF73E0" w14:textId="77777777" w:rsidR="003E0CA7" w:rsidRDefault="003E0CA7" w:rsidP="003E0CA7">
      <w:pPr>
        <w:tabs>
          <w:tab w:val="left" w:pos="7075"/>
        </w:tabs>
      </w:pPr>
    </w:p>
    <w:p w14:paraId="589D3655" w14:textId="77777777"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14:paraId="223A528B" w14:textId="77777777" w:rsidR="003E0CA7" w:rsidRPr="009C5054" w:rsidRDefault="003E0CA7" w:rsidP="003E0CA7">
      <w:pPr>
        <w:tabs>
          <w:tab w:val="left" w:pos="7075"/>
        </w:tabs>
        <w:ind w:left="360"/>
        <w:rPr>
          <w:lang w:val="en-US"/>
        </w:rPr>
      </w:pPr>
    </w:p>
    <w:p w14:paraId="327D550C" w14:textId="77777777"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14:paraId="0D3469D4" w14:textId="77777777" w:rsidR="00CD3B3F" w:rsidRDefault="00CD3B3F" w:rsidP="003E0CA7">
      <w:pPr>
        <w:tabs>
          <w:tab w:val="left" w:pos="7075"/>
        </w:tabs>
      </w:pPr>
    </w:p>
    <w:p w14:paraId="2ECCB3E5" w14:textId="77777777" w:rsidR="00CD3B3F" w:rsidRDefault="00CD3B3F" w:rsidP="003E0CA7">
      <w:pPr>
        <w:tabs>
          <w:tab w:val="left" w:pos="7075"/>
        </w:tabs>
      </w:pPr>
      <w:r>
        <w:t>Reference:</w:t>
      </w:r>
      <w:r w:rsidR="003C6A72">
        <w:t xml:space="preserve">  </w:t>
      </w:r>
      <w:r w:rsidR="003C6A72" w:rsidRPr="003C6A72">
        <w:t>11-20-0587-00-00be-minutes-april-phy-cc</w:t>
      </w:r>
    </w:p>
    <w:p w14:paraId="7E1E35C6" w14:textId="77777777" w:rsidR="002F69D6" w:rsidRPr="005758D1" w:rsidRDefault="002F69D6" w:rsidP="002F69D6">
      <w:pPr>
        <w:pStyle w:val="Heading2"/>
        <w:rPr>
          <w:u w:val="none"/>
          <w:lang w:val="en-US"/>
        </w:rPr>
      </w:pPr>
      <w:bookmarkStart w:id="1866" w:name="_Toc42188671"/>
      <w:r>
        <w:rPr>
          <w:u w:val="none"/>
          <w:lang w:val="en-US"/>
        </w:rPr>
        <w:t>April 6 (MAC):  0</w:t>
      </w:r>
      <w:r w:rsidRPr="005758D1">
        <w:rPr>
          <w:u w:val="none"/>
          <w:lang w:val="en-US"/>
        </w:rPr>
        <w:t xml:space="preserve"> </w:t>
      </w:r>
      <w:r>
        <w:rPr>
          <w:u w:val="none"/>
          <w:lang w:val="en-US"/>
        </w:rPr>
        <w:t>SP</w:t>
      </w:r>
      <w:bookmarkEnd w:id="1866"/>
    </w:p>
    <w:p w14:paraId="6801E81C" w14:textId="77777777" w:rsidR="002F69D6" w:rsidRDefault="002F69D6" w:rsidP="000A2797">
      <w:pPr>
        <w:jc w:val="both"/>
        <w:rPr>
          <w:szCs w:val="22"/>
          <w:lang w:val="en-US"/>
        </w:rPr>
      </w:pPr>
    </w:p>
    <w:p w14:paraId="2C326BB1" w14:textId="77777777" w:rsidR="002F69D6" w:rsidRPr="004A2466" w:rsidRDefault="002F69D6" w:rsidP="002F69D6">
      <w:pPr>
        <w:jc w:val="both"/>
        <w:rPr>
          <w:lang w:val="en-US"/>
        </w:rPr>
      </w:pPr>
      <w:r w:rsidRPr="004A2466">
        <w:rPr>
          <w:lang w:val="en-US"/>
        </w:rPr>
        <w:t>No straw polls were conducted.</w:t>
      </w:r>
    </w:p>
    <w:p w14:paraId="255A1FE6" w14:textId="77777777" w:rsidR="002F69D6" w:rsidRPr="004A2466" w:rsidRDefault="002F69D6" w:rsidP="002F69D6">
      <w:pPr>
        <w:jc w:val="both"/>
        <w:rPr>
          <w:lang w:val="en-US"/>
        </w:rPr>
      </w:pPr>
    </w:p>
    <w:p w14:paraId="0D866FAF" w14:textId="77777777"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14:paraId="797737BB" w14:textId="77777777" w:rsidR="004D23C1" w:rsidRPr="005758D1" w:rsidRDefault="004D23C1" w:rsidP="004D23C1">
      <w:pPr>
        <w:pStyle w:val="Heading2"/>
        <w:rPr>
          <w:u w:val="none"/>
          <w:lang w:val="en-US"/>
        </w:rPr>
      </w:pPr>
      <w:bookmarkStart w:id="1867" w:name="_Toc42188672"/>
      <w:r>
        <w:rPr>
          <w:u w:val="none"/>
          <w:lang w:val="en-US"/>
        </w:rPr>
        <w:t xml:space="preserve">April 9 (PHY):  </w:t>
      </w:r>
      <w:r w:rsidR="00791EC4">
        <w:rPr>
          <w:u w:val="none"/>
          <w:lang w:val="en-US"/>
        </w:rPr>
        <w:t>6</w:t>
      </w:r>
      <w:r w:rsidRPr="005758D1">
        <w:rPr>
          <w:u w:val="none"/>
          <w:lang w:val="en-US"/>
        </w:rPr>
        <w:t xml:space="preserve"> SPs</w:t>
      </w:r>
      <w:bookmarkEnd w:id="1867"/>
    </w:p>
    <w:p w14:paraId="6DA1F2BF" w14:textId="77777777" w:rsidR="004D23C1" w:rsidRDefault="004D23C1" w:rsidP="000A2797">
      <w:pPr>
        <w:jc w:val="both"/>
        <w:rPr>
          <w:szCs w:val="22"/>
          <w:lang w:val="en-US"/>
        </w:rPr>
      </w:pPr>
    </w:p>
    <w:p w14:paraId="78EA864A" w14:textId="77777777"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14:paraId="582EBD4B" w14:textId="77777777" w:rsidR="00267E3C" w:rsidRDefault="00267E3C" w:rsidP="000A2797">
      <w:pPr>
        <w:jc w:val="both"/>
        <w:rPr>
          <w:szCs w:val="22"/>
          <w:lang w:val="en-US"/>
        </w:rPr>
      </w:pPr>
    </w:p>
    <w:p w14:paraId="1420BC31" w14:textId="77777777"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14:paraId="46E06464" w14:textId="77777777" w:rsidR="00BA5A26" w:rsidRDefault="00BA5A26" w:rsidP="00BA5A26">
      <w:pPr>
        <w:jc w:val="both"/>
        <w:rPr>
          <w:szCs w:val="22"/>
          <w:lang w:val="en-US"/>
        </w:rPr>
      </w:pPr>
    </w:p>
    <w:p w14:paraId="297819D6" w14:textId="77777777"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14:paraId="7F83E17B" w14:textId="77777777" w:rsidR="00BA5A26" w:rsidRDefault="00BA5A26" w:rsidP="00486858">
      <w:pPr>
        <w:pStyle w:val="ListParagraph"/>
        <w:numPr>
          <w:ilvl w:val="0"/>
          <w:numId w:val="41"/>
        </w:numPr>
        <w:jc w:val="both"/>
        <w:rPr>
          <w:bCs/>
          <w:lang w:val="en-US"/>
        </w:rPr>
      </w:pPr>
      <w:r w:rsidRPr="00BA5A26">
        <w:rPr>
          <w:bCs/>
          <w:lang w:val="en-US"/>
        </w:rPr>
        <w:t>Assuming 2 content channels are used</w:t>
      </w:r>
    </w:p>
    <w:p w14:paraId="016E3B7A" w14:textId="77777777" w:rsidR="00BA5A26" w:rsidRDefault="00BA5A26" w:rsidP="00486858">
      <w:pPr>
        <w:pStyle w:val="ListParagraph"/>
        <w:numPr>
          <w:ilvl w:val="0"/>
          <w:numId w:val="41"/>
        </w:numPr>
        <w:jc w:val="both"/>
        <w:rPr>
          <w:bCs/>
          <w:lang w:val="en-US"/>
        </w:rPr>
      </w:pPr>
      <w:r w:rsidRPr="00BA5A26">
        <w:rPr>
          <w:bCs/>
          <w:lang w:val="en-US"/>
        </w:rPr>
        <w:t>Puncturing signaling may be different for different 80MHz channels</w:t>
      </w:r>
    </w:p>
    <w:p w14:paraId="7CEC5A4F" w14:textId="77777777" w:rsidR="00BA5A26" w:rsidRPr="00BA5A26" w:rsidRDefault="00BA5A26" w:rsidP="00486858">
      <w:pPr>
        <w:pStyle w:val="ListParagraph"/>
        <w:numPr>
          <w:ilvl w:val="0"/>
          <w:numId w:val="41"/>
        </w:numPr>
        <w:jc w:val="both"/>
        <w:rPr>
          <w:bCs/>
          <w:lang w:val="en-US"/>
        </w:rPr>
      </w:pPr>
      <w:r w:rsidRPr="00BA5A26">
        <w:rPr>
          <w:bCs/>
          <w:lang w:val="en-US"/>
        </w:rPr>
        <w:t>In 802.11ax in such cases the BW drops to 20MHz</w:t>
      </w:r>
    </w:p>
    <w:p w14:paraId="1251823D" w14:textId="77777777" w:rsidR="00BA5A26" w:rsidRDefault="00BA5A26" w:rsidP="000A2797">
      <w:pPr>
        <w:jc w:val="both"/>
        <w:rPr>
          <w:szCs w:val="22"/>
          <w:lang w:val="en-US"/>
        </w:rPr>
      </w:pPr>
    </w:p>
    <w:p w14:paraId="5BFE0EA3" w14:textId="77777777"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14:paraId="3C84710F" w14:textId="77777777" w:rsidR="00BA5A26" w:rsidRDefault="00BA5A26" w:rsidP="000A2797">
      <w:pPr>
        <w:jc w:val="both"/>
        <w:rPr>
          <w:szCs w:val="22"/>
        </w:rPr>
      </w:pPr>
    </w:p>
    <w:p w14:paraId="3FF2313A" w14:textId="77777777" w:rsidR="00FA790C" w:rsidRDefault="00FA790C" w:rsidP="000A2797">
      <w:pPr>
        <w:jc w:val="both"/>
        <w:rPr>
          <w:szCs w:val="22"/>
        </w:rPr>
      </w:pPr>
    </w:p>
    <w:p w14:paraId="495763AC" w14:textId="77777777" w:rsidR="00BA5A26" w:rsidRDefault="00BA5A26" w:rsidP="000A2797">
      <w:pPr>
        <w:jc w:val="both"/>
        <w:rPr>
          <w:szCs w:val="22"/>
        </w:rPr>
      </w:pPr>
      <w:r>
        <w:rPr>
          <w:szCs w:val="22"/>
        </w:rPr>
        <w:t>SP</w:t>
      </w:r>
      <w:r w:rsidR="0000712F">
        <w:rPr>
          <w:szCs w:val="22"/>
        </w:rPr>
        <w:t>#</w:t>
      </w:r>
      <w:r>
        <w:rPr>
          <w:szCs w:val="22"/>
        </w:rPr>
        <w:t>2</w:t>
      </w:r>
    </w:p>
    <w:p w14:paraId="3897A303" w14:textId="77777777" w:rsidR="00BA5A26" w:rsidRDefault="00BA5A26" w:rsidP="000A2797">
      <w:pPr>
        <w:jc w:val="both"/>
        <w:rPr>
          <w:szCs w:val="22"/>
        </w:rPr>
      </w:pPr>
    </w:p>
    <w:p w14:paraId="2C5588A7" w14:textId="77777777"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14:paraId="68682AFC" w14:textId="77777777" w:rsidR="00BA5A26" w:rsidRDefault="00BA5A26" w:rsidP="00486858">
      <w:pPr>
        <w:pStyle w:val="ListParagraph"/>
        <w:numPr>
          <w:ilvl w:val="0"/>
          <w:numId w:val="43"/>
        </w:numPr>
        <w:jc w:val="both"/>
        <w:rPr>
          <w:szCs w:val="22"/>
          <w:lang w:val="en-US"/>
        </w:rPr>
      </w:pPr>
      <w:r w:rsidRPr="00BA5A26">
        <w:rPr>
          <w:szCs w:val="22"/>
          <w:lang w:val="en-US"/>
        </w:rPr>
        <w:t>Assuming 2 content channels are used (Signaling TBD)</w:t>
      </w:r>
    </w:p>
    <w:p w14:paraId="7F45E7D9" w14:textId="77777777" w:rsidR="00BA5A26" w:rsidRDefault="00BA5A26" w:rsidP="00486858">
      <w:pPr>
        <w:pStyle w:val="ListParagraph"/>
        <w:numPr>
          <w:ilvl w:val="0"/>
          <w:numId w:val="43"/>
        </w:numPr>
        <w:jc w:val="both"/>
        <w:rPr>
          <w:szCs w:val="22"/>
          <w:lang w:val="en-US"/>
        </w:rPr>
      </w:pPr>
      <w:r w:rsidRPr="00BA5A26">
        <w:rPr>
          <w:szCs w:val="22"/>
          <w:lang w:val="en-US"/>
        </w:rPr>
        <w:t>Puncturing signaling may be different for different 80MHz channels</w:t>
      </w:r>
    </w:p>
    <w:p w14:paraId="37DC7C06" w14:textId="77777777" w:rsidR="0000712F" w:rsidRDefault="00BA5A26" w:rsidP="00486858">
      <w:pPr>
        <w:pStyle w:val="ListParagraph"/>
        <w:numPr>
          <w:ilvl w:val="0"/>
          <w:numId w:val="43"/>
        </w:numPr>
        <w:jc w:val="both"/>
        <w:rPr>
          <w:szCs w:val="22"/>
          <w:lang w:val="en-US"/>
        </w:rPr>
      </w:pPr>
      <w:r w:rsidRPr="00BA5A26">
        <w:rPr>
          <w:szCs w:val="22"/>
          <w:lang w:val="en-US"/>
        </w:rPr>
        <w:t>In 802.11ax in such cases the BW drops to 20MHz</w:t>
      </w:r>
    </w:p>
    <w:p w14:paraId="208EC654" w14:textId="77777777" w:rsidR="0000712F" w:rsidRDefault="0000712F" w:rsidP="0000712F">
      <w:pPr>
        <w:pStyle w:val="ListParagraph"/>
        <w:ind w:left="0"/>
        <w:jc w:val="both"/>
        <w:rPr>
          <w:szCs w:val="22"/>
          <w:lang w:val="en-US"/>
        </w:rPr>
      </w:pPr>
    </w:p>
    <w:p w14:paraId="205B3752" w14:textId="77777777"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14:paraId="6665FE1B" w14:textId="77777777" w:rsidR="0000712F" w:rsidRDefault="0000712F" w:rsidP="0000712F">
      <w:pPr>
        <w:jc w:val="both"/>
        <w:rPr>
          <w:szCs w:val="22"/>
        </w:rPr>
      </w:pPr>
    </w:p>
    <w:p w14:paraId="71D25049" w14:textId="77777777" w:rsidR="00EE0058" w:rsidRDefault="00EE0058">
      <w:pPr>
        <w:rPr>
          <w:szCs w:val="22"/>
        </w:rPr>
      </w:pPr>
      <w:r>
        <w:rPr>
          <w:szCs w:val="22"/>
        </w:rPr>
        <w:br w:type="page"/>
      </w:r>
    </w:p>
    <w:p w14:paraId="2C5EF1BD" w14:textId="77777777" w:rsidR="0000712F" w:rsidRDefault="0000712F" w:rsidP="0000712F">
      <w:pPr>
        <w:jc w:val="both"/>
        <w:rPr>
          <w:szCs w:val="22"/>
        </w:rPr>
      </w:pPr>
      <w:r>
        <w:rPr>
          <w:szCs w:val="22"/>
        </w:rPr>
        <w:lastRenderedPageBreak/>
        <w:t>SP#3</w:t>
      </w:r>
    </w:p>
    <w:p w14:paraId="516CA4D1" w14:textId="77777777" w:rsidR="00BE5C8B" w:rsidRDefault="00BE5C8B" w:rsidP="00BE5C8B">
      <w:pPr>
        <w:jc w:val="both"/>
        <w:rPr>
          <w:szCs w:val="22"/>
        </w:rPr>
      </w:pPr>
    </w:p>
    <w:p w14:paraId="4FFBD8DD" w14:textId="77777777"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14:paraId="0BBB888E" w14:textId="77777777" w:rsidR="00BE5C8B" w:rsidRDefault="00BE5C8B" w:rsidP="00486858">
      <w:pPr>
        <w:pStyle w:val="ListParagraph"/>
        <w:numPr>
          <w:ilvl w:val="0"/>
          <w:numId w:val="44"/>
        </w:numPr>
        <w:jc w:val="both"/>
        <w:rPr>
          <w:szCs w:val="22"/>
        </w:rPr>
      </w:pPr>
      <w:r w:rsidRPr="00BE5C8B">
        <w:rPr>
          <w:szCs w:val="22"/>
        </w:rPr>
        <w:t>Will be used only by devices that can decode pre-EHT on 160MHz</w:t>
      </w:r>
    </w:p>
    <w:p w14:paraId="34726323" w14:textId="77777777" w:rsidR="00BE5C8B" w:rsidRDefault="00BE5C8B" w:rsidP="00486858">
      <w:pPr>
        <w:pStyle w:val="ListParagraph"/>
        <w:numPr>
          <w:ilvl w:val="0"/>
          <w:numId w:val="44"/>
        </w:numPr>
        <w:jc w:val="both"/>
        <w:rPr>
          <w:szCs w:val="22"/>
        </w:rPr>
      </w:pPr>
      <w:r w:rsidRPr="00BE5C8B">
        <w:rPr>
          <w:szCs w:val="22"/>
          <w:u w:val="single"/>
        </w:rPr>
        <w:t>Will NOT</w:t>
      </w:r>
      <w:r w:rsidRPr="00BE5C8B">
        <w:rPr>
          <w:szCs w:val="22"/>
        </w:rPr>
        <w:t xml:space="preserve"> affect the operation of STAs that decode pre-EHT on 80MHz</w:t>
      </w:r>
    </w:p>
    <w:p w14:paraId="23520E5B" w14:textId="77777777" w:rsidR="00BE5C8B" w:rsidRDefault="00BE5C8B" w:rsidP="00486858">
      <w:pPr>
        <w:pStyle w:val="ListParagraph"/>
        <w:numPr>
          <w:ilvl w:val="0"/>
          <w:numId w:val="44"/>
        </w:numPr>
        <w:jc w:val="both"/>
        <w:rPr>
          <w:szCs w:val="22"/>
        </w:rPr>
      </w:pPr>
      <w:r w:rsidRPr="00BE5C8B">
        <w:rPr>
          <w:szCs w:val="22"/>
        </w:rPr>
        <w:t>Applicable for BW=160,320MHz. For BW=240MHz applicable for P160 only</w:t>
      </w:r>
    </w:p>
    <w:p w14:paraId="1DFD8E54" w14:textId="77777777" w:rsidR="0000712F" w:rsidRPr="00BE5C8B" w:rsidRDefault="00BE5C8B" w:rsidP="00486858">
      <w:pPr>
        <w:pStyle w:val="ListParagraph"/>
        <w:numPr>
          <w:ilvl w:val="0"/>
          <w:numId w:val="44"/>
        </w:numPr>
        <w:jc w:val="both"/>
        <w:rPr>
          <w:szCs w:val="22"/>
        </w:rPr>
      </w:pPr>
      <w:r w:rsidRPr="00BE5C8B">
        <w:rPr>
          <w:szCs w:val="22"/>
        </w:rPr>
        <w:t>Signaling content is TBD</w:t>
      </w:r>
    </w:p>
    <w:p w14:paraId="2349FB1E" w14:textId="77777777" w:rsidR="0000712F" w:rsidRDefault="0000712F" w:rsidP="0000712F">
      <w:pPr>
        <w:jc w:val="both"/>
        <w:rPr>
          <w:szCs w:val="22"/>
        </w:rPr>
      </w:pPr>
    </w:p>
    <w:p w14:paraId="68337621" w14:textId="77777777"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14:paraId="1947ADBA" w14:textId="77777777" w:rsidR="00BE5C8B" w:rsidRDefault="00BE5C8B" w:rsidP="0000712F">
      <w:pPr>
        <w:jc w:val="both"/>
        <w:rPr>
          <w:szCs w:val="22"/>
        </w:rPr>
      </w:pPr>
    </w:p>
    <w:p w14:paraId="6DE074F6" w14:textId="77777777" w:rsidR="00FA790C" w:rsidRDefault="00FA790C" w:rsidP="0000712F">
      <w:pPr>
        <w:jc w:val="both"/>
        <w:rPr>
          <w:szCs w:val="22"/>
        </w:rPr>
      </w:pPr>
    </w:p>
    <w:p w14:paraId="56F3EAA4" w14:textId="77777777"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14:paraId="667D775C" w14:textId="77777777" w:rsidR="00734C34" w:rsidRDefault="00734C34" w:rsidP="0000712F">
      <w:pPr>
        <w:jc w:val="both"/>
        <w:rPr>
          <w:szCs w:val="22"/>
        </w:rPr>
      </w:pPr>
    </w:p>
    <w:p w14:paraId="7658DFD5" w14:textId="77777777" w:rsidR="003017AF" w:rsidRDefault="003017AF" w:rsidP="0000712F">
      <w:pPr>
        <w:jc w:val="both"/>
        <w:rPr>
          <w:szCs w:val="22"/>
        </w:rPr>
      </w:pPr>
      <w:r>
        <w:rPr>
          <w:szCs w:val="22"/>
        </w:rPr>
        <w:t>SP#2</w:t>
      </w:r>
    </w:p>
    <w:p w14:paraId="4A8FDF4C" w14:textId="77777777" w:rsidR="003017AF" w:rsidRDefault="003017AF" w:rsidP="003017AF">
      <w:pPr>
        <w:tabs>
          <w:tab w:val="left" w:pos="7075"/>
        </w:tabs>
        <w:rPr>
          <w:rFonts w:eastAsiaTheme="minorEastAsia"/>
          <w:bCs/>
        </w:rPr>
      </w:pPr>
    </w:p>
    <w:p w14:paraId="0C763643" w14:textId="77777777"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14:paraId="2E0C5F0A" w14:textId="77777777" w:rsidR="003017AF" w:rsidRDefault="003017AF" w:rsidP="00486858">
      <w:pPr>
        <w:pStyle w:val="ListParagraph"/>
        <w:numPr>
          <w:ilvl w:val="0"/>
          <w:numId w:val="45"/>
        </w:numPr>
        <w:tabs>
          <w:tab w:val="left" w:pos="7075"/>
        </w:tabs>
        <w:jc w:val="both"/>
        <w:rPr>
          <w:bCs/>
        </w:rPr>
      </w:pPr>
      <w:r w:rsidRPr="003017AF">
        <w:rPr>
          <w:bCs/>
        </w:rPr>
        <w:t>Note: Within each 80MHz segment, U-SIG is duplica</w:t>
      </w:r>
      <w:r>
        <w:rPr>
          <w:bCs/>
        </w:rPr>
        <w:t>ted in every non-punctured 20MHz</w:t>
      </w:r>
    </w:p>
    <w:p w14:paraId="2BA6CD0A" w14:textId="77777777" w:rsidR="003017AF" w:rsidRDefault="003017AF" w:rsidP="00486858">
      <w:pPr>
        <w:pStyle w:val="ListParagraph"/>
        <w:numPr>
          <w:ilvl w:val="0"/>
          <w:numId w:val="45"/>
        </w:numPr>
        <w:tabs>
          <w:tab w:val="left" w:pos="7075"/>
        </w:tabs>
        <w:jc w:val="both"/>
        <w:rPr>
          <w:bCs/>
        </w:rPr>
      </w:pPr>
      <w:r w:rsidRPr="003017AF">
        <w:rPr>
          <w:bCs/>
        </w:rPr>
        <w:t>Whether BW/Puncturing info can be different for different 80MHz is TB</w:t>
      </w:r>
      <w:r>
        <w:rPr>
          <w:bCs/>
        </w:rPr>
        <w:t>D</w:t>
      </w:r>
    </w:p>
    <w:p w14:paraId="3914BA45" w14:textId="77777777" w:rsidR="003017AF" w:rsidRPr="003017AF" w:rsidRDefault="00476051" w:rsidP="00486858">
      <w:pPr>
        <w:pStyle w:val="ListParagraph"/>
        <w:numPr>
          <w:ilvl w:val="0"/>
          <w:numId w:val="45"/>
        </w:numPr>
        <w:tabs>
          <w:tab w:val="left" w:pos="7075"/>
        </w:tabs>
        <w:jc w:val="both"/>
        <w:rPr>
          <w:bCs/>
        </w:rPr>
      </w:pPr>
      <w:r>
        <w:rPr>
          <w:bCs/>
        </w:rPr>
        <w:t>Whether BW and puncturing info</w:t>
      </w:r>
      <w:r w:rsidR="003017AF" w:rsidRPr="003017AF">
        <w:rPr>
          <w:bCs/>
        </w:rPr>
        <w:t xml:space="preserve"> in U-SIG are carried as a combined or a separate field is TBD </w:t>
      </w:r>
    </w:p>
    <w:p w14:paraId="6B3AC766" w14:textId="77777777" w:rsidR="00DA7108" w:rsidRDefault="00DA7108" w:rsidP="003017AF">
      <w:pPr>
        <w:jc w:val="both"/>
        <w:rPr>
          <w:szCs w:val="22"/>
        </w:rPr>
      </w:pPr>
    </w:p>
    <w:p w14:paraId="49008831" w14:textId="77777777" w:rsidR="003017AF" w:rsidRDefault="003017AF" w:rsidP="003017AF">
      <w:pPr>
        <w:tabs>
          <w:tab w:val="left" w:pos="7075"/>
        </w:tabs>
      </w:pPr>
      <w:r>
        <w:rPr>
          <w:highlight w:val="green"/>
        </w:rPr>
        <w:t xml:space="preserve">Y/N/A: </w:t>
      </w:r>
      <w:r w:rsidRPr="0088127C">
        <w:rPr>
          <w:highlight w:val="green"/>
        </w:rPr>
        <w:t>42/9/6</w:t>
      </w:r>
      <w:r>
        <w:t xml:space="preserve"> </w:t>
      </w:r>
    </w:p>
    <w:p w14:paraId="3475AE9F" w14:textId="77777777" w:rsidR="003017AF" w:rsidRDefault="003017AF" w:rsidP="003017AF">
      <w:pPr>
        <w:jc w:val="both"/>
        <w:rPr>
          <w:szCs w:val="22"/>
        </w:rPr>
      </w:pPr>
    </w:p>
    <w:p w14:paraId="21B8D60A" w14:textId="77777777" w:rsidR="00FA790C" w:rsidRDefault="00FA790C" w:rsidP="003017AF">
      <w:pPr>
        <w:jc w:val="both"/>
        <w:rPr>
          <w:szCs w:val="22"/>
        </w:rPr>
      </w:pPr>
    </w:p>
    <w:p w14:paraId="4AF81406" w14:textId="77777777" w:rsidR="006042B2" w:rsidRPr="006042B2" w:rsidRDefault="006042B2" w:rsidP="003017AF">
      <w:pPr>
        <w:jc w:val="both"/>
        <w:rPr>
          <w:b/>
          <w:szCs w:val="22"/>
        </w:rPr>
      </w:pPr>
      <w:r w:rsidRPr="006042B2">
        <w:rPr>
          <w:b/>
          <w:szCs w:val="22"/>
        </w:rPr>
        <w:t>20/0524r2 (Signaling of preamble puncturing in SU transmission, Dongguk Lim, LGE)</w:t>
      </w:r>
    </w:p>
    <w:p w14:paraId="2A251494" w14:textId="77777777" w:rsidR="006042B2" w:rsidRDefault="006042B2" w:rsidP="003017AF">
      <w:pPr>
        <w:jc w:val="both"/>
        <w:rPr>
          <w:szCs w:val="22"/>
        </w:rPr>
      </w:pPr>
    </w:p>
    <w:p w14:paraId="6B9348E8" w14:textId="77777777" w:rsidR="006042B2" w:rsidRDefault="006042B2" w:rsidP="003017AF">
      <w:pPr>
        <w:jc w:val="both"/>
        <w:rPr>
          <w:szCs w:val="22"/>
        </w:rPr>
      </w:pPr>
      <w:r>
        <w:rPr>
          <w:szCs w:val="22"/>
        </w:rPr>
        <w:t>SP</w:t>
      </w:r>
      <w:r w:rsidR="007C754D">
        <w:rPr>
          <w:szCs w:val="22"/>
        </w:rPr>
        <w:t>#</w:t>
      </w:r>
      <w:r>
        <w:rPr>
          <w:szCs w:val="22"/>
        </w:rPr>
        <w:t>2</w:t>
      </w:r>
    </w:p>
    <w:p w14:paraId="0C60CFA4" w14:textId="77777777" w:rsidR="006042B2" w:rsidRDefault="006042B2" w:rsidP="003017AF">
      <w:pPr>
        <w:jc w:val="both"/>
        <w:rPr>
          <w:szCs w:val="22"/>
        </w:rPr>
      </w:pPr>
    </w:p>
    <w:p w14:paraId="790A74A8" w14:textId="77777777"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14:paraId="212A4612" w14:textId="77777777" w:rsidR="006042B2" w:rsidRDefault="006042B2" w:rsidP="003017AF">
      <w:pPr>
        <w:jc w:val="both"/>
        <w:rPr>
          <w:szCs w:val="22"/>
        </w:rPr>
      </w:pPr>
    </w:p>
    <w:p w14:paraId="6DCEEFE3" w14:textId="77777777"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14:paraId="36D5BF04" w14:textId="77777777" w:rsidR="00CF4D88" w:rsidRDefault="00CF4D88" w:rsidP="003017AF">
      <w:pPr>
        <w:jc w:val="both"/>
        <w:rPr>
          <w:szCs w:val="22"/>
        </w:rPr>
      </w:pPr>
    </w:p>
    <w:p w14:paraId="410DD77E" w14:textId="77777777" w:rsidR="00FA790C" w:rsidRDefault="00FA790C" w:rsidP="003017AF">
      <w:pPr>
        <w:jc w:val="both"/>
        <w:rPr>
          <w:szCs w:val="22"/>
        </w:rPr>
      </w:pPr>
    </w:p>
    <w:p w14:paraId="4B10CAD9" w14:textId="77777777" w:rsidR="007C754D" w:rsidRDefault="007C754D" w:rsidP="003017AF">
      <w:pPr>
        <w:jc w:val="both"/>
        <w:rPr>
          <w:szCs w:val="22"/>
        </w:rPr>
      </w:pPr>
      <w:r>
        <w:rPr>
          <w:szCs w:val="22"/>
        </w:rPr>
        <w:t>SP#3</w:t>
      </w:r>
    </w:p>
    <w:p w14:paraId="5E42CB02" w14:textId="77777777" w:rsidR="007C754D" w:rsidRDefault="007C754D" w:rsidP="003017AF">
      <w:pPr>
        <w:jc w:val="both"/>
        <w:rPr>
          <w:szCs w:val="22"/>
        </w:rPr>
      </w:pPr>
    </w:p>
    <w:p w14:paraId="4373064F" w14:textId="77777777"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14:paraId="2EC5E4D5" w14:textId="77777777" w:rsidR="0003756E" w:rsidRDefault="0003756E" w:rsidP="00486858">
      <w:pPr>
        <w:pStyle w:val="ListParagraph"/>
        <w:numPr>
          <w:ilvl w:val="0"/>
          <w:numId w:val="46"/>
        </w:numPr>
        <w:tabs>
          <w:tab w:val="left" w:pos="7075"/>
        </w:tabs>
        <w:jc w:val="both"/>
        <w:rPr>
          <w:bCs/>
        </w:rPr>
      </w:pPr>
      <w:r w:rsidRPr="0003756E">
        <w:rPr>
          <w:bCs/>
        </w:rPr>
        <w:t>Approach. 1: BW field includes some puncturing informatio</w:t>
      </w:r>
      <w:r>
        <w:rPr>
          <w:bCs/>
        </w:rPr>
        <w:t>n</w:t>
      </w:r>
    </w:p>
    <w:p w14:paraId="78E89AF0" w14:textId="77777777" w:rsidR="0003756E" w:rsidRDefault="0003756E" w:rsidP="00486858">
      <w:pPr>
        <w:pStyle w:val="ListParagraph"/>
        <w:numPr>
          <w:ilvl w:val="0"/>
          <w:numId w:val="46"/>
        </w:numPr>
        <w:tabs>
          <w:tab w:val="left" w:pos="7075"/>
        </w:tabs>
        <w:jc w:val="both"/>
        <w:rPr>
          <w:bCs/>
        </w:rPr>
      </w:pPr>
      <w:r w:rsidRPr="0003756E">
        <w:rPr>
          <w:bCs/>
        </w:rPr>
        <w:t xml:space="preserve">Approach. 2: BW field doesn’t include puncturing information. Puncturing information is a separate field. </w:t>
      </w:r>
    </w:p>
    <w:p w14:paraId="0E8CE80B" w14:textId="77777777" w:rsidR="0003756E" w:rsidRPr="0003756E" w:rsidRDefault="0003756E" w:rsidP="00486858">
      <w:pPr>
        <w:pStyle w:val="ListParagraph"/>
        <w:numPr>
          <w:ilvl w:val="0"/>
          <w:numId w:val="46"/>
        </w:numPr>
        <w:tabs>
          <w:tab w:val="left" w:pos="7075"/>
        </w:tabs>
        <w:jc w:val="both"/>
        <w:rPr>
          <w:bCs/>
        </w:rPr>
      </w:pPr>
      <w:r w:rsidRPr="0003756E">
        <w:rPr>
          <w:bCs/>
        </w:rPr>
        <w:t xml:space="preserve">Abs </w:t>
      </w:r>
    </w:p>
    <w:p w14:paraId="4EAEB567" w14:textId="77777777" w:rsidR="004B23B2" w:rsidRDefault="004B23B2" w:rsidP="004B23B2">
      <w:pPr>
        <w:tabs>
          <w:tab w:val="left" w:pos="7075"/>
        </w:tabs>
        <w:rPr>
          <w:highlight w:val="cyan"/>
        </w:rPr>
      </w:pPr>
    </w:p>
    <w:p w14:paraId="1F720E3B" w14:textId="77777777" w:rsidR="004B23B2" w:rsidRDefault="004B23B2" w:rsidP="004B23B2">
      <w:pPr>
        <w:tabs>
          <w:tab w:val="left" w:pos="7075"/>
        </w:tabs>
      </w:pPr>
      <w:r w:rsidRPr="004941AB">
        <w:rPr>
          <w:highlight w:val="cyan"/>
        </w:rPr>
        <w:t>Y/N/A:  17/30/10</w:t>
      </w:r>
      <w:r>
        <w:t xml:space="preserve"> </w:t>
      </w:r>
    </w:p>
    <w:p w14:paraId="7598B0CB" w14:textId="77777777" w:rsidR="004B23B2" w:rsidRDefault="004B23B2" w:rsidP="003017AF">
      <w:pPr>
        <w:jc w:val="both"/>
        <w:rPr>
          <w:szCs w:val="22"/>
        </w:rPr>
      </w:pPr>
    </w:p>
    <w:p w14:paraId="7DC340E5" w14:textId="77777777" w:rsidR="00791EC4" w:rsidRDefault="00791EC4" w:rsidP="003017AF">
      <w:pPr>
        <w:jc w:val="both"/>
        <w:rPr>
          <w:szCs w:val="22"/>
        </w:rPr>
      </w:pPr>
      <w:r>
        <w:rPr>
          <w:szCs w:val="22"/>
        </w:rPr>
        <w:t xml:space="preserve">Reference:  </w:t>
      </w:r>
      <w:r w:rsidRPr="00791EC4">
        <w:rPr>
          <w:szCs w:val="22"/>
        </w:rPr>
        <w:t>11-20-0587-01-00be-minutes-april-phy-cc</w:t>
      </w:r>
    </w:p>
    <w:p w14:paraId="469D99C9" w14:textId="77777777" w:rsidR="00791EC4" w:rsidRPr="005758D1" w:rsidRDefault="00791EC4" w:rsidP="00791EC4">
      <w:pPr>
        <w:pStyle w:val="Heading2"/>
        <w:rPr>
          <w:u w:val="none"/>
          <w:lang w:val="en-US"/>
        </w:rPr>
      </w:pPr>
      <w:bookmarkStart w:id="1868" w:name="_Toc42188673"/>
      <w:r>
        <w:rPr>
          <w:u w:val="none"/>
          <w:lang w:val="en-US"/>
        </w:rPr>
        <w:t>April 9 (MAC):  0</w:t>
      </w:r>
      <w:r w:rsidRPr="005758D1">
        <w:rPr>
          <w:u w:val="none"/>
          <w:lang w:val="en-US"/>
        </w:rPr>
        <w:t xml:space="preserve"> </w:t>
      </w:r>
      <w:r>
        <w:rPr>
          <w:u w:val="none"/>
          <w:lang w:val="en-US"/>
        </w:rPr>
        <w:t>SP</w:t>
      </w:r>
      <w:bookmarkEnd w:id="1868"/>
    </w:p>
    <w:p w14:paraId="272192F5" w14:textId="77777777" w:rsidR="00791EC4" w:rsidRDefault="00791EC4" w:rsidP="00791EC4">
      <w:pPr>
        <w:jc w:val="both"/>
        <w:rPr>
          <w:szCs w:val="22"/>
          <w:lang w:val="en-US"/>
        </w:rPr>
      </w:pPr>
    </w:p>
    <w:p w14:paraId="4E0F79CD" w14:textId="77777777" w:rsidR="00791EC4" w:rsidRPr="004A2466" w:rsidRDefault="00791EC4" w:rsidP="00791EC4">
      <w:pPr>
        <w:jc w:val="both"/>
        <w:rPr>
          <w:lang w:val="en-US"/>
        </w:rPr>
      </w:pPr>
      <w:r w:rsidRPr="004A2466">
        <w:rPr>
          <w:lang w:val="en-US"/>
        </w:rPr>
        <w:t>No straw polls were conducted.</w:t>
      </w:r>
    </w:p>
    <w:p w14:paraId="42C07B2C" w14:textId="77777777" w:rsidR="00791EC4" w:rsidRPr="004A2466" w:rsidRDefault="00791EC4" w:rsidP="00791EC4">
      <w:pPr>
        <w:jc w:val="both"/>
        <w:rPr>
          <w:lang w:val="en-US"/>
        </w:rPr>
      </w:pPr>
    </w:p>
    <w:p w14:paraId="6D422EAF" w14:textId="77777777"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14:paraId="1F05D867" w14:textId="77777777" w:rsidR="00EC2CD2" w:rsidRPr="005758D1" w:rsidRDefault="00EC2CD2" w:rsidP="00EC2CD2">
      <w:pPr>
        <w:pStyle w:val="Heading2"/>
        <w:rPr>
          <w:u w:val="none"/>
          <w:lang w:val="en-US"/>
        </w:rPr>
      </w:pPr>
      <w:bookmarkStart w:id="1869" w:name="_Toc42188674"/>
      <w:r>
        <w:rPr>
          <w:u w:val="none"/>
          <w:lang w:val="en-US"/>
        </w:rPr>
        <w:lastRenderedPageBreak/>
        <w:t xml:space="preserve">April 13 (PHY):  </w:t>
      </w:r>
      <w:r w:rsidR="00C17A65">
        <w:rPr>
          <w:u w:val="none"/>
          <w:lang w:val="en-US"/>
        </w:rPr>
        <w:t>8</w:t>
      </w:r>
      <w:r w:rsidRPr="005758D1">
        <w:rPr>
          <w:u w:val="none"/>
          <w:lang w:val="en-US"/>
        </w:rPr>
        <w:t xml:space="preserve"> SPs</w:t>
      </w:r>
      <w:bookmarkEnd w:id="1869"/>
    </w:p>
    <w:p w14:paraId="3E4B9F64" w14:textId="77777777" w:rsidR="00EC2CD2" w:rsidRDefault="00EC2CD2" w:rsidP="00791EC4">
      <w:pPr>
        <w:jc w:val="both"/>
        <w:rPr>
          <w:lang w:val="en-US"/>
        </w:rPr>
      </w:pPr>
    </w:p>
    <w:p w14:paraId="762E8D1A" w14:textId="77777777"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14:paraId="72E80D1D" w14:textId="77777777" w:rsidR="005F544C" w:rsidRDefault="005F544C" w:rsidP="000D7CD2">
      <w:pPr>
        <w:jc w:val="both"/>
        <w:rPr>
          <w:szCs w:val="22"/>
        </w:rPr>
      </w:pPr>
    </w:p>
    <w:p w14:paraId="4B4BF650" w14:textId="77777777" w:rsidR="00AA4076" w:rsidRDefault="00AA4076" w:rsidP="00AA4076">
      <w:pPr>
        <w:jc w:val="both"/>
        <w:rPr>
          <w:szCs w:val="22"/>
        </w:rPr>
      </w:pPr>
      <w:r>
        <w:rPr>
          <w:szCs w:val="22"/>
        </w:rPr>
        <w:t>SP</w:t>
      </w:r>
      <w:r w:rsidR="00954B12">
        <w:rPr>
          <w:szCs w:val="22"/>
        </w:rPr>
        <w:t>#1</w:t>
      </w:r>
    </w:p>
    <w:p w14:paraId="3C3540BE" w14:textId="77777777" w:rsidR="00AA4076" w:rsidRDefault="00AA4076" w:rsidP="00AA4076">
      <w:pPr>
        <w:jc w:val="both"/>
        <w:rPr>
          <w:szCs w:val="22"/>
        </w:rPr>
      </w:pPr>
    </w:p>
    <w:p w14:paraId="62017F28" w14:textId="77777777" w:rsidR="00AA4076" w:rsidRPr="00AA4076" w:rsidRDefault="00AA4076" w:rsidP="0026361C">
      <w:pPr>
        <w:jc w:val="both"/>
        <w:rPr>
          <w:bCs/>
        </w:rPr>
      </w:pPr>
      <w:r w:rsidRPr="00AA4076">
        <w:rPr>
          <w:bCs/>
        </w:rPr>
        <w:t>Do you support to define a compressed beamforming feedback in 11be for following cases?</w:t>
      </w:r>
    </w:p>
    <w:p w14:paraId="6E77FBF8" w14:textId="77777777" w:rsidR="00AA4076" w:rsidRPr="00AA4076" w:rsidRDefault="00AA4076" w:rsidP="00B059A3">
      <w:pPr>
        <w:pStyle w:val="ListParagraph"/>
        <w:numPr>
          <w:ilvl w:val="0"/>
          <w:numId w:val="47"/>
        </w:numPr>
        <w:jc w:val="both"/>
        <w:rPr>
          <w:bCs/>
        </w:rPr>
      </w:pPr>
      <w:r w:rsidRPr="00AA4076">
        <w:rPr>
          <w:bCs/>
        </w:rPr>
        <w:t>Number of streams: 1-16</w:t>
      </w:r>
    </w:p>
    <w:p w14:paraId="0C0A3C27" w14:textId="77777777" w:rsidR="00AA4076" w:rsidRPr="00AA4076" w:rsidRDefault="00AA4076" w:rsidP="00B059A3">
      <w:pPr>
        <w:pStyle w:val="ListParagraph"/>
        <w:numPr>
          <w:ilvl w:val="0"/>
          <w:numId w:val="47"/>
        </w:numPr>
        <w:jc w:val="both"/>
        <w:rPr>
          <w:bCs/>
        </w:rPr>
      </w:pPr>
      <w:r w:rsidRPr="00AA4076">
        <w:rPr>
          <w:bCs/>
        </w:rPr>
        <w:t>Number of antennas: 2-16</w:t>
      </w:r>
    </w:p>
    <w:p w14:paraId="7FB25CBC" w14:textId="77777777" w:rsidR="005F544C" w:rsidRPr="00AA4076" w:rsidRDefault="00AA4076" w:rsidP="00B059A3">
      <w:pPr>
        <w:pStyle w:val="ListParagraph"/>
        <w:numPr>
          <w:ilvl w:val="0"/>
          <w:numId w:val="47"/>
        </w:numPr>
        <w:jc w:val="both"/>
        <w:rPr>
          <w:bCs/>
        </w:rPr>
      </w:pPr>
      <w:r w:rsidRPr="00AA4076">
        <w:rPr>
          <w:bCs/>
        </w:rPr>
        <w:t>Note: Compressed beamforming feedback is the same as defined in 11ax except for the new parameter values of Nc and Nr.</w:t>
      </w:r>
    </w:p>
    <w:p w14:paraId="789C9DD1" w14:textId="77777777" w:rsidR="005F544C" w:rsidRDefault="005F544C" w:rsidP="000D7CD2">
      <w:pPr>
        <w:jc w:val="both"/>
        <w:rPr>
          <w:szCs w:val="22"/>
        </w:rPr>
      </w:pPr>
    </w:p>
    <w:p w14:paraId="2B5F4F24" w14:textId="77777777" w:rsidR="00954B12" w:rsidRDefault="00954B12" w:rsidP="00954B12">
      <w:pPr>
        <w:tabs>
          <w:tab w:val="left" w:pos="7075"/>
        </w:tabs>
      </w:pPr>
      <w:r>
        <w:rPr>
          <w:highlight w:val="green"/>
        </w:rPr>
        <w:t>Y/N/A: 51/</w:t>
      </w:r>
      <w:r w:rsidRPr="00B837EB">
        <w:rPr>
          <w:highlight w:val="green"/>
        </w:rPr>
        <w:t>1/10</w:t>
      </w:r>
      <w:r>
        <w:t xml:space="preserve"> </w:t>
      </w:r>
    </w:p>
    <w:p w14:paraId="026BE76E" w14:textId="77777777" w:rsidR="0039783C" w:rsidRDefault="0039783C" w:rsidP="000D7CD2">
      <w:pPr>
        <w:jc w:val="both"/>
        <w:rPr>
          <w:szCs w:val="22"/>
        </w:rPr>
      </w:pPr>
    </w:p>
    <w:p w14:paraId="009A2827" w14:textId="77777777" w:rsidR="007015FB" w:rsidRDefault="007015FB" w:rsidP="000D7CD2">
      <w:pPr>
        <w:jc w:val="both"/>
        <w:rPr>
          <w:szCs w:val="22"/>
        </w:rPr>
      </w:pPr>
    </w:p>
    <w:p w14:paraId="350314B2" w14:textId="77777777" w:rsidR="0039783C" w:rsidRDefault="0039783C" w:rsidP="000D7CD2">
      <w:pPr>
        <w:jc w:val="both"/>
        <w:rPr>
          <w:szCs w:val="22"/>
        </w:rPr>
      </w:pPr>
      <w:r>
        <w:rPr>
          <w:szCs w:val="22"/>
        </w:rPr>
        <w:t>SP#2</w:t>
      </w:r>
    </w:p>
    <w:p w14:paraId="523DC7CD" w14:textId="77777777" w:rsidR="0039783C" w:rsidRDefault="0039783C" w:rsidP="000D7CD2">
      <w:pPr>
        <w:jc w:val="both"/>
        <w:rPr>
          <w:szCs w:val="22"/>
        </w:rPr>
      </w:pPr>
    </w:p>
    <w:p w14:paraId="2726D3AF" w14:textId="77777777"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14:paraId="1793B865" w14:textId="77777777" w:rsidR="0039783C" w:rsidRDefault="0039783C" w:rsidP="00B059A3">
      <w:pPr>
        <w:pStyle w:val="ListParagraph"/>
        <w:numPr>
          <w:ilvl w:val="0"/>
          <w:numId w:val="48"/>
        </w:numPr>
        <w:jc w:val="both"/>
        <w:rPr>
          <w:szCs w:val="22"/>
        </w:rPr>
      </w:pPr>
      <w:r w:rsidRPr="0039783C">
        <w:rPr>
          <w:szCs w:val="22"/>
        </w:rPr>
        <w:t>Focusing on MU-MIMO feedback with maximum 4 streams</w:t>
      </w:r>
    </w:p>
    <w:p w14:paraId="1915A9AD" w14:textId="77777777" w:rsidR="0039783C" w:rsidRPr="0039783C" w:rsidRDefault="0039783C" w:rsidP="00B059A3">
      <w:pPr>
        <w:pStyle w:val="ListParagraph"/>
        <w:numPr>
          <w:ilvl w:val="0"/>
          <w:numId w:val="48"/>
        </w:numPr>
        <w:jc w:val="both"/>
        <w:rPr>
          <w:szCs w:val="22"/>
        </w:rPr>
      </w:pPr>
      <w:r w:rsidRPr="0039783C">
        <w:rPr>
          <w:szCs w:val="22"/>
        </w:rPr>
        <w:t>SU case TBD</w:t>
      </w:r>
    </w:p>
    <w:p w14:paraId="6F1B010D" w14:textId="77777777" w:rsidR="0039783C" w:rsidRDefault="0039783C" w:rsidP="000D7CD2">
      <w:pPr>
        <w:jc w:val="both"/>
        <w:rPr>
          <w:szCs w:val="22"/>
        </w:rPr>
      </w:pPr>
    </w:p>
    <w:p w14:paraId="7A043A31" w14:textId="77777777"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14:paraId="0F396E5A" w14:textId="77777777" w:rsidR="0039783C" w:rsidRDefault="0039783C" w:rsidP="000D7CD2">
      <w:pPr>
        <w:jc w:val="both"/>
        <w:rPr>
          <w:szCs w:val="22"/>
        </w:rPr>
      </w:pPr>
    </w:p>
    <w:p w14:paraId="294B329C" w14:textId="77777777" w:rsidR="007015FB" w:rsidRDefault="007015FB" w:rsidP="000D7CD2">
      <w:pPr>
        <w:jc w:val="both"/>
        <w:rPr>
          <w:szCs w:val="22"/>
        </w:rPr>
      </w:pPr>
    </w:p>
    <w:p w14:paraId="44E16230" w14:textId="77777777"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14:paraId="1580AB46" w14:textId="77777777" w:rsidR="00946A4C" w:rsidRDefault="00946A4C" w:rsidP="000D7CD2">
      <w:pPr>
        <w:jc w:val="both"/>
        <w:rPr>
          <w:szCs w:val="22"/>
        </w:rPr>
      </w:pPr>
    </w:p>
    <w:p w14:paraId="04375C1F" w14:textId="77777777" w:rsidR="00946A4C" w:rsidRDefault="00946A4C" w:rsidP="000D7CD2">
      <w:pPr>
        <w:jc w:val="both"/>
        <w:rPr>
          <w:szCs w:val="22"/>
        </w:rPr>
      </w:pPr>
      <w:r>
        <w:rPr>
          <w:szCs w:val="22"/>
        </w:rPr>
        <w:t>SP#1</w:t>
      </w:r>
    </w:p>
    <w:p w14:paraId="5AD5D3DF" w14:textId="77777777" w:rsidR="0039783C" w:rsidRDefault="0039783C" w:rsidP="000D7CD2">
      <w:pPr>
        <w:jc w:val="both"/>
        <w:rPr>
          <w:szCs w:val="22"/>
        </w:rPr>
      </w:pPr>
    </w:p>
    <w:p w14:paraId="582DFE35" w14:textId="77777777"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14:paraId="777E1C2E" w14:textId="77777777" w:rsidR="00946A4C" w:rsidRDefault="00946A4C" w:rsidP="000D7CD2">
      <w:pPr>
        <w:jc w:val="both"/>
        <w:rPr>
          <w:szCs w:val="22"/>
        </w:rPr>
      </w:pPr>
    </w:p>
    <w:p w14:paraId="3C0C0440" w14:textId="77777777"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14:paraId="340BE8B0" w14:textId="77777777" w:rsidR="002A74FC" w:rsidRDefault="002A74FC" w:rsidP="000D7CD2">
      <w:pPr>
        <w:jc w:val="both"/>
        <w:rPr>
          <w:szCs w:val="22"/>
        </w:rPr>
      </w:pPr>
    </w:p>
    <w:p w14:paraId="47EA6ED2" w14:textId="77777777" w:rsidR="007015FB" w:rsidRDefault="007015FB" w:rsidP="000D7CD2">
      <w:pPr>
        <w:jc w:val="both"/>
        <w:rPr>
          <w:szCs w:val="22"/>
        </w:rPr>
      </w:pPr>
    </w:p>
    <w:p w14:paraId="07AA41B0" w14:textId="77777777"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14:paraId="29A6B6C9" w14:textId="77777777" w:rsidR="002A74FC" w:rsidRDefault="002A74FC" w:rsidP="000D7CD2">
      <w:pPr>
        <w:jc w:val="both"/>
        <w:rPr>
          <w:szCs w:val="22"/>
        </w:rPr>
      </w:pPr>
    </w:p>
    <w:p w14:paraId="7BBEF92F" w14:textId="77777777" w:rsidR="00BD0F93" w:rsidRDefault="00BD0F93" w:rsidP="000D7CD2">
      <w:pPr>
        <w:jc w:val="both"/>
        <w:rPr>
          <w:szCs w:val="22"/>
        </w:rPr>
      </w:pPr>
      <w:r>
        <w:rPr>
          <w:szCs w:val="22"/>
        </w:rPr>
        <w:t>SP#1</w:t>
      </w:r>
    </w:p>
    <w:p w14:paraId="686A7ACE" w14:textId="77777777" w:rsidR="00BD0F93" w:rsidRDefault="00BD0F93" w:rsidP="000D7CD2">
      <w:pPr>
        <w:jc w:val="both"/>
        <w:rPr>
          <w:szCs w:val="22"/>
        </w:rPr>
      </w:pPr>
    </w:p>
    <w:p w14:paraId="57F61F0E" w14:textId="77777777"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14:paraId="18123D58" w14:textId="77777777" w:rsidR="00EA5AE8" w:rsidRDefault="00EA5AE8" w:rsidP="00B059A3">
      <w:pPr>
        <w:pStyle w:val="ListParagraph"/>
        <w:numPr>
          <w:ilvl w:val="0"/>
          <w:numId w:val="49"/>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14:paraId="0EC829F8" w14:textId="77777777"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LDPC Extra symbol</w:t>
      </w:r>
    </w:p>
    <w:p w14:paraId="2FFED022" w14:textId="77777777"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Beamformed</w:t>
      </w:r>
    </w:p>
    <w:p w14:paraId="5D83754D" w14:textId="77777777"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Pre-FEC padding factor</w:t>
      </w:r>
    </w:p>
    <w:p w14:paraId="1737F9B8" w14:textId="77777777" w:rsidR="00EA5AE8" w:rsidRP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PE Disambiguity</w:t>
      </w:r>
    </w:p>
    <w:p w14:paraId="5973CD27" w14:textId="77777777" w:rsidR="00C42577" w:rsidRDefault="00C42577" w:rsidP="000D7CD2">
      <w:pPr>
        <w:jc w:val="both"/>
        <w:rPr>
          <w:szCs w:val="22"/>
        </w:rPr>
      </w:pPr>
    </w:p>
    <w:p w14:paraId="4A922BAE" w14:textId="77777777"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14:paraId="64A29C3C" w14:textId="77777777" w:rsidR="00C13388" w:rsidRDefault="00C13388" w:rsidP="000D7CD2">
      <w:pPr>
        <w:jc w:val="both"/>
        <w:rPr>
          <w:szCs w:val="22"/>
        </w:rPr>
      </w:pPr>
    </w:p>
    <w:p w14:paraId="4D508476" w14:textId="77777777" w:rsidR="00532C18" w:rsidRDefault="00532C18">
      <w:pPr>
        <w:rPr>
          <w:b/>
          <w:szCs w:val="22"/>
        </w:rPr>
      </w:pPr>
      <w:r>
        <w:rPr>
          <w:b/>
          <w:szCs w:val="22"/>
        </w:rPr>
        <w:br w:type="page"/>
      </w:r>
    </w:p>
    <w:p w14:paraId="24F67477" w14:textId="77777777"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14:paraId="1DDECBA7" w14:textId="77777777" w:rsidR="004A695A" w:rsidRDefault="004A695A" w:rsidP="000D7CD2">
      <w:pPr>
        <w:jc w:val="both"/>
        <w:rPr>
          <w:szCs w:val="22"/>
        </w:rPr>
      </w:pPr>
    </w:p>
    <w:p w14:paraId="07379805" w14:textId="77777777" w:rsidR="004A695A" w:rsidRDefault="004A695A" w:rsidP="000D7CD2">
      <w:pPr>
        <w:jc w:val="both"/>
        <w:rPr>
          <w:szCs w:val="22"/>
        </w:rPr>
      </w:pPr>
      <w:r>
        <w:rPr>
          <w:szCs w:val="22"/>
        </w:rPr>
        <w:t>SP#1</w:t>
      </w:r>
    </w:p>
    <w:p w14:paraId="7ACF9CD4" w14:textId="77777777" w:rsidR="00773F37" w:rsidRDefault="00773F37" w:rsidP="000D7CD2">
      <w:pPr>
        <w:jc w:val="both"/>
        <w:rPr>
          <w:szCs w:val="22"/>
        </w:rPr>
      </w:pPr>
    </w:p>
    <w:p w14:paraId="09C066E2" w14:textId="77777777"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14:paraId="353794F0" w14:textId="77777777"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A EHT-SIG content channel is composed of a 20 MHz frequency segment.</w:t>
      </w:r>
    </w:p>
    <w:p w14:paraId="305994CE" w14:textId="77777777"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14:paraId="77AE5F9A" w14:textId="77777777" w:rsidR="004A695A" w:rsidRP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The EHT-SIG field consists of the two EHT-SIG content channels in each 80MHz</w:t>
      </w:r>
    </w:p>
    <w:p w14:paraId="77967CB2" w14:textId="77777777"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14:paraId="633AAC47" w14:textId="77777777" w:rsidR="004A695A" w:rsidRPr="004A695A" w:rsidRDefault="004A695A" w:rsidP="00B059A3">
      <w:pPr>
        <w:pStyle w:val="ListParagraph"/>
        <w:numPr>
          <w:ilvl w:val="1"/>
          <w:numId w:val="49"/>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14:paraId="5CF0041F" w14:textId="77777777" w:rsidR="00773F37" w:rsidRDefault="00773F37" w:rsidP="000D7CD2">
      <w:pPr>
        <w:jc w:val="both"/>
        <w:rPr>
          <w:szCs w:val="22"/>
        </w:rPr>
      </w:pPr>
    </w:p>
    <w:p w14:paraId="7EDAFB6A" w14:textId="77777777"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14:paraId="31EC0FC3" w14:textId="77777777" w:rsidR="0026361C" w:rsidRDefault="0026361C" w:rsidP="000D7CD2">
      <w:pPr>
        <w:jc w:val="both"/>
        <w:rPr>
          <w:szCs w:val="22"/>
        </w:rPr>
      </w:pPr>
    </w:p>
    <w:p w14:paraId="4825883A" w14:textId="77777777" w:rsidR="007015FB" w:rsidRDefault="007015FB" w:rsidP="000D7CD2">
      <w:pPr>
        <w:jc w:val="both"/>
        <w:rPr>
          <w:szCs w:val="22"/>
        </w:rPr>
      </w:pPr>
    </w:p>
    <w:p w14:paraId="62E7F17C" w14:textId="77777777" w:rsidR="00455EF0" w:rsidRDefault="00455EF0" w:rsidP="00455EF0">
      <w:pPr>
        <w:jc w:val="both"/>
        <w:rPr>
          <w:szCs w:val="22"/>
        </w:rPr>
      </w:pPr>
      <w:r>
        <w:rPr>
          <w:szCs w:val="22"/>
        </w:rPr>
        <w:t>SP#3</w:t>
      </w:r>
    </w:p>
    <w:p w14:paraId="772808C5" w14:textId="77777777" w:rsidR="00455EF0" w:rsidRDefault="00455EF0" w:rsidP="00455EF0">
      <w:pPr>
        <w:jc w:val="both"/>
        <w:rPr>
          <w:szCs w:val="22"/>
        </w:rPr>
      </w:pPr>
    </w:p>
    <w:p w14:paraId="55E56EE4" w14:textId="77777777"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14:paraId="5DDC0E72" w14:textId="77777777" w:rsidR="00455EF0" w:rsidRPr="00455EF0" w:rsidRDefault="00455EF0" w:rsidP="00B059A3">
      <w:pPr>
        <w:pStyle w:val="ListParagraph"/>
        <w:numPr>
          <w:ilvl w:val="0"/>
          <w:numId w:val="50"/>
        </w:numPr>
        <w:jc w:val="both"/>
        <w:rPr>
          <w:szCs w:val="22"/>
        </w:rPr>
      </w:pPr>
      <w:r w:rsidRPr="00455EF0">
        <w:rPr>
          <w:rFonts w:eastAsiaTheme="minorEastAsia"/>
          <w:bCs/>
        </w:rPr>
        <w:t xml:space="preserve">Details for how to convey the puncturing information is TBD. </w:t>
      </w:r>
    </w:p>
    <w:p w14:paraId="5E2321A6" w14:textId="77777777" w:rsidR="00455EF0" w:rsidRDefault="00455EF0" w:rsidP="000D7CD2">
      <w:pPr>
        <w:jc w:val="both"/>
        <w:rPr>
          <w:szCs w:val="22"/>
        </w:rPr>
      </w:pPr>
    </w:p>
    <w:p w14:paraId="04CECF46" w14:textId="77777777"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14:paraId="0CF26E79" w14:textId="77777777" w:rsidR="00455EF0" w:rsidRDefault="00455EF0" w:rsidP="000D7CD2">
      <w:pPr>
        <w:jc w:val="both"/>
        <w:rPr>
          <w:szCs w:val="22"/>
        </w:rPr>
      </w:pPr>
    </w:p>
    <w:p w14:paraId="4B84DAB8" w14:textId="77777777" w:rsidR="007015FB" w:rsidRDefault="007015FB" w:rsidP="000D7CD2">
      <w:pPr>
        <w:jc w:val="both"/>
        <w:rPr>
          <w:szCs w:val="22"/>
        </w:rPr>
      </w:pPr>
    </w:p>
    <w:p w14:paraId="42C7989D" w14:textId="77777777" w:rsidR="00C17A65" w:rsidRDefault="00C17A65" w:rsidP="00C17A65">
      <w:pPr>
        <w:jc w:val="both"/>
        <w:rPr>
          <w:b/>
          <w:szCs w:val="22"/>
        </w:rPr>
      </w:pPr>
      <w:r w:rsidRPr="00C17A65">
        <w:rPr>
          <w:b/>
          <w:szCs w:val="22"/>
        </w:rPr>
        <w:t>20/0479r0 (240 MHz channelization, Sigurd Schelstraete, Quantenna/ON Semiconductor)</w:t>
      </w:r>
    </w:p>
    <w:p w14:paraId="7E369BB8" w14:textId="77777777" w:rsidR="00C17A65" w:rsidRDefault="00C17A65" w:rsidP="00C17A65">
      <w:pPr>
        <w:jc w:val="both"/>
        <w:rPr>
          <w:b/>
          <w:szCs w:val="22"/>
        </w:rPr>
      </w:pPr>
    </w:p>
    <w:p w14:paraId="1000D623" w14:textId="77777777" w:rsidR="00C17A65" w:rsidRPr="00C17A65" w:rsidRDefault="00C17A65" w:rsidP="00C17A65">
      <w:pPr>
        <w:jc w:val="both"/>
        <w:rPr>
          <w:szCs w:val="22"/>
        </w:rPr>
      </w:pPr>
      <w:r w:rsidRPr="00C17A65">
        <w:rPr>
          <w:szCs w:val="22"/>
        </w:rPr>
        <w:t>SP</w:t>
      </w:r>
      <w:r w:rsidR="0065513D">
        <w:rPr>
          <w:szCs w:val="22"/>
        </w:rPr>
        <w:t>#1</w:t>
      </w:r>
    </w:p>
    <w:p w14:paraId="0B23AC99" w14:textId="77777777" w:rsidR="00C17A65" w:rsidRPr="00C17A65" w:rsidRDefault="00C17A65" w:rsidP="00C17A65">
      <w:pPr>
        <w:jc w:val="both"/>
        <w:rPr>
          <w:szCs w:val="22"/>
        </w:rPr>
      </w:pPr>
    </w:p>
    <w:p w14:paraId="72A11FAD" w14:textId="77777777" w:rsidR="00C17A65" w:rsidRPr="00C17A65" w:rsidRDefault="00C17A65" w:rsidP="00C17A65">
      <w:pPr>
        <w:jc w:val="both"/>
        <w:rPr>
          <w:szCs w:val="22"/>
        </w:rPr>
      </w:pPr>
      <w:r w:rsidRPr="00C17A65">
        <w:rPr>
          <w:bCs/>
        </w:rPr>
        <w:t>In 160+80 MHz BSS, should the 160 and 80 MHz be non-adjacent?</w:t>
      </w:r>
    </w:p>
    <w:p w14:paraId="2A493599" w14:textId="77777777" w:rsidR="00C17A65" w:rsidRPr="00C17A65" w:rsidRDefault="00C17A65" w:rsidP="00C17A65">
      <w:pPr>
        <w:tabs>
          <w:tab w:val="left" w:pos="7075"/>
        </w:tabs>
        <w:rPr>
          <w:highlight w:val="green"/>
        </w:rPr>
      </w:pPr>
    </w:p>
    <w:p w14:paraId="5599EAE6" w14:textId="77777777"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14:paraId="0CD55BDD" w14:textId="77777777" w:rsidR="00C17A65" w:rsidRDefault="00C17A65" w:rsidP="000D7CD2">
      <w:pPr>
        <w:jc w:val="both"/>
        <w:rPr>
          <w:szCs w:val="22"/>
        </w:rPr>
      </w:pPr>
    </w:p>
    <w:p w14:paraId="7031ECBF" w14:textId="77777777" w:rsidR="007015FB" w:rsidRDefault="007015FB" w:rsidP="000D7CD2">
      <w:pPr>
        <w:jc w:val="both"/>
        <w:rPr>
          <w:szCs w:val="22"/>
        </w:rPr>
      </w:pPr>
    </w:p>
    <w:p w14:paraId="465455D2" w14:textId="77777777"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14:paraId="2C6D2BA3" w14:textId="77777777" w:rsidR="0065513D" w:rsidRDefault="0065513D" w:rsidP="000D7CD2">
      <w:pPr>
        <w:jc w:val="both"/>
        <w:rPr>
          <w:szCs w:val="22"/>
        </w:rPr>
      </w:pPr>
    </w:p>
    <w:p w14:paraId="732FD797" w14:textId="77777777" w:rsidR="000C3FF6" w:rsidRDefault="0065513D" w:rsidP="000C3FF6">
      <w:pPr>
        <w:jc w:val="both"/>
        <w:rPr>
          <w:szCs w:val="22"/>
        </w:rPr>
      </w:pPr>
      <w:r>
        <w:rPr>
          <w:szCs w:val="22"/>
        </w:rPr>
        <w:t>SP#2</w:t>
      </w:r>
    </w:p>
    <w:p w14:paraId="0D6EB1B9" w14:textId="77777777" w:rsidR="000C3FF6" w:rsidRDefault="000C3FF6" w:rsidP="000C3FF6">
      <w:pPr>
        <w:jc w:val="both"/>
        <w:rPr>
          <w:szCs w:val="22"/>
        </w:rPr>
      </w:pPr>
    </w:p>
    <w:p w14:paraId="6AA4AF0A" w14:textId="77777777" w:rsidR="000C3FF6" w:rsidRPr="000C3FF6" w:rsidRDefault="000C3FF6" w:rsidP="000C3FF6">
      <w:pPr>
        <w:jc w:val="both"/>
        <w:rPr>
          <w:szCs w:val="22"/>
        </w:rPr>
      </w:pPr>
      <w:r w:rsidRPr="000C3FF6">
        <w:rPr>
          <w:bCs/>
        </w:rPr>
        <w:t xml:space="preserve">Do you support -38 dB as the Tx EVM requirement for 11be 4k QAM? </w:t>
      </w:r>
    </w:p>
    <w:p w14:paraId="4ADC129C" w14:textId="77777777" w:rsidR="000C3FF6" w:rsidRDefault="000C3FF6" w:rsidP="000C3FF6">
      <w:pPr>
        <w:tabs>
          <w:tab w:val="left" w:pos="7075"/>
        </w:tabs>
        <w:rPr>
          <w:highlight w:val="green"/>
        </w:rPr>
      </w:pPr>
    </w:p>
    <w:p w14:paraId="77C2CDCD" w14:textId="77777777"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14:paraId="075E173B" w14:textId="77777777" w:rsidR="000C3FF6" w:rsidRDefault="000C3FF6" w:rsidP="000D7CD2">
      <w:pPr>
        <w:jc w:val="both"/>
        <w:rPr>
          <w:szCs w:val="22"/>
        </w:rPr>
      </w:pPr>
    </w:p>
    <w:p w14:paraId="3FADD952" w14:textId="77777777"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14:paraId="0B77030C" w14:textId="77777777" w:rsidR="008D3C58" w:rsidRPr="005758D1" w:rsidRDefault="008D3C58" w:rsidP="008D3C58">
      <w:pPr>
        <w:pStyle w:val="Heading2"/>
        <w:rPr>
          <w:u w:val="none"/>
          <w:lang w:val="en-US"/>
        </w:rPr>
      </w:pPr>
      <w:bookmarkStart w:id="1870" w:name="_Toc42188675"/>
      <w:r>
        <w:rPr>
          <w:u w:val="none"/>
          <w:lang w:val="en-US"/>
        </w:rPr>
        <w:t>April 13 (MAC):  0</w:t>
      </w:r>
      <w:r w:rsidRPr="005758D1">
        <w:rPr>
          <w:u w:val="none"/>
          <w:lang w:val="en-US"/>
        </w:rPr>
        <w:t xml:space="preserve"> </w:t>
      </w:r>
      <w:r>
        <w:rPr>
          <w:u w:val="none"/>
          <w:lang w:val="en-US"/>
        </w:rPr>
        <w:t>SP</w:t>
      </w:r>
      <w:bookmarkEnd w:id="1870"/>
    </w:p>
    <w:p w14:paraId="6FBC982E" w14:textId="77777777" w:rsidR="008D3C58" w:rsidRDefault="008D3C58" w:rsidP="008D3C58">
      <w:pPr>
        <w:jc w:val="both"/>
        <w:rPr>
          <w:szCs w:val="22"/>
          <w:lang w:val="en-US"/>
        </w:rPr>
      </w:pPr>
    </w:p>
    <w:p w14:paraId="31271F16" w14:textId="77777777" w:rsidR="008D3C58" w:rsidRPr="004A2466" w:rsidRDefault="008D3C58" w:rsidP="008D3C58">
      <w:pPr>
        <w:jc w:val="both"/>
        <w:rPr>
          <w:lang w:val="en-US"/>
        </w:rPr>
      </w:pPr>
      <w:r w:rsidRPr="004A2466">
        <w:rPr>
          <w:lang w:val="en-US"/>
        </w:rPr>
        <w:t>No straw polls were conducted.</w:t>
      </w:r>
    </w:p>
    <w:p w14:paraId="44E06AEE" w14:textId="77777777" w:rsidR="008D3C58" w:rsidRPr="004A2466" w:rsidRDefault="008D3C58" w:rsidP="008D3C58">
      <w:pPr>
        <w:jc w:val="both"/>
        <w:rPr>
          <w:lang w:val="en-US"/>
        </w:rPr>
      </w:pPr>
    </w:p>
    <w:p w14:paraId="7073016D" w14:textId="77777777"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14:paraId="070AB20E" w14:textId="77777777" w:rsidR="007015FB" w:rsidRDefault="007015FB">
      <w:pPr>
        <w:rPr>
          <w:rFonts w:ascii="Arial" w:hAnsi="Arial"/>
          <w:b/>
          <w:sz w:val="28"/>
          <w:lang w:val="en-US"/>
        </w:rPr>
      </w:pPr>
      <w:r>
        <w:rPr>
          <w:lang w:val="en-US"/>
        </w:rPr>
        <w:br w:type="page"/>
      </w:r>
    </w:p>
    <w:p w14:paraId="405D7583" w14:textId="77777777" w:rsidR="000C6E1D" w:rsidRPr="005758D1" w:rsidRDefault="000C6E1D" w:rsidP="000C6E1D">
      <w:pPr>
        <w:pStyle w:val="Heading2"/>
        <w:rPr>
          <w:u w:val="none"/>
          <w:lang w:val="en-US"/>
        </w:rPr>
      </w:pPr>
      <w:bookmarkStart w:id="1871" w:name="_Toc42188676"/>
      <w:r>
        <w:rPr>
          <w:u w:val="none"/>
          <w:lang w:val="en-US"/>
        </w:rPr>
        <w:lastRenderedPageBreak/>
        <w:t>April 16 (Joint):  0</w:t>
      </w:r>
      <w:r w:rsidRPr="005758D1">
        <w:rPr>
          <w:u w:val="none"/>
          <w:lang w:val="en-US"/>
        </w:rPr>
        <w:t xml:space="preserve"> </w:t>
      </w:r>
      <w:r>
        <w:rPr>
          <w:u w:val="none"/>
          <w:lang w:val="en-US"/>
        </w:rPr>
        <w:t>SP</w:t>
      </w:r>
      <w:bookmarkEnd w:id="1871"/>
    </w:p>
    <w:p w14:paraId="5C7205CB" w14:textId="77777777" w:rsidR="000C6E1D" w:rsidRDefault="000C6E1D" w:rsidP="000C6E1D">
      <w:pPr>
        <w:jc w:val="both"/>
        <w:rPr>
          <w:szCs w:val="22"/>
          <w:lang w:val="en-US"/>
        </w:rPr>
      </w:pPr>
    </w:p>
    <w:p w14:paraId="1D552978" w14:textId="77777777" w:rsidR="000C6E1D" w:rsidRPr="004A2466" w:rsidRDefault="000C6E1D" w:rsidP="000C6E1D">
      <w:pPr>
        <w:jc w:val="both"/>
        <w:rPr>
          <w:lang w:val="en-US"/>
        </w:rPr>
      </w:pPr>
      <w:r w:rsidRPr="004A2466">
        <w:rPr>
          <w:lang w:val="en-US"/>
        </w:rPr>
        <w:t>No straw polls were conducted.</w:t>
      </w:r>
    </w:p>
    <w:p w14:paraId="6724A992" w14:textId="77777777" w:rsidR="000C6E1D" w:rsidRPr="004A2466" w:rsidRDefault="000C6E1D" w:rsidP="000C6E1D">
      <w:pPr>
        <w:jc w:val="both"/>
        <w:rPr>
          <w:lang w:val="en-US"/>
        </w:rPr>
      </w:pPr>
    </w:p>
    <w:p w14:paraId="048A4319" w14:textId="77777777"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14:paraId="473CCFA0" w14:textId="77777777" w:rsidR="000C6E1D" w:rsidRPr="005758D1" w:rsidRDefault="000C6E1D" w:rsidP="000C6E1D">
      <w:pPr>
        <w:pStyle w:val="Heading2"/>
        <w:rPr>
          <w:u w:val="none"/>
          <w:lang w:val="en-US"/>
        </w:rPr>
      </w:pPr>
      <w:bookmarkStart w:id="1872" w:name="_Toc42188677"/>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1872"/>
    </w:p>
    <w:p w14:paraId="02F61A26" w14:textId="77777777" w:rsidR="000C6E1D" w:rsidRDefault="000C6E1D" w:rsidP="000C6E1D">
      <w:pPr>
        <w:jc w:val="both"/>
        <w:rPr>
          <w:szCs w:val="22"/>
          <w:lang w:val="en-US"/>
        </w:rPr>
      </w:pPr>
    </w:p>
    <w:p w14:paraId="3655E24C" w14:textId="77777777" w:rsidR="000C6E1D" w:rsidRPr="000C6E1D" w:rsidRDefault="000C6E1D" w:rsidP="000C6E1D">
      <w:pPr>
        <w:jc w:val="both"/>
        <w:rPr>
          <w:b/>
          <w:lang w:val="en-US"/>
        </w:rPr>
      </w:pPr>
      <w:r w:rsidRPr="000C6E1D">
        <w:rPr>
          <w:b/>
          <w:lang w:val="en-US"/>
        </w:rPr>
        <w:t>19/1305r4 (Synchronous Multi-link Operation, Yongho Seok, MediaTek)</w:t>
      </w:r>
    </w:p>
    <w:p w14:paraId="17D743D3" w14:textId="77777777" w:rsidR="000C6E1D" w:rsidRDefault="000C6E1D" w:rsidP="000C6E1D">
      <w:pPr>
        <w:jc w:val="both"/>
        <w:rPr>
          <w:lang w:val="en-US"/>
        </w:rPr>
      </w:pPr>
    </w:p>
    <w:p w14:paraId="3851A156" w14:textId="77777777" w:rsidR="000C6E1D" w:rsidRPr="004A2466" w:rsidRDefault="000C6E1D" w:rsidP="000C6E1D">
      <w:pPr>
        <w:jc w:val="both"/>
        <w:rPr>
          <w:lang w:val="en-US"/>
        </w:rPr>
      </w:pPr>
      <w:r>
        <w:rPr>
          <w:lang w:val="en-US"/>
        </w:rPr>
        <w:t>SP#1</w:t>
      </w:r>
    </w:p>
    <w:p w14:paraId="2EA7361D" w14:textId="77777777" w:rsidR="000C6E1D" w:rsidRDefault="000C6E1D" w:rsidP="000C6E1D">
      <w:pPr>
        <w:jc w:val="both"/>
        <w:rPr>
          <w:lang w:val="en-US"/>
        </w:rPr>
      </w:pPr>
    </w:p>
    <w:p w14:paraId="5FD3B027" w14:textId="77777777"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14:paraId="5719BC28" w14:textId="77777777" w:rsidR="00E21D5B" w:rsidRDefault="00E21D5B" w:rsidP="00B059A3">
      <w:pPr>
        <w:pStyle w:val="ListParagraph"/>
        <w:numPr>
          <w:ilvl w:val="0"/>
          <w:numId w:val="50"/>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1542B44" w14:textId="77777777" w:rsidR="000C6E1D" w:rsidRDefault="00E21D5B" w:rsidP="00B059A3">
      <w:pPr>
        <w:pStyle w:val="ListParagraph"/>
        <w:numPr>
          <w:ilvl w:val="1"/>
          <w:numId w:val="50"/>
        </w:numPr>
        <w:jc w:val="both"/>
        <w:rPr>
          <w:lang w:val="en-US"/>
        </w:rPr>
      </w:pPr>
      <w:r w:rsidRPr="00E21D5B">
        <w:rPr>
          <w:lang w:val="en-US"/>
        </w:rPr>
        <w:t>Where the reference of the ending time of the PPDU is TBD.</w:t>
      </w:r>
    </w:p>
    <w:p w14:paraId="650C9649" w14:textId="77777777" w:rsidR="00E21D5B" w:rsidRDefault="00E21D5B" w:rsidP="00D009A6">
      <w:pPr>
        <w:pStyle w:val="ListParagraph"/>
        <w:jc w:val="both"/>
        <w:rPr>
          <w:lang w:val="en-US"/>
        </w:rPr>
      </w:pPr>
    </w:p>
    <w:p w14:paraId="2EEE4C68" w14:textId="77777777" w:rsidR="00E21D5B" w:rsidRDefault="00E21D5B" w:rsidP="00D009A6">
      <w:pPr>
        <w:tabs>
          <w:tab w:val="left" w:pos="7075"/>
        </w:tabs>
        <w:jc w:val="both"/>
      </w:pPr>
      <w:r w:rsidRPr="00E21D5B">
        <w:rPr>
          <w:highlight w:val="green"/>
        </w:rPr>
        <w:t>Y/N/A/No answer: 50/4/35/10</w:t>
      </w:r>
      <w:r>
        <w:t xml:space="preserve"> </w:t>
      </w:r>
    </w:p>
    <w:p w14:paraId="06F5FC1D" w14:textId="77777777" w:rsidR="00E21D5B" w:rsidRDefault="00E21D5B" w:rsidP="00E21D5B">
      <w:pPr>
        <w:pStyle w:val="ListParagraph"/>
        <w:jc w:val="both"/>
        <w:rPr>
          <w:lang w:val="en-US"/>
        </w:rPr>
      </w:pPr>
    </w:p>
    <w:p w14:paraId="25D59F35" w14:textId="77777777" w:rsidR="007015FB" w:rsidRDefault="007015FB" w:rsidP="00E21D5B">
      <w:pPr>
        <w:pStyle w:val="ListParagraph"/>
        <w:jc w:val="both"/>
        <w:rPr>
          <w:lang w:val="en-US"/>
        </w:rPr>
      </w:pPr>
    </w:p>
    <w:p w14:paraId="0F49705A" w14:textId="77777777" w:rsidR="00E21D5B" w:rsidRPr="00D009A6" w:rsidRDefault="00D009A6" w:rsidP="000C6E1D">
      <w:pPr>
        <w:jc w:val="both"/>
        <w:rPr>
          <w:b/>
          <w:lang w:val="en-US"/>
        </w:rPr>
      </w:pPr>
      <w:r w:rsidRPr="00D009A6">
        <w:rPr>
          <w:b/>
          <w:lang w:val="en-US"/>
        </w:rPr>
        <w:t>20/0026r4 (MLO: Sync PPDUs, Duncan Ho, Qualcomm)</w:t>
      </w:r>
    </w:p>
    <w:p w14:paraId="0F67D3BC" w14:textId="77777777" w:rsidR="00E14B35" w:rsidRDefault="00E14B35" w:rsidP="000C6E1D">
      <w:pPr>
        <w:jc w:val="both"/>
        <w:rPr>
          <w:lang w:val="en-US"/>
        </w:rPr>
      </w:pPr>
    </w:p>
    <w:p w14:paraId="1D329F20" w14:textId="77777777" w:rsidR="00192193" w:rsidRDefault="00192193" w:rsidP="000C6E1D">
      <w:pPr>
        <w:jc w:val="both"/>
        <w:rPr>
          <w:lang w:val="en-US"/>
        </w:rPr>
      </w:pPr>
      <w:r>
        <w:rPr>
          <w:lang w:val="en-US"/>
        </w:rPr>
        <w:t>SP#1</w:t>
      </w:r>
    </w:p>
    <w:p w14:paraId="3A0F6192" w14:textId="77777777" w:rsidR="00192193" w:rsidRDefault="00192193" w:rsidP="000C6E1D">
      <w:pPr>
        <w:jc w:val="both"/>
        <w:rPr>
          <w:lang w:val="en-US"/>
        </w:rPr>
      </w:pPr>
    </w:p>
    <w:p w14:paraId="7B1EFACC" w14:textId="77777777" w:rsidR="00D009A6" w:rsidRDefault="00D009A6" w:rsidP="00D009A6">
      <w:pPr>
        <w:rPr>
          <w:lang w:val="en-US"/>
        </w:rPr>
      </w:pPr>
      <w:r w:rsidRPr="00D009A6">
        <w:rPr>
          <w:lang w:val="en-US"/>
        </w:rPr>
        <w:t>Do you agree to the following?</w:t>
      </w:r>
    </w:p>
    <w:p w14:paraId="6E885F5D" w14:textId="77777777" w:rsidR="00D009A6" w:rsidRPr="00D009A6" w:rsidRDefault="00D009A6" w:rsidP="00B059A3">
      <w:pPr>
        <w:pStyle w:val="ListParagraph"/>
        <w:numPr>
          <w:ilvl w:val="0"/>
          <w:numId w:val="50"/>
        </w:numPr>
        <w:rPr>
          <w:lang w:val="en-US"/>
        </w:rPr>
      </w:pPr>
      <w:r w:rsidRPr="00D009A6">
        <w:rPr>
          <w:lang w:val="en-US"/>
        </w:rPr>
        <w:t>In R1 of the spec, supporting the following cases:</w:t>
      </w:r>
    </w:p>
    <w:p w14:paraId="00BF6B59" w14:textId="77777777" w:rsidR="00D009A6" w:rsidRPr="00D009A6" w:rsidRDefault="008F288C" w:rsidP="00B059A3">
      <w:pPr>
        <w:pStyle w:val="ListParagraph"/>
        <w:numPr>
          <w:ilvl w:val="1"/>
          <w:numId w:val="50"/>
        </w:numPr>
        <w:rPr>
          <w:lang w:val="en-US"/>
        </w:rPr>
      </w:pPr>
      <w:r>
        <w:rPr>
          <w:lang w:val="en-US"/>
        </w:rPr>
        <w:t>STR AP M</w:t>
      </w:r>
      <w:r w:rsidR="00D009A6" w:rsidRPr="00D009A6">
        <w:rPr>
          <w:lang w:val="en-US"/>
        </w:rPr>
        <w:t>LD with STR non-AP MLD</w:t>
      </w:r>
    </w:p>
    <w:p w14:paraId="4A85F2D9" w14:textId="77777777" w:rsidR="00D009A6" w:rsidRPr="00D009A6" w:rsidRDefault="00D009A6" w:rsidP="00B059A3">
      <w:pPr>
        <w:pStyle w:val="ListParagraph"/>
        <w:numPr>
          <w:ilvl w:val="1"/>
          <w:numId w:val="50"/>
        </w:numPr>
        <w:rPr>
          <w:lang w:val="en-US"/>
        </w:rPr>
      </w:pPr>
      <w:r w:rsidRPr="00D009A6">
        <w:rPr>
          <w:lang w:val="en-US"/>
        </w:rPr>
        <w:t>STR AP MLD with non-STR non-AP MLD</w:t>
      </w:r>
    </w:p>
    <w:p w14:paraId="0FC24D8C" w14:textId="77777777" w:rsidR="00E14B35" w:rsidRPr="00D009A6" w:rsidRDefault="00D009A6" w:rsidP="00B059A3">
      <w:pPr>
        <w:pStyle w:val="ListParagraph"/>
        <w:numPr>
          <w:ilvl w:val="1"/>
          <w:numId w:val="50"/>
        </w:numPr>
        <w:rPr>
          <w:lang w:val="en-US"/>
        </w:rPr>
      </w:pPr>
      <w:r w:rsidRPr="00D009A6">
        <w:rPr>
          <w:lang w:val="en-US"/>
        </w:rPr>
        <w:t>Note: All the other cases are TBD.</w:t>
      </w:r>
    </w:p>
    <w:p w14:paraId="2C25A337" w14:textId="77777777" w:rsidR="00E14B35" w:rsidRDefault="00E14B35" w:rsidP="00D009A6">
      <w:pPr>
        <w:rPr>
          <w:lang w:val="en-US"/>
        </w:rPr>
      </w:pPr>
    </w:p>
    <w:p w14:paraId="3AF34707" w14:textId="77777777" w:rsidR="00E90727" w:rsidRDefault="00E90727" w:rsidP="00E90727">
      <w:pPr>
        <w:tabs>
          <w:tab w:val="left" w:pos="7075"/>
        </w:tabs>
        <w:jc w:val="both"/>
      </w:pPr>
      <w:r w:rsidRPr="00E90727">
        <w:rPr>
          <w:highlight w:val="green"/>
        </w:rPr>
        <w:t>Y/N/A: 71/3/15</w:t>
      </w:r>
      <w:r>
        <w:t xml:space="preserve"> </w:t>
      </w:r>
    </w:p>
    <w:p w14:paraId="21F8AD6A" w14:textId="77777777" w:rsidR="00E90727" w:rsidRDefault="00E90727" w:rsidP="00D009A6"/>
    <w:p w14:paraId="5C217520" w14:textId="77777777" w:rsidR="007015FB" w:rsidRPr="00E90727" w:rsidRDefault="007015FB" w:rsidP="00D009A6"/>
    <w:p w14:paraId="0A97409E" w14:textId="77777777" w:rsidR="00E90727" w:rsidRDefault="00316B38" w:rsidP="00D009A6">
      <w:pPr>
        <w:rPr>
          <w:lang w:val="en-US"/>
        </w:rPr>
      </w:pPr>
      <w:r>
        <w:rPr>
          <w:lang w:val="en-US"/>
        </w:rPr>
        <w:t>SP#2</w:t>
      </w:r>
    </w:p>
    <w:p w14:paraId="6796A7C4" w14:textId="77777777" w:rsidR="007A14D6" w:rsidRDefault="007A14D6" w:rsidP="007A14D6">
      <w:pPr>
        <w:jc w:val="both"/>
        <w:rPr>
          <w:lang w:val="en-US"/>
        </w:rPr>
      </w:pPr>
      <w:r w:rsidRPr="007A14D6">
        <w:rPr>
          <w:lang w:val="en-US"/>
        </w:rPr>
        <w:t>Do you agree to the following?</w:t>
      </w:r>
    </w:p>
    <w:p w14:paraId="19AEF727" w14:textId="77777777" w:rsidR="00316B38" w:rsidRPr="007A14D6" w:rsidRDefault="007A14D6" w:rsidP="00B059A3">
      <w:pPr>
        <w:pStyle w:val="ListParagraph"/>
        <w:numPr>
          <w:ilvl w:val="0"/>
          <w:numId w:val="51"/>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14:paraId="684C4AB0" w14:textId="77777777" w:rsidR="00E90727" w:rsidRDefault="00E90727" w:rsidP="00D009A6">
      <w:pPr>
        <w:rPr>
          <w:lang w:val="en-US"/>
        </w:rPr>
      </w:pPr>
    </w:p>
    <w:p w14:paraId="51DA32A1" w14:textId="77777777" w:rsidR="0037296F" w:rsidRDefault="0037296F" w:rsidP="0037296F">
      <w:pPr>
        <w:tabs>
          <w:tab w:val="left" w:pos="7075"/>
        </w:tabs>
        <w:jc w:val="both"/>
      </w:pPr>
      <w:r w:rsidRPr="0037296F">
        <w:rPr>
          <w:highlight w:val="red"/>
        </w:rPr>
        <w:t>Y/N/A: 41/35/17</w:t>
      </w:r>
      <w:r>
        <w:t xml:space="preserve"> </w:t>
      </w:r>
    </w:p>
    <w:p w14:paraId="3AD52B85" w14:textId="77777777" w:rsidR="0037296F" w:rsidRDefault="0037296F" w:rsidP="00D009A6">
      <w:pPr>
        <w:rPr>
          <w:lang w:val="en-US"/>
        </w:rPr>
      </w:pPr>
    </w:p>
    <w:p w14:paraId="1EF36FC6" w14:textId="77777777" w:rsidR="007015FB" w:rsidRDefault="007015FB" w:rsidP="00D009A6">
      <w:pPr>
        <w:rPr>
          <w:lang w:val="en-US"/>
        </w:rPr>
      </w:pPr>
    </w:p>
    <w:p w14:paraId="7C13CC54" w14:textId="77777777" w:rsidR="007015FB" w:rsidRDefault="007015FB">
      <w:pPr>
        <w:rPr>
          <w:b/>
          <w:lang w:val="en-US"/>
        </w:rPr>
      </w:pPr>
      <w:r>
        <w:rPr>
          <w:b/>
          <w:lang w:val="en-US"/>
        </w:rPr>
        <w:br w:type="page"/>
      </w:r>
    </w:p>
    <w:p w14:paraId="1E92A4B5" w14:textId="77777777" w:rsidR="00F60831" w:rsidRDefault="00F60831" w:rsidP="00D009A6">
      <w:pPr>
        <w:rPr>
          <w:b/>
          <w:lang w:val="en-US"/>
        </w:rPr>
      </w:pPr>
      <w:r w:rsidRPr="00F60831">
        <w:rPr>
          <w:b/>
          <w:lang w:val="en-US"/>
        </w:rPr>
        <w:lastRenderedPageBreak/>
        <w:t>20/0081r3 (MLO-Synch-Transmission, Matthew Fischer, Broadcom)</w:t>
      </w:r>
    </w:p>
    <w:p w14:paraId="7AC586B2" w14:textId="77777777" w:rsidR="00F60831" w:rsidRDefault="00F60831" w:rsidP="00D009A6">
      <w:pPr>
        <w:rPr>
          <w:b/>
          <w:lang w:val="en-US"/>
        </w:rPr>
      </w:pPr>
    </w:p>
    <w:p w14:paraId="06CD5DCB" w14:textId="77777777" w:rsidR="00F60831" w:rsidRDefault="00F60831" w:rsidP="00D009A6">
      <w:pPr>
        <w:rPr>
          <w:lang w:val="en-US"/>
        </w:rPr>
      </w:pPr>
      <w:r w:rsidRPr="00F60831">
        <w:rPr>
          <w:lang w:val="en-US"/>
        </w:rPr>
        <w:t>SP</w:t>
      </w:r>
      <w:r w:rsidR="00B25215">
        <w:rPr>
          <w:lang w:val="en-US"/>
        </w:rPr>
        <w:t>#2</w:t>
      </w:r>
    </w:p>
    <w:p w14:paraId="0F93E36E" w14:textId="77777777" w:rsidR="00B25215" w:rsidRDefault="00B25215" w:rsidP="00D009A6">
      <w:pPr>
        <w:rPr>
          <w:lang w:val="en-US"/>
        </w:rPr>
      </w:pPr>
    </w:p>
    <w:p w14:paraId="3788ACA8" w14:textId="77777777" w:rsidR="00B25215" w:rsidRDefault="00B25215" w:rsidP="00B25215">
      <w:pPr>
        <w:jc w:val="both"/>
      </w:pPr>
      <w:r>
        <w:t>Do you support the inclus</w:t>
      </w:r>
      <w:r w:rsidR="00D75170">
        <w:t>ion of the following in the SFD:</w:t>
      </w:r>
    </w:p>
    <w:p w14:paraId="11547DA1" w14:textId="77777777" w:rsidR="00B25215" w:rsidRPr="00B25215" w:rsidRDefault="00B25215" w:rsidP="00B059A3">
      <w:pPr>
        <w:pStyle w:val="ListParagraph"/>
        <w:numPr>
          <w:ilvl w:val="0"/>
          <w:numId w:val="51"/>
        </w:numPr>
        <w:jc w:val="both"/>
      </w:pPr>
      <w:r>
        <w:t>802.11be shall define a trigger message that may be transmitted by an AP or a non-AP STA and elicits an SU PPDU, for example, as a means to assist in creating an alignment of PPDU start and or end times on different links</w:t>
      </w:r>
    </w:p>
    <w:p w14:paraId="71643FBC" w14:textId="77777777" w:rsidR="0037296F" w:rsidRDefault="0037296F" w:rsidP="00D009A6">
      <w:pPr>
        <w:rPr>
          <w:lang w:val="en-US"/>
        </w:rPr>
      </w:pPr>
    </w:p>
    <w:p w14:paraId="2DEDFC9E" w14:textId="77777777" w:rsidR="0037296F" w:rsidRDefault="00BE5A61" w:rsidP="00D009A6">
      <w:pPr>
        <w:rPr>
          <w:lang w:val="en-US"/>
        </w:rPr>
      </w:pPr>
      <w:r w:rsidRPr="00BE5A61">
        <w:rPr>
          <w:highlight w:val="red"/>
          <w:lang w:val="en-US"/>
        </w:rPr>
        <w:t>Y/N/A/No answer: 32/36/24/11</w:t>
      </w:r>
    </w:p>
    <w:p w14:paraId="1E0113D7" w14:textId="77777777" w:rsidR="00BE5A61" w:rsidRDefault="00BE5A61" w:rsidP="00D009A6">
      <w:pPr>
        <w:rPr>
          <w:lang w:val="en-US"/>
        </w:rPr>
      </w:pPr>
    </w:p>
    <w:p w14:paraId="2A62DBCD" w14:textId="77777777" w:rsidR="00D2587B" w:rsidRDefault="00D2587B" w:rsidP="00D009A6">
      <w:pPr>
        <w:rPr>
          <w:lang w:val="en-US"/>
        </w:rPr>
      </w:pPr>
    </w:p>
    <w:p w14:paraId="2D96FFE5" w14:textId="77777777" w:rsidR="00BE5A61" w:rsidRPr="00990073" w:rsidRDefault="00990073" w:rsidP="00D009A6">
      <w:pPr>
        <w:rPr>
          <w:b/>
          <w:lang w:val="en-US"/>
        </w:rPr>
      </w:pPr>
      <w:r w:rsidRPr="00990073">
        <w:rPr>
          <w:b/>
          <w:lang w:val="en-US"/>
        </w:rPr>
        <w:t>20/0082r2 (Synchronous-Transmitter-Medium-State-Information, Matthew Fischer, Broadcom)</w:t>
      </w:r>
    </w:p>
    <w:p w14:paraId="14E3C56B" w14:textId="77777777" w:rsidR="00990073" w:rsidRDefault="00990073" w:rsidP="00D009A6">
      <w:pPr>
        <w:rPr>
          <w:lang w:val="en-US"/>
        </w:rPr>
      </w:pPr>
    </w:p>
    <w:p w14:paraId="01194974" w14:textId="77777777" w:rsidR="00990073" w:rsidRDefault="00990073" w:rsidP="00D009A6">
      <w:pPr>
        <w:rPr>
          <w:lang w:val="en-US"/>
        </w:rPr>
      </w:pPr>
      <w:r>
        <w:rPr>
          <w:lang w:val="en-US"/>
        </w:rPr>
        <w:t>SP#0</w:t>
      </w:r>
    </w:p>
    <w:p w14:paraId="4223A7BB" w14:textId="77777777" w:rsidR="00D75170" w:rsidRDefault="00D75170" w:rsidP="00D009A6">
      <w:pPr>
        <w:rPr>
          <w:lang w:val="en-US"/>
        </w:rPr>
      </w:pPr>
    </w:p>
    <w:p w14:paraId="6CE67A70" w14:textId="77777777" w:rsidR="00D75170" w:rsidRDefault="00D75170" w:rsidP="00D75170">
      <w:pPr>
        <w:jc w:val="both"/>
        <w:rPr>
          <w:lang w:val="en-US"/>
        </w:rPr>
      </w:pPr>
      <w:r w:rsidRPr="00D75170">
        <w:rPr>
          <w:lang w:val="en-US"/>
        </w:rPr>
        <w:t>Do you support the inclusion of the following in the SFD:</w:t>
      </w:r>
    </w:p>
    <w:p w14:paraId="60F40742" w14:textId="77777777" w:rsidR="00990073" w:rsidRPr="00D75170" w:rsidRDefault="00D75170" w:rsidP="00B059A3">
      <w:pPr>
        <w:pStyle w:val="ListParagraph"/>
        <w:numPr>
          <w:ilvl w:val="0"/>
          <w:numId w:val="51"/>
        </w:numPr>
        <w:jc w:val="both"/>
        <w:rPr>
          <w:lang w:val="en-US"/>
        </w:rPr>
      </w:pPr>
      <w:r w:rsidRPr="00D75170">
        <w:rPr>
          <w:lang w:val="en-US"/>
        </w:rPr>
        <w:t>802.11be shall include a mechanism for the exchange of Medium State Information and rules for the use of that information by an NSTR STA</w:t>
      </w:r>
    </w:p>
    <w:p w14:paraId="0CC75076" w14:textId="77777777" w:rsidR="00990073" w:rsidRDefault="00990073" w:rsidP="00D009A6">
      <w:pPr>
        <w:rPr>
          <w:lang w:val="en-US"/>
        </w:rPr>
      </w:pPr>
    </w:p>
    <w:p w14:paraId="55667E68" w14:textId="77777777" w:rsidR="006F3A4C" w:rsidRDefault="006F3A4C" w:rsidP="006F3A4C">
      <w:pPr>
        <w:rPr>
          <w:lang w:val="en-US"/>
        </w:rPr>
      </w:pPr>
      <w:r>
        <w:rPr>
          <w:highlight w:val="red"/>
          <w:lang w:val="en-US"/>
        </w:rPr>
        <w:t>Y/N/A/No answer: 28/38/29/10</w:t>
      </w:r>
    </w:p>
    <w:p w14:paraId="580C36D1" w14:textId="77777777" w:rsidR="00D75170" w:rsidRDefault="00D75170" w:rsidP="00D009A6">
      <w:pPr>
        <w:rPr>
          <w:lang w:val="en-US"/>
        </w:rPr>
      </w:pPr>
    </w:p>
    <w:p w14:paraId="679FE45D" w14:textId="77777777" w:rsidR="00D2587B" w:rsidRDefault="00D2587B" w:rsidP="00D009A6">
      <w:pPr>
        <w:rPr>
          <w:lang w:val="en-US"/>
        </w:rPr>
      </w:pPr>
    </w:p>
    <w:p w14:paraId="7C08A7F6" w14:textId="77777777"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14:paraId="732082F2" w14:textId="77777777" w:rsidR="00A21D8C" w:rsidRDefault="00A21D8C" w:rsidP="00D009A6">
      <w:pPr>
        <w:rPr>
          <w:lang w:val="en-US"/>
        </w:rPr>
      </w:pPr>
    </w:p>
    <w:p w14:paraId="414C8469" w14:textId="77777777" w:rsidR="006F3A4C" w:rsidRDefault="005459D2" w:rsidP="00D009A6">
      <w:pPr>
        <w:rPr>
          <w:lang w:val="en-US"/>
        </w:rPr>
      </w:pPr>
      <w:r>
        <w:rPr>
          <w:lang w:val="en-US"/>
        </w:rPr>
        <w:t>SP#2</w:t>
      </w:r>
    </w:p>
    <w:p w14:paraId="2F808BC8" w14:textId="77777777" w:rsidR="005459D2" w:rsidRDefault="005459D2" w:rsidP="00D009A6">
      <w:pPr>
        <w:rPr>
          <w:lang w:val="en-US"/>
        </w:rPr>
      </w:pPr>
    </w:p>
    <w:p w14:paraId="717F571D" w14:textId="77777777"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14:paraId="3D3DDD1C" w14:textId="77777777" w:rsidR="00E93797" w:rsidRDefault="00E93797" w:rsidP="00E93797">
      <w:pPr>
        <w:jc w:val="both"/>
        <w:rPr>
          <w:lang w:val="en-US"/>
        </w:rPr>
      </w:pPr>
    </w:p>
    <w:p w14:paraId="09585278" w14:textId="77777777" w:rsidR="005E70EA" w:rsidRDefault="005E70EA" w:rsidP="005E70EA">
      <w:pPr>
        <w:rPr>
          <w:lang w:val="en-US"/>
        </w:rPr>
      </w:pPr>
      <w:r w:rsidRPr="005E70EA">
        <w:rPr>
          <w:highlight w:val="red"/>
          <w:lang w:val="en-US"/>
        </w:rPr>
        <w:t>Y/N/A/No answer: 39/29/22/14</w:t>
      </w:r>
    </w:p>
    <w:p w14:paraId="1C606A29" w14:textId="77777777" w:rsidR="005E70EA" w:rsidRDefault="005E70EA" w:rsidP="00E93797">
      <w:pPr>
        <w:jc w:val="both"/>
        <w:rPr>
          <w:lang w:val="en-US"/>
        </w:rPr>
      </w:pPr>
    </w:p>
    <w:p w14:paraId="39D572F3" w14:textId="77777777" w:rsidR="00D2587B" w:rsidRDefault="00D2587B" w:rsidP="00E93797">
      <w:pPr>
        <w:jc w:val="both"/>
        <w:rPr>
          <w:lang w:val="en-US"/>
        </w:rPr>
      </w:pPr>
    </w:p>
    <w:p w14:paraId="4CA795C4" w14:textId="77777777"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14:paraId="5429509A" w14:textId="77777777" w:rsidR="00BD7C3F" w:rsidRDefault="00BD7C3F" w:rsidP="00E93797">
      <w:pPr>
        <w:jc w:val="both"/>
        <w:rPr>
          <w:lang w:val="en-US"/>
        </w:rPr>
      </w:pPr>
    </w:p>
    <w:p w14:paraId="5005F9F6" w14:textId="77777777" w:rsidR="00E93797" w:rsidRDefault="00BD7C3F" w:rsidP="00E93797">
      <w:pPr>
        <w:jc w:val="both"/>
        <w:rPr>
          <w:lang w:val="en-US"/>
        </w:rPr>
      </w:pPr>
      <w:r>
        <w:rPr>
          <w:lang w:val="en-US"/>
        </w:rPr>
        <w:t>SP</w:t>
      </w:r>
    </w:p>
    <w:p w14:paraId="1053404A" w14:textId="77777777" w:rsidR="00BD7C3F" w:rsidRDefault="00BD7C3F" w:rsidP="00E93797">
      <w:pPr>
        <w:jc w:val="both"/>
        <w:rPr>
          <w:lang w:val="en-US"/>
        </w:rPr>
      </w:pPr>
    </w:p>
    <w:p w14:paraId="64D61C44" w14:textId="77777777" w:rsidR="00BD7C3F" w:rsidRDefault="00BD7C3F" w:rsidP="00BD7C3F">
      <w:pPr>
        <w:jc w:val="both"/>
      </w:pPr>
      <w:r>
        <w:t xml:space="preserve">Do you support the following group addressed frames delivery mechanism? </w:t>
      </w:r>
    </w:p>
    <w:p w14:paraId="05073E30" w14:textId="77777777" w:rsidR="00BD7C3F" w:rsidRDefault="00BD7C3F" w:rsidP="00B059A3">
      <w:pPr>
        <w:pStyle w:val="ListParagraph"/>
        <w:numPr>
          <w:ilvl w:val="0"/>
          <w:numId w:val="51"/>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14:paraId="01E976FB" w14:textId="77777777" w:rsidR="00BD7C3F" w:rsidRPr="00BD7C3F" w:rsidRDefault="00BD7C3F" w:rsidP="00BD7C3F">
      <w:pPr>
        <w:jc w:val="both"/>
      </w:pPr>
    </w:p>
    <w:p w14:paraId="74862FDB" w14:textId="77777777" w:rsidR="00EE20CC" w:rsidRDefault="00EE20CC" w:rsidP="00EE20CC">
      <w:pPr>
        <w:rPr>
          <w:lang w:val="en-US"/>
        </w:rPr>
      </w:pPr>
      <w:r>
        <w:rPr>
          <w:highlight w:val="red"/>
          <w:lang w:val="en-US"/>
        </w:rPr>
        <w:t>Y/N/A: 36/21/35</w:t>
      </w:r>
    </w:p>
    <w:p w14:paraId="5AE6D900" w14:textId="77777777" w:rsidR="00AA1E7C" w:rsidRDefault="00AA1E7C" w:rsidP="00EE20CC">
      <w:pPr>
        <w:rPr>
          <w:lang w:val="en-US"/>
        </w:rPr>
      </w:pPr>
    </w:p>
    <w:p w14:paraId="651FA9E4" w14:textId="77777777" w:rsidR="00D2587B" w:rsidRDefault="00D2587B" w:rsidP="00EE20CC">
      <w:pPr>
        <w:rPr>
          <w:lang w:val="en-US"/>
        </w:rPr>
      </w:pPr>
    </w:p>
    <w:p w14:paraId="0AC58851" w14:textId="77777777" w:rsidR="00D2587B" w:rsidRDefault="00D2587B">
      <w:pPr>
        <w:rPr>
          <w:b/>
          <w:lang w:val="en-US"/>
        </w:rPr>
      </w:pPr>
      <w:r>
        <w:rPr>
          <w:b/>
          <w:lang w:val="en-US"/>
        </w:rPr>
        <w:br w:type="page"/>
      </w:r>
    </w:p>
    <w:p w14:paraId="570B41E6" w14:textId="77777777" w:rsidR="00AA1E7C" w:rsidRPr="00E62EDD" w:rsidRDefault="00AA1E7C" w:rsidP="00EE20CC">
      <w:pPr>
        <w:rPr>
          <w:b/>
          <w:lang w:val="en-US"/>
        </w:rPr>
      </w:pPr>
      <w:r w:rsidRPr="00E62EDD">
        <w:rPr>
          <w:b/>
          <w:lang w:val="en-US"/>
        </w:rPr>
        <w:lastRenderedPageBreak/>
        <w:t>20/0414r4 (Method for Handling Constrained MLD, Insun Jang, LGE)</w:t>
      </w:r>
    </w:p>
    <w:p w14:paraId="65EBF06A" w14:textId="77777777" w:rsidR="00AA1E7C" w:rsidRDefault="00AA1E7C" w:rsidP="00EE20CC">
      <w:pPr>
        <w:rPr>
          <w:lang w:val="en-US"/>
        </w:rPr>
      </w:pPr>
    </w:p>
    <w:p w14:paraId="277306E0" w14:textId="77777777" w:rsidR="00AA1E7C" w:rsidRDefault="00AA1E7C" w:rsidP="00EE20CC">
      <w:pPr>
        <w:rPr>
          <w:lang w:val="en-US"/>
        </w:rPr>
      </w:pPr>
      <w:r>
        <w:rPr>
          <w:lang w:val="en-US"/>
        </w:rPr>
        <w:t>SP</w:t>
      </w:r>
      <w:r w:rsidR="006351E6">
        <w:rPr>
          <w:lang w:val="en-US"/>
        </w:rPr>
        <w:t>#1</w:t>
      </w:r>
    </w:p>
    <w:p w14:paraId="02DB763A" w14:textId="77777777" w:rsidR="006351E6" w:rsidRDefault="006351E6" w:rsidP="00EE20CC">
      <w:pPr>
        <w:rPr>
          <w:lang w:val="en-US"/>
        </w:rPr>
      </w:pPr>
    </w:p>
    <w:p w14:paraId="3853410C" w14:textId="77777777"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14:paraId="6CF3491E" w14:textId="77777777" w:rsidR="006351E6" w:rsidRDefault="006351E6" w:rsidP="00EE20CC">
      <w:pPr>
        <w:rPr>
          <w:lang w:val="en-US"/>
        </w:rPr>
      </w:pPr>
      <w:r w:rsidRPr="006351E6">
        <w:rPr>
          <w:lang w:val="en-US"/>
        </w:rPr>
        <w:t>NOTE: whether it is for R1 or R2 is TBD.</w:t>
      </w:r>
    </w:p>
    <w:p w14:paraId="4C48F9FC" w14:textId="77777777" w:rsidR="00A21D8C" w:rsidRDefault="00A21D8C" w:rsidP="00D009A6">
      <w:pPr>
        <w:rPr>
          <w:lang w:val="en-US"/>
        </w:rPr>
      </w:pPr>
    </w:p>
    <w:p w14:paraId="26AB1C94" w14:textId="77777777" w:rsidR="00E74E00" w:rsidRDefault="00E74E00" w:rsidP="00E74E00">
      <w:pPr>
        <w:rPr>
          <w:lang w:val="en-US"/>
        </w:rPr>
      </w:pPr>
      <w:r w:rsidRPr="00E74E00">
        <w:rPr>
          <w:highlight w:val="red"/>
          <w:lang w:val="en-US"/>
        </w:rPr>
        <w:t>Y/N/A: 37/27/24</w:t>
      </w:r>
    </w:p>
    <w:p w14:paraId="0D74200D" w14:textId="77777777" w:rsidR="006351E6" w:rsidRDefault="006351E6" w:rsidP="00D009A6">
      <w:pPr>
        <w:rPr>
          <w:lang w:val="en-US"/>
        </w:rPr>
      </w:pPr>
    </w:p>
    <w:p w14:paraId="3AFE54BC" w14:textId="77777777" w:rsidR="00D2587B" w:rsidRDefault="00D2587B" w:rsidP="00D009A6">
      <w:pPr>
        <w:rPr>
          <w:lang w:val="en-US"/>
        </w:rPr>
      </w:pPr>
    </w:p>
    <w:p w14:paraId="4A058B1C" w14:textId="77777777" w:rsidR="006351E6" w:rsidRDefault="00E62EDD" w:rsidP="00D009A6">
      <w:pPr>
        <w:rPr>
          <w:b/>
          <w:lang w:val="en-US"/>
        </w:rPr>
      </w:pPr>
      <w:r w:rsidRPr="00E62EDD">
        <w:rPr>
          <w:b/>
          <w:lang w:val="en-US"/>
        </w:rPr>
        <w:t>20/0415r4 (Multi-link Aggregation: Synchronized PPDUs on Multiple Links, Insun Jang</w:t>
      </w:r>
      <w:r>
        <w:rPr>
          <w:b/>
          <w:lang w:val="en-US"/>
        </w:rPr>
        <w:t>, LGE)</w:t>
      </w:r>
    </w:p>
    <w:p w14:paraId="51B690B4" w14:textId="77777777" w:rsidR="00E62EDD" w:rsidRPr="009B00DD" w:rsidRDefault="00E62EDD" w:rsidP="009B00DD">
      <w:pPr>
        <w:jc w:val="both"/>
        <w:rPr>
          <w:lang w:val="en-US"/>
        </w:rPr>
      </w:pPr>
    </w:p>
    <w:p w14:paraId="63DA39EE" w14:textId="77777777" w:rsidR="009B00DD" w:rsidRPr="009B00DD" w:rsidRDefault="009B00DD" w:rsidP="009B00DD">
      <w:pPr>
        <w:jc w:val="both"/>
        <w:rPr>
          <w:lang w:val="en-US"/>
        </w:rPr>
      </w:pPr>
      <w:r w:rsidRPr="009B00DD">
        <w:rPr>
          <w:lang w:val="en-US"/>
        </w:rPr>
        <w:t>Do you agree that 11be shall allow the following multi-link operation?</w:t>
      </w:r>
    </w:p>
    <w:p w14:paraId="45ED58EB" w14:textId="77777777" w:rsidR="00E62EDD" w:rsidRPr="009B00DD" w:rsidRDefault="009B00DD" w:rsidP="00B059A3">
      <w:pPr>
        <w:pStyle w:val="ListParagraph"/>
        <w:numPr>
          <w:ilvl w:val="0"/>
          <w:numId w:val="51"/>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14:paraId="3D791A12" w14:textId="77777777" w:rsidR="00E74E00" w:rsidRDefault="00E74E00" w:rsidP="00D009A6">
      <w:pPr>
        <w:rPr>
          <w:lang w:val="en-US"/>
        </w:rPr>
      </w:pPr>
    </w:p>
    <w:p w14:paraId="69E9F130" w14:textId="77777777" w:rsidR="00660A7F" w:rsidRDefault="00660A7F" w:rsidP="00660A7F">
      <w:pPr>
        <w:rPr>
          <w:lang w:val="en-US"/>
        </w:rPr>
      </w:pPr>
      <w:r w:rsidRPr="00660A7F">
        <w:rPr>
          <w:highlight w:val="red"/>
          <w:lang w:val="en-US"/>
        </w:rPr>
        <w:t>Y/N/A: 12/52/22</w:t>
      </w:r>
    </w:p>
    <w:p w14:paraId="4ED6B7AC" w14:textId="77777777" w:rsidR="001105F0" w:rsidRDefault="001105F0" w:rsidP="00D009A6">
      <w:pPr>
        <w:rPr>
          <w:lang w:val="en-US"/>
        </w:rPr>
      </w:pPr>
    </w:p>
    <w:p w14:paraId="1E511748" w14:textId="77777777"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14:paraId="27F6D7CF" w14:textId="77777777" w:rsidR="000753AB" w:rsidRPr="005758D1" w:rsidRDefault="000753AB" w:rsidP="000753AB">
      <w:pPr>
        <w:pStyle w:val="Heading2"/>
        <w:rPr>
          <w:u w:val="none"/>
          <w:lang w:val="en-US"/>
        </w:rPr>
      </w:pPr>
      <w:bookmarkStart w:id="1873" w:name="_Toc42188678"/>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1873"/>
    </w:p>
    <w:p w14:paraId="43C1F1F2" w14:textId="77777777" w:rsidR="000753AB" w:rsidRDefault="000753AB" w:rsidP="000753AB">
      <w:pPr>
        <w:jc w:val="both"/>
        <w:rPr>
          <w:szCs w:val="22"/>
          <w:lang w:val="en-US"/>
        </w:rPr>
      </w:pPr>
    </w:p>
    <w:p w14:paraId="026BB147" w14:textId="77777777"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14:paraId="787C9488" w14:textId="77777777" w:rsidR="000753AB" w:rsidRDefault="000753AB" w:rsidP="000753AB">
      <w:pPr>
        <w:jc w:val="both"/>
        <w:rPr>
          <w:lang w:val="en-US"/>
        </w:rPr>
      </w:pPr>
    </w:p>
    <w:p w14:paraId="5E5B17E6" w14:textId="77777777" w:rsidR="00654D3F" w:rsidRDefault="000753AB" w:rsidP="00374471">
      <w:pPr>
        <w:jc w:val="both"/>
        <w:rPr>
          <w:lang w:val="en-US"/>
        </w:rPr>
      </w:pPr>
      <w:r>
        <w:rPr>
          <w:lang w:val="en-US"/>
        </w:rPr>
        <w:t>SP#1</w:t>
      </w:r>
    </w:p>
    <w:p w14:paraId="67B0B216" w14:textId="77777777" w:rsidR="00654D3F" w:rsidRDefault="00654D3F" w:rsidP="00374471">
      <w:pPr>
        <w:jc w:val="both"/>
        <w:rPr>
          <w:lang w:val="en-US"/>
        </w:rPr>
      </w:pPr>
    </w:p>
    <w:p w14:paraId="00ACE68A" w14:textId="77777777" w:rsidR="00654D3F" w:rsidRPr="00654D3F" w:rsidRDefault="00654D3F" w:rsidP="00374471">
      <w:pPr>
        <w:jc w:val="both"/>
        <w:rPr>
          <w:lang w:val="en-US"/>
        </w:rPr>
      </w:pPr>
      <w:r w:rsidRPr="00654D3F">
        <w:rPr>
          <w:bCs/>
        </w:rPr>
        <w:t>Do you support adding the following to 11be SFD?</w:t>
      </w:r>
    </w:p>
    <w:p w14:paraId="0414E8DE" w14:textId="77777777" w:rsidR="00654D3F" w:rsidRPr="00654D3F" w:rsidRDefault="00654D3F" w:rsidP="00B059A3">
      <w:pPr>
        <w:pStyle w:val="ListParagraph"/>
        <w:numPr>
          <w:ilvl w:val="0"/>
          <w:numId w:val="51"/>
        </w:numPr>
        <w:jc w:val="both"/>
        <w:rPr>
          <w:lang w:val="en-US"/>
        </w:rPr>
      </w:pPr>
      <w:r w:rsidRPr="00654D3F">
        <w:rPr>
          <w:bCs/>
        </w:rPr>
        <w:t>11be shall define 4096 QAM as one of the optionally supported modulations</w:t>
      </w:r>
    </w:p>
    <w:p w14:paraId="313650FC" w14:textId="77777777" w:rsidR="00654D3F" w:rsidRPr="004A2466" w:rsidRDefault="00654D3F" w:rsidP="00374471">
      <w:pPr>
        <w:jc w:val="both"/>
        <w:rPr>
          <w:lang w:val="en-US"/>
        </w:rPr>
      </w:pPr>
    </w:p>
    <w:p w14:paraId="0BCDABB3" w14:textId="77777777"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14:paraId="6C40A58A" w14:textId="77777777" w:rsidR="000753AB" w:rsidRDefault="000753AB" w:rsidP="00791EC4">
      <w:pPr>
        <w:jc w:val="both"/>
      </w:pPr>
    </w:p>
    <w:p w14:paraId="071B8779" w14:textId="77777777" w:rsidR="00D2587B" w:rsidRDefault="00D2587B" w:rsidP="00791EC4">
      <w:pPr>
        <w:jc w:val="both"/>
      </w:pPr>
    </w:p>
    <w:p w14:paraId="4628F137" w14:textId="77777777" w:rsidR="00374471" w:rsidRDefault="00374471" w:rsidP="00791EC4">
      <w:pPr>
        <w:jc w:val="both"/>
      </w:pPr>
      <w:r>
        <w:t>SP#2</w:t>
      </w:r>
    </w:p>
    <w:p w14:paraId="2BBAB707" w14:textId="77777777" w:rsidR="00374471" w:rsidRDefault="00374471" w:rsidP="00791EC4">
      <w:pPr>
        <w:jc w:val="both"/>
      </w:pPr>
    </w:p>
    <w:p w14:paraId="350C5E89" w14:textId="77777777" w:rsidR="009B6F5D" w:rsidRDefault="009B6F5D" w:rsidP="009B6F5D">
      <w:pPr>
        <w:jc w:val="both"/>
      </w:pPr>
      <w:r>
        <w:t>Do you support adding the following to 11be SFD?</w:t>
      </w:r>
    </w:p>
    <w:p w14:paraId="36938330" w14:textId="77777777" w:rsidR="009B6F5D" w:rsidRPr="00654D3F" w:rsidRDefault="009B6F5D" w:rsidP="00B059A3">
      <w:pPr>
        <w:pStyle w:val="ListParagraph"/>
        <w:numPr>
          <w:ilvl w:val="0"/>
          <w:numId w:val="51"/>
        </w:numPr>
        <w:jc w:val="both"/>
      </w:pPr>
      <w:r>
        <w:t>The uniform constellation mapping for 4096 QAM shall be as given in 11-20/0111r0</w:t>
      </w:r>
    </w:p>
    <w:p w14:paraId="541CA4F9" w14:textId="77777777" w:rsidR="000753AB" w:rsidRDefault="000753AB" w:rsidP="00791EC4">
      <w:pPr>
        <w:jc w:val="both"/>
        <w:rPr>
          <w:lang w:val="en-US"/>
        </w:rPr>
      </w:pPr>
    </w:p>
    <w:p w14:paraId="69F1CACF" w14:textId="77777777"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14:paraId="7BFE45AE" w14:textId="77777777" w:rsidR="009B6F5D" w:rsidRDefault="009B6F5D" w:rsidP="00791EC4">
      <w:pPr>
        <w:jc w:val="both"/>
      </w:pPr>
    </w:p>
    <w:p w14:paraId="64C42649" w14:textId="77777777" w:rsidR="00D2587B" w:rsidRDefault="00D2587B" w:rsidP="00791EC4">
      <w:pPr>
        <w:jc w:val="both"/>
      </w:pPr>
    </w:p>
    <w:p w14:paraId="53FDA4F2" w14:textId="77777777" w:rsidR="00AE4B4F" w:rsidRPr="00575CC2" w:rsidRDefault="00AE4B4F" w:rsidP="00791EC4">
      <w:pPr>
        <w:jc w:val="both"/>
        <w:rPr>
          <w:b/>
        </w:rPr>
      </w:pPr>
      <w:r w:rsidRPr="00575CC2">
        <w:rPr>
          <w:b/>
        </w:rPr>
        <w:t>20/0565r0 (</w:t>
      </w:r>
      <w:r w:rsidR="00575CC2" w:rsidRPr="00575CC2">
        <w:rPr>
          <w:b/>
        </w:rPr>
        <w:t>Smoothing Indication in 11be, Shimi Shilo, Huawei)</w:t>
      </w:r>
    </w:p>
    <w:p w14:paraId="44ADBD5E" w14:textId="77777777" w:rsidR="00575CC2" w:rsidRPr="00575CC2" w:rsidRDefault="00575CC2" w:rsidP="00791EC4">
      <w:pPr>
        <w:jc w:val="both"/>
        <w:rPr>
          <w:b/>
        </w:rPr>
      </w:pPr>
    </w:p>
    <w:p w14:paraId="584696BD" w14:textId="77777777" w:rsidR="00575CC2" w:rsidRDefault="00575CC2" w:rsidP="00791EC4">
      <w:pPr>
        <w:jc w:val="both"/>
      </w:pPr>
      <w:r>
        <w:t>SP#3</w:t>
      </w:r>
    </w:p>
    <w:p w14:paraId="2711B777" w14:textId="77777777" w:rsidR="00575CC2" w:rsidRDefault="00575CC2" w:rsidP="00791EC4">
      <w:pPr>
        <w:jc w:val="both"/>
      </w:pPr>
    </w:p>
    <w:p w14:paraId="6DB80BCC" w14:textId="77777777" w:rsidR="00575CC2" w:rsidRDefault="00575CC2" w:rsidP="00575CC2">
      <w:pPr>
        <w:jc w:val="both"/>
      </w:pPr>
      <w:r w:rsidRPr="00575CC2">
        <w:t>Do you support indicating within the PHY preamble of 11be if smoothing is recommended to be applied at the receiver for MU-MIMO allocation?</w:t>
      </w:r>
    </w:p>
    <w:p w14:paraId="48A97A75" w14:textId="77777777" w:rsidR="00575CC2" w:rsidRDefault="00575CC2" w:rsidP="00791EC4">
      <w:pPr>
        <w:jc w:val="both"/>
      </w:pPr>
    </w:p>
    <w:p w14:paraId="28CBC355" w14:textId="77777777"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14:paraId="2C114BC7" w14:textId="77777777" w:rsidR="00AE4B4F" w:rsidRDefault="00AE4B4F" w:rsidP="00791EC4">
      <w:pPr>
        <w:jc w:val="both"/>
      </w:pPr>
    </w:p>
    <w:p w14:paraId="2E94D81A" w14:textId="77777777"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14:paraId="1F3329E0" w14:textId="77777777" w:rsidR="00337F04" w:rsidRPr="005758D1" w:rsidRDefault="00337F04" w:rsidP="00337F04">
      <w:pPr>
        <w:pStyle w:val="Heading2"/>
        <w:rPr>
          <w:u w:val="none"/>
          <w:lang w:val="en-US"/>
        </w:rPr>
      </w:pPr>
      <w:bookmarkStart w:id="1874" w:name="_Toc42188679"/>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1874"/>
    </w:p>
    <w:p w14:paraId="08DA3458" w14:textId="77777777" w:rsidR="00337F04" w:rsidRDefault="00337F04" w:rsidP="00337F04">
      <w:pPr>
        <w:jc w:val="both"/>
        <w:rPr>
          <w:szCs w:val="22"/>
          <w:lang w:val="en-US"/>
        </w:rPr>
      </w:pPr>
    </w:p>
    <w:p w14:paraId="3616CFC3" w14:textId="77777777"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14:paraId="242D43BC" w14:textId="77777777" w:rsidR="00775BAC" w:rsidRDefault="00775BAC" w:rsidP="00775BAC">
      <w:pPr>
        <w:jc w:val="both"/>
        <w:rPr>
          <w:lang w:val="en-US"/>
        </w:rPr>
      </w:pPr>
    </w:p>
    <w:p w14:paraId="778C393E" w14:textId="77777777" w:rsidR="00775BAC" w:rsidRDefault="00775BAC" w:rsidP="00775BAC">
      <w:pPr>
        <w:jc w:val="both"/>
        <w:rPr>
          <w:lang w:val="en-US"/>
        </w:rPr>
      </w:pPr>
      <w:r>
        <w:rPr>
          <w:lang w:val="en-US"/>
        </w:rPr>
        <w:t>SP#1</w:t>
      </w:r>
    </w:p>
    <w:p w14:paraId="597CF755" w14:textId="77777777" w:rsidR="00775BAC" w:rsidRDefault="00775BAC" w:rsidP="00775BAC">
      <w:pPr>
        <w:jc w:val="both"/>
        <w:rPr>
          <w:lang w:val="en-US"/>
        </w:rPr>
      </w:pPr>
    </w:p>
    <w:p w14:paraId="2A2962CE" w14:textId="77777777" w:rsidR="00775BAC" w:rsidRDefault="00775BAC" w:rsidP="00775BAC">
      <w:pPr>
        <w:jc w:val="both"/>
        <w:rPr>
          <w:lang w:val="en-US"/>
        </w:rPr>
      </w:pPr>
      <w:r w:rsidRPr="00775BAC">
        <w:rPr>
          <w:lang w:val="en-US"/>
        </w:rPr>
        <w:t xml:space="preserve">Do you support that an AP MLD may transmit Beacon only on a subset of multiple links? </w:t>
      </w:r>
    </w:p>
    <w:p w14:paraId="10C03408" w14:textId="77777777" w:rsidR="00775BAC" w:rsidRDefault="00775BAC" w:rsidP="00775BAC">
      <w:pPr>
        <w:pStyle w:val="ListParagraph"/>
        <w:numPr>
          <w:ilvl w:val="0"/>
          <w:numId w:val="51"/>
        </w:numPr>
        <w:jc w:val="both"/>
        <w:rPr>
          <w:lang w:val="en-US"/>
        </w:rPr>
      </w:pPr>
      <w:r w:rsidRPr="00775BAC">
        <w:rPr>
          <w:lang w:val="en-US"/>
        </w:rPr>
        <w:t xml:space="preserve">eg. Transmit Beacon on one link of a pair of links </w:t>
      </w:r>
    </w:p>
    <w:p w14:paraId="3898DD6A" w14:textId="77777777" w:rsidR="00775BAC" w:rsidRDefault="00775BAC" w:rsidP="00775BAC">
      <w:pPr>
        <w:pStyle w:val="ListParagraph"/>
        <w:numPr>
          <w:ilvl w:val="0"/>
          <w:numId w:val="51"/>
        </w:numPr>
        <w:jc w:val="both"/>
        <w:rPr>
          <w:lang w:val="en-US"/>
        </w:rPr>
      </w:pPr>
      <w:r w:rsidRPr="00775BAC">
        <w:rPr>
          <w:lang w:val="en-US"/>
        </w:rPr>
        <w:t xml:space="preserve">How to choose the link to transmit Beacon is TBD. </w:t>
      </w:r>
    </w:p>
    <w:p w14:paraId="5B73026C" w14:textId="77777777" w:rsidR="00775BAC" w:rsidRPr="00775BAC" w:rsidRDefault="00775BAC" w:rsidP="00775BAC">
      <w:pPr>
        <w:jc w:val="both"/>
        <w:rPr>
          <w:lang w:val="en-US"/>
        </w:rPr>
      </w:pPr>
      <w:r w:rsidRPr="00775BAC">
        <w:rPr>
          <w:lang w:val="en-US"/>
        </w:rPr>
        <w:t>Note: when the AP MLD has TX/RX constraints.</w:t>
      </w:r>
    </w:p>
    <w:p w14:paraId="6630DE0C" w14:textId="77777777" w:rsidR="00775BAC" w:rsidRDefault="00775BAC" w:rsidP="00775BAC">
      <w:pPr>
        <w:jc w:val="both"/>
      </w:pPr>
    </w:p>
    <w:p w14:paraId="7BC35303" w14:textId="77777777"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14:paraId="0F54A66F" w14:textId="77777777" w:rsidR="00775BAC" w:rsidRDefault="00775BAC" w:rsidP="00775BAC">
      <w:pPr>
        <w:jc w:val="both"/>
      </w:pPr>
    </w:p>
    <w:p w14:paraId="3D81AC0B" w14:textId="77777777" w:rsidR="00D2587B" w:rsidRPr="00775BAC" w:rsidRDefault="00D2587B" w:rsidP="00775BAC">
      <w:pPr>
        <w:jc w:val="both"/>
      </w:pPr>
    </w:p>
    <w:p w14:paraId="32B1F2EB" w14:textId="77777777" w:rsidR="00E64A70" w:rsidRDefault="00E64A70" w:rsidP="00E64A70">
      <w:pPr>
        <w:jc w:val="both"/>
        <w:rPr>
          <w:lang w:val="en-US"/>
        </w:rPr>
      </w:pPr>
      <w:r>
        <w:rPr>
          <w:lang w:val="en-US"/>
        </w:rPr>
        <w:t>SP#2</w:t>
      </w:r>
    </w:p>
    <w:p w14:paraId="6FC101CD" w14:textId="77777777" w:rsidR="00E64A70" w:rsidRDefault="00E64A70" w:rsidP="00E64A70">
      <w:pPr>
        <w:jc w:val="both"/>
        <w:rPr>
          <w:lang w:val="en-US"/>
        </w:rPr>
      </w:pPr>
    </w:p>
    <w:p w14:paraId="5A6F0CE8" w14:textId="77777777"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14:paraId="714F0ECC" w14:textId="77777777" w:rsidR="00E64A70" w:rsidRDefault="00E64A70" w:rsidP="00775BAC">
      <w:pPr>
        <w:jc w:val="both"/>
        <w:rPr>
          <w:lang w:val="sv-SE"/>
        </w:rPr>
      </w:pPr>
    </w:p>
    <w:p w14:paraId="00F7A53E" w14:textId="77777777"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14:paraId="378AFC30" w14:textId="77777777" w:rsidR="00E64A70" w:rsidRDefault="00E64A70" w:rsidP="00775BAC">
      <w:pPr>
        <w:jc w:val="both"/>
      </w:pPr>
    </w:p>
    <w:p w14:paraId="69F98DE9" w14:textId="77777777" w:rsidR="00D2587B" w:rsidRDefault="00D2587B" w:rsidP="00775BAC">
      <w:pPr>
        <w:jc w:val="both"/>
      </w:pPr>
    </w:p>
    <w:p w14:paraId="25C60C19" w14:textId="77777777" w:rsidR="008A20A6" w:rsidRPr="009C6EF5" w:rsidRDefault="009C6EF5" w:rsidP="00775BAC">
      <w:pPr>
        <w:jc w:val="both"/>
        <w:rPr>
          <w:b/>
        </w:rPr>
      </w:pPr>
      <w:r w:rsidRPr="009C6EF5">
        <w:rPr>
          <w:b/>
        </w:rPr>
        <w:t>20/0026r6 (MLO: Sync PPDUs, Duncan Ho, Qualcomm)</w:t>
      </w:r>
    </w:p>
    <w:p w14:paraId="39CAD680" w14:textId="77777777" w:rsidR="009C6EF5" w:rsidRDefault="009C6EF5" w:rsidP="00775BAC">
      <w:pPr>
        <w:jc w:val="both"/>
      </w:pPr>
    </w:p>
    <w:p w14:paraId="3593C7EA" w14:textId="77777777" w:rsidR="009C6EF5" w:rsidRDefault="009C6EF5" w:rsidP="00775BAC">
      <w:pPr>
        <w:jc w:val="both"/>
      </w:pPr>
      <w:r>
        <w:t>SP#</w:t>
      </w:r>
      <w:r w:rsidR="00537B9B">
        <w:t>3</w:t>
      </w:r>
    </w:p>
    <w:p w14:paraId="01692691" w14:textId="77777777" w:rsidR="009C6EF5" w:rsidRDefault="009C6EF5" w:rsidP="00775BAC">
      <w:pPr>
        <w:jc w:val="both"/>
      </w:pPr>
    </w:p>
    <w:p w14:paraId="39F931E3" w14:textId="77777777"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14:paraId="27FBA78F" w14:textId="77777777" w:rsidR="00537B9B" w:rsidRDefault="00537B9B" w:rsidP="00DD5839">
      <w:pPr>
        <w:pStyle w:val="ListParagraph"/>
        <w:numPr>
          <w:ilvl w:val="0"/>
          <w:numId w:val="53"/>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14:paraId="7C57F2EF" w14:textId="77777777" w:rsidR="00537B9B" w:rsidRDefault="00537B9B" w:rsidP="00307227">
      <w:pPr>
        <w:jc w:val="both"/>
        <w:rPr>
          <w:lang w:eastAsia="ko-KR"/>
        </w:rPr>
      </w:pPr>
    </w:p>
    <w:p w14:paraId="550FC0CC" w14:textId="77777777"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14:paraId="58642341" w14:textId="77777777" w:rsidR="00D2587B" w:rsidRDefault="00D2587B" w:rsidP="00307227">
      <w:pPr>
        <w:jc w:val="both"/>
      </w:pPr>
    </w:p>
    <w:p w14:paraId="14A969F4" w14:textId="77777777"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14:paraId="42527A5A" w14:textId="77777777" w:rsidR="00331918" w:rsidRDefault="00331918" w:rsidP="00307227">
      <w:pPr>
        <w:jc w:val="both"/>
      </w:pPr>
    </w:p>
    <w:p w14:paraId="712C97D3" w14:textId="77777777" w:rsidR="00307227" w:rsidRDefault="00307227" w:rsidP="00307227">
      <w:pPr>
        <w:jc w:val="both"/>
      </w:pPr>
      <w:r>
        <w:t>SP#1</w:t>
      </w:r>
    </w:p>
    <w:p w14:paraId="56C95E48" w14:textId="77777777" w:rsidR="00307227" w:rsidRDefault="00307227" w:rsidP="00307227">
      <w:pPr>
        <w:jc w:val="both"/>
      </w:pPr>
    </w:p>
    <w:p w14:paraId="0632C7E7" w14:textId="77777777" w:rsidR="00307227" w:rsidRPr="00307227" w:rsidRDefault="00307227" w:rsidP="00307227">
      <w:pPr>
        <w:jc w:val="both"/>
      </w:pPr>
      <w:r w:rsidRPr="00307227">
        <w:t xml:space="preserve">Do you support the following PPDU transmission restriction in the MLO? </w:t>
      </w:r>
    </w:p>
    <w:p w14:paraId="652B90EE" w14:textId="77777777" w:rsidR="00307227" w:rsidRDefault="00307227" w:rsidP="00DD5839">
      <w:pPr>
        <w:pStyle w:val="ListParagraph"/>
        <w:numPr>
          <w:ilvl w:val="0"/>
          <w:numId w:val="53"/>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14:paraId="5363D426" w14:textId="77777777" w:rsidR="009F6786" w:rsidRDefault="009F6786" w:rsidP="00775BAC">
      <w:pPr>
        <w:jc w:val="both"/>
      </w:pPr>
    </w:p>
    <w:p w14:paraId="37CE9FE7" w14:textId="77777777"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14:paraId="0CD9428E" w14:textId="77777777" w:rsidR="00553301" w:rsidRDefault="00553301" w:rsidP="00775BAC">
      <w:pPr>
        <w:jc w:val="both"/>
      </w:pPr>
    </w:p>
    <w:p w14:paraId="05DAE8B4" w14:textId="77777777" w:rsidR="00D2587B" w:rsidRDefault="00D2587B" w:rsidP="00775BAC">
      <w:pPr>
        <w:jc w:val="both"/>
      </w:pPr>
    </w:p>
    <w:p w14:paraId="3A1DEDD3" w14:textId="77777777" w:rsidR="00D2587B" w:rsidRDefault="00D2587B">
      <w:pPr>
        <w:rPr>
          <w:b/>
        </w:rPr>
      </w:pPr>
      <w:r>
        <w:rPr>
          <w:b/>
        </w:rPr>
        <w:br w:type="page"/>
      </w:r>
    </w:p>
    <w:p w14:paraId="2939867B" w14:textId="77777777" w:rsidR="00553301" w:rsidRPr="003C75E0" w:rsidRDefault="003C75E0" w:rsidP="00775BAC">
      <w:pPr>
        <w:jc w:val="both"/>
        <w:rPr>
          <w:b/>
        </w:rPr>
      </w:pPr>
      <w:r w:rsidRPr="003C75E0">
        <w:rPr>
          <w:b/>
        </w:rPr>
        <w:lastRenderedPageBreak/>
        <w:t>20/0433r4 (PPDU alignment in STR constrained multi-link, Yunbo Li, Huawei)</w:t>
      </w:r>
    </w:p>
    <w:p w14:paraId="1EE8D375" w14:textId="77777777" w:rsidR="003C75E0" w:rsidRDefault="003C75E0" w:rsidP="00775BAC">
      <w:pPr>
        <w:jc w:val="both"/>
      </w:pPr>
    </w:p>
    <w:p w14:paraId="650500E0" w14:textId="77777777" w:rsidR="008862D3" w:rsidRDefault="008862D3" w:rsidP="00775BAC">
      <w:pPr>
        <w:jc w:val="both"/>
      </w:pPr>
      <w:r>
        <w:t>SP#1</w:t>
      </w:r>
    </w:p>
    <w:p w14:paraId="0BFF7542" w14:textId="77777777" w:rsidR="008862D3" w:rsidRDefault="008862D3" w:rsidP="00775BAC">
      <w:pPr>
        <w:jc w:val="both"/>
      </w:pPr>
    </w:p>
    <w:p w14:paraId="62421D52" w14:textId="77777777" w:rsidR="008862D3" w:rsidRPr="008862D3" w:rsidRDefault="008862D3" w:rsidP="008862D3">
      <w:pPr>
        <w:jc w:val="both"/>
      </w:pPr>
      <w:r w:rsidRPr="008862D3">
        <w:t xml:space="preserve">Do you support below synchronization requirement?  </w:t>
      </w:r>
    </w:p>
    <w:p w14:paraId="1D6BC369" w14:textId="77777777" w:rsidR="008862D3" w:rsidRDefault="008862D3" w:rsidP="00DD5839">
      <w:pPr>
        <w:pStyle w:val="ListParagraph"/>
        <w:numPr>
          <w:ilvl w:val="0"/>
          <w:numId w:val="53"/>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14:paraId="4A3446D8" w14:textId="77777777" w:rsidR="008862D3" w:rsidRDefault="008862D3" w:rsidP="00DD5839">
      <w:pPr>
        <w:pStyle w:val="ListParagraph"/>
        <w:numPr>
          <w:ilvl w:val="1"/>
          <w:numId w:val="53"/>
        </w:numPr>
        <w:jc w:val="both"/>
      </w:pPr>
      <w:r w:rsidRPr="008862D3">
        <w:t>T1 = SIFS – TBD value;</w:t>
      </w:r>
    </w:p>
    <w:p w14:paraId="528EB30B" w14:textId="77777777" w:rsidR="009F6786" w:rsidRDefault="008862D3" w:rsidP="00DD5839">
      <w:pPr>
        <w:pStyle w:val="ListParagraph"/>
        <w:numPr>
          <w:ilvl w:val="1"/>
          <w:numId w:val="53"/>
        </w:numPr>
        <w:jc w:val="both"/>
      </w:pPr>
      <w:r w:rsidRPr="008862D3">
        <w:t>T2 &lt; T1, and the value of T2 is TBD.</w:t>
      </w:r>
    </w:p>
    <w:p w14:paraId="4777A063" w14:textId="77777777" w:rsidR="008862D3" w:rsidRDefault="008862D3" w:rsidP="008862D3">
      <w:pPr>
        <w:jc w:val="center"/>
      </w:pPr>
      <w:r>
        <w:rPr>
          <w:noProof/>
          <w:lang w:val="en-US" w:eastAsia="zh-CN"/>
        </w:rPr>
        <w:drawing>
          <wp:inline distT="0" distB="0" distL="0" distR="0" wp14:anchorId="64A1A461" wp14:editId="282C18A6">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14:paraId="5350C550" w14:textId="77777777" w:rsidR="008862D3" w:rsidRDefault="008862D3" w:rsidP="00775BAC">
      <w:pPr>
        <w:jc w:val="both"/>
      </w:pPr>
    </w:p>
    <w:p w14:paraId="5CAE759D" w14:textId="77777777"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14:paraId="2BE2E2ED" w14:textId="77777777" w:rsidR="008862D3" w:rsidRDefault="008862D3" w:rsidP="00775BAC">
      <w:pPr>
        <w:jc w:val="both"/>
        <w:rPr>
          <w:lang w:val="en-US"/>
        </w:rPr>
      </w:pPr>
    </w:p>
    <w:p w14:paraId="3A285E3D" w14:textId="77777777"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14:paraId="39B41038" w14:textId="77777777" w:rsidR="00F03287" w:rsidRPr="005758D1" w:rsidRDefault="00F03287" w:rsidP="00F03287">
      <w:pPr>
        <w:pStyle w:val="Heading2"/>
        <w:rPr>
          <w:u w:val="none"/>
          <w:lang w:val="en-US"/>
        </w:rPr>
      </w:pPr>
      <w:bookmarkStart w:id="1875" w:name="_Toc42188680"/>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1875"/>
    </w:p>
    <w:p w14:paraId="4BDF07D0" w14:textId="77777777" w:rsidR="00F03287" w:rsidRDefault="00F03287" w:rsidP="00791EC4">
      <w:pPr>
        <w:jc w:val="both"/>
      </w:pPr>
    </w:p>
    <w:p w14:paraId="463B9DBD" w14:textId="77777777" w:rsidR="009E5BBA" w:rsidRPr="009E5BBA" w:rsidRDefault="009E5BBA" w:rsidP="00791EC4">
      <w:pPr>
        <w:jc w:val="both"/>
        <w:rPr>
          <w:b/>
        </w:rPr>
      </w:pPr>
      <w:r w:rsidRPr="009E5BBA">
        <w:rPr>
          <w:b/>
        </w:rPr>
        <w:t>20/0605r0 (Further Discussions On Efficient EHT Preamble, Jianhan Liu, MediaTek)</w:t>
      </w:r>
    </w:p>
    <w:p w14:paraId="781F3A11" w14:textId="77777777" w:rsidR="009E5BBA" w:rsidRDefault="009E5BBA" w:rsidP="00791EC4">
      <w:pPr>
        <w:jc w:val="both"/>
      </w:pPr>
    </w:p>
    <w:p w14:paraId="61039948" w14:textId="77777777" w:rsidR="009E5BBA" w:rsidRDefault="009E5BBA" w:rsidP="00791EC4">
      <w:pPr>
        <w:jc w:val="both"/>
      </w:pPr>
      <w:r>
        <w:t>SP#1</w:t>
      </w:r>
    </w:p>
    <w:p w14:paraId="621C49C7" w14:textId="77777777" w:rsidR="009E5BBA" w:rsidRDefault="009E5BBA" w:rsidP="00791EC4">
      <w:pPr>
        <w:jc w:val="both"/>
      </w:pPr>
    </w:p>
    <w:p w14:paraId="72474356" w14:textId="77777777" w:rsidR="009E5BBA" w:rsidRDefault="009E5BBA" w:rsidP="009E5BBA">
      <w:pPr>
        <w:jc w:val="both"/>
      </w:pPr>
      <w:r>
        <w:t>Do you agree that EHT-SIG may carry different content in each 80MHz?</w:t>
      </w:r>
    </w:p>
    <w:p w14:paraId="32EF3799" w14:textId="77777777" w:rsidR="009E5BBA" w:rsidRDefault="009E5BBA" w:rsidP="00DD5839">
      <w:pPr>
        <w:pStyle w:val="ListParagraph"/>
        <w:numPr>
          <w:ilvl w:val="0"/>
          <w:numId w:val="53"/>
        </w:numPr>
        <w:jc w:val="both"/>
      </w:pPr>
      <w:r>
        <w:t>For PPDU BW larger than 80MHz.</w:t>
      </w:r>
    </w:p>
    <w:p w14:paraId="1E34BE14" w14:textId="77777777" w:rsidR="009E5BBA" w:rsidRDefault="009E5BBA" w:rsidP="00DD5839">
      <w:pPr>
        <w:pStyle w:val="ListParagraph"/>
        <w:numPr>
          <w:ilvl w:val="0"/>
          <w:numId w:val="53"/>
        </w:numPr>
        <w:jc w:val="both"/>
      </w:pPr>
      <w:r>
        <w:t>SST operation using TWT is one applicable scenario, other scenarios are TBD.</w:t>
      </w:r>
    </w:p>
    <w:p w14:paraId="686CC268" w14:textId="77777777" w:rsidR="009E5BBA" w:rsidRDefault="009E5BBA" w:rsidP="009E5BBA">
      <w:pPr>
        <w:pStyle w:val="ListParagraph"/>
        <w:jc w:val="both"/>
      </w:pPr>
    </w:p>
    <w:p w14:paraId="2F6AF203" w14:textId="77777777"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14:paraId="34D33BF3" w14:textId="77777777" w:rsidR="006366A0" w:rsidRDefault="006366A0" w:rsidP="006366A0">
      <w:pPr>
        <w:jc w:val="both"/>
        <w:rPr>
          <w:b/>
        </w:rPr>
      </w:pPr>
      <w:r>
        <w:rPr>
          <w:b/>
        </w:rPr>
        <w:t xml:space="preserve">Straw poll #1 </w:t>
      </w:r>
      <w:r w:rsidRPr="006366A0">
        <w:rPr>
          <w:b/>
          <w:i/>
        </w:rPr>
        <w:t>[#SP1]</w:t>
      </w:r>
    </w:p>
    <w:p w14:paraId="26AFB178" w14:textId="77777777" w:rsidR="009E5BBA" w:rsidRDefault="009E5BBA" w:rsidP="009E5BBA">
      <w:pPr>
        <w:pStyle w:val="ListParagraph"/>
        <w:jc w:val="both"/>
      </w:pPr>
    </w:p>
    <w:p w14:paraId="3D381A6A" w14:textId="77777777" w:rsidR="00D2587B" w:rsidRDefault="00D2587B" w:rsidP="009E5BBA">
      <w:pPr>
        <w:pStyle w:val="ListParagraph"/>
        <w:jc w:val="both"/>
      </w:pPr>
    </w:p>
    <w:p w14:paraId="2C5A3BD6" w14:textId="77777777"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14:paraId="1CB646BA" w14:textId="77777777" w:rsidR="00CC5220" w:rsidRDefault="00CC5220" w:rsidP="00CC5220">
      <w:pPr>
        <w:pStyle w:val="ListParagraph"/>
        <w:jc w:val="both"/>
      </w:pPr>
    </w:p>
    <w:p w14:paraId="17C41A13" w14:textId="77777777" w:rsidR="00CC5220" w:rsidRDefault="00CC5220" w:rsidP="00CC5220">
      <w:pPr>
        <w:pStyle w:val="ListParagraph"/>
        <w:ind w:left="0"/>
        <w:jc w:val="both"/>
      </w:pPr>
      <w:r>
        <w:t>SP#1</w:t>
      </w:r>
    </w:p>
    <w:p w14:paraId="59290FD6" w14:textId="77777777" w:rsidR="00CC5220" w:rsidRDefault="00CC5220" w:rsidP="00CC5220">
      <w:pPr>
        <w:pStyle w:val="ListParagraph"/>
        <w:ind w:left="0"/>
        <w:jc w:val="both"/>
      </w:pPr>
    </w:p>
    <w:p w14:paraId="175162C8" w14:textId="77777777" w:rsidR="00CC5220" w:rsidRDefault="00CC5220" w:rsidP="00CC5220">
      <w:pPr>
        <w:pStyle w:val="ListParagraph"/>
        <w:ind w:left="0"/>
        <w:jc w:val="both"/>
      </w:pPr>
      <w:r>
        <w:t>Do you agree that 11be uses RU Parser with the following proportional round robin scheme for RU242+484+996?</w:t>
      </w:r>
    </w:p>
    <w:p w14:paraId="2847448F" w14:textId="77777777" w:rsidR="00CC5220" w:rsidRDefault="00CC5220" w:rsidP="00DD5839">
      <w:pPr>
        <w:pStyle w:val="ListParagraph"/>
        <w:numPr>
          <w:ilvl w:val="0"/>
          <w:numId w:val="54"/>
        </w:numPr>
        <w:jc w:val="both"/>
      </w:pPr>
      <w:r>
        <w:t>(242+484)+996: 1s:2s:4s</w:t>
      </w:r>
    </w:p>
    <w:p w14:paraId="511DFABD" w14:textId="77777777" w:rsidR="00CC5220" w:rsidRDefault="00CC5220" w:rsidP="00CC5220">
      <w:pPr>
        <w:jc w:val="both"/>
      </w:pPr>
    </w:p>
    <w:p w14:paraId="062907DE" w14:textId="77777777" w:rsidR="00CC5220" w:rsidRDefault="00CC5220" w:rsidP="00CC5220">
      <w:pPr>
        <w:jc w:val="both"/>
      </w:pPr>
      <w:r w:rsidRPr="00CC5220">
        <w:rPr>
          <w:highlight w:val="red"/>
        </w:rPr>
        <w:t>Y/N/A: 11/29/14</w:t>
      </w:r>
    </w:p>
    <w:p w14:paraId="6F1F9601" w14:textId="77777777" w:rsidR="00CC5220" w:rsidRDefault="00CC5220" w:rsidP="00CC5220">
      <w:pPr>
        <w:jc w:val="both"/>
      </w:pPr>
    </w:p>
    <w:p w14:paraId="29CA93B5" w14:textId="77777777" w:rsidR="00D2587B" w:rsidRDefault="00D2587B" w:rsidP="00CC5220">
      <w:pPr>
        <w:jc w:val="both"/>
      </w:pPr>
    </w:p>
    <w:p w14:paraId="5B915D98" w14:textId="77777777" w:rsidR="00D2587B" w:rsidRDefault="00D2587B">
      <w:pPr>
        <w:rPr>
          <w:b/>
        </w:rPr>
      </w:pPr>
      <w:r>
        <w:rPr>
          <w:b/>
        </w:rPr>
        <w:br w:type="page"/>
      </w:r>
    </w:p>
    <w:p w14:paraId="72C07E10" w14:textId="77777777" w:rsidR="00CC5220" w:rsidRPr="007A0452" w:rsidRDefault="007A0452" w:rsidP="00CC5220">
      <w:pPr>
        <w:jc w:val="both"/>
        <w:rPr>
          <w:b/>
        </w:rPr>
      </w:pPr>
      <w:r w:rsidRPr="007A0452">
        <w:rPr>
          <w:b/>
        </w:rPr>
        <w:lastRenderedPageBreak/>
        <w:t>20/0579r3 (update on segment parser and tone interleaver for 11be, Jianhan Liu, MediaTek)</w:t>
      </w:r>
    </w:p>
    <w:p w14:paraId="5DB11097" w14:textId="77777777" w:rsidR="007A0452" w:rsidRDefault="007A0452" w:rsidP="00CC5220">
      <w:pPr>
        <w:jc w:val="both"/>
      </w:pPr>
    </w:p>
    <w:p w14:paraId="6CD65688" w14:textId="77777777" w:rsidR="007A0452" w:rsidRDefault="007A0452" w:rsidP="00CC5220">
      <w:pPr>
        <w:jc w:val="both"/>
      </w:pPr>
      <w:r>
        <w:t>SP#</w:t>
      </w:r>
      <w:r w:rsidR="00D04D84">
        <w:t>1</w:t>
      </w:r>
    </w:p>
    <w:p w14:paraId="75C28BE6" w14:textId="77777777" w:rsidR="007A0452" w:rsidRDefault="007A0452" w:rsidP="00CC5220">
      <w:pPr>
        <w:jc w:val="both"/>
      </w:pPr>
    </w:p>
    <w:p w14:paraId="437DF75B" w14:textId="77777777"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14:paraId="1DDECD3B" w14:textId="77777777" w:rsidTr="001C1E21">
        <w:tc>
          <w:tcPr>
            <w:tcW w:w="1795" w:type="dxa"/>
          </w:tcPr>
          <w:p w14:paraId="52874130" w14:textId="77777777" w:rsidR="00C10FA4" w:rsidRPr="001C1E21" w:rsidRDefault="00C10FA4" w:rsidP="00CC5220">
            <w:pPr>
              <w:jc w:val="both"/>
              <w:rPr>
                <w:b/>
              </w:rPr>
            </w:pPr>
            <w:r w:rsidRPr="001C1E21">
              <w:rPr>
                <w:b/>
              </w:rPr>
              <w:t>RU Aggregation</w:t>
            </w:r>
          </w:p>
        </w:tc>
        <w:tc>
          <w:tcPr>
            <w:tcW w:w="1170" w:type="dxa"/>
          </w:tcPr>
          <w:p w14:paraId="29DCB431" w14:textId="77777777" w:rsidR="00C10FA4" w:rsidRPr="001C1E21" w:rsidRDefault="00C10FA4" w:rsidP="00CC5220">
            <w:pPr>
              <w:jc w:val="both"/>
              <w:rPr>
                <w:b/>
              </w:rPr>
            </w:pPr>
            <w:r w:rsidRPr="001C1E21">
              <w:rPr>
                <w:b/>
              </w:rPr>
              <w:t>Nsd_total</w:t>
            </w:r>
          </w:p>
        </w:tc>
        <w:tc>
          <w:tcPr>
            <w:tcW w:w="3600" w:type="dxa"/>
          </w:tcPr>
          <w:p w14:paraId="12F988E8" w14:textId="77777777" w:rsidR="00C10FA4" w:rsidRPr="001C1E21" w:rsidRDefault="00C10FA4" w:rsidP="00CC5220">
            <w:pPr>
              <w:jc w:val="both"/>
              <w:rPr>
                <w:b/>
              </w:rPr>
            </w:pPr>
            <w:r w:rsidRPr="001C1E21">
              <w:rPr>
                <w:b/>
              </w:rPr>
              <w:t>Proportional Ratio (m1:m2:m3:m4)</w:t>
            </w:r>
          </w:p>
        </w:tc>
        <w:tc>
          <w:tcPr>
            <w:tcW w:w="2785" w:type="dxa"/>
          </w:tcPr>
          <w:p w14:paraId="0A05DC3D" w14:textId="77777777" w:rsidR="00C10FA4" w:rsidRPr="001C1E21" w:rsidRDefault="00C10FA4" w:rsidP="00CC5220">
            <w:pPr>
              <w:jc w:val="both"/>
              <w:rPr>
                <w:b/>
              </w:rPr>
            </w:pPr>
            <w:r w:rsidRPr="001C1E21">
              <w:rPr>
                <w:b/>
              </w:rPr>
              <w:t>Leftover bits (per symbol)</w:t>
            </w:r>
          </w:p>
        </w:tc>
      </w:tr>
      <w:tr w:rsidR="00C10FA4" w14:paraId="2B2E3B02" w14:textId="77777777" w:rsidTr="001C1E21">
        <w:tc>
          <w:tcPr>
            <w:tcW w:w="1795" w:type="dxa"/>
          </w:tcPr>
          <w:p w14:paraId="07740556" w14:textId="77777777" w:rsidR="00C10FA4" w:rsidRDefault="00C10FA4" w:rsidP="001C1E21">
            <w:r>
              <w:t>484+996</w:t>
            </w:r>
          </w:p>
        </w:tc>
        <w:tc>
          <w:tcPr>
            <w:tcW w:w="1170" w:type="dxa"/>
          </w:tcPr>
          <w:p w14:paraId="08FD70DD" w14:textId="77777777" w:rsidR="00C10FA4" w:rsidRDefault="00C10FA4" w:rsidP="001C1E21">
            <w:r>
              <w:t>1448</w:t>
            </w:r>
          </w:p>
        </w:tc>
        <w:tc>
          <w:tcPr>
            <w:tcW w:w="3600" w:type="dxa"/>
          </w:tcPr>
          <w:p w14:paraId="7DDF7FBC" w14:textId="77777777" w:rsidR="00C10FA4" w:rsidRDefault="00C10FA4" w:rsidP="001C1E21">
            <w:r>
              <w:t>1s:2s</w:t>
            </w:r>
          </w:p>
        </w:tc>
        <w:tc>
          <w:tcPr>
            <w:tcW w:w="2785" w:type="dxa"/>
          </w:tcPr>
          <w:p w14:paraId="02344B02" w14:textId="77777777" w:rsidR="00C10FA4" w:rsidRDefault="00C10FA4" w:rsidP="001C1E21">
            <w:r>
              <w:t>44*Nbpscs on ru996</w:t>
            </w:r>
          </w:p>
        </w:tc>
      </w:tr>
      <w:tr w:rsidR="00C10FA4" w14:paraId="15171382" w14:textId="77777777" w:rsidTr="001C1E21">
        <w:tc>
          <w:tcPr>
            <w:tcW w:w="1795" w:type="dxa"/>
          </w:tcPr>
          <w:p w14:paraId="279A86CF" w14:textId="77777777" w:rsidR="00C10FA4" w:rsidRDefault="00C10FA4" w:rsidP="001C1E21">
            <w:r>
              <w:t>484+2*996</w:t>
            </w:r>
          </w:p>
        </w:tc>
        <w:tc>
          <w:tcPr>
            <w:tcW w:w="1170" w:type="dxa"/>
          </w:tcPr>
          <w:p w14:paraId="6E327DD3" w14:textId="77777777" w:rsidR="00C10FA4" w:rsidRDefault="00C10FA4" w:rsidP="001C1E21">
            <w:r>
              <w:t>2428</w:t>
            </w:r>
          </w:p>
        </w:tc>
        <w:tc>
          <w:tcPr>
            <w:tcW w:w="3600" w:type="dxa"/>
          </w:tcPr>
          <w:p w14:paraId="2212048F" w14:textId="77777777" w:rsidR="00C10FA4" w:rsidRDefault="00C10FA4" w:rsidP="001C1E21">
            <w:r>
              <w:t>1s:2s:2s</w:t>
            </w:r>
          </w:p>
        </w:tc>
        <w:tc>
          <w:tcPr>
            <w:tcW w:w="2785" w:type="dxa"/>
          </w:tcPr>
          <w:p w14:paraId="2845B3FF" w14:textId="77777777" w:rsidR="00C10FA4" w:rsidRDefault="00C10FA4" w:rsidP="001C1E21">
            <w:r>
              <w:t>44*Nbpscs on ru996</w:t>
            </w:r>
          </w:p>
        </w:tc>
      </w:tr>
      <w:tr w:rsidR="00C10FA4" w14:paraId="4ABA85E9" w14:textId="77777777" w:rsidTr="001C1E21">
        <w:tc>
          <w:tcPr>
            <w:tcW w:w="1795" w:type="dxa"/>
          </w:tcPr>
          <w:p w14:paraId="31541BD9" w14:textId="77777777" w:rsidR="00C10FA4" w:rsidRDefault="00C10FA4" w:rsidP="001C1E21">
            <w:r>
              <w:t>484+3*996</w:t>
            </w:r>
          </w:p>
        </w:tc>
        <w:tc>
          <w:tcPr>
            <w:tcW w:w="1170" w:type="dxa"/>
          </w:tcPr>
          <w:p w14:paraId="02BD2176" w14:textId="77777777" w:rsidR="00C10FA4" w:rsidRDefault="00C10FA4" w:rsidP="001C1E21">
            <w:r>
              <w:t>3408</w:t>
            </w:r>
          </w:p>
        </w:tc>
        <w:tc>
          <w:tcPr>
            <w:tcW w:w="3600" w:type="dxa"/>
          </w:tcPr>
          <w:p w14:paraId="2CB9663D" w14:textId="77777777" w:rsidR="00C10FA4" w:rsidRDefault="00C10FA4" w:rsidP="001C1E21">
            <w:r>
              <w:t>1s:2s:2s:2s</w:t>
            </w:r>
          </w:p>
        </w:tc>
        <w:tc>
          <w:tcPr>
            <w:tcW w:w="2785" w:type="dxa"/>
          </w:tcPr>
          <w:p w14:paraId="5F93F8BE" w14:textId="77777777" w:rsidR="00C10FA4" w:rsidRDefault="00C10FA4" w:rsidP="001C1E21">
            <w:r>
              <w:t>44*Nbpscs on ru996</w:t>
            </w:r>
          </w:p>
        </w:tc>
      </w:tr>
      <w:tr w:rsidR="00C10FA4" w14:paraId="26625C9C" w14:textId="77777777" w:rsidTr="001C1E21">
        <w:tc>
          <w:tcPr>
            <w:tcW w:w="1795" w:type="dxa"/>
          </w:tcPr>
          <w:p w14:paraId="70B02345" w14:textId="77777777" w:rsidR="00C10FA4" w:rsidRDefault="00C10FA4" w:rsidP="001C1E21">
            <w:r>
              <w:t>2*996</w:t>
            </w:r>
          </w:p>
        </w:tc>
        <w:tc>
          <w:tcPr>
            <w:tcW w:w="1170" w:type="dxa"/>
          </w:tcPr>
          <w:p w14:paraId="3045EFED" w14:textId="77777777" w:rsidR="00C10FA4" w:rsidRDefault="00C10FA4" w:rsidP="001C1E21">
            <w:r>
              <w:t>1960</w:t>
            </w:r>
          </w:p>
        </w:tc>
        <w:tc>
          <w:tcPr>
            <w:tcW w:w="3600" w:type="dxa"/>
          </w:tcPr>
          <w:p w14:paraId="06121345" w14:textId="77777777" w:rsidR="00C10FA4" w:rsidRDefault="00C10FA4" w:rsidP="001C1E21">
            <w:r>
              <w:t>1s:1s</w:t>
            </w:r>
          </w:p>
        </w:tc>
        <w:tc>
          <w:tcPr>
            <w:tcW w:w="2785" w:type="dxa"/>
          </w:tcPr>
          <w:p w14:paraId="7E79EC12" w14:textId="77777777" w:rsidR="00C10FA4" w:rsidRDefault="00C10FA4" w:rsidP="001C1E21">
            <w:r>
              <w:t>0</w:t>
            </w:r>
          </w:p>
        </w:tc>
      </w:tr>
      <w:tr w:rsidR="00C10FA4" w14:paraId="48E99B10" w14:textId="77777777" w:rsidTr="001C1E21">
        <w:tc>
          <w:tcPr>
            <w:tcW w:w="1795" w:type="dxa"/>
          </w:tcPr>
          <w:p w14:paraId="2687A012" w14:textId="77777777" w:rsidR="00C10FA4" w:rsidRDefault="00C10FA4" w:rsidP="001C1E21">
            <w:r>
              <w:t>3*996</w:t>
            </w:r>
          </w:p>
        </w:tc>
        <w:tc>
          <w:tcPr>
            <w:tcW w:w="1170" w:type="dxa"/>
          </w:tcPr>
          <w:p w14:paraId="3C148C62" w14:textId="77777777" w:rsidR="00C10FA4" w:rsidRDefault="00C10FA4" w:rsidP="001C1E21">
            <w:r>
              <w:t>2940</w:t>
            </w:r>
          </w:p>
        </w:tc>
        <w:tc>
          <w:tcPr>
            <w:tcW w:w="3600" w:type="dxa"/>
          </w:tcPr>
          <w:p w14:paraId="7B5A6E21" w14:textId="77777777" w:rsidR="00C10FA4" w:rsidRDefault="00C10FA4" w:rsidP="001C1E21">
            <w:r>
              <w:t>1s:1s:1s</w:t>
            </w:r>
          </w:p>
        </w:tc>
        <w:tc>
          <w:tcPr>
            <w:tcW w:w="2785" w:type="dxa"/>
          </w:tcPr>
          <w:p w14:paraId="573FE2B8" w14:textId="77777777" w:rsidR="00C10FA4" w:rsidRDefault="00C10FA4" w:rsidP="001C1E21">
            <w:r>
              <w:t>0</w:t>
            </w:r>
          </w:p>
        </w:tc>
      </w:tr>
      <w:tr w:rsidR="00C10FA4" w14:paraId="430F3FA5" w14:textId="77777777" w:rsidTr="001C1E21">
        <w:tc>
          <w:tcPr>
            <w:tcW w:w="1795" w:type="dxa"/>
          </w:tcPr>
          <w:p w14:paraId="44EE9612" w14:textId="77777777" w:rsidR="00C10FA4" w:rsidRDefault="00C10FA4" w:rsidP="001C1E21">
            <w:r>
              <w:t>4*996</w:t>
            </w:r>
          </w:p>
        </w:tc>
        <w:tc>
          <w:tcPr>
            <w:tcW w:w="1170" w:type="dxa"/>
          </w:tcPr>
          <w:p w14:paraId="1000018A" w14:textId="77777777" w:rsidR="00C10FA4" w:rsidRDefault="00C10FA4" w:rsidP="001C1E21">
            <w:r>
              <w:t>3920</w:t>
            </w:r>
          </w:p>
        </w:tc>
        <w:tc>
          <w:tcPr>
            <w:tcW w:w="3600" w:type="dxa"/>
          </w:tcPr>
          <w:p w14:paraId="6B47CC2B" w14:textId="77777777" w:rsidR="00C10FA4" w:rsidRDefault="00C10FA4" w:rsidP="001C1E21">
            <w:r>
              <w:t>1s:1s:1s:1s</w:t>
            </w:r>
          </w:p>
        </w:tc>
        <w:tc>
          <w:tcPr>
            <w:tcW w:w="2785" w:type="dxa"/>
          </w:tcPr>
          <w:p w14:paraId="3C7080F0" w14:textId="77777777" w:rsidR="00C10FA4" w:rsidRDefault="00C10FA4" w:rsidP="001C1E21">
            <w:r>
              <w:t>0</w:t>
            </w:r>
          </w:p>
        </w:tc>
      </w:tr>
    </w:tbl>
    <w:p w14:paraId="3B096938" w14:textId="77777777"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73165FBC" w14:textId="77777777" w:rsidR="00C10FA4" w:rsidRDefault="00C10FA4" w:rsidP="00CC5220">
      <w:pPr>
        <w:jc w:val="both"/>
      </w:pPr>
    </w:p>
    <w:p w14:paraId="3C6399B2" w14:textId="77777777"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14:paraId="540C18CE" w14:textId="77777777" w:rsidR="00C66D7C" w:rsidRDefault="00C66D7C" w:rsidP="00C66D7C">
      <w:pPr>
        <w:jc w:val="both"/>
        <w:rPr>
          <w:b/>
        </w:rPr>
      </w:pPr>
      <w:r>
        <w:rPr>
          <w:b/>
        </w:rPr>
        <w:t xml:space="preserve">Straw poll #2 </w:t>
      </w:r>
      <w:r w:rsidRPr="006366A0">
        <w:rPr>
          <w:b/>
          <w:i/>
        </w:rPr>
        <w:t>[#SP</w:t>
      </w:r>
      <w:r>
        <w:rPr>
          <w:b/>
          <w:i/>
        </w:rPr>
        <w:t>2</w:t>
      </w:r>
      <w:r w:rsidRPr="006366A0">
        <w:rPr>
          <w:b/>
          <w:i/>
        </w:rPr>
        <w:t>]</w:t>
      </w:r>
    </w:p>
    <w:p w14:paraId="6F207A30" w14:textId="77777777" w:rsidR="00C66D7C" w:rsidRDefault="00C66D7C" w:rsidP="00CC5220">
      <w:pPr>
        <w:jc w:val="both"/>
      </w:pPr>
    </w:p>
    <w:p w14:paraId="4BFC7E18" w14:textId="77777777" w:rsidR="00D2587B" w:rsidRDefault="00D2587B" w:rsidP="00CC5220">
      <w:pPr>
        <w:jc w:val="both"/>
      </w:pPr>
    </w:p>
    <w:p w14:paraId="307E45E5" w14:textId="77777777" w:rsidR="00B57A19" w:rsidRDefault="00D04D84" w:rsidP="00CC5220">
      <w:pPr>
        <w:jc w:val="both"/>
      </w:pPr>
      <w:r>
        <w:t>SP#2</w:t>
      </w:r>
    </w:p>
    <w:p w14:paraId="774C4099" w14:textId="77777777" w:rsidR="00D04D84" w:rsidRDefault="00D04D84" w:rsidP="00CC5220">
      <w:pPr>
        <w:jc w:val="both"/>
      </w:pPr>
    </w:p>
    <w:p w14:paraId="435728B0" w14:textId="77777777" w:rsidR="00312075" w:rsidRDefault="00312075" w:rsidP="00312075">
      <w:pPr>
        <w:jc w:val="both"/>
      </w:pPr>
      <w:r>
        <w:t>Do you agree the same proportional round robin is applied to left-over bits?</w:t>
      </w:r>
    </w:p>
    <w:p w14:paraId="01C0D291" w14:textId="77777777" w:rsidR="00D04D84" w:rsidRDefault="00312075" w:rsidP="00DD5839">
      <w:pPr>
        <w:pStyle w:val="ListParagraph"/>
        <w:numPr>
          <w:ilvl w:val="0"/>
          <w:numId w:val="54"/>
        </w:numPr>
        <w:jc w:val="both"/>
      </w:pPr>
      <w:r>
        <w:t>The same ratios are used in the entire segment parsing process except the ratios of those already filled segment becomes 0.</w:t>
      </w:r>
    </w:p>
    <w:p w14:paraId="5D5AA3FF" w14:textId="77777777"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3EBA5200" wp14:editId="0CE89E99">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19"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14:paraId="7171CB22" w14:textId="77777777" w:rsidR="000665F1" w:rsidRDefault="000665F1"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14:paraId="2A53F625" w14:textId="77777777" w:rsidR="000665F1" w:rsidRDefault="000665F1"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14:paraId="6C6E686C" w14:textId="77777777" w:rsidR="000665F1" w:rsidRDefault="000665F1"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EBA5200"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20"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7171CB22" w14:textId="77777777" w:rsidR="000665F1" w:rsidRDefault="000665F1"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2A53F625" w14:textId="77777777" w:rsidR="000665F1" w:rsidRDefault="000665F1"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6C6E686C" w14:textId="77777777" w:rsidR="000665F1" w:rsidRDefault="000665F1"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14:paraId="795244A1" w14:textId="77777777" w:rsidR="00312075" w:rsidRDefault="00312075" w:rsidP="00312075">
      <w:pPr>
        <w:jc w:val="both"/>
      </w:pPr>
    </w:p>
    <w:p w14:paraId="641FC0E8" w14:textId="77777777" w:rsidR="00312075" w:rsidRDefault="00312075" w:rsidP="00312075">
      <w:pPr>
        <w:jc w:val="both"/>
      </w:pPr>
    </w:p>
    <w:p w14:paraId="31387E31" w14:textId="77777777" w:rsidR="00312075" w:rsidRDefault="00312075" w:rsidP="00312075">
      <w:pPr>
        <w:jc w:val="both"/>
      </w:pPr>
    </w:p>
    <w:p w14:paraId="5F4DE595" w14:textId="77777777" w:rsidR="00312075" w:rsidRDefault="00312075" w:rsidP="00312075">
      <w:pPr>
        <w:jc w:val="both"/>
      </w:pPr>
    </w:p>
    <w:p w14:paraId="4A6D5F6B" w14:textId="77777777" w:rsidR="00312075" w:rsidRDefault="00312075" w:rsidP="00312075">
      <w:pPr>
        <w:jc w:val="both"/>
      </w:pPr>
    </w:p>
    <w:p w14:paraId="60F260FD" w14:textId="77777777" w:rsidR="00312075" w:rsidRDefault="00312075" w:rsidP="00312075">
      <w:pPr>
        <w:jc w:val="both"/>
      </w:pPr>
    </w:p>
    <w:p w14:paraId="4D7FB0F0" w14:textId="77777777"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14:paraId="36B3B7A9" w14:textId="77777777" w:rsidR="00257845" w:rsidRDefault="00257845" w:rsidP="00257845">
      <w:pPr>
        <w:jc w:val="both"/>
        <w:rPr>
          <w:b/>
        </w:rPr>
      </w:pPr>
      <w:r>
        <w:rPr>
          <w:b/>
        </w:rPr>
        <w:t xml:space="preserve">Straw poll #3 </w:t>
      </w:r>
      <w:r w:rsidRPr="006366A0">
        <w:rPr>
          <w:b/>
          <w:i/>
        </w:rPr>
        <w:t>[#SP</w:t>
      </w:r>
      <w:r>
        <w:rPr>
          <w:b/>
          <w:i/>
        </w:rPr>
        <w:t>3</w:t>
      </w:r>
      <w:r w:rsidRPr="006366A0">
        <w:rPr>
          <w:b/>
          <w:i/>
        </w:rPr>
        <w:t>]</w:t>
      </w:r>
    </w:p>
    <w:p w14:paraId="2799AB62" w14:textId="77777777" w:rsidR="00312075" w:rsidRDefault="00312075" w:rsidP="00312075">
      <w:pPr>
        <w:jc w:val="both"/>
      </w:pPr>
    </w:p>
    <w:p w14:paraId="4D509209" w14:textId="77777777" w:rsidR="00D2587B" w:rsidRDefault="00D2587B" w:rsidP="00312075">
      <w:pPr>
        <w:jc w:val="both"/>
      </w:pPr>
    </w:p>
    <w:p w14:paraId="26FF4F65" w14:textId="77777777" w:rsidR="00E10310" w:rsidRPr="00E10310" w:rsidRDefault="00E10310" w:rsidP="00312075">
      <w:pPr>
        <w:jc w:val="both"/>
        <w:rPr>
          <w:b/>
        </w:rPr>
      </w:pPr>
      <w:r w:rsidRPr="00E10310">
        <w:rPr>
          <w:b/>
        </w:rPr>
        <w:t>20/0603r0 (EHT-SIG Contents for SU transmission, Ross Yu, Huawei)</w:t>
      </w:r>
    </w:p>
    <w:p w14:paraId="2B958D4A" w14:textId="77777777" w:rsidR="00E10310" w:rsidRDefault="00E10310" w:rsidP="00312075">
      <w:pPr>
        <w:jc w:val="both"/>
      </w:pPr>
    </w:p>
    <w:p w14:paraId="235A212F" w14:textId="77777777" w:rsidR="00E10310" w:rsidRDefault="00E10310" w:rsidP="00312075">
      <w:pPr>
        <w:jc w:val="both"/>
      </w:pPr>
      <w:r>
        <w:t>SP#1</w:t>
      </w:r>
    </w:p>
    <w:p w14:paraId="53B7BE9F" w14:textId="77777777" w:rsidR="00E10310" w:rsidRDefault="00E10310" w:rsidP="00312075">
      <w:pPr>
        <w:jc w:val="both"/>
      </w:pPr>
    </w:p>
    <w:p w14:paraId="4B18BC97" w14:textId="77777777" w:rsidR="00D94D9D" w:rsidRDefault="00D94D9D" w:rsidP="00D94D9D">
      <w:pPr>
        <w:rPr>
          <w:bCs/>
          <w:szCs w:val="22"/>
        </w:rPr>
      </w:pPr>
      <w:r w:rsidRPr="00D94D9D">
        <w:rPr>
          <w:bCs/>
          <w:szCs w:val="22"/>
        </w:rPr>
        <w:t>Which option do you prefer regarding EHT-SIG contents for SU transmission when BW&gt;20MHz.?</w:t>
      </w:r>
    </w:p>
    <w:p w14:paraId="0F07DD1A" w14:textId="77777777" w:rsidR="00D94D9D" w:rsidRDefault="00D94D9D" w:rsidP="00DD5839">
      <w:pPr>
        <w:pStyle w:val="ListParagraph"/>
        <w:numPr>
          <w:ilvl w:val="0"/>
          <w:numId w:val="54"/>
        </w:numPr>
        <w:rPr>
          <w:bCs/>
          <w:szCs w:val="22"/>
        </w:rPr>
      </w:pPr>
      <w:r w:rsidRPr="00D94D9D">
        <w:rPr>
          <w:bCs/>
          <w:szCs w:val="22"/>
        </w:rPr>
        <w:t xml:space="preserve">Opt a: 1111 (CC1 </w:t>
      </w:r>
      <w:r>
        <w:rPr>
          <w:bCs/>
          <w:szCs w:val="22"/>
        </w:rPr>
        <w:t>and CC2 have the same contents)</w:t>
      </w:r>
    </w:p>
    <w:p w14:paraId="3BB9E5AB" w14:textId="77777777" w:rsidR="00D94D9D" w:rsidRDefault="00D94D9D" w:rsidP="00DD5839">
      <w:pPr>
        <w:pStyle w:val="ListParagraph"/>
        <w:numPr>
          <w:ilvl w:val="0"/>
          <w:numId w:val="54"/>
        </w:numPr>
        <w:rPr>
          <w:bCs/>
          <w:szCs w:val="22"/>
        </w:rPr>
      </w:pPr>
      <w:r w:rsidRPr="00D94D9D">
        <w:rPr>
          <w:bCs/>
          <w:szCs w:val="22"/>
        </w:rPr>
        <w:t>Opt b: 1212 (CC1 and CC2 have different contents)</w:t>
      </w:r>
    </w:p>
    <w:p w14:paraId="65ACA5F0" w14:textId="77777777" w:rsidR="00D94D9D" w:rsidRDefault="00D94D9D" w:rsidP="00DD5839">
      <w:pPr>
        <w:pStyle w:val="ListParagraph"/>
        <w:numPr>
          <w:ilvl w:val="0"/>
          <w:numId w:val="54"/>
        </w:numPr>
        <w:rPr>
          <w:bCs/>
          <w:szCs w:val="22"/>
        </w:rPr>
      </w:pPr>
      <w:r>
        <w:rPr>
          <w:bCs/>
          <w:szCs w:val="22"/>
        </w:rPr>
        <w:t>Neither</w:t>
      </w:r>
    </w:p>
    <w:p w14:paraId="2B66D9B5" w14:textId="77777777" w:rsidR="00D94D9D" w:rsidRPr="00D94D9D" w:rsidRDefault="00D94D9D" w:rsidP="00DD5839">
      <w:pPr>
        <w:pStyle w:val="ListParagraph"/>
        <w:numPr>
          <w:ilvl w:val="0"/>
          <w:numId w:val="54"/>
        </w:numPr>
        <w:rPr>
          <w:bCs/>
          <w:szCs w:val="22"/>
        </w:rPr>
      </w:pPr>
      <w:r w:rsidRPr="00D94D9D">
        <w:rPr>
          <w:bCs/>
          <w:szCs w:val="22"/>
        </w:rPr>
        <w:t>Abstain</w:t>
      </w:r>
    </w:p>
    <w:p w14:paraId="23BAAF5A" w14:textId="77777777" w:rsidR="00E10310" w:rsidRDefault="00E10310" w:rsidP="00312075">
      <w:pPr>
        <w:jc w:val="both"/>
      </w:pPr>
    </w:p>
    <w:p w14:paraId="4BE5C4D2" w14:textId="77777777" w:rsidR="00591711" w:rsidRPr="00591711" w:rsidRDefault="00591711" w:rsidP="00591711">
      <w:pPr>
        <w:tabs>
          <w:tab w:val="left" w:pos="7075"/>
        </w:tabs>
        <w:rPr>
          <w:highlight w:val="cyan"/>
        </w:rPr>
      </w:pPr>
      <w:r w:rsidRPr="00591711">
        <w:rPr>
          <w:highlight w:val="cyan"/>
        </w:rPr>
        <w:t>Opt a/Opt b/Neither/Abstain: 18/12/0/21</w:t>
      </w:r>
    </w:p>
    <w:p w14:paraId="48BC7DD0" w14:textId="77777777" w:rsidR="00591711" w:rsidRDefault="00591711" w:rsidP="00312075">
      <w:pPr>
        <w:jc w:val="both"/>
      </w:pPr>
    </w:p>
    <w:p w14:paraId="02336005" w14:textId="77777777" w:rsidR="00802F10" w:rsidRDefault="00802F10" w:rsidP="00312075">
      <w:pPr>
        <w:jc w:val="both"/>
      </w:pPr>
      <w:r>
        <w:t xml:space="preserve">Reference:  </w:t>
      </w:r>
      <w:r w:rsidRPr="00802F10">
        <w:t>11-20-0587-05-00be-minutes-april-phy-cc</w:t>
      </w:r>
    </w:p>
    <w:p w14:paraId="07F74FED" w14:textId="77777777" w:rsidR="00D2587B" w:rsidRDefault="00D2587B">
      <w:pPr>
        <w:rPr>
          <w:rFonts w:ascii="Arial" w:hAnsi="Arial"/>
          <w:b/>
          <w:sz w:val="28"/>
          <w:lang w:val="en-US"/>
        </w:rPr>
      </w:pPr>
      <w:r>
        <w:rPr>
          <w:lang w:val="en-US"/>
        </w:rPr>
        <w:br w:type="page"/>
      </w:r>
    </w:p>
    <w:p w14:paraId="35C1DBBE" w14:textId="77777777" w:rsidR="0088300F" w:rsidRPr="005758D1" w:rsidRDefault="0088300F" w:rsidP="0088300F">
      <w:pPr>
        <w:pStyle w:val="Heading2"/>
        <w:rPr>
          <w:u w:val="none"/>
          <w:lang w:val="en-US"/>
        </w:rPr>
      </w:pPr>
      <w:bookmarkStart w:id="1876" w:name="_Toc42188681"/>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1876"/>
    </w:p>
    <w:p w14:paraId="6917CBAC" w14:textId="77777777" w:rsidR="0088300F" w:rsidRDefault="0088300F" w:rsidP="0088300F">
      <w:pPr>
        <w:jc w:val="both"/>
      </w:pPr>
    </w:p>
    <w:p w14:paraId="50ED773A" w14:textId="77777777"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14:paraId="4103BB92" w14:textId="77777777" w:rsidR="0088300F" w:rsidRDefault="0088300F" w:rsidP="0088300F">
      <w:pPr>
        <w:jc w:val="both"/>
        <w:rPr>
          <w:b/>
        </w:rPr>
      </w:pPr>
    </w:p>
    <w:p w14:paraId="473F9F2A" w14:textId="77777777" w:rsidR="0088300F" w:rsidRPr="0088300F" w:rsidRDefault="0088300F" w:rsidP="0088300F">
      <w:pPr>
        <w:jc w:val="both"/>
      </w:pPr>
      <w:r w:rsidRPr="0088300F">
        <w:t>SP</w:t>
      </w:r>
      <w:r>
        <w:t>#1</w:t>
      </w:r>
    </w:p>
    <w:p w14:paraId="6EC9E0E7" w14:textId="77777777" w:rsidR="0088300F" w:rsidRDefault="0088300F" w:rsidP="00312075">
      <w:pPr>
        <w:jc w:val="both"/>
      </w:pPr>
    </w:p>
    <w:p w14:paraId="51C5E52B" w14:textId="77777777"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14:paraId="2FF58826" w14:textId="77777777" w:rsidR="006013F9" w:rsidRDefault="004F3ABA" w:rsidP="00DD5839">
      <w:pPr>
        <w:pStyle w:val="ListParagraph"/>
        <w:numPr>
          <w:ilvl w:val="0"/>
          <w:numId w:val="55"/>
        </w:numPr>
        <w:jc w:val="both"/>
      </w:pPr>
      <w:r w:rsidRPr="004F3ABA">
        <w:t xml:space="preserve">NAV checking in primary 20MHz channel of link2 besides PIFS checking in other secondary channels of link2, </w:t>
      </w:r>
    </w:p>
    <w:p w14:paraId="7974F85C" w14:textId="77777777" w:rsidR="0088300F" w:rsidRDefault="004F3ABA" w:rsidP="00DD5839">
      <w:pPr>
        <w:pStyle w:val="ListParagraph"/>
        <w:numPr>
          <w:ilvl w:val="0"/>
          <w:numId w:val="55"/>
        </w:numPr>
        <w:jc w:val="both"/>
      </w:pPr>
      <w:r w:rsidRPr="004F3ABA">
        <w:t>The further method to guarantee fairness is TBD.</w:t>
      </w:r>
    </w:p>
    <w:p w14:paraId="1768EA78" w14:textId="77777777" w:rsidR="006013F9" w:rsidRDefault="006013F9" w:rsidP="006013F9">
      <w:pPr>
        <w:jc w:val="both"/>
      </w:pPr>
    </w:p>
    <w:p w14:paraId="2EF7B99D" w14:textId="77777777" w:rsidR="006013F9" w:rsidRDefault="003E6299" w:rsidP="006013F9">
      <w:pPr>
        <w:jc w:val="both"/>
      </w:pPr>
      <w:r w:rsidRPr="003E6299">
        <w:rPr>
          <w:highlight w:val="red"/>
        </w:rPr>
        <w:t>Y/N/A/No answer: 19/26/27/14</w:t>
      </w:r>
    </w:p>
    <w:p w14:paraId="70988277" w14:textId="77777777" w:rsidR="00237624" w:rsidRDefault="00237624" w:rsidP="006013F9">
      <w:pPr>
        <w:jc w:val="both"/>
      </w:pPr>
    </w:p>
    <w:p w14:paraId="25D2058B" w14:textId="77777777" w:rsidR="000D3057" w:rsidRDefault="000D3057" w:rsidP="006013F9">
      <w:pPr>
        <w:jc w:val="both"/>
      </w:pPr>
    </w:p>
    <w:p w14:paraId="052B7825" w14:textId="77777777" w:rsidR="00237624" w:rsidRDefault="00237624" w:rsidP="006013F9">
      <w:pPr>
        <w:jc w:val="both"/>
        <w:rPr>
          <w:lang w:val="en-US"/>
        </w:rPr>
      </w:pPr>
      <w:r w:rsidRPr="00237624">
        <w:rPr>
          <w:lang w:val="en-US"/>
        </w:rPr>
        <w:t>SP</w:t>
      </w:r>
      <w:r>
        <w:rPr>
          <w:lang w:val="en-US"/>
        </w:rPr>
        <w:t>#2</w:t>
      </w:r>
      <w:r w:rsidRPr="00237624">
        <w:rPr>
          <w:lang w:val="en-US"/>
        </w:rPr>
        <w:t xml:space="preserve"> </w:t>
      </w:r>
    </w:p>
    <w:p w14:paraId="6FACE454" w14:textId="77777777" w:rsidR="00237624" w:rsidRDefault="00237624" w:rsidP="006013F9">
      <w:pPr>
        <w:jc w:val="both"/>
        <w:rPr>
          <w:lang w:val="en-US"/>
        </w:rPr>
      </w:pPr>
    </w:p>
    <w:p w14:paraId="56C04FE4" w14:textId="77777777"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14:paraId="2AC5D4E4" w14:textId="77777777" w:rsidR="003E6299" w:rsidRDefault="00237624" w:rsidP="00DD5839">
      <w:pPr>
        <w:pStyle w:val="ListParagraph"/>
        <w:numPr>
          <w:ilvl w:val="0"/>
          <w:numId w:val="56"/>
        </w:numPr>
        <w:jc w:val="both"/>
        <w:rPr>
          <w:lang w:val="en-US"/>
        </w:rPr>
      </w:pPr>
      <w:r w:rsidRPr="00237624">
        <w:rPr>
          <w:lang w:val="en-US"/>
        </w:rPr>
        <w:t>Note: it may be required to do ED sensing when the IFS is longer than SIFS according to EU regulation.</w:t>
      </w:r>
    </w:p>
    <w:p w14:paraId="0284FA5C" w14:textId="77777777" w:rsidR="00237624" w:rsidRDefault="00237624" w:rsidP="00237624">
      <w:pPr>
        <w:jc w:val="both"/>
        <w:rPr>
          <w:lang w:val="en-US"/>
        </w:rPr>
      </w:pPr>
    </w:p>
    <w:p w14:paraId="4285527F" w14:textId="77777777" w:rsidR="00237624" w:rsidRDefault="00237624" w:rsidP="00237624">
      <w:pPr>
        <w:jc w:val="both"/>
      </w:pPr>
      <w:r w:rsidRPr="00237624">
        <w:rPr>
          <w:highlight w:val="red"/>
        </w:rPr>
        <w:t>Y/N/A/No answer: 12/36/33/16</w:t>
      </w:r>
    </w:p>
    <w:p w14:paraId="0FBA9906" w14:textId="77777777" w:rsidR="00237624" w:rsidRDefault="00237624" w:rsidP="00237624">
      <w:pPr>
        <w:jc w:val="both"/>
        <w:rPr>
          <w:lang w:val="en-US"/>
        </w:rPr>
      </w:pPr>
    </w:p>
    <w:p w14:paraId="048D3F38" w14:textId="77777777" w:rsidR="000D3057" w:rsidRDefault="000D3057" w:rsidP="00237624">
      <w:pPr>
        <w:jc w:val="both"/>
        <w:rPr>
          <w:lang w:val="en-US"/>
        </w:rPr>
      </w:pPr>
    </w:p>
    <w:p w14:paraId="39BEF81F" w14:textId="77777777"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14:paraId="6E41A09D" w14:textId="77777777" w:rsidR="00D761B1" w:rsidRDefault="00D761B1" w:rsidP="00237624">
      <w:pPr>
        <w:jc w:val="both"/>
        <w:rPr>
          <w:lang w:val="en-US"/>
        </w:rPr>
      </w:pPr>
    </w:p>
    <w:p w14:paraId="66BBA1B1" w14:textId="77777777" w:rsidR="0031054D" w:rsidRDefault="0031054D" w:rsidP="00237624">
      <w:pPr>
        <w:jc w:val="both"/>
      </w:pPr>
      <w:r>
        <w:t>SP#1</w:t>
      </w:r>
    </w:p>
    <w:p w14:paraId="4736EA7A" w14:textId="77777777" w:rsidR="0031054D" w:rsidRDefault="0031054D" w:rsidP="00237624">
      <w:pPr>
        <w:jc w:val="both"/>
      </w:pPr>
    </w:p>
    <w:p w14:paraId="20CE28BB" w14:textId="77777777" w:rsidR="0031054D" w:rsidRDefault="00D761B1" w:rsidP="00237624">
      <w:pPr>
        <w:jc w:val="both"/>
      </w:pPr>
      <w:r w:rsidRPr="00D761B1">
        <w:t xml:space="preserve">Do you support the addition of the following text to TGbe SFD? </w:t>
      </w:r>
    </w:p>
    <w:p w14:paraId="1FFD62AE" w14:textId="77777777" w:rsidR="0031054D" w:rsidRDefault="00D761B1" w:rsidP="00DD5839">
      <w:pPr>
        <w:pStyle w:val="ListParagraph"/>
        <w:numPr>
          <w:ilvl w:val="0"/>
          <w:numId w:val="56"/>
        </w:numPr>
        <w:jc w:val="both"/>
      </w:pPr>
      <w:r w:rsidRPr="00D761B1">
        <w:t xml:space="preserve">A non-AP MLD may update its ability to perform simultaneous transmission and reception on a pair of setup links after multi-link setup. </w:t>
      </w:r>
    </w:p>
    <w:p w14:paraId="56BF7165" w14:textId="77777777" w:rsidR="0031054D" w:rsidRDefault="00D761B1" w:rsidP="00DD5839">
      <w:pPr>
        <w:pStyle w:val="ListParagraph"/>
        <w:numPr>
          <w:ilvl w:val="1"/>
          <w:numId w:val="56"/>
        </w:numPr>
        <w:jc w:val="both"/>
      </w:pPr>
      <w:r w:rsidRPr="00D761B1">
        <w:t>This update for any pair of setup links can be announced by n</w:t>
      </w:r>
      <w:r w:rsidR="0031054D">
        <w:t>on-AP MLD on any enabled link.</w:t>
      </w:r>
    </w:p>
    <w:p w14:paraId="096E14C6" w14:textId="77777777" w:rsidR="0031054D" w:rsidRDefault="00D761B1" w:rsidP="0031054D">
      <w:pPr>
        <w:jc w:val="both"/>
      </w:pPr>
      <w:r w:rsidRPr="00D761B1">
        <w:t xml:space="preserve">NOTE – Specific signaling for update indication is TBD </w:t>
      </w:r>
    </w:p>
    <w:p w14:paraId="5F1FA4AD" w14:textId="77777777" w:rsidR="00D761B1" w:rsidRDefault="00D761B1" w:rsidP="0031054D">
      <w:pPr>
        <w:jc w:val="both"/>
      </w:pPr>
      <w:r w:rsidRPr="00D761B1">
        <w:t>NOTE - Limitations on dynamic updating is TBD</w:t>
      </w:r>
    </w:p>
    <w:p w14:paraId="5BFD7C41" w14:textId="77777777" w:rsidR="00451131" w:rsidRDefault="00451131" w:rsidP="0031054D">
      <w:pPr>
        <w:jc w:val="both"/>
      </w:pPr>
    </w:p>
    <w:p w14:paraId="2694A9AC" w14:textId="77777777" w:rsidR="00451131" w:rsidRDefault="00451131" w:rsidP="0031054D">
      <w:pPr>
        <w:jc w:val="both"/>
      </w:pPr>
      <w:r w:rsidRPr="00451131">
        <w:rPr>
          <w:highlight w:val="green"/>
        </w:rPr>
        <w:t>Y/N/A/No answer: 43/7/29/19</w:t>
      </w:r>
    </w:p>
    <w:p w14:paraId="303E0014" w14:textId="77777777"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14:paraId="5595DBE0" w14:textId="77777777" w:rsidR="00257845" w:rsidRDefault="00257845" w:rsidP="0031054D">
      <w:pPr>
        <w:jc w:val="both"/>
      </w:pPr>
    </w:p>
    <w:p w14:paraId="71210DB1" w14:textId="77777777" w:rsidR="000D3057" w:rsidRDefault="000D3057" w:rsidP="0031054D">
      <w:pPr>
        <w:jc w:val="both"/>
      </w:pPr>
    </w:p>
    <w:p w14:paraId="1C174008" w14:textId="77777777" w:rsidR="000D3057" w:rsidRDefault="000D3057">
      <w:pPr>
        <w:rPr>
          <w:b/>
        </w:rPr>
      </w:pPr>
      <w:r>
        <w:rPr>
          <w:b/>
        </w:rPr>
        <w:br w:type="page"/>
      </w:r>
    </w:p>
    <w:p w14:paraId="430028C8" w14:textId="77777777" w:rsidR="005F0B86" w:rsidRPr="00BE1B60" w:rsidRDefault="00BE1B60" w:rsidP="0031054D">
      <w:pPr>
        <w:jc w:val="both"/>
        <w:rPr>
          <w:b/>
        </w:rPr>
      </w:pPr>
      <w:r w:rsidRPr="00BE1B60">
        <w:rPr>
          <w:b/>
        </w:rPr>
        <w:lastRenderedPageBreak/>
        <w:t>20/0433r5 (PPDU alignment in STR constrained multi-link, Yunbo Li, Huawei)</w:t>
      </w:r>
    </w:p>
    <w:p w14:paraId="78294B22" w14:textId="77777777" w:rsidR="00BE1B60" w:rsidRDefault="00BE1B60" w:rsidP="0031054D">
      <w:pPr>
        <w:jc w:val="both"/>
      </w:pPr>
    </w:p>
    <w:p w14:paraId="63344652" w14:textId="77777777" w:rsidR="00BE1B60" w:rsidRDefault="00BE1B60" w:rsidP="0031054D">
      <w:pPr>
        <w:jc w:val="both"/>
      </w:pPr>
      <w:r>
        <w:t>SP</w:t>
      </w:r>
    </w:p>
    <w:p w14:paraId="677A9213" w14:textId="77777777" w:rsidR="005765B8" w:rsidRDefault="005765B8" w:rsidP="0031054D">
      <w:pPr>
        <w:jc w:val="both"/>
      </w:pPr>
    </w:p>
    <w:p w14:paraId="6442DE62" w14:textId="77777777" w:rsidR="005765B8" w:rsidRDefault="005765B8" w:rsidP="005765B8">
      <w:pPr>
        <w:jc w:val="both"/>
        <w:rPr>
          <w:lang w:val="en-US"/>
        </w:rPr>
      </w:pPr>
      <w:r w:rsidRPr="005765B8">
        <w:rPr>
          <w:lang w:val="en-US"/>
        </w:rPr>
        <w:t>Do you support below</w:t>
      </w:r>
      <w:r>
        <w:rPr>
          <w:lang w:val="en-US"/>
        </w:rPr>
        <w:t xml:space="preserve"> synchronization requirement?  </w:t>
      </w:r>
    </w:p>
    <w:p w14:paraId="745A3CA0" w14:textId="77777777" w:rsidR="005765B8" w:rsidRDefault="005765B8" w:rsidP="00DD5839">
      <w:pPr>
        <w:pStyle w:val="ListParagraph"/>
        <w:numPr>
          <w:ilvl w:val="0"/>
          <w:numId w:val="56"/>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14:paraId="44D4BCF6" w14:textId="77777777" w:rsidR="005765B8" w:rsidRDefault="005765B8" w:rsidP="00DD5839">
      <w:pPr>
        <w:pStyle w:val="ListParagraph"/>
        <w:numPr>
          <w:ilvl w:val="1"/>
          <w:numId w:val="56"/>
        </w:numPr>
        <w:jc w:val="both"/>
        <w:rPr>
          <w:lang w:val="en-US"/>
        </w:rPr>
      </w:pPr>
      <w:r w:rsidRPr="005765B8">
        <w:rPr>
          <w:lang w:val="en-US"/>
        </w:rPr>
        <w:t>T1 = SIFS – non-negative TBD value;</w:t>
      </w:r>
    </w:p>
    <w:p w14:paraId="30620681" w14:textId="77777777" w:rsidR="005765B8" w:rsidRPr="005765B8" w:rsidRDefault="005765B8" w:rsidP="00DD5839">
      <w:pPr>
        <w:pStyle w:val="ListParagraph"/>
        <w:numPr>
          <w:ilvl w:val="1"/>
          <w:numId w:val="56"/>
        </w:numPr>
        <w:jc w:val="both"/>
        <w:rPr>
          <w:lang w:val="en-US"/>
        </w:rPr>
      </w:pPr>
      <w:r w:rsidRPr="005765B8">
        <w:rPr>
          <w:lang w:val="en-US"/>
        </w:rPr>
        <w:t>0&lt; T2 &lt; T1, and the value of T2 is TBD.</w:t>
      </w:r>
    </w:p>
    <w:p w14:paraId="3BA0543C" w14:textId="77777777" w:rsidR="005765B8" w:rsidRDefault="005765B8" w:rsidP="005765B8">
      <w:pPr>
        <w:jc w:val="right"/>
      </w:pPr>
      <w:r>
        <w:rPr>
          <w:noProof/>
          <w:lang w:val="en-US" w:eastAsia="zh-CN"/>
        </w:rPr>
        <w:drawing>
          <wp:inline distT="0" distB="0" distL="0" distR="0" wp14:anchorId="531909D4" wp14:editId="029AF757">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7"/>
                    <a:stretch>
                      <a:fillRect/>
                    </a:stretch>
                  </pic:blipFill>
                  <pic:spPr>
                    <a:xfrm>
                      <a:off x="0" y="0"/>
                      <a:ext cx="5587784" cy="1045919"/>
                    </a:xfrm>
                    <a:prstGeom prst="rect">
                      <a:avLst/>
                    </a:prstGeom>
                  </pic:spPr>
                </pic:pic>
              </a:graphicData>
            </a:graphic>
          </wp:inline>
        </w:drawing>
      </w:r>
    </w:p>
    <w:p w14:paraId="10CC65AE" w14:textId="77777777" w:rsidR="005765B8" w:rsidRDefault="005765B8" w:rsidP="0031054D">
      <w:pPr>
        <w:jc w:val="both"/>
      </w:pPr>
    </w:p>
    <w:p w14:paraId="0C657C8F" w14:textId="77777777" w:rsidR="005765B8" w:rsidRDefault="005765B8" w:rsidP="005765B8">
      <w:pPr>
        <w:jc w:val="both"/>
      </w:pPr>
      <w:r w:rsidRPr="005765B8">
        <w:rPr>
          <w:highlight w:val="red"/>
        </w:rPr>
        <w:t>Y/N/A/No answer: 37/16/28/15</w:t>
      </w:r>
    </w:p>
    <w:p w14:paraId="2C684434" w14:textId="77777777" w:rsidR="005765B8" w:rsidRDefault="005765B8" w:rsidP="0031054D">
      <w:pPr>
        <w:jc w:val="both"/>
      </w:pPr>
    </w:p>
    <w:p w14:paraId="370D58F5" w14:textId="77777777" w:rsidR="000D3057" w:rsidRDefault="000D3057" w:rsidP="0031054D">
      <w:pPr>
        <w:jc w:val="both"/>
      </w:pPr>
    </w:p>
    <w:p w14:paraId="161A6F38" w14:textId="77777777"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14:paraId="0F298460" w14:textId="77777777" w:rsidR="00EE7ED2" w:rsidRDefault="00EE7ED2" w:rsidP="0031054D">
      <w:pPr>
        <w:jc w:val="both"/>
      </w:pPr>
    </w:p>
    <w:p w14:paraId="46C7FFDC" w14:textId="77777777" w:rsidR="00EE7ED2" w:rsidRDefault="00EE7ED2" w:rsidP="0031054D">
      <w:pPr>
        <w:jc w:val="both"/>
      </w:pPr>
      <w:r>
        <w:t>SP#2</w:t>
      </w:r>
    </w:p>
    <w:p w14:paraId="01AF827A" w14:textId="77777777" w:rsidR="00EE7ED2" w:rsidRDefault="00EE7ED2" w:rsidP="00EE7ED2">
      <w:pPr>
        <w:jc w:val="both"/>
      </w:pPr>
      <w:r>
        <w:t xml:space="preserve">Do you support the following group addressed frames delivery mechanism? </w:t>
      </w:r>
    </w:p>
    <w:p w14:paraId="452D36D8" w14:textId="77777777" w:rsidR="00EE7ED2" w:rsidRDefault="00EE7ED2" w:rsidP="00DD5839">
      <w:pPr>
        <w:pStyle w:val="ListParagraph"/>
        <w:numPr>
          <w:ilvl w:val="0"/>
          <w:numId w:val="56"/>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14:paraId="729DE2F8" w14:textId="77777777" w:rsidR="005765B8" w:rsidRDefault="005765B8" w:rsidP="0031054D">
      <w:pPr>
        <w:jc w:val="both"/>
      </w:pPr>
    </w:p>
    <w:p w14:paraId="2E194785" w14:textId="77777777" w:rsidR="00EE7ED2" w:rsidRDefault="00EE7ED2" w:rsidP="00EE7ED2">
      <w:pPr>
        <w:jc w:val="both"/>
      </w:pPr>
      <w:r w:rsidRPr="00EE7ED2">
        <w:rPr>
          <w:highlight w:val="red"/>
        </w:rPr>
        <w:t>Y/N/A/No answer: 26/15/37/20</w:t>
      </w:r>
    </w:p>
    <w:p w14:paraId="1AD983DF" w14:textId="77777777" w:rsidR="005765B8" w:rsidRDefault="005765B8" w:rsidP="0031054D">
      <w:pPr>
        <w:jc w:val="both"/>
      </w:pPr>
    </w:p>
    <w:p w14:paraId="25A4D196" w14:textId="77777777" w:rsidR="005F0B86" w:rsidRDefault="00505A11" w:rsidP="0031054D">
      <w:pPr>
        <w:jc w:val="both"/>
      </w:pPr>
      <w:r>
        <w:t xml:space="preserve">Reference:  </w:t>
      </w:r>
      <w:r w:rsidRPr="00505A11">
        <w:t>11-20-0511-08-00be-minutes-for-tgbe-mac-ad-hoc-teleconferences-march-and-may-2020</w:t>
      </w:r>
    </w:p>
    <w:p w14:paraId="3F093D96" w14:textId="77777777" w:rsidR="005336FE" w:rsidRPr="005758D1" w:rsidRDefault="005336FE" w:rsidP="005336FE">
      <w:pPr>
        <w:pStyle w:val="Heading2"/>
        <w:rPr>
          <w:u w:val="none"/>
          <w:lang w:val="en-US"/>
        </w:rPr>
      </w:pPr>
      <w:bookmarkStart w:id="1877" w:name="_Toc42188682"/>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1877"/>
    </w:p>
    <w:p w14:paraId="608C7204" w14:textId="77777777" w:rsidR="005336FE" w:rsidRDefault="005336FE" w:rsidP="005336FE">
      <w:pPr>
        <w:jc w:val="both"/>
      </w:pPr>
    </w:p>
    <w:p w14:paraId="06FEEB15" w14:textId="77777777"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14:paraId="7C8D401E" w14:textId="77777777" w:rsidR="00171DCA" w:rsidRDefault="00171DCA" w:rsidP="005336FE">
      <w:pPr>
        <w:jc w:val="both"/>
        <w:rPr>
          <w:b/>
        </w:rPr>
      </w:pPr>
    </w:p>
    <w:p w14:paraId="51E1C7A4" w14:textId="77777777" w:rsidR="00171DCA" w:rsidRPr="00171DCA" w:rsidRDefault="00171DCA" w:rsidP="005336FE">
      <w:pPr>
        <w:jc w:val="both"/>
      </w:pPr>
      <w:r w:rsidRPr="00171DCA">
        <w:t>SP#1</w:t>
      </w:r>
    </w:p>
    <w:p w14:paraId="5DB4CB73" w14:textId="77777777" w:rsidR="006C2F76" w:rsidRDefault="006C2F76" w:rsidP="0031054D">
      <w:pPr>
        <w:jc w:val="both"/>
      </w:pPr>
    </w:p>
    <w:p w14:paraId="7BEDD1B1" w14:textId="77777777" w:rsidR="006C2F76" w:rsidRDefault="006C2F76" w:rsidP="0031054D">
      <w:pPr>
        <w:jc w:val="both"/>
      </w:pPr>
      <w:r w:rsidRPr="006C2F76">
        <w:t xml:space="preserve">Do you support that the 802.11be amendment shall define mechanism for multi-link operation that enables the following: </w:t>
      </w:r>
    </w:p>
    <w:p w14:paraId="6D92681D" w14:textId="77777777" w:rsidR="005336FE" w:rsidRDefault="006C2F76" w:rsidP="00DD5839">
      <w:pPr>
        <w:pStyle w:val="ListParagraph"/>
        <w:numPr>
          <w:ilvl w:val="0"/>
          <w:numId w:val="56"/>
        </w:numPr>
        <w:jc w:val="both"/>
      </w:pPr>
      <w:r w:rsidRPr="006C2F76">
        <w:t>A STA of a recipient MLD shall provide receive status for MPDUs received on the link that it is operating on and may provide (if available) information on successful reception of MPDUs received by another STA of that MLD</w:t>
      </w:r>
    </w:p>
    <w:p w14:paraId="24B10145" w14:textId="77777777" w:rsidR="005336FE" w:rsidRDefault="005336FE" w:rsidP="0031054D">
      <w:pPr>
        <w:jc w:val="both"/>
      </w:pPr>
    </w:p>
    <w:p w14:paraId="358A7ABA" w14:textId="77777777" w:rsidR="00A17961" w:rsidRDefault="006C2F76" w:rsidP="006366A0">
      <w:pPr>
        <w:jc w:val="both"/>
      </w:pPr>
      <w:r w:rsidRPr="006C2F76">
        <w:rPr>
          <w:highlight w:val="green"/>
        </w:rPr>
        <w:t>Y/N/A/No answer: 48/5/23/8</w:t>
      </w:r>
    </w:p>
    <w:p w14:paraId="1C92F010" w14:textId="77777777"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14:paraId="4C105C05" w14:textId="77777777" w:rsidR="00EE0058" w:rsidRPr="006366A0" w:rsidRDefault="00EE0058" w:rsidP="006366A0">
      <w:pPr>
        <w:jc w:val="both"/>
      </w:pPr>
      <w:r>
        <w:rPr>
          <w:b/>
        </w:rPr>
        <w:br w:type="page"/>
      </w:r>
    </w:p>
    <w:p w14:paraId="2AA70D3A" w14:textId="77777777"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14:paraId="65B322A4" w14:textId="77777777" w:rsidR="006C2F76" w:rsidRDefault="006C2F76" w:rsidP="0031054D">
      <w:pPr>
        <w:jc w:val="both"/>
      </w:pPr>
    </w:p>
    <w:p w14:paraId="2444CCBD" w14:textId="77777777" w:rsidR="006C2F76" w:rsidRDefault="006C2F76" w:rsidP="0031054D">
      <w:pPr>
        <w:jc w:val="both"/>
      </w:pPr>
      <w:r>
        <w:t>SP#1</w:t>
      </w:r>
    </w:p>
    <w:p w14:paraId="7E6F3C5B" w14:textId="77777777" w:rsidR="007737BE" w:rsidRDefault="007737BE" w:rsidP="0031054D">
      <w:pPr>
        <w:jc w:val="both"/>
      </w:pPr>
    </w:p>
    <w:p w14:paraId="0C6B7D20" w14:textId="77777777"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14:paraId="12ABF717" w14:textId="77777777" w:rsidR="005034E5" w:rsidRDefault="005034E5" w:rsidP="00DD5839">
      <w:pPr>
        <w:pStyle w:val="ListParagraph"/>
        <w:numPr>
          <w:ilvl w:val="0"/>
          <w:numId w:val="56"/>
        </w:numPr>
        <w:jc w:val="both"/>
      </w:pPr>
      <w:r w:rsidRPr="005034E5">
        <w:t>TBD for separate transmit buffer control</w:t>
      </w:r>
    </w:p>
    <w:p w14:paraId="6A32E540" w14:textId="77777777" w:rsidR="007737BE" w:rsidRDefault="007737BE" w:rsidP="0031054D">
      <w:pPr>
        <w:jc w:val="both"/>
      </w:pPr>
    </w:p>
    <w:p w14:paraId="3D91B56C" w14:textId="77777777" w:rsidR="005034E5" w:rsidRDefault="005034E5" w:rsidP="005034E5">
      <w:pPr>
        <w:jc w:val="both"/>
      </w:pPr>
      <w:r w:rsidRPr="005B5C86">
        <w:rPr>
          <w:highlight w:val="green"/>
        </w:rPr>
        <w:t>Y/N/A/No answer: 48/1/41/7</w:t>
      </w:r>
    </w:p>
    <w:p w14:paraId="19E9BCAA" w14:textId="77777777"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14:paraId="36F783B9" w14:textId="77777777" w:rsidR="005C52A6" w:rsidRDefault="005C52A6" w:rsidP="0031054D">
      <w:pPr>
        <w:jc w:val="both"/>
      </w:pPr>
    </w:p>
    <w:p w14:paraId="5085325D" w14:textId="77777777" w:rsidR="000D3057" w:rsidRDefault="000D3057" w:rsidP="0031054D">
      <w:pPr>
        <w:jc w:val="both"/>
      </w:pPr>
    </w:p>
    <w:p w14:paraId="20E9F1AE" w14:textId="77777777" w:rsidR="005336FE" w:rsidRDefault="00A37979" w:rsidP="0031054D">
      <w:pPr>
        <w:jc w:val="both"/>
      </w:pPr>
      <w:r>
        <w:t>SP#2</w:t>
      </w:r>
    </w:p>
    <w:p w14:paraId="49E95629" w14:textId="77777777" w:rsidR="00A37979" w:rsidRDefault="00A37979" w:rsidP="0031054D">
      <w:pPr>
        <w:jc w:val="both"/>
      </w:pPr>
    </w:p>
    <w:p w14:paraId="179B3458" w14:textId="77777777"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14:paraId="3833D874" w14:textId="77777777" w:rsidR="00A37979" w:rsidRDefault="00A37979" w:rsidP="0031054D">
      <w:pPr>
        <w:jc w:val="both"/>
        <w:rPr>
          <w:lang w:val="en-US"/>
        </w:rPr>
      </w:pPr>
    </w:p>
    <w:p w14:paraId="3803B4BB" w14:textId="77777777" w:rsidR="00A37979" w:rsidRDefault="00A37979" w:rsidP="00A37979">
      <w:pPr>
        <w:jc w:val="both"/>
      </w:pPr>
      <w:r w:rsidRPr="00A37979">
        <w:rPr>
          <w:highlight w:val="green"/>
        </w:rPr>
        <w:t>Y/N/A/No answer: 45/0/43/9</w:t>
      </w:r>
    </w:p>
    <w:p w14:paraId="01393491" w14:textId="77777777"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14:paraId="0AA24EDC" w14:textId="77777777" w:rsidR="00A37979" w:rsidRDefault="00A37979" w:rsidP="0031054D">
      <w:pPr>
        <w:jc w:val="both"/>
      </w:pPr>
    </w:p>
    <w:p w14:paraId="0FB7F989" w14:textId="77777777" w:rsidR="005336FE" w:rsidRDefault="005336FE" w:rsidP="005336FE">
      <w:pPr>
        <w:jc w:val="both"/>
      </w:pPr>
      <w:r>
        <w:t>Reference:  11-20-0511-09</w:t>
      </w:r>
      <w:r w:rsidRPr="00505A11">
        <w:t>-00be-minutes-for-tgbe-mac-ad-hoc-teleconferences-march-and-may-2020</w:t>
      </w:r>
    </w:p>
    <w:p w14:paraId="1FECB0CF" w14:textId="77777777" w:rsidR="001B220F" w:rsidRPr="005758D1" w:rsidRDefault="001B220F" w:rsidP="001B220F">
      <w:pPr>
        <w:pStyle w:val="Heading2"/>
        <w:rPr>
          <w:u w:val="none"/>
          <w:lang w:val="en-US"/>
        </w:rPr>
      </w:pPr>
      <w:bookmarkStart w:id="1878" w:name="_Toc42188683"/>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1878"/>
    </w:p>
    <w:p w14:paraId="5647C196" w14:textId="77777777" w:rsidR="001B220F" w:rsidRDefault="001B220F" w:rsidP="005336FE">
      <w:pPr>
        <w:jc w:val="both"/>
      </w:pPr>
    </w:p>
    <w:p w14:paraId="19DA8B85" w14:textId="77777777" w:rsidR="009A0EB7" w:rsidRPr="009A0EB7" w:rsidRDefault="009A0EB7" w:rsidP="005336FE">
      <w:pPr>
        <w:jc w:val="both"/>
        <w:rPr>
          <w:b/>
        </w:rPr>
      </w:pPr>
      <w:r w:rsidRPr="009A0EB7">
        <w:rPr>
          <w:b/>
        </w:rPr>
        <w:t>20/0578r0 (On RU Allocation Singling in EHT-SIG, Jianhan Liu, MediaTek)</w:t>
      </w:r>
    </w:p>
    <w:p w14:paraId="70273E63" w14:textId="77777777" w:rsidR="009A0EB7" w:rsidRDefault="009A0EB7" w:rsidP="005336FE">
      <w:pPr>
        <w:jc w:val="both"/>
      </w:pPr>
    </w:p>
    <w:p w14:paraId="2C914A56" w14:textId="77777777" w:rsidR="001B220F" w:rsidRDefault="009A0EB7" w:rsidP="005336FE">
      <w:pPr>
        <w:jc w:val="both"/>
      </w:pPr>
      <w:r>
        <w:t>SP#1</w:t>
      </w:r>
    </w:p>
    <w:p w14:paraId="5CDD8E25" w14:textId="77777777" w:rsidR="009A0EB7" w:rsidRDefault="009A0EB7" w:rsidP="009A0EB7">
      <w:pPr>
        <w:jc w:val="both"/>
      </w:pPr>
    </w:p>
    <w:p w14:paraId="3AA31787" w14:textId="77777777" w:rsidR="009A0EB7" w:rsidRDefault="009A0EB7" w:rsidP="009A0EB7">
      <w:pPr>
        <w:jc w:val="both"/>
      </w:pPr>
      <w:r>
        <w:t>Which option do you prefer to EHT-SIG RU allocation signaling (not for 11be SFD)?</w:t>
      </w:r>
    </w:p>
    <w:p w14:paraId="1DCA7A13" w14:textId="77777777" w:rsidR="009A0EB7" w:rsidRDefault="009A0EB7" w:rsidP="00DD5839">
      <w:pPr>
        <w:pStyle w:val="ListParagraph"/>
        <w:numPr>
          <w:ilvl w:val="0"/>
          <w:numId w:val="56"/>
        </w:numPr>
        <w:jc w:val="both"/>
      </w:pPr>
      <w:r>
        <w:t>Option 1: 11ax HE-SIGB Common Field-based schemes</w:t>
      </w:r>
    </w:p>
    <w:p w14:paraId="7BB9F12F" w14:textId="77777777" w:rsidR="009A0EB7" w:rsidRDefault="009A0EB7" w:rsidP="00DD5839">
      <w:pPr>
        <w:pStyle w:val="ListParagraph"/>
        <w:numPr>
          <w:ilvl w:val="0"/>
          <w:numId w:val="56"/>
        </w:numPr>
        <w:jc w:val="both"/>
      </w:pPr>
      <w:r>
        <w:t xml:space="preserve">Option 2: New Self-contained schemes based on RU allocation being sent in per-user field. </w:t>
      </w:r>
    </w:p>
    <w:p w14:paraId="27668073" w14:textId="77777777" w:rsidR="009A0EB7" w:rsidRDefault="009A0EB7" w:rsidP="009A0EB7">
      <w:pPr>
        <w:jc w:val="both"/>
      </w:pPr>
      <w:r>
        <w:t>Note: for information only – Not for SFD.</w:t>
      </w:r>
    </w:p>
    <w:p w14:paraId="225A96AB" w14:textId="77777777" w:rsidR="009A0EB7" w:rsidRDefault="009A0EB7" w:rsidP="005336FE">
      <w:pPr>
        <w:jc w:val="both"/>
      </w:pPr>
    </w:p>
    <w:p w14:paraId="0852DE43" w14:textId="77777777"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14:paraId="6E257665" w14:textId="77777777" w:rsidR="009A0EB7" w:rsidRDefault="009A0EB7" w:rsidP="005336FE">
      <w:pPr>
        <w:jc w:val="both"/>
      </w:pPr>
    </w:p>
    <w:p w14:paraId="2E3BFA87" w14:textId="77777777" w:rsidR="000D3057" w:rsidRDefault="000D3057" w:rsidP="005336FE">
      <w:pPr>
        <w:jc w:val="both"/>
      </w:pPr>
    </w:p>
    <w:p w14:paraId="4E06CE01" w14:textId="77777777" w:rsidR="00167126" w:rsidRPr="00306F1D" w:rsidRDefault="00306F1D" w:rsidP="005336FE">
      <w:pPr>
        <w:jc w:val="both"/>
        <w:rPr>
          <w:b/>
        </w:rPr>
      </w:pPr>
      <w:r w:rsidRPr="00306F1D">
        <w:rPr>
          <w:b/>
        </w:rPr>
        <w:t>20/0585r0 (Consideration on EHT-STF, Eunsung Park, LGE)</w:t>
      </w:r>
    </w:p>
    <w:p w14:paraId="7619E8B5" w14:textId="77777777" w:rsidR="00306F1D" w:rsidRDefault="00306F1D" w:rsidP="005336FE">
      <w:pPr>
        <w:jc w:val="both"/>
      </w:pPr>
    </w:p>
    <w:p w14:paraId="5B015A9E" w14:textId="77777777" w:rsidR="00306F1D" w:rsidRDefault="00306F1D" w:rsidP="005336FE">
      <w:pPr>
        <w:jc w:val="both"/>
      </w:pPr>
      <w:r>
        <w:t>SP#1</w:t>
      </w:r>
    </w:p>
    <w:p w14:paraId="5DFE4AC5" w14:textId="77777777" w:rsidR="009A0EB7" w:rsidRDefault="009A0EB7" w:rsidP="005336FE">
      <w:pPr>
        <w:jc w:val="both"/>
      </w:pPr>
    </w:p>
    <w:p w14:paraId="7F874C91" w14:textId="77777777" w:rsidR="00306F1D" w:rsidRDefault="00306F1D" w:rsidP="00306F1D">
      <w:pPr>
        <w:jc w:val="both"/>
      </w:pPr>
      <w:r>
        <w:t>Do you agree to add the following text to the TGbe SFD?</w:t>
      </w:r>
    </w:p>
    <w:p w14:paraId="04915130" w14:textId="77777777" w:rsidR="00306F1D" w:rsidRDefault="00306F1D" w:rsidP="00DD5839">
      <w:pPr>
        <w:pStyle w:val="ListParagraph"/>
        <w:numPr>
          <w:ilvl w:val="0"/>
          <w:numId w:val="57"/>
        </w:numPr>
        <w:jc w:val="both"/>
      </w:pPr>
      <w:r>
        <w:t>EHT PPDU has EHT-STF immediately after EHT-SIG</w:t>
      </w:r>
    </w:p>
    <w:p w14:paraId="55E45150" w14:textId="77777777" w:rsidR="009A0EB7" w:rsidRDefault="00306F1D" w:rsidP="00DD5839">
      <w:pPr>
        <w:pStyle w:val="ListParagraph"/>
        <w:numPr>
          <w:ilvl w:val="1"/>
          <w:numId w:val="57"/>
        </w:numPr>
        <w:jc w:val="both"/>
      </w:pPr>
      <w:r>
        <w:t>If EHT PPDU doesn’t have EHT-SIG, EHT-STF is positioned immediately after U-SIG</w:t>
      </w:r>
    </w:p>
    <w:p w14:paraId="331050B7" w14:textId="77777777" w:rsidR="00306F1D" w:rsidRDefault="00306F1D" w:rsidP="005336FE">
      <w:pPr>
        <w:jc w:val="both"/>
      </w:pPr>
    </w:p>
    <w:p w14:paraId="13F5507A" w14:textId="77777777" w:rsidR="003F6677" w:rsidRDefault="003F6677" w:rsidP="003F6677">
      <w:pPr>
        <w:rPr>
          <w:szCs w:val="22"/>
        </w:rPr>
      </w:pPr>
      <w:r>
        <w:rPr>
          <w:highlight w:val="green"/>
        </w:rPr>
        <w:t>Y/N/A: 52/0</w:t>
      </w:r>
      <w:r w:rsidRPr="009C4289">
        <w:rPr>
          <w:highlight w:val="green"/>
        </w:rPr>
        <w:t>/</w:t>
      </w:r>
      <w:r>
        <w:rPr>
          <w:highlight w:val="green"/>
        </w:rPr>
        <w:t>6</w:t>
      </w:r>
    </w:p>
    <w:p w14:paraId="451D238C" w14:textId="77777777"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14:paraId="09E999CA" w14:textId="77777777" w:rsidR="00A626F8" w:rsidRDefault="00A626F8" w:rsidP="005336FE">
      <w:pPr>
        <w:jc w:val="both"/>
      </w:pPr>
    </w:p>
    <w:p w14:paraId="61BD8B62" w14:textId="77777777" w:rsidR="000D3057" w:rsidRDefault="000D3057" w:rsidP="005336FE">
      <w:pPr>
        <w:jc w:val="both"/>
      </w:pPr>
    </w:p>
    <w:p w14:paraId="3F9926DD" w14:textId="77777777" w:rsidR="000D3057" w:rsidRDefault="000D3057">
      <w:pPr>
        <w:rPr>
          <w:bCs/>
          <w:szCs w:val="22"/>
        </w:rPr>
      </w:pPr>
      <w:r>
        <w:rPr>
          <w:bCs/>
          <w:szCs w:val="22"/>
        </w:rPr>
        <w:br w:type="page"/>
      </w:r>
    </w:p>
    <w:p w14:paraId="7174B437" w14:textId="77777777" w:rsidR="00D338D1" w:rsidRDefault="00D338D1" w:rsidP="00E75DE3">
      <w:pPr>
        <w:rPr>
          <w:bCs/>
          <w:szCs w:val="22"/>
        </w:rPr>
      </w:pPr>
      <w:r>
        <w:rPr>
          <w:bCs/>
          <w:szCs w:val="22"/>
        </w:rPr>
        <w:lastRenderedPageBreak/>
        <w:t>SP#2</w:t>
      </w:r>
    </w:p>
    <w:p w14:paraId="25328A35" w14:textId="77777777" w:rsidR="00D338D1" w:rsidRDefault="00D338D1" w:rsidP="00E75DE3">
      <w:pPr>
        <w:rPr>
          <w:bCs/>
          <w:szCs w:val="22"/>
        </w:rPr>
      </w:pPr>
    </w:p>
    <w:p w14:paraId="1EECE035" w14:textId="77777777" w:rsidR="00E75DE3" w:rsidRDefault="00E75DE3" w:rsidP="00E75DE3">
      <w:pPr>
        <w:rPr>
          <w:szCs w:val="22"/>
        </w:rPr>
      </w:pPr>
      <w:r w:rsidRPr="00E75DE3">
        <w:rPr>
          <w:bCs/>
          <w:szCs w:val="22"/>
        </w:rPr>
        <w:t>Do you agree to add the following text to the TGbe SFD?</w:t>
      </w:r>
    </w:p>
    <w:p w14:paraId="006219A4" w14:textId="77777777" w:rsidR="00E75DE3" w:rsidRDefault="00E75DE3" w:rsidP="00DD5839">
      <w:pPr>
        <w:pStyle w:val="ListParagraph"/>
        <w:numPr>
          <w:ilvl w:val="0"/>
          <w:numId w:val="57"/>
        </w:numPr>
        <w:rPr>
          <w:szCs w:val="22"/>
        </w:rPr>
      </w:pPr>
      <w:r w:rsidRPr="00E75DE3">
        <w:rPr>
          <w:szCs w:val="22"/>
        </w:rPr>
        <w:t>802.11be supports 1x EHT-STF and 2x EHT-STF</w:t>
      </w:r>
    </w:p>
    <w:p w14:paraId="4E7E4786" w14:textId="77777777" w:rsidR="00E75DE3" w:rsidRDefault="00E75DE3" w:rsidP="00DD5839">
      <w:pPr>
        <w:pStyle w:val="ListParagraph"/>
        <w:numPr>
          <w:ilvl w:val="1"/>
          <w:numId w:val="57"/>
        </w:numPr>
        <w:rPr>
          <w:szCs w:val="22"/>
        </w:rPr>
      </w:pPr>
      <w:r w:rsidRPr="00E75DE3">
        <w:rPr>
          <w:szCs w:val="22"/>
        </w:rPr>
        <w:t>1x EHT-STF is used in EHT SU/MU PPDU</w:t>
      </w:r>
    </w:p>
    <w:p w14:paraId="5D8ABA31" w14:textId="77777777" w:rsidR="00E75DE3" w:rsidRDefault="00E75DE3" w:rsidP="00DD5839">
      <w:pPr>
        <w:pStyle w:val="ListParagraph"/>
        <w:numPr>
          <w:ilvl w:val="2"/>
          <w:numId w:val="57"/>
        </w:numPr>
        <w:rPr>
          <w:szCs w:val="22"/>
        </w:rPr>
      </w:pPr>
      <w:r w:rsidRPr="00E75DE3">
        <w:rPr>
          <w:szCs w:val="22"/>
        </w:rPr>
        <w:t>Whether SU and MU PPDU format is the same is TBD</w:t>
      </w:r>
    </w:p>
    <w:p w14:paraId="2E15E236" w14:textId="77777777" w:rsidR="00E75DE3" w:rsidRDefault="00E75DE3" w:rsidP="00DD5839">
      <w:pPr>
        <w:pStyle w:val="ListParagraph"/>
        <w:numPr>
          <w:ilvl w:val="1"/>
          <w:numId w:val="57"/>
        </w:numPr>
        <w:rPr>
          <w:szCs w:val="22"/>
        </w:rPr>
      </w:pPr>
      <w:r w:rsidRPr="00E75DE3">
        <w:rPr>
          <w:szCs w:val="22"/>
        </w:rPr>
        <w:t>2x EHT-STF is used in EHT TB PPDU</w:t>
      </w:r>
    </w:p>
    <w:p w14:paraId="1894077D" w14:textId="77777777" w:rsidR="00E75DE3" w:rsidRPr="00E75DE3" w:rsidRDefault="00E75DE3" w:rsidP="00DD5839">
      <w:pPr>
        <w:pStyle w:val="ListParagraph"/>
        <w:numPr>
          <w:ilvl w:val="1"/>
          <w:numId w:val="57"/>
        </w:numPr>
        <w:rPr>
          <w:szCs w:val="22"/>
        </w:rPr>
      </w:pPr>
      <w:r w:rsidRPr="00E75DE3">
        <w:rPr>
          <w:szCs w:val="22"/>
        </w:rPr>
        <w:t>TBD for any new EHT PPDU formats</w:t>
      </w:r>
    </w:p>
    <w:p w14:paraId="01F00009" w14:textId="77777777" w:rsidR="00E75DE3" w:rsidRPr="00B02C85" w:rsidRDefault="00E75DE3" w:rsidP="00E75DE3"/>
    <w:p w14:paraId="6F3E0088" w14:textId="77777777" w:rsidR="00E75DE3" w:rsidRDefault="00E75DE3" w:rsidP="00E75DE3">
      <w:pPr>
        <w:rPr>
          <w:szCs w:val="22"/>
        </w:rPr>
      </w:pPr>
      <w:r>
        <w:rPr>
          <w:highlight w:val="green"/>
        </w:rPr>
        <w:t>Y/N/A: 51/1</w:t>
      </w:r>
      <w:r w:rsidRPr="00785E6B">
        <w:rPr>
          <w:highlight w:val="green"/>
        </w:rPr>
        <w:t>/</w:t>
      </w:r>
      <w:r>
        <w:rPr>
          <w:highlight w:val="green"/>
        </w:rPr>
        <w:t>8</w:t>
      </w:r>
    </w:p>
    <w:p w14:paraId="38A74224" w14:textId="77777777"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14:paraId="03A13CAB" w14:textId="77777777" w:rsidR="00A626F8" w:rsidRDefault="00A626F8" w:rsidP="005336FE">
      <w:pPr>
        <w:jc w:val="both"/>
      </w:pPr>
    </w:p>
    <w:p w14:paraId="5BA11A93" w14:textId="77777777" w:rsidR="000D3057" w:rsidRDefault="000D3057" w:rsidP="005336FE">
      <w:pPr>
        <w:jc w:val="both"/>
      </w:pPr>
    </w:p>
    <w:p w14:paraId="4E856AEB" w14:textId="77777777" w:rsidR="00D338D1" w:rsidRDefault="00D338D1" w:rsidP="00D338D1">
      <w:pPr>
        <w:jc w:val="both"/>
      </w:pPr>
      <w:r>
        <w:t>SP#3</w:t>
      </w:r>
    </w:p>
    <w:p w14:paraId="6F639A53" w14:textId="77777777" w:rsidR="00D338D1" w:rsidRDefault="00D338D1" w:rsidP="00D338D1">
      <w:pPr>
        <w:jc w:val="both"/>
      </w:pPr>
    </w:p>
    <w:p w14:paraId="5B246400" w14:textId="77777777" w:rsidR="00D338D1" w:rsidRDefault="00D338D1" w:rsidP="00D338D1">
      <w:pPr>
        <w:jc w:val="both"/>
      </w:pPr>
      <w:r w:rsidRPr="00D338D1">
        <w:rPr>
          <w:bCs/>
          <w:szCs w:val="22"/>
        </w:rPr>
        <w:t>Do you agree to add the following text to the TGbe SFD?</w:t>
      </w:r>
    </w:p>
    <w:p w14:paraId="1E1D4BF6" w14:textId="77777777" w:rsidR="00D338D1" w:rsidRPr="00D338D1" w:rsidRDefault="00D338D1" w:rsidP="00DD5839">
      <w:pPr>
        <w:pStyle w:val="ListParagraph"/>
        <w:numPr>
          <w:ilvl w:val="0"/>
          <w:numId w:val="57"/>
        </w:numPr>
        <w:jc w:val="both"/>
      </w:pPr>
      <w:r w:rsidRPr="00D338D1">
        <w:rPr>
          <w:bCs/>
          <w:szCs w:val="22"/>
        </w:rPr>
        <w:t>802.11be reuses 1x HE-STF and 2x HE-STF in 20/40/80/160/80+80 MHz PPDU</w:t>
      </w:r>
    </w:p>
    <w:p w14:paraId="64F7EEC9" w14:textId="77777777" w:rsidR="00D338D1" w:rsidRPr="00B02C85" w:rsidRDefault="00D338D1" w:rsidP="00D338D1"/>
    <w:p w14:paraId="16908DBB" w14:textId="77777777" w:rsidR="00D338D1" w:rsidRDefault="00D338D1" w:rsidP="00D338D1">
      <w:pPr>
        <w:rPr>
          <w:szCs w:val="22"/>
        </w:rPr>
      </w:pPr>
      <w:r>
        <w:rPr>
          <w:highlight w:val="green"/>
        </w:rPr>
        <w:t>Y/N/A: 51/0</w:t>
      </w:r>
      <w:r w:rsidRPr="00785E6B">
        <w:rPr>
          <w:highlight w:val="green"/>
        </w:rPr>
        <w:t>/</w:t>
      </w:r>
      <w:r>
        <w:rPr>
          <w:highlight w:val="green"/>
        </w:rPr>
        <w:t>8</w:t>
      </w:r>
    </w:p>
    <w:p w14:paraId="429A0A50" w14:textId="77777777"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14:paraId="2A8A6E90" w14:textId="77777777" w:rsidR="00A626F8" w:rsidRDefault="00A626F8" w:rsidP="00D338D1">
      <w:pPr>
        <w:rPr>
          <w:szCs w:val="22"/>
        </w:rPr>
      </w:pPr>
    </w:p>
    <w:p w14:paraId="1BC05970" w14:textId="77777777" w:rsidR="000D3057" w:rsidRDefault="000D3057" w:rsidP="00D338D1">
      <w:pPr>
        <w:rPr>
          <w:szCs w:val="22"/>
        </w:rPr>
      </w:pPr>
    </w:p>
    <w:p w14:paraId="3D33F055" w14:textId="77777777" w:rsidR="00D338D1" w:rsidRPr="007362D6" w:rsidRDefault="003851D9" w:rsidP="00D338D1">
      <w:pPr>
        <w:rPr>
          <w:b/>
          <w:szCs w:val="22"/>
        </w:rPr>
      </w:pPr>
      <w:r w:rsidRPr="007362D6">
        <w:rPr>
          <w:b/>
          <w:szCs w:val="22"/>
        </w:rPr>
        <w:t>20/0608r0 (Consideration on EHT-LTF, Jinyoung Chun, LGE)</w:t>
      </w:r>
    </w:p>
    <w:p w14:paraId="0C97D422" w14:textId="77777777" w:rsidR="003851D9" w:rsidRDefault="003851D9" w:rsidP="00D338D1">
      <w:pPr>
        <w:rPr>
          <w:szCs w:val="22"/>
        </w:rPr>
      </w:pPr>
    </w:p>
    <w:p w14:paraId="37B1DB5E" w14:textId="77777777" w:rsidR="007362D6" w:rsidRDefault="003851D9" w:rsidP="00D338D1">
      <w:pPr>
        <w:rPr>
          <w:szCs w:val="22"/>
        </w:rPr>
      </w:pPr>
      <w:r>
        <w:rPr>
          <w:szCs w:val="22"/>
        </w:rPr>
        <w:t>SP#1</w:t>
      </w:r>
    </w:p>
    <w:p w14:paraId="3D3975C6" w14:textId="77777777" w:rsidR="007362D6" w:rsidRDefault="007362D6" w:rsidP="00D338D1">
      <w:pPr>
        <w:rPr>
          <w:szCs w:val="22"/>
        </w:rPr>
      </w:pPr>
    </w:p>
    <w:p w14:paraId="6067F17D" w14:textId="77777777" w:rsidR="003851D9" w:rsidRDefault="007362D6" w:rsidP="007362D6">
      <w:pPr>
        <w:jc w:val="both"/>
        <w:rPr>
          <w:szCs w:val="22"/>
        </w:rPr>
      </w:pPr>
      <w:r w:rsidRPr="007362D6">
        <w:rPr>
          <w:szCs w:val="22"/>
        </w:rPr>
        <w:t>Do you support to reuse 1/2/4x HE-LTF sequences for 1/2/4x EHT-LTF sequences in 20/40/80MHz PPDU transmission?</w:t>
      </w:r>
    </w:p>
    <w:p w14:paraId="0EA829F8" w14:textId="77777777" w:rsidR="00D338D1" w:rsidRDefault="00D338D1" w:rsidP="005336FE">
      <w:pPr>
        <w:jc w:val="both"/>
      </w:pPr>
    </w:p>
    <w:p w14:paraId="645ED599" w14:textId="77777777" w:rsidR="007362D6" w:rsidRDefault="007362D6" w:rsidP="007362D6">
      <w:r>
        <w:rPr>
          <w:highlight w:val="green"/>
        </w:rPr>
        <w:t>Y/N/A: 51/0</w:t>
      </w:r>
      <w:r w:rsidRPr="009C4289">
        <w:rPr>
          <w:highlight w:val="green"/>
        </w:rPr>
        <w:t>/</w:t>
      </w:r>
      <w:r>
        <w:rPr>
          <w:highlight w:val="green"/>
        </w:rPr>
        <w:t>9</w:t>
      </w:r>
    </w:p>
    <w:p w14:paraId="25354BDD" w14:textId="77777777"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14:paraId="08AC2BBD" w14:textId="77777777" w:rsidR="00384BDD" w:rsidRDefault="00384BDD" w:rsidP="005336FE">
      <w:pPr>
        <w:jc w:val="both"/>
      </w:pPr>
    </w:p>
    <w:p w14:paraId="5016ABF4" w14:textId="77777777" w:rsidR="000D3057" w:rsidRDefault="000D3057" w:rsidP="005336FE">
      <w:pPr>
        <w:jc w:val="both"/>
      </w:pPr>
    </w:p>
    <w:p w14:paraId="10CF959F" w14:textId="77777777"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14:paraId="06ABB069" w14:textId="77777777" w:rsidR="003F6677" w:rsidRDefault="006F63FE" w:rsidP="005336FE">
      <w:pPr>
        <w:jc w:val="both"/>
      </w:pPr>
      <w:r>
        <w:br/>
        <w:t>SP#1</w:t>
      </w:r>
    </w:p>
    <w:p w14:paraId="039B4FBD" w14:textId="77777777" w:rsidR="006F63FE" w:rsidRDefault="006F63FE" w:rsidP="005336FE">
      <w:pPr>
        <w:jc w:val="both"/>
      </w:pPr>
    </w:p>
    <w:p w14:paraId="784EC3D9" w14:textId="77777777"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14:paraId="00BC52E6" w14:textId="77777777" w:rsidR="006F63FE" w:rsidRDefault="006F63FE" w:rsidP="00DD5839">
      <w:pPr>
        <w:pStyle w:val="ListParagraph"/>
        <w:numPr>
          <w:ilvl w:val="0"/>
          <w:numId w:val="57"/>
        </w:numPr>
        <w:rPr>
          <w:bCs/>
        </w:rPr>
      </w:pPr>
      <w:r w:rsidRPr="006F63FE">
        <w:rPr>
          <w:bCs/>
        </w:rPr>
        <w:t>Mandatory or Optional for BCC, TBD</w:t>
      </w:r>
    </w:p>
    <w:p w14:paraId="53C4E6CB" w14:textId="77777777" w:rsidR="006F63FE" w:rsidRPr="006F63FE" w:rsidRDefault="006F63FE" w:rsidP="00DD5839">
      <w:pPr>
        <w:pStyle w:val="ListParagraph"/>
        <w:numPr>
          <w:ilvl w:val="0"/>
          <w:numId w:val="57"/>
        </w:numPr>
        <w:rPr>
          <w:bCs/>
        </w:rPr>
      </w:pPr>
      <w:r w:rsidRPr="006F63FE">
        <w:rPr>
          <w:bCs/>
        </w:rPr>
        <w:t xml:space="preserve">Only for MCS0 to 9. </w:t>
      </w:r>
      <w:r w:rsidRPr="006F63FE">
        <w:rPr>
          <w:rFonts w:ascii="SimSun" w:eastAsia="SimSun" w:hAnsi="SimSun" w:cs="SimSun"/>
          <w:bCs/>
        </w:rPr>
        <w:t xml:space="preserve"> </w:t>
      </w:r>
    </w:p>
    <w:p w14:paraId="43D6DE27" w14:textId="77777777" w:rsidR="006F63FE" w:rsidRPr="006F63FE" w:rsidRDefault="006F63FE" w:rsidP="00DD5839">
      <w:pPr>
        <w:pStyle w:val="ListParagraph"/>
        <w:numPr>
          <w:ilvl w:val="0"/>
          <w:numId w:val="57"/>
        </w:numPr>
        <w:rPr>
          <w:bCs/>
        </w:rPr>
      </w:pPr>
      <w:r w:rsidRPr="006F63FE">
        <w:rPr>
          <w:bCs/>
        </w:rPr>
        <w:t>Only for NSS &lt;=4</w:t>
      </w:r>
    </w:p>
    <w:p w14:paraId="25154C65" w14:textId="77777777" w:rsidR="006F63FE" w:rsidRPr="009C5054" w:rsidRDefault="006F63FE" w:rsidP="006F63FE">
      <w:pPr>
        <w:tabs>
          <w:tab w:val="left" w:pos="7075"/>
        </w:tabs>
      </w:pPr>
    </w:p>
    <w:p w14:paraId="3D208A72" w14:textId="77777777"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14:paraId="246C0365" w14:textId="77777777" w:rsidR="006F63FE" w:rsidRDefault="006F63FE" w:rsidP="005336FE">
      <w:pPr>
        <w:jc w:val="both"/>
      </w:pPr>
    </w:p>
    <w:p w14:paraId="5ECAF435" w14:textId="77777777" w:rsidR="000D3057" w:rsidRDefault="000D3057" w:rsidP="005336FE">
      <w:pPr>
        <w:jc w:val="both"/>
      </w:pPr>
    </w:p>
    <w:p w14:paraId="2B079023" w14:textId="77777777" w:rsidR="000D3057" w:rsidRDefault="000D3057">
      <w:r>
        <w:br w:type="page"/>
      </w:r>
    </w:p>
    <w:p w14:paraId="5C31645B" w14:textId="77777777" w:rsidR="009072C0" w:rsidRDefault="00401459" w:rsidP="005336FE">
      <w:pPr>
        <w:jc w:val="both"/>
      </w:pPr>
      <w:r>
        <w:lastRenderedPageBreak/>
        <w:t>SP#1a</w:t>
      </w:r>
    </w:p>
    <w:p w14:paraId="6DE3E87F" w14:textId="77777777" w:rsidR="00401459" w:rsidRDefault="00401459" w:rsidP="005336FE">
      <w:pPr>
        <w:jc w:val="both"/>
      </w:pPr>
    </w:p>
    <w:p w14:paraId="5B5B507D" w14:textId="77777777" w:rsidR="00401459" w:rsidRDefault="00401459" w:rsidP="00401459">
      <w:pPr>
        <w:jc w:val="both"/>
        <w:rPr>
          <w:bCs/>
        </w:rPr>
      </w:pPr>
      <w:r w:rsidRPr="00401459">
        <w:rPr>
          <w:bCs/>
        </w:rPr>
        <w:t>Do you agree that, for a single RU less than or equal to 242 tones (i.e. RU26, RU52, RU106, RU242), the BCC can be supported?</w:t>
      </w:r>
    </w:p>
    <w:p w14:paraId="592BAB18" w14:textId="77777777" w:rsidR="00401459" w:rsidRDefault="00401459" w:rsidP="00DD5839">
      <w:pPr>
        <w:pStyle w:val="ListParagraph"/>
        <w:numPr>
          <w:ilvl w:val="0"/>
          <w:numId w:val="58"/>
        </w:numPr>
        <w:jc w:val="both"/>
        <w:rPr>
          <w:bCs/>
        </w:rPr>
      </w:pPr>
      <w:r w:rsidRPr="00401459">
        <w:rPr>
          <w:bCs/>
        </w:rPr>
        <w:t>Mandatory or Optional for BCC, TBD</w:t>
      </w:r>
    </w:p>
    <w:p w14:paraId="7B4F8FD5" w14:textId="77777777" w:rsidR="00401459" w:rsidRPr="00401459" w:rsidRDefault="00401459" w:rsidP="00DD5839">
      <w:pPr>
        <w:pStyle w:val="ListParagraph"/>
        <w:numPr>
          <w:ilvl w:val="0"/>
          <w:numId w:val="58"/>
        </w:numPr>
        <w:jc w:val="both"/>
        <w:rPr>
          <w:bCs/>
        </w:rPr>
      </w:pPr>
      <w:r w:rsidRPr="00401459">
        <w:rPr>
          <w:bCs/>
        </w:rPr>
        <w:t>Only for MCS0 to 9 (with or without DCM – if defined in 11be)</w:t>
      </w:r>
      <w:r w:rsidRPr="00401459">
        <w:rPr>
          <w:rFonts w:ascii="SimSun" w:eastAsia="SimSun" w:hAnsi="SimSun" w:cs="SimSun"/>
          <w:bCs/>
        </w:rPr>
        <w:t xml:space="preserve"> </w:t>
      </w:r>
    </w:p>
    <w:p w14:paraId="364DCF99" w14:textId="77777777" w:rsidR="00401459" w:rsidRPr="00401459" w:rsidRDefault="00401459" w:rsidP="00DD5839">
      <w:pPr>
        <w:pStyle w:val="ListParagraph"/>
        <w:numPr>
          <w:ilvl w:val="0"/>
          <w:numId w:val="58"/>
        </w:numPr>
        <w:jc w:val="both"/>
        <w:rPr>
          <w:bCs/>
        </w:rPr>
      </w:pPr>
      <w:r w:rsidRPr="00401459">
        <w:rPr>
          <w:bCs/>
        </w:rPr>
        <w:t>Only for NSS &lt;=4</w:t>
      </w:r>
    </w:p>
    <w:p w14:paraId="6221E5BD" w14:textId="77777777" w:rsidR="00401459" w:rsidRPr="009C5054" w:rsidRDefault="00401459" w:rsidP="00401459">
      <w:pPr>
        <w:tabs>
          <w:tab w:val="left" w:pos="7075"/>
        </w:tabs>
      </w:pPr>
    </w:p>
    <w:p w14:paraId="4977769A" w14:textId="77777777"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14:paraId="070DBDDA" w14:textId="77777777" w:rsidR="00401459" w:rsidRDefault="00401459" w:rsidP="005336FE">
      <w:pPr>
        <w:jc w:val="both"/>
      </w:pPr>
    </w:p>
    <w:p w14:paraId="353907BF" w14:textId="77777777" w:rsidR="000D3057" w:rsidRDefault="000D3057" w:rsidP="005336FE">
      <w:pPr>
        <w:jc w:val="both"/>
      </w:pPr>
    </w:p>
    <w:p w14:paraId="67EB0306" w14:textId="77777777" w:rsidR="006076B5" w:rsidRDefault="006076B5" w:rsidP="005336FE">
      <w:pPr>
        <w:jc w:val="both"/>
      </w:pPr>
      <w:r>
        <w:t>SP#2</w:t>
      </w:r>
    </w:p>
    <w:p w14:paraId="3DDFF8D0" w14:textId="77777777" w:rsidR="006076B5" w:rsidRDefault="006076B5" w:rsidP="005336FE">
      <w:pPr>
        <w:jc w:val="both"/>
      </w:pPr>
    </w:p>
    <w:p w14:paraId="54591229" w14:textId="77777777" w:rsidR="006076B5" w:rsidRDefault="006076B5" w:rsidP="006076B5">
      <w:pPr>
        <w:jc w:val="both"/>
        <w:rPr>
          <w:bCs/>
        </w:rPr>
      </w:pPr>
      <w:r w:rsidRPr="006076B5">
        <w:rPr>
          <w:bCs/>
        </w:rPr>
        <w:t>Do you agree that, for the combined multiple RU with the combined RU size less than 242 tones, the BCC can be supported?</w:t>
      </w:r>
    </w:p>
    <w:p w14:paraId="781A9D7C" w14:textId="77777777" w:rsidR="006076B5" w:rsidRDefault="006076B5" w:rsidP="00DD5839">
      <w:pPr>
        <w:pStyle w:val="ListParagraph"/>
        <w:numPr>
          <w:ilvl w:val="0"/>
          <w:numId w:val="59"/>
        </w:numPr>
        <w:rPr>
          <w:bCs/>
        </w:rPr>
      </w:pPr>
      <w:r w:rsidRPr="006076B5">
        <w:rPr>
          <w:bCs/>
        </w:rPr>
        <w:t>Mandatory or Optional for BCC, TBD</w:t>
      </w:r>
    </w:p>
    <w:p w14:paraId="3018A226" w14:textId="77777777" w:rsidR="006076B5" w:rsidRPr="006076B5" w:rsidRDefault="006076B5" w:rsidP="00DD5839">
      <w:pPr>
        <w:pStyle w:val="ListParagraph"/>
        <w:numPr>
          <w:ilvl w:val="0"/>
          <w:numId w:val="59"/>
        </w:numPr>
        <w:rPr>
          <w:bCs/>
        </w:rPr>
      </w:pPr>
      <w:r w:rsidRPr="006076B5">
        <w:rPr>
          <w:bCs/>
        </w:rPr>
        <w:t>Only for modulation up to 256QAM (with or without DCM – if defined in 11be)</w:t>
      </w:r>
      <w:r w:rsidRPr="006076B5">
        <w:rPr>
          <w:rFonts w:ascii="SimSun" w:eastAsia="SimSun" w:hAnsi="SimSun" w:cs="SimSun"/>
          <w:bCs/>
        </w:rPr>
        <w:t xml:space="preserve"> </w:t>
      </w:r>
    </w:p>
    <w:p w14:paraId="3C114846" w14:textId="77777777" w:rsidR="006076B5" w:rsidRPr="006076B5" w:rsidRDefault="006076B5" w:rsidP="00DD5839">
      <w:pPr>
        <w:pStyle w:val="ListParagraph"/>
        <w:numPr>
          <w:ilvl w:val="0"/>
          <w:numId w:val="59"/>
        </w:numPr>
        <w:rPr>
          <w:bCs/>
        </w:rPr>
      </w:pPr>
      <w:r w:rsidRPr="006076B5">
        <w:rPr>
          <w:bCs/>
        </w:rPr>
        <w:t>Only for NSS &lt;=4</w:t>
      </w:r>
    </w:p>
    <w:p w14:paraId="7E0E6F4E" w14:textId="77777777" w:rsidR="006076B5" w:rsidRPr="009C5054" w:rsidRDefault="006076B5" w:rsidP="006076B5">
      <w:pPr>
        <w:tabs>
          <w:tab w:val="left" w:pos="7075"/>
        </w:tabs>
      </w:pPr>
    </w:p>
    <w:p w14:paraId="0AD1074A" w14:textId="77777777"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14:paraId="1011506B" w14:textId="77777777"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14:paraId="0346C4A2" w14:textId="77777777" w:rsidR="00FE652E" w:rsidRDefault="00FE652E" w:rsidP="006076B5">
      <w:pPr>
        <w:tabs>
          <w:tab w:val="left" w:pos="7075"/>
        </w:tabs>
      </w:pPr>
    </w:p>
    <w:p w14:paraId="4CF23153" w14:textId="77777777" w:rsidR="000D3057" w:rsidRDefault="000D3057" w:rsidP="006076B5">
      <w:pPr>
        <w:tabs>
          <w:tab w:val="left" w:pos="7075"/>
        </w:tabs>
      </w:pPr>
    </w:p>
    <w:p w14:paraId="025B1905" w14:textId="77777777" w:rsidR="009072C0" w:rsidRDefault="004C5856" w:rsidP="005336FE">
      <w:pPr>
        <w:jc w:val="both"/>
      </w:pPr>
      <w:r>
        <w:t>SP#1b</w:t>
      </w:r>
    </w:p>
    <w:p w14:paraId="7BDB9374" w14:textId="77777777" w:rsidR="009877D3" w:rsidRDefault="009877D3" w:rsidP="005336FE">
      <w:pPr>
        <w:jc w:val="both"/>
      </w:pPr>
    </w:p>
    <w:p w14:paraId="31B4C3A7" w14:textId="77777777" w:rsidR="009877D3" w:rsidRDefault="009877D3" w:rsidP="00D54912">
      <w:pPr>
        <w:jc w:val="both"/>
        <w:rPr>
          <w:bCs/>
        </w:rPr>
      </w:pPr>
      <w:r w:rsidRPr="009877D3">
        <w:rPr>
          <w:bCs/>
        </w:rPr>
        <w:t>Do you agree that, for a single RU less than or equal to 242 tones (i.e. RU26, RU52, RU106, RU242), the BCC can be supported?</w:t>
      </w:r>
    </w:p>
    <w:p w14:paraId="7EC2A778" w14:textId="77777777" w:rsidR="009877D3" w:rsidRDefault="009877D3" w:rsidP="00DD5839">
      <w:pPr>
        <w:pStyle w:val="ListParagraph"/>
        <w:numPr>
          <w:ilvl w:val="0"/>
          <w:numId w:val="60"/>
        </w:numPr>
        <w:rPr>
          <w:bCs/>
        </w:rPr>
      </w:pPr>
      <w:r w:rsidRPr="009877D3">
        <w:rPr>
          <w:bCs/>
        </w:rPr>
        <w:t>Mandatory or Optional for BCC, TBD</w:t>
      </w:r>
    </w:p>
    <w:p w14:paraId="0C9FA394" w14:textId="77777777" w:rsidR="009877D3" w:rsidRPr="009877D3" w:rsidRDefault="009877D3" w:rsidP="00DD5839">
      <w:pPr>
        <w:pStyle w:val="ListParagraph"/>
        <w:numPr>
          <w:ilvl w:val="0"/>
          <w:numId w:val="60"/>
        </w:numPr>
        <w:rPr>
          <w:bCs/>
        </w:rPr>
      </w:pPr>
      <w:r w:rsidRPr="009877D3">
        <w:rPr>
          <w:bCs/>
        </w:rPr>
        <w:t>Only for modulation up to 256QAM (with or without DCM – if defined in 11be)</w:t>
      </w:r>
      <w:r w:rsidRPr="009877D3">
        <w:rPr>
          <w:rFonts w:ascii="SimSun" w:eastAsia="SimSun" w:hAnsi="SimSun" w:cs="SimSun"/>
          <w:bCs/>
        </w:rPr>
        <w:t xml:space="preserve"> </w:t>
      </w:r>
    </w:p>
    <w:p w14:paraId="63531757" w14:textId="77777777" w:rsidR="009877D3" w:rsidRPr="009877D3" w:rsidRDefault="009877D3" w:rsidP="00DD5839">
      <w:pPr>
        <w:pStyle w:val="ListParagraph"/>
        <w:numPr>
          <w:ilvl w:val="0"/>
          <w:numId w:val="60"/>
        </w:numPr>
        <w:rPr>
          <w:bCs/>
        </w:rPr>
      </w:pPr>
      <w:r w:rsidRPr="009877D3">
        <w:rPr>
          <w:bCs/>
        </w:rPr>
        <w:t>Only for NSS &lt;=4</w:t>
      </w:r>
    </w:p>
    <w:p w14:paraId="05B355C0" w14:textId="77777777" w:rsidR="009877D3" w:rsidRPr="009C5054" w:rsidRDefault="009877D3" w:rsidP="009877D3">
      <w:pPr>
        <w:tabs>
          <w:tab w:val="left" w:pos="7075"/>
        </w:tabs>
      </w:pPr>
    </w:p>
    <w:p w14:paraId="4BED64DD" w14:textId="77777777"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14:paraId="6D436260" w14:textId="77777777"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14:paraId="4D21F2E3" w14:textId="77777777" w:rsidR="004C5856" w:rsidRDefault="004C5856" w:rsidP="005336FE">
      <w:pPr>
        <w:jc w:val="both"/>
      </w:pPr>
    </w:p>
    <w:p w14:paraId="2A6FCB9A" w14:textId="77777777" w:rsidR="000D3057" w:rsidRDefault="000D3057" w:rsidP="005336FE">
      <w:pPr>
        <w:jc w:val="both"/>
      </w:pPr>
    </w:p>
    <w:p w14:paraId="1DE2A452" w14:textId="77777777" w:rsidR="00D54912" w:rsidRDefault="00300A71" w:rsidP="005336FE">
      <w:pPr>
        <w:jc w:val="both"/>
      </w:pPr>
      <w:r>
        <w:t>SP#3</w:t>
      </w:r>
    </w:p>
    <w:p w14:paraId="1AC69B4F" w14:textId="77777777" w:rsidR="00300A71" w:rsidRDefault="00300A71" w:rsidP="005336FE">
      <w:pPr>
        <w:jc w:val="both"/>
      </w:pPr>
    </w:p>
    <w:p w14:paraId="5040DE0B" w14:textId="77777777"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14:paraId="63933C9D" w14:textId="77777777" w:rsidR="00300A71" w:rsidRPr="009C5054" w:rsidRDefault="00300A71" w:rsidP="00300A71">
      <w:pPr>
        <w:tabs>
          <w:tab w:val="left" w:pos="7075"/>
        </w:tabs>
      </w:pPr>
    </w:p>
    <w:p w14:paraId="22892D1A" w14:textId="77777777"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14:paraId="0393FEAA" w14:textId="77777777"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14:paraId="5F9D666B" w14:textId="77777777" w:rsidR="00D54912" w:rsidRDefault="00D54912" w:rsidP="005336FE">
      <w:pPr>
        <w:jc w:val="both"/>
      </w:pPr>
    </w:p>
    <w:p w14:paraId="346F0C96" w14:textId="77777777" w:rsidR="000D3057" w:rsidRDefault="000D3057" w:rsidP="005336FE">
      <w:pPr>
        <w:jc w:val="both"/>
      </w:pPr>
    </w:p>
    <w:p w14:paraId="234297AF" w14:textId="77777777" w:rsidR="00F605C6" w:rsidRPr="00F605C6" w:rsidRDefault="00F605C6" w:rsidP="005336FE">
      <w:pPr>
        <w:jc w:val="both"/>
        <w:rPr>
          <w:b/>
        </w:rPr>
      </w:pPr>
      <w:r w:rsidRPr="00F605C6">
        <w:rPr>
          <w:b/>
        </w:rPr>
        <w:t>20/0067r1 (Restrictions for 16 SS based MU-MIMO Scheduling, Junghoon Suh, Huawei)</w:t>
      </w:r>
    </w:p>
    <w:p w14:paraId="4CC1C919" w14:textId="77777777" w:rsidR="00F605C6" w:rsidRDefault="00F605C6" w:rsidP="005336FE">
      <w:pPr>
        <w:jc w:val="both"/>
      </w:pPr>
    </w:p>
    <w:p w14:paraId="414CAA96" w14:textId="77777777" w:rsidR="00F605C6" w:rsidRDefault="00F605C6" w:rsidP="005336FE">
      <w:pPr>
        <w:jc w:val="both"/>
      </w:pPr>
      <w:r>
        <w:t>SP#1</w:t>
      </w:r>
    </w:p>
    <w:p w14:paraId="3539028D" w14:textId="77777777" w:rsidR="00F605C6" w:rsidRDefault="00F605C6" w:rsidP="00F605C6">
      <w:pPr>
        <w:jc w:val="both"/>
        <w:rPr>
          <w:bCs/>
        </w:rPr>
      </w:pPr>
    </w:p>
    <w:p w14:paraId="6723AEB1" w14:textId="77777777"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14:paraId="5EF1A37A" w14:textId="77777777" w:rsidR="00F605C6" w:rsidRPr="009C5054" w:rsidRDefault="00F605C6" w:rsidP="00F605C6">
      <w:pPr>
        <w:tabs>
          <w:tab w:val="left" w:pos="7075"/>
        </w:tabs>
      </w:pPr>
    </w:p>
    <w:p w14:paraId="77195DBA" w14:textId="77777777"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14:paraId="232DA3AE" w14:textId="77777777"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14:paraId="28ED0E79" w14:textId="77777777" w:rsidR="00F605C6" w:rsidRDefault="00F605C6" w:rsidP="005336FE">
      <w:pPr>
        <w:jc w:val="both"/>
      </w:pPr>
    </w:p>
    <w:p w14:paraId="2950FDA4" w14:textId="77777777" w:rsidR="00F605C6" w:rsidRPr="00E10ADC" w:rsidRDefault="00E10ADC" w:rsidP="005336FE">
      <w:pPr>
        <w:jc w:val="both"/>
        <w:rPr>
          <w:b/>
        </w:rPr>
      </w:pPr>
      <w:r w:rsidRPr="00E10ADC">
        <w:rPr>
          <w:b/>
        </w:rPr>
        <w:t>20/0563r1 (EHT PPDU Scrambler, Xiaogang Chen, Intel)</w:t>
      </w:r>
    </w:p>
    <w:p w14:paraId="231F5392" w14:textId="77777777" w:rsidR="00E10ADC" w:rsidRDefault="00E10ADC" w:rsidP="005336FE">
      <w:pPr>
        <w:jc w:val="both"/>
      </w:pPr>
    </w:p>
    <w:p w14:paraId="03D5DD76" w14:textId="77777777" w:rsidR="00E10ADC" w:rsidRDefault="00E10ADC" w:rsidP="00E10ADC">
      <w:pPr>
        <w:jc w:val="both"/>
      </w:pPr>
      <w:r>
        <w:t>SP#1</w:t>
      </w:r>
    </w:p>
    <w:p w14:paraId="3E9DAE0A" w14:textId="77777777" w:rsidR="00E10ADC" w:rsidRDefault="00E10ADC" w:rsidP="00E10ADC">
      <w:pPr>
        <w:jc w:val="both"/>
      </w:pPr>
    </w:p>
    <w:p w14:paraId="422A9BFC" w14:textId="77777777" w:rsidR="00E10ADC" w:rsidRDefault="00E10ADC" w:rsidP="00E10ADC">
      <w:pPr>
        <w:jc w:val="both"/>
      </w:pPr>
      <w:r>
        <w:t>Do you agree to use the following generator polynomial to generate the PPDU synchronous scrambler for EHT PPDU?</w:t>
      </w:r>
    </w:p>
    <w:p w14:paraId="77AEF107" w14:textId="77777777"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0D619B9F" w14:textId="77777777" w:rsidR="00E10ADC" w:rsidRDefault="00E10ADC" w:rsidP="00E10ADC">
      <w:pPr>
        <w:jc w:val="both"/>
      </w:pPr>
      <w:r>
        <w:t>•</w:t>
      </w:r>
      <w:r>
        <w:tab/>
        <w:t>The 11 bits used for the scrambler initialization are randomly assigned by the transmitter.</w:t>
      </w:r>
    </w:p>
    <w:p w14:paraId="749BE2D3" w14:textId="77777777" w:rsidR="00E10ADC" w:rsidRDefault="00E10ADC" w:rsidP="00E10ADC">
      <w:pPr>
        <w:jc w:val="both"/>
      </w:pPr>
      <w:r>
        <w:t>•</w:t>
      </w:r>
      <w:r>
        <w:tab/>
        <w:t>The polarity of the pilot subcarrier is derived from the same sequence as 11ax.</w:t>
      </w:r>
    </w:p>
    <w:p w14:paraId="1B599E1C" w14:textId="77777777" w:rsidR="00F605C6" w:rsidRDefault="00F605C6" w:rsidP="005336FE">
      <w:pPr>
        <w:jc w:val="both"/>
      </w:pPr>
    </w:p>
    <w:p w14:paraId="5813498C" w14:textId="77777777"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14:paraId="76F97498" w14:textId="77777777"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14:paraId="5AFAEB45" w14:textId="77777777" w:rsidR="009A40F3" w:rsidRDefault="009A40F3" w:rsidP="005336FE">
      <w:pPr>
        <w:jc w:val="both"/>
      </w:pPr>
    </w:p>
    <w:p w14:paraId="6720A03D" w14:textId="77777777" w:rsidR="001B220F" w:rsidRDefault="001B220F" w:rsidP="005336FE">
      <w:pPr>
        <w:jc w:val="both"/>
      </w:pPr>
      <w:r>
        <w:t xml:space="preserve">Reference:  </w:t>
      </w:r>
      <w:r w:rsidRPr="001B220F">
        <w:t>11-20-0587-06-00be-minutes-april-phy-cc</w:t>
      </w:r>
    </w:p>
    <w:p w14:paraId="69B02CC2" w14:textId="77777777" w:rsidR="001B220F" w:rsidRPr="005758D1" w:rsidRDefault="001B220F" w:rsidP="001B220F">
      <w:pPr>
        <w:pStyle w:val="Heading2"/>
        <w:rPr>
          <w:u w:val="none"/>
          <w:lang w:val="en-US"/>
        </w:rPr>
      </w:pPr>
      <w:bookmarkStart w:id="1879" w:name="_Toc42188684"/>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1879"/>
    </w:p>
    <w:p w14:paraId="26B1FE32" w14:textId="77777777" w:rsidR="001B220F" w:rsidRDefault="001B220F" w:rsidP="001B220F">
      <w:pPr>
        <w:jc w:val="both"/>
      </w:pPr>
    </w:p>
    <w:p w14:paraId="15719756" w14:textId="77777777" w:rsidR="001B220F" w:rsidRPr="00F7735F" w:rsidRDefault="00F7735F" w:rsidP="001B220F">
      <w:pPr>
        <w:jc w:val="both"/>
        <w:rPr>
          <w:b/>
        </w:rPr>
      </w:pPr>
      <w:r w:rsidRPr="00F7735F">
        <w:rPr>
          <w:b/>
        </w:rPr>
        <w:t>20/0055r2 (Multi-link block ack architecture, Rojan Chitrakar, Panasonic)</w:t>
      </w:r>
    </w:p>
    <w:p w14:paraId="41C7898C" w14:textId="77777777" w:rsidR="00F7735F" w:rsidRDefault="00F7735F" w:rsidP="001B220F">
      <w:pPr>
        <w:jc w:val="both"/>
      </w:pPr>
    </w:p>
    <w:p w14:paraId="1EF48864" w14:textId="77777777" w:rsidR="00F7735F" w:rsidRDefault="00F7735F" w:rsidP="001B220F">
      <w:pPr>
        <w:jc w:val="both"/>
      </w:pPr>
      <w:r>
        <w:t>SP#1</w:t>
      </w:r>
    </w:p>
    <w:p w14:paraId="26213793" w14:textId="77777777" w:rsidR="00F7735F" w:rsidRDefault="00F7735F" w:rsidP="001B220F">
      <w:pPr>
        <w:jc w:val="both"/>
      </w:pPr>
    </w:p>
    <w:p w14:paraId="635DD4AC" w14:textId="77777777" w:rsidR="00203169" w:rsidRDefault="00203169" w:rsidP="00203169">
      <w:pPr>
        <w:jc w:val="both"/>
      </w:pPr>
      <w:r>
        <w:t>Do you support to add the following to the 11be SFD:</w:t>
      </w:r>
    </w:p>
    <w:p w14:paraId="21B4B542" w14:textId="77777777" w:rsidR="00203169" w:rsidRDefault="00203169" w:rsidP="00203169">
      <w:pPr>
        <w:jc w:val="both"/>
      </w:pPr>
      <w:r>
        <w:t>Different scoreboard sizes may be negotiated for different links of an MLD during negotiation of a block ack agreement for a TID that may be transmitted over one or more links.</w:t>
      </w:r>
    </w:p>
    <w:p w14:paraId="2C9A7899" w14:textId="77777777" w:rsidR="00203169" w:rsidRDefault="00203169" w:rsidP="00203169">
      <w:pPr>
        <w:jc w:val="both"/>
      </w:pPr>
    </w:p>
    <w:p w14:paraId="3D115455" w14:textId="77777777" w:rsidR="00203169" w:rsidRDefault="00203169" w:rsidP="00203169">
      <w:pPr>
        <w:jc w:val="both"/>
      </w:pPr>
      <w:r w:rsidRPr="00203169">
        <w:rPr>
          <w:highlight w:val="red"/>
        </w:rPr>
        <w:t>Y/N/A/No Answer: 14/22/34/17</w:t>
      </w:r>
    </w:p>
    <w:p w14:paraId="5CDD170C" w14:textId="77777777" w:rsidR="001B220F" w:rsidRDefault="001B220F" w:rsidP="001B220F">
      <w:pPr>
        <w:jc w:val="both"/>
      </w:pPr>
    </w:p>
    <w:p w14:paraId="28C9FCDB" w14:textId="77777777" w:rsidR="000D3057" w:rsidRDefault="000D3057" w:rsidP="001B220F">
      <w:pPr>
        <w:jc w:val="both"/>
      </w:pPr>
    </w:p>
    <w:p w14:paraId="67F61AB3" w14:textId="77777777" w:rsidR="00203169" w:rsidRDefault="00203169" w:rsidP="001B220F">
      <w:pPr>
        <w:jc w:val="both"/>
      </w:pPr>
      <w:r>
        <w:t>SP#2</w:t>
      </w:r>
    </w:p>
    <w:p w14:paraId="676B2742" w14:textId="77777777" w:rsidR="00203169" w:rsidRDefault="00203169" w:rsidP="001B220F">
      <w:pPr>
        <w:jc w:val="both"/>
      </w:pPr>
    </w:p>
    <w:p w14:paraId="14CDEDD7" w14:textId="77777777" w:rsidR="00AB2A09" w:rsidRDefault="00AB2A09" w:rsidP="00AB2A09">
      <w:pPr>
        <w:jc w:val="both"/>
      </w:pPr>
      <w:r>
        <w:t>Do you support to add the following to the 11be SFD:</w:t>
      </w:r>
    </w:p>
    <w:p w14:paraId="3B2A02EF" w14:textId="77777777" w:rsidR="00203169" w:rsidRDefault="00AB2A09" w:rsidP="00AB2A09">
      <w:pPr>
        <w:jc w:val="both"/>
      </w:pPr>
      <w:r>
        <w:t>An MLD may maintain a common scoreboard to record the receipt status of MPDUs of a TID received via different links?</w:t>
      </w:r>
    </w:p>
    <w:p w14:paraId="55BF5CA5" w14:textId="77777777" w:rsidR="00AB2A09" w:rsidRDefault="00AB2A09" w:rsidP="001B220F">
      <w:pPr>
        <w:jc w:val="both"/>
      </w:pPr>
    </w:p>
    <w:p w14:paraId="29520D45" w14:textId="77777777" w:rsidR="00AB2A09" w:rsidRDefault="00AB2A09" w:rsidP="00AB2A09">
      <w:pPr>
        <w:jc w:val="both"/>
      </w:pPr>
      <w:r w:rsidRPr="00AB2A09">
        <w:rPr>
          <w:highlight w:val="red"/>
        </w:rPr>
        <w:t>Y/N/A/No Answer: 16/15/43/21</w:t>
      </w:r>
    </w:p>
    <w:p w14:paraId="4BD3D60D" w14:textId="77777777" w:rsidR="00AB2A09" w:rsidRDefault="00AB2A09" w:rsidP="001B220F">
      <w:pPr>
        <w:jc w:val="both"/>
      </w:pPr>
    </w:p>
    <w:p w14:paraId="18C77D3A" w14:textId="77777777" w:rsidR="001B220F" w:rsidRDefault="001B220F" w:rsidP="001B220F">
      <w:pPr>
        <w:jc w:val="both"/>
      </w:pPr>
      <w:r>
        <w:t>Reference:  11-20-0511-10</w:t>
      </w:r>
      <w:r w:rsidRPr="00505A11">
        <w:t>-00be-minutes-for-tgbe-mac-ad-hoc-teleconferences-march-and-may-2020</w:t>
      </w:r>
    </w:p>
    <w:p w14:paraId="381BDF01" w14:textId="77777777" w:rsidR="00F00537" w:rsidRPr="005758D1" w:rsidRDefault="00F00537" w:rsidP="000A31FC">
      <w:pPr>
        <w:pStyle w:val="Heading2"/>
        <w:rPr>
          <w:u w:val="none"/>
          <w:lang w:val="en-US"/>
        </w:rPr>
      </w:pPr>
      <w:bookmarkStart w:id="1880" w:name="_Toc42188685"/>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1880"/>
    </w:p>
    <w:p w14:paraId="20470767" w14:textId="77777777" w:rsidR="00F00537" w:rsidRDefault="00F00537" w:rsidP="001B220F">
      <w:pPr>
        <w:jc w:val="both"/>
      </w:pPr>
    </w:p>
    <w:p w14:paraId="5FF3AC52" w14:textId="77777777" w:rsidR="00F00537" w:rsidRPr="00F00537" w:rsidRDefault="00F00537" w:rsidP="001B220F">
      <w:pPr>
        <w:jc w:val="both"/>
        <w:rPr>
          <w:b/>
        </w:rPr>
      </w:pPr>
      <w:r w:rsidRPr="00F00537">
        <w:rPr>
          <w:b/>
          <w:szCs w:val="22"/>
          <w:lang w:val="en-US"/>
        </w:rPr>
        <w:t>20/0394r1 (Thoughts on RU Aggregation and Interleaving, Bin Tian, Qualcomm)</w:t>
      </w:r>
    </w:p>
    <w:p w14:paraId="22269E95" w14:textId="77777777" w:rsidR="00F00537" w:rsidRDefault="00F00537" w:rsidP="00F00537">
      <w:pPr>
        <w:jc w:val="both"/>
        <w:rPr>
          <w:szCs w:val="22"/>
          <w:lang w:val="en-US"/>
        </w:rPr>
      </w:pPr>
    </w:p>
    <w:p w14:paraId="3E9E76F9" w14:textId="77777777" w:rsidR="00F00537" w:rsidRDefault="00F00537" w:rsidP="00F00537">
      <w:pPr>
        <w:jc w:val="both"/>
        <w:rPr>
          <w:szCs w:val="22"/>
          <w:lang w:val="en-US"/>
        </w:rPr>
      </w:pPr>
      <w:r>
        <w:rPr>
          <w:szCs w:val="22"/>
          <w:lang w:val="en-US"/>
        </w:rPr>
        <w:t>Modified SP#1</w:t>
      </w:r>
    </w:p>
    <w:p w14:paraId="6046F4D0" w14:textId="77777777" w:rsidR="00F00537" w:rsidRDefault="00F00537" w:rsidP="00F00537">
      <w:pPr>
        <w:jc w:val="both"/>
        <w:rPr>
          <w:szCs w:val="22"/>
          <w:lang w:val="en-US"/>
        </w:rPr>
      </w:pPr>
    </w:p>
    <w:p w14:paraId="1D2ABEE9" w14:textId="77777777"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14:paraId="0BEAA0FA" w14:textId="77777777" w:rsidR="00F00537" w:rsidRDefault="00F00537" w:rsidP="00F00537">
      <w:pPr>
        <w:jc w:val="both"/>
        <w:rPr>
          <w:szCs w:val="22"/>
          <w:lang w:val="en-US"/>
        </w:rPr>
      </w:pPr>
    </w:p>
    <w:p w14:paraId="432E505E" w14:textId="77777777"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14:paraId="62CDECCE" w14:textId="77777777" w:rsidR="00942FE6" w:rsidRPr="00F00537" w:rsidRDefault="00942FE6" w:rsidP="00F00537">
      <w:pPr>
        <w:jc w:val="both"/>
        <w:rPr>
          <w:szCs w:val="22"/>
          <w:lang w:val="en-US"/>
        </w:rPr>
      </w:pPr>
    </w:p>
    <w:p w14:paraId="11027FB1" w14:textId="77777777" w:rsidR="000D3057" w:rsidRDefault="000D3057">
      <w:pPr>
        <w:rPr>
          <w:b/>
          <w:lang w:val="en-US"/>
        </w:rPr>
      </w:pPr>
      <w:r>
        <w:rPr>
          <w:b/>
          <w:lang w:val="en-US"/>
        </w:rPr>
        <w:br w:type="page"/>
      </w:r>
    </w:p>
    <w:p w14:paraId="27E96F83" w14:textId="77777777" w:rsidR="006419E4" w:rsidRPr="004A2466" w:rsidRDefault="006419E4" w:rsidP="006419E4">
      <w:pPr>
        <w:jc w:val="both"/>
        <w:rPr>
          <w:b/>
          <w:lang w:val="en-US"/>
        </w:rPr>
      </w:pPr>
      <w:r w:rsidRPr="004A2466">
        <w:rPr>
          <w:b/>
          <w:lang w:val="en-US"/>
        </w:rPr>
        <w:lastRenderedPageBreak/>
        <w:t>19/1604r1 (EHT Direct Link Transmission, Dibakar Das, Intel)</w:t>
      </w:r>
    </w:p>
    <w:p w14:paraId="4167AFA2" w14:textId="77777777" w:rsidR="006419E4" w:rsidRDefault="006419E4" w:rsidP="001B220F">
      <w:pPr>
        <w:jc w:val="both"/>
        <w:rPr>
          <w:lang w:val="en-US"/>
        </w:rPr>
      </w:pPr>
    </w:p>
    <w:p w14:paraId="41C9B8C9" w14:textId="77777777" w:rsidR="006419E4" w:rsidRDefault="006419E4" w:rsidP="001B220F">
      <w:pPr>
        <w:jc w:val="both"/>
        <w:rPr>
          <w:lang w:val="en-US"/>
        </w:rPr>
      </w:pPr>
      <w:r>
        <w:rPr>
          <w:lang w:val="en-US"/>
        </w:rPr>
        <w:t>Modified SP</w:t>
      </w:r>
    </w:p>
    <w:p w14:paraId="72C2D62D" w14:textId="77777777" w:rsidR="006419E4" w:rsidRDefault="006419E4" w:rsidP="001B220F">
      <w:pPr>
        <w:jc w:val="both"/>
        <w:rPr>
          <w:lang w:val="en-US"/>
        </w:rPr>
      </w:pPr>
    </w:p>
    <w:p w14:paraId="379F706A" w14:textId="77777777" w:rsidR="006419E4" w:rsidRPr="006419E4" w:rsidRDefault="006419E4" w:rsidP="006419E4">
      <w:pPr>
        <w:jc w:val="both"/>
        <w:rPr>
          <w:lang w:val="en-US"/>
        </w:rPr>
      </w:pPr>
      <w:r w:rsidRPr="006419E4">
        <w:rPr>
          <w:lang w:val="en-US"/>
        </w:rPr>
        <w:t>Do you agree to add the following to SFD?</w:t>
      </w:r>
    </w:p>
    <w:p w14:paraId="7AA853EB" w14:textId="77777777" w:rsidR="008B266E" w:rsidRDefault="006419E4" w:rsidP="006419E4">
      <w:pPr>
        <w:pStyle w:val="ListParagraph"/>
        <w:numPr>
          <w:ilvl w:val="0"/>
          <w:numId w:val="61"/>
        </w:numPr>
        <w:jc w:val="both"/>
        <w:rPr>
          <w:lang w:val="en-US"/>
        </w:rPr>
      </w:pPr>
      <w:r w:rsidRPr="008B266E">
        <w:rPr>
          <w:lang w:val="en-US"/>
        </w:rPr>
        <w:t>Do you support that 11be defines a procedure for an AP to share time resource obtained in a TXOP for peer to peer (STA-TO-STA) frame exchanges?</w:t>
      </w:r>
    </w:p>
    <w:p w14:paraId="26A84E2A" w14:textId="77777777" w:rsidR="006419E4" w:rsidRPr="008B266E" w:rsidRDefault="00D97798" w:rsidP="008B266E">
      <w:pPr>
        <w:pStyle w:val="ListParagraph"/>
        <w:numPr>
          <w:ilvl w:val="1"/>
          <w:numId w:val="61"/>
        </w:numPr>
        <w:jc w:val="both"/>
        <w:rPr>
          <w:lang w:val="en-US"/>
        </w:rPr>
      </w:pPr>
      <w:r>
        <w:rPr>
          <w:lang w:val="en-US"/>
        </w:rPr>
        <w:t xml:space="preserve">Whether it is in </w:t>
      </w:r>
      <w:r w:rsidR="008B266E" w:rsidRPr="008B266E">
        <w:rPr>
          <w:lang w:val="en-US"/>
        </w:rPr>
        <w:t>R1 or R2 is TBD.</w:t>
      </w:r>
    </w:p>
    <w:p w14:paraId="21CB7B66" w14:textId="77777777" w:rsidR="006419E4" w:rsidRDefault="006419E4" w:rsidP="006419E4">
      <w:pPr>
        <w:jc w:val="both"/>
        <w:rPr>
          <w:lang w:val="en-US"/>
        </w:rPr>
      </w:pPr>
    </w:p>
    <w:p w14:paraId="1649BF3D" w14:textId="77777777" w:rsidR="00B05AF2" w:rsidRDefault="00B05AF2" w:rsidP="006419E4">
      <w:pPr>
        <w:jc w:val="both"/>
        <w:rPr>
          <w:lang w:val="en-US"/>
        </w:rPr>
      </w:pPr>
      <w:r w:rsidRPr="00B05AF2">
        <w:rPr>
          <w:highlight w:val="green"/>
          <w:lang w:val="en-US"/>
        </w:rPr>
        <w:t>Passed with unanimous consent</w:t>
      </w:r>
    </w:p>
    <w:p w14:paraId="263A5011" w14:textId="77777777" w:rsidR="00B05AF2" w:rsidRDefault="00B05AF2" w:rsidP="006419E4">
      <w:pPr>
        <w:jc w:val="both"/>
        <w:rPr>
          <w:lang w:val="en-US"/>
        </w:rPr>
      </w:pPr>
    </w:p>
    <w:p w14:paraId="261E6BE7" w14:textId="77777777" w:rsidR="000D3057" w:rsidRPr="006419E4" w:rsidRDefault="000D3057" w:rsidP="006419E4">
      <w:pPr>
        <w:jc w:val="both"/>
        <w:rPr>
          <w:lang w:val="en-US"/>
        </w:rPr>
      </w:pPr>
    </w:p>
    <w:p w14:paraId="781E3A95" w14:textId="77777777" w:rsidR="000A31FC" w:rsidRPr="004A2466" w:rsidRDefault="000A31FC" w:rsidP="000A31FC">
      <w:pPr>
        <w:jc w:val="both"/>
        <w:rPr>
          <w:b/>
          <w:lang w:val="en-US"/>
        </w:rPr>
      </w:pPr>
      <w:r w:rsidRPr="004A2466">
        <w:rPr>
          <w:b/>
          <w:lang w:val="en-US"/>
        </w:rPr>
        <w:t>20/0380r0 (U-SIG structure and Preamble Processing, Sameer Vermani. Qualcomm)</w:t>
      </w:r>
    </w:p>
    <w:p w14:paraId="3ABA52C7" w14:textId="77777777" w:rsidR="000A31FC" w:rsidRPr="004A2466" w:rsidRDefault="000A31FC" w:rsidP="000A31FC">
      <w:pPr>
        <w:jc w:val="both"/>
        <w:rPr>
          <w:lang w:val="en-US"/>
        </w:rPr>
      </w:pPr>
    </w:p>
    <w:p w14:paraId="19065E75" w14:textId="77777777" w:rsidR="000A31FC" w:rsidRPr="004A2466" w:rsidRDefault="000A31FC" w:rsidP="000A31FC">
      <w:pPr>
        <w:jc w:val="both"/>
        <w:rPr>
          <w:lang w:val="en-US"/>
        </w:rPr>
      </w:pPr>
      <w:r w:rsidRPr="004A2466">
        <w:rPr>
          <w:lang w:val="en-US"/>
        </w:rPr>
        <w:t>SP</w:t>
      </w:r>
      <w:r>
        <w:rPr>
          <w:lang w:val="en-US"/>
        </w:rPr>
        <w:t xml:space="preserve"> to keep existing text in the SFD</w:t>
      </w:r>
    </w:p>
    <w:p w14:paraId="246270E4" w14:textId="77777777" w:rsidR="006419E4" w:rsidRDefault="006419E4" w:rsidP="001B220F">
      <w:pPr>
        <w:jc w:val="both"/>
        <w:rPr>
          <w:lang w:val="en-US"/>
        </w:rPr>
      </w:pPr>
    </w:p>
    <w:p w14:paraId="6F91B21E" w14:textId="77777777"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14:paraId="436B1A31" w14:textId="77777777"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14:paraId="7ED895D9" w14:textId="77777777" w:rsidR="000A31FC" w:rsidRPr="000A31FC" w:rsidRDefault="000A31FC" w:rsidP="000A31FC">
      <w:pPr>
        <w:jc w:val="both"/>
        <w:rPr>
          <w:lang w:val="en-US"/>
        </w:rPr>
      </w:pPr>
    </w:p>
    <w:p w14:paraId="55F9B40C" w14:textId="77777777" w:rsidR="000A31FC" w:rsidRPr="000A31FC" w:rsidRDefault="000A31FC" w:rsidP="000A31FC">
      <w:pPr>
        <w:jc w:val="both"/>
        <w:rPr>
          <w:lang w:val="en-US"/>
        </w:rPr>
      </w:pPr>
      <w:r w:rsidRPr="00C464AD">
        <w:rPr>
          <w:highlight w:val="green"/>
          <w:lang w:val="en-US"/>
        </w:rPr>
        <w:t>Passed with unanimous consent to keep the existing text</w:t>
      </w:r>
    </w:p>
    <w:p w14:paraId="677D00E8" w14:textId="77777777" w:rsidR="000A31FC" w:rsidRDefault="000A31FC" w:rsidP="000A31FC">
      <w:pPr>
        <w:jc w:val="both"/>
        <w:rPr>
          <w:szCs w:val="22"/>
          <w:lang w:val="en-US"/>
        </w:rPr>
      </w:pPr>
    </w:p>
    <w:p w14:paraId="4198A83C" w14:textId="77777777"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14:paraId="187AEB7A" w14:textId="77777777" w:rsidR="0010798E" w:rsidRPr="005758D1" w:rsidRDefault="0010798E" w:rsidP="0010798E">
      <w:pPr>
        <w:pStyle w:val="Heading2"/>
        <w:rPr>
          <w:u w:val="none"/>
          <w:lang w:val="en-US"/>
        </w:rPr>
      </w:pPr>
      <w:bookmarkStart w:id="1881" w:name="_Toc42188686"/>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1881"/>
      <w:r>
        <w:rPr>
          <w:u w:val="none"/>
          <w:lang w:val="en-US"/>
        </w:rPr>
        <w:t xml:space="preserve"> </w:t>
      </w:r>
    </w:p>
    <w:p w14:paraId="3EA86D74" w14:textId="77777777" w:rsidR="0010798E" w:rsidRDefault="0010798E" w:rsidP="000A31FC">
      <w:pPr>
        <w:jc w:val="both"/>
        <w:rPr>
          <w:szCs w:val="22"/>
          <w:lang w:val="en-US"/>
        </w:rPr>
      </w:pPr>
    </w:p>
    <w:p w14:paraId="5E7BD594" w14:textId="77777777" w:rsidR="0010798E" w:rsidRPr="0010798E" w:rsidRDefault="0010798E" w:rsidP="000A31FC">
      <w:pPr>
        <w:jc w:val="both"/>
        <w:rPr>
          <w:b/>
          <w:szCs w:val="22"/>
          <w:lang w:val="en-US"/>
        </w:rPr>
      </w:pPr>
      <w:r w:rsidRPr="0010798E">
        <w:rPr>
          <w:b/>
          <w:szCs w:val="22"/>
          <w:lang w:val="en-US"/>
        </w:rPr>
        <w:t>20/0099r1 (Coordinated Beamforming for 802.11be, Roya Doostnejad, Intel)</w:t>
      </w:r>
    </w:p>
    <w:p w14:paraId="4FBD71D2" w14:textId="77777777" w:rsidR="0010798E" w:rsidRDefault="0010798E" w:rsidP="000A31FC">
      <w:pPr>
        <w:jc w:val="both"/>
        <w:rPr>
          <w:szCs w:val="22"/>
          <w:lang w:val="en-US"/>
        </w:rPr>
      </w:pPr>
    </w:p>
    <w:p w14:paraId="31C46413" w14:textId="77777777" w:rsidR="0010798E" w:rsidRDefault="0010798E" w:rsidP="000A31FC">
      <w:pPr>
        <w:jc w:val="both"/>
        <w:rPr>
          <w:szCs w:val="22"/>
          <w:lang w:val="en-US"/>
        </w:rPr>
      </w:pPr>
      <w:r>
        <w:rPr>
          <w:szCs w:val="22"/>
          <w:lang w:val="en-US"/>
        </w:rPr>
        <w:t>SP</w:t>
      </w:r>
    </w:p>
    <w:p w14:paraId="563FFE20" w14:textId="77777777" w:rsidR="0010798E" w:rsidRDefault="0010798E" w:rsidP="000A31FC">
      <w:pPr>
        <w:jc w:val="both"/>
        <w:rPr>
          <w:szCs w:val="22"/>
          <w:lang w:val="en-US"/>
        </w:rPr>
      </w:pPr>
    </w:p>
    <w:p w14:paraId="7004E791" w14:textId="77777777"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14:paraId="07348CA2" w14:textId="77777777" w:rsidR="0010798E" w:rsidRDefault="00963CAB" w:rsidP="00963CAB">
      <w:pPr>
        <w:jc w:val="both"/>
        <w:rPr>
          <w:szCs w:val="22"/>
          <w:lang w:val="en-US"/>
        </w:rPr>
      </w:pPr>
      <w:r w:rsidRPr="00963CAB">
        <w:rPr>
          <w:szCs w:val="22"/>
          <w:lang w:val="en-US"/>
        </w:rPr>
        <w:t>Note: This feature is for rel. 2</w:t>
      </w:r>
    </w:p>
    <w:p w14:paraId="0603C626" w14:textId="77777777" w:rsidR="00963CAB" w:rsidRDefault="00963CAB" w:rsidP="00963CAB">
      <w:pPr>
        <w:jc w:val="both"/>
        <w:rPr>
          <w:szCs w:val="22"/>
          <w:lang w:val="en-US"/>
        </w:rPr>
      </w:pPr>
    </w:p>
    <w:p w14:paraId="59D5421F" w14:textId="77777777" w:rsidR="00963CAB" w:rsidRDefault="006E2453" w:rsidP="00963CAB">
      <w:pPr>
        <w:jc w:val="both"/>
        <w:rPr>
          <w:szCs w:val="22"/>
          <w:lang w:val="en-US"/>
        </w:rPr>
      </w:pPr>
      <w:r w:rsidRPr="006E2453">
        <w:rPr>
          <w:szCs w:val="22"/>
          <w:highlight w:val="green"/>
          <w:lang w:val="en-US"/>
        </w:rPr>
        <w:t>Y/N/A/No answer: 88/1/41/26</w:t>
      </w:r>
    </w:p>
    <w:p w14:paraId="65568071" w14:textId="77777777"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14:paraId="428A5F72" w14:textId="77777777" w:rsidR="00942FE6" w:rsidRDefault="00942FE6" w:rsidP="00963CAB">
      <w:pPr>
        <w:jc w:val="both"/>
        <w:rPr>
          <w:szCs w:val="22"/>
          <w:lang w:val="en-US"/>
        </w:rPr>
      </w:pPr>
    </w:p>
    <w:p w14:paraId="517C5D92" w14:textId="77777777" w:rsidR="000D3057" w:rsidRDefault="000D3057" w:rsidP="00963CAB">
      <w:pPr>
        <w:jc w:val="both"/>
        <w:rPr>
          <w:szCs w:val="22"/>
          <w:lang w:val="en-US"/>
        </w:rPr>
      </w:pPr>
    </w:p>
    <w:p w14:paraId="2B1E9CFB" w14:textId="77777777" w:rsidR="00C77A9C" w:rsidRPr="00687D47" w:rsidRDefault="00687D47" w:rsidP="00963CAB">
      <w:pPr>
        <w:jc w:val="both"/>
        <w:rPr>
          <w:b/>
          <w:szCs w:val="22"/>
          <w:lang w:val="en-US"/>
        </w:rPr>
      </w:pPr>
      <w:r w:rsidRPr="00687D47">
        <w:rPr>
          <w:b/>
          <w:szCs w:val="22"/>
          <w:lang w:val="en-US"/>
        </w:rPr>
        <w:t>20/0123r0 (Channel Sounding for Multi-AP CBF, Feng Jiang, Intel)</w:t>
      </w:r>
    </w:p>
    <w:p w14:paraId="50791516" w14:textId="77777777" w:rsidR="00687D47" w:rsidRDefault="00687D47" w:rsidP="00963CAB">
      <w:pPr>
        <w:jc w:val="both"/>
        <w:rPr>
          <w:szCs w:val="22"/>
          <w:lang w:val="en-US"/>
        </w:rPr>
      </w:pPr>
    </w:p>
    <w:p w14:paraId="502AC6E8" w14:textId="77777777" w:rsidR="00640D75" w:rsidRDefault="00687D47" w:rsidP="00640D75">
      <w:pPr>
        <w:jc w:val="both"/>
        <w:rPr>
          <w:szCs w:val="22"/>
          <w:lang w:val="en-US"/>
        </w:rPr>
      </w:pPr>
      <w:r>
        <w:rPr>
          <w:szCs w:val="22"/>
          <w:lang w:val="en-US"/>
        </w:rPr>
        <w:t>SP</w:t>
      </w:r>
      <w:r w:rsidR="00387946">
        <w:rPr>
          <w:szCs w:val="22"/>
          <w:lang w:val="en-US"/>
        </w:rPr>
        <w:t>#1</w:t>
      </w:r>
    </w:p>
    <w:p w14:paraId="141D8AED" w14:textId="77777777" w:rsidR="00640D75" w:rsidRPr="00405729" w:rsidRDefault="00640D75" w:rsidP="00640D75">
      <w:pPr>
        <w:jc w:val="both"/>
        <w:rPr>
          <w:szCs w:val="22"/>
          <w:lang w:val="en-US"/>
        </w:rPr>
      </w:pPr>
    </w:p>
    <w:p w14:paraId="4C675501" w14:textId="77777777"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14:paraId="3334D5F7" w14:textId="77777777"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14:paraId="0D012CF7" w14:textId="77777777" w:rsidR="00687D47" w:rsidRPr="00047C7B" w:rsidRDefault="00687D47" w:rsidP="00963CAB">
      <w:pPr>
        <w:jc w:val="both"/>
        <w:rPr>
          <w:szCs w:val="22"/>
          <w:lang w:val="en-US"/>
        </w:rPr>
      </w:pPr>
    </w:p>
    <w:p w14:paraId="0126B71B" w14:textId="77777777"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14:paraId="454B4333" w14:textId="77777777"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14:paraId="735DE4CD" w14:textId="77777777" w:rsidR="005669BD" w:rsidRPr="00047C7B" w:rsidRDefault="005669BD" w:rsidP="00963CAB">
      <w:pPr>
        <w:jc w:val="both"/>
        <w:rPr>
          <w:szCs w:val="22"/>
        </w:rPr>
      </w:pPr>
    </w:p>
    <w:p w14:paraId="741F79A4" w14:textId="77777777" w:rsidR="000D3057" w:rsidRDefault="000D3057">
      <w:pPr>
        <w:rPr>
          <w:szCs w:val="22"/>
        </w:rPr>
      </w:pPr>
      <w:r>
        <w:rPr>
          <w:szCs w:val="22"/>
        </w:rPr>
        <w:br w:type="page"/>
      </w:r>
    </w:p>
    <w:p w14:paraId="768A7B71" w14:textId="77777777" w:rsidR="00387946" w:rsidRPr="00047C7B" w:rsidRDefault="00387946" w:rsidP="00387946">
      <w:pPr>
        <w:jc w:val="both"/>
        <w:rPr>
          <w:szCs w:val="22"/>
        </w:rPr>
      </w:pPr>
      <w:r w:rsidRPr="00047C7B">
        <w:rPr>
          <w:szCs w:val="22"/>
        </w:rPr>
        <w:lastRenderedPageBreak/>
        <w:t>SP#2</w:t>
      </w:r>
    </w:p>
    <w:p w14:paraId="39AE896C" w14:textId="77777777" w:rsidR="00387946" w:rsidRPr="00047C7B" w:rsidRDefault="00387946" w:rsidP="00387946">
      <w:pPr>
        <w:jc w:val="both"/>
        <w:rPr>
          <w:szCs w:val="22"/>
        </w:rPr>
      </w:pPr>
    </w:p>
    <w:p w14:paraId="77DAD94F" w14:textId="77777777"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14:paraId="21CFAD2D" w14:textId="77777777"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14:paraId="37336C64" w14:textId="77777777" w:rsidR="00387946" w:rsidRPr="00047C7B" w:rsidRDefault="00387946" w:rsidP="00387946">
      <w:pPr>
        <w:pStyle w:val="ListParagraph"/>
        <w:ind w:left="360"/>
        <w:rPr>
          <w:szCs w:val="22"/>
        </w:rPr>
      </w:pPr>
    </w:p>
    <w:p w14:paraId="4AD21863" w14:textId="77777777" w:rsidR="00387946" w:rsidRPr="00047C7B" w:rsidRDefault="00387946" w:rsidP="00387946">
      <w:pPr>
        <w:jc w:val="both"/>
        <w:rPr>
          <w:szCs w:val="22"/>
          <w:lang w:val="en-US"/>
        </w:rPr>
      </w:pPr>
      <w:r w:rsidRPr="00047C7B">
        <w:rPr>
          <w:szCs w:val="22"/>
          <w:highlight w:val="green"/>
          <w:lang w:val="en-US"/>
        </w:rPr>
        <w:t>Y/N/A/No answer: 75/9/45/26</w:t>
      </w:r>
    </w:p>
    <w:p w14:paraId="78FE628E" w14:textId="77777777"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14:paraId="5217E48F" w14:textId="77777777" w:rsidR="005669BD" w:rsidRPr="00047C7B" w:rsidRDefault="005669BD" w:rsidP="00387946">
      <w:pPr>
        <w:pStyle w:val="ListParagraph"/>
        <w:ind w:left="360"/>
        <w:rPr>
          <w:szCs w:val="22"/>
          <w:lang w:val="en-US"/>
        </w:rPr>
      </w:pPr>
    </w:p>
    <w:p w14:paraId="79A82F44" w14:textId="77777777" w:rsidR="00387946" w:rsidRDefault="00387946" w:rsidP="00387946">
      <w:pPr>
        <w:jc w:val="both"/>
        <w:rPr>
          <w:szCs w:val="22"/>
          <w:lang w:val="en-US"/>
        </w:rPr>
      </w:pPr>
      <w:r w:rsidRPr="00047C7B">
        <w:rPr>
          <w:szCs w:val="22"/>
          <w:lang w:val="en-US"/>
        </w:rPr>
        <w:t>Reference:  11-20-0570-02-00be-telephone-conference-meeting-minutes-april-2020</w:t>
      </w:r>
    </w:p>
    <w:p w14:paraId="442A446E" w14:textId="77777777" w:rsidR="00EC1252" w:rsidRPr="005758D1" w:rsidRDefault="00EC1252" w:rsidP="00EC1252">
      <w:pPr>
        <w:pStyle w:val="Heading2"/>
        <w:rPr>
          <w:u w:val="none"/>
          <w:lang w:val="en-US"/>
        </w:rPr>
      </w:pPr>
      <w:bookmarkStart w:id="1882" w:name="_Toc42188687"/>
      <w:r>
        <w:rPr>
          <w:u w:val="none"/>
          <w:lang w:val="en-US"/>
        </w:rPr>
        <w:t>May 4 (PHY):  3</w:t>
      </w:r>
      <w:r w:rsidRPr="005758D1">
        <w:rPr>
          <w:u w:val="none"/>
          <w:lang w:val="en-US"/>
        </w:rPr>
        <w:t xml:space="preserve"> </w:t>
      </w:r>
      <w:r>
        <w:rPr>
          <w:u w:val="none"/>
          <w:lang w:val="en-US"/>
        </w:rPr>
        <w:t>SPs</w:t>
      </w:r>
      <w:bookmarkEnd w:id="1882"/>
      <w:r>
        <w:rPr>
          <w:u w:val="none"/>
          <w:lang w:val="en-US"/>
        </w:rPr>
        <w:t xml:space="preserve"> </w:t>
      </w:r>
    </w:p>
    <w:p w14:paraId="24900C33" w14:textId="77777777" w:rsidR="00EC1252" w:rsidRDefault="00EC1252" w:rsidP="00EC1252">
      <w:pPr>
        <w:jc w:val="both"/>
        <w:rPr>
          <w:szCs w:val="22"/>
          <w:lang w:val="en-US"/>
        </w:rPr>
      </w:pPr>
    </w:p>
    <w:p w14:paraId="4530CB02" w14:textId="77777777"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14:paraId="7BE8D454" w14:textId="77777777" w:rsidR="00AA2BB2" w:rsidRPr="0010798E" w:rsidRDefault="00AA2BB2" w:rsidP="00EC1252">
      <w:pPr>
        <w:jc w:val="both"/>
        <w:rPr>
          <w:b/>
          <w:szCs w:val="22"/>
          <w:lang w:val="en-US"/>
        </w:rPr>
      </w:pPr>
    </w:p>
    <w:p w14:paraId="2E269B18" w14:textId="77777777" w:rsidR="00EC1252" w:rsidRDefault="00AA2BB2" w:rsidP="00387946">
      <w:pPr>
        <w:jc w:val="both"/>
        <w:rPr>
          <w:szCs w:val="22"/>
          <w:lang w:val="en-US"/>
        </w:rPr>
      </w:pPr>
      <w:r w:rsidRPr="00AA2BB2">
        <w:rPr>
          <w:szCs w:val="22"/>
          <w:lang w:val="en-US"/>
        </w:rPr>
        <w:t>Do you support -38 dB as the Tx EVM requirement for 11be 4k QAM?</w:t>
      </w:r>
    </w:p>
    <w:p w14:paraId="1A18B5DF" w14:textId="77777777" w:rsidR="00AA2BB2" w:rsidRDefault="00AA2BB2" w:rsidP="00387946">
      <w:pPr>
        <w:jc w:val="both"/>
        <w:rPr>
          <w:szCs w:val="22"/>
          <w:lang w:val="en-US"/>
        </w:rPr>
      </w:pPr>
    </w:p>
    <w:p w14:paraId="4105F0CC" w14:textId="77777777" w:rsidR="00AA2BB2" w:rsidRPr="00047C7B" w:rsidRDefault="00AA2BB2" w:rsidP="00AA2BB2">
      <w:pPr>
        <w:jc w:val="both"/>
        <w:rPr>
          <w:szCs w:val="22"/>
          <w:lang w:val="en-US"/>
        </w:rPr>
      </w:pPr>
      <w:r w:rsidRPr="00AA2BB2">
        <w:rPr>
          <w:szCs w:val="22"/>
          <w:highlight w:val="green"/>
          <w:lang w:val="en-US"/>
        </w:rPr>
        <w:t>Y/N/A: 32/0/11</w:t>
      </w:r>
    </w:p>
    <w:p w14:paraId="1BF39236" w14:textId="77777777"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14:paraId="6A3CDBC2" w14:textId="77777777" w:rsidR="00AA2BB2" w:rsidRDefault="00AA2BB2" w:rsidP="00387946">
      <w:pPr>
        <w:jc w:val="both"/>
        <w:rPr>
          <w:szCs w:val="22"/>
          <w:lang w:val="en-US"/>
        </w:rPr>
      </w:pPr>
    </w:p>
    <w:p w14:paraId="3BC79FE2" w14:textId="77777777" w:rsidR="00024783" w:rsidRDefault="00024783" w:rsidP="00387946">
      <w:pPr>
        <w:jc w:val="both"/>
        <w:rPr>
          <w:szCs w:val="22"/>
          <w:lang w:val="en-US"/>
        </w:rPr>
      </w:pPr>
    </w:p>
    <w:p w14:paraId="744D64FC" w14:textId="77777777" w:rsidR="00AA2BB2" w:rsidRPr="00024783" w:rsidRDefault="00024783" w:rsidP="00387946">
      <w:pPr>
        <w:jc w:val="both"/>
        <w:rPr>
          <w:b/>
          <w:szCs w:val="22"/>
        </w:rPr>
      </w:pPr>
      <w:r w:rsidRPr="00024783">
        <w:rPr>
          <w:b/>
          <w:szCs w:val="22"/>
        </w:rPr>
        <w:t>20/0667r1 (Small RU Combinations, Ron Porat, Broadcom)</w:t>
      </w:r>
    </w:p>
    <w:p w14:paraId="5828071D" w14:textId="77777777" w:rsidR="00024783" w:rsidRDefault="00024783" w:rsidP="00387946">
      <w:pPr>
        <w:jc w:val="both"/>
        <w:rPr>
          <w:szCs w:val="22"/>
        </w:rPr>
      </w:pPr>
    </w:p>
    <w:p w14:paraId="12A5CF36" w14:textId="77777777" w:rsidR="00024783" w:rsidRDefault="00024783" w:rsidP="00387946">
      <w:pPr>
        <w:jc w:val="both"/>
        <w:rPr>
          <w:szCs w:val="22"/>
        </w:rPr>
      </w:pPr>
      <w:r>
        <w:rPr>
          <w:szCs w:val="22"/>
        </w:rPr>
        <w:t>SP#1</w:t>
      </w:r>
    </w:p>
    <w:p w14:paraId="7E0AFEC4" w14:textId="77777777" w:rsidR="00024783" w:rsidRDefault="00024783" w:rsidP="00387946">
      <w:pPr>
        <w:jc w:val="both"/>
        <w:rPr>
          <w:szCs w:val="22"/>
        </w:rPr>
      </w:pPr>
    </w:p>
    <w:p w14:paraId="06DC8F3B" w14:textId="77777777"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14:paraId="566F7ECF" w14:textId="77777777" w:rsidR="00D24F09" w:rsidRDefault="00D24F09" w:rsidP="00387946">
      <w:pPr>
        <w:jc w:val="both"/>
        <w:rPr>
          <w:szCs w:val="22"/>
        </w:rPr>
      </w:pPr>
    </w:p>
    <w:p w14:paraId="0E60A3C5" w14:textId="77777777" w:rsidR="00D24F09" w:rsidRDefault="00397ABF" w:rsidP="00387946">
      <w:pPr>
        <w:jc w:val="both"/>
        <w:rPr>
          <w:szCs w:val="22"/>
        </w:rPr>
      </w:pPr>
      <w:r w:rsidRPr="005442A3">
        <w:rPr>
          <w:noProof/>
          <w:lang w:val="en-US" w:eastAsia="zh-CN"/>
        </w:rPr>
        <w:drawing>
          <wp:inline distT="0" distB="0" distL="0" distR="0" wp14:anchorId="0E0F789C" wp14:editId="0292AE67">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8" cstate="print"/>
                    <a:stretch>
                      <a:fillRect/>
                    </a:stretch>
                  </pic:blipFill>
                  <pic:spPr>
                    <a:xfrm>
                      <a:off x="0" y="0"/>
                      <a:ext cx="5943600" cy="1125628"/>
                    </a:xfrm>
                    <a:prstGeom prst="rect">
                      <a:avLst/>
                    </a:prstGeom>
                  </pic:spPr>
                </pic:pic>
              </a:graphicData>
            </a:graphic>
          </wp:inline>
        </w:drawing>
      </w:r>
    </w:p>
    <w:p w14:paraId="2C776481" w14:textId="77777777" w:rsidR="00D24F09" w:rsidRDefault="00D24F09" w:rsidP="00387946">
      <w:pPr>
        <w:jc w:val="both"/>
        <w:rPr>
          <w:szCs w:val="22"/>
        </w:rPr>
      </w:pPr>
    </w:p>
    <w:p w14:paraId="7B577B95" w14:textId="77777777" w:rsidR="00397ABF" w:rsidRPr="00047C7B" w:rsidRDefault="00397ABF" w:rsidP="00397ABF">
      <w:pPr>
        <w:jc w:val="both"/>
        <w:rPr>
          <w:szCs w:val="22"/>
          <w:lang w:val="en-US"/>
        </w:rPr>
      </w:pPr>
      <w:r w:rsidRPr="00790589">
        <w:rPr>
          <w:szCs w:val="22"/>
          <w:highlight w:val="green"/>
          <w:lang w:val="en-US"/>
        </w:rPr>
        <w:t>Y/N/A: 35/7/10</w:t>
      </w:r>
    </w:p>
    <w:p w14:paraId="662CF159" w14:textId="77777777"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14:paraId="6533C4A9" w14:textId="77777777" w:rsidR="00D24F09" w:rsidRDefault="00D24F09" w:rsidP="00387946">
      <w:pPr>
        <w:jc w:val="both"/>
        <w:rPr>
          <w:szCs w:val="22"/>
        </w:rPr>
      </w:pPr>
    </w:p>
    <w:p w14:paraId="0E0C85BA" w14:textId="77777777" w:rsidR="004E5829" w:rsidRDefault="004E5829" w:rsidP="00387946">
      <w:pPr>
        <w:jc w:val="both"/>
        <w:rPr>
          <w:szCs w:val="22"/>
        </w:rPr>
      </w:pPr>
    </w:p>
    <w:p w14:paraId="1172ED7D" w14:textId="77777777"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14:paraId="010DA1BE" w14:textId="77777777" w:rsidR="004E5829" w:rsidRDefault="00EA4DF0" w:rsidP="00387946">
      <w:pPr>
        <w:jc w:val="both"/>
        <w:rPr>
          <w:szCs w:val="22"/>
        </w:rPr>
      </w:pPr>
      <w:r>
        <w:rPr>
          <w:szCs w:val="22"/>
        </w:rPr>
        <w:br/>
        <w:t>SP#1</w:t>
      </w:r>
    </w:p>
    <w:p w14:paraId="03029486" w14:textId="77777777" w:rsidR="00C32DA2" w:rsidRDefault="00C32DA2" w:rsidP="00C32DA2">
      <w:pPr>
        <w:jc w:val="both"/>
        <w:rPr>
          <w:szCs w:val="22"/>
        </w:rPr>
      </w:pPr>
    </w:p>
    <w:p w14:paraId="15088963" w14:textId="77777777"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14:paraId="038B5C7E" w14:textId="77777777" w:rsidR="00C32DA2" w:rsidRDefault="00C32DA2" w:rsidP="00C32DA2">
      <w:pPr>
        <w:pStyle w:val="ListParagraph"/>
        <w:numPr>
          <w:ilvl w:val="0"/>
          <w:numId w:val="28"/>
        </w:numPr>
        <w:jc w:val="both"/>
        <w:rPr>
          <w:szCs w:val="22"/>
        </w:rPr>
      </w:pPr>
      <w:r w:rsidRPr="00C32DA2">
        <w:rPr>
          <w:szCs w:val="22"/>
        </w:rPr>
        <w:t>The exact high degree scrambler is TBD</w:t>
      </w:r>
    </w:p>
    <w:p w14:paraId="1467F779" w14:textId="77777777"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14:paraId="738DA6CC" w14:textId="77777777" w:rsidR="00C32DA2" w:rsidRDefault="00C32DA2" w:rsidP="00C32DA2">
      <w:pPr>
        <w:jc w:val="both"/>
        <w:rPr>
          <w:szCs w:val="22"/>
        </w:rPr>
      </w:pPr>
    </w:p>
    <w:p w14:paraId="1C44CD65" w14:textId="77777777"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14:paraId="16885F81" w14:textId="77777777" w:rsidR="00C32DA2" w:rsidRDefault="00C32DA2" w:rsidP="00C32DA2">
      <w:pPr>
        <w:jc w:val="both"/>
        <w:rPr>
          <w:szCs w:val="22"/>
        </w:rPr>
      </w:pPr>
    </w:p>
    <w:p w14:paraId="08C49A1B" w14:textId="77777777"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14:paraId="7958A0CC" w14:textId="77777777" w:rsidR="00664989" w:rsidRPr="005758D1" w:rsidRDefault="00664989" w:rsidP="00664989">
      <w:pPr>
        <w:pStyle w:val="Heading2"/>
        <w:rPr>
          <w:u w:val="none"/>
          <w:lang w:val="en-US"/>
        </w:rPr>
      </w:pPr>
      <w:bookmarkStart w:id="1883" w:name="_Toc42188688"/>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1883"/>
      <w:r>
        <w:rPr>
          <w:u w:val="none"/>
          <w:lang w:val="en-US"/>
        </w:rPr>
        <w:t xml:space="preserve"> </w:t>
      </w:r>
    </w:p>
    <w:p w14:paraId="581DABA4" w14:textId="77777777" w:rsidR="00C32DA2" w:rsidRDefault="00C32DA2" w:rsidP="00C32DA2">
      <w:pPr>
        <w:jc w:val="both"/>
        <w:rPr>
          <w:szCs w:val="22"/>
        </w:rPr>
      </w:pPr>
    </w:p>
    <w:p w14:paraId="054EA466" w14:textId="77777777" w:rsidR="000536C0" w:rsidRPr="000536C0" w:rsidRDefault="000536C0" w:rsidP="00C32DA2">
      <w:pPr>
        <w:jc w:val="both"/>
        <w:rPr>
          <w:b/>
          <w:szCs w:val="22"/>
        </w:rPr>
      </w:pPr>
      <w:r w:rsidRPr="000536C0">
        <w:rPr>
          <w:b/>
          <w:szCs w:val="22"/>
        </w:rPr>
        <w:t>20/0441r3 (MLA: BA Format, Duncan Ho, Qualcomm)</w:t>
      </w:r>
    </w:p>
    <w:p w14:paraId="35058D29" w14:textId="77777777" w:rsidR="001328B1" w:rsidRDefault="000536C0" w:rsidP="00C32DA2">
      <w:pPr>
        <w:jc w:val="both"/>
        <w:rPr>
          <w:szCs w:val="22"/>
        </w:rPr>
      </w:pPr>
      <w:r>
        <w:rPr>
          <w:szCs w:val="22"/>
        </w:rPr>
        <w:br/>
        <w:t>SP#3</w:t>
      </w:r>
    </w:p>
    <w:p w14:paraId="310528E6" w14:textId="77777777" w:rsidR="000536C0" w:rsidRDefault="000536C0" w:rsidP="00C32DA2">
      <w:pPr>
        <w:jc w:val="both"/>
        <w:rPr>
          <w:szCs w:val="22"/>
        </w:rPr>
      </w:pPr>
    </w:p>
    <w:p w14:paraId="2DFED294" w14:textId="77777777" w:rsidR="000536C0" w:rsidRDefault="000536C0" w:rsidP="000536C0">
      <w:pPr>
        <w:jc w:val="both"/>
        <w:rPr>
          <w:szCs w:val="22"/>
          <w:lang w:val="en-US"/>
        </w:rPr>
      </w:pPr>
      <w:r w:rsidRPr="000536C0">
        <w:rPr>
          <w:szCs w:val="22"/>
          <w:lang w:val="en-US"/>
        </w:rPr>
        <w:t>Do yo</w:t>
      </w:r>
      <w:r>
        <w:rPr>
          <w:szCs w:val="22"/>
          <w:lang w:val="en-US"/>
        </w:rPr>
        <w:t>u agree to add to the TGbe SFD:</w:t>
      </w:r>
    </w:p>
    <w:p w14:paraId="23E13522" w14:textId="77777777" w:rsidR="000536C0" w:rsidRDefault="000536C0" w:rsidP="00432B83">
      <w:pPr>
        <w:pStyle w:val="ListParagraph"/>
        <w:numPr>
          <w:ilvl w:val="0"/>
          <w:numId w:val="64"/>
        </w:numPr>
        <w:jc w:val="both"/>
        <w:rPr>
          <w:szCs w:val="22"/>
          <w:lang w:val="en-US"/>
        </w:rPr>
      </w:pPr>
      <w:r w:rsidRPr="000536C0">
        <w:rPr>
          <w:szCs w:val="22"/>
          <w:lang w:val="en-US"/>
        </w:rPr>
        <w:t>For a M-BlockAck frame, add support for 512/1024 bitmap lengths by:</w:t>
      </w:r>
    </w:p>
    <w:p w14:paraId="11C02A21" w14:textId="77777777" w:rsidR="000536C0" w:rsidRDefault="000536C0" w:rsidP="00432B83">
      <w:pPr>
        <w:pStyle w:val="ListParagraph"/>
        <w:numPr>
          <w:ilvl w:val="1"/>
          <w:numId w:val="64"/>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14:paraId="141CE020" w14:textId="77777777" w:rsidR="000536C0" w:rsidRPr="000536C0" w:rsidRDefault="000536C0" w:rsidP="00432B83">
      <w:pPr>
        <w:pStyle w:val="ListParagraph"/>
        <w:numPr>
          <w:ilvl w:val="1"/>
          <w:numId w:val="64"/>
        </w:numPr>
        <w:jc w:val="both"/>
        <w:rPr>
          <w:szCs w:val="22"/>
          <w:lang w:val="en-US"/>
        </w:rPr>
      </w:pPr>
      <w:r w:rsidRPr="000536C0">
        <w:rPr>
          <w:szCs w:val="22"/>
          <w:lang w:val="en-US"/>
        </w:rPr>
        <w:t>The M-BA frame containing these Per AID TID Info fields is not sent as a response to an HE TB PPDU generated by at least one HE STA.</w:t>
      </w:r>
    </w:p>
    <w:p w14:paraId="32CEDE94" w14:textId="77777777" w:rsidR="001328B1" w:rsidRDefault="001328B1" w:rsidP="00C32DA2">
      <w:pPr>
        <w:jc w:val="both"/>
        <w:rPr>
          <w:szCs w:val="22"/>
        </w:rPr>
      </w:pPr>
    </w:p>
    <w:p w14:paraId="453D9B06" w14:textId="77777777" w:rsidR="000536C0" w:rsidRPr="000536C0" w:rsidRDefault="000536C0" w:rsidP="000536C0">
      <w:pPr>
        <w:rPr>
          <w:highlight w:val="green"/>
          <w:lang w:eastAsia="ko-KR"/>
        </w:rPr>
      </w:pPr>
      <w:r w:rsidRPr="000536C0">
        <w:rPr>
          <w:highlight w:val="green"/>
          <w:lang w:eastAsia="ko-KR"/>
        </w:rPr>
        <w:t>Y/N/A/No answer: 36/1/35/6</w:t>
      </w:r>
    </w:p>
    <w:p w14:paraId="6771050D" w14:textId="77777777"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14:paraId="75DBB5B0" w14:textId="77777777" w:rsidR="000536C0" w:rsidRDefault="000536C0" w:rsidP="00C32DA2">
      <w:pPr>
        <w:jc w:val="both"/>
        <w:rPr>
          <w:szCs w:val="22"/>
        </w:rPr>
      </w:pPr>
    </w:p>
    <w:p w14:paraId="08D60558" w14:textId="77777777" w:rsidR="001328B1" w:rsidRDefault="001328B1" w:rsidP="00C32DA2">
      <w:pPr>
        <w:jc w:val="both"/>
        <w:rPr>
          <w:szCs w:val="22"/>
        </w:rPr>
      </w:pPr>
    </w:p>
    <w:p w14:paraId="1597C3BC" w14:textId="77777777" w:rsidR="003F0DE6" w:rsidRDefault="003F0DE6" w:rsidP="00C32DA2">
      <w:pPr>
        <w:jc w:val="both"/>
        <w:rPr>
          <w:szCs w:val="22"/>
        </w:rPr>
      </w:pPr>
      <w:r>
        <w:rPr>
          <w:szCs w:val="22"/>
        </w:rPr>
        <w:t>SP#2</w:t>
      </w:r>
    </w:p>
    <w:p w14:paraId="7A3CB0B3" w14:textId="77777777" w:rsidR="003F0DE6" w:rsidRDefault="003F0DE6" w:rsidP="00C32DA2">
      <w:pPr>
        <w:jc w:val="both"/>
        <w:rPr>
          <w:szCs w:val="22"/>
        </w:rPr>
      </w:pPr>
    </w:p>
    <w:p w14:paraId="0553C615" w14:textId="77777777" w:rsidR="00FB6212" w:rsidRDefault="00FB6212" w:rsidP="00FB6212">
      <w:pPr>
        <w:jc w:val="both"/>
        <w:rPr>
          <w:szCs w:val="22"/>
        </w:rPr>
      </w:pPr>
      <w:r w:rsidRPr="00FB6212">
        <w:rPr>
          <w:szCs w:val="22"/>
        </w:rPr>
        <w:t>Do yo</w:t>
      </w:r>
      <w:r>
        <w:rPr>
          <w:szCs w:val="22"/>
        </w:rPr>
        <w:t>u agree to add to the TGbe SFD:</w:t>
      </w:r>
    </w:p>
    <w:p w14:paraId="79E2BB43" w14:textId="77777777" w:rsidR="00FB6212" w:rsidRPr="00FB6212" w:rsidRDefault="00FB6212" w:rsidP="00432B83">
      <w:pPr>
        <w:pStyle w:val="ListParagraph"/>
        <w:numPr>
          <w:ilvl w:val="0"/>
          <w:numId w:val="64"/>
        </w:numPr>
        <w:jc w:val="both"/>
        <w:rPr>
          <w:szCs w:val="22"/>
        </w:rPr>
      </w:pPr>
      <w:r w:rsidRPr="00FB6212">
        <w:rPr>
          <w:szCs w:val="22"/>
        </w:rPr>
        <w:t>For a Compressed BlockAck frame, use some of the reserved values of the Fragment Number field of the BlockAck frame to indicate the added bitmap lengths (512 and 1024).</w:t>
      </w:r>
    </w:p>
    <w:p w14:paraId="0A36FCEB" w14:textId="77777777" w:rsidR="00FB6212" w:rsidRDefault="00FB6212" w:rsidP="00FB6212">
      <w:pPr>
        <w:jc w:val="both"/>
        <w:rPr>
          <w:szCs w:val="22"/>
        </w:rPr>
      </w:pPr>
    </w:p>
    <w:p w14:paraId="7A917558" w14:textId="77777777" w:rsidR="003F0DE6" w:rsidRDefault="00FB6212" w:rsidP="00FB6212">
      <w:pPr>
        <w:jc w:val="both"/>
        <w:rPr>
          <w:szCs w:val="22"/>
        </w:rPr>
      </w:pPr>
      <w:r w:rsidRPr="00FB6212">
        <w:rPr>
          <w:szCs w:val="22"/>
          <w:highlight w:val="green"/>
        </w:rPr>
        <w:t>Y/N/A/No answer: 46/0/29/5</w:t>
      </w:r>
    </w:p>
    <w:p w14:paraId="394FB717" w14:textId="77777777"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14:paraId="422FCC97" w14:textId="77777777" w:rsidR="003F0DE6" w:rsidRDefault="003F0DE6" w:rsidP="00C32DA2">
      <w:pPr>
        <w:jc w:val="both"/>
        <w:rPr>
          <w:szCs w:val="22"/>
        </w:rPr>
      </w:pPr>
    </w:p>
    <w:p w14:paraId="3EC89186" w14:textId="77777777" w:rsidR="00FB6212" w:rsidRDefault="00FB6212" w:rsidP="00C32DA2">
      <w:pPr>
        <w:jc w:val="both"/>
        <w:rPr>
          <w:szCs w:val="22"/>
        </w:rPr>
      </w:pPr>
    </w:p>
    <w:p w14:paraId="2F83A543" w14:textId="77777777" w:rsidR="00EE3E02" w:rsidRPr="00EE3E02" w:rsidRDefault="00EE3E02" w:rsidP="00C32DA2">
      <w:pPr>
        <w:jc w:val="both"/>
        <w:rPr>
          <w:b/>
          <w:szCs w:val="22"/>
        </w:rPr>
      </w:pPr>
      <w:r w:rsidRPr="00EE3E02">
        <w:rPr>
          <w:b/>
          <w:szCs w:val="22"/>
        </w:rPr>
        <w:t>20/0122r4 (A BAR Variant For Multi-Link Operation, Chunyu Hu, Facebook)</w:t>
      </w:r>
    </w:p>
    <w:p w14:paraId="6867BE2C" w14:textId="77777777" w:rsidR="00EE3E02" w:rsidRDefault="00EE3E02" w:rsidP="00C32DA2">
      <w:pPr>
        <w:jc w:val="both"/>
        <w:rPr>
          <w:szCs w:val="22"/>
        </w:rPr>
      </w:pPr>
    </w:p>
    <w:p w14:paraId="6EF79F15" w14:textId="77777777" w:rsidR="00EE3E02" w:rsidRDefault="00EE3E02" w:rsidP="00C32DA2">
      <w:pPr>
        <w:jc w:val="both"/>
        <w:rPr>
          <w:szCs w:val="22"/>
        </w:rPr>
      </w:pPr>
      <w:r>
        <w:rPr>
          <w:szCs w:val="22"/>
        </w:rPr>
        <w:t>SP#1</w:t>
      </w:r>
    </w:p>
    <w:p w14:paraId="2C9EE78F" w14:textId="77777777" w:rsidR="00EE3E02" w:rsidRDefault="00EE3E02" w:rsidP="00C32DA2">
      <w:pPr>
        <w:jc w:val="both"/>
        <w:rPr>
          <w:szCs w:val="22"/>
        </w:rPr>
      </w:pPr>
    </w:p>
    <w:p w14:paraId="67262766" w14:textId="77777777"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14:paraId="3DC254B6" w14:textId="77777777" w:rsidR="00EE3E02" w:rsidRDefault="00EE3E02" w:rsidP="00C32DA2">
      <w:pPr>
        <w:jc w:val="both"/>
        <w:rPr>
          <w:szCs w:val="22"/>
        </w:rPr>
      </w:pPr>
    </w:p>
    <w:p w14:paraId="6338B018" w14:textId="77777777" w:rsidR="00EE3E02" w:rsidRDefault="003D27B9" w:rsidP="00C32DA2">
      <w:pPr>
        <w:jc w:val="both"/>
        <w:rPr>
          <w:szCs w:val="22"/>
        </w:rPr>
      </w:pPr>
      <w:r w:rsidRPr="003D27B9">
        <w:rPr>
          <w:szCs w:val="22"/>
          <w:highlight w:val="red"/>
        </w:rPr>
        <w:t>Y/N/A/No answer: 5/44/26/13</w:t>
      </w:r>
    </w:p>
    <w:p w14:paraId="10C86ABA" w14:textId="77777777" w:rsidR="00FB6212" w:rsidRDefault="00FB6212" w:rsidP="00C32DA2">
      <w:pPr>
        <w:jc w:val="both"/>
        <w:rPr>
          <w:szCs w:val="22"/>
        </w:rPr>
      </w:pPr>
    </w:p>
    <w:p w14:paraId="73B32B86" w14:textId="77777777" w:rsidR="003D27B9" w:rsidRDefault="003D27B9" w:rsidP="00C32DA2">
      <w:pPr>
        <w:jc w:val="both"/>
        <w:rPr>
          <w:szCs w:val="22"/>
        </w:rPr>
      </w:pPr>
    </w:p>
    <w:p w14:paraId="3B99983C" w14:textId="77777777" w:rsidR="003D27B9" w:rsidRPr="00422E7D" w:rsidRDefault="00422E7D" w:rsidP="00C32DA2">
      <w:pPr>
        <w:jc w:val="both"/>
        <w:rPr>
          <w:b/>
          <w:szCs w:val="22"/>
        </w:rPr>
      </w:pPr>
      <w:r w:rsidRPr="00422E7D">
        <w:rPr>
          <w:b/>
          <w:szCs w:val="22"/>
        </w:rPr>
        <w:t>20/0397r4 (Sequence number and BA operation with large BA buffer size, Liwen Chu, NXP)</w:t>
      </w:r>
    </w:p>
    <w:p w14:paraId="0E7206A6" w14:textId="77777777" w:rsidR="00422E7D" w:rsidRDefault="00422E7D" w:rsidP="00C32DA2">
      <w:pPr>
        <w:jc w:val="both"/>
        <w:rPr>
          <w:szCs w:val="22"/>
        </w:rPr>
      </w:pPr>
    </w:p>
    <w:p w14:paraId="4775C168" w14:textId="77777777" w:rsidR="00422E7D" w:rsidRDefault="00422E7D" w:rsidP="00C32DA2">
      <w:pPr>
        <w:jc w:val="both"/>
        <w:rPr>
          <w:szCs w:val="22"/>
        </w:rPr>
      </w:pPr>
      <w:r>
        <w:rPr>
          <w:szCs w:val="22"/>
        </w:rPr>
        <w:t>SP#1</w:t>
      </w:r>
    </w:p>
    <w:p w14:paraId="0B8987FA" w14:textId="77777777" w:rsidR="00422E7D" w:rsidRDefault="00422E7D" w:rsidP="00C32DA2">
      <w:pPr>
        <w:jc w:val="both"/>
        <w:rPr>
          <w:szCs w:val="22"/>
        </w:rPr>
      </w:pPr>
    </w:p>
    <w:p w14:paraId="36324974" w14:textId="77777777"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14:paraId="4238B37E" w14:textId="77777777" w:rsidR="00E17B10" w:rsidRDefault="00E17B10" w:rsidP="00C32DA2">
      <w:pPr>
        <w:jc w:val="both"/>
        <w:rPr>
          <w:szCs w:val="22"/>
        </w:rPr>
      </w:pPr>
    </w:p>
    <w:p w14:paraId="144AC623" w14:textId="77777777" w:rsidR="00E17B10" w:rsidRDefault="00F4472A" w:rsidP="00C32DA2">
      <w:pPr>
        <w:jc w:val="both"/>
        <w:rPr>
          <w:szCs w:val="22"/>
        </w:rPr>
      </w:pPr>
      <w:r w:rsidRPr="00F4472A">
        <w:rPr>
          <w:szCs w:val="22"/>
          <w:highlight w:val="green"/>
        </w:rPr>
        <w:t>Approved with unanimous consent</w:t>
      </w:r>
    </w:p>
    <w:p w14:paraId="139FECA2" w14:textId="77777777"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14:paraId="7945B400" w14:textId="77777777" w:rsidR="00E17B10" w:rsidRDefault="00E17B10" w:rsidP="00C32DA2">
      <w:pPr>
        <w:jc w:val="both"/>
        <w:rPr>
          <w:szCs w:val="22"/>
        </w:rPr>
      </w:pPr>
    </w:p>
    <w:p w14:paraId="02176A33" w14:textId="77777777" w:rsidR="00705CC7" w:rsidRDefault="00705CC7">
      <w:pPr>
        <w:rPr>
          <w:szCs w:val="22"/>
        </w:rPr>
      </w:pPr>
      <w:r>
        <w:rPr>
          <w:szCs w:val="22"/>
        </w:rPr>
        <w:br w:type="page"/>
      </w:r>
    </w:p>
    <w:p w14:paraId="5751E64A" w14:textId="77777777" w:rsidR="003C440C" w:rsidRDefault="003C440C" w:rsidP="00C32DA2">
      <w:pPr>
        <w:jc w:val="both"/>
        <w:rPr>
          <w:szCs w:val="22"/>
        </w:rPr>
      </w:pPr>
      <w:r w:rsidRPr="003C440C">
        <w:rPr>
          <w:b/>
          <w:szCs w:val="22"/>
        </w:rPr>
        <w:lastRenderedPageBreak/>
        <w:t>20/0053r4, (Multi-link BA, Po-Kai Huang, Intel)</w:t>
      </w:r>
    </w:p>
    <w:p w14:paraId="7BFC94D3" w14:textId="77777777" w:rsidR="00422E7D" w:rsidRDefault="003C440C" w:rsidP="00C32DA2">
      <w:pPr>
        <w:jc w:val="both"/>
        <w:rPr>
          <w:szCs w:val="22"/>
        </w:rPr>
      </w:pPr>
      <w:r>
        <w:rPr>
          <w:szCs w:val="22"/>
        </w:rPr>
        <w:br/>
        <w:t>SP#3</w:t>
      </w:r>
    </w:p>
    <w:p w14:paraId="23E661BC" w14:textId="77777777" w:rsidR="003C440C" w:rsidRDefault="003C440C" w:rsidP="00C32DA2">
      <w:pPr>
        <w:jc w:val="both"/>
        <w:rPr>
          <w:szCs w:val="22"/>
        </w:rPr>
      </w:pPr>
    </w:p>
    <w:p w14:paraId="58401F2B" w14:textId="77777777"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14:paraId="581A6227" w14:textId="77777777" w:rsidTr="00B5102A">
        <w:trPr>
          <w:jc w:val="center"/>
        </w:trPr>
        <w:tc>
          <w:tcPr>
            <w:tcW w:w="2605" w:type="dxa"/>
          </w:tcPr>
          <w:p w14:paraId="2EF8A577" w14:textId="77777777" w:rsidR="00B5102A" w:rsidRPr="001C1E21" w:rsidRDefault="00B5102A" w:rsidP="00916584">
            <w:pPr>
              <w:jc w:val="both"/>
              <w:rPr>
                <w:b/>
              </w:rPr>
            </w:pPr>
            <w:r>
              <w:rPr>
                <w:b/>
              </w:rPr>
              <w:t>Negotiated buffer size</w:t>
            </w:r>
          </w:p>
        </w:tc>
        <w:tc>
          <w:tcPr>
            <w:tcW w:w="2790" w:type="dxa"/>
          </w:tcPr>
          <w:p w14:paraId="13F08ED7" w14:textId="77777777" w:rsidR="00B5102A" w:rsidRPr="001C1E21" w:rsidRDefault="00B5102A" w:rsidP="00916584">
            <w:pPr>
              <w:jc w:val="both"/>
              <w:rPr>
                <w:b/>
              </w:rPr>
            </w:pPr>
            <w:r>
              <w:rPr>
                <w:b/>
              </w:rPr>
              <w:t>Bitmap in compressed BA</w:t>
            </w:r>
          </w:p>
        </w:tc>
        <w:tc>
          <w:tcPr>
            <w:tcW w:w="2880" w:type="dxa"/>
          </w:tcPr>
          <w:p w14:paraId="0EA481F6" w14:textId="77777777" w:rsidR="00B5102A" w:rsidRPr="001C1E21" w:rsidRDefault="00B5102A" w:rsidP="00916584">
            <w:pPr>
              <w:jc w:val="both"/>
              <w:rPr>
                <w:b/>
              </w:rPr>
            </w:pPr>
            <w:r>
              <w:rPr>
                <w:b/>
              </w:rPr>
              <w:t>Bitmap in multi-STA BA</w:t>
            </w:r>
          </w:p>
        </w:tc>
      </w:tr>
      <w:tr w:rsidR="00B5102A" w14:paraId="0D16A67B" w14:textId="77777777" w:rsidTr="00B5102A">
        <w:trPr>
          <w:jc w:val="center"/>
        </w:trPr>
        <w:tc>
          <w:tcPr>
            <w:tcW w:w="2605" w:type="dxa"/>
          </w:tcPr>
          <w:p w14:paraId="07345D52" w14:textId="77777777" w:rsidR="00B5102A" w:rsidRDefault="00B5102A" w:rsidP="00916584">
            <w:r>
              <w:t>1-64</w:t>
            </w:r>
          </w:p>
        </w:tc>
        <w:tc>
          <w:tcPr>
            <w:tcW w:w="2790" w:type="dxa"/>
          </w:tcPr>
          <w:p w14:paraId="7EECBC85" w14:textId="77777777" w:rsidR="00B5102A" w:rsidRDefault="00B5102A" w:rsidP="00916584">
            <w:r>
              <w:t>64</w:t>
            </w:r>
          </w:p>
        </w:tc>
        <w:tc>
          <w:tcPr>
            <w:tcW w:w="2880" w:type="dxa"/>
          </w:tcPr>
          <w:p w14:paraId="5B094130" w14:textId="77777777" w:rsidR="00B5102A" w:rsidRDefault="00B5102A" w:rsidP="00916584">
            <w:r>
              <w:t>32 or 64</w:t>
            </w:r>
          </w:p>
        </w:tc>
      </w:tr>
      <w:tr w:rsidR="00B5102A" w14:paraId="22D410CF" w14:textId="77777777" w:rsidTr="00B5102A">
        <w:trPr>
          <w:jc w:val="center"/>
        </w:trPr>
        <w:tc>
          <w:tcPr>
            <w:tcW w:w="2605" w:type="dxa"/>
          </w:tcPr>
          <w:p w14:paraId="38FD8092" w14:textId="77777777" w:rsidR="00B5102A" w:rsidRDefault="00B5102A" w:rsidP="00916584">
            <w:r>
              <w:t>65-128</w:t>
            </w:r>
          </w:p>
        </w:tc>
        <w:tc>
          <w:tcPr>
            <w:tcW w:w="2790" w:type="dxa"/>
          </w:tcPr>
          <w:p w14:paraId="703A2A3E" w14:textId="77777777" w:rsidR="00B5102A" w:rsidRDefault="00B5102A" w:rsidP="00916584">
            <w:r>
              <w:t>64 or 256</w:t>
            </w:r>
          </w:p>
        </w:tc>
        <w:tc>
          <w:tcPr>
            <w:tcW w:w="2880" w:type="dxa"/>
          </w:tcPr>
          <w:p w14:paraId="02737820" w14:textId="77777777" w:rsidR="00B5102A" w:rsidRDefault="00B5102A" w:rsidP="00916584">
            <w:r>
              <w:t>32, 64, 128</w:t>
            </w:r>
          </w:p>
        </w:tc>
      </w:tr>
      <w:tr w:rsidR="00B5102A" w14:paraId="56B0F25C" w14:textId="77777777" w:rsidTr="00B5102A">
        <w:trPr>
          <w:jc w:val="center"/>
        </w:trPr>
        <w:tc>
          <w:tcPr>
            <w:tcW w:w="2605" w:type="dxa"/>
          </w:tcPr>
          <w:p w14:paraId="3C959CFC" w14:textId="77777777" w:rsidR="00B5102A" w:rsidRDefault="00B5102A" w:rsidP="00916584">
            <w:r>
              <w:t>129-256</w:t>
            </w:r>
          </w:p>
        </w:tc>
        <w:tc>
          <w:tcPr>
            <w:tcW w:w="2790" w:type="dxa"/>
          </w:tcPr>
          <w:p w14:paraId="52B43A79" w14:textId="77777777" w:rsidR="00B5102A" w:rsidRDefault="00B5102A" w:rsidP="00916584">
            <w:r>
              <w:t>64 or 256</w:t>
            </w:r>
          </w:p>
        </w:tc>
        <w:tc>
          <w:tcPr>
            <w:tcW w:w="2880" w:type="dxa"/>
          </w:tcPr>
          <w:p w14:paraId="6734265F" w14:textId="77777777" w:rsidR="00B5102A" w:rsidRDefault="00B5102A" w:rsidP="00916584">
            <w:r>
              <w:t>32, 64, 128, or 256</w:t>
            </w:r>
          </w:p>
        </w:tc>
      </w:tr>
      <w:tr w:rsidR="00B5102A" w14:paraId="125C442E" w14:textId="77777777" w:rsidTr="00B5102A">
        <w:trPr>
          <w:jc w:val="center"/>
        </w:trPr>
        <w:tc>
          <w:tcPr>
            <w:tcW w:w="2605" w:type="dxa"/>
          </w:tcPr>
          <w:p w14:paraId="5D4EAA2F" w14:textId="77777777" w:rsidR="00B5102A" w:rsidRDefault="00B5102A" w:rsidP="00916584">
            <w:r>
              <w:t>257-512</w:t>
            </w:r>
          </w:p>
        </w:tc>
        <w:tc>
          <w:tcPr>
            <w:tcW w:w="2790" w:type="dxa"/>
          </w:tcPr>
          <w:p w14:paraId="2DE3A318" w14:textId="77777777" w:rsidR="00B5102A" w:rsidRDefault="00B5102A" w:rsidP="00916584">
            <w:r>
              <w:t>64 or 256 or 512</w:t>
            </w:r>
          </w:p>
        </w:tc>
        <w:tc>
          <w:tcPr>
            <w:tcW w:w="2880" w:type="dxa"/>
          </w:tcPr>
          <w:p w14:paraId="10F49747" w14:textId="77777777" w:rsidR="00B5102A" w:rsidRDefault="00B5102A" w:rsidP="00916584">
            <w:r>
              <w:t>32, 64, 128, 256, 512</w:t>
            </w:r>
          </w:p>
        </w:tc>
      </w:tr>
      <w:tr w:rsidR="00B5102A" w14:paraId="491C2D38" w14:textId="77777777" w:rsidTr="00B5102A">
        <w:trPr>
          <w:jc w:val="center"/>
        </w:trPr>
        <w:tc>
          <w:tcPr>
            <w:tcW w:w="2605" w:type="dxa"/>
          </w:tcPr>
          <w:p w14:paraId="78B053D4" w14:textId="77777777" w:rsidR="00B5102A" w:rsidRDefault="00B5102A" w:rsidP="00916584">
            <w:r>
              <w:t>513-1024</w:t>
            </w:r>
          </w:p>
        </w:tc>
        <w:tc>
          <w:tcPr>
            <w:tcW w:w="2790" w:type="dxa"/>
          </w:tcPr>
          <w:p w14:paraId="1F8CD1EC" w14:textId="77777777" w:rsidR="00B5102A" w:rsidRDefault="00B5102A" w:rsidP="00916584">
            <w:r>
              <w:t>64 or 256 or 512 or 1024</w:t>
            </w:r>
          </w:p>
        </w:tc>
        <w:tc>
          <w:tcPr>
            <w:tcW w:w="2880" w:type="dxa"/>
          </w:tcPr>
          <w:p w14:paraId="785DFF68" w14:textId="77777777" w:rsidR="00B5102A" w:rsidRDefault="00B5102A" w:rsidP="00916584">
            <w:r>
              <w:t>32, 64, 128, 256, 512, or 1024</w:t>
            </w:r>
          </w:p>
        </w:tc>
      </w:tr>
    </w:tbl>
    <w:p w14:paraId="58FFA1AC" w14:textId="77777777" w:rsidR="003C440C" w:rsidRDefault="003C440C" w:rsidP="00C32DA2">
      <w:pPr>
        <w:jc w:val="both"/>
        <w:rPr>
          <w:szCs w:val="22"/>
        </w:rPr>
      </w:pPr>
    </w:p>
    <w:p w14:paraId="61EA25A4" w14:textId="77777777" w:rsidR="00B5102A" w:rsidRDefault="00B5102A" w:rsidP="00B5102A">
      <w:pPr>
        <w:jc w:val="both"/>
        <w:rPr>
          <w:szCs w:val="22"/>
        </w:rPr>
      </w:pPr>
      <w:r w:rsidRPr="00F4472A">
        <w:rPr>
          <w:szCs w:val="22"/>
          <w:highlight w:val="green"/>
        </w:rPr>
        <w:t>Approved with unanimous consent</w:t>
      </w:r>
    </w:p>
    <w:p w14:paraId="6EB2DC77" w14:textId="77777777"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14:paraId="5EC0C3E7" w14:textId="77777777" w:rsidR="00B5102A" w:rsidRDefault="00B5102A" w:rsidP="00C32DA2">
      <w:pPr>
        <w:jc w:val="both"/>
        <w:rPr>
          <w:szCs w:val="22"/>
        </w:rPr>
      </w:pPr>
    </w:p>
    <w:p w14:paraId="24286CBB" w14:textId="77777777" w:rsidR="00B5102A" w:rsidRDefault="00B5102A" w:rsidP="00C32DA2">
      <w:pPr>
        <w:jc w:val="both"/>
        <w:rPr>
          <w:szCs w:val="22"/>
        </w:rPr>
      </w:pPr>
    </w:p>
    <w:p w14:paraId="3DE0066B" w14:textId="77777777"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14:paraId="56631175" w14:textId="77777777" w:rsidR="00A866BE" w:rsidRDefault="00A866BE" w:rsidP="00C32DA2">
      <w:pPr>
        <w:jc w:val="both"/>
        <w:rPr>
          <w:szCs w:val="22"/>
        </w:rPr>
      </w:pPr>
    </w:p>
    <w:p w14:paraId="31A1A67F" w14:textId="77777777" w:rsidR="00A866BE" w:rsidRDefault="004C28E3" w:rsidP="00C32DA2">
      <w:pPr>
        <w:jc w:val="both"/>
        <w:rPr>
          <w:szCs w:val="22"/>
        </w:rPr>
      </w:pPr>
      <w:r>
        <w:rPr>
          <w:szCs w:val="22"/>
        </w:rPr>
        <w:t>SP#2</w:t>
      </w:r>
    </w:p>
    <w:p w14:paraId="217D2CAE" w14:textId="77777777" w:rsidR="004C28E3" w:rsidRDefault="004C28E3" w:rsidP="00C32DA2">
      <w:pPr>
        <w:jc w:val="both"/>
        <w:rPr>
          <w:szCs w:val="22"/>
        </w:rPr>
      </w:pPr>
    </w:p>
    <w:p w14:paraId="5A27E12E" w14:textId="77777777"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14:paraId="46F696F9" w14:textId="77777777" w:rsidR="004C28E3" w:rsidRPr="004C28E3" w:rsidRDefault="004C28E3" w:rsidP="00432B83">
      <w:pPr>
        <w:pStyle w:val="ListParagraph"/>
        <w:numPr>
          <w:ilvl w:val="0"/>
          <w:numId w:val="64"/>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14:paraId="7D0AB28F" w14:textId="77777777" w:rsidR="004C28E3" w:rsidRPr="004C28E3" w:rsidRDefault="004C28E3" w:rsidP="00432B83">
      <w:pPr>
        <w:pStyle w:val="ListParagraph"/>
        <w:numPr>
          <w:ilvl w:val="0"/>
          <w:numId w:val="64"/>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14:paraId="1E710B91" w14:textId="77777777" w:rsidR="004C28E3" w:rsidRPr="004C28E3" w:rsidRDefault="004C28E3" w:rsidP="004C28E3">
      <w:pPr>
        <w:jc w:val="both"/>
        <w:rPr>
          <w:szCs w:val="22"/>
          <w:lang w:val="en-US"/>
        </w:rPr>
      </w:pPr>
    </w:p>
    <w:p w14:paraId="71D577A4" w14:textId="77777777" w:rsidR="00A866BE" w:rsidRDefault="00D14FF7" w:rsidP="00C32DA2">
      <w:pPr>
        <w:jc w:val="both"/>
        <w:rPr>
          <w:szCs w:val="22"/>
        </w:rPr>
      </w:pPr>
      <w:r w:rsidRPr="00D14FF7">
        <w:rPr>
          <w:szCs w:val="22"/>
          <w:highlight w:val="green"/>
        </w:rPr>
        <w:t>Y/N/A/No answer: 34/0/33/13</w:t>
      </w:r>
    </w:p>
    <w:p w14:paraId="255BB0BC" w14:textId="77777777"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14:paraId="4997F456" w14:textId="77777777" w:rsidR="008816D8" w:rsidRDefault="008816D8" w:rsidP="00C32DA2">
      <w:pPr>
        <w:jc w:val="both"/>
        <w:rPr>
          <w:szCs w:val="22"/>
        </w:rPr>
      </w:pPr>
    </w:p>
    <w:p w14:paraId="6585717D" w14:textId="77777777" w:rsidR="00A866BE" w:rsidRPr="00FF7C76" w:rsidRDefault="00A866BE" w:rsidP="00C32DA2">
      <w:pPr>
        <w:jc w:val="both"/>
        <w:rPr>
          <w:szCs w:val="22"/>
        </w:rPr>
      </w:pPr>
    </w:p>
    <w:p w14:paraId="4B5FB7FA" w14:textId="77777777" w:rsidR="00783378" w:rsidRPr="00FF7C76" w:rsidRDefault="00FF7C76" w:rsidP="00C32DA2">
      <w:pPr>
        <w:jc w:val="both"/>
        <w:rPr>
          <w:b/>
          <w:szCs w:val="22"/>
        </w:rPr>
      </w:pPr>
      <w:r w:rsidRPr="00FF7C76">
        <w:rPr>
          <w:b/>
          <w:szCs w:val="22"/>
        </w:rPr>
        <w:t>20/0432r1 (Bug fix for Acknowledgement rule in multi-link, Yunbo Li, Huawei)</w:t>
      </w:r>
    </w:p>
    <w:p w14:paraId="3221DD6B" w14:textId="77777777" w:rsidR="00FF7C76" w:rsidRDefault="00FF7C76" w:rsidP="00C32DA2">
      <w:pPr>
        <w:jc w:val="both"/>
        <w:rPr>
          <w:szCs w:val="22"/>
        </w:rPr>
      </w:pPr>
    </w:p>
    <w:p w14:paraId="5838256A" w14:textId="77777777" w:rsidR="00FF7C76" w:rsidRDefault="00FF7C76" w:rsidP="00C32DA2">
      <w:pPr>
        <w:jc w:val="both"/>
        <w:rPr>
          <w:szCs w:val="22"/>
        </w:rPr>
      </w:pPr>
      <w:r>
        <w:rPr>
          <w:szCs w:val="22"/>
        </w:rPr>
        <w:t>SP#1</w:t>
      </w:r>
    </w:p>
    <w:p w14:paraId="7D0041A6" w14:textId="77777777" w:rsidR="00FF7C76" w:rsidRDefault="00FF7C76" w:rsidP="00C32DA2">
      <w:pPr>
        <w:jc w:val="both"/>
        <w:rPr>
          <w:szCs w:val="22"/>
        </w:rPr>
      </w:pPr>
    </w:p>
    <w:p w14:paraId="0DE37DF6" w14:textId="77777777"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14:paraId="6B63F532" w14:textId="77777777" w:rsidR="003071F9" w:rsidRDefault="003071F9" w:rsidP="00432B83">
      <w:pPr>
        <w:pStyle w:val="ListParagraph"/>
        <w:numPr>
          <w:ilvl w:val="0"/>
          <w:numId w:val="65"/>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14:paraId="74C26D28" w14:textId="77777777" w:rsidR="003071F9" w:rsidRDefault="003071F9" w:rsidP="00432B83">
      <w:pPr>
        <w:pStyle w:val="ListParagraph"/>
        <w:numPr>
          <w:ilvl w:val="1"/>
          <w:numId w:val="65"/>
        </w:numPr>
        <w:jc w:val="both"/>
        <w:rPr>
          <w:szCs w:val="22"/>
          <w:lang w:val="en-US"/>
        </w:rPr>
      </w:pPr>
      <w:r w:rsidRPr="003071F9">
        <w:rPr>
          <w:szCs w:val="22"/>
          <w:lang w:val="en-US"/>
        </w:rPr>
        <w:t>The receive status of the MSDU or A-MSDU has already be signaled in other available link(s) with corresponding bit in the BA be set to 1;</w:t>
      </w:r>
    </w:p>
    <w:p w14:paraId="61E28A3F" w14:textId="77777777" w:rsidR="00783378" w:rsidRDefault="003071F9" w:rsidP="00432B83">
      <w:pPr>
        <w:pStyle w:val="ListParagraph"/>
        <w:numPr>
          <w:ilvl w:val="1"/>
          <w:numId w:val="65"/>
        </w:numPr>
        <w:jc w:val="both"/>
        <w:rPr>
          <w:szCs w:val="22"/>
          <w:lang w:val="en-US"/>
        </w:rPr>
      </w:pPr>
      <w:r w:rsidRPr="003071F9">
        <w:rPr>
          <w:szCs w:val="22"/>
          <w:lang w:val="en-US"/>
        </w:rPr>
        <w:t>The corresponding Ack Policy of the MSDU or A-MSDU is set to No Ack.</w:t>
      </w:r>
    </w:p>
    <w:p w14:paraId="4ADE7052" w14:textId="77777777" w:rsidR="003071F9" w:rsidRDefault="003071F9" w:rsidP="003071F9">
      <w:pPr>
        <w:jc w:val="both"/>
        <w:rPr>
          <w:szCs w:val="22"/>
          <w:lang w:val="en-US"/>
        </w:rPr>
      </w:pPr>
    </w:p>
    <w:p w14:paraId="5287E709" w14:textId="77777777" w:rsidR="003071F9" w:rsidRPr="003071F9" w:rsidRDefault="003071F9" w:rsidP="003071F9">
      <w:pPr>
        <w:jc w:val="both"/>
        <w:rPr>
          <w:szCs w:val="22"/>
        </w:rPr>
      </w:pPr>
      <w:r w:rsidRPr="003071F9">
        <w:rPr>
          <w:szCs w:val="22"/>
          <w:highlight w:val="red"/>
        </w:rPr>
        <w:t>Y/N/A/No answer: 15/21/27/18</w:t>
      </w:r>
    </w:p>
    <w:p w14:paraId="42B717AA" w14:textId="77777777" w:rsidR="00783378" w:rsidRDefault="00783378" w:rsidP="00C32DA2">
      <w:pPr>
        <w:jc w:val="both"/>
        <w:rPr>
          <w:szCs w:val="22"/>
        </w:rPr>
      </w:pPr>
    </w:p>
    <w:p w14:paraId="0513B4F8" w14:textId="77777777" w:rsidR="003071F9" w:rsidRDefault="003071F9" w:rsidP="00C32DA2">
      <w:pPr>
        <w:jc w:val="both"/>
        <w:rPr>
          <w:szCs w:val="22"/>
        </w:rPr>
      </w:pPr>
    </w:p>
    <w:p w14:paraId="60124A42" w14:textId="77777777"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14:paraId="38B7C0B6" w14:textId="77777777" w:rsidR="0019519A" w:rsidRDefault="0019519A" w:rsidP="00C32DA2">
      <w:pPr>
        <w:jc w:val="both"/>
        <w:rPr>
          <w:szCs w:val="22"/>
        </w:rPr>
      </w:pPr>
    </w:p>
    <w:p w14:paraId="7C68CDD2" w14:textId="77777777"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14:paraId="5BACEAF9" w14:textId="77777777" w:rsidR="0019519A" w:rsidRDefault="0019519A" w:rsidP="00C32DA2">
      <w:pPr>
        <w:jc w:val="both"/>
        <w:rPr>
          <w:szCs w:val="22"/>
        </w:rPr>
      </w:pPr>
    </w:p>
    <w:p w14:paraId="13BF2BB3" w14:textId="77777777" w:rsidR="0019519A" w:rsidRDefault="0019519A" w:rsidP="0019519A">
      <w:pPr>
        <w:jc w:val="both"/>
        <w:rPr>
          <w:szCs w:val="22"/>
        </w:rPr>
      </w:pPr>
      <w:r w:rsidRPr="00F4472A">
        <w:rPr>
          <w:szCs w:val="22"/>
          <w:highlight w:val="green"/>
        </w:rPr>
        <w:t>Approved with unanimous consent</w:t>
      </w:r>
    </w:p>
    <w:p w14:paraId="27FC3251" w14:textId="77777777"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14:paraId="1123216C" w14:textId="77777777" w:rsidR="0019519A" w:rsidRDefault="0019519A" w:rsidP="00C32DA2">
      <w:pPr>
        <w:jc w:val="both"/>
        <w:rPr>
          <w:szCs w:val="22"/>
        </w:rPr>
      </w:pPr>
    </w:p>
    <w:p w14:paraId="0BC5F777" w14:textId="77777777" w:rsidR="001328B1" w:rsidRDefault="001328B1" w:rsidP="001328B1">
      <w:pPr>
        <w:jc w:val="both"/>
      </w:pPr>
      <w:r>
        <w:rPr>
          <w:szCs w:val="22"/>
        </w:rPr>
        <w:t xml:space="preserve">Reference:  </w:t>
      </w:r>
      <w:r>
        <w:t>11-20-0511-11</w:t>
      </w:r>
      <w:r w:rsidRPr="00505A11">
        <w:t>-00be-minutes-for-tgbe-mac-ad-hoc-teleconferences-march-and-may-2020</w:t>
      </w:r>
    </w:p>
    <w:p w14:paraId="44B351CB" w14:textId="77777777" w:rsidR="00D814A6" w:rsidRPr="005758D1" w:rsidRDefault="00BD52C4" w:rsidP="00D814A6">
      <w:pPr>
        <w:pStyle w:val="Heading2"/>
        <w:rPr>
          <w:u w:val="none"/>
          <w:lang w:val="en-US"/>
        </w:rPr>
      </w:pPr>
      <w:bookmarkStart w:id="1884" w:name="_Toc42188689"/>
      <w:r>
        <w:rPr>
          <w:u w:val="none"/>
          <w:lang w:val="en-US"/>
        </w:rPr>
        <w:t>May 7 (PHY):  6</w:t>
      </w:r>
      <w:r w:rsidR="00D814A6" w:rsidRPr="005758D1">
        <w:rPr>
          <w:u w:val="none"/>
          <w:lang w:val="en-US"/>
        </w:rPr>
        <w:t xml:space="preserve"> </w:t>
      </w:r>
      <w:r w:rsidR="00D814A6">
        <w:rPr>
          <w:u w:val="none"/>
          <w:lang w:val="en-US"/>
        </w:rPr>
        <w:t>SPs</w:t>
      </w:r>
      <w:bookmarkEnd w:id="1884"/>
      <w:r w:rsidR="00D814A6">
        <w:rPr>
          <w:u w:val="none"/>
          <w:lang w:val="en-US"/>
        </w:rPr>
        <w:t xml:space="preserve"> </w:t>
      </w:r>
    </w:p>
    <w:p w14:paraId="2E55B01D" w14:textId="77777777" w:rsidR="00D814A6" w:rsidRDefault="00D814A6" w:rsidP="00C32DA2">
      <w:pPr>
        <w:jc w:val="both"/>
        <w:rPr>
          <w:szCs w:val="22"/>
        </w:rPr>
      </w:pPr>
    </w:p>
    <w:p w14:paraId="28521A6F" w14:textId="77777777" w:rsidR="00D814A6" w:rsidRPr="00BD52C4" w:rsidRDefault="00BD52C4" w:rsidP="00C32DA2">
      <w:pPr>
        <w:jc w:val="both"/>
        <w:rPr>
          <w:b/>
          <w:szCs w:val="22"/>
        </w:rPr>
      </w:pPr>
      <w:r w:rsidRPr="00BD52C4">
        <w:rPr>
          <w:b/>
          <w:szCs w:val="22"/>
        </w:rPr>
        <w:t>20/0606r2 (Further discussion on bandwidth and puncturing information, Wook Bong Lee, Samsung)</w:t>
      </w:r>
    </w:p>
    <w:p w14:paraId="70CCDC41" w14:textId="77777777" w:rsidR="00BD52C4" w:rsidRDefault="00BD52C4" w:rsidP="00C32DA2">
      <w:pPr>
        <w:jc w:val="both"/>
        <w:rPr>
          <w:szCs w:val="22"/>
        </w:rPr>
      </w:pPr>
    </w:p>
    <w:p w14:paraId="7E2A91D6" w14:textId="77777777" w:rsidR="00BD52C4" w:rsidRDefault="00BD52C4" w:rsidP="00C32DA2">
      <w:pPr>
        <w:jc w:val="both"/>
        <w:rPr>
          <w:szCs w:val="22"/>
        </w:rPr>
      </w:pPr>
      <w:r>
        <w:rPr>
          <w:szCs w:val="22"/>
        </w:rPr>
        <w:t>SP#1</w:t>
      </w:r>
    </w:p>
    <w:p w14:paraId="4229B20F" w14:textId="77777777" w:rsidR="00BD52C4" w:rsidRDefault="00BD52C4" w:rsidP="00C32DA2">
      <w:pPr>
        <w:jc w:val="both"/>
        <w:rPr>
          <w:szCs w:val="22"/>
        </w:rPr>
      </w:pPr>
    </w:p>
    <w:p w14:paraId="54A0B1E7" w14:textId="77777777" w:rsidR="00BD52C4" w:rsidRDefault="008B0768" w:rsidP="00C32DA2">
      <w:pPr>
        <w:jc w:val="both"/>
        <w:rPr>
          <w:szCs w:val="22"/>
        </w:rPr>
      </w:pPr>
      <w:r w:rsidRPr="008B0768">
        <w:rPr>
          <w:szCs w:val="22"/>
        </w:rPr>
        <w:t>Do you agree that 11be signaling in U-SIG for BW/puncturing information in every non-punctured 20MHz of an 80MHz segment shall allow even an OBSS or unassociated device to decode the puncturing pattern of at least the specific 80MHz that contains the 20MHz?</w:t>
      </w:r>
    </w:p>
    <w:p w14:paraId="33D5DD8F" w14:textId="77777777" w:rsidR="00BD52C4" w:rsidRDefault="00BD52C4" w:rsidP="00C32DA2">
      <w:pPr>
        <w:jc w:val="both"/>
        <w:rPr>
          <w:szCs w:val="22"/>
        </w:rPr>
      </w:pPr>
    </w:p>
    <w:p w14:paraId="2EA18D58" w14:textId="77777777"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14:paraId="06B82D02" w14:textId="77777777"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14:paraId="62A35681" w14:textId="77777777" w:rsidR="00D814A6" w:rsidRDefault="00D814A6" w:rsidP="00C32DA2">
      <w:pPr>
        <w:jc w:val="both"/>
        <w:rPr>
          <w:szCs w:val="22"/>
        </w:rPr>
      </w:pPr>
    </w:p>
    <w:p w14:paraId="2F3A7638" w14:textId="77777777" w:rsidR="008B0768" w:rsidRDefault="008B0768" w:rsidP="00C32DA2">
      <w:pPr>
        <w:jc w:val="both"/>
        <w:rPr>
          <w:szCs w:val="22"/>
        </w:rPr>
      </w:pPr>
    </w:p>
    <w:p w14:paraId="70D616A3" w14:textId="77777777" w:rsidR="008B0768" w:rsidRDefault="008B0768" w:rsidP="00C32DA2">
      <w:pPr>
        <w:jc w:val="both"/>
        <w:rPr>
          <w:szCs w:val="22"/>
        </w:rPr>
      </w:pPr>
      <w:r>
        <w:rPr>
          <w:szCs w:val="22"/>
        </w:rPr>
        <w:t>SP#4</w:t>
      </w:r>
    </w:p>
    <w:p w14:paraId="602F5251" w14:textId="77777777" w:rsidR="008B0768" w:rsidRDefault="008B0768" w:rsidP="00C32DA2">
      <w:pPr>
        <w:jc w:val="both"/>
        <w:rPr>
          <w:szCs w:val="22"/>
        </w:rPr>
      </w:pPr>
    </w:p>
    <w:p w14:paraId="1275C4DF" w14:textId="77777777" w:rsidR="008B0768" w:rsidRDefault="004967D0" w:rsidP="00C32DA2">
      <w:pPr>
        <w:jc w:val="both"/>
        <w:rPr>
          <w:szCs w:val="22"/>
        </w:rPr>
      </w:pPr>
      <w:r w:rsidRPr="004967D0">
        <w:rPr>
          <w:szCs w:val="22"/>
        </w:rPr>
        <w:t>Do you support BW field which doesn’t include puncturing information</w:t>
      </w:r>
      <w:r>
        <w:rPr>
          <w:szCs w:val="22"/>
        </w:rPr>
        <w:t>?</w:t>
      </w:r>
    </w:p>
    <w:p w14:paraId="4B0E5183" w14:textId="77777777" w:rsidR="004967D0" w:rsidRDefault="004967D0" w:rsidP="00C32DA2">
      <w:pPr>
        <w:jc w:val="both"/>
        <w:rPr>
          <w:szCs w:val="22"/>
        </w:rPr>
      </w:pPr>
    </w:p>
    <w:p w14:paraId="7F59F8C2" w14:textId="77777777"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14:paraId="39A93971" w14:textId="77777777"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14:paraId="2C0D6D68" w14:textId="77777777" w:rsidR="004967D0" w:rsidRDefault="004967D0" w:rsidP="00C32DA2">
      <w:pPr>
        <w:jc w:val="both"/>
        <w:rPr>
          <w:szCs w:val="22"/>
        </w:rPr>
      </w:pPr>
    </w:p>
    <w:p w14:paraId="1A2B01F4" w14:textId="77777777" w:rsidR="004967D0" w:rsidRDefault="004967D0" w:rsidP="00C32DA2">
      <w:pPr>
        <w:jc w:val="both"/>
        <w:rPr>
          <w:szCs w:val="22"/>
        </w:rPr>
      </w:pPr>
    </w:p>
    <w:p w14:paraId="7EF6B8F1" w14:textId="77777777" w:rsidR="00614D9F" w:rsidRPr="00B36E80" w:rsidRDefault="00614D9F" w:rsidP="00C32DA2">
      <w:pPr>
        <w:jc w:val="both"/>
        <w:rPr>
          <w:b/>
          <w:szCs w:val="22"/>
        </w:rPr>
      </w:pPr>
      <w:r w:rsidRPr="00B36E80">
        <w:rPr>
          <w:b/>
          <w:szCs w:val="22"/>
        </w:rPr>
        <w:t>20/0699</w:t>
      </w:r>
      <w:r w:rsidR="00B36E80" w:rsidRPr="00B36E80">
        <w:rPr>
          <w:b/>
          <w:szCs w:val="22"/>
        </w:rPr>
        <w:t>r0 (Phase Rotation Proposal Follow-up, Eunsung Park, LGE)</w:t>
      </w:r>
    </w:p>
    <w:p w14:paraId="5A21E472" w14:textId="77777777" w:rsidR="00B36E80" w:rsidRDefault="00B36E80" w:rsidP="00C32DA2">
      <w:pPr>
        <w:jc w:val="both"/>
        <w:rPr>
          <w:szCs w:val="22"/>
        </w:rPr>
      </w:pPr>
    </w:p>
    <w:p w14:paraId="6145BCA8" w14:textId="77777777" w:rsidR="00B36E80" w:rsidRDefault="00B36E80" w:rsidP="00C32DA2">
      <w:pPr>
        <w:jc w:val="both"/>
        <w:rPr>
          <w:szCs w:val="22"/>
        </w:rPr>
      </w:pPr>
      <w:r>
        <w:rPr>
          <w:szCs w:val="22"/>
        </w:rPr>
        <w:t>SP#1</w:t>
      </w:r>
    </w:p>
    <w:p w14:paraId="4B6371AA" w14:textId="77777777" w:rsidR="00B36E80" w:rsidRDefault="00B36E80" w:rsidP="00C32DA2">
      <w:pPr>
        <w:jc w:val="both"/>
        <w:rPr>
          <w:szCs w:val="22"/>
        </w:rPr>
      </w:pPr>
    </w:p>
    <w:p w14:paraId="410C7188" w14:textId="77777777" w:rsidR="00B36E80" w:rsidRDefault="00B36E80" w:rsidP="00B36E80">
      <w:pPr>
        <w:jc w:val="both"/>
        <w:rPr>
          <w:szCs w:val="22"/>
        </w:rPr>
      </w:pPr>
      <w:r w:rsidRPr="00B36E80">
        <w:rPr>
          <w:szCs w:val="22"/>
        </w:rPr>
        <w:t>Do you agree to add the following text to the TGbe SFD?</w:t>
      </w:r>
    </w:p>
    <w:p w14:paraId="156C4207" w14:textId="77777777" w:rsidR="00B36E80" w:rsidRPr="00B36E80" w:rsidRDefault="00B36E80" w:rsidP="00432B83">
      <w:pPr>
        <w:pStyle w:val="ListParagraph"/>
        <w:numPr>
          <w:ilvl w:val="0"/>
          <w:numId w:val="65"/>
        </w:numPr>
        <w:jc w:val="both"/>
        <w:rPr>
          <w:szCs w:val="22"/>
        </w:rPr>
      </w:pPr>
      <w:r w:rsidRPr="00B36E80">
        <w:rPr>
          <w:szCs w:val="22"/>
        </w:rPr>
        <w:t>Phase rotation is applied to legacy preamble, RL-SIG, U-SIG and EHT-SIG in EHT PPDU</w:t>
      </w:r>
    </w:p>
    <w:p w14:paraId="752DD54A" w14:textId="77777777" w:rsidR="00614D9F" w:rsidRDefault="00614D9F" w:rsidP="00C32DA2">
      <w:pPr>
        <w:jc w:val="both"/>
        <w:rPr>
          <w:szCs w:val="22"/>
        </w:rPr>
      </w:pPr>
    </w:p>
    <w:p w14:paraId="7A5C7469" w14:textId="77777777"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14:paraId="47EADC27" w14:textId="77777777"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14:paraId="180C8F53" w14:textId="77777777" w:rsidR="00B36E80" w:rsidRDefault="00B36E80" w:rsidP="00C32DA2">
      <w:pPr>
        <w:jc w:val="both"/>
        <w:rPr>
          <w:szCs w:val="22"/>
        </w:rPr>
      </w:pPr>
    </w:p>
    <w:p w14:paraId="34E31DBF" w14:textId="77777777" w:rsidR="00B36E80" w:rsidRDefault="00B36E80" w:rsidP="00C32DA2">
      <w:pPr>
        <w:jc w:val="both"/>
        <w:rPr>
          <w:szCs w:val="22"/>
        </w:rPr>
      </w:pPr>
    </w:p>
    <w:p w14:paraId="07F903E1" w14:textId="77777777" w:rsidR="00B36E80" w:rsidRDefault="00B36E80" w:rsidP="00C32DA2">
      <w:pPr>
        <w:jc w:val="both"/>
        <w:rPr>
          <w:szCs w:val="22"/>
        </w:rPr>
      </w:pPr>
      <w:r>
        <w:rPr>
          <w:szCs w:val="22"/>
        </w:rPr>
        <w:t>SP#2</w:t>
      </w:r>
    </w:p>
    <w:p w14:paraId="771679E5" w14:textId="77777777" w:rsidR="00B36E80" w:rsidRDefault="00B36E80" w:rsidP="00C32DA2">
      <w:pPr>
        <w:jc w:val="both"/>
        <w:rPr>
          <w:szCs w:val="22"/>
        </w:rPr>
      </w:pPr>
    </w:p>
    <w:p w14:paraId="344F3802" w14:textId="77777777" w:rsidR="008C6CF7" w:rsidRDefault="008C6CF7" w:rsidP="008C6CF7">
      <w:pPr>
        <w:jc w:val="both"/>
      </w:pPr>
      <w:r w:rsidRPr="008C6CF7">
        <w:rPr>
          <w:bCs/>
        </w:rPr>
        <w:t>Do you agree to define a new phase rotation sequence which is different from the 11ax one for 40/80/160/80+80 MHz PPDU?</w:t>
      </w:r>
    </w:p>
    <w:p w14:paraId="5E247B44" w14:textId="77777777" w:rsidR="008C6CF7" w:rsidRPr="008C6CF7" w:rsidRDefault="008C6CF7" w:rsidP="00432B83">
      <w:pPr>
        <w:pStyle w:val="ListParagraph"/>
        <w:numPr>
          <w:ilvl w:val="0"/>
          <w:numId w:val="65"/>
        </w:numPr>
      </w:pPr>
      <w:r w:rsidRPr="008C6CF7">
        <w:t>It is not intended for SFD</w:t>
      </w:r>
    </w:p>
    <w:p w14:paraId="3899D80A" w14:textId="77777777" w:rsidR="008C6CF7" w:rsidRDefault="008C6CF7" w:rsidP="008C6CF7"/>
    <w:p w14:paraId="0101C689" w14:textId="77777777" w:rsidR="008C6CF7" w:rsidRDefault="008C6CF7" w:rsidP="008C6CF7">
      <w:pPr>
        <w:tabs>
          <w:tab w:val="left" w:pos="7075"/>
        </w:tabs>
      </w:pPr>
      <w:r>
        <w:rPr>
          <w:highlight w:val="red"/>
        </w:rPr>
        <w:t>Y/N/A: 7/</w:t>
      </w:r>
      <w:r w:rsidRPr="002A4AFC">
        <w:rPr>
          <w:highlight w:val="red"/>
        </w:rPr>
        <w:t>27/23</w:t>
      </w:r>
      <w:r>
        <w:t xml:space="preserve"> </w:t>
      </w:r>
    </w:p>
    <w:p w14:paraId="3C2A3383" w14:textId="77777777" w:rsidR="008C6CF7" w:rsidRDefault="008C6CF7" w:rsidP="00C32DA2">
      <w:pPr>
        <w:jc w:val="both"/>
        <w:rPr>
          <w:szCs w:val="22"/>
        </w:rPr>
      </w:pPr>
    </w:p>
    <w:p w14:paraId="3A06F5D8" w14:textId="77777777" w:rsidR="008C6CF7" w:rsidRDefault="008C6CF7" w:rsidP="00C32DA2">
      <w:pPr>
        <w:jc w:val="both"/>
        <w:rPr>
          <w:szCs w:val="22"/>
        </w:rPr>
      </w:pPr>
    </w:p>
    <w:p w14:paraId="381228D3" w14:textId="77777777" w:rsidR="008C6CF7" w:rsidRDefault="008C6CF7" w:rsidP="00C32DA2">
      <w:pPr>
        <w:jc w:val="both"/>
        <w:rPr>
          <w:szCs w:val="22"/>
        </w:rPr>
      </w:pPr>
      <w:r>
        <w:rPr>
          <w:szCs w:val="22"/>
        </w:rPr>
        <w:t>SP#3</w:t>
      </w:r>
    </w:p>
    <w:p w14:paraId="2BB4F9D3" w14:textId="77777777" w:rsidR="008C6CF7" w:rsidRDefault="008C6CF7" w:rsidP="00C32DA2">
      <w:pPr>
        <w:jc w:val="both"/>
        <w:rPr>
          <w:szCs w:val="22"/>
        </w:rPr>
      </w:pPr>
    </w:p>
    <w:p w14:paraId="58E0DEF4" w14:textId="77777777" w:rsidR="00C271DA" w:rsidRDefault="00C271DA" w:rsidP="00C271DA">
      <w:pPr>
        <w:rPr>
          <w:bCs/>
        </w:rPr>
      </w:pPr>
      <w:r w:rsidRPr="00C271DA">
        <w:rPr>
          <w:bCs/>
        </w:rPr>
        <w:t>Do you agree to add the following text to the TGbe SFD?</w:t>
      </w:r>
    </w:p>
    <w:p w14:paraId="45D62589" w14:textId="77777777" w:rsidR="00C271DA" w:rsidRPr="00C271DA" w:rsidRDefault="00C271DA" w:rsidP="00432B83">
      <w:pPr>
        <w:pStyle w:val="ListParagraph"/>
        <w:numPr>
          <w:ilvl w:val="0"/>
          <w:numId w:val="65"/>
        </w:numPr>
        <w:rPr>
          <w:bCs/>
        </w:rPr>
      </w:pPr>
      <w:r w:rsidRPr="00C271DA">
        <w:rPr>
          <w:bCs/>
        </w:rPr>
        <w:t>11be reuses the phase rotation sequence defined in 11ax for 20/40/80/160/80+80 MHz PPDU</w:t>
      </w:r>
    </w:p>
    <w:p w14:paraId="436ACC04" w14:textId="77777777" w:rsidR="00C271DA" w:rsidRDefault="00C271DA" w:rsidP="00C271DA"/>
    <w:p w14:paraId="732187B9" w14:textId="77777777"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14:paraId="6860AEFA" w14:textId="77777777"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14:paraId="6025A6E0" w14:textId="77777777" w:rsidR="008C6CF7" w:rsidRDefault="008C6CF7" w:rsidP="00C32DA2">
      <w:pPr>
        <w:jc w:val="both"/>
        <w:rPr>
          <w:szCs w:val="22"/>
        </w:rPr>
      </w:pPr>
    </w:p>
    <w:p w14:paraId="1F7FDB75" w14:textId="77777777" w:rsidR="00F37A27" w:rsidRPr="00466B50" w:rsidRDefault="00F37A27" w:rsidP="00C32DA2">
      <w:pPr>
        <w:jc w:val="both"/>
        <w:rPr>
          <w:b/>
          <w:szCs w:val="22"/>
        </w:rPr>
      </w:pPr>
      <w:r w:rsidRPr="00466B50">
        <w:rPr>
          <w:b/>
          <w:szCs w:val="22"/>
        </w:rPr>
        <w:t>20/0373</w:t>
      </w:r>
      <w:r w:rsidR="00466B50" w:rsidRPr="00466B50">
        <w:rPr>
          <w:b/>
          <w:szCs w:val="22"/>
        </w:rPr>
        <w:t>r1 (RU Allocation Subfield Design for Multi-RU Support, Myeongjin Kim, Samsung)</w:t>
      </w:r>
    </w:p>
    <w:p w14:paraId="0712E98E" w14:textId="77777777" w:rsidR="00466B50" w:rsidRDefault="00466B50" w:rsidP="00C32DA2">
      <w:pPr>
        <w:jc w:val="both"/>
        <w:rPr>
          <w:szCs w:val="22"/>
        </w:rPr>
      </w:pPr>
    </w:p>
    <w:p w14:paraId="7B969C16" w14:textId="77777777" w:rsidR="00466B50" w:rsidRDefault="00466B50" w:rsidP="00C32DA2">
      <w:pPr>
        <w:jc w:val="both"/>
        <w:rPr>
          <w:szCs w:val="22"/>
        </w:rPr>
      </w:pPr>
      <w:r>
        <w:rPr>
          <w:szCs w:val="22"/>
        </w:rPr>
        <w:t>SP#1</w:t>
      </w:r>
    </w:p>
    <w:p w14:paraId="5BEEFE56" w14:textId="77777777" w:rsidR="00F37A27" w:rsidRDefault="00F37A27" w:rsidP="00C32DA2">
      <w:pPr>
        <w:jc w:val="both"/>
        <w:rPr>
          <w:szCs w:val="22"/>
        </w:rPr>
      </w:pPr>
    </w:p>
    <w:p w14:paraId="7AA01D4E" w14:textId="77777777" w:rsidR="00466B50" w:rsidRDefault="00466B50" w:rsidP="00C32DA2">
      <w:pPr>
        <w:jc w:val="both"/>
        <w:rPr>
          <w:szCs w:val="22"/>
        </w:rPr>
      </w:pPr>
      <w:r w:rsidRPr="00466B50">
        <w:rPr>
          <w:szCs w:val="22"/>
        </w:rPr>
        <w:t>Do you agree to the RU allocation signaling in EHT-SIG is based on RU allocation signaling as defined in HE-SIGB of 11ax?</w:t>
      </w:r>
    </w:p>
    <w:p w14:paraId="6B912109" w14:textId="77777777" w:rsidR="00466B50" w:rsidRDefault="00466B50" w:rsidP="00466B50">
      <w:pPr>
        <w:tabs>
          <w:tab w:val="left" w:pos="7075"/>
        </w:tabs>
        <w:rPr>
          <w:highlight w:val="red"/>
        </w:rPr>
      </w:pPr>
    </w:p>
    <w:p w14:paraId="39AD3F18" w14:textId="77777777"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14:paraId="465A5A0E" w14:textId="77777777" w:rsidR="00466B50" w:rsidRDefault="00466B50" w:rsidP="00C32DA2">
      <w:pPr>
        <w:jc w:val="both"/>
        <w:rPr>
          <w:szCs w:val="22"/>
        </w:rPr>
      </w:pPr>
    </w:p>
    <w:p w14:paraId="133D98DD" w14:textId="77777777" w:rsidR="00F37A27" w:rsidRDefault="00F37A27" w:rsidP="00F37A27">
      <w:pPr>
        <w:jc w:val="both"/>
        <w:rPr>
          <w:szCs w:val="22"/>
        </w:rPr>
      </w:pPr>
      <w:r>
        <w:rPr>
          <w:szCs w:val="22"/>
        </w:rPr>
        <w:t xml:space="preserve">Reference:  </w:t>
      </w:r>
      <w:r w:rsidRPr="00532E5C">
        <w:rPr>
          <w:szCs w:val="22"/>
        </w:rPr>
        <w:t>11-20-0708-00-00be-minutes-for-tgbe-phy-ad-hoc-cc-march-to-may-2020</w:t>
      </w:r>
    </w:p>
    <w:p w14:paraId="3D1E1E97" w14:textId="77777777" w:rsidR="00D814A6" w:rsidRPr="005758D1" w:rsidRDefault="00D814A6" w:rsidP="00D814A6">
      <w:pPr>
        <w:pStyle w:val="Heading2"/>
        <w:rPr>
          <w:u w:val="none"/>
          <w:lang w:val="en-US"/>
        </w:rPr>
      </w:pPr>
      <w:bookmarkStart w:id="1885" w:name="_Toc42188690"/>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1885"/>
      <w:r>
        <w:rPr>
          <w:u w:val="none"/>
          <w:lang w:val="en-US"/>
        </w:rPr>
        <w:t xml:space="preserve"> </w:t>
      </w:r>
    </w:p>
    <w:p w14:paraId="47886B8F" w14:textId="77777777" w:rsidR="00D814A6" w:rsidRDefault="00D814A6" w:rsidP="00D814A6">
      <w:pPr>
        <w:jc w:val="both"/>
        <w:rPr>
          <w:szCs w:val="22"/>
        </w:rPr>
      </w:pPr>
    </w:p>
    <w:p w14:paraId="57932B95" w14:textId="77777777" w:rsidR="00B260B7" w:rsidRDefault="00B260B7" w:rsidP="00B260B7">
      <w:pPr>
        <w:rPr>
          <w:szCs w:val="22"/>
        </w:rPr>
      </w:pPr>
      <w:r w:rsidRPr="00B260B7">
        <w:rPr>
          <w:b/>
          <w:szCs w:val="22"/>
        </w:rPr>
        <w:t>20/0136r2 (Virtual Carrier Sense in Multi-Link, Thomas Handte, Sony)</w:t>
      </w:r>
      <w:r w:rsidRPr="00B260B7">
        <w:rPr>
          <w:b/>
          <w:szCs w:val="22"/>
        </w:rPr>
        <w:br/>
      </w:r>
      <w:r>
        <w:rPr>
          <w:szCs w:val="22"/>
        </w:rPr>
        <w:br/>
        <w:t>SP</w:t>
      </w:r>
    </w:p>
    <w:p w14:paraId="43FBDCC7" w14:textId="77777777" w:rsidR="00B260B7" w:rsidRDefault="00B260B7" w:rsidP="00D814A6">
      <w:pPr>
        <w:jc w:val="both"/>
        <w:rPr>
          <w:szCs w:val="22"/>
        </w:rPr>
      </w:pPr>
    </w:p>
    <w:p w14:paraId="30519C7B" w14:textId="77777777" w:rsidR="00B260B7" w:rsidRDefault="00B260B7" w:rsidP="00D814A6">
      <w:pPr>
        <w:jc w:val="both"/>
        <w:rPr>
          <w:szCs w:val="22"/>
        </w:rPr>
      </w:pPr>
      <w:r w:rsidRPr="00B260B7">
        <w:rPr>
          <w:szCs w:val="22"/>
        </w:rPr>
        <w:t xml:space="preserve">Do you support that an AP entity which is part of a AP MLD may transmit network state information of the other AP entities which are part of the same AP MLD? </w:t>
      </w:r>
    </w:p>
    <w:p w14:paraId="45ECDA86" w14:textId="77777777" w:rsidR="00B260B7" w:rsidRDefault="00B260B7" w:rsidP="00432B83">
      <w:pPr>
        <w:pStyle w:val="ListParagraph"/>
        <w:numPr>
          <w:ilvl w:val="0"/>
          <w:numId w:val="65"/>
        </w:numPr>
        <w:jc w:val="both"/>
        <w:rPr>
          <w:szCs w:val="22"/>
        </w:rPr>
      </w:pPr>
      <w:r w:rsidRPr="00B260B7">
        <w:rPr>
          <w:szCs w:val="22"/>
        </w:rPr>
        <w:t xml:space="preserve">Note 1: Definition of network state information is TBD </w:t>
      </w:r>
    </w:p>
    <w:p w14:paraId="2A88173B" w14:textId="77777777" w:rsidR="00B260B7" w:rsidRDefault="00B260B7" w:rsidP="00432B83">
      <w:pPr>
        <w:pStyle w:val="ListParagraph"/>
        <w:numPr>
          <w:ilvl w:val="0"/>
          <w:numId w:val="65"/>
        </w:numPr>
        <w:jc w:val="both"/>
        <w:rPr>
          <w:szCs w:val="22"/>
        </w:rPr>
      </w:pPr>
      <w:r w:rsidRPr="00B260B7">
        <w:rPr>
          <w:szCs w:val="22"/>
        </w:rPr>
        <w:t>Note 2: R1 or R2 is TBD</w:t>
      </w:r>
    </w:p>
    <w:p w14:paraId="41EFF006" w14:textId="77777777" w:rsidR="00B260B7" w:rsidRDefault="00B260B7" w:rsidP="00B260B7">
      <w:pPr>
        <w:jc w:val="both"/>
        <w:rPr>
          <w:szCs w:val="22"/>
        </w:rPr>
      </w:pPr>
    </w:p>
    <w:p w14:paraId="2CD7FBDC" w14:textId="77777777" w:rsidR="00B260B7" w:rsidRPr="00B260B7" w:rsidRDefault="00C22552" w:rsidP="00B260B7">
      <w:pPr>
        <w:jc w:val="both"/>
        <w:rPr>
          <w:szCs w:val="22"/>
        </w:rPr>
      </w:pPr>
      <w:r w:rsidRPr="00C22552">
        <w:rPr>
          <w:szCs w:val="22"/>
          <w:highlight w:val="red"/>
        </w:rPr>
        <w:t>Y/N/A/No Answer: 32/23/25/19</w:t>
      </w:r>
    </w:p>
    <w:p w14:paraId="74E5ED0D" w14:textId="77777777" w:rsidR="00D814A6" w:rsidRDefault="00D814A6" w:rsidP="00D814A6">
      <w:pPr>
        <w:jc w:val="both"/>
        <w:rPr>
          <w:szCs w:val="22"/>
        </w:rPr>
      </w:pPr>
    </w:p>
    <w:p w14:paraId="33C40C87" w14:textId="77777777" w:rsidR="00C22552" w:rsidRDefault="00C22552" w:rsidP="00D814A6">
      <w:pPr>
        <w:jc w:val="both"/>
        <w:rPr>
          <w:szCs w:val="22"/>
        </w:rPr>
      </w:pPr>
    </w:p>
    <w:p w14:paraId="032153D0" w14:textId="77777777" w:rsidR="00C22552" w:rsidRPr="000701F2" w:rsidRDefault="00C22552" w:rsidP="00D814A6">
      <w:pPr>
        <w:jc w:val="both"/>
        <w:rPr>
          <w:b/>
          <w:szCs w:val="22"/>
        </w:rPr>
      </w:pPr>
      <w:r w:rsidRPr="000701F2">
        <w:rPr>
          <w:b/>
          <w:szCs w:val="22"/>
        </w:rPr>
        <w:t>19/1930r3 (</w:t>
      </w:r>
      <w:r w:rsidR="000701F2" w:rsidRPr="000701F2">
        <w:rPr>
          <w:b/>
          <w:szCs w:val="22"/>
        </w:rPr>
        <w:t>AP assisted Multi-link operation, Dibakar Das, Intel)</w:t>
      </w:r>
    </w:p>
    <w:p w14:paraId="309911F4" w14:textId="77777777" w:rsidR="000701F2" w:rsidRDefault="000701F2" w:rsidP="00D814A6">
      <w:pPr>
        <w:jc w:val="both"/>
        <w:rPr>
          <w:szCs w:val="22"/>
        </w:rPr>
      </w:pPr>
    </w:p>
    <w:p w14:paraId="7B528ABE" w14:textId="77777777" w:rsidR="000701F2" w:rsidRDefault="000701F2" w:rsidP="00D814A6">
      <w:pPr>
        <w:jc w:val="both"/>
        <w:rPr>
          <w:szCs w:val="22"/>
        </w:rPr>
      </w:pPr>
      <w:r>
        <w:rPr>
          <w:szCs w:val="22"/>
        </w:rPr>
        <w:t>SP#1</w:t>
      </w:r>
    </w:p>
    <w:p w14:paraId="28A18858" w14:textId="77777777" w:rsidR="000701F2" w:rsidRDefault="000701F2" w:rsidP="00D814A6">
      <w:pPr>
        <w:jc w:val="both"/>
        <w:rPr>
          <w:szCs w:val="22"/>
        </w:rPr>
      </w:pPr>
    </w:p>
    <w:p w14:paraId="57F87268" w14:textId="77777777"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14:paraId="7149E2D5" w14:textId="77777777" w:rsidR="000701F2" w:rsidRPr="000F2E8B" w:rsidRDefault="000F2E8B" w:rsidP="00432B83">
      <w:pPr>
        <w:pStyle w:val="ListParagraph"/>
        <w:numPr>
          <w:ilvl w:val="0"/>
          <w:numId w:val="66"/>
        </w:numPr>
        <w:jc w:val="both"/>
        <w:rPr>
          <w:szCs w:val="22"/>
        </w:rPr>
      </w:pPr>
      <w:r w:rsidRPr="000F2E8B">
        <w:rPr>
          <w:szCs w:val="22"/>
        </w:rPr>
        <w:t>whether we use existing or new mechanism is TBD</w:t>
      </w:r>
    </w:p>
    <w:p w14:paraId="3A900A87" w14:textId="77777777" w:rsidR="00C22552" w:rsidRDefault="00C22552" w:rsidP="00D814A6">
      <w:pPr>
        <w:jc w:val="both"/>
        <w:rPr>
          <w:szCs w:val="22"/>
        </w:rPr>
      </w:pPr>
    </w:p>
    <w:p w14:paraId="42F0AE57" w14:textId="77777777" w:rsidR="00C22552" w:rsidRDefault="000F2E8B" w:rsidP="00D814A6">
      <w:pPr>
        <w:jc w:val="both"/>
        <w:rPr>
          <w:szCs w:val="22"/>
        </w:rPr>
      </w:pPr>
      <w:r w:rsidRPr="000F2E8B">
        <w:rPr>
          <w:szCs w:val="22"/>
          <w:highlight w:val="red"/>
        </w:rPr>
        <w:t>Y/N/A/No answer: 38/15/27/17</w:t>
      </w:r>
    </w:p>
    <w:p w14:paraId="265D1C85" w14:textId="77777777" w:rsidR="000F2E8B" w:rsidRDefault="000F2E8B" w:rsidP="00D814A6">
      <w:pPr>
        <w:jc w:val="both"/>
        <w:rPr>
          <w:szCs w:val="22"/>
        </w:rPr>
      </w:pPr>
    </w:p>
    <w:p w14:paraId="5D1BD6C8" w14:textId="77777777" w:rsidR="000F2E8B" w:rsidRDefault="000F2E8B" w:rsidP="00D814A6">
      <w:pPr>
        <w:jc w:val="both"/>
        <w:rPr>
          <w:szCs w:val="22"/>
        </w:rPr>
      </w:pPr>
    </w:p>
    <w:p w14:paraId="100BA6E7" w14:textId="77777777"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Follow Up Discussion on Multi-link Operations, Xiaofei Wang, InterDigital)</w:t>
      </w:r>
    </w:p>
    <w:p w14:paraId="2A0EA324" w14:textId="77777777" w:rsidR="00AC238D" w:rsidRDefault="00AC238D" w:rsidP="00D814A6">
      <w:pPr>
        <w:jc w:val="both"/>
        <w:rPr>
          <w:szCs w:val="22"/>
        </w:rPr>
      </w:pPr>
    </w:p>
    <w:p w14:paraId="0E9570E6" w14:textId="77777777" w:rsidR="00AC238D" w:rsidRDefault="00AC238D" w:rsidP="00D814A6">
      <w:pPr>
        <w:jc w:val="both"/>
        <w:rPr>
          <w:szCs w:val="22"/>
        </w:rPr>
      </w:pPr>
      <w:r>
        <w:rPr>
          <w:szCs w:val="22"/>
        </w:rPr>
        <w:t>SP#2</w:t>
      </w:r>
    </w:p>
    <w:p w14:paraId="1618F2B6" w14:textId="77777777" w:rsidR="00AC238D" w:rsidRDefault="00AC238D" w:rsidP="00D814A6">
      <w:pPr>
        <w:jc w:val="both"/>
        <w:rPr>
          <w:szCs w:val="22"/>
        </w:rPr>
      </w:pPr>
    </w:p>
    <w:p w14:paraId="5623EAB6" w14:textId="77777777"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14:paraId="3AF0239B" w14:textId="77777777" w:rsidR="00130246" w:rsidRDefault="00130246" w:rsidP="00130246">
      <w:pPr>
        <w:jc w:val="both"/>
        <w:rPr>
          <w:szCs w:val="22"/>
        </w:rPr>
      </w:pPr>
    </w:p>
    <w:p w14:paraId="2992C2D5" w14:textId="77777777" w:rsidR="00AC238D" w:rsidRDefault="00130246" w:rsidP="00130246">
      <w:pPr>
        <w:jc w:val="both"/>
        <w:rPr>
          <w:szCs w:val="22"/>
        </w:rPr>
      </w:pPr>
      <w:r w:rsidRPr="00130246">
        <w:rPr>
          <w:szCs w:val="22"/>
          <w:highlight w:val="green"/>
        </w:rPr>
        <w:t>Approved with unanimous consent</w:t>
      </w:r>
    </w:p>
    <w:p w14:paraId="7E4930D4" w14:textId="77777777"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14:paraId="58E331D8" w14:textId="77777777" w:rsidR="00130246" w:rsidRDefault="00130246" w:rsidP="00130246">
      <w:pPr>
        <w:jc w:val="both"/>
        <w:rPr>
          <w:szCs w:val="22"/>
        </w:rPr>
      </w:pPr>
    </w:p>
    <w:p w14:paraId="1EFC1CFD" w14:textId="77777777" w:rsidR="00130246" w:rsidRDefault="00130246" w:rsidP="00130246">
      <w:pPr>
        <w:jc w:val="both"/>
        <w:rPr>
          <w:szCs w:val="22"/>
        </w:rPr>
      </w:pPr>
    </w:p>
    <w:p w14:paraId="48F0D081" w14:textId="77777777" w:rsidR="005F1622" w:rsidRDefault="005F1622">
      <w:pPr>
        <w:rPr>
          <w:b/>
          <w:szCs w:val="22"/>
        </w:rPr>
      </w:pPr>
      <w:r>
        <w:rPr>
          <w:b/>
          <w:szCs w:val="22"/>
        </w:rPr>
        <w:br w:type="page"/>
      </w:r>
    </w:p>
    <w:p w14:paraId="597BC059" w14:textId="77777777"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r1 (MLO: BSS Color, Abhishek Patil, Qualcomm)</w:t>
      </w:r>
    </w:p>
    <w:p w14:paraId="7B8F0E37" w14:textId="77777777" w:rsidR="005F1622" w:rsidRDefault="005F1622" w:rsidP="005F1622">
      <w:pPr>
        <w:rPr>
          <w:szCs w:val="22"/>
        </w:rPr>
      </w:pPr>
    </w:p>
    <w:p w14:paraId="3A2145CC" w14:textId="77777777" w:rsidR="005F1622" w:rsidRDefault="005F1622" w:rsidP="005F1622">
      <w:pPr>
        <w:rPr>
          <w:szCs w:val="22"/>
        </w:rPr>
      </w:pPr>
      <w:r>
        <w:rPr>
          <w:szCs w:val="22"/>
        </w:rPr>
        <w:t>SP</w:t>
      </w:r>
    </w:p>
    <w:p w14:paraId="297F79A7" w14:textId="77777777" w:rsidR="000F2E8B" w:rsidRDefault="000F2E8B" w:rsidP="00D814A6">
      <w:pPr>
        <w:jc w:val="both"/>
        <w:rPr>
          <w:szCs w:val="22"/>
        </w:rPr>
      </w:pPr>
    </w:p>
    <w:p w14:paraId="1A6ACDA4" w14:textId="77777777"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14:paraId="0E5FDB7B" w14:textId="77777777" w:rsidR="005F1622" w:rsidRPr="005F1622" w:rsidRDefault="005F1622" w:rsidP="005F1622">
      <w:pPr>
        <w:jc w:val="both"/>
        <w:rPr>
          <w:szCs w:val="22"/>
        </w:rPr>
      </w:pPr>
    </w:p>
    <w:p w14:paraId="0E73BB6E" w14:textId="77777777" w:rsidR="005F1622" w:rsidRDefault="005F1622" w:rsidP="005F1622">
      <w:pPr>
        <w:jc w:val="both"/>
        <w:rPr>
          <w:szCs w:val="22"/>
        </w:rPr>
      </w:pPr>
      <w:r w:rsidRPr="005F1622">
        <w:rPr>
          <w:szCs w:val="22"/>
          <w:highlight w:val="green"/>
        </w:rPr>
        <w:t>Y/N/A/No answer: 51/8/22/15</w:t>
      </w:r>
    </w:p>
    <w:p w14:paraId="08EA11DA" w14:textId="77777777"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14:paraId="16BB9617" w14:textId="77777777" w:rsidR="005F1622" w:rsidRDefault="005F1622" w:rsidP="00D814A6">
      <w:pPr>
        <w:jc w:val="both"/>
        <w:rPr>
          <w:szCs w:val="22"/>
        </w:rPr>
      </w:pPr>
    </w:p>
    <w:p w14:paraId="3579A52E" w14:textId="77777777" w:rsidR="001D41C1" w:rsidRDefault="001D41C1" w:rsidP="00D814A6">
      <w:pPr>
        <w:jc w:val="both"/>
        <w:rPr>
          <w:szCs w:val="22"/>
        </w:rPr>
      </w:pPr>
    </w:p>
    <w:p w14:paraId="16C2B1BA" w14:textId="77777777" w:rsidR="00CB5E34" w:rsidRPr="00CB5E34" w:rsidRDefault="001D41C1" w:rsidP="00CB5E34">
      <w:pPr>
        <w:rPr>
          <w:b/>
          <w:szCs w:val="22"/>
        </w:rPr>
      </w:pPr>
      <w:r w:rsidRPr="00CB5E34">
        <w:rPr>
          <w:b/>
          <w:szCs w:val="22"/>
        </w:rPr>
        <w:t>20/0358</w:t>
      </w:r>
      <w:r w:rsidR="00CB5E34" w:rsidRPr="00CB5E34">
        <w:rPr>
          <w:b/>
          <w:szCs w:val="22"/>
        </w:rPr>
        <w:t>r1 (Multi-BSSID Operation with MLO, Abhishek Patil, Qualcomm)</w:t>
      </w:r>
    </w:p>
    <w:p w14:paraId="4628E225" w14:textId="77777777" w:rsidR="001D41C1" w:rsidRDefault="001D41C1" w:rsidP="00D814A6">
      <w:pPr>
        <w:jc w:val="both"/>
        <w:rPr>
          <w:szCs w:val="22"/>
        </w:rPr>
      </w:pPr>
    </w:p>
    <w:p w14:paraId="29787A69" w14:textId="77777777" w:rsidR="001D41C1" w:rsidRDefault="00CB5E34" w:rsidP="00D814A6">
      <w:pPr>
        <w:jc w:val="both"/>
        <w:rPr>
          <w:szCs w:val="22"/>
        </w:rPr>
      </w:pPr>
      <w:r>
        <w:rPr>
          <w:szCs w:val="22"/>
        </w:rPr>
        <w:t>SP#1</w:t>
      </w:r>
    </w:p>
    <w:p w14:paraId="0DFCE73D" w14:textId="77777777" w:rsidR="00CB5E34" w:rsidRDefault="00CB5E34" w:rsidP="00D814A6">
      <w:pPr>
        <w:jc w:val="both"/>
        <w:rPr>
          <w:szCs w:val="22"/>
        </w:rPr>
      </w:pPr>
    </w:p>
    <w:p w14:paraId="3A3FC183" w14:textId="77777777" w:rsidR="00CB5E34" w:rsidRDefault="00CB5E34" w:rsidP="00D814A6">
      <w:pPr>
        <w:jc w:val="both"/>
        <w:rPr>
          <w:szCs w:val="22"/>
        </w:rPr>
      </w:pPr>
      <w:r w:rsidRPr="00CB5E34">
        <w:rPr>
          <w:szCs w:val="22"/>
        </w:rPr>
        <w:t>Do you agree that an AP of an AP MLD can correspond to a transmitted BSSID or a nontransmitted BSSID in a multiple BSSID set on a link?</w:t>
      </w:r>
    </w:p>
    <w:p w14:paraId="3AEF9AD4" w14:textId="77777777" w:rsidR="008924E4" w:rsidRDefault="008924E4" w:rsidP="00D814A6">
      <w:pPr>
        <w:jc w:val="both"/>
        <w:rPr>
          <w:szCs w:val="22"/>
        </w:rPr>
      </w:pPr>
    </w:p>
    <w:p w14:paraId="1513817F" w14:textId="77777777" w:rsidR="00CB5E34" w:rsidRDefault="00CB5E34" w:rsidP="00CB5E34">
      <w:pPr>
        <w:jc w:val="both"/>
        <w:rPr>
          <w:szCs w:val="22"/>
        </w:rPr>
      </w:pPr>
      <w:r w:rsidRPr="00130246">
        <w:rPr>
          <w:szCs w:val="22"/>
          <w:highlight w:val="green"/>
        </w:rPr>
        <w:t>Approved with unanimous consent</w:t>
      </w:r>
    </w:p>
    <w:p w14:paraId="285BADBE" w14:textId="77777777"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14:paraId="60252C3C" w14:textId="77777777" w:rsidR="00CB5E34" w:rsidRDefault="00CB5E34" w:rsidP="00D814A6">
      <w:pPr>
        <w:jc w:val="both"/>
        <w:rPr>
          <w:szCs w:val="22"/>
        </w:rPr>
      </w:pPr>
    </w:p>
    <w:p w14:paraId="0D1EEE50" w14:textId="77777777" w:rsidR="00CB5E34" w:rsidRDefault="00CB5E34" w:rsidP="00D814A6">
      <w:pPr>
        <w:jc w:val="both"/>
        <w:rPr>
          <w:szCs w:val="22"/>
        </w:rPr>
      </w:pPr>
    </w:p>
    <w:p w14:paraId="76A937D8" w14:textId="77777777" w:rsidR="008924E4" w:rsidRDefault="008924E4" w:rsidP="00D814A6">
      <w:pPr>
        <w:jc w:val="both"/>
        <w:rPr>
          <w:szCs w:val="22"/>
        </w:rPr>
      </w:pPr>
      <w:r>
        <w:rPr>
          <w:szCs w:val="22"/>
        </w:rPr>
        <w:t>SP#2</w:t>
      </w:r>
    </w:p>
    <w:p w14:paraId="54D04FEE" w14:textId="77777777" w:rsidR="008924E4" w:rsidRDefault="008924E4" w:rsidP="00D814A6">
      <w:pPr>
        <w:jc w:val="both"/>
        <w:rPr>
          <w:szCs w:val="22"/>
        </w:rPr>
      </w:pPr>
    </w:p>
    <w:p w14:paraId="56973E0B" w14:textId="77777777"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14:paraId="03340B02" w14:textId="77777777" w:rsidR="008924E4" w:rsidRDefault="00DB5229" w:rsidP="00432B83">
      <w:pPr>
        <w:pStyle w:val="ListParagraph"/>
        <w:numPr>
          <w:ilvl w:val="0"/>
          <w:numId w:val="66"/>
        </w:numPr>
        <w:jc w:val="both"/>
        <w:rPr>
          <w:szCs w:val="22"/>
        </w:rPr>
      </w:pPr>
      <w:r w:rsidRPr="00DB5229">
        <w:rPr>
          <w:szCs w:val="22"/>
        </w:rPr>
        <w:t>Note: APs within a multiple BSSID set are, by definition, operating on the same channel</w:t>
      </w:r>
    </w:p>
    <w:p w14:paraId="7E970B7D" w14:textId="77777777" w:rsidR="00DB5229" w:rsidRDefault="00DB5229" w:rsidP="00DB5229">
      <w:pPr>
        <w:jc w:val="both"/>
        <w:rPr>
          <w:szCs w:val="22"/>
        </w:rPr>
      </w:pPr>
    </w:p>
    <w:p w14:paraId="03A0AA5C" w14:textId="77777777" w:rsidR="00DB5229" w:rsidRDefault="00DB5229" w:rsidP="00DB5229">
      <w:pPr>
        <w:jc w:val="both"/>
        <w:rPr>
          <w:szCs w:val="22"/>
        </w:rPr>
      </w:pPr>
      <w:r w:rsidRPr="00130246">
        <w:rPr>
          <w:szCs w:val="22"/>
          <w:highlight w:val="green"/>
        </w:rPr>
        <w:t>Approved with unanimous consent</w:t>
      </w:r>
    </w:p>
    <w:p w14:paraId="45B43DD9" w14:textId="77777777"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14:paraId="2EB5910A" w14:textId="77777777" w:rsidR="00DB5229" w:rsidRDefault="00DB5229" w:rsidP="00DB5229">
      <w:pPr>
        <w:jc w:val="both"/>
        <w:rPr>
          <w:szCs w:val="22"/>
        </w:rPr>
      </w:pPr>
    </w:p>
    <w:p w14:paraId="0689F2FF" w14:textId="77777777" w:rsidR="00844CB0" w:rsidRDefault="00844CB0" w:rsidP="00DB5229">
      <w:pPr>
        <w:jc w:val="both"/>
        <w:rPr>
          <w:szCs w:val="22"/>
        </w:rPr>
      </w:pPr>
    </w:p>
    <w:p w14:paraId="753BC340" w14:textId="77777777" w:rsidR="00844CB0" w:rsidRDefault="00844CB0" w:rsidP="00844CB0">
      <w:pPr>
        <w:jc w:val="both"/>
        <w:rPr>
          <w:szCs w:val="22"/>
        </w:rPr>
      </w:pPr>
      <w:r>
        <w:rPr>
          <w:szCs w:val="22"/>
        </w:rPr>
        <w:t>SP#3</w:t>
      </w:r>
    </w:p>
    <w:p w14:paraId="10BE6B4F" w14:textId="77777777" w:rsidR="00844CB0" w:rsidRDefault="00844CB0" w:rsidP="00DB5229">
      <w:pPr>
        <w:jc w:val="both"/>
        <w:rPr>
          <w:szCs w:val="22"/>
        </w:rPr>
      </w:pPr>
    </w:p>
    <w:p w14:paraId="74276F51" w14:textId="77777777"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14:paraId="27E66A6B" w14:textId="77777777" w:rsidR="00844CB0" w:rsidRPr="00844CB0" w:rsidRDefault="00844CB0" w:rsidP="00432B83">
      <w:pPr>
        <w:pStyle w:val="ListParagraph"/>
        <w:numPr>
          <w:ilvl w:val="0"/>
          <w:numId w:val="66"/>
        </w:numPr>
        <w:jc w:val="both"/>
        <w:rPr>
          <w:szCs w:val="22"/>
          <w:lang w:val="en-US"/>
        </w:rPr>
      </w:pPr>
      <w:r w:rsidRPr="00844CB0">
        <w:rPr>
          <w:szCs w:val="22"/>
          <w:lang w:val="en-US"/>
        </w:rPr>
        <w:t>Note: APs within a co-hosted BSSID set are, by definition, operating on the same channel</w:t>
      </w:r>
    </w:p>
    <w:p w14:paraId="4D8D453D" w14:textId="77777777" w:rsidR="00844CB0" w:rsidRDefault="00844CB0" w:rsidP="00DB5229">
      <w:pPr>
        <w:jc w:val="both"/>
        <w:rPr>
          <w:szCs w:val="22"/>
        </w:rPr>
      </w:pPr>
    </w:p>
    <w:p w14:paraId="3FA6221B" w14:textId="77777777" w:rsidR="00844CB0" w:rsidRDefault="00844CB0" w:rsidP="00844CB0">
      <w:pPr>
        <w:jc w:val="both"/>
        <w:rPr>
          <w:szCs w:val="22"/>
        </w:rPr>
      </w:pPr>
      <w:r w:rsidRPr="00130246">
        <w:rPr>
          <w:szCs w:val="22"/>
          <w:highlight w:val="green"/>
        </w:rPr>
        <w:t>Approved with unanimous consent</w:t>
      </w:r>
    </w:p>
    <w:p w14:paraId="637743B1" w14:textId="77777777"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14:paraId="716CCDFE" w14:textId="77777777" w:rsidR="00844CB0" w:rsidRDefault="00844CB0" w:rsidP="00DB5229">
      <w:pPr>
        <w:jc w:val="both"/>
        <w:rPr>
          <w:szCs w:val="22"/>
        </w:rPr>
      </w:pPr>
    </w:p>
    <w:p w14:paraId="76276A4D" w14:textId="77777777" w:rsidR="00F97D56" w:rsidRDefault="00F97D56" w:rsidP="00F97D56">
      <w:pPr>
        <w:jc w:val="both"/>
      </w:pPr>
      <w:r>
        <w:rPr>
          <w:szCs w:val="22"/>
        </w:rPr>
        <w:t xml:space="preserve">Reference:  </w:t>
      </w:r>
      <w:r>
        <w:t>11-20-0511-12</w:t>
      </w:r>
      <w:r w:rsidRPr="00505A11">
        <w:t>-00be-minutes-for-tgbe-mac-ad-hoc-teleconferences-march-and-may-2020</w:t>
      </w:r>
    </w:p>
    <w:p w14:paraId="612614DD" w14:textId="77777777" w:rsidR="00E11A14" w:rsidRPr="005758D1" w:rsidRDefault="00E11A14" w:rsidP="00E11A14">
      <w:pPr>
        <w:pStyle w:val="Heading2"/>
        <w:rPr>
          <w:u w:val="none"/>
          <w:lang w:val="en-US"/>
        </w:rPr>
      </w:pPr>
      <w:bookmarkStart w:id="1886" w:name="_Toc42188691"/>
      <w:r>
        <w:rPr>
          <w:u w:val="none"/>
          <w:lang w:val="en-US"/>
        </w:rPr>
        <w:t>May 8 (MAC):  4</w:t>
      </w:r>
      <w:r w:rsidRPr="005758D1">
        <w:rPr>
          <w:u w:val="none"/>
          <w:lang w:val="en-US"/>
        </w:rPr>
        <w:t xml:space="preserve"> </w:t>
      </w:r>
      <w:r>
        <w:rPr>
          <w:u w:val="none"/>
          <w:lang w:val="en-US"/>
        </w:rPr>
        <w:t>SPs</w:t>
      </w:r>
      <w:bookmarkEnd w:id="1886"/>
      <w:r>
        <w:rPr>
          <w:u w:val="none"/>
          <w:lang w:val="en-US"/>
        </w:rPr>
        <w:t xml:space="preserve"> </w:t>
      </w:r>
    </w:p>
    <w:p w14:paraId="0CFB5D19" w14:textId="77777777" w:rsidR="00E11A14" w:rsidRDefault="00E11A14" w:rsidP="00E11A14">
      <w:pPr>
        <w:jc w:val="both"/>
        <w:rPr>
          <w:szCs w:val="22"/>
        </w:rPr>
      </w:pPr>
    </w:p>
    <w:p w14:paraId="222F3065" w14:textId="77777777"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r w:rsidRPr="00E11A14">
        <w:rPr>
          <w:b/>
          <w:szCs w:val="22"/>
        </w:rPr>
        <w:t>Taewon Song</w:t>
      </w:r>
      <w:r>
        <w:rPr>
          <w:b/>
          <w:szCs w:val="22"/>
        </w:rPr>
        <w:t>, LGE</w:t>
      </w:r>
      <w:r w:rsidRPr="00B260B7">
        <w:rPr>
          <w:b/>
          <w:szCs w:val="22"/>
        </w:rPr>
        <w:t>)</w:t>
      </w:r>
      <w:r w:rsidRPr="00B260B7">
        <w:rPr>
          <w:b/>
          <w:szCs w:val="22"/>
        </w:rPr>
        <w:br/>
      </w:r>
    </w:p>
    <w:p w14:paraId="076061E5" w14:textId="77777777" w:rsidR="003171D8" w:rsidRDefault="003171D8" w:rsidP="00E11A14">
      <w:pPr>
        <w:rPr>
          <w:szCs w:val="22"/>
        </w:rPr>
      </w:pPr>
      <w:r>
        <w:rPr>
          <w:szCs w:val="22"/>
        </w:rPr>
        <w:t>SP#1</w:t>
      </w:r>
    </w:p>
    <w:p w14:paraId="17984172" w14:textId="77777777" w:rsidR="003171D8" w:rsidRDefault="003171D8" w:rsidP="00E11A14">
      <w:pPr>
        <w:rPr>
          <w:szCs w:val="22"/>
        </w:rPr>
      </w:pPr>
    </w:p>
    <w:p w14:paraId="47136F2E" w14:textId="77777777"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14:paraId="4F9D1D77" w14:textId="77777777" w:rsidR="008F1932" w:rsidRPr="008F1932" w:rsidRDefault="008F1932" w:rsidP="008F1932">
      <w:pPr>
        <w:pStyle w:val="ListParagraph"/>
        <w:numPr>
          <w:ilvl w:val="0"/>
          <w:numId w:val="66"/>
        </w:numPr>
        <w:rPr>
          <w:szCs w:val="22"/>
        </w:rPr>
      </w:pPr>
      <w:r w:rsidRPr="008F1932">
        <w:rPr>
          <w:szCs w:val="22"/>
        </w:rPr>
        <w:t>A detailed method is TBD.</w:t>
      </w:r>
    </w:p>
    <w:p w14:paraId="59802B55" w14:textId="77777777" w:rsidR="008F1932" w:rsidRDefault="008F1932" w:rsidP="008F1932">
      <w:pPr>
        <w:rPr>
          <w:szCs w:val="22"/>
        </w:rPr>
      </w:pPr>
    </w:p>
    <w:p w14:paraId="250B3233" w14:textId="77777777" w:rsidR="003171D8" w:rsidRDefault="008F1932" w:rsidP="008F1932">
      <w:pPr>
        <w:rPr>
          <w:szCs w:val="22"/>
        </w:rPr>
      </w:pPr>
      <w:r w:rsidRPr="008F1932">
        <w:rPr>
          <w:szCs w:val="22"/>
          <w:highlight w:val="red"/>
        </w:rPr>
        <w:t>Y/N/A/No answer: 14/23/37/7</w:t>
      </w:r>
    </w:p>
    <w:p w14:paraId="39918B98" w14:textId="77777777" w:rsidR="008F1932" w:rsidRDefault="008F1932">
      <w:pPr>
        <w:rPr>
          <w:szCs w:val="22"/>
        </w:rPr>
      </w:pPr>
      <w:r>
        <w:rPr>
          <w:szCs w:val="22"/>
        </w:rPr>
        <w:br w:type="page"/>
      </w:r>
    </w:p>
    <w:p w14:paraId="1FA5217C" w14:textId="77777777" w:rsidR="00E11A14" w:rsidRPr="000A5E23" w:rsidRDefault="000A5E23" w:rsidP="00E11A14">
      <w:pPr>
        <w:rPr>
          <w:b/>
          <w:szCs w:val="22"/>
        </w:rPr>
      </w:pPr>
      <w:r w:rsidRPr="000A5E23">
        <w:rPr>
          <w:b/>
          <w:szCs w:val="22"/>
        </w:rPr>
        <w:lastRenderedPageBreak/>
        <w:t>20/0442r1 (MLA: Group addressed frames delivery, Duncan Ho, Qualcomm)</w:t>
      </w:r>
    </w:p>
    <w:p w14:paraId="1D024EAB" w14:textId="77777777" w:rsidR="000A5E23" w:rsidRDefault="000A5E23" w:rsidP="00E11A14">
      <w:pPr>
        <w:rPr>
          <w:szCs w:val="22"/>
        </w:rPr>
      </w:pPr>
    </w:p>
    <w:p w14:paraId="7C90A792" w14:textId="77777777" w:rsidR="000A5E23" w:rsidRDefault="000A5E23" w:rsidP="00E11A14">
      <w:pPr>
        <w:rPr>
          <w:szCs w:val="22"/>
        </w:rPr>
      </w:pPr>
      <w:r>
        <w:rPr>
          <w:szCs w:val="22"/>
        </w:rPr>
        <w:t>SP#1</w:t>
      </w:r>
    </w:p>
    <w:p w14:paraId="547987BF" w14:textId="77777777" w:rsidR="000A5E23" w:rsidRDefault="000A5E23" w:rsidP="00E11A14">
      <w:pPr>
        <w:rPr>
          <w:szCs w:val="22"/>
        </w:rPr>
      </w:pPr>
    </w:p>
    <w:p w14:paraId="55598007" w14:textId="77777777" w:rsidR="00273199" w:rsidRDefault="00273199" w:rsidP="00273199">
      <w:pPr>
        <w:rPr>
          <w:szCs w:val="22"/>
        </w:rPr>
      </w:pPr>
      <w:r w:rsidRPr="00273199">
        <w:rPr>
          <w:szCs w:val="22"/>
        </w:rPr>
        <w:t>Do you agree to ad</w:t>
      </w:r>
      <w:r>
        <w:rPr>
          <w:szCs w:val="22"/>
        </w:rPr>
        <w:t>d to the TGbe SFD the following:</w:t>
      </w:r>
    </w:p>
    <w:p w14:paraId="65917DFC" w14:textId="77777777" w:rsidR="000A5E23" w:rsidRPr="00273199" w:rsidRDefault="00273199" w:rsidP="00273199">
      <w:pPr>
        <w:pStyle w:val="ListParagraph"/>
        <w:numPr>
          <w:ilvl w:val="0"/>
          <w:numId w:val="66"/>
        </w:numPr>
        <w:rPr>
          <w:szCs w:val="22"/>
        </w:rPr>
      </w:pPr>
      <w:r w:rsidRPr="00273199">
        <w:rPr>
          <w:szCs w:val="22"/>
        </w:rPr>
        <w:t>For R1, each AP affiliated with an STR AP MLD shall follow the baseline rules for scheduling Beacon frame transmissions</w:t>
      </w:r>
    </w:p>
    <w:p w14:paraId="199B068A" w14:textId="77777777" w:rsidR="00E11A14" w:rsidRDefault="00E11A14" w:rsidP="00E11A14">
      <w:pPr>
        <w:rPr>
          <w:szCs w:val="22"/>
        </w:rPr>
      </w:pPr>
    </w:p>
    <w:p w14:paraId="6B569560" w14:textId="77777777" w:rsidR="00273199" w:rsidRDefault="00273199" w:rsidP="00E11A14">
      <w:pPr>
        <w:rPr>
          <w:szCs w:val="22"/>
        </w:rPr>
      </w:pPr>
      <w:r w:rsidRPr="00273199">
        <w:rPr>
          <w:szCs w:val="22"/>
          <w:highlight w:val="green"/>
        </w:rPr>
        <w:t>Y/N/A/No answer: 44/4/32/15</w:t>
      </w:r>
    </w:p>
    <w:p w14:paraId="73AD7B62" w14:textId="77777777"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14:paraId="61635403" w14:textId="77777777" w:rsidR="00273199" w:rsidRDefault="00273199" w:rsidP="00E11A14">
      <w:pPr>
        <w:rPr>
          <w:szCs w:val="22"/>
        </w:rPr>
      </w:pPr>
    </w:p>
    <w:p w14:paraId="3A9AE935" w14:textId="77777777" w:rsidR="00273199" w:rsidRDefault="00273199" w:rsidP="00E11A14">
      <w:pPr>
        <w:rPr>
          <w:szCs w:val="22"/>
        </w:rPr>
      </w:pPr>
    </w:p>
    <w:p w14:paraId="63F1623B" w14:textId="77777777"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14:paraId="3E525251" w14:textId="77777777" w:rsidR="00C42A1B" w:rsidRDefault="00C42A1B" w:rsidP="00E11A14">
      <w:pPr>
        <w:rPr>
          <w:szCs w:val="22"/>
        </w:rPr>
      </w:pPr>
    </w:p>
    <w:p w14:paraId="772CC1F1" w14:textId="77777777" w:rsidR="00C42A1B" w:rsidRDefault="00C42A1B" w:rsidP="00E11A14">
      <w:pPr>
        <w:rPr>
          <w:szCs w:val="22"/>
        </w:rPr>
      </w:pPr>
      <w:r>
        <w:rPr>
          <w:szCs w:val="22"/>
        </w:rPr>
        <w:t>SP#1</w:t>
      </w:r>
    </w:p>
    <w:p w14:paraId="0B193690" w14:textId="77777777" w:rsidR="004E0EE7" w:rsidRDefault="004E0EE7" w:rsidP="00E11A14">
      <w:pPr>
        <w:rPr>
          <w:szCs w:val="22"/>
        </w:rPr>
      </w:pPr>
    </w:p>
    <w:p w14:paraId="614ED71A" w14:textId="77777777" w:rsidR="00AB1BCF" w:rsidRPr="00AB1BCF" w:rsidRDefault="00AB1BCF" w:rsidP="00AB1BCF">
      <w:pPr>
        <w:rPr>
          <w:szCs w:val="22"/>
        </w:rPr>
      </w:pPr>
      <w:r w:rsidRPr="00AB1BCF">
        <w:rPr>
          <w:szCs w:val="22"/>
        </w:rPr>
        <w:t>Do you support that different SN space for group addressed data frame are used in different links?</w:t>
      </w:r>
    </w:p>
    <w:p w14:paraId="289EE167" w14:textId="77777777" w:rsidR="00AB1BCF" w:rsidRPr="00AB1BCF" w:rsidRDefault="00AB1BCF" w:rsidP="00AB1BCF">
      <w:pPr>
        <w:rPr>
          <w:szCs w:val="22"/>
        </w:rPr>
      </w:pPr>
    </w:p>
    <w:p w14:paraId="723A07E7" w14:textId="77777777" w:rsidR="00C42A1B" w:rsidRDefault="00AB1BCF" w:rsidP="00AB1BCF">
      <w:pPr>
        <w:rPr>
          <w:szCs w:val="22"/>
        </w:rPr>
      </w:pPr>
      <w:r w:rsidRPr="00AB1BCF">
        <w:rPr>
          <w:szCs w:val="22"/>
          <w:highlight w:val="red"/>
        </w:rPr>
        <w:t>Y/N/A: 21/28/29</w:t>
      </w:r>
    </w:p>
    <w:p w14:paraId="374E20CE" w14:textId="77777777" w:rsidR="00C42A1B" w:rsidRDefault="00C42A1B" w:rsidP="00E11A14">
      <w:pPr>
        <w:rPr>
          <w:szCs w:val="22"/>
        </w:rPr>
      </w:pPr>
    </w:p>
    <w:p w14:paraId="4B4D4A4A" w14:textId="77777777" w:rsidR="00C42A1B" w:rsidRDefault="00C42A1B" w:rsidP="00E11A14">
      <w:pPr>
        <w:rPr>
          <w:szCs w:val="22"/>
        </w:rPr>
      </w:pPr>
    </w:p>
    <w:p w14:paraId="6F27CF59" w14:textId="77777777"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r w:rsidR="005D4D69" w:rsidRPr="005D4D69">
        <w:rPr>
          <w:b/>
          <w:szCs w:val="22"/>
        </w:rPr>
        <w:br/>
      </w:r>
      <w:r w:rsidR="005D4D69">
        <w:rPr>
          <w:szCs w:val="22"/>
        </w:rPr>
        <w:br/>
        <w:t>SP#</w:t>
      </w:r>
      <w:r w:rsidR="00173F93">
        <w:rPr>
          <w:szCs w:val="22"/>
        </w:rPr>
        <w:t>3</w:t>
      </w:r>
    </w:p>
    <w:p w14:paraId="654A7AB2" w14:textId="77777777" w:rsidR="005D4D69" w:rsidRDefault="005D4D69" w:rsidP="00E11A14">
      <w:pPr>
        <w:rPr>
          <w:szCs w:val="22"/>
        </w:rPr>
      </w:pPr>
    </w:p>
    <w:p w14:paraId="7551F81F" w14:textId="77777777"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14:paraId="64A8A7F5" w14:textId="77777777" w:rsidR="00AB1BCF" w:rsidRDefault="00AB1BCF" w:rsidP="00E11A14">
      <w:pPr>
        <w:rPr>
          <w:szCs w:val="22"/>
        </w:rPr>
      </w:pPr>
    </w:p>
    <w:p w14:paraId="35405505" w14:textId="77777777" w:rsidR="00173F93" w:rsidRDefault="00173F93" w:rsidP="00173F93">
      <w:pPr>
        <w:jc w:val="both"/>
        <w:rPr>
          <w:szCs w:val="22"/>
        </w:rPr>
      </w:pPr>
      <w:r w:rsidRPr="00130246">
        <w:rPr>
          <w:szCs w:val="22"/>
          <w:highlight w:val="green"/>
        </w:rPr>
        <w:t>Approved with unanimous consent</w:t>
      </w:r>
    </w:p>
    <w:p w14:paraId="000A73B1" w14:textId="77777777"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14:paraId="2C04FCBB" w14:textId="77777777" w:rsidR="00173F93" w:rsidRDefault="00173F93" w:rsidP="00E11A14">
      <w:pPr>
        <w:rPr>
          <w:szCs w:val="22"/>
        </w:rPr>
      </w:pPr>
    </w:p>
    <w:p w14:paraId="56606AF3" w14:textId="77777777" w:rsidR="00E11A14" w:rsidRDefault="00E11A14" w:rsidP="00E11A14">
      <w:pPr>
        <w:jc w:val="both"/>
      </w:pPr>
      <w:r>
        <w:rPr>
          <w:szCs w:val="22"/>
        </w:rPr>
        <w:t xml:space="preserve">Reference:  </w:t>
      </w:r>
      <w:r>
        <w:t>11-20-0511-13</w:t>
      </w:r>
      <w:r w:rsidRPr="00505A11">
        <w:t>-00be-minutes-for-tgbe-mac-ad-hoc-teleconferences-march-and-may-2020</w:t>
      </w:r>
    </w:p>
    <w:p w14:paraId="4BF3CBA9" w14:textId="77777777" w:rsidR="00EF289A" w:rsidRPr="005758D1" w:rsidRDefault="00EF289A" w:rsidP="00EF289A">
      <w:pPr>
        <w:pStyle w:val="Heading2"/>
        <w:rPr>
          <w:u w:val="none"/>
          <w:lang w:val="en-US"/>
        </w:rPr>
      </w:pPr>
      <w:bookmarkStart w:id="1887" w:name="_Toc42188692"/>
      <w:r>
        <w:rPr>
          <w:u w:val="none"/>
          <w:lang w:val="en-US"/>
        </w:rPr>
        <w:t>May 11 (PHY):  1</w:t>
      </w:r>
      <w:r w:rsidRPr="005758D1">
        <w:rPr>
          <w:u w:val="none"/>
          <w:lang w:val="en-US"/>
        </w:rPr>
        <w:t xml:space="preserve"> </w:t>
      </w:r>
      <w:r>
        <w:rPr>
          <w:u w:val="none"/>
          <w:lang w:val="en-US"/>
        </w:rPr>
        <w:t>SP</w:t>
      </w:r>
      <w:bookmarkEnd w:id="1887"/>
      <w:r>
        <w:rPr>
          <w:u w:val="none"/>
          <w:lang w:val="en-US"/>
        </w:rPr>
        <w:t xml:space="preserve"> </w:t>
      </w:r>
    </w:p>
    <w:p w14:paraId="62D8F500" w14:textId="77777777" w:rsidR="00EF289A" w:rsidRDefault="00EF289A" w:rsidP="00E11A14">
      <w:pPr>
        <w:rPr>
          <w:szCs w:val="22"/>
        </w:rPr>
      </w:pPr>
    </w:p>
    <w:p w14:paraId="383BDC57" w14:textId="77777777"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11be PPDU format, Dongguk Lim, LGE)</w:t>
      </w:r>
    </w:p>
    <w:p w14:paraId="6B80B930" w14:textId="77777777" w:rsidR="005A2A79" w:rsidRDefault="005A2A79" w:rsidP="00E11A14">
      <w:pPr>
        <w:rPr>
          <w:szCs w:val="22"/>
        </w:rPr>
      </w:pPr>
    </w:p>
    <w:p w14:paraId="444D607F" w14:textId="77777777" w:rsidR="005A2A79" w:rsidRDefault="005A2A79" w:rsidP="00E11A14">
      <w:pPr>
        <w:rPr>
          <w:szCs w:val="22"/>
        </w:rPr>
      </w:pPr>
      <w:r>
        <w:rPr>
          <w:szCs w:val="22"/>
        </w:rPr>
        <w:t>SP#1</w:t>
      </w:r>
    </w:p>
    <w:p w14:paraId="677BBDED" w14:textId="77777777" w:rsidR="005A2A79" w:rsidRDefault="005A2A79" w:rsidP="00E11A14">
      <w:pPr>
        <w:rPr>
          <w:szCs w:val="22"/>
        </w:rPr>
      </w:pPr>
    </w:p>
    <w:p w14:paraId="11322C7B" w14:textId="77777777" w:rsidR="00C165A2" w:rsidRDefault="00C165A2" w:rsidP="00C165A2">
      <w:pPr>
        <w:jc w:val="both"/>
        <w:rPr>
          <w:szCs w:val="22"/>
        </w:rPr>
      </w:pPr>
      <w:r w:rsidRPr="00C165A2">
        <w:rPr>
          <w:szCs w:val="22"/>
        </w:rPr>
        <w:t>Do you agree to add t</w:t>
      </w:r>
      <w:r>
        <w:rPr>
          <w:szCs w:val="22"/>
        </w:rPr>
        <w:t>he following into the 11be SFD?</w:t>
      </w:r>
    </w:p>
    <w:p w14:paraId="4CE11611" w14:textId="77777777" w:rsidR="00C165A2" w:rsidRDefault="00C165A2" w:rsidP="00C165A2">
      <w:pPr>
        <w:pStyle w:val="ListParagraph"/>
        <w:numPr>
          <w:ilvl w:val="0"/>
          <w:numId w:val="66"/>
        </w:numPr>
        <w:jc w:val="both"/>
        <w:rPr>
          <w:szCs w:val="22"/>
        </w:rPr>
      </w:pPr>
      <w:r w:rsidRPr="00C165A2">
        <w:rPr>
          <w:szCs w:val="22"/>
        </w:rPr>
        <w:t xml:space="preserve">The EHT PPDU sent to a single user has the EHT-SIG field. </w:t>
      </w:r>
    </w:p>
    <w:p w14:paraId="72186A88" w14:textId="77777777" w:rsidR="00C165A2" w:rsidRPr="00C165A2" w:rsidRDefault="00C165A2" w:rsidP="00C165A2">
      <w:pPr>
        <w:pStyle w:val="ListParagraph"/>
        <w:numPr>
          <w:ilvl w:val="1"/>
          <w:numId w:val="66"/>
        </w:numPr>
        <w:jc w:val="both"/>
        <w:rPr>
          <w:szCs w:val="22"/>
        </w:rPr>
      </w:pPr>
      <w:r w:rsidRPr="00C165A2">
        <w:rPr>
          <w:szCs w:val="22"/>
        </w:rPr>
        <w:t>A subfield that indicates preamble puncturing pattern can be present in the U-SIG and/or EHT-SIG field.</w:t>
      </w:r>
    </w:p>
    <w:p w14:paraId="2DBBD3E0" w14:textId="77777777" w:rsidR="00A808D2" w:rsidRDefault="00A808D2" w:rsidP="00E11A14">
      <w:pPr>
        <w:rPr>
          <w:szCs w:val="22"/>
        </w:rPr>
      </w:pPr>
    </w:p>
    <w:p w14:paraId="19BC0494" w14:textId="77777777"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14:paraId="5D087130" w14:textId="77777777"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14:paraId="27EB2CF5" w14:textId="77777777" w:rsidR="00E324F2" w:rsidRDefault="00E324F2" w:rsidP="00E11A14">
      <w:pPr>
        <w:rPr>
          <w:szCs w:val="22"/>
        </w:rPr>
      </w:pPr>
    </w:p>
    <w:p w14:paraId="042889C6" w14:textId="77777777" w:rsidR="005500C8" w:rsidRDefault="005500C8" w:rsidP="00E11A14">
      <w:pPr>
        <w:rPr>
          <w:szCs w:val="22"/>
        </w:rPr>
      </w:pPr>
      <w:r>
        <w:rPr>
          <w:szCs w:val="22"/>
        </w:rPr>
        <w:t xml:space="preserve">Reference:  </w:t>
      </w:r>
      <w:r w:rsidR="007B07BF" w:rsidRPr="007B07BF">
        <w:rPr>
          <w:szCs w:val="22"/>
        </w:rPr>
        <w:t>11-20-0708-02-00be-minutes-for-tgbe-phy-ad-hoc-cc-march-to-may-2020</w:t>
      </w:r>
    </w:p>
    <w:p w14:paraId="223A3172" w14:textId="77777777" w:rsidR="00683111" w:rsidRDefault="00683111">
      <w:pPr>
        <w:rPr>
          <w:szCs w:val="22"/>
        </w:rPr>
      </w:pPr>
      <w:r>
        <w:rPr>
          <w:szCs w:val="22"/>
        </w:rPr>
        <w:br w:type="page"/>
      </w:r>
    </w:p>
    <w:p w14:paraId="2D87A4F4" w14:textId="77777777" w:rsidR="00683111" w:rsidRPr="005758D1" w:rsidRDefault="00683111" w:rsidP="00683111">
      <w:pPr>
        <w:pStyle w:val="Heading2"/>
        <w:rPr>
          <w:u w:val="none"/>
          <w:lang w:val="en-US"/>
        </w:rPr>
      </w:pPr>
      <w:bookmarkStart w:id="1888" w:name="_Toc42188693"/>
      <w:r>
        <w:rPr>
          <w:u w:val="none"/>
          <w:lang w:val="en-US"/>
        </w:rPr>
        <w:lastRenderedPageBreak/>
        <w:t xml:space="preserve">May 11 (MAC):  </w:t>
      </w:r>
      <w:r w:rsidR="00711B13">
        <w:rPr>
          <w:u w:val="none"/>
          <w:lang w:val="en-US"/>
        </w:rPr>
        <w:t>2</w:t>
      </w:r>
      <w:r w:rsidRPr="005758D1">
        <w:rPr>
          <w:u w:val="none"/>
          <w:lang w:val="en-US"/>
        </w:rPr>
        <w:t xml:space="preserve"> </w:t>
      </w:r>
      <w:r>
        <w:rPr>
          <w:u w:val="none"/>
          <w:lang w:val="en-US"/>
        </w:rPr>
        <w:t>SPs</w:t>
      </w:r>
      <w:bookmarkEnd w:id="1888"/>
      <w:r>
        <w:rPr>
          <w:u w:val="none"/>
          <w:lang w:val="en-US"/>
        </w:rPr>
        <w:t xml:space="preserve"> </w:t>
      </w:r>
    </w:p>
    <w:p w14:paraId="47CFE381" w14:textId="77777777" w:rsidR="00683111" w:rsidRDefault="00683111" w:rsidP="00E11A14">
      <w:pPr>
        <w:rPr>
          <w:szCs w:val="22"/>
        </w:rPr>
      </w:pPr>
    </w:p>
    <w:p w14:paraId="0D57B4EB" w14:textId="77777777" w:rsidR="00683111" w:rsidRDefault="00711B13" w:rsidP="00E11A14">
      <w:pPr>
        <w:rPr>
          <w:szCs w:val="22"/>
        </w:rPr>
      </w:pPr>
      <w:r w:rsidRPr="00711B13">
        <w:rPr>
          <w:b/>
          <w:szCs w:val="22"/>
        </w:rPr>
        <w:t>19/1822r9 (Multi-link security consideration, Po-Kai Huang, Intel)</w:t>
      </w:r>
      <w:r w:rsidRPr="00711B13">
        <w:rPr>
          <w:b/>
          <w:szCs w:val="22"/>
        </w:rPr>
        <w:br/>
      </w:r>
      <w:r>
        <w:rPr>
          <w:szCs w:val="22"/>
        </w:rPr>
        <w:br/>
        <w:t>SP#3</w:t>
      </w:r>
    </w:p>
    <w:p w14:paraId="78C441CE" w14:textId="77777777" w:rsidR="00711B13" w:rsidRDefault="00711B13" w:rsidP="00E11A14">
      <w:pPr>
        <w:rPr>
          <w:szCs w:val="22"/>
        </w:rPr>
      </w:pPr>
    </w:p>
    <w:p w14:paraId="1C1D8302" w14:textId="77777777" w:rsidR="00711B13" w:rsidRDefault="00711B13" w:rsidP="00711B13">
      <w:pPr>
        <w:jc w:val="both"/>
        <w:rPr>
          <w:szCs w:val="22"/>
        </w:rPr>
      </w:pPr>
      <w:r w:rsidRPr="00711B13">
        <w:rPr>
          <w:szCs w:val="22"/>
        </w:rPr>
        <w:t>Between two MLDs, do you support to use the MLD MAC addresses to derive PMK under SAE method and PTK in 11be SFD?</w:t>
      </w:r>
    </w:p>
    <w:p w14:paraId="3337B147" w14:textId="77777777" w:rsidR="00711B13" w:rsidRDefault="00711B13" w:rsidP="00E11A14">
      <w:pPr>
        <w:rPr>
          <w:szCs w:val="22"/>
        </w:rPr>
      </w:pPr>
    </w:p>
    <w:p w14:paraId="7A98CA8E" w14:textId="77777777" w:rsidR="00711B13" w:rsidRDefault="00711B13" w:rsidP="00711B13">
      <w:pPr>
        <w:jc w:val="both"/>
        <w:rPr>
          <w:szCs w:val="22"/>
        </w:rPr>
      </w:pPr>
      <w:r w:rsidRPr="00130246">
        <w:rPr>
          <w:szCs w:val="22"/>
          <w:highlight w:val="green"/>
        </w:rPr>
        <w:t>Approved with unanimous consent</w:t>
      </w:r>
    </w:p>
    <w:p w14:paraId="529F9AA7" w14:textId="77777777"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14:paraId="4FFCD641" w14:textId="77777777" w:rsidR="00711B13" w:rsidRDefault="00711B13" w:rsidP="00E11A14">
      <w:pPr>
        <w:rPr>
          <w:szCs w:val="22"/>
        </w:rPr>
      </w:pPr>
    </w:p>
    <w:p w14:paraId="31B4506F" w14:textId="77777777" w:rsidR="006C3C2F" w:rsidRDefault="006C3C2F" w:rsidP="00E11A14">
      <w:pPr>
        <w:rPr>
          <w:szCs w:val="22"/>
        </w:rPr>
      </w:pPr>
    </w:p>
    <w:p w14:paraId="6D7E7D7A" w14:textId="77777777" w:rsidR="006C3C2F" w:rsidRPr="006C3C2F" w:rsidRDefault="006C3C2F" w:rsidP="00E11A14">
      <w:pPr>
        <w:rPr>
          <w:b/>
          <w:szCs w:val="22"/>
        </w:rPr>
      </w:pPr>
      <w:r w:rsidRPr="006C3C2F">
        <w:rPr>
          <w:b/>
          <w:szCs w:val="22"/>
        </w:rPr>
        <w:t>20/0069r5 (multi-link communication mode definition, Yonggang Fang, ZTE TX)</w:t>
      </w:r>
    </w:p>
    <w:p w14:paraId="28A09247" w14:textId="77777777" w:rsidR="006C3C2F" w:rsidRDefault="006C3C2F" w:rsidP="00E11A14">
      <w:pPr>
        <w:rPr>
          <w:szCs w:val="22"/>
        </w:rPr>
      </w:pPr>
    </w:p>
    <w:p w14:paraId="3318896E" w14:textId="77777777" w:rsidR="006C3C2F" w:rsidRDefault="006C3C2F" w:rsidP="00E11A14">
      <w:pPr>
        <w:rPr>
          <w:szCs w:val="22"/>
        </w:rPr>
      </w:pPr>
      <w:r>
        <w:rPr>
          <w:szCs w:val="22"/>
        </w:rPr>
        <w:t>SP#1 (modified text)</w:t>
      </w:r>
    </w:p>
    <w:p w14:paraId="4F5D206B" w14:textId="77777777" w:rsidR="006C3C2F" w:rsidRDefault="006C3C2F" w:rsidP="006C3C2F">
      <w:pPr>
        <w:jc w:val="both"/>
        <w:rPr>
          <w:szCs w:val="22"/>
        </w:rPr>
      </w:pPr>
    </w:p>
    <w:p w14:paraId="42B19272" w14:textId="77777777"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14:paraId="314BF6A2" w14:textId="77777777" w:rsidR="006C3C2F" w:rsidRDefault="006C3C2F" w:rsidP="006C3C2F">
      <w:pPr>
        <w:pStyle w:val="ListParagraph"/>
        <w:numPr>
          <w:ilvl w:val="0"/>
          <w:numId w:val="66"/>
        </w:numPr>
        <w:jc w:val="both"/>
        <w:rPr>
          <w:szCs w:val="22"/>
        </w:rPr>
      </w:pPr>
      <w:r w:rsidRPr="006C3C2F">
        <w:rPr>
          <w:szCs w:val="22"/>
        </w:rPr>
        <w:t xml:space="preserve">STR: simultaneous transmission and reception  </w:t>
      </w:r>
    </w:p>
    <w:p w14:paraId="4A4168D0" w14:textId="77777777" w:rsidR="006C3C2F" w:rsidRDefault="006C3C2F" w:rsidP="006C3C2F">
      <w:pPr>
        <w:pStyle w:val="ListParagraph"/>
        <w:numPr>
          <w:ilvl w:val="0"/>
          <w:numId w:val="66"/>
        </w:numPr>
        <w:jc w:val="both"/>
        <w:rPr>
          <w:szCs w:val="22"/>
        </w:rPr>
      </w:pPr>
      <w:r w:rsidRPr="006C3C2F">
        <w:rPr>
          <w:szCs w:val="22"/>
        </w:rPr>
        <w:t xml:space="preserve">STR Operation: is the operation of which a transmission on one link is independent to (i.e. non-interruptible on) the operation on another link of MLD.  </w:t>
      </w:r>
    </w:p>
    <w:p w14:paraId="4A5EC3BC" w14:textId="77777777" w:rsidR="006C3C2F" w:rsidRDefault="006C3C2F" w:rsidP="006C3C2F">
      <w:pPr>
        <w:pStyle w:val="ListParagraph"/>
        <w:numPr>
          <w:ilvl w:val="0"/>
          <w:numId w:val="66"/>
        </w:numPr>
        <w:jc w:val="both"/>
        <w:rPr>
          <w:szCs w:val="22"/>
        </w:rPr>
      </w:pPr>
      <w:r w:rsidRPr="006C3C2F">
        <w:rPr>
          <w:szCs w:val="22"/>
        </w:rPr>
        <w:t xml:space="preserve">STR-constraint Operation: is the operation on a link may depend on the operation of another link of MLD.  </w:t>
      </w:r>
    </w:p>
    <w:p w14:paraId="3087EAC6" w14:textId="77777777" w:rsidR="006C3C2F" w:rsidRDefault="006C3C2F" w:rsidP="006C3C2F">
      <w:pPr>
        <w:pStyle w:val="ListParagraph"/>
        <w:numPr>
          <w:ilvl w:val="1"/>
          <w:numId w:val="66"/>
        </w:numPr>
        <w:jc w:val="both"/>
        <w:rPr>
          <w:szCs w:val="22"/>
        </w:rPr>
      </w:pPr>
      <w:r w:rsidRPr="006C3C2F">
        <w:rPr>
          <w:szCs w:val="22"/>
        </w:rPr>
        <w:t xml:space="preserve">i.e. a transmission on a link may be constrained if it causes the reception interruption on another link, or a reception on a link may be constrained if a transmission is on anther link of MLD.  </w:t>
      </w:r>
    </w:p>
    <w:p w14:paraId="694681D9" w14:textId="77777777" w:rsidR="006C3C2F" w:rsidRDefault="006C3C2F" w:rsidP="006C3C2F">
      <w:pPr>
        <w:pStyle w:val="ListParagraph"/>
        <w:numPr>
          <w:ilvl w:val="0"/>
          <w:numId w:val="66"/>
        </w:numPr>
        <w:jc w:val="both"/>
        <w:rPr>
          <w:szCs w:val="22"/>
        </w:rPr>
      </w:pPr>
      <w:r w:rsidRPr="006C3C2F">
        <w:rPr>
          <w:szCs w:val="22"/>
        </w:rPr>
        <w:t>STR-constraint links: A pair or group of links are in the STR-constraint Operation.</w:t>
      </w:r>
    </w:p>
    <w:p w14:paraId="50F04C74" w14:textId="77777777" w:rsidR="006C3C2F" w:rsidRDefault="006C3C2F" w:rsidP="006C3C2F">
      <w:pPr>
        <w:jc w:val="both"/>
        <w:rPr>
          <w:szCs w:val="22"/>
        </w:rPr>
      </w:pPr>
    </w:p>
    <w:p w14:paraId="2DB1EA30" w14:textId="77777777" w:rsidR="006C3C2F" w:rsidRDefault="006C3C2F" w:rsidP="006C3C2F">
      <w:pPr>
        <w:jc w:val="both"/>
        <w:rPr>
          <w:szCs w:val="22"/>
        </w:rPr>
      </w:pPr>
      <w:r w:rsidRPr="006C3C2F">
        <w:rPr>
          <w:szCs w:val="22"/>
          <w:highlight w:val="red"/>
        </w:rPr>
        <w:t>Y/N/A: 16/25/29</w:t>
      </w:r>
    </w:p>
    <w:p w14:paraId="1D720A6F" w14:textId="77777777" w:rsidR="006C3C2F" w:rsidRDefault="006C3C2F" w:rsidP="006C3C2F">
      <w:pPr>
        <w:jc w:val="both"/>
        <w:rPr>
          <w:szCs w:val="22"/>
        </w:rPr>
      </w:pPr>
    </w:p>
    <w:p w14:paraId="3B06F361" w14:textId="77777777"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14:paraId="14B3ACC7" w14:textId="77777777" w:rsidR="00C4565C" w:rsidRPr="005758D1" w:rsidRDefault="00C4565C" w:rsidP="00C4565C">
      <w:pPr>
        <w:pStyle w:val="Heading2"/>
        <w:rPr>
          <w:u w:val="none"/>
          <w:lang w:val="en-US"/>
        </w:rPr>
      </w:pPr>
      <w:bookmarkStart w:id="1889" w:name="_Toc42188694"/>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1889"/>
      <w:r>
        <w:rPr>
          <w:u w:val="none"/>
          <w:lang w:val="en-US"/>
        </w:rPr>
        <w:t xml:space="preserve"> </w:t>
      </w:r>
    </w:p>
    <w:p w14:paraId="4BF80E48" w14:textId="77777777" w:rsidR="00C4565C" w:rsidRDefault="00C4565C" w:rsidP="006C3C2F">
      <w:pPr>
        <w:jc w:val="both"/>
        <w:rPr>
          <w:szCs w:val="22"/>
        </w:rPr>
      </w:pPr>
    </w:p>
    <w:p w14:paraId="0648BEA5" w14:textId="77777777" w:rsidR="00570635" w:rsidRPr="003345B3" w:rsidRDefault="00570635" w:rsidP="006C3C2F">
      <w:pPr>
        <w:jc w:val="both"/>
        <w:rPr>
          <w:b/>
          <w:szCs w:val="22"/>
        </w:rPr>
      </w:pPr>
      <w:r w:rsidRPr="003345B3">
        <w:rPr>
          <w:b/>
          <w:szCs w:val="22"/>
        </w:rPr>
        <w:t xml:space="preserve">20/0416r0 (MRU signaling in trigger frame, Ross </w:t>
      </w:r>
      <w:r w:rsidR="003345B3" w:rsidRPr="003345B3">
        <w:rPr>
          <w:b/>
          <w:szCs w:val="22"/>
        </w:rPr>
        <w:t xml:space="preserve">Jian </w:t>
      </w:r>
      <w:r w:rsidRPr="003345B3">
        <w:rPr>
          <w:b/>
          <w:szCs w:val="22"/>
        </w:rPr>
        <w:t>Yu, Huawei)</w:t>
      </w:r>
    </w:p>
    <w:p w14:paraId="2FC6754B" w14:textId="77777777" w:rsidR="00570635" w:rsidRDefault="00570635" w:rsidP="006C3C2F">
      <w:pPr>
        <w:jc w:val="both"/>
        <w:rPr>
          <w:szCs w:val="22"/>
        </w:rPr>
      </w:pPr>
    </w:p>
    <w:p w14:paraId="6B8E7E4F" w14:textId="77777777" w:rsidR="00570635" w:rsidRDefault="003345B3" w:rsidP="006C3C2F">
      <w:pPr>
        <w:jc w:val="both"/>
        <w:rPr>
          <w:szCs w:val="22"/>
        </w:rPr>
      </w:pPr>
      <w:r>
        <w:rPr>
          <w:szCs w:val="22"/>
        </w:rPr>
        <w:t>SP#2</w:t>
      </w:r>
    </w:p>
    <w:p w14:paraId="54908227" w14:textId="77777777" w:rsidR="003345B3" w:rsidRDefault="003345B3" w:rsidP="006C3C2F">
      <w:pPr>
        <w:jc w:val="both"/>
        <w:rPr>
          <w:szCs w:val="22"/>
        </w:rPr>
      </w:pPr>
    </w:p>
    <w:p w14:paraId="46DDE9E9" w14:textId="77777777" w:rsidR="00121D52" w:rsidRPr="00121D52" w:rsidRDefault="00121D52" w:rsidP="00121D52">
      <w:pPr>
        <w:jc w:val="both"/>
        <w:rPr>
          <w:szCs w:val="22"/>
        </w:rPr>
      </w:pPr>
      <w:r w:rsidRPr="00121D52">
        <w:rPr>
          <w:szCs w:val="22"/>
        </w:rPr>
        <w:t>Which option do you prefer to be used for RU combination indication in the trigger frame+ Non-ofdma mode TBD</w:t>
      </w:r>
    </w:p>
    <w:p w14:paraId="4A635E05" w14:textId="77777777" w:rsidR="00121D52" w:rsidRPr="00121D52" w:rsidRDefault="00121D52" w:rsidP="00121D52">
      <w:pPr>
        <w:jc w:val="both"/>
        <w:rPr>
          <w:szCs w:val="22"/>
        </w:rPr>
      </w:pPr>
      <w:r w:rsidRPr="00121D52">
        <w:rPr>
          <w:szCs w:val="22"/>
        </w:rPr>
        <w:t>A: Option 1, Repeat AID in the User Info field allocated to the same STA</w:t>
      </w:r>
    </w:p>
    <w:p w14:paraId="611ABF81" w14:textId="77777777" w:rsidR="00121D52" w:rsidRPr="00121D52" w:rsidRDefault="00121D52" w:rsidP="00121D52">
      <w:pPr>
        <w:jc w:val="both"/>
        <w:rPr>
          <w:szCs w:val="22"/>
        </w:rPr>
      </w:pPr>
      <w:r w:rsidRPr="00121D52">
        <w:rPr>
          <w:szCs w:val="22"/>
        </w:rPr>
        <w:t>B: Option 2, combination indication in each user info field</w:t>
      </w:r>
    </w:p>
    <w:p w14:paraId="5A31A1F6" w14:textId="77777777" w:rsidR="00121D52" w:rsidRPr="00121D52" w:rsidRDefault="00121D52" w:rsidP="00121D52">
      <w:pPr>
        <w:jc w:val="both"/>
        <w:rPr>
          <w:szCs w:val="22"/>
        </w:rPr>
      </w:pPr>
      <w:r w:rsidRPr="00121D52">
        <w:rPr>
          <w:szCs w:val="22"/>
        </w:rPr>
        <w:t>C: Abstain</w:t>
      </w:r>
    </w:p>
    <w:p w14:paraId="3D1F3C00" w14:textId="77777777" w:rsidR="00121D52" w:rsidRPr="00121D52" w:rsidRDefault="00121D52" w:rsidP="00121D52">
      <w:pPr>
        <w:jc w:val="both"/>
        <w:rPr>
          <w:szCs w:val="22"/>
        </w:rPr>
      </w:pPr>
      <w:r w:rsidRPr="00121D52">
        <w:rPr>
          <w:szCs w:val="22"/>
        </w:rPr>
        <w:t>D: Need more discussion</w:t>
      </w:r>
    </w:p>
    <w:p w14:paraId="724D9979" w14:textId="77777777" w:rsidR="00121D52" w:rsidRDefault="00121D52" w:rsidP="00121D52">
      <w:pPr>
        <w:jc w:val="both"/>
        <w:rPr>
          <w:szCs w:val="22"/>
        </w:rPr>
      </w:pPr>
      <w:r w:rsidRPr="00121D52">
        <w:rPr>
          <w:szCs w:val="22"/>
        </w:rPr>
        <w:t>E: Option 3: Change in the RU Allocation subfield</w:t>
      </w:r>
    </w:p>
    <w:p w14:paraId="2605B01E" w14:textId="77777777" w:rsidR="00121D52" w:rsidRDefault="00121D52" w:rsidP="00121D52">
      <w:pPr>
        <w:jc w:val="both"/>
        <w:rPr>
          <w:szCs w:val="22"/>
        </w:rPr>
      </w:pPr>
    </w:p>
    <w:p w14:paraId="43423DCC" w14:textId="77777777" w:rsidR="00121D52" w:rsidRDefault="00121D52" w:rsidP="00121D52">
      <w:pPr>
        <w:jc w:val="both"/>
        <w:rPr>
          <w:szCs w:val="22"/>
        </w:rPr>
      </w:pPr>
      <w:r w:rsidRPr="00121D52">
        <w:rPr>
          <w:szCs w:val="22"/>
          <w:highlight w:val="cyan"/>
        </w:rPr>
        <w:t>A/B/C/D/E: 14/21/22/41/30/40</w:t>
      </w:r>
    </w:p>
    <w:p w14:paraId="5F499F36" w14:textId="77777777" w:rsidR="00121D52" w:rsidRDefault="00121D52" w:rsidP="00121D52">
      <w:pPr>
        <w:jc w:val="both"/>
        <w:rPr>
          <w:szCs w:val="22"/>
        </w:rPr>
      </w:pPr>
    </w:p>
    <w:p w14:paraId="266DCE3C" w14:textId="77777777" w:rsidR="00121D52"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11-20-0775-00-00be-may-july-tgbe-teleconference-minutes</w:t>
      </w:r>
      <w:r w:rsidR="003B4B7C">
        <w:rPr>
          <w:szCs w:val="22"/>
        </w:rPr>
        <w:t xml:space="preserve"> </w:t>
      </w:r>
    </w:p>
    <w:p w14:paraId="5D8D91B0" w14:textId="77777777" w:rsidR="009B5B1A" w:rsidRDefault="009B5B1A">
      <w:pPr>
        <w:rPr>
          <w:szCs w:val="22"/>
        </w:rPr>
      </w:pPr>
      <w:r>
        <w:rPr>
          <w:szCs w:val="22"/>
        </w:rPr>
        <w:br w:type="page"/>
      </w:r>
    </w:p>
    <w:p w14:paraId="1B1AE821" w14:textId="77777777" w:rsidR="009B5B1A" w:rsidRPr="005758D1" w:rsidRDefault="009B5B1A" w:rsidP="009B5B1A">
      <w:pPr>
        <w:pStyle w:val="Heading2"/>
        <w:rPr>
          <w:u w:val="none"/>
          <w:lang w:val="en-US"/>
        </w:rPr>
      </w:pPr>
      <w:bookmarkStart w:id="1890" w:name="_Toc42188695"/>
      <w:r>
        <w:rPr>
          <w:u w:val="none"/>
          <w:lang w:val="en-US"/>
        </w:rPr>
        <w:lastRenderedPageBreak/>
        <w:t xml:space="preserve">May 18 (PHY):  </w:t>
      </w:r>
      <w:r w:rsidR="005F47A7">
        <w:rPr>
          <w:u w:val="none"/>
          <w:lang w:val="en-US"/>
        </w:rPr>
        <w:t>8</w:t>
      </w:r>
      <w:r w:rsidRPr="005758D1">
        <w:rPr>
          <w:u w:val="none"/>
          <w:lang w:val="en-US"/>
        </w:rPr>
        <w:t xml:space="preserve"> </w:t>
      </w:r>
      <w:r>
        <w:rPr>
          <w:u w:val="none"/>
          <w:lang w:val="en-US"/>
        </w:rPr>
        <w:t>SPs</w:t>
      </w:r>
      <w:bookmarkEnd w:id="1890"/>
      <w:r>
        <w:rPr>
          <w:u w:val="none"/>
          <w:lang w:val="en-US"/>
        </w:rPr>
        <w:t xml:space="preserve"> </w:t>
      </w:r>
    </w:p>
    <w:p w14:paraId="7247EFA2" w14:textId="77777777" w:rsidR="009B5B1A" w:rsidRDefault="009B5B1A" w:rsidP="00121D52">
      <w:pPr>
        <w:jc w:val="both"/>
        <w:rPr>
          <w:szCs w:val="22"/>
        </w:rPr>
      </w:pPr>
    </w:p>
    <w:p w14:paraId="4CC11C27" w14:textId="77777777" w:rsidR="009B5B1A" w:rsidRPr="00224AFE" w:rsidRDefault="009B5B1A" w:rsidP="00121D52">
      <w:pPr>
        <w:jc w:val="both"/>
        <w:rPr>
          <w:b/>
          <w:szCs w:val="22"/>
        </w:rPr>
      </w:pPr>
      <w:r w:rsidRPr="00224AFE">
        <w:rPr>
          <w:b/>
          <w:szCs w:val="22"/>
        </w:rPr>
        <w:t>20/</w:t>
      </w:r>
      <w:r w:rsidR="005F47A7" w:rsidRPr="00224AFE">
        <w:rPr>
          <w:b/>
          <w:szCs w:val="22"/>
        </w:rPr>
        <w:t>0608</w:t>
      </w:r>
      <w:r w:rsidR="00654489" w:rsidRPr="00224AFE">
        <w:rPr>
          <w:b/>
          <w:szCs w:val="22"/>
        </w:rPr>
        <w:t>r0 (Consideration on EHT-LTF, Jinyoung Chun, LGE)</w:t>
      </w:r>
    </w:p>
    <w:p w14:paraId="2761D937" w14:textId="77777777" w:rsidR="00654489" w:rsidRDefault="00654489" w:rsidP="00121D52">
      <w:pPr>
        <w:jc w:val="both"/>
        <w:rPr>
          <w:szCs w:val="22"/>
        </w:rPr>
      </w:pPr>
    </w:p>
    <w:p w14:paraId="6FD6CCAC" w14:textId="77777777" w:rsidR="00654489" w:rsidRDefault="001D7611" w:rsidP="00121D52">
      <w:pPr>
        <w:jc w:val="both"/>
        <w:rPr>
          <w:szCs w:val="22"/>
        </w:rPr>
      </w:pPr>
      <w:r>
        <w:rPr>
          <w:szCs w:val="22"/>
        </w:rPr>
        <w:t>SP#2</w:t>
      </w:r>
    </w:p>
    <w:p w14:paraId="1E76DD72" w14:textId="77777777" w:rsidR="00654489" w:rsidRDefault="00654489" w:rsidP="00121D52">
      <w:pPr>
        <w:jc w:val="both"/>
        <w:rPr>
          <w:szCs w:val="22"/>
        </w:rPr>
      </w:pPr>
    </w:p>
    <w:p w14:paraId="511A14BD" w14:textId="77777777" w:rsidR="00224AFE" w:rsidRPr="00AE0530" w:rsidRDefault="00224AFE" w:rsidP="00121D52">
      <w:pPr>
        <w:jc w:val="both"/>
        <w:rPr>
          <w:szCs w:val="22"/>
        </w:rPr>
      </w:pPr>
      <w:r w:rsidRPr="00AE0530">
        <w:rPr>
          <w:szCs w:val="22"/>
        </w:rPr>
        <w:t>Do you support to reuse 1/2/4x HE-LTF sequences for 1/2/4x EHT-LTF sequences in 80+80/160MHz?</w:t>
      </w:r>
    </w:p>
    <w:p w14:paraId="709A6495" w14:textId="77777777" w:rsidR="00224AFE" w:rsidRDefault="00224AFE" w:rsidP="00121D52">
      <w:pPr>
        <w:jc w:val="both"/>
        <w:rPr>
          <w:szCs w:val="22"/>
        </w:rPr>
      </w:pPr>
    </w:p>
    <w:p w14:paraId="6E11A4BB" w14:textId="77777777" w:rsidR="00F9652C" w:rsidRDefault="00F9652C" w:rsidP="00F9652C">
      <w:r w:rsidRPr="007567AB">
        <w:rPr>
          <w:highlight w:val="green"/>
        </w:rPr>
        <w:t>Y/N/A: 41/0/4</w:t>
      </w:r>
    </w:p>
    <w:p w14:paraId="35E99CD6" w14:textId="77777777" w:rsidR="00F9652C" w:rsidRPr="00942FE6" w:rsidRDefault="00F9652C" w:rsidP="00F9652C">
      <w:pPr>
        <w:jc w:val="both"/>
        <w:rPr>
          <w:b/>
        </w:rPr>
      </w:pPr>
      <w:r>
        <w:rPr>
          <w:b/>
        </w:rPr>
        <w:t xml:space="preserve">Straw poll #41 </w:t>
      </w:r>
      <w:r w:rsidRPr="006366A0">
        <w:rPr>
          <w:b/>
          <w:i/>
        </w:rPr>
        <w:t>[#SP</w:t>
      </w:r>
      <w:r>
        <w:rPr>
          <w:b/>
          <w:i/>
        </w:rPr>
        <w:t>41</w:t>
      </w:r>
      <w:r w:rsidRPr="006366A0">
        <w:rPr>
          <w:b/>
          <w:i/>
        </w:rPr>
        <w:t>]</w:t>
      </w:r>
    </w:p>
    <w:p w14:paraId="5E327DCE" w14:textId="77777777" w:rsidR="00224AFE" w:rsidRDefault="00224AFE" w:rsidP="00121D52">
      <w:pPr>
        <w:jc w:val="both"/>
        <w:rPr>
          <w:szCs w:val="22"/>
        </w:rPr>
      </w:pPr>
    </w:p>
    <w:p w14:paraId="52112D4A" w14:textId="77777777" w:rsidR="00654489" w:rsidRDefault="00654489" w:rsidP="00121D52">
      <w:pPr>
        <w:jc w:val="both"/>
        <w:rPr>
          <w:szCs w:val="22"/>
        </w:rPr>
      </w:pPr>
    </w:p>
    <w:p w14:paraId="78034779" w14:textId="77777777" w:rsidR="001D7611" w:rsidRPr="0075586E" w:rsidRDefault="001D7611" w:rsidP="00121D52">
      <w:pPr>
        <w:jc w:val="both"/>
        <w:rPr>
          <w:b/>
          <w:szCs w:val="22"/>
        </w:rPr>
      </w:pPr>
      <w:r w:rsidRPr="0075586E">
        <w:rPr>
          <w:b/>
          <w:szCs w:val="22"/>
        </w:rPr>
        <w:t>20/0666r2 (</w:t>
      </w:r>
      <w:r w:rsidR="007E2E28" w:rsidRPr="0075586E">
        <w:rPr>
          <w:b/>
          <w:szCs w:val="22"/>
        </w:rPr>
        <w:t>80MHz OFDMA Tone Plan, Ron Porat, Broadcom)</w:t>
      </w:r>
    </w:p>
    <w:p w14:paraId="30D9D3C3" w14:textId="77777777" w:rsidR="007E2E28" w:rsidRDefault="007E2E28" w:rsidP="00121D52">
      <w:pPr>
        <w:jc w:val="both"/>
        <w:rPr>
          <w:szCs w:val="22"/>
        </w:rPr>
      </w:pPr>
    </w:p>
    <w:p w14:paraId="2F9D9B69" w14:textId="77777777" w:rsidR="004A47D3" w:rsidRDefault="004A47D3" w:rsidP="00121D52">
      <w:pPr>
        <w:jc w:val="both"/>
        <w:rPr>
          <w:szCs w:val="22"/>
        </w:rPr>
      </w:pPr>
      <w:r>
        <w:rPr>
          <w:szCs w:val="22"/>
        </w:rPr>
        <w:t>SP#1</w:t>
      </w:r>
    </w:p>
    <w:p w14:paraId="4C5FCE21" w14:textId="77777777" w:rsidR="004A47D3" w:rsidRDefault="004A47D3" w:rsidP="00121D52">
      <w:pPr>
        <w:jc w:val="both"/>
        <w:rPr>
          <w:szCs w:val="22"/>
        </w:rPr>
      </w:pPr>
    </w:p>
    <w:p w14:paraId="1273B0AB" w14:textId="77777777" w:rsidR="0075586E" w:rsidRPr="0075586E" w:rsidRDefault="0075586E" w:rsidP="0075586E">
      <w:pPr>
        <w:jc w:val="both"/>
        <w:rPr>
          <w:szCs w:val="22"/>
        </w:rPr>
      </w:pPr>
      <w:r w:rsidRPr="0075586E">
        <w:rPr>
          <w:szCs w:val="22"/>
        </w:rPr>
        <w:t xml:space="preserve">Do you support the following toneplan for 11be 80 MHz OFDMA? </w:t>
      </w:r>
    </w:p>
    <w:p w14:paraId="7B4D3A14" w14:textId="77777777" w:rsidR="0075586E" w:rsidRPr="0075586E" w:rsidRDefault="0075586E" w:rsidP="0075586E">
      <w:pPr>
        <w:pStyle w:val="ListParagraph"/>
        <w:numPr>
          <w:ilvl w:val="0"/>
          <w:numId w:val="67"/>
        </w:numPr>
        <w:jc w:val="both"/>
        <w:rPr>
          <w:szCs w:val="22"/>
        </w:rPr>
      </w:pPr>
      <w:r>
        <w:rPr>
          <w:szCs w:val="22"/>
        </w:rPr>
        <w:t xml:space="preserve">80 MHz OFDMA = </w:t>
      </w:r>
      <w:r w:rsidRPr="0075586E">
        <w:rPr>
          <w:szCs w:val="22"/>
        </w:rPr>
        <w:t>40 MHz DUP, Table 27-8 in 11ax D6 right/left shifted by 256 tones.</w:t>
      </w:r>
    </w:p>
    <w:p w14:paraId="5CBA06AD" w14:textId="77777777" w:rsidR="009B5B1A" w:rsidRDefault="004A47D3" w:rsidP="00121D52">
      <w:pPr>
        <w:jc w:val="both"/>
        <w:rPr>
          <w:szCs w:val="22"/>
        </w:rPr>
      </w:pPr>
      <w:r>
        <w:rPr>
          <w:noProof/>
          <w:szCs w:val="22"/>
          <w:lang w:val="en-US" w:eastAsia="zh-CN"/>
        </w:rPr>
        <w:drawing>
          <wp:inline distT="0" distB="0" distL="0" distR="0" wp14:anchorId="50395299" wp14:editId="4222A5BB">
            <wp:extent cx="5943600" cy="10534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79F0CF6" w14:textId="77777777" w:rsidR="0075586E" w:rsidRDefault="004A47D3" w:rsidP="004A47D3">
      <w:pPr>
        <w:pStyle w:val="ListParagraph"/>
        <w:numPr>
          <w:ilvl w:val="0"/>
          <w:numId w:val="67"/>
        </w:numPr>
        <w:jc w:val="both"/>
        <w:rPr>
          <w:szCs w:val="22"/>
        </w:rPr>
      </w:pPr>
      <w:r w:rsidRPr="004A47D3">
        <w:rPr>
          <w:szCs w:val="22"/>
        </w:rPr>
        <w:t>Note</w:t>
      </w:r>
    </w:p>
    <w:p w14:paraId="5BC12BB5" w14:textId="77777777" w:rsidR="00B07468" w:rsidRPr="004A47D3" w:rsidRDefault="00B07468" w:rsidP="004A47D3">
      <w:pPr>
        <w:pStyle w:val="ListParagraph"/>
        <w:numPr>
          <w:ilvl w:val="1"/>
          <w:numId w:val="67"/>
        </w:numPr>
        <w:jc w:val="both"/>
        <w:rPr>
          <w:szCs w:val="22"/>
          <w:lang w:val="en-US"/>
        </w:rPr>
      </w:pPr>
      <w:r w:rsidRPr="004A47D3">
        <w:rPr>
          <w:szCs w:val="22"/>
          <w:lang w:val="en-US"/>
        </w:rPr>
        <w:t>The 80MHz OFDMA design applies to any RU&lt;996 for all modes of transmission, SU, DL MU, TB PPDU, with and without puncturing</w:t>
      </w:r>
    </w:p>
    <w:p w14:paraId="1CB69FA3" w14:textId="77777777" w:rsidR="00B07468" w:rsidRPr="004A47D3" w:rsidRDefault="00B07468" w:rsidP="004A47D3">
      <w:pPr>
        <w:pStyle w:val="ListParagraph"/>
        <w:numPr>
          <w:ilvl w:val="1"/>
          <w:numId w:val="67"/>
        </w:numPr>
        <w:jc w:val="both"/>
        <w:rPr>
          <w:szCs w:val="22"/>
          <w:lang w:val="en-US"/>
        </w:rPr>
      </w:pPr>
      <w:r w:rsidRPr="004A47D3">
        <w:rPr>
          <w:szCs w:val="22"/>
          <w:lang w:val="en-US"/>
        </w:rPr>
        <w:t xml:space="preserve">Non-OFDMA full BW 80MHz segment uses 996RU design </w:t>
      </w:r>
    </w:p>
    <w:p w14:paraId="251704BC" w14:textId="77777777" w:rsidR="00B07468" w:rsidRPr="004A47D3" w:rsidRDefault="00B07468" w:rsidP="004A47D3">
      <w:pPr>
        <w:pStyle w:val="ListParagraph"/>
        <w:numPr>
          <w:ilvl w:val="1"/>
          <w:numId w:val="67"/>
        </w:numPr>
        <w:jc w:val="both"/>
        <w:rPr>
          <w:szCs w:val="22"/>
          <w:lang w:val="en-US"/>
        </w:rPr>
      </w:pPr>
      <w:r w:rsidRPr="004A47D3">
        <w:rPr>
          <w:szCs w:val="22"/>
          <w:lang w:val="en-US"/>
        </w:rPr>
        <w:t>Any punctured 80MHz segment uses the OFDMA tone plan</w:t>
      </w:r>
    </w:p>
    <w:p w14:paraId="7F1D75F0" w14:textId="77777777" w:rsidR="00B07468" w:rsidRPr="004A47D3" w:rsidRDefault="00B07468" w:rsidP="004A47D3">
      <w:pPr>
        <w:pStyle w:val="ListParagraph"/>
        <w:numPr>
          <w:ilvl w:val="1"/>
          <w:numId w:val="67"/>
        </w:numPr>
        <w:jc w:val="both"/>
        <w:rPr>
          <w:szCs w:val="22"/>
          <w:lang w:val="en-US"/>
        </w:rPr>
      </w:pPr>
      <w:r w:rsidRPr="004A47D3">
        <w:rPr>
          <w:szCs w:val="22"/>
          <w:lang w:val="en-US"/>
        </w:rPr>
        <w:t>For each 80MHz segment in 160MHz, 240MHz or 320MHz:  if it’s punctured or used for OFDMA the 80MHz OFDMA tone plan is used, if it’s used for non-OFDMA and non-punctured the 996RU tone plan is used</w:t>
      </w:r>
    </w:p>
    <w:p w14:paraId="284269A1" w14:textId="77777777" w:rsidR="0075586E" w:rsidRDefault="0075586E" w:rsidP="00121D52">
      <w:pPr>
        <w:jc w:val="both"/>
        <w:rPr>
          <w:szCs w:val="22"/>
        </w:rPr>
      </w:pPr>
    </w:p>
    <w:p w14:paraId="16DB1FA1" w14:textId="77777777" w:rsidR="004A47D3" w:rsidRDefault="004A47D3" w:rsidP="004A47D3">
      <w:r w:rsidRPr="00D36E7E">
        <w:rPr>
          <w:highlight w:val="green"/>
        </w:rPr>
        <w:t>Y/N/A: 44/1/5</w:t>
      </w:r>
    </w:p>
    <w:p w14:paraId="6F592AAB" w14:textId="77777777" w:rsidR="004A47D3" w:rsidRPr="00942FE6" w:rsidRDefault="004A47D3" w:rsidP="004A47D3">
      <w:pPr>
        <w:jc w:val="both"/>
        <w:rPr>
          <w:b/>
        </w:rPr>
      </w:pPr>
      <w:r>
        <w:rPr>
          <w:b/>
        </w:rPr>
        <w:t xml:space="preserve">Straw poll #42 </w:t>
      </w:r>
      <w:r w:rsidRPr="006366A0">
        <w:rPr>
          <w:b/>
          <w:i/>
        </w:rPr>
        <w:t>[#SP</w:t>
      </w:r>
      <w:r>
        <w:rPr>
          <w:b/>
          <w:i/>
        </w:rPr>
        <w:t>42</w:t>
      </w:r>
      <w:r w:rsidRPr="006366A0">
        <w:rPr>
          <w:b/>
          <w:i/>
        </w:rPr>
        <w:t>]</w:t>
      </w:r>
    </w:p>
    <w:p w14:paraId="4AC6D164" w14:textId="77777777" w:rsidR="004A47D3" w:rsidRDefault="004A47D3" w:rsidP="00121D52">
      <w:pPr>
        <w:jc w:val="both"/>
        <w:rPr>
          <w:szCs w:val="22"/>
        </w:rPr>
      </w:pPr>
    </w:p>
    <w:p w14:paraId="485BB920" w14:textId="77777777" w:rsidR="0075586E" w:rsidRDefault="0075586E" w:rsidP="00121D52">
      <w:pPr>
        <w:jc w:val="both"/>
        <w:rPr>
          <w:szCs w:val="22"/>
        </w:rPr>
      </w:pPr>
    </w:p>
    <w:p w14:paraId="01D9EBA0" w14:textId="77777777" w:rsidR="0075586E" w:rsidRPr="004A47D3" w:rsidRDefault="004A47D3" w:rsidP="00121D52">
      <w:pPr>
        <w:jc w:val="both"/>
        <w:rPr>
          <w:b/>
          <w:szCs w:val="22"/>
        </w:rPr>
      </w:pPr>
      <w:r w:rsidRPr="004A47D3">
        <w:rPr>
          <w:b/>
          <w:szCs w:val="22"/>
        </w:rPr>
        <w:t>20/0609r3 (Further discussion on RU allocation subfield in EHT-SIG, Ross Jian Yu, Huawei)</w:t>
      </w:r>
    </w:p>
    <w:p w14:paraId="20311B4A" w14:textId="77777777" w:rsidR="004A47D3" w:rsidRDefault="004A47D3" w:rsidP="00121D52">
      <w:pPr>
        <w:jc w:val="both"/>
        <w:rPr>
          <w:szCs w:val="22"/>
        </w:rPr>
      </w:pPr>
    </w:p>
    <w:p w14:paraId="16F0A846" w14:textId="77777777" w:rsidR="004A47D3" w:rsidRDefault="004A47D3" w:rsidP="00121D52">
      <w:pPr>
        <w:jc w:val="both"/>
        <w:rPr>
          <w:szCs w:val="22"/>
        </w:rPr>
      </w:pPr>
      <w:r>
        <w:rPr>
          <w:szCs w:val="22"/>
        </w:rPr>
        <w:t>SP#1</w:t>
      </w:r>
    </w:p>
    <w:p w14:paraId="29744D5D" w14:textId="77777777" w:rsidR="004A47D3" w:rsidRDefault="004A47D3" w:rsidP="00121D52">
      <w:pPr>
        <w:jc w:val="both"/>
        <w:rPr>
          <w:szCs w:val="22"/>
        </w:rPr>
      </w:pPr>
    </w:p>
    <w:p w14:paraId="6DC8AAA5" w14:textId="77777777" w:rsidR="00DB1700" w:rsidRDefault="00DB1700" w:rsidP="00DB1700">
      <w:pPr>
        <w:jc w:val="both"/>
        <w:rPr>
          <w:szCs w:val="22"/>
        </w:rPr>
      </w:pPr>
      <w:r w:rsidRPr="00DB1700">
        <w:rPr>
          <w:szCs w:val="22"/>
        </w:rPr>
        <w:t>Do you agree to add</w:t>
      </w:r>
      <w:r>
        <w:rPr>
          <w:szCs w:val="22"/>
        </w:rPr>
        <w:t xml:space="preserve"> the following to the 11be SFD:</w:t>
      </w:r>
    </w:p>
    <w:p w14:paraId="46476F2E" w14:textId="77777777" w:rsidR="00DB1700" w:rsidRDefault="00DB1700" w:rsidP="00DB1700">
      <w:pPr>
        <w:pStyle w:val="ListParagraph"/>
        <w:numPr>
          <w:ilvl w:val="0"/>
          <w:numId w:val="67"/>
        </w:numPr>
        <w:jc w:val="both"/>
        <w:rPr>
          <w:szCs w:val="22"/>
        </w:rPr>
      </w:pPr>
      <w:r w:rsidRPr="00DB170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3D811FA3" w14:textId="77777777" w:rsidR="004A47D3" w:rsidRPr="00DB1700" w:rsidRDefault="00DB1700" w:rsidP="00DB1700">
      <w:pPr>
        <w:pStyle w:val="ListParagraph"/>
        <w:numPr>
          <w:ilvl w:val="1"/>
          <w:numId w:val="67"/>
        </w:numPr>
        <w:jc w:val="both"/>
        <w:rPr>
          <w:szCs w:val="22"/>
        </w:rPr>
      </w:pPr>
      <w:r w:rsidRPr="00DB1700">
        <w:rPr>
          <w:szCs w:val="22"/>
        </w:rPr>
        <w:t>Compressed modes are TBD.</w:t>
      </w:r>
    </w:p>
    <w:p w14:paraId="1DA78795" w14:textId="77777777" w:rsidR="0075586E" w:rsidRDefault="0075586E" w:rsidP="00121D52">
      <w:pPr>
        <w:jc w:val="both"/>
        <w:rPr>
          <w:szCs w:val="22"/>
        </w:rPr>
      </w:pPr>
    </w:p>
    <w:p w14:paraId="3F093107" w14:textId="77777777" w:rsidR="00DB1700" w:rsidRDefault="00DB1700" w:rsidP="00DB1700">
      <w:r w:rsidRPr="00D62DD1">
        <w:rPr>
          <w:highlight w:val="green"/>
        </w:rPr>
        <w:t>Y/N/A: 37/0/8</w:t>
      </w:r>
    </w:p>
    <w:p w14:paraId="5EAAA179" w14:textId="77777777" w:rsidR="00DB1700" w:rsidRPr="00942FE6" w:rsidRDefault="00DB1700" w:rsidP="00DB1700">
      <w:pPr>
        <w:jc w:val="both"/>
        <w:rPr>
          <w:b/>
        </w:rPr>
      </w:pPr>
      <w:r>
        <w:rPr>
          <w:b/>
        </w:rPr>
        <w:t xml:space="preserve">Straw poll #43 </w:t>
      </w:r>
      <w:r w:rsidRPr="006366A0">
        <w:rPr>
          <w:b/>
          <w:i/>
        </w:rPr>
        <w:t>[#SP</w:t>
      </w:r>
      <w:r>
        <w:rPr>
          <w:b/>
          <w:i/>
        </w:rPr>
        <w:t>43</w:t>
      </w:r>
      <w:r w:rsidRPr="006366A0">
        <w:rPr>
          <w:b/>
          <w:i/>
        </w:rPr>
        <w:t>]</w:t>
      </w:r>
    </w:p>
    <w:p w14:paraId="5301872E" w14:textId="77777777" w:rsidR="0075586E" w:rsidRDefault="0075586E" w:rsidP="00121D52">
      <w:pPr>
        <w:jc w:val="both"/>
        <w:rPr>
          <w:szCs w:val="22"/>
        </w:rPr>
      </w:pPr>
    </w:p>
    <w:p w14:paraId="7CABE2F3" w14:textId="77777777" w:rsidR="0081311B" w:rsidRDefault="0081311B">
      <w:pPr>
        <w:rPr>
          <w:szCs w:val="22"/>
        </w:rPr>
      </w:pPr>
      <w:r>
        <w:rPr>
          <w:szCs w:val="22"/>
        </w:rPr>
        <w:br w:type="page"/>
      </w:r>
    </w:p>
    <w:p w14:paraId="692E6C0D" w14:textId="77777777" w:rsidR="0081311B" w:rsidRDefault="0081311B" w:rsidP="0081311B">
      <w:pPr>
        <w:jc w:val="both"/>
        <w:rPr>
          <w:szCs w:val="22"/>
        </w:rPr>
      </w:pPr>
      <w:r>
        <w:rPr>
          <w:szCs w:val="22"/>
        </w:rPr>
        <w:lastRenderedPageBreak/>
        <w:t>SP#3 (modified text)</w:t>
      </w:r>
    </w:p>
    <w:p w14:paraId="34F41E97" w14:textId="77777777" w:rsidR="0081311B" w:rsidRDefault="0081311B" w:rsidP="0081311B">
      <w:pPr>
        <w:jc w:val="both"/>
        <w:rPr>
          <w:szCs w:val="22"/>
        </w:rPr>
      </w:pPr>
    </w:p>
    <w:p w14:paraId="144667F7" w14:textId="77777777" w:rsidR="0081311B" w:rsidRPr="0081311B" w:rsidRDefault="0081311B" w:rsidP="0081311B">
      <w:pPr>
        <w:jc w:val="both"/>
        <w:rPr>
          <w:szCs w:val="22"/>
        </w:rPr>
      </w:pPr>
      <w:r w:rsidRPr="005A5998">
        <w:t>Do you agree that the minimum RU size for EHT to support MU-MIMO shall be 242-tone RU?</w:t>
      </w:r>
    </w:p>
    <w:p w14:paraId="6C0F31CA" w14:textId="77777777" w:rsidR="0081311B" w:rsidRDefault="0081311B" w:rsidP="00121D52">
      <w:pPr>
        <w:jc w:val="both"/>
        <w:rPr>
          <w:szCs w:val="22"/>
        </w:rPr>
      </w:pPr>
    </w:p>
    <w:p w14:paraId="1DF60207" w14:textId="77777777" w:rsidR="0081311B" w:rsidRDefault="0081311B" w:rsidP="0081311B">
      <w:r w:rsidRPr="001504BE">
        <w:rPr>
          <w:highlight w:val="green"/>
        </w:rPr>
        <w:t>Y/N/A: 31/6/13</w:t>
      </w:r>
    </w:p>
    <w:p w14:paraId="01B892E6" w14:textId="77777777" w:rsidR="0081311B" w:rsidRPr="00942FE6" w:rsidRDefault="0081311B" w:rsidP="0081311B">
      <w:pPr>
        <w:jc w:val="both"/>
        <w:rPr>
          <w:b/>
        </w:rPr>
      </w:pPr>
      <w:r>
        <w:rPr>
          <w:b/>
        </w:rPr>
        <w:t xml:space="preserve">Straw poll #44 </w:t>
      </w:r>
      <w:r w:rsidRPr="006366A0">
        <w:rPr>
          <w:b/>
          <w:i/>
        </w:rPr>
        <w:t>[#SP</w:t>
      </w:r>
      <w:r>
        <w:rPr>
          <w:b/>
          <w:i/>
        </w:rPr>
        <w:t>44</w:t>
      </w:r>
      <w:r w:rsidRPr="006366A0">
        <w:rPr>
          <w:b/>
          <w:i/>
        </w:rPr>
        <w:t>]</w:t>
      </w:r>
    </w:p>
    <w:p w14:paraId="20E8388E" w14:textId="77777777" w:rsidR="0081311B" w:rsidRDefault="0081311B" w:rsidP="00121D52">
      <w:pPr>
        <w:jc w:val="both"/>
        <w:rPr>
          <w:szCs w:val="22"/>
        </w:rPr>
      </w:pPr>
    </w:p>
    <w:p w14:paraId="07CE5F82" w14:textId="77777777" w:rsidR="0081311B" w:rsidRDefault="0081311B" w:rsidP="00121D52">
      <w:pPr>
        <w:jc w:val="both"/>
        <w:rPr>
          <w:szCs w:val="22"/>
        </w:rPr>
      </w:pPr>
    </w:p>
    <w:p w14:paraId="1332A006" w14:textId="77777777" w:rsidR="004B5EB4" w:rsidRPr="00B72409" w:rsidRDefault="004B5EB4" w:rsidP="00121D52">
      <w:pPr>
        <w:jc w:val="both"/>
        <w:rPr>
          <w:b/>
          <w:szCs w:val="22"/>
        </w:rPr>
      </w:pPr>
      <w:r w:rsidRPr="00B72409">
        <w:rPr>
          <w:b/>
          <w:szCs w:val="22"/>
        </w:rPr>
        <w:t>20/</w:t>
      </w:r>
      <w:r w:rsidR="00B72409" w:rsidRPr="00B72409">
        <w:rPr>
          <w:b/>
          <w:szCs w:val="22"/>
        </w:rPr>
        <w:t>0652r0 (Signaling of RU allocation in 11be, Dongguk Lim, LGE)</w:t>
      </w:r>
    </w:p>
    <w:p w14:paraId="1831B696" w14:textId="77777777" w:rsidR="00B72409" w:rsidRDefault="00B72409" w:rsidP="00121D52">
      <w:pPr>
        <w:jc w:val="both"/>
        <w:rPr>
          <w:szCs w:val="22"/>
        </w:rPr>
      </w:pPr>
    </w:p>
    <w:p w14:paraId="46365901" w14:textId="77777777" w:rsidR="00B72409" w:rsidRDefault="00164F69" w:rsidP="00121D52">
      <w:pPr>
        <w:jc w:val="both"/>
        <w:rPr>
          <w:szCs w:val="22"/>
        </w:rPr>
      </w:pPr>
      <w:r>
        <w:rPr>
          <w:szCs w:val="22"/>
        </w:rPr>
        <w:t>SP#1</w:t>
      </w:r>
    </w:p>
    <w:p w14:paraId="2E016444" w14:textId="77777777" w:rsidR="00164F69" w:rsidRDefault="00164F69" w:rsidP="00121D52">
      <w:pPr>
        <w:jc w:val="both"/>
        <w:rPr>
          <w:szCs w:val="22"/>
        </w:rPr>
      </w:pPr>
    </w:p>
    <w:p w14:paraId="06704392" w14:textId="77777777" w:rsidR="00164F69" w:rsidRDefault="00BF7A41" w:rsidP="00121D52">
      <w:pPr>
        <w:jc w:val="both"/>
        <w:rPr>
          <w:szCs w:val="22"/>
        </w:rPr>
      </w:pPr>
      <w:r w:rsidRPr="00BF7A41">
        <w:rPr>
          <w:szCs w:val="22"/>
        </w:rPr>
        <w:t>Do you agree that the RU allocation subfield in the EHT-SIG field of an EHT-PPDU sent to multiple users includes the RU allocation for Multiple RUs as well as Single RU?</w:t>
      </w:r>
    </w:p>
    <w:p w14:paraId="1BDCFABA" w14:textId="77777777" w:rsidR="00BF7A41" w:rsidRDefault="00BF7A41" w:rsidP="00121D52">
      <w:pPr>
        <w:jc w:val="both"/>
        <w:rPr>
          <w:szCs w:val="22"/>
        </w:rPr>
      </w:pPr>
    </w:p>
    <w:p w14:paraId="078B7E60" w14:textId="77777777" w:rsidR="00BF7A41" w:rsidRDefault="00BF7A41" w:rsidP="00BF7A41">
      <w:r w:rsidRPr="00160B35">
        <w:rPr>
          <w:highlight w:val="green"/>
        </w:rPr>
        <w:t>Y/N/A: 38/0/10</w:t>
      </w:r>
    </w:p>
    <w:p w14:paraId="0D7BE353" w14:textId="77777777" w:rsidR="00BF7A41" w:rsidRPr="00942FE6" w:rsidRDefault="00BF7A41" w:rsidP="00BF7A41">
      <w:pPr>
        <w:jc w:val="both"/>
        <w:rPr>
          <w:b/>
        </w:rPr>
      </w:pPr>
      <w:r>
        <w:rPr>
          <w:b/>
        </w:rPr>
        <w:t xml:space="preserve">Straw poll #45 </w:t>
      </w:r>
      <w:r w:rsidRPr="006366A0">
        <w:rPr>
          <w:b/>
          <w:i/>
        </w:rPr>
        <w:t>[#SP</w:t>
      </w:r>
      <w:r>
        <w:rPr>
          <w:b/>
          <w:i/>
        </w:rPr>
        <w:t>45</w:t>
      </w:r>
      <w:r w:rsidRPr="006366A0">
        <w:rPr>
          <w:b/>
          <w:i/>
        </w:rPr>
        <w:t>]</w:t>
      </w:r>
    </w:p>
    <w:p w14:paraId="64CC8E57" w14:textId="77777777" w:rsidR="00BF7A41" w:rsidRDefault="00BF7A41" w:rsidP="00121D52">
      <w:pPr>
        <w:jc w:val="both"/>
        <w:rPr>
          <w:szCs w:val="22"/>
        </w:rPr>
      </w:pPr>
    </w:p>
    <w:p w14:paraId="167D795F" w14:textId="77777777" w:rsidR="004B5EB4" w:rsidRDefault="004B5EB4" w:rsidP="00121D52">
      <w:pPr>
        <w:jc w:val="both"/>
        <w:rPr>
          <w:szCs w:val="22"/>
        </w:rPr>
      </w:pPr>
    </w:p>
    <w:p w14:paraId="66A5FC37" w14:textId="77777777" w:rsidR="009343DF" w:rsidRPr="009343DF" w:rsidRDefault="009343DF" w:rsidP="00121D52">
      <w:pPr>
        <w:jc w:val="both"/>
        <w:rPr>
          <w:b/>
          <w:szCs w:val="22"/>
        </w:rPr>
      </w:pPr>
      <w:r w:rsidRPr="009343DF">
        <w:rPr>
          <w:b/>
          <w:szCs w:val="22"/>
        </w:rPr>
        <w:t>20/0738r2 (Evaluation of signaling overhead for EHT-SIG, Dongguk Lim, LGE)</w:t>
      </w:r>
    </w:p>
    <w:p w14:paraId="08C9A77F" w14:textId="77777777" w:rsidR="009343DF" w:rsidRDefault="009343DF" w:rsidP="00121D52">
      <w:pPr>
        <w:jc w:val="both"/>
        <w:rPr>
          <w:szCs w:val="22"/>
        </w:rPr>
      </w:pPr>
    </w:p>
    <w:p w14:paraId="3B2B5AA0" w14:textId="77777777" w:rsidR="00B72191" w:rsidRDefault="00B72191" w:rsidP="00121D52">
      <w:pPr>
        <w:jc w:val="both"/>
        <w:rPr>
          <w:szCs w:val="22"/>
        </w:rPr>
      </w:pPr>
      <w:r>
        <w:rPr>
          <w:szCs w:val="22"/>
        </w:rPr>
        <w:t>SP#1</w:t>
      </w:r>
    </w:p>
    <w:p w14:paraId="09407B67" w14:textId="77777777" w:rsidR="00B72191" w:rsidRDefault="00B72191" w:rsidP="00121D52">
      <w:pPr>
        <w:jc w:val="both"/>
        <w:rPr>
          <w:szCs w:val="22"/>
        </w:rPr>
      </w:pPr>
    </w:p>
    <w:p w14:paraId="09CAD8A4" w14:textId="77777777" w:rsidR="00B72191" w:rsidRPr="00B72191" w:rsidRDefault="00B72191" w:rsidP="00B72191">
      <w:pPr>
        <w:jc w:val="both"/>
        <w:rPr>
          <w:szCs w:val="22"/>
        </w:rPr>
      </w:pPr>
      <w:r w:rsidRPr="00B72191">
        <w:rPr>
          <w:szCs w:val="22"/>
        </w:rPr>
        <w:t xml:space="preserve">Do you agree that N RU allocation subfields are present in an EHT-SIG content channel? </w:t>
      </w:r>
    </w:p>
    <w:p w14:paraId="45E5C439" w14:textId="77777777" w:rsidR="00B72191" w:rsidRDefault="009C64B6" w:rsidP="00B72191">
      <w:pPr>
        <w:pStyle w:val="ListParagraph"/>
        <w:numPr>
          <w:ilvl w:val="0"/>
          <w:numId w:val="67"/>
        </w:numPr>
        <w:jc w:val="both"/>
        <w:rPr>
          <w:szCs w:val="22"/>
        </w:rPr>
      </w:pPr>
      <w:r>
        <w:rPr>
          <w:szCs w:val="22"/>
        </w:rPr>
        <w:t xml:space="preserve">Where, </w:t>
      </w:r>
      <w:r w:rsidR="00B72191" w:rsidRPr="00B72191">
        <w:rPr>
          <w:szCs w:val="22"/>
        </w:rPr>
        <w:t xml:space="preserve">N is the number of RU allocation subfield in common field of EHT-SIG content channel. </w:t>
      </w:r>
    </w:p>
    <w:p w14:paraId="1AA5A4D6" w14:textId="77777777" w:rsidR="00B72191" w:rsidRDefault="00B72191" w:rsidP="00B72191">
      <w:pPr>
        <w:pStyle w:val="ListParagraph"/>
        <w:numPr>
          <w:ilvl w:val="0"/>
          <w:numId w:val="67"/>
        </w:numPr>
        <w:jc w:val="both"/>
        <w:rPr>
          <w:szCs w:val="22"/>
        </w:rPr>
      </w:pPr>
      <w:r w:rsidRPr="00B72191">
        <w:rPr>
          <w:szCs w:val="22"/>
        </w:rPr>
        <w:t xml:space="preserve">N = 1 if a 20MHz or 40MHz EHT PPDU sent to multiple users is used. </w:t>
      </w:r>
    </w:p>
    <w:p w14:paraId="5FB16F52" w14:textId="77777777" w:rsidR="00B72191" w:rsidRDefault="00B72191" w:rsidP="00B72191">
      <w:pPr>
        <w:pStyle w:val="ListParagraph"/>
        <w:numPr>
          <w:ilvl w:val="0"/>
          <w:numId w:val="67"/>
        </w:numPr>
        <w:jc w:val="both"/>
        <w:rPr>
          <w:szCs w:val="22"/>
        </w:rPr>
      </w:pPr>
      <w:r w:rsidRPr="00B72191">
        <w:rPr>
          <w:szCs w:val="22"/>
        </w:rPr>
        <w:t>N = 2 if a 80MHz EHT PPDU sent to multiple users is used.</w:t>
      </w:r>
    </w:p>
    <w:p w14:paraId="350884DE" w14:textId="77777777" w:rsidR="00B72191" w:rsidRDefault="00B72191" w:rsidP="00B72191">
      <w:pPr>
        <w:pStyle w:val="ListParagraph"/>
        <w:numPr>
          <w:ilvl w:val="0"/>
          <w:numId w:val="67"/>
        </w:numPr>
        <w:jc w:val="both"/>
        <w:rPr>
          <w:szCs w:val="22"/>
        </w:rPr>
      </w:pPr>
      <w:r w:rsidRPr="00B72191">
        <w:rPr>
          <w:szCs w:val="22"/>
        </w:rPr>
        <w:t xml:space="preserve">N = TBD for other cases. </w:t>
      </w:r>
    </w:p>
    <w:p w14:paraId="22DDF797" w14:textId="77777777" w:rsidR="00B72191" w:rsidRPr="00B72191" w:rsidRDefault="00B72191" w:rsidP="00B72191">
      <w:pPr>
        <w:pStyle w:val="ListParagraph"/>
        <w:numPr>
          <w:ilvl w:val="0"/>
          <w:numId w:val="67"/>
        </w:numPr>
        <w:jc w:val="both"/>
        <w:rPr>
          <w:szCs w:val="22"/>
        </w:rPr>
      </w:pPr>
      <w:r w:rsidRPr="00B72191">
        <w:rPr>
          <w:szCs w:val="22"/>
        </w:rPr>
        <w:t xml:space="preserve">The compressed modes are TBD. </w:t>
      </w:r>
    </w:p>
    <w:p w14:paraId="38702583" w14:textId="77777777" w:rsidR="009343DF" w:rsidRDefault="009343DF" w:rsidP="00121D52">
      <w:pPr>
        <w:jc w:val="both"/>
        <w:rPr>
          <w:szCs w:val="22"/>
        </w:rPr>
      </w:pPr>
    </w:p>
    <w:p w14:paraId="415BDB45" w14:textId="77777777" w:rsidR="00B72191" w:rsidRDefault="00B72191" w:rsidP="00B72191">
      <w:r w:rsidRPr="00FD73B6">
        <w:rPr>
          <w:highlight w:val="green"/>
        </w:rPr>
        <w:t>Y/N/A: 38/1/10</w:t>
      </w:r>
    </w:p>
    <w:p w14:paraId="7BF7C73F" w14:textId="77777777" w:rsidR="00B72191" w:rsidRPr="00942FE6" w:rsidRDefault="00B72191" w:rsidP="00B72191">
      <w:pPr>
        <w:jc w:val="both"/>
        <w:rPr>
          <w:b/>
        </w:rPr>
      </w:pPr>
      <w:r>
        <w:rPr>
          <w:b/>
        </w:rPr>
        <w:t xml:space="preserve">Straw poll #46 </w:t>
      </w:r>
      <w:r w:rsidRPr="006366A0">
        <w:rPr>
          <w:b/>
          <w:i/>
        </w:rPr>
        <w:t>[#SP</w:t>
      </w:r>
      <w:r>
        <w:rPr>
          <w:b/>
          <w:i/>
        </w:rPr>
        <w:t>46</w:t>
      </w:r>
      <w:r w:rsidRPr="006366A0">
        <w:rPr>
          <w:b/>
          <w:i/>
        </w:rPr>
        <w:t>]</w:t>
      </w:r>
    </w:p>
    <w:p w14:paraId="6BA3AC47" w14:textId="77777777" w:rsidR="009343DF" w:rsidRDefault="009343DF" w:rsidP="00121D52">
      <w:pPr>
        <w:jc w:val="both"/>
        <w:rPr>
          <w:szCs w:val="22"/>
        </w:rPr>
      </w:pPr>
    </w:p>
    <w:p w14:paraId="01150B52" w14:textId="77777777" w:rsidR="009343DF" w:rsidRDefault="009343DF" w:rsidP="00121D52">
      <w:pPr>
        <w:jc w:val="both"/>
        <w:rPr>
          <w:szCs w:val="22"/>
        </w:rPr>
      </w:pPr>
    </w:p>
    <w:p w14:paraId="1F5FEF14" w14:textId="77777777" w:rsidR="009C64B6" w:rsidRPr="009C64B6" w:rsidRDefault="009C64B6" w:rsidP="00121D52">
      <w:pPr>
        <w:jc w:val="both"/>
        <w:rPr>
          <w:b/>
          <w:szCs w:val="22"/>
        </w:rPr>
      </w:pPr>
      <w:r w:rsidRPr="009C64B6">
        <w:rPr>
          <w:b/>
          <w:szCs w:val="22"/>
        </w:rPr>
        <w:t>20/0767r0 (Number of Users in MU-MIMO, Ron Porat, Broadcom)</w:t>
      </w:r>
    </w:p>
    <w:p w14:paraId="3E63A523" w14:textId="77777777" w:rsidR="009C64B6" w:rsidRDefault="009C64B6" w:rsidP="00121D52">
      <w:pPr>
        <w:jc w:val="both"/>
        <w:rPr>
          <w:szCs w:val="22"/>
        </w:rPr>
      </w:pPr>
    </w:p>
    <w:p w14:paraId="0FC31103" w14:textId="77777777" w:rsidR="009C64B6" w:rsidRDefault="009C64B6" w:rsidP="00121D52">
      <w:pPr>
        <w:jc w:val="both"/>
        <w:rPr>
          <w:szCs w:val="22"/>
        </w:rPr>
      </w:pPr>
      <w:r>
        <w:rPr>
          <w:szCs w:val="22"/>
        </w:rPr>
        <w:t>SP#1</w:t>
      </w:r>
    </w:p>
    <w:p w14:paraId="4970616D" w14:textId="77777777" w:rsidR="009C64B6" w:rsidRDefault="009C64B6" w:rsidP="00121D52">
      <w:pPr>
        <w:jc w:val="both"/>
        <w:rPr>
          <w:szCs w:val="22"/>
        </w:rPr>
      </w:pPr>
    </w:p>
    <w:p w14:paraId="77567B6B" w14:textId="77777777" w:rsidR="00684F34" w:rsidRDefault="00684F34" w:rsidP="00121D52">
      <w:pPr>
        <w:jc w:val="both"/>
        <w:rPr>
          <w:szCs w:val="22"/>
        </w:rPr>
      </w:pPr>
      <w:r w:rsidRPr="00684F34">
        <w:rPr>
          <w:szCs w:val="22"/>
        </w:rPr>
        <w:t>Do you agree that the max number of users that can be spatially multiplexed in EHT for DL transmissions is 8 per RU/MRU?</w:t>
      </w:r>
    </w:p>
    <w:p w14:paraId="4BC9BC7E" w14:textId="77777777" w:rsidR="00684F34" w:rsidRPr="00684F34" w:rsidRDefault="00684F34" w:rsidP="00684F34">
      <w:pPr>
        <w:pStyle w:val="ListParagraph"/>
        <w:numPr>
          <w:ilvl w:val="0"/>
          <w:numId w:val="70"/>
        </w:numPr>
        <w:jc w:val="both"/>
        <w:rPr>
          <w:szCs w:val="22"/>
        </w:rPr>
      </w:pPr>
      <w:r w:rsidRPr="00684F34">
        <w:rPr>
          <w:szCs w:val="22"/>
        </w:rPr>
        <w:t>Applicable to all transmission modes in 11be</w:t>
      </w:r>
    </w:p>
    <w:p w14:paraId="15511B19" w14:textId="77777777" w:rsidR="00684F34" w:rsidRDefault="00684F34" w:rsidP="009C64B6">
      <w:pPr>
        <w:jc w:val="both"/>
        <w:rPr>
          <w:b/>
        </w:rPr>
      </w:pPr>
    </w:p>
    <w:p w14:paraId="63894215" w14:textId="77777777" w:rsidR="00684F34" w:rsidRDefault="00684F34" w:rsidP="00684F34">
      <w:pPr>
        <w:rPr>
          <w:szCs w:val="22"/>
        </w:rPr>
      </w:pPr>
      <w:r w:rsidRPr="00D8326D">
        <w:rPr>
          <w:szCs w:val="22"/>
          <w:highlight w:val="green"/>
        </w:rPr>
        <w:t>Y/N/A: 45/1/6</w:t>
      </w:r>
    </w:p>
    <w:p w14:paraId="23B8FBB8" w14:textId="77777777" w:rsidR="009C64B6" w:rsidRPr="00942FE6" w:rsidRDefault="009C64B6" w:rsidP="009C64B6">
      <w:pPr>
        <w:jc w:val="both"/>
        <w:rPr>
          <w:b/>
        </w:rPr>
      </w:pPr>
      <w:r>
        <w:rPr>
          <w:b/>
        </w:rPr>
        <w:t xml:space="preserve">Straw poll #47 </w:t>
      </w:r>
      <w:r w:rsidRPr="006366A0">
        <w:rPr>
          <w:b/>
          <w:i/>
        </w:rPr>
        <w:t>[#SP</w:t>
      </w:r>
      <w:r>
        <w:rPr>
          <w:b/>
          <w:i/>
        </w:rPr>
        <w:t>47</w:t>
      </w:r>
      <w:r w:rsidRPr="006366A0">
        <w:rPr>
          <w:b/>
          <w:i/>
        </w:rPr>
        <w:t>]</w:t>
      </w:r>
    </w:p>
    <w:p w14:paraId="0A9D7E64" w14:textId="77777777" w:rsidR="009C64B6" w:rsidRDefault="009C64B6" w:rsidP="00121D52">
      <w:pPr>
        <w:jc w:val="both"/>
        <w:rPr>
          <w:szCs w:val="22"/>
        </w:rPr>
      </w:pPr>
    </w:p>
    <w:p w14:paraId="57066CD0" w14:textId="77777777" w:rsidR="000923AA" w:rsidRDefault="000923AA" w:rsidP="00121D52">
      <w:pPr>
        <w:jc w:val="both"/>
        <w:rPr>
          <w:szCs w:val="22"/>
        </w:rPr>
      </w:pPr>
    </w:p>
    <w:p w14:paraId="2C894107" w14:textId="77777777" w:rsidR="00743C00" w:rsidRDefault="00743C00">
      <w:pPr>
        <w:rPr>
          <w:b/>
          <w:szCs w:val="22"/>
        </w:rPr>
      </w:pPr>
      <w:r>
        <w:rPr>
          <w:b/>
          <w:szCs w:val="22"/>
        </w:rPr>
        <w:br w:type="page"/>
      </w:r>
    </w:p>
    <w:p w14:paraId="28907EBD" w14:textId="77777777" w:rsidR="00743C00" w:rsidRDefault="000923AA" w:rsidP="00743C00">
      <w:pPr>
        <w:rPr>
          <w:szCs w:val="22"/>
        </w:rPr>
      </w:pPr>
      <w:r w:rsidRPr="00743C00">
        <w:rPr>
          <w:b/>
          <w:szCs w:val="22"/>
        </w:rPr>
        <w:lastRenderedPageBreak/>
        <w:t>20/0693</w:t>
      </w:r>
      <w:r w:rsidR="00743C00" w:rsidRPr="00743C00">
        <w:rPr>
          <w:b/>
          <w:szCs w:val="22"/>
        </w:rPr>
        <w:t>r1 (Aggregated PPDU for Large BW, Rui Cao, NXP)</w:t>
      </w:r>
      <w:r w:rsidR="00743C00" w:rsidRPr="00743C00">
        <w:rPr>
          <w:b/>
          <w:szCs w:val="22"/>
        </w:rPr>
        <w:br/>
      </w:r>
      <w:r w:rsidR="00743C00">
        <w:rPr>
          <w:szCs w:val="22"/>
        </w:rPr>
        <w:br/>
        <w:t>SP#1</w:t>
      </w:r>
    </w:p>
    <w:p w14:paraId="4A5AE04B" w14:textId="77777777" w:rsidR="00743C00" w:rsidRDefault="00743C00" w:rsidP="00121D52">
      <w:pPr>
        <w:jc w:val="both"/>
        <w:rPr>
          <w:szCs w:val="22"/>
        </w:rPr>
      </w:pPr>
    </w:p>
    <w:p w14:paraId="1B5B699A" w14:textId="77777777" w:rsidR="00743C00" w:rsidRPr="00743C00" w:rsidRDefault="00743C00" w:rsidP="00743C00">
      <w:pPr>
        <w:jc w:val="both"/>
        <w:rPr>
          <w:szCs w:val="22"/>
        </w:rPr>
      </w:pPr>
      <w:r w:rsidRPr="00743C00">
        <w:rPr>
          <w:szCs w:val="22"/>
        </w:rPr>
        <w:t>Do you agree to define frequency domain aggregation of aggregated PPDUs for EHT?</w:t>
      </w:r>
    </w:p>
    <w:p w14:paraId="1CEEEFF2" w14:textId="77777777" w:rsidR="005D7BA2" w:rsidRDefault="00743C00" w:rsidP="00743C00">
      <w:pPr>
        <w:pStyle w:val="ListParagraph"/>
        <w:numPr>
          <w:ilvl w:val="0"/>
          <w:numId w:val="70"/>
        </w:numPr>
        <w:jc w:val="both"/>
        <w:rPr>
          <w:szCs w:val="22"/>
        </w:rPr>
      </w:pPr>
      <w:r w:rsidRPr="005D7BA2">
        <w:rPr>
          <w:szCs w:val="22"/>
        </w:rPr>
        <w:t>Aggregated PPDU consists of multiple sub-PPDUs.</w:t>
      </w:r>
    </w:p>
    <w:p w14:paraId="1577D6D5" w14:textId="77777777" w:rsidR="005D7BA2" w:rsidRDefault="00743C00" w:rsidP="005D7BA2">
      <w:pPr>
        <w:pStyle w:val="ListParagraph"/>
        <w:numPr>
          <w:ilvl w:val="1"/>
          <w:numId w:val="70"/>
        </w:numPr>
        <w:jc w:val="both"/>
        <w:rPr>
          <w:szCs w:val="22"/>
        </w:rPr>
      </w:pPr>
      <w:r w:rsidRPr="005D7BA2">
        <w:rPr>
          <w:szCs w:val="22"/>
        </w:rPr>
        <w:t>The PPDU format combination limits to EHT and HE.</w:t>
      </w:r>
    </w:p>
    <w:p w14:paraId="31795A88" w14:textId="77777777" w:rsidR="005D7BA2" w:rsidRDefault="005D7BA2" w:rsidP="005D7BA2">
      <w:pPr>
        <w:pStyle w:val="ListParagraph"/>
        <w:numPr>
          <w:ilvl w:val="1"/>
          <w:numId w:val="70"/>
        </w:numPr>
        <w:jc w:val="both"/>
        <w:rPr>
          <w:szCs w:val="22"/>
        </w:rPr>
      </w:pPr>
      <w:r>
        <w:rPr>
          <w:szCs w:val="22"/>
        </w:rPr>
        <w:t>Other combinations are TBD.</w:t>
      </w:r>
    </w:p>
    <w:p w14:paraId="1792F33E" w14:textId="77777777" w:rsidR="005D7BA2" w:rsidRDefault="00743C00" w:rsidP="005D7BA2">
      <w:pPr>
        <w:pStyle w:val="ListParagraph"/>
        <w:numPr>
          <w:ilvl w:val="1"/>
          <w:numId w:val="70"/>
        </w:numPr>
        <w:jc w:val="both"/>
        <w:rPr>
          <w:szCs w:val="22"/>
        </w:rPr>
      </w:pPr>
      <w:r w:rsidRPr="005D7BA2">
        <w:rPr>
          <w:szCs w:val="22"/>
        </w:rPr>
        <w:t>For the PPDU using HE format, the PPDU BW TBD.</w:t>
      </w:r>
    </w:p>
    <w:p w14:paraId="7B8A5136" w14:textId="77777777" w:rsidR="005D7BA2" w:rsidRDefault="00743C00" w:rsidP="005D7BA2">
      <w:pPr>
        <w:pStyle w:val="ListParagraph"/>
        <w:numPr>
          <w:ilvl w:val="1"/>
          <w:numId w:val="70"/>
        </w:numPr>
        <w:jc w:val="both"/>
        <w:rPr>
          <w:szCs w:val="22"/>
        </w:rPr>
      </w:pPr>
      <w:r w:rsidRPr="005D7BA2">
        <w:rPr>
          <w:szCs w:val="22"/>
        </w:rPr>
        <w:t>The number of PPDUs is TBD.</w:t>
      </w:r>
    </w:p>
    <w:p w14:paraId="045A6D98" w14:textId="77777777" w:rsidR="00743C00" w:rsidRPr="005D7BA2" w:rsidRDefault="00743C00" w:rsidP="00743C00">
      <w:pPr>
        <w:pStyle w:val="ListParagraph"/>
        <w:numPr>
          <w:ilvl w:val="0"/>
          <w:numId w:val="70"/>
        </w:numPr>
        <w:jc w:val="both"/>
        <w:rPr>
          <w:szCs w:val="22"/>
        </w:rPr>
      </w:pPr>
      <w:r w:rsidRPr="005D7BA2">
        <w:rPr>
          <w:szCs w:val="22"/>
        </w:rPr>
        <w:t>A-PPDU will be R2 feature.</w:t>
      </w:r>
    </w:p>
    <w:p w14:paraId="1C2B2621" w14:textId="77777777" w:rsidR="00743C00" w:rsidRDefault="00743C00" w:rsidP="00121D52">
      <w:pPr>
        <w:jc w:val="both"/>
        <w:rPr>
          <w:szCs w:val="22"/>
        </w:rPr>
      </w:pPr>
    </w:p>
    <w:p w14:paraId="3E628586" w14:textId="77777777" w:rsidR="00400DF3" w:rsidRDefault="00400DF3" w:rsidP="00400DF3">
      <w:pPr>
        <w:rPr>
          <w:szCs w:val="22"/>
        </w:rPr>
      </w:pPr>
      <w:r w:rsidRPr="00A3461A">
        <w:rPr>
          <w:szCs w:val="22"/>
          <w:highlight w:val="green"/>
        </w:rPr>
        <w:t>Y/N/A: 31/0/7</w:t>
      </w:r>
    </w:p>
    <w:p w14:paraId="64A92EBC" w14:textId="77777777" w:rsidR="005D7BA2" w:rsidRPr="00942FE6" w:rsidRDefault="005D7BA2" w:rsidP="005D7BA2">
      <w:pPr>
        <w:jc w:val="both"/>
        <w:rPr>
          <w:b/>
        </w:rPr>
      </w:pPr>
      <w:r>
        <w:rPr>
          <w:b/>
        </w:rPr>
        <w:t xml:space="preserve">Straw poll #48 </w:t>
      </w:r>
      <w:r w:rsidRPr="006366A0">
        <w:rPr>
          <w:b/>
          <w:i/>
        </w:rPr>
        <w:t>[#SP</w:t>
      </w:r>
      <w:r>
        <w:rPr>
          <w:b/>
          <w:i/>
        </w:rPr>
        <w:t>48</w:t>
      </w:r>
      <w:r w:rsidRPr="006366A0">
        <w:rPr>
          <w:b/>
          <w:i/>
        </w:rPr>
        <w:t>]</w:t>
      </w:r>
    </w:p>
    <w:p w14:paraId="4972BFF5" w14:textId="77777777" w:rsidR="005D7BA2" w:rsidRDefault="005D7BA2" w:rsidP="00121D52">
      <w:pPr>
        <w:jc w:val="both"/>
        <w:rPr>
          <w:szCs w:val="22"/>
        </w:rPr>
      </w:pPr>
    </w:p>
    <w:p w14:paraId="523AF5CA" w14:textId="77777777" w:rsidR="009B5B1A" w:rsidRDefault="009B5B1A" w:rsidP="00121D52">
      <w:pPr>
        <w:jc w:val="both"/>
        <w:rPr>
          <w:szCs w:val="22"/>
        </w:rPr>
      </w:pPr>
      <w:r>
        <w:rPr>
          <w:szCs w:val="22"/>
        </w:rPr>
        <w:t xml:space="preserve">Reference:  </w:t>
      </w:r>
      <w:r w:rsidRPr="009B5B1A">
        <w:rPr>
          <w:szCs w:val="22"/>
        </w:rPr>
        <w:t>11-20-0787-00-00be-minutes-802-11-be-phy-ad-hoc-telephone-conferences-may-july-2020</w:t>
      </w:r>
    </w:p>
    <w:p w14:paraId="3AF433C7" w14:textId="77777777" w:rsidR="009B5B1A" w:rsidRPr="005758D1" w:rsidRDefault="00611677" w:rsidP="009B5B1A">
      <w:pPr>
        <w:pStyle w:val="Heading2"/>
        <w:rPr>
          <w:u w:val="none"/>
          <w:lang w:val="en-US"/>
        </w:rPr>
      </w:pPr>
      <w:bookmarkStart w:id="1891" w:name="_Toc42188696"/>
      <w:r>
        <w:rPr>
          <w:u w:val="none"/>
          <w:lang w:val="en-US"/>
        </w:rPr>
        <w:t>May 18 (MAC):  9</w:t>
      </w:r>
      <w:r w:rsidR="009B5B1A" w:rsidRPr="005758D1">
        <w:rPr>
          <w:u w:val="none"/>
          <w:lang w:val="en-US"/>
        </w:rPr>
        <w:t xml:space="preserve"> </w:t>
      </w:r>
      <w:r w:rsidR="009B5B1A">
        <w:rPr>
          <w:u w:val="none"/>
          <w:lang w:val="en-US"/>
        </w:rPr>
        <w:t>SPs</w:t>
      </w:r>
      <w:bookmarkEnd w:id="1891"/>
      <w:r w:rsidR="009B5B1A">
        <w:rPr>
          <w:u w:val="none"/>
          <w:lang w:val="en-US"/>
        </w:rPr>
        <w:t xml:space="preserve"> </w:t>
      </w:r>
    </w:p>
    <w:p w14:paraId="45733AA0" w14:textId="77777777" w:rsidR="009B5B1A" w:rsidRDefault="009B5B1A" w:rsidP="009B5B1A">
      <w:pPr>
        <w:jc w:val="both"/>
        <w:rPr>
          <w:szCs w:val="22"/>
        </w:rPr>
      </w:pPr>
    </w:p>
    <w:p w14:paraId="709CE417" w14:textId="77777777" w:rsidR="009B5B1A" w:rsidRPr="00A707B9" w:rsidRDefault="009B5B1A" w:rsidP="009B5B1A">
      <w:pPr>
        <w:jc w:val="both"/>
        <w:rPr>
          <w:b/>
          <w:szCs w:val="22"/>
        </w:rPr>
      </w:pPr>
      <w:r w:rsidRPr="00A707B9">
        <w:rPr>
          <w:b/>
          <w:szCs w:val="22"/>
        </w:rPr>
        <w:t>20/</w:t>
      </w:r>
      <w:r w:rsidR="00611677" w:rsidRPr="00A707B9">
        <w:rPr>
          <w:b/>
          <w:szCs w:val="22"/>
        </w:rPr>
        <w:t>408r4 (</w:t>
      </w:r>
      <w:r w:rsidR="00A707B9" w:rsidRPr="00A707B9">
        <w:rPr>
          <w:b/>
          <w:szCs w:val="22"/>
        </w:rPr>
        <w:t>Prioritized EDCA Channel Access Over Latency Sensitive Links in MLO, Chunyu Hu, Facebook)</w:t>
      </w:r>
    </w:p>
    <w:p w14:paraId="4DE729A3" w14:textId="77777777" w:rsidR="00A707B9" w:rsidRDefault="00A707B9" w:rsidP="009B5B1A">
      <w:pPr>
        <w:jc w:val="both"/>
        <w:rPr>
          <w:szCs w:val="22"/>
        </w:rPr>
      </w:pPr>
    </w:p>
    <w:p w14:paraId="38351F9E" w14:textId="77777777" w:rsidR="00A75F89" w:rsidRDefault="00A707B9" w:rsidP="00A75F89">
      <w:pPr>
        <w:jc w:val="both"/>
        <w:rPr>
          <w:szCs w:val="22"/>
        </w:rPr>
      </w:pPr>
      <w:r>
        <w:rPr>
          <w:szCs w:val="22"/>
        </w:rPr>
        <w:t>SP#1</w:t>
      </w:r>
    </w:p>
    <w:p w14:paraId="690ABC39" w14:textId="77777777" w:rsidR="00A75F89" w:rsidRDefault="00A75F89" w:rsidP="00A75F89">
      <w:pPr>
        <w:jc w:val="both"/>
        <w:rPr>
          <w:szCs w:val="22"/>
        </w:rPr>
      </w:pPr>
    </w:p>
    <w:p w14:paraId="5BE3D004" w14:textId="77777777" w:rsidR="00A75F89" w:rsidRDefault="00A75F89" w:rsidP="00A75F89">
      <w:pPr>
        <w:jc w:val="both"/>
        <w:rPr>
          <w:szCs w:val="22"/>
        </w:rPr>
      </w:pPr>
      <w:r w:rsidRPr="00A75F89">
        <w:rPr>
          <w:szCs w:val="22"/>
        </w:rPr>
        <w:t xml:space="preserve">Do you support that the TGbe SFD shall include that </w:t>
      </w:r>
    </w:p>
    <w:p w14:paraId="4DB00637" w14:textId="77777777" w:rsidR="00A707B9" w:rsidRPr="00A75F89" w:rsidRDefault="00A75F89" w:rsidP="00A75F89">
      <w:pPr>
        <w:pStyle w:val="ListParagraph"/>
        <w:numPr>
          <w:ilvl w:val="0"/>
          <w:numId w:val="71"/>
        </w:numPr>
        <w:jc w:val="both"/>
        <w:rPr>
          <w:szCs w:val="22"/>
        </w:rPr>
      </w:pPr>
      <w:r w:rsidRPr="00A75F89">
        <w:rPr>
          <w:szCs w:val="22"/>
        </w:rPr>
        <w:t>An MLD AP may offer differentiated quality of service over different links</w:t>
      </w:r>
    </w:p>
    <w:p w14:paraId="74EB40DF" w14:textId="77777777" w:rsidR="009B5B1A" w:rsidRDefault="009B5B1A" w:rsidP="009B5B1A">
      <w:pPr>
        <w:jc w:val="both"/>
        <w:rPr>
          <w:szCs w:val="22"/>
        </w:rPr>
      </w:pPr>
    </w:p>
    <w:p w14:paraId="0024A380" w14:textId="77777777" w:rsidR="00385EC2" w:rsidRDefault="00385EC2" w:rsidP="009B5B1A">
      <w:pPr>
        <w:jc w:val="both"/>
        <w:rPr>
          <w:szCs w:val="22"/>
        </w:rPr>
      </w:pPr>
      <w:r w:rsidRPr="00385EC2">
        <w:rPr>
          <w:szCs w:val="22"/>
          <w:highlight w:val="green"/>
        </w:rPr>
        <w:t>Y/N/A: 61/8/17</w:t>
      </w:r>
    </w:p>
    <w:p w14:paraId="18A11BFA" w14:textId="77777777" w:rsidR="00385EC2" w:rsidRPr="00942FE6" w:rsidRDefault="00385EC2" w:rsidP="00385EC2">
      <w:pPr>
        <w:jc w:val="both"/>
        <w:rPr>
          <w:b/>
        </w:rPr>
      </w:pPr>
      <w:r>
        <w:rPr>
          <w:b/>
        </w:rPr>
        <w:t xml:space="preserve">Straw poll #49 </w:t>
      </w:r>
      <w:r w:rsidRPr="006366A0">
        <w:rPr>
          <w:b/>
          <w:i/>
        </w:rPr>
        <w:t>[#SP</w:t>
      </w:r>
      <w:r>
        <w:rPr>
          <w:b/>
          <w:i/>
        </w:rPr>
        <w:t>49</w:t>
      </w:r>
      <w:r w:rsidRPr="006366A0">
        <w:rPr>
          <w:b/>
          <w:i/>
        </w:rPr>
        <w:t>]</w:t>
      </w:r>
    </w:p>
    <w:p w14:paraId="77BAFB51" w14:textId="77777777" w:rsidR="00385EC2" w:rsidRDefault="00385EC2" w:rsidP="009B5B1A">
      <w:pPr>
        <w:jc w:val="both"/>
        <w:rPr>
          <w:szCs w:val="22"/>
        </w:rPr>
      </w:pPr>
    </w:p>
    <w:p w14:paraId="5B485528" w14:textId="77777777" w:rsidR="009B5B1A" w:rsidRDefault="009B5B1A" w:rsidP="009B5B1A">
      <w:pPr>
        <w:jc w:val="both"/>
        <w:rPr>
          <w:szCs w:val="22"/>
        </w:rPr>
      </w:pPr>
    </w:p>
    <w:p w14:paraId="00F7BFD1" w14:textId="77777777" w:rsidR="00E7057B" w:rsidRDefault="00E7057B" w:rsidP="009B5B1A">
      <w:pPr>
        <w:jc w:val="both"/>
        <w:rPr>
          <w:szCs w:val="22"/>
        </w:rPr>
      </w:pPr>
      <w:r>
        <w:rPr>
          <w:szCs w:val="22"/>
        </w:rPr>
        <w:t>SP#2</w:t>
      </w:r>
    </w:p>
    <w:p w14:paraId="3B867810" w14:textId="77777777" w:rsidR="00E7057B" w:rsidRDefault="00E7057B" w:rsidP="009B5B1A">
      <w:pPr>
        <w:jc w:val="both"/>
        <w:rPr>
          <w:szCs w:val="22"/>
        </w:rPr>
      </w:pPr>
    </w:p>
    <w:p w14:paraId="30B8CE10" w14:textId="77777777" w:rsidR="009F566B" w:rsidRDefault="009F566B" w:rsidP="009F566B">
      <w:pPr>
        <w:jc w:val="both"/>
        <w:rPr>
          <w:szCs w:val="22"/>
        </w:rPr>
      </w:pPr>
      <w:r w:rsidRPr="009F566B">
        <w:rPr>
          <w:szCs w:val="22"/>
        </w:rPr>
        <w:t>Do you support that the TGbe SFD shall include:</w:t>
      </w:r>
    </w:p>
    <w:p w14:paraId="3CC60F5C" w14:textId="77777777" w:rsidR="009F566B" w:rsidRPr="009F566B" w:rsidRDefault="009F566B" w:rsidP="009F566B">
      <w:pPr>
        <w:pStyle w:val="ListParagraph"/>
        <w:numPr>
          <w:ilvl w:val="0"/>
          <w:numId w:val="71"/>
        </w:numPr>
        <w:jc w:val="both"/>
        <w:rPr>
          <w:szCs w:val="22"/>
        </w:rPr>
      </w:pPr>
      <w:r w:rsidRPr="009F566B">
        <w:rPr>
          <w:szCs w:val="22"/>
        </w:rPr>
        <w:t>An optional mechanism of dividing medium time into slots of duration TBD during which prioritized EDCA access operates for specifically allowed STAs</w:t>
      </w:r>
    </w:p>
    <w:p w14:paraId="15480435" w14:textId="77777777" w:rsidR="009F566B" w:rsidRDefault="009F566B" w:rsidP="009F566B">
      <w:pPr>
        <w:jc w:val="both"/>
        <w:rPr>
          <w:szCs w:val="22"/>
        </w:rPr>
      </w:pPr>
    </w:p>
    <w:p w14:paraId="06D6192F" w14:textId="77777777" w:rsidR="009F566B" w:rsidRPr="009F566B" w:rsidRDefault="009F566B" w:rsidP="009F566B">
      <w:pPr>
        <w:jc w:val="both"/>
        <w:rPr>
          <w:szCs w:val="22"/>
        </w:rPr>
      </w:pPr>
      <w:r w:rsidRPr="009F566B">
        <w:rPr>
          <w:szCs w:val="22"/>
          <w:highlight w:val="red"/>
        </w:rPr>
        <w:t>Y/N/A: 15/30/39</w:t>
      </w:r>
    </w:p>
    <w:p w14:paraId="5E90CED4" w14:textId="77777777" w:rsidR="00E7057B" w:rsidRDefault="00E7057B" w:rsidP="009B5B1A">
      <w:pPr>
        <w:jc w:val="both"/>
        <w:rPr>
          <w:szCs w:val="22"/>
        </w:rPr>
      </w:pPr>
    </w:p>
    <w:p w14:paraId="745B820A" w14:textId="77777777" w:rsidR="00E7057B" w:rsidRDefault="00E7057B" w:rsidP="009B5B1A">
      <w:pPr>
        <w:jc w:val="both"/>
        <w:rPr>
          <w:szCs w:val="22"/>
        </w:rPr>
      </w:pPr>
    </w:p>
    <w:p w14:paraId="7598B077" w14:textId="77777777" w:rsidR="009F566B" w:rsidRPr="00D40329" w:rsidRDefault="009F566B" w:rsidP="009B5B1A">
      <w:pPr>
        <w:jc w:val="both"/>
        <w:rPr>
          <w:b/>
          <w:szCs w:val="22"/>
        </w:rPr>
      </w:pPr>
      <w:r w:rsidRPr="00D40329">
        <w:rPr>
          <w:b/>
          <w:szCs w:val="22"/>
        </w:rPr>
        <w:t>20/0358r</w:t>
      </w:r>
      <w:r w:rsidR="005B7FC2" w:rsidRPr="00D40329">
        <w:rPr>
          <w:b/>
          <w:szCs w:val="22"/>
        </w:rPr>
        <w:t>3 (Multi-BSSID Operation with MLO, Abhishek Patil, Qualcomm)</w:t>
      </w:r>
    </w:p>
    <w:p w14:paraId="7DB6C8BA" w14:textId="77777777" w:rsidR="005B7FC2" w:rsidRDefault="005B7FC2" w:rsidP="009B5B1A">
      <w:pPr>
        <w:jc w:val="both"/>
        <w:rPr>
          <w:szCs w:val="22"/>
        </w:rPr>
      </w:pPr>
    </w:p>
    <w:p w14:paraId="683F7F61" w14:textId="77777777" w:rsidR="005B7FC2" w:rsidRDefault="00D40329" w:rsidP="009B5B1A">
      <w:pPr>
        <w:jc w:val="both"/>
        <w:rPr>
          <w:szCs w:val="22"/>
        </w:rPr>
      </w:pPr>
      <w:r>
        <w:rPr>
          <w:szCs w:val="22"/>
        </w:rPr>
        <w:t>SP#4</w:t>
      </w:r>
    </w:p>
    <w:p w14:paraId="67069729" w14:textId="77777777" w:rsidR="00D40329" w:rsidRDefault="00D40329" w:rsidP="009B5B1A">
      <w:pPr>
        <w:jc w:val="both"/>
        <w:rPr>
          <w:szCs w:val="22"/>
        </w:rPr>
      </w:pPr>
    </w:p>
    <w:p w14:paraId="02E1E175" w14:textId="77777777" w:rsidR="00D40329" w:rsidRDefault="00D40329" w:rsidP="009B5B1A">
      <w:pPr>
        <w:jc w:val="both"/>
        <w:rPr>
          <w:szCs w:val="22"/>
        </w:rPr>
      </w:pPr>
      <w:r w:rsidRPr="00D40329">
        <w:rPr>
          <w:szCs w:val="22"/>
        </w:rPr>
        <w:t xml:space="preserve">Do you support that each AP of an AP MLD is independently configured to operate as transmitted or nontransmitted BSSID of a multiple BSSID set or as an AP of a co-hosted BSSID set or not part of either a multiple BSSID set or co-hosted BSSID set?  </w:t>
      </w:r>
    </w:p>
    <w:p w14:paraId="2E92E5A6" w14:textId="77777777" w:rsidR="00D40329" w:rsidRDefault="00D40329" w:rsidP="009B5B1A">
      <w:pPr>
        <w:jc w:val="both"/>
        <w:rPr>
          <w:szCs w:val="22"/>
        </w:rPr>
      </w:pPr>
    </w:p>
    <w:p w14:paraId="5480E839" w14:textId="77777777" w:rsidR="00D40329" w:rsidRDefault="00D40329" w:rsidP="009B5B1A">
      <w:pPr>
        <w:jc w:val="both"/>
        <w:rPr>
          <w:szCs w:val="22"/>
        </w:rPr>
      </w:pPr>
      <w:r w:rsidRPr="00D40329">
        <w:rPr>
          <w:szCs w:val="22"/>
          <w:highlight w:val="green"/>
        </w:rPr>
        <w:t>Y/N/A: 52/2/33</w:t>
      </w:r>
    </w:p>
    <w:p w14:paraId="7059B828" w14:textId="77777777" w:rsidR="00D40329" w:rsidRPr="00942FE6" w:rsidRDefault="00D40329" w:rsidP="00D40329">
      <w:pPr>
        <w:jc w:val="both"/>
        <w:rPr>
          <w:b/>
        </w:rPr>
      </w:pPr>
      <w:r>
        <w:rPr>
          <w:b/>
        </w:rPr>
        <w:t xml:space="preserve">Straw poll #50 </w:t>
      </w:r>
      <w:r w:rsidRPr="006366A0">
        <w:rPr>
          <w:b/>
          <w:i/>
        </w:rPr>
        <w:t>[#SP</w:t>
      </w:r>
      <w:r>
        <w:rPr>
          <w:b/>
          <w:i/>
        </w:rPr>
        <w:t>50</w:t>
      </w:r>
      <w:r w:rsidRPr="006366A0">
        <w:rPr>
          <w:b/>
          <w:i/>
        </w:rPr>
        <w:t>]</w:t>
      </w:r>
    </w:p>
    <w:p w14:paraId="3CFAD47C" w14:textId="77777777" w:rsidR="00D40329" w:rsidRDefault="00D40329">
      <w:pPr>
        <w:rPr>
          <w:szCs w:val="22"/>
        </w:rPr>
      </w:pPr>
      <w:r>
        <w:rPr>
          <w:szCs w:val="22"/>
        </w:rPr>
        <w:br w:type="page"/>
      </w:r>
    </w:p>
    <w:p w14:paraId="7DB67FEC" w14:textId="77777777" w:rsidR="00C61DD1" w:rsidRDefault="00D40329" w:rsidP="00C61DD1">
      <w:pPr>
        <w:rPr>
          <w:szCs w:val="22"/>
        </w:rPr>
      </w:pPr>
      <w:r w:rsidRPr="00C61DD1">
        <w:rPr>
          <w:b/>
          <w:szCs w:val="22"/>
        </w:rPr>
        <w:lastRenderedPageBreak/>
        <w:t>20/0105r</w:t>
      </w:r>
      <w:r w:rsidR="00C61DD1" w:rsidRPr="00C61DD1">
        <w:rPr>
          <w:b/>
          <w:szCs w:val="22"/>
        </w:rPr>
        <w:t>4 (Link Latency Statistics of Multi-band Operations in EHT, Frank Hsu, MediaTek)</w:t>
      </w:r>
      <w:r w:rsidR="00C61DD1" w:rsidRPr="00C61DD1">
        <w:rPr>
          <w:b/>
          <w:szCs w:val="22"/>
        </w:rPr>
        <w:br/>
      </w:r>
      <w:r w:rsidR="00C61DD1">
        <w:rPr>
          <w:szCs w:val="22"/>
        </w:rPr>
        <w:br/>
        <w:t>SP#1</w:t>
      </w:r>
    </w:p>
    <w:p w14:paraId="5D5669A2" w14:textId="77777777" w:rsidR="00C61DD1" w:rsidRDefault="00C61DD1" w:rsidP="00C61DD1">
      <w:pPr>
        <w:rPr>
          <w:szCs w:val="22"/>
        </w:rPr>
      </w:pPr>
    </w:p>
    <w:p w14:paraId="571F5114" w14:textId="77777777" w:rsidR="00C61DD1" w:rsidRDefault="00C61DD1" w:rsidP="00C61DD1">
      <w:pPr>
        <w:jc w:val="both"/>
        <w:rPr>
          <w:szCs w:val="22"/>
        </w:rPr>
      </w:pPr>
      <w:r w:rsidRPr="00C61DD1">
        <w:rPr>
          <w:szCs w:val="22"/>
          <w:lang w:val="en-US"/>
        </w:rPr>
        <w:t>Do you support that EHT AP should provide BSS transmit delay statistics carried in an information element?</w:t>
      </w:r>
    </w:p>
    <w:p w14:paraId="67765550" w14:textId="77777777" w:rsidR="00C61DD1" w:rsidRPr="00C61DD1" w:rsidRDefault="00C61DD1" w:rsidP="00C61DD1">
      <w:pPr>
        <w:pStyle w:val="ListParagraph"/>
        <w:numPr>
          <w:ilvl w:val="0"/>
          <w:numId w:val="71"/>
        </w:numPr>
        <w:rPr>
          <w:szCs w:val="22"/>
        </w:rPr>
      </w:pPr>
      <w:r w:rsidRPr="00C61DD1">
        <w:rPr>
          <w:szCs w:val="22"/>
          <w:lang w:val="en-US"/>
        </w:rPr>
        <w:t xml:space="preserve">Transmit delay statistics details are TBD?  </w:t>
      </w:r>
    </w:p>
    <w:p w14:paraId="41B3D13A" w14:textId="77777777" w:rsidR="00D40329" w:rsidRDefault="00D40329" w:rsidP="009B5B1A">
      <w:pPr>
        <w:jc w:val="both"/>
        <w:rPr>
          <w:szCs w:val="22"/>
        </w:rPr>
      </w:pPr>
    </w:p>
    <w:p w14:paraId="2A6E7EE1" w14:textId="77777777" w:rsidR="00D40329" w:rsidRDefault="00C61DD1" w:rsidP="009B5B1A">
      <w:pPr>
        <w:jc w:val="both"/>
        <w:rPr>
          <w:szCs w:val="22"/>
        </w:rPr>
      </w:pPr>
      <w:r w:rsidRPr="00C61DD1">
        <w:rPr>
          <w:szCs w:val="22"/>
          <w:highlight w:val="red"/>
        </w:rPr>
        <w:t>Y/N/A: 30/25/27</w:t>
      </w:r>
    </w:p>
    <w:p w14:paraId="6C064B49" w14:textId="77777777" w:rsidR="00C61DD1" w:rsidRDefault="00C61DD1" w:rsidP="009B5B1A">
      <w:pPr>
        <w:jc w:val="both"/>
        <w:rPr>
          <w:szCs w:val="22"/>
        </w:rPr>
      </w:pPr>
    </w:p>
    <w:p w14:paraId="48832FA6" w14:textId="77777777" w:rsidR="00C61DD1" w:rsidRDefault="00C61DD1" w:rsidP="009B5B1A">
      <w:pPr>
        <w:jc w:val="both"/>
        <w:rPr>
          <w:szCs w:val="22"/>
        </w:rPr>
      </w:pPr>
    </w:p>
    <w:p w14:paraId="6BC7BE28" w14:textId="77777777" w:rsidR="00C61DD1" w:rsidRDefault="00C61DD1" w:rsidP="009B5B1A">
      <w:pPr>
        <w:jc w:val="both"/>
        <w:rPr>
          <w:szCs w:val="22"/>
        </w:rPr>
      </w:pPr>
      <w:r>
        <w:rPr>
          <w:szCs w:val="22"/>
        </w:rPr>
        <w:t>SP#2</w:t>
      </w:r>
    </w:p>
    <w:p w14:paraId="68D6EFFA" w14:textId="77777777" w:rsidR="00C61DD1" w:rsidRDefault="00C61DD1" w:rsidP="009B5B1A">
      <w:pPr>
        <w:jc w:val="both"/>
        <w:rPr>
          <w:szCs w:val="22"/>
        </w:rPr>
      </w:pPr>
    </w:p>
    <w:p w14:paraId="18C135F2" w14:textId="77777777" w:rsidR="00E41DAE" w:rsidRDefault="00E41DAE" w:rsidP="00E41DAE">
      <w:pPr>
        <w:jc w:val="both"/>
        <w:rPr>
          <w:szCs w:val="22"/>
          <w:lang w:val="en-US"/>
        </w:rPr>
      </w:pPr>
      <w:r w:rsidRPr="00E41DAE">
        <w:rPr>
          <w:szCs w:val="22"/>
          <w:lang w:val="en-US"/>
        </w:rPr>
        <w:t>Do you support that EHT AP MLD should provide transmit delay statistics of each link carried in an information element?</w:t>
      </w:r>
    </w:p>
    <w:p w14:paraId="473F3C83" w14:textId="77777777" w:rsidR="00C61DD1" w:rsidRPr="00E41DAE" w:rsidRDefault="00E41DAE" w:rsidP="00E41DAE">
      <w:pPr>
        <w:pStyle w:val="ListParagraph"/>
        <w:numPr>
          <w:ilvl w:val="0"/>
          <w:numId w:val="71"/>
        </w:numPr>
        <w:jc w:val="both"/>
        <w:rPr>
          <w:szCs w:val="22"/>
          <w:lang w:val="en-US"/>
        </w:rPr>
      </w:pPr>
      <w:r w:rsidRPr="00E41DAE">
        <w:rPr>
          <w:szCs w:val="22"/>
          <w:lang w:val="en-US"/>
        </w:rPr>
        <w:t>Transmit delay statistics details are TBD</w:t>
      </w:r>
    </w:p>
    <w:p w14:paraId="60013EE3" w14:textId="77777777" w:rsidR="00C61DD1" w:rsidRDefault="00C61DD1" w:rsidP="009B5B1A">
      <w:pPr>
        <w:jc w:val="both"/>
        <w:rPr>
          <w:szCs w:val="22"/>
        </w:rPr>
      </w:pPr>
    </w:p>
    <w:p w14:paraId="2AD66761" w14:textId="77777777" w:rsidR="00E41DAE" w:rsidRDefault="00E41DAE" w:rsidP="009B5B1A">
      <w:pPr>
        <w:jc w:val="both"/>
        <w:rPr>
          <w:szCs w:val="22"/>
        </w:rPr>
      </w:pPr>
      <w:r w:rsidRPr="00E41DAE">
        <w:rPr>
          <w:szCs w:val="22"/>
          <w:highlight w:val="red"/>
        </w:rPr>
        <w:t>Y/N/A: 38/24/22</w:t>
      </w:r>
    </w:p>
    <w:p w14:paraId="7E48B0B4" w14:textId="77777777" w:rsidR="00E41DAE" w:rsidRDefault="00E41DAE" w:rsidP="009B5B1A">
      <w:pPr>
        <w:jc w:val="both"/>
        <w:rPr>
          <w:szCs w:val="22"/>
        </w:rPr>
      </w:pPr>
    </w:p>
    <w:p w14:paraId="45AFD9A2" w14:textId="77777777" w:rsidR="00E41DAE" w:rsidRDefault="00E41DAE" w:rsidP="009B5B1A">
      <w:pPr>
        <w:jc w:val="both"/>
        <w:rPr>
          <w:szCs w:val="22"/>
        </w:rPr>
      </w:pPr>
    </w:p>
    <w:p w14:paraId="063CF997" w14:textId="77777777" w:rsidR="00E41DAE" w:rsidRPr="004819CD" w:rsidRDefault="00E41DAE" w:rsidP="009B5B1A">
      <w:pPr>
        <w:jc w:val="both"/>
        <w:rPr>
          <w:b/>
          <w:szCs w:val="22"/>
        </w:rPr>
      </w:pPr>
      <w:r w:rsidRPr="004819CD">
        <w:rPr>
          <w:b/>
          <w:szCs w:val="22"/>
        </w:rPr>
        <w:t>20/0472r</w:t>
      </w:r>
      <w:r w:rsidR="004819CD" w:rsidRPr="004819CD">
        <w:rPr>
          <w:b/>
          <w:szCs w:val="22"/>
        </w:rPr>
        <w:t>2 (Discussion of More Data subfield for multi-link, Yunbo Li, Huawei)</w:t>
      </w:r>
    </w:p>
    <w:p w14:paraId="6C3FD23F" w14:textId="77777777" w:rsidR="004819CD" w:rsidRDefault="004819CD" w:rsidP="009B5B1A">
      <w:pPr>
        <w:jc w:val="both"/>
        <w:rPr>
          <w:szCs w:val="22"/>
        </w:rPr>
      </w:pPr>
    </w:p>
    <w:p w14:paraId="6771A429" w14:textId="77777777" w:rsidR="004819CD" w:rsidRDefault="004819CD" w:rsidP="009B5B1A">
      <w:pPr>
        <w:jc w:val="both"/>
        <w:rPr>
          <w:szCs w:val="22"/>
        </w:rPr>
      </w:pPr>
      <w:r>
        <w:rPr>
          <w:szCs w:val="22"/>
        </w:rPr>
        <w:t>SP#1</w:t>
      </w:r>
    </w:p>
    <w:p w14:paraId="0DB39AAE" w14:textId="77777777" w:rsidR="004819CD" w:rsidRDefault="004819CD" w:rsidP="009B5B1A">
      <w:pPr>
        <w:jc w:val="both"/>
        <w:rPr>
          <w:szCs w:val="22"/>
        </w:rPr>
      </w:pPr>
    </w:p>
    <w:p w14:paraId="3E41BA43" w14:textId="77777777" w:rsidR="004819CD" w:rsidRPr="00D61FBB" w:rsidRDefault="00D61FBB" w:rsidP="009B5B1A">
      <w:pPr>
        <w:jc w:val="both"/>
        <w:rPr>
          <w:szCs w:val="22"/>
          <w:lang w:val="en-US"/>
        </w:rPr>
      </w:pPr>
      <w:r w:rsidRPr="00D61FBB">
        <w:rPr>
          <w:szCs w:val="22"/>
          <w:lang w:val="en-US"/>
        </w:rPr>
        <w:t>Do you support to adjust the setting of More Data subfield to fit MLD scenario?</w:t>
      </w:r>
    </w:p>
    <w:p w14:paraId="7A9366E4" w14:textId="77777777" w:rsidR="0092792E" w:rsidRDefault="0092792E" w:rsidP="009B5B1A">
      <w:pPr>
        <w:jc w:val="both"/>
        <w:rPr>
          <w:szCs w:val="22"/>
        </w:rPr>
      </w:pPr>
    </w:p>
    <w:p w14:paraId="03DF2EC5" w14:textId="77777777" w:rsidR="00E41DAE" w:rsidRDefault="0092792E" w:rsidP="009B5B1A">
      <w:pPr>
        <w:jc w:val="both"/>
        <w:rPr>
          <w:szCs w:val="22"/>
        </w:rPr>
      </w:pPr>
      <w:r w:rsidRPr="0092792E">
        <w:rPr>
          <w:szCs w:val="22"/>
          <w:highlight w:val="green"/>
        </w:rPr>
        <w:t>Y/N/A: 45/8/25</w:t>
      </w:r>
    </w:p>
    <w:p w14:paraId="2411EB73" w14:textId="77777777" w:rsidR="00D61FBB" w:rsidRPr="00942FE6" w:rsidRDefault="00D61FBB" w:rsidP="00D61FBB">
      <w:pPr>
        <w:jc w:val="both"/>
        <w:rPr>
          <w:b/>
        </w:rPr>
      </w:pPr>
      <w:r>
        <w:rPr>
          <w:b/>
        </w:rPr>
        <w:t xml:space="preserve">Straw poll #51 </w:t>
      </w:r>
      <w:r w:rsidRPr="006366A0">
        <w:rPr>
          <w:b/>
          <w:i/>
        </w:rPr>
        <w:t>[#SP</w:t>
      </w:r>
      <w:r>
        <w:rPr>
          <w:b/>
          <w:i/>
        </w:rPr>
        <w:t>51</w:t>
      </w:r>
      <w:r w:rsidRPr="006366A0">
        <w:rPr>
          <w:b/>
          <w:i/>
        </w:rPr>
        <w:t>]</w:t>
      </w:r>
    </w:p>
    <w:p w14:paraId="5E8250E0" w14:textId="77777777" w:rsidR="00D61FBB" w:rsidRDefault="00D61FBB" w:rsidP="009B5B1A">
      <w:pPr>
        <w:jc w:val="both"/>
        <w:rPr>
          <w:szCs w:val="22"/>
        </w:rPr>
      </w:pPr>
    </w:p>
    <w:p w14:paraId="486580C2" w14:textId="77777777" w:rsidR="006A17D0" w:rsidRDefault="006A17D0" w:rsidP="009B5B1A">
      <w:pPr>
        <w:jc w:val="both"/>
        <w:rPr>
          <w:szCs w:val="22"/>
        </w:rPr>
      </w:pPr>
    </w:p>
    <w:p w14:paraId="79097514" w14:textId="77777777" w:rsidR="006A17D0" w:rsidRDefault="006A17D0" w:rsidP="009B5B1A">
      <w:pPr>
        <w:jc w:val="both"/>
        <w:rPr>
          <w:szCs w:val="22"/>
        </w:rPr>
      </w:pPr>
      <w:r>
        <w:rPr>
          <w:szCs w:val="22"/>
        </w:rPr>
        <w:t>SP#2</w:t>
      </w:r>
    </w:p>
    <w:p w14:paraId="7ADD81F7" w14:textId="77777777" w:rsidR="006A17D0" w:rsidRDefault="006A17D0" w:rsidP="009B5B1A">
      <w:pPr>
        <w:jc w:val="both"/>
        <w:rPr>
          <w:szCs w:val="22"/>
        </w:rPr>
      </w:pPr>
    </w:p>
    <w:p w14:paraId="1ECFCAC2" w14:textId="77777777" w:rsidR="002814F3" w:rsidRPr="002814F3" w:rsidRDefault="002814F3" w:rsidP="002814F3">
      <w:pPr>
        <w:jc w:val="both"/>
        <w:rPr>
          <w:szCs w:val="22"/>
        </w:rPr>
      </w:pPr>
      <w:r w:rsidRPr="002814F3">
        <w:rPr>
          <w:szCs w:val="22"/>
        </w:rPr>
        <w:t xml:space="preserve">Do you support below setting of More Data subfield?  </w:t>
      </w:r>
    </w:p>
    <w:p w14:paraId="24A228DA" w14:textId="77777777" w:rsidR="006A17D0" w:rsidRPr="002814F3" w:rsidRDefault="002814F3" w:rsidP="002814F3">
      <w:pPr>
        <w:pStyle w:val="ListParagraph"/>
        <w:numPr>
          <w:ilvl w:val="0"/>
          <w:numId w:val="71"/>
        </w:numPr>
        <w:jc w:val="both"/>
        <w:rPr>
          <w:szCs w:val="22"/>
        </w:rPr>
      </w:pPr>
      <w:r w:rsidRPr="002814F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C060BC2" w14:textId="77777777" w:rsidR="00E41DAE" w:rsidRDefault="00E41DAE" w:rsidP="009B5B1A">
      <w:pPr>
        <w:jc w:val="both"/>
        <w:rPr>
          <w:szCs w:val="22"/>
        </w:rPr>
      </w:pPr>
    </w:p>
    <w:p w14:paraId="0EFE0625" w14:textId="77777777" w:rsidR="002814F3" w:rsidRDefault="002814F3" w:rsidP="002814F3">
      <w:pPr>
        <w:jc w:val="both"/>
        <w:rPr>
          <w:szCs w:val="22"/>
        </w:rPr>
      </w:pPr>
      <w:r>
        <w:rPr>
          <w:szCs w:val="22"/>
          <w:highlight w:val="green"/>
        </w:rPr>
        <w:t>Y/N/A: 43/7</w:t>
      </w:r>
      <w:r w:rsidRPr="0092792E">
        <w:rPr>
          <w:szCs w:val="22"/>
          <w:highlight w:val="green"/>
        </w:rPr>
        <w:t>/2</w:t>
      </w:r>
      <w:r>
        <w:rPr>
          <w:szCs w:val="22"/>
          <w:highlight w:val="green"/>
        </w:rPr>
        <w:t>8</w:t>
      </w:r>
    </w:p>
    <w:p w14:paraId="423E65E0" w14:textId="77777777" w:rsidR="002814F3" w:rsidRPr="00942FE6" w:rsidRDefault="002814F3" w:rsidP="002814F3">
      <w:pPr>
        <w:jc w:val="both"/>
        <w:rPr>
          <w:b/>
        </w:rPr>
      </w:pPr>
      <w:r>
        <w:rPr>
          <w:b/>
        </w:rPr>
        <w:t xml:space="preserve">Straw poll #52 </w:t>
      </w:r>
      <w:r w:rsidRPr="006366A0">
        <w:rPr>
          <w:b/>
          <w:i/>
        </w:rPr>
        <w:t>[#SP</w:t>
      </w:r>
      <w:r>
        <w:rPr>
          <w:b/>
          <w:i/>
        </w:rPr>
        <w:t>52</w:t>
      </w:r>
      <w:r w:rsidRPr="006366A0">
        <w:rPr>
          <w:b/>
          <w:i/>
        </w:rPr>
        <w:t>]</w:t>
      </w:r>
    </w:p>
    <w:p w14:paraId="6ED71132" w14:textId="77777777" w:rsidR="002814F3" w:rsidRDefault="002814F3" w:rsidP="009B5B1A">
      <w:pPr>
        <w:jc w:val="both"/>
        <w:rPr>
          <w:szCs w:val="22"/>
        </w:rPr>
      </w:pPr>
    </w:p>
    <w:p w14:paraId="4BBBAEAA" w14:textId="77777777" w:rsidR="00903696" w:rsidRDefault="00903696" w:rsidP="009B5B1A">
      <w:pPr>
        <w:jc w:val="both"/>
        <w:rPr>
          <w:szCs w:val="22"/>
        </w:rPr>
      </w:pPr>
    </w:p>
    <w:p w14:paraId="7A288134" w14:textId="77777777" w:rsidR="00903696" w:rsidRDefault="00903696" w:rsidP="009B5B1A">
      <w:pPr>
        <w:jc w:val="both"/>
        <w:rPr>
          <w:szCs w:val="22"/>
        </w:rPr>
      </w:pPr>
      <w:r>
        <w:rPr>
          <w:szCs w:val="22"/>
        </w:rPr>
        <w:t>SP#3</w:t>
      </w:r>
    </w:p>
    <w:p w14:paraId="7EF192BC" w14:textId="77777777" w:rsidR="00903696" w:rsidRDefault="00903696" w:rsidP="009B5B1A">
      <w:pPr>
        <w:jc w:val="both"/>
        <w:rPr>
          <w:szCs w:val="22"/>
        </w:rPr>
      </w:pPr>
    </w:p>
    <w:p w14:paraId="14973767" w14:textId="77777777" w:rsidR="00903696" w:rsidRPr="00903696" w:rsidRDefault="00903696" w:rsidP="00903696">
      <w:pPr>
        <w:jc w:val="both"/>
        <w:rPr>
          <w:szCs w:val="22"/>
        </w:rPr>
      </w:pPr>
      <w:r w:rsidRPr="00903696">
        <w:rPr>
          <w:szCs w:val="22"/>
        </w:rPr>
        <w:t xml:space="preserve">Do you support below setting of More Data subfield?  </w:t>
      </w:r>
    </w:p>
    <w:p w14:paraId="08351CB3" w14:textId="77777777" w:rsidR="00903696" w:rsidRPr="00903696" w:rsidRDefault="00903696" w:rsidP="00903696">
      <w:pPr>
        <w:pStyle w:val="ListParagraph"/>
        <w:numPr>
          <w:ilvl w:val="0"/>
          <w:numId w:val="71"/>
        </w:numPr>
        <w:jc w:val="both"/>
        <w:rPr>
          <w:szCs w:val="22"/>
        </w:rPr>
      </w:pPr>
      <w:r w:rsidRPr="00903696">
        <w:rPr>
          <w:szCs w:val="22"/>
        </w:rPr>
        <w:t>A QoS Null frame with More Data subfield sets to 0 may be transmitted in one link to indicate no more additional buffered BU of any TID or management frames that mapping to this link present?</w:t>
      </w:r>
    </w:p>
    <w:p w14:paraId="789AADEE" w14:textId="77777777" w:rsidR="00903696" w:rsidRDefault="00903696" w:rsidP="00903696">
      <w:pPr>
        <w:jc w:val="both"/>
        <w:rPr>
          <w:szCs w:val="22"/>
        </w:rPr>
      </w:pPr>
    </w:p>
    <w:p w14:paraId="610F786C" w14:textId="77777777" w:rsidR="00903696" w:rsidRDefault="00903696" w:rsidP="00903696">
      <w:pPr>
        <w:jc w:val="both"/>
        <w:rPr>
          <w:szCs w:val="22"/>
        </w:rPr>
      </w:pPr>
      <w:r w:rsidRPr="00903696">
        <w:rPr>
          <w:szCs w:val="22"/>
          <w:highlight w:val="red"/>
        </w:rPr>
        <w:t>Y/N/A: 29/16/37</w:t>
      </w:r>
    </w:p>
    <w:p w14:paraId="298BB5E8" w14:textId="77777777" w:rsidR="00903696" w:rsidRDefault="00903696">
      <w:pPr>
        <w:rPr>
          <w:szCs w:val="22"/>
        </w:rPr>
      </w:pPr>
      <w:r>
        <w:rPr>
          <w:szCs w:val="22"/>
        </w:rPr>
        <w:br w:type="page"/>
      </w:r>
    </w:p>
    <w:p w14:paraId="6FCE439E" w14:textId="77777777" w:rsidR="00903696" w:rsidRDefault="00903696" w:rsidP="00D44AE8">
      <w:pPr>
        <w:rPr>
          <w:b/>
          <w:szCs w:val="22"/>
        </w:rPr>
      </w:pPr>
      <w:r w:rsidRPr="00D44AE8">
        <w:rPr>
          <w:b/>
          <w:szCs w:val="22"/>
        </w:rPr>
        <w:lastRenderedPageBreak/>
        <w:t>20/0398r</w:t>
      </w:r>
      <w:r w:rsidR="00D44AE8" w:rsidRPr="00D44AE8">
        <w:rPr>
          <w:b/>
          <w:szCs w:val="22"/>
        </w:rPr>
        <w:t>3 (EHT BSS with wider bandwidth, Liwen Chu, NXP)</w:t>
      </w:r>
      <w:r w:rsidR="00D44AE8" w:rsidRPr="00D44AE8">
        <w:rPr>
          <w:b/>
          <w:szCs w:val="22"/>
        </w:rPr>
        <w:br/>
      </w:r>
      <w:r w:rsidR="00D44AE8" w:rsidRPr="00D44AE8">
        <w:rPr>
          <w:b/>
          <w:szCs w:val="22"/>
        </w:rPr>
        <w:br/>
      </w:r>
      <w:r w:rsidR="00D44AE8">
        <w:rPr>
          <w:b/>
          <w:szCs w:val="22"/>
        </w:rPr>
        <w:t>SP#1</w:t>
      </w:r>
    </w:p>
    <w:p w14:paraId="57050965" w14:textId="77777777" w:rsidR="00D44AE8" w:rsidRDefault="00D44AE8" w:rsidP="00D44AE8">
      <w:pPr>
        <w:rPr>
          <w:b/>
          <w:szCs w:val="22"/>
        </w:rPr>
      </w:pPr>
    </w:p>
    <w:p w14:paraId="7746516A" w14:textId="77777777" w:rsidR="00D44AE8" w:rsidRDefault="00D44AE8" w:rsidP="00D44AE8">
      <w:pPr>
        <w:jc w:val="both"/>
        <w:rPr>
          <w:szCs w:val="22"/>
          <w:lang w:val="en-US"/>
        </w:rPr>
      </w:pPr>
      <w:r w:rsidRPr="00D44AE8">
        <w:rPr>
          <w:szCs w:val="22"/>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14:paraId="5FAE34A9" w14:textId="77777777" w:rsidR="00D44AE8" w:rsidRDefault="00D44AE8" w:rsidP="00D44AE8">
      <w:pPr>
        <w:jc w:val="both"/>
        <w:rPr>
          <w:szCs w:val="22"/>
          <w:lang w:val="en-US"/>
        </w:rPr>
      </w:pPr>
    </w:p>
    <w:p w14:paraId="392719A0" w14:textId="77777777" w:rsidR="00D44AE8" w:rsidRDefault="00D44AE8" w:rsidP="00D44AE8">
      <w:pPr>
        <w:jc w:val="both"/>
        <w:rPr>
          <w:szCs w:val="22"/>
        </w:rPr>
      </w:pPr>
      <w:r w:rsidRPr="00D44AE8">
        <w:rPr>
          <w:szCs w:val="22"/>
          <w:highlight w:val="green"/>
        </w:rPr>
        <w:t>Y/N/A: 31/1/33</w:t>
      </w:r>
    </w:p>
    <w:p w14:paraId="2C0EEDFC" w14:textId="77777777" w:rsidR="00D44AE8" w:rsidRPr="00942FE6" w:rsidRDefault="00D44AE8" w:rsidP="00D44AE8">
      <w:pPr>
        <w:jc w:val="both"/>
        <w:rPr>
          <w:b/>
        </w:rPr>
      </w:pPr>
      <w:r>
        <w:rPr>
          <w:b/>
        </w:rPr>
        <w:t xml:space="preserve">Straw poll #53 </w:t>
      </w:r>
      <w:r w:rsidRPr="006366A0">
        <w:rPr>
          <w:b/>
          <w:i/>
        </w:rPr>
        <w:t>[#SP</w:t>
      </w:r>
      <w:r>
        <w:rPr>
          <w:b/>
          <w:i/>
        </w:rPr>
        <w:t>53</w:t>
      </w:r>
      <w:r w:rsidRPr="006366A0">
        <w:rPr>
          <w:b/>
          <w:i/>
        </w:rPr>
        <w:t>]</w:t>
      </w:r>
    </w:p>
    <w:p w14:paraId="53CCB4BD" w14:textId="77777777" w:rsidR="00D44AE8" w:rsidRPr="00D44AE8" w:rsidRDefault="00D44AE8" w:rsidP="00D44AE8">
      <w:pPr>
        <w:rPr>
          <w:b/>
          <w:szCs w:val="22"/>
        </w:rPr>
      </w:pPr>
    </w:p>
    <w:p w14:paraId="6F3E887B" w14:textId="77777777" w:rsidR="009B5B1A" w:rsidRPr="006C3C2F" w:rsidRDefault="009B5B1A" w:rsidP="009B5B1A">
      <w:pPr>
        <w:jc w:val="both"/>
        <w:rPr>
          <w:szCs w:val="22"/>
        </w:rPr>
      </w:pPr>
      <w:r>
        <w:rPr>
          <w:szCs w:val="22"/>
        </w:rPr>
        <w:t xml:space="preserve">Reference:  </w:t>
      </w:r>
      <w:r w:rsidR="00846A14" w:rsidRPr="00846A14">
        <w:rPr>
          <w:szCs w:val="22"/>
        </w:rPr>
        <w:t>11-20-0777-01-00be-minutes-for-tgbe-mac-ad-hoc-teleconferences-may-and-july-2020</w:t>
      </w:r>
    </w:p>
    <w:p w14:paraId="4D06BE02" w14:textId="77777777" w:rsidR="00AA74AC" w:rsidRPr="005758D1" w:rsidRDefault="00AA74AC" w:rsidP="00AA74AC">
      <w:pPr>
        <w:pStyle w:val="Heading2"/>
        <w:rPr>
          <w:u w:val="none"/>
          <w:lang w:val="en-US"/>
        </w:rPr>
      </w:pPr>
      <w:bookmarkStart w:id="1892" w:name="_Toc42188697"/>
      <w:r>
        <w:rPr>
          <w:u w:val="none"/>
          <w:lang w:val="en-US"/>
        </w:rPr>
        <w:t>May 20 (MAC):  3</w:t>
      </w:r>
      <w:r w:rsidRPr="005758D1">
        <w:rPr>
          <w:u w:val="none"/>
          <w:lang w:val="en-US"/>
        </w:rPr>
        <w:t xml:space="preserve"> </w:t>
      </w:r>
      <w:r>
        <w:rPr>
          <w:u w:val="none"/>
          <w:lang w:val="en-US"/>
        </w:rPr>
        <w:t>SPs</w:t>
      </w:r>
      <w:bookmarkEnd w:id="1892"/>
      <w:r>
        <w:rPr>
          <w:u w:val="none"/>
          <w:lang w:val="en-US"/>
        </w:rPr>
        <w:t xml:space="preserve"> </w:t>
      </w:r>
    </w:p>
    <w:p w14:paraId="16B43F27" w14:textId="77777777" w:rsidR="00AA74AC" w:rsidRDefault="00AA74AC" w:rsidP="00121D52">
      <w:pPr>
        <w:jc w:val="both"/>
        <w:rPr>
          <w:szCs w:val="22"/>
        </w:rPr>
      </w:pPr>
    </w:p>
    <w:p w14:paraId="1BE76847" w14:textId="77777777" w:rsidR="00AA74AC" w:rsidRPr="00AA74AC" w:rsidRDefault="00AA74AC" w:rsidP="00121D52">
      <w:pPr>
        <w:jc w:val="both"/>
        <w:rPr>
          <w:b/>
          <w:szCs w:val="22"/>
        </w:rPr>
      </w:pPr>
      <w:r w:rsidRPr="00AA74AC">
        <w:rPr>
          <w:b/>
          <w:szCs w:val="22"/>
        </w:rPr>
        <w:t>20/0569r1 (11be TXOP protection and coexistence with 11ax, Chunyu Hu, Facebook)</w:t>
      </w:r>
    </w:p>
    <w:p w14:paraId="17982C9C" w14:textId="77777777" w:rsidR="00AA74AC" w:rsidRDefault="00AA74AC" w:rsidP="00121D52">
      <w:pPr>
        <w:jc w:val="both"/>
        <w:rPr>
          <w:szCs w:val="22"/>
        </w:rPr>
      </w:pPr>
    </w:p>
    <w:p w14:paraId="43F414B8" w14:textId="77777777" w:rsidR="008B6A33" w:rsidRDefault="00AA74AC" w:rsidP="008B6A33">
      <w:pPr>
        <w:jc w:val="both"/>
        <w:rPr>
          <w:szCs w:val="22"/>
        </w:rPr>
      </w:pPr>
      <w:r>
        <w:rPr>
          <w:szCs w:val="22"/>
        </w:rPr>
        <w:t>SP#1</w:t>
      </w:r>
    </w:p>
    <w:p w14:paraId="05CBAB97" w14:textId="77777777" w:rsidR="008B6A33" w:rsidRDefault="008B6A33" w:rsidP="008B6A33">
      <w:pPr>
        <w:jc w:val="both"/>
        <w:rPr>
          <w:szCs w:val="22"/>
        </w:rPr>
      </w:pPr>
    </w:p>
    <w:p w14:paraId="7182840A" w14:textId="77777777" w:rsidR="008B6A33" w:rsidRPr="008B6A33" w:rsidRDefault="008B6A33" w:rsidP="008B6A33">
      <w:pPr>
        <w:jc w:val="both"/>
        <w:rPr>
          <w:szCs w:val="22"/>
        </w:rPr>
      </w:pPr>
      <w:r w:rsidRPr="008B6A33">
        <w:rPr>
          <w:szCs w:val="22"/>
        </w:rPr>
        <w:t>Do you support defining new MAC-level mechanism for TXOP protection in 11be as HE capability?</w:t>
      </w:r>
    </w:p>
    <w:p w14:paraId="371058B6" w14:textId="77777777" w:rsidR="008B6A33" w:rsidRDefault="008B6A33" w:rsidP="008B6A33">
      <w:pPr>
        <w:jc w:val="both"/>
        <w:rPr>
          <w:szCs w:val="22"/>
        </w:rPr>
      </w:pPr>
    </w:p>
    <w:p w14:paraId="0928194F" w14:textId="77777777" w:rsidR="008B6A33" w:rsidRDefault="008B6A33" w:rsidP="008B6A33">
      <w:pPr>
        <w:jc w:val="both"/>
        <w:rPr>
          <w:szCs w:val="22"/>
        </w:rPr>
      </w:pPr>
      <w:r w:rsidRPr="008B6A33">
        <w:rPr>
          <w:szCs w:val="22"/>
        </w:rPr>
        <w:t>Notes</w:t>
      </w:r>
    </w:p>
    <w:p w14:paraId="625FA159" w14:textId="77777777" w:rsidR="008B6A33" w:rsidRPr="008B6A33" w:rsidRDefault="008B6A33" w:rsidP="008B6A33">
      <w:pPr>
        <w:pStyle w:val="ListParagraph"/>
        <w:numPr>
          <w:ilvl w:val="0"/>
          <w:numId w:val="71"/>
        </w:numPr>
        <w:jc w:val="both"/>
        <w:rPr>
          <w:szCs w:val="22"/>
        </w:rPr>
      </w:pPr>
      <w:r w:rsidRPr="008B6A33">
        <w:rPr>
          <w:szCs w:val="22"/>
        </w:rPr>
        <w:t>Examples of MAC-level mechanisms include modified or new RTS, MU-RTS and CTS frames, and NAV set/reset procedures to the extent that they are independent of EHT PHY header</w:t>
      </w:r>
    </w:p>
    <w:p w14:paraId="09BDAF46" w14:textId="77777777" w:rsidR="00AA74AC" w:rsidRPr="008B6A33" w:rsidRDefault="008B6A33" w:rsidP="008B6A33">
      <w:pPr>
        <w:pStyle w:val="ListParagraph"/>
        <w:numPr>
          <w:ilvl w:val="0"/>
          <w:numId w:val="71"/>
        </w:numPr>
        <w:jc w:val="both"/>
        <w:rPr>
          <w:szCs w:val="22"/>
        </w:rPr>
      </w:pPr>
      <w:r w:rsidRPr="008B6A33">
        <w:rPr>
          <w:szCs w:val="22"/>
        </w:rPr>
        <w:t>A feature can be defined as an HE capability through using bits/fields in HE Capabilities element (9.4.2.247), Extended Capabilities element (9.4.2.26), or similar fields/elements accessible to HE STAs</w:t>
      </w:r>
    </w:p>
    <w:p w14:paraId="4CF9BF09" w14:textId="77777777" w:rsidR="00AA74AC" w:rsidRDefault="00AA74AC" w:rsidP="008B6A33">
      <w:pPr>
        <w:jc w:val="both"/>
        <w:rPr>
          <w:szCs w:val="22"/>
        </w:rPr>
      </w:pPr>
    </w:p>
    <w:p w14:paraId="2422955C" w14:textId="77777777" w:rsidR="008B6A33" w:rsidRPr="00D75370" w:rsidRDefault="008B6A33" w:rsidP="008B6A33">
      <w:pPr>
        <w:jc w:val="both"/>
        <w:rPr>
          <w:szCs w:val="22"/>
        </w:rPr>
      </w:pPr>
      <w:r w:rsidRPr="00D75370">
        <w:rPr>
          <w:szCs w:val="22"/>
          <w:highlight w:val="red"/>
        </w:rPr>
        <w:t>Y/N/A: 17/40/37</w:t>
      </w:r>
    </w:p>
    <w:p w14:paraId="5DC8C323" w14:textId="77777777" w:rsidR="008B6A33" w:rsidRDefault="008B6A33" w:rsidP="00121D52">
      <w:pPr>
        <w:jc w:val="both"/>
        <w:rPr>
          <w:szCs w:val="22"/>
        </w:rPr>
      </w:pPr>
    </w:p>
    <w:p w14:paraId="79F2F1F3" w14:textId="77777777" w:rsidR="008B6A33" w:rsidRDefault="008B6A33" w:rsidP="00121D52">
      <w:pPr>
        <w:jc w:val="both"/>
        <w:rPr>
          <w:szCs w:val="22"/>
        </w:rPr>
      </w:pPr>
    </w:p>
    <w:p w14:paraId="7838E81E" w14:textId="77777777" w:rsidR="008B6A33" w:rsidRDefault="008B6A33" w:rsidP="00121D52">
      <w:pPr>
        <w:jc w:val="both"/>
        <w:rPr>
          <w:szCs w:val="22"/>
        </w:rPr>
      </w:pPr>
      <w:r>
        <w:rPr>
          <w:szCs w:val="22"/>
        </w:rPr>
        <w:t>SP#2</w:t>
      </w:r>
    </w:p>
    <w:p w14:paraId="3A2DB605" w14:textId="77777777" w:rsidR="008B6A33" w:rsidRDefault="008B6A33" w:rsidP="00121D52">
      <w:pPr>
        <w:jc w:val="both"/>
        <w:rPr>
          <w:szCs w:val="22"/>
        </w:rPr>
      </w:pPr>
    </w:p>
    <w:p w14:paraId="06AC9FAF" w14:textId="77777777" w:rsidR="00023D95" w:rsidRPr="00023D95" w:rsidRDefault="00023D95" w:rsidP="00023D95">
      <w:pPr>
        <w:jc w:val="both"/>
        <w:rPr>
          <w:szCs w:val="22"/>
        </w:rPr>
      </w:pPr>
      <w:r w:rsidRPr="00023D95">
        <w:rPr>
          <w:szCs w:val="22"/>
        </w:rPr>
        <w:t>Do you support requiring formats for new RTS, MU-RTS and CTS frames (if defined) to be forward compatible?</w:t>
      </w:r>
    </w:p>
    <w:p w14:paraId="2776A317" w14:textId="77777777" w:rsidR="00023D95" w:rsidRDefault="00023D95" w:rsidP="00023D95">
      <w:pPr>
        <w:jc w:val="both"/>
        <w:rPr>
          <w:szCs w:val="22"/>
        </w:rPr>
      </w:pPr>
    </w:p>
    <w:p w14:paraId="0D5B6AC5" w14:textId="77777777" w:rsidR="00023D95" w:rsidRDefault="00023D95" w:rsidP="00023D95">
      <w:pPr>
        <w:jc w:val="both"/>
        <w:rPr>
          <w:szCs w:val="22"/>
        </w:rPr>
      </w:pPr>
      <w:r w:rsidRPr="00023D95">
        <w:rPr>
          <w:szCs w:val="22"/>
        </w:rPr>
        <w:t>Notes</w:t>
      </w:r>
    </w:p>
    <w:p w14:paraId="071BD100" w14:textId="77777777" w:rsidR="00023D95" w:rsidRDefault="00023D95" w:rsidP="00023D95">
      <w:pPr>
        <w:pStyle w:val="ListParagraph"/>
        <w:numPr>
          <w:ilvl w:val="0"/>
          <w:numId w:val="72"/>
        </w:numPr>
        <w:jc w:val="both"/>
        <w:rPr>
          <w:szCs w:val="22"/>
        </w:rPr>
      </w:pPr>
      <w:r w:rsidRPr="00023D95">
        <w:rPr>
          <w:szCs w:val="22"/>
        </w:rPr>
        <w:t>One examples of forward compatibility is using a version field; see 802.11-19-1519/r5 for “forward compatibility” discussion</w:t>
      </w:r>
    </w:p>
    <w:p w14:paraId="512DA0C6" w14:textId="77777777" w:rsidR="00023D95" w:rsidRPr="00023D95" w:rsidRDefault="00023D95" w:rsidP="00023D95">
      <w:pPr>
        <w:pStyle w:val="ListParagraph"/>
        <w:numPr>
          <w:ilvl w:val="0"/>
          <w:numId w:val="72"/>
        </w:numPr>
        <w:jc w:val="both"/>
        <w:rPr>
          <w:szCs w:val="22"/>
        </w:rPr>
      </w:pPr>
      <w:r w:rsidRPr="00023D95">
        <w:rPr>
          <w:szCs w:val="22"/>
        </w:rPr>
        <w:t xml:space="preserve">Combination of Straw Polls #1 and #2 means “forward compatibility” to start from 11ax, but for 11ax as optional (capability) </w:t>
      </w:r>
    </w:p>
    <w:p w14:paraId="5E7DB979" w14:textId="77777777" w:rsidR="00023D95" w:rsidRDefault="00023D95" w:rsidP="00023D95">
      <w:pPr>
        <w:jc w:val="both"/>
        <w:rPr>
          <w:szCs w:val="22"/>
        </w:rPr>
      </w:pPr>
    </w:p>
    <w:p w14:paraId="1841463A" w14:textId="77777777" w:rsidR="00023D95" w:rsidRPr="00023D95" w:rsidRDefault="00023D95" w:rsidP="00023D95">
      <w:pPr>
        <w:jc w:val="both"/>
        <w:rPr>
          <w:szCs w:val="22"/>
        </w:rPr>
      </w:pPr>
      <w:r w:rsidRPr="00023D95">
        <w:rPr>
          <w:szCs w:val="22"/>
          <w:highlight w:val="red"/>
        </w:rPr>
        <w:t>Y/N/A: 24/20/40</w:t>
      </w:r>
    </w:p>
    <w:p w14:paraId="1B2FEECC" w14:textId="77777777" w:rsidR="00023D95" w:rsidRDefault="00023D95" w:rsidP="00121D52">
      <w:pPr>
        <w:jc w:val="both"/>
        <w:rPr>
          <w:szCs w:val="22"/>
        </w:rPr>
      </w:pPr>
    </w:p>
    <w:p w14:paraId="18E8C5C7" w14:textId="77777777" w:rsidR="005065D9" w:rsidRDefault="005065D9">
      <w:pPr>
        <w:rPr>
          <w:szCs w:val="22"/>
        </w:rPr>
      </w:pPr>
      <w:r>
        <w:rPr>
          <w:szCs w:val="22"/>
        </w:rPr>
        <w:br w:type="page"/>
      </w:r>
    </w:p>
    <w:p w14:paraId="34F82994" w14:textId="77777777" w:rsidR="00023D95" w:rsidRDefault="00023D95" w:rsidP="00121D52">
      <w:pPr>
        <w:jc w:val="both"/>
        <w:rPr>
          <w:szCs w:val="22"/>
        </w:rPr>
      </w:pPr>
      <w:r>
        <w:rPr>
          <w:szCs w:val="22"/>
        </w:rPr>
        <w:lastRenderedPageBreak/>
        <w:t>SP#3</w:t>
      </w:r>
    </w:p>
    <w:p w14:paraId="2F5FD4C7" w14:textId="77777777" w:rsidR="00023D95" w:rsidRDefault="00023D95" w:rsidP="00121D52">
      <w:pPr>
        <w:jc w:val="both"/>
        <w:rPr>
          <w:szCs w:val="22"/>
        </w:rPr>
      </w:pPr>
    </w:p>
    <w:p w14:paraId="0A72B11C" w14:textId="77777777" w:rsidR="005065D9" w:rsidRPr="005065D9" w:rsidRDefault="005065D9" w:rsidP="005065D9">
      <w:pPr>
        <w:jc w:val="both"/>
        <w:rPr>
          <w:szCs w:val="22"/>
        </w:rPr>
      </w:pPr>
      <w:r w:rsidRPr="005065D9">
        <w:rPr>
          <w:szCs w:val="22"/>
        </w:rPr>
        <w:t>Do you support defining new control frames in 11be using the existing “Control Frame Extension” subtype (6) and using bits 8-11 in Frame Control field?</w:t>
      </w:r>
    </w:p>
    <w:p w14:paraId="6D013857" w14:textId="77777777" w:rsidR="005065D9" w:rsidRDefault="005065D9" w:rsidP="005065D9">
      <w:pPr>
        <w:jc w:val="both"/>
        <w:rPr>
          <w:szCs w:val="22"/>
        </w:rPr>
      </w:pPr>
    </w:p>
    <w:p w14:paraId="62DB5225" w14:textId="77777777" w:rsidR="005065D9" w:rsidRDefault="005065D9" w:rsidP="005065D9">
      <w:pPr>
        <w:jc w:val="both"/>
        <w:rPr>
          <w:szCs w:val="22"/>
        </w:rPr>
      </w:pPr>
      <w:r w:rsidRPr="005065D9">
        <w:rPr>
          <w:szCs w:val="22"/>
        </w:rPr>
        <w:t>Notes</w:t>
      </w:r>
    </w:p>
    <w:p w14:paraId="12EB4F0E" w14:textId="77777777" w:rsidR="005065D9" w:rsidRPr="005065D9" w:rsidRDefault="005065D9" w:rsidP="005065D9">
      <w:pPr>
        <w:pStyle w:val="ListParagraph"/>
        <w:numPr>
          <w:ilvl w:val="0"/>
          <w:numId w:val="73"/>
        </w:numPr>
        <w:jc w:val="both"/>
        <w:rPr>
          <w:szCs w:val="22"/>
        </w:rPr>
      </w:pPr>
      <w:r w:rsidRPr="005065D9">
        <w:rPr>
          <w:szCs w:val="22"/>
        </w:rPr>
        <w:t>This means different definitions for control frames under “Control Frame Extension” subtype (6) in 2.4/5/6 GHz and in 60 GHz)</w:t>
      </w:r>
    </w:p>
    <w:p w14:paraId="684477FE" w14:textId="77777777" w:rsidR="005065D9" w:rsidRPr="005065D9" w:rsidRDefault="005065D9" w:rsidP="005065D9">
      <w:pPr>
        <w:jc w:val="both"/>
        <w:rPr>
          <w:szCs w:val="22"/>
        </w:rPr>
      </w:pPr>
    </w:p>
    <w:p w14:paraId="25BC360C" w14:textId="77777777" w:rsidR="005065D9" w:rsidRPr="005065D9" w:rsidRDefault="005065D9" w:rsidP="005065D9">
      <w:pPr>
        <w:jc w:val="both"/>
        <w:rPr>
          <w:szCs w:val="22"/>
        </w:rPr>
      </w:pPr>
      <w:r w:rsidRPr="005065D9">
        <w:rPr>
          <w:szCs w:val="22"/>
          <w:highlight w:val="red"/>
        </w:rPr>
        <w:t>Y/N/A: 10/26/49</w:t>
      </w:r>
    </w:p>
    <w:p w14:paraId="40723DFB" w14:textId="77777777" w:rsidR="005065D9" w:rsidRDefault="005065D9" w:rsidP="00AA74AC">
      <w:pPr>
        <w:jc w:val="both"/>
        <w:rPr>
          <w:szCs w:val="22"/>
        </w:rPr>
      </w:pPr>
    </w:p>
    <w:p w14:paraId="79C094EE" w14:textId="77777777" w:rsidR="00AA74AC" w:rsidRPr="006C3C2F" w:rsidRDefault="00AA74AC" w:rsidP="00AA74AC">
      <w:pPr>
        <w:jc w:val="both"/>
        <w:rPr>
          <w:szCs w:val="22"/>
        </w:rPr>
      </w:pPr>
      <w:r>
        <w:rPr>
          <w:szCs w:val="22"/>
        </w:rPr>
        <w:t xml:space="preserve">Reference:  </w:t>
      </w:r>
      <w:r w:rsidRPr="00846A14">
        <w:rPr>
          <w:szCs w:val="22"/>
        </w:rPr>
        <w:t>11-20-0777-0</w:t>
      </w:r>
      <w:r>
        <w:rPr>
          <w:szCs w:val="22"/>
        </w:rPr>
        <w:t>2</w:t>
      </w:r>
      <w:r w:rsidRPr="00846A14">
        <w:rPr>
          <w:szCs w:val="22"/>
        </w:rPr>
        <w:t>-00be-minutes-for-tgbe-mac-ad-hoc-teleconferences-may-and-july-2020</w:t>
      </w:r>
    </w:p>
    <w:p w14:paraId="6C1E6AFD" w14:textId="77777777" w:rsidR="00067E80" w:rsidRPr="005758D1" w:rsidRDefault="00067E80" w:rsidP="00067E80">
      <w:pPr>
        <w:pStyle w:val="Heading2"/>
        <w:rPr>
          <w:u w:val="none"/>
          <w:lang w:val="en-US"/>
        </w:rPr>
      </w:pPr>
      <w:bookmarkStart w:id="1893" w:name="_Toc42188698"/>
      <w:r>
        <w:rPr>
          <w:u w:val="none"/>
          <w:lang w:val="en-US"/>
        </w:rPr>
        <w:t>May 21 (PHY):  3</w:t>
      </w:r>
      <w:r w:rsidRPr="005758D1">
        <w:rPr>
          <w:u w:val="none"/>
          <w:lang w:val="en-US"/>
        </w:rPr>
        <w:t xml:space="preserve"> </w:t>
      </w:r>
      <w:r>
        <w:rPr>
          <w:u w:val="none"/>
          <w:lang w:val="en-US"/>
        </w:rPr>
        <w:t>SPs</w:t>
      </w:r>
      <w:bookmarkEnd w:id="1893"/>
      <w:r>
        <w:rPr>
          <w:u w:val="none"/>
          <w:lang w:val="en-US"/>
        </w:rPr>
        <w:t xml:space="preserve"> </w:t>
      </w:r>
    </w:p>
    <w:p w14:paraId="65FB67EA" w14:textId="77777777" w:rsidR="00067E80" w:rsidRDefault="00067E80" w:rsidP="00121D52">
      <w:pPr>
        <w:jc w:val="both"/>
        <w:rPr>
          <w:szCs w:val="22"/>
        </w:rPr>
      </w:pPr>
    </w:p>
    <w:p w14:paraId="78CE6D85" w14:textId="77777777" w:rsidR="00C10F11" w:rsidRPr="009A6873" w:rsidRDefault="009A6873" w:rsidP="00121D52">
      <w:pPr>
        <w:jc w:val="both"/>
        <w:rPr>
          <w:b/>
          <w:szCs w:val="22"/>
        </w:rPr>
      </w:pPr>
      <w:r w:rsidRPr="009A6873">
        <w:rPr>
          <w:b/>
          <w:szCs w:val="22"/>
        </w:rPr>
        <w:t>20/0782r0 (EHT-STF Sequences, Eunsung Park, LGE)</w:t>
      </w:r>
    </w:p>
    <w:p w14:paraId="224C8EA4" w14:textId="77777777" w:rsidR="009A6873" w:rsidRDefault="009A6873" w:rsidP="00121D52">
      <w:pPr>
        <w:jc w:val="both"/>
        <w:rPr>
          <w:szCs w:val="22"/>
        </w:rPr>
      </w:pPr>
    </w:p>
    <w:p w14:paraId="6E08DEDA" w14:textId="77777777" w:rsidR="0077465D" w:rsidRDefault="00B0297A" w:rsidP="0077465D">
      <w:pPr>
        <w:jc w:val="both"/>
        <w:rPr>
          <w:szCs w:val="22"/>
        </w:rPr>
      </w:pPr>
      <w:r>
        <w:rPr>
          <w:szCs w:val="22"/>
        </w:rPr>
        <w:t>SP#3</w:t>
      </w:r>
    </w:p>
    <w:p w14:paraId="655A30A7" w14:textId="77777777" w:rsidR="0077465D" w:rsidRDefault="0077465D" w:rsidP="0077465D">
      <w:pPr>
        <w:jc w:val="both"/>
        <w:rPr>
          <w:szCs w:val="22"/>
        </w:rPr>
      </w:pPr>
    </w:p>
    <w:p w14:paraId="50096064" w14:textId="77777777" w:rsidR="0077465D" w:rsidRDefault="0077465D" w:rsidP="0077465D">
      <w:pPr>
        <w:jc w:val="both"/>
        <w:rPr>
          <w:szCs w:val="22"/>
        </w:rPr>
      </w:pPr>
      <w:r w:rsidRPr="0077465D">
        <w:rPr>
          <w:szCs w:val="22"/>
        </w:rPr>
        <w:t>Do you agree to unify the EHT-STF sequence between contiguous and non-contiguous modes for one given BW ind</w:t>
      </w:r>
      <w:r>
        <w:rPr>
          <w:szCs w:val="22"/>
        </w:rPr>
        <w:t>icated in BW subfield in U-SIG?</w:t>
      </w:r>
    </w:p>
    <w:p w14:paraId="12C3C17C" w14:textId="77777777" w:rsidR="0077465D" w:rsidRPr="0077465D" w:rsidRDefault="0077465D" w:rsidP="0077465D">
      <w:pPr>
        <w:pStyle w:val="ListParagraph"/>
        <w:numPr>
          <w:ilvl w:val="0"/>
          <w:numId w:val="73"/>
        </w:numPr>
        <w:jc w:val="both"/>
        <w:rPr>
          <w:szCs w:val="22"/>
        </w:rPr>
      </w:pPr>
      <w:r w:rsidRPr="0077465D">
        <w:rPr>
          <w:szCs w:val="22"/>
        </w:rPr>
        <w:t>It is not intended for SFD</w:t>
      </w:r>
    </w:p>
    <w:p w14:paraId="7AE26DC3" w14:textId="77777777" w:rsidR="0077465D" w:rsidRDefault="0077465D" w:rsidP="00121D52">
      <w:pPr>
        <w:jc w:val="both"/>
        <w:rPr>
          <w:szCs w:val="22"/>
        </w:rPr>
      </w:pPr>
    </w:p>
    <w:p w14:paraId="5B99C920" w14:textId="77777777" w:rsidR="00B0297A" w:rsidRDefault="00B0297A" w:rsidP="00B0297A">
      <w:pPr>
        <w:jc w:val="both"/>
        <w:rPr>
          <w:szCs w:val="22"/>
        </w:rPr>
      </w:pPr>
      <w:r w:rsidRPr="0077465D">
        <w:rPr>
          <w:szCs w:val="22"/>
          <w:highlight w:val="cyan"/>
        </w:rPr>
        <w:t>Y/N/A: 34/1/5</w:t>
      </w:r>
    </w:p>
    <w:p w14:paraId="35C5B10F" w14:textId="77777777" w:rsidR="00B0297A" w:rsidRDefault="00B0297A" w:rsidP="00121D52">
      <w:pPr>
        <w:jc w:val="both"/>
        <w:rPr>
          <w:szCs w:val="22"/>
        </w:rPr>
      </w:pPr>
    </w:p>
    <w:p w14:paraId="7C265D85" w14:textId="77777777" w:rsidR="00B0297A" w:rsidRDefault="00B0297A" w:rsidP="00121D52">
      <w:pPr>
        <w:jc w:val="both"/>
        <w:rPr>
          <w:szCs w:val="22"/>
        </w:rPr>
      </w:pPr>
    </w:p>
    <w:p w14:paraId="66DEA5AF" w14:textId="77777777" w:rsidR="0077465D" w:rsidRPr="008336D3" w:rsidRDefault="0077465D" w:rsidP="00121D52">
      <w:pPr>
        <w:jc w:val="both"/>
        <w:rPr>
          <w:b/>
          <w:szCs w:val="22"/>
        </w:rPr>
      </w:pPr>
      <w:r w:rsidRPr="008336D3">
        <w:rPr>
          <w:b/>
          <w:szCs w:val="22"/>
        </w:rPr>
        <w:t>20/0778r0 (</w:t>
      </w:r>
      <w:r w:rsidR="003D3189" w:rsidRPr="008336D3">
        <w:rPr>
          <w:b/>
          <w:szCs w:val="22"/>
        </w:rPr>
        <w:t>MU-MIMO Simplifications for EHT, Sameer Vermani, Qualcomm)</w:t>
      </w:r>
    </w:p>
    <w:p w14:paraId="068719D9" w14:textId="77777777" w:rsidR="003D3189" w:rsidRDefault="003D3189" w:rsidP="00121D52">
      <w:pPr>
        <w:jc w:val="both"/>
        <w:rPr>
          <w:szCs w:val="22"/>
        </w:rPr>
      </w:pPr>
    </w:p>
    <w:p w14:paraId="07F74332" w14:textId="77777777" w:rsidR="008336D3" w:rsidRDefault="008336D3" w:rsidP="008336D3">
      <w:pPr>
        <w:jc w:val="both"/>
        <w:rPr>
          <w:szCs w:val="22"/>
        </w:rPr>
      </w:pPr>
      <w:r>
        <w:rPr>
          <w:szCs w:val="22"/>
        </w:rPr>
        <w:t>SP#1</w:t>
      </w:r>
    </w:p>
    <w:p w14:paraId="33D992D5" w14:textId="77777777" w:rsidR="008336D3" w:rsidRDefault="008336D3" w:rsidP="008336D3">
      <w:pPr>
        <w:jc w:val="both"/>
        <w:rPr>
          <w:szCs w:val="22"/>
        </w:rPr>
      </w:pPr>
    </w:p>
    <w:p w14:paraId="3CE2BBAA" w14:textId="77777777" w:rsidR="008336D3" w:rsidRPr="008336D3" w:rsidRDefault="008336D3" w:rsidP="008336D3">
      <w:pPr>
        <w:jc w:val="both"/>
        <w:rPr>
          <w:szCs w:val="22"/>
        </w:rPr>
      </w:pPr>
      <w:r w:rsidRPr="008336D3">
        <w:rPr>
          <w:bCs/>
          <w:szCs w:val="22"/>
        </w:rPr>
        <w:t>Do you agree that for EHT PPDUs where MU-MIMO is happening on part of the PPDU BW 80MHz is the minimum PPDU BW ?</w:t>
      </w:r>
    </w:p>
    <w:p w14:paraId="61462AC5" w14:textId="77777777" w:rsidR="008336D3" w:rsidRPr="008336D3" w:rsidRDefault="008336D3" w:rsidP="008336D3">
      <w:pPr>
        <w:pStyle w:val="ListParagraph"/>
        <w:numPr>
          <w:ilvl w:val="0"/>
          <w:numId w:val="73"/>
        </w:numPr>
        <w:jc w:val="both"/>
        <w:rPr>
          <w:szCs w:val="22"/>
        </w:rPr>
      </w:pPr>
      <w:r w:rsidRPr="008336D3">
        <w:rPr>
          <w:bCs/>
          <w:szCs w:val="22"/>
        </w:rPr>
        <w:t>The limitation is also applicable to the case where the PPDU has multiple MU-MIMO RUs which collectively span the entire PPDU BW</w:t>
      </w:r>
    </w:p>
    <w:p w14:paraId="5BE3A261" w14:textId="77777777" w:rsidR="008336D3" w:rsidRDefault="008336D3" w:rsidP="008336D3">
      <w:pPr>
        <w:rPr>
          <w:bCs/>
          <w:szCs w:val="22"/>
        </w:rPr>
      </w:pPr>
    </w:p>
    <w:p w14:paraId="46D942C6" w14:textId="77777777" w:rsidR="008336D3" w:rsidRDefault="008336D3" w:rsidP="008336D3">
      <w:pPr>
        <w:rPr>
          <w:bCs/>
          <w:szCs w:val="22"/>
        </w:rPr>
      </w:pPr>
      <w:r w:rsidRPr="00593EBB">
        <w:rPr>
          <w:bCs/>
          <w:szCs w:val="22"/>
          <w:highlight w:val="red"/>
        </w:rPr>
        <w:t>Y/N/A: 25/12/10</w:t>
      </w:r>
    </w:p>
    <w:p w14:paraId="17E3701D" w14:textId="77777777" w:rsidR="003D3189" w:rsidRDefault="003D3189" w:rsidP="00121D52">
      <w:pPr>
        <w:jc w:val="both"/>
        <w:rPr>
          <w:szCs w:val="22"/>
        </w:rPr>
      </w:pPr>
    </w:p>
    <w:p w14:paraId="0B50B545" w14:textId="77777777" w:rsidR="00A02F71" w:rsidRDefault="00A02F71" w:rsidP="00121D52">
      <w:pPr>
        <w:jc w:val="both"/>
        <w:rPr>
          <w:szCs w:val="22"/>
        </w:rPr>
      </w:pPr>
    </w:p>
    <w:p w14:paraId="3246DC67" w14:textId="77777777" w:rsidR="00A02F71" w:rsidRPr="00E02AB3" w:rsidRDefault="00A02F71" w:rsidP="00121D52">
      <w:pPr>
        <w:jc w:val="both"/>
        <w:rPr>
          <w:b/>
          <w:szCs w:val="22"/>
        </w:rPr>
      </w:pPr>
      <w:r w:rsidRPr="00E02AB3">
        <w:rPr>
          <w:b/>
          <w:szCs w:val="22"/>
        </w:rPr>
        <w:t>20/0699r1 (</w:t>
      </w:r>
      <w:r w:rsidR="00E02AB3" w:rsidRPr="00E02AB3">
        <w:rPr>
          <w:b/>
          <w:szCs w:val="22"/>
        </w:rPr>
        <w:t>Phase Rotation Proposal Follow-up, Eunsung Park, LGE)</w:t>
      </w:r>
    </w:p>
    <w:p w14:paraId="63822811" w14:textId="77777777" w:rsidR="00E02AB3" w:rsidRDefault="00E02AB3" w:rsidP="00121D52">
      <w:pPr>
        <w:jc w:val="both"/>
        <w:rPr>
          <w:b/>
          <w:szCs w:val="22"/>
        </w:rPr>
      </w:pPr>
    </w:p>
    <w:p w14:paraId="13480D6A" w14:textId="77777777" w:rsidR="00CF41A8" w:rsidRDefault="00E02AB3" w:rsidP="00CF41A8">
      <w:pPr>
        <w:jc w:val="both"/>
        <w:rPr>
          <w:szCs w:val="22"/>
        </w:rPr>
      </w:pPr>
      <w:r>
        <w:rPr>
          <w:szCs w:val="22"/>
        </w:rPr>
        <w:t>SP#7</w:t>
      </w:r>
    </w:p>
    <w:p w14:paraId="4E374AF0" w14:textId="77777777" w:rsidR="00CF41A8" w:rsidRDefault="00CF41A8" w:rsidP="00CF41A8">
      <w:pPr>
        <w:jc w:val="both"/>
        <w:rPr>
          <w:szCs w:val="22"/>
        </w:rPr>
      </w:pPr>
    </w:p>
    <w:p w14:paraId="3A42B234" w14:textId="77777777" w:rsidR="00CF41A8" w:rsidRDefault="00CF41A8" w:rsidP="00CF41A8">
      <w:pPr>
        <w:jc w:val="both"/>
        <w:rPr>
          <w:szCs w:val="22"/>
        </w:rPr>
      </w:pPr>
      <w:r w:rsidRPr="00CF41A8">
        <w:rPr>
          <w:szCs w:val="22"/>
        </w:rPr>
        <w:t>Which phase rotation do you p</w:t>
      </w:r>
      <w:r>
        <w:rPr>
          <w:szCs w:val="22"/>
        </w:rPr>
        <w:t>refer for 320/160+160 MHz PPDU?</w:t>
      </w:r>
    </w:p>
    <w:p w14:paraId="2BBB46A4" w14:textId="77777777" w:rsidR="00CF41A8" w:rsidRDefault="00CF41A8" w:rsidP="00CF41A8">
      <w:pPr>
        <w:pStyle w:val="ListParagraph"/>
        <w:numPr>
          <w:ilvl w:val="0"/>
          <w:numId w:val="73"/>
        </w:numPr>
        <w:jc w:val="both"/>
        <w:rPr>
          <w:szCs w:val="22"/>
        </w:rPr>
      </w:pPr>
      <w:r w:rsidRPr="00CF41A8">
        <w:rPr>
          <w:szCs w:val="22"/>
        </w:rPr>
        <w:t>Option 2: repeating conventional 11ax phase rotation and applying an additional binary coefficient to each 80MHz segment</w:t>
      </w:r>
    </w:p>
    <w:p w14:paraId="4A91BB93" w14:textId="77777777" w:rsidR="00CF41A8" w:rsidRDefault="00CF41A8" w:rsidP="00CF41A8">
      <w:pPr>
        <w:pStyle w:val="ListParagraph"/>
        <w:numPr>
          <w:ilvl w:val="0"/>
          <w:numId w:val="73"/>
        </w:numPr>
        <w:jc w:val="both"/>
        <w:rPr>
          <w:szCs w:val="22"/>
        </w:rPr>
      </w:pPr>
      <w:r w:rsidRPr="00CF41A8">
        <w:rPr>
          <w:szCs w:val="22"/>
        </w:rPr>
        <w:t>Option 4: alternative phase rotation with binary coefficients</w:t>
      </w:r>
    </w:p>
    <w:p w14:paraId="53D5C081" w14:textId="77777777" w:rsidR="00E02AB3" w:rsidRPr="00CF41A8" w:rsidRDefault="00CF41A8" w:rsidP="00CF41A8">
      <w:pPr>
        <w:pStyle w:val="ListParagraph"/>
        <w:numPr>
          <w:ilvl w:val="0"/>
          <w:numId w:val="73"/>
        </w:numPr>
        <w:jc w:val="both"/>
        <w:rPr>
          <w:szCs w:val="22"/>
        </w:rPr>
      </w:pPr>
      <w:r w:rsidRPr="00CF41A8">
        <w:rPr>
          <w:szCs w:val="22"/>
        </w:rPr>
        <w:t>Note: This is not intended for SFD</w:t>
      </w:r>
    </w:p>
    <w:p w14:paraId="4A47075A" w14:textId="77777777" w:rsidR="00CF41A8" w:rsidRDefault="00CF41A8" w:rsidP="00CF41A8">
      <w:pPr>
        <w:jc w:val="both"/>
        <w:rPr>
          <w:szCs w:val="22"/>
        </w:rPr>
      </w:pPr>
    </w:p>
    <w:p w14:paraId="21F1F684" w14:textId="77777777" w:rsidR="00CF41A8" w:rsidRDefault="00CF41A8" w:rsidP="00CF41A8">
      <w:pPr>
        <w:rPr>
          <w:bCs/>
          <w:szCs w:val="22"/>
        </w:rPr>
      </w:pPr>
      <w:r w:rsidRPr="00CF41A8">
        <w:rPr>
          <w:bCs/>
          <w:szCs w:val="22"/>
          <w:highlight w:val="cyan"/>
        </w:rPr>
        <w:t>Option2/Option4/None/Abstain: 15/11/2/12</w:t>
      </w:r>
    </w:p>
    <w:p w14:paraId="5A8AF23B" w14:textId="77777777" w:rsidR="00CF41A8" w:rsidRDefault="00CF41A8" w:rsidP="00CF41A8">
      <w:pPr>
        <w:jc w:val="both"/>
        <w:rPr>
          <w:szCs w:val="22"/>
        </w:rPr>
      </w:pPr>
    </w:p>
    <w:p w14:paraId="1F7B97D4" w14:textId="77777777" w:rsidR="00C10F11" w:rsidRDefault="00C10F11" w:rsidP="00121D52">
      <w:pPr>
        <w:jc w:val="both"/>
        <w:rPr>
          <w:szCs w:val="22"/>
        </w:rPr>
      </w:pPr>
      <w:r>
        <w:rPr>
          <w:szCs w:val="22"/>
        </w:rPr>
        <w:t xml:space="preserve">Reference:  </w:t>
      </w:r>
      <w:r w:rsidRPr="00C10F11">
        <w:rPr>
          <w:szCs w:val="22"/>
        </w:rPr>
        <w:t>11-20-0787-01-00be-minutes-802-11-be-phy-ad-hoc-telephone-conferences-may-july-2020</w:t>
      </w:r>
    </w:p>
    <w:p w14:paraId="637C640C" w14:textId="77777777" w:rsidR="00CF41A8" w:rsidRDefault="00CF41A8">
      <w:pPr>
        <w:rPr>
          <w:szCs w:val="22"/>
        </w:rPr>
      </w:pPr>
      <w:r>
        <w:rPr>
          <w:szCs w:val="22"/>
        </w:rPr>
        <w:br w:type="page"/>
      </w:r>
    </w:p>
    <w:p w14:paraId="36171DDD" w14:textId="77777777" w:rsidR="00CF41A8" w:rsidRPr="005758D1" w:rsidRDefault="00CF41A8" w:rsidP="00CF41A8">
      <w:pPr>
        <w:pStyle w:val="Heading2"/>
        <w:rPr>
          <w:u w:val="none"/>
          <w:lang w:val="en-US"/>
        </w:rPr>
      </w:pPr>
      <w:bookmarkStart w:id="1894" w:name="_Toc42188699"/>
      <w:r>
        <w:rPr>
          <w:u w:val="none"/>
          <w:lang w:val="en-US"/>
        </w:rPr>
        <w:lastRenderedPageBreak/>
        <w:t xml:space="preserve">May 21 (MAC):  </w:t>
      </w:r>
      <w:r w:rsidR="00F45CDC">
        <w:rPr>
          <w:u w:val="none"/>
          <w:lang w:val="en-US"/>
        </w:rPr>
        <w:t>2</w:t>
      </w:r>
      <w:r w:rsidRPr="005758D1">
        <w:rPr>
          <w:u w:val="none"/>
          <w:lang w:val="en-US"/>
        </w:rPr>
        <w:t xml:space="preserve"> </w:t>
      </w:r>
      <w:r>
        <w:rPr>
          <w:u w:val="none"/>
          <w:lang w:val="en-US"/>
        </w:rPr>
        <w:t>SPs</w:t>
      </w:r>
      <w:bookmarkEnd w:id="1894"/>
      <w:r>
        <w:rPr>
          <w:u w:val="none"/>
          <w:lang w:val="en-US"/>
        </w:rPr>
        <w:t xml:space="preserve"> </w:t>
      </w:r>
    </w:p>
    <w:p w14:paraId="2FE18AA4" w14:textId="77777777" w:rsidR="00CF41A8" w:rsidRDefault="00CF41A8" w:rsidP="00121D52">
      <w:pPr>
        <w:jc w:val="both"/>
        <w:rPr>
          <w:szCs w:val="22"/>
        </w:rPr>
      </w:pPr>
    </w:p>
    <w:p w14:paraId="7A9089DF" w14:textId="77777777" w:rsidR="00CF41A8" w:rsidRDefault="00F45CDC" w:rsidP="00F45CDC">
      <w:pPr>
        <w:rPr>
          <w:szCs w:val="22"/>
        </w:rPr>
      </w:pPr>
      <w:r w:rsidRPr="00F45CDC">
        <w:rPr>
          <w:b/>
          <w:szCs w:val="22"/>
        </w:rPr>
        <w:t>20/0680r0 (Operating Bandwidth Indication for EHT BSS, Guogang Huang, Huawei</w:t>
      </w:r>
      <w:r w:rsidR="0077130B">
        <w:rPr>
          <w:b/>
          <w:szCs w:val="22"/>
        </w:rPr>
        <w:t>)</w:t>
      </w:r>
      <w:r w:rsidRPr="00F45CDC">
        <w:rPr>
          <w:b/>
          <w:szCs w:val="22"/>
        </w:rPr>
        <w:br/>
      </w:r>
      <w:r>
        <w:rPr>
          <w:szCs w:val="22"/>
        </w:rPr>
        <w:br/>
        <w:t>SP#1</w:t>
      </w:r>
    </w:p>
    <w:p w14:paraId="1606171E" w14:textId="77777777" w:rsidR="00F45CDC" w:rsidRDefault="00F45CDC" w:rsidP="00121D52">
      <w:pPr>
        <w:jc w:val="both"/>
        <w:rPr>
          <w:szCs w:val="22"/>
        </w:rPr>
      </w:pPr>
    </w:p>
    <w:p w14:paraId="02B18AFB" w14:textId="77777777" w:rsidR="00F45CDC" w:rsidRDefault="00E34F9D" w:rsidP="00121D52">
      <w:pPr>
        <w:jc w:val="both"/>
        <w:rPr>
          <w:szCs w:val="22"/>
        </w:rPr>
      </w:pPr>
      <w:r w:rsidRPr="00E34F9D">
        <w:rPr>
          <w:szCs w:val="22"/>
        </w:rPr>
        <w:t>Do you support to define EHT operation element to indicate the channel configuration for EHT STA, which does not need to combine with the indication of CCFS0 and CCFS1 in HE operation elements at 6 GHz?</w:t>
      </w:r>
    </w:p>
    <w:p w14:paraId="702D71AF" w14:textId="77777777" w:rsidR="00E34F9D" w:rsidRDefault="00E34F9D" w:rsidP="00121D52">
      <w:pPr>
        <w:jc w:val="both"/>
        <w:rPr>
          <w:szCs w:val="22"/>
        </w:rPr>
      </w:pPr>
    </w:p>
    <w:p w14:paraId="1A6F30C1" w14:textId="77777777" w:rsidR="00E34F9D" w:rsidRDefault="00E34F9D" w:rsidP="00E34F9D">
      <w:pPr>
        <w:jc w:val="both"/>
        <w:rPr>
          <w:szCs w:val="22"/>
        </w:rPr>
      </w:pPr>
      <w:r w:rsidRPr="00E34F9D">
        <w:rPr>
          <w:szCs w:val="22"/>
          <w:highlight w:val="green"/>
        </w:rPr>
        <w:t>Approved with unanimous consent</w:t>
      </w:r>
    </w:p>
    <w:p w14:paraId="36AE0EFE" w14:textId="77777777" w:rsidR="00E34F9D" w:rsidRPr="00942FE6" w:rsidRDefault="00E34F9D" w:rsidP="00E34F9D">
      <w:pPr>
        <w:jc w:val="both"/>
        <w:rPr>
          <w:b/>
        </w:rPr>
      </w:pPr>
      <w:r>
        <w:rPr>
          <w:b/>
        </w:rPr>
        <w:t xml:space="preserve">Straw poll #54 </w:t>
      </w:r>
      <w:r w:rsidRPr="006366A0">
        <w:rPr>
          <w:b/>
          <w:i/>
        </w:rPr>
        <w:t>[#SP</w:t>
      </w:r>
      <w:r>
        <w:rPr>
          <w:b/>
          <w:i/>
        </w:rPr>
        <w:t>54</w:t>
      </w:r>
      <w:r w:rsidRPr="006366A0">
        <w:rPr>
          <w:b/>
          <w:i/>
        </w:rPr>
        <w:t>]</w:t>
      </w:r>
    </w:p>
    <w:p w14:paraId="4E81E690" w14:textId="77777777" w:rsidR="00E34F9D" w:rsidRDefault="00E34F9D" w:rsidP="00121D52">
      <w:pPr>
        <w:jc w:val="both"/>
        <w:rPr>
          <w:szCs w:val="22"/>
        </w:rPr>
      </w:pPr>
    </w:p>
    <w:p w14:paraId="6876F64E" w14:textId="77777777" w:rsidR="00910938" w:rsidRDefault="00910938" w:rsidP="00121D52">
      <w:pPr>
        <w:jc w:val="both"/>
        <w:rPr>
          <w:szCs w:val="22"/>
        </w:rPr>
      </w:pPr>
    </w:p>
    <w:p w14:paraId="36D3FFEE" w14:textId="77777777" w:rsidR="00910938" w:rsidRPr="0077130B" w:rsidRDefault="00910938" w:rsidP="00121D52">
      <w:pPr>
        <w:jc w:val="both"/>
        <w:rPr>
          <w:b/>
          <w:szCs w:val="22"/>
        </w:rPr>
      </w:pPr>
      <w:r w:rsidRPr="0077130B">
        <w:rPr>
          <w:b/>
          <w:szCs w:val="22"/>
        </w:rPr>
        <w:t>19/</w:t>
      </w:r>
      <w:r w:rsidR="00740921" w:rsidRPr="0077130B">
        <w:rPr>
          <w:b/>
          <w:szCs w:val="22"/>
        </w:rPr>
        <w:t>1988r</w:t>
      </w:r>
      <w:r w:rsidR="0077130B" w:rsidRPr="0077130B">
        <w:rPr>
          <w:b/>
          <w:szCs w:val="22"/>
        </w:rPr>
        <w:t>2 (Power save for multi-link, Ming Gan, Huawei)</w:t>
      </w:r>
    </w:p>
    <w:p w14:paraId="7E0E0F05" w14:textId="77777777" w:rsidR="0077130B" w:rsidRDefault="0077130B" w:rsidP="00121D52">
      <w:pPr>
        <w:jc w:val="both"/>
        <w:rPr>
          <w:szCs w:val="22"/>
        </w:rPr>
      </w:pPr>
    </w:p>
    <w:p w14:paraId="7C63308B" w14:textId="77777777" w:rsidR="00B33DC6" w:rsidRDefault="00B33DC6" w:rsidP="00B33DC6">
      <w:pPr>
        <w:jc w:val="both"/>
        <w:rPr>
          <w:szCs w:val="22"/>
        </w:rPr>
      </w:pPr>
      <w:r>
        <w:rPr>
          <w:szCs w:val="22"/>
        </w:rPr>
        <w:t>SP#1</w:t>
      </w:r>
    </w:p>
    <w:p w14:paraId="044A3CE9" w14:textId="77777777" w:rsidR="00B33DC6" w:rsidRDefault="00B33DC6" w:rsidP="00B33DC6">
      <w:pPr>
        <w:jc w:val="both"/>
        <w:rPr>
          <w:szCs w:val="22"/>
        </w:rPr>
      </w:pPr>
    </w:p>
    <w:p w14:paraId="2F0F663A" w14:textId="77777777" w:rsidR="00B33DC6" w:rsidRDefault="00B33DC6" w:rsidP="00B33DC6">
      <w:pPr>
        <w:jc w:val="both"/>
        <w:rPr>
          <w:szCs w:val="22"/>
        </w:rPr>
      </w:pPr>
      <w:r w:rsidRPr="00B33DC6">
        <w:rPr>
          <w:szCs w:val="22"/>
        </w:rPr>
        <w:t>Do you agree that not every STA operating in PS mode in a non-AP MLD is required to receive the beacon frames peri</w:t>
      </w:r>
      <w:r>
        <w:rPr>
          <w:szCs w:val="22"/>
        </w:rPr>
        <w:t>odically?</w:t>
      </w:r>
    </w:p>
    <w:p w14:paraId="7CD17FA8" w14:textId="77777777" w:rsidR="0077130B" w:rsidRDefault="00B33DC6" w:rsidP="00B33DC6">
      <w:pPr>
        <w:pStyle w:val="ListParagraph"/>
        <w:numPr>
          <w:ilvl w:val="0"/>
          <w:numId w:val="75"/>
        </w:numPr>
        <w:jc w:val="both"/>
        <w:rPr>
          <w:szCs w:val="22"/>
        </w:rPr>
      </w:pPr>
      <w:r w:rsidRPr="00B33DC6">
        <w:rPr>
          <w:szCs w:val="22"/>
        </w:rPr>
        <w:t>This is an exemption besides the existing ones, such as individual TWT agreement, WNM sleep mode and NonTIM mode</w:t>
      </w:r>
    </w:p>
    <w:p w14:paraId="0C1B3FE7" w14:textId="77777777" w:rsidR="00B33DC6" w:rsidRDefault="00B33DC6" w:rsidP="00B33DC6">
      <w:pPr>
        <w:jc w:val="both"/>
        <w:rPr>
          <w:szCs w:val="22"/>
        </w:rPr>
      </w:pPr>
    </w:p>
    <w:p w14:paraId="0C6F3BBD" w14:textId="77777777" w:rsidR="00B33DC6" w:rsidRDefault="00B33DC6" w:rsidP="00B33DC6">
      <w:pPr>
        <w:jc w:val="both"/>
        <w:rPr>
          <w:szCs w:val="22"/>
        </w:rPr>
      </w:pPr>
      <w:r w:rsidRPr="00B33DC6">
        <w:rPr>
          <w:szCs w:val="22"/>
          <w:highlight w:val="green"/>
        </w:rPr>
        <w:t>Y/N/A: 26/6/40</w:t>
      </w:r>
    </w:p>
    <w:p w14:paraId="22538BB1" w14:textId="77777777" w:rsidR="00B33DC6" w:rsidRPr="00942FE6" w:rsidRDefault="00B33DC6" w:rsidP="00B33DC6">
      <w:pPr>
        <w:jc w:val="both"/>
        <w:rPr>
          <w:b/>
        </w:rPr>
      </w:pPr>
      <w:r>
        <w:rPr>
          <w:b/>
        </w:rPr>
        <w:t xml:space="preserve">Straw poll #55 </w:t>
      </w:r>
      <w:r w:rsidRPr="006366A0">
        <w:rPr>
          <w:b/>
          <w:i/>
        </w:rPr>
        <w:t>[#SP</w:t>
      </w:r>
      <w:r>
        <w:rPr>
          <w:b/>
          <w:i/>
        </w:rPr>
        <w:t>55</w:t>
      </w:r>
      <w:r w:rsidRPr="006366A0">
        <w:rPr>
          <w:b/>
          <w:i/>
        </w:rPr>
        <w:t>]</w:t>
      </w:r>
    </w:p>
    <w:p w14:paraId="7A22CA75" w14:textId="77777777" w:rsidR="00B33DC6" w:rsidRDefault="00B33DC6" w:rsidP="00B33DC6">
      <w:pPr>
        <w:jc w:val="both"/>
        <w:rPr>
          <w:szCs w:val="22"/>
        </w:rPr>
      </w:pPr>
    </w:p>
    <w:p w14:paraId="23BDDD72" w14:textId="77777777" w:rsidR="005C3575" w:rsidRDefault="005C3575" w:rsidP="00B33DC6">
      <w:pPr>
        <w:jc w:val="both"/>
        <w:rPr>
          <w:szCs w:val="22"/>
        </w:rPr>
      </w:pPr>
      <w:r>
        <w:rPr>
          <w:szCs w:val="22"/>
        </w:rPr>
        <w:t xml:space="preserve">Reference:  </w:t>
      </w:r>
      <w:r w:rsidR="00AD2367" w:rsidRPr="00AD2367">
        <w:rPr>
          <w:szCs w:val="22"/>
        </w:rPr>
        <w:t>11-20-0777-03-00be-minutes-for-tgbe-mac-ad-hoc-teleconferences-may-and-july-2020</w:t>
      </w:r>
    </w:p>
    <w:p w14:paraId="45E52A77" w14:textId="77777777" w:rsidR="00F77710" w:rsidRPr="005758D1" w:rsidRDefault="00F77710" w:rsidP="00F77710">
      <w:pPr>
        <w:pStyle w:val="Heading2"/>
        <w:rPr>
          <w:u w:val="none"/>
          <w:lang w:val="en-US"/>
        </w:rPr>
      </w:pPr>
      <w:bookmarkStart w:id="1895" w:name="_Toc42188700"/>
      <w:r>
        <w:rPr>
          <w:u w:val="none"/>
          <w:lang w:val="en-US"/>
        </w:rPr>
        <w:t xml:space="preserve">May 27 (MAC):  </w:t>
      </w:r>
      <w:r w:rsidR="00E87A73">
        <w:rPr>
          <w:u w:val="none"/>
          <w:lang w:val="en-US"/>
        </w:rPr>
        <w:t>1</w:t>
      </w:r>
      <w:r w:rsidRPr="005758D1">
        <w:rPr>
          <w:u w:val="none"/>
          <w:lang w:val="en-US"/>
        </w:rPr>
        <w:t xml:space="preserve"> </w:t>
      </w:r>
      <w:r w:rsidR="00E87A73">
        <w:rPr>
          <w:u w:val="none"/>
          <w:lang w:val="en-US"/>
        </w:rPr>
        <w:t>SP</w:t>
      </w:r>
      <w:bookmarkEnd w:id="1895"/>
    </w:p>
    <w:p w14:paraId="039AFF16" w14:textId="77777777" w:rsidR="00F77710" w:rsidRDefault="00F77710" w:rsidP="00B33DC6">
      <w:pPr>
        <w:jc w:val="both"/>
        <w:rPr>
          <w:szCs w:val="22"/>
        </w:rPr>
      </w:pPr>
    </w:p>
    <w:p w14:paraId="6C389906" w14:textId="77777777" w:rsidR="00F77710" w:rsidRPr="003234E8" w:rsidRDefault="00E87A73" w:rsidP="00B33DC6">
      <w:pPr>
        <w:jc w:val="both"/>
        <w:rPr>
          <w:b/>
          <w:szCs w:val="22"/>
        </w:rPr>
      </w:pPr>
      <w:r w:rsidRPr="003234E8">
        <w:rPr>
          <w:b/>
          <w:szCs w:val="22"/>
        </w:rPr>
        <w:t>20/0070r</w:t>
      </w:r>
      <w:r w:rsidR="003234E8" w:rsidRPr="003234E8">
        <w:rPr>
          <w:b/>
          <w:szCs w:val="22"/>
        </w:rPr>
        <w:t>1</w:t>
      </w:r>
      <w:r w:rsidRPr="003234E8">
        <w:rPr>
          <w:b/>
          <w:szCs w:val="22"/>
        </w:rPr>
        <w:t xml:space="preserve"> (</w:t>
      </w:r>
      <w:r w:rsidR="003234E8" w:rsidRPr="003234E8">
        <w:rPr>
          <w:b/>
          <w:szCs w:val="22"/>
        </w:rPr>
        <w:t>Multi-link power saving operation, Yonggang Fang, ZTE TX)</w:t>
      </w:r>
    </w:p>
    <w:p w14:paraId="5253778F" w14:textId="77777777" w:rsidR="003234E8" w:rsidRDefault="003234E8" w:rsidP="00B33DC6">
      <w:pPr>
        <w:jc w:val="both"/>
        <w:rPr>
          <w:szCs w:val="22"/>
        </w:rPr>
      </w:pPr>
    </w:p>
    <w:p w14:paraId="671E96DE" w14:textId="77777777" w:rsidR="003234E8" w:rsidRDefault="003234E8" w:rsidP="00B33DC6">
      <w:pPr>
        <w:jc w:val="both"/>
        <w:rPr>
          <w:szCs w:val="22"/>
        </w:rPr>
      </w:pPr>
      <w:r>
        <w:rPr>
          <w:szCs w:val="22"/>
        </w:rPr>
        <w:t>SP#1</w:t>
      </w:r>
    </w:p>
    <w:p w14:paraId="1B8EAE66" w14:textId="77777777" w:rsidR="003234E8" w:rsidRDefault="003234E8" w:rsidP="00B33DC6">
      <w:pPr>
        <w:jc w:val="both"/>
        <w:rPr>
          <w:szCs w:val="22"/>
        </w:rPr>
      </w:pPr>
    </w:p>
    <w:p w14:paraId="4BC53A2C" w14:textId="77777777" w:rsidR="003234E8" w:rsidRDefault="003234E8" w:rsidP="003234E8">
      <w:pPr>
        <w:jc w:val="both"/>
        <w:rPr>
          <w:szCs w:val="22"/>
        </w:rPr>
      </w:pPr>
      <w:r w:rsidRPr="003234E8">
        <w:rPr>
          <w:szCs w:val="22"/>
        </w:rPr>
        <w:t xml:space="preserve">Do you support to </w:t>
      </w:r>
      <w:r>
        <w:rPr>
          <w:szCs w:val="22"/>
        </w:rPr>
        <w:t xml:space="preserve">include the following in SFD ? </w:t>
      </w:r>
    </w:p>
    <w:p w14:paraId="68558FE2" w14:textId="77777777" w:rsidR="003234E8" w:rsidRPr="003234E8" w:rsidRDefault="003234E8" w:rsidP="003234E8">
      <w:pPr>
        <w:pStyle w:val="ListParagraph"/>
        <w:numPr>
          <w:ilvl w:val="0"/>
          <w:numId w:val="75"/>
        </w:numPr>
        <w:jc w:val="both"/>
        <w:rPr>
          <w:szCs w:val="22"/>
        </w:rPr>
      </w:pPr>
      <w:r w:rsidRPr="003234E8">
        <w:rPr>
          <w:szCs w:val="22"/>
        </w:rPr>
        <w:t xml:space="preserve">A non-AP MLD may negotiate with the associated AP MLD a link as the anchored link for the power saving operation.   </w:t>
      </w:r>
    </w:p>
    <w:p w14:paraId="357DD281" w14:textId="77777777" w:rsidR="00F77710" w:rsidRDefault="00F77710" w:rsidP="00B33DC6">
      <w:pPr>
        <w:jc w:val="both"/>
        <w:rPr>
          <w:szCs w:val="22"/>
        </w:rPr>
      </w:pPr>
    </w:p>
    <w:p w14:paraId="37016CF0" w14:textId="77777777" w:rsidR="00F77710" w:rsidRDefault="003234E8" w:rsidP="00B33DC6">
      <w:pPr>
        <w:jc w:val="both"/>
        <w:rPr>
          <w:szCs w:val="22"/>
        </w:rPr>
      </w:pPr>
      <w:r w:rsidRPr="003234E8">
        <w:rPr>
          <w:szCs w:val="22"/>
          <w:highlight w:val="red"/>
        </w:rPr>
        <w:t>Y/N/A: 13/28/38</w:t>
      </w:r>
    </w:p>
    <w:p w14:paraId="4CBD175E" w14:textId="77777777" w:rsidR="003234E8" w:rsidRDefault="003234E8" w:rsidP="00B33DC6">
      <w:pPr>
        <w:jc w:val="both"/>
        <w:rPr>
          <w:szCs w:val="22"/>
        </w:rPr>
      </w:pPr>
    </w:p>
    <w:p w14:paraId="0D36455F" w14:textId="77777777" w:rsidR="00F77710" w:rsidRDefault="00F77710" w:rsidP="00F77710">
      <w:pPr>
        <w:jc w:val="both"/>
        <w:rPr>
          <w:szCs w:val="22"/>
        </w:rPr>
      </w:pPr>
      <w:r>
        <w:rPr>
          <w:szCs w:val="22"/>
        </w:rPr>
        <w:t xml:space="preserve">Reference:  </w:t>
      </w:r>
      <w:r w:rsidRPr="00AD2367">
        <w:rPr>
          <w:szCs w:val="22"/>
        </w:rPr>
        <w:t>11-20-0777-</w:t>
      </w:r>
      <w:r>
        <w:rPr>
          <w:szCs w:val="22"/>
        </w:rPr>
        <w:t>04</w:t>
      </w:r>
      <w:r w:rsidRPr="00AD2367">
        <w:rPr>
          <w:szCs w:val="22"/>
        </w:rPr>
        <w:t>-00be-minutes-for-tgbe-mac-ad-hoc-teleconferences-may-and-july-2020</w:t>
      </w:r>
    </w:p>
    <w:p w14:paraId="76100747" w14:textId="77777777" w:rsidR="00FB0ED8" w:rsidRDefault="00FB0ED8">
      <w:pPr>
        <w:rPr>
          <w:rFonts w:ascii="Arial" w:hAnsi="Arial"/>
          <w:b/>
          <w:sz w:val="28"/>
          <w:lang w:val="en-US"/>
        </w:rPr>
      </w:pPr>
      <w:r>
        <w:rPr>
          <w:lang w:val="en-US"/>
        </w:rPr>
        <w:br w:type="page"/>
      </w:r>
    </w:p>
    <w:p w14:paraId="5FF430B8" w14:textId="77777777" w:rsidR="00253CCE" w:rsidRPr="005758D1" w:rsidRDefault="00253CCE" w:rsidP="00253CCE">
      <w:pPr>
        <w:pStyle w:val="Heading2"/>
        <w:rPr>
          <w:u w:val="none"/>
          <w:lang w:val="en-US"/>
        </w:rPr>
      </w:pPr>
      <w:bookmarkStart w:id="1896" w:name="_Toc42188701"/>
      <w:r>
        <w:rPr>
          <w:u w:val="none"/>
          <w:lang w:val="en-US"/>
        </w:rPr>
        <w:lastRenderedPageBreak/>
        <w:t xml:space="preserve">May 28 (Joint):  </w:t>
      </w:r>
      <w:r w:rsidR="00B52BAD">
        <w:rPr>
          <w:u w:val="none"/>
          <w:lang w:val="en-US"/>
        </w:rPr>
        <w:t>1</w:t>
      </w:r>
      <w:r w:rsidRPr="005758D1">
        <w:rPr>
          <w:u w:val="none"/>
          <w:lang w:val="en-US"/>
        </w:rPr>
        <w:t xml:space="preserve"> </w:t>
      </w:r>
      <w:r>
        <w:rPr>
          <w:u w:val="none"/>
          <w:lang w:val="en-US"/>
        </w:rPr>
        <w:t>SP</w:t>
      </w:r>
      <w:bookmarkEnd w:id="1896"/>
    </w:p>
    <w:p w14:paraId="35FDDB7C" w14:textId="77777777" w:rsidR="00253CCE" w:rsidRDefault="00253CCE" w:rsidP="00B33DC6">
      <w:pPr>
        <w:jc w:val="both"/>
        <w:rPr>
          <w:szCs w:val="22"/>
        </w:rPr>
      </w:pPr>
    </w:p>
    <w:p w14:paraId="66D9F950" w14:textId="77777777" w:rsidR="00E326DA" w:rsidRPr="007E6CEA" w:rsidRDefault="007E6CEA" w:rsidP="00B33DC6">
      <w:pPr>
        <w:jc w:val="both"/>
        <w:rPr>
          <w:b/>
          <w:szCs w:val="22"/>
        </w:rPr>
      </w:pPr>
      <w:r w:rsidRPr="007E6CEA">
        <w:rPr>
          <w:b/>
          <w:szCs w:val="22"/>
        </w:rPr>
        <w:t>20/0687r0 (R1-R2 discussion for AP coordination, Laurent Cariou, Intel)</w:t>
      </w:r>
    </w:p>
    <w:p w14:paraId="533E6706" w14:textId="77777777" w:rsidR="007E6CEA" w:rsidRDefault="007E6CEA" w:rsidP="00B33DC6">
      <w:pPr>
        <w:jc w:val="both"/>
        <w:rPr>
          <w:szCs w:val="22"/>
        </w:rPr>
      </w:pPr>
    </w:p>
    <w:p w14:paraId="1C033FC7" w14:textId="77777777" w:rsidR="00FB0ED8" w:rsidRDefault="007E6CEA" w:rsidP="00FB0ED8">
      <w:pPr>
        <w:jc w:val="both"/>
        <w:rPr>
          <w:szCs w:val="22"/>
        </w:rPr>
      </w:pPr>
      <w:r>
        <w:rPr>
          <w:szCs w:val="22"/>
        </w:rPr>
        <w:t>SP#1</w:t>
      </w:r>
    </w:p>
    <w:p w14:paraId="43B26CAA" w14:textId="77777777" w:rsidR="00FB0ED8" w:rsidRDefault="00FB0ED8" w:rsidP="00FB0ED8">
      <w:pPr>
        <w:jc w:val="both"/>
        <w:rPr>
          <w:szCs w:val="22"/>
        </w:rPr>
      </w:pPr>
    </w:p>
    <w:p w14:paraId="2EFF9884" w14:textId="77777777" w:rsidR="00FB0ED8" w:rsidRDefault="00FB0ED8" w:rsidP="00FB0ED8">
      <w:pPr>
        <w:jc w:val="both"/>
        <w:rPr>
          <w:color w:val="000000"/>
          <w:szCs w:val="22"/>
        </w:rPr>
      </w:pPr>
      <w:r w:rsidRPr="00EF11AF">
        <w:rPr>
          <w:color w:val="000000"/>
          <w:szCs w:val="22"/>
        </w:rPr>
        <w:t>Do you agree to remove “a low complexity AP coordination feature” from Release 1 features and to change “16 spatial streams, HARQ, Additional multi-AP features (e.g. C-BF, JT), any other potential features in the scope of PAR (e.g. features for Time-sensitive networks)” to “16 spatial streams, HARQ, multi-AP features (e.g. C-BF, JT, C-OFDMA/TDMA, C-SR), any other potential features in the scope of PAR (e.g. features for Time-sensitive networks)” to candidate Release 2 features</w:t>
      </w:r>
    </w:p>
    <w:p w14:paraId="1E8AC2DE" w14:textId="77777777" w:rsidR="00FB0ED8" w:rsidRDefault="00FB0ED8" w:rsidP="00FB0ED8">
      <w:pPr>
        <w:jc w:val="both"/>
        <w:rPr>
          <w:color w:val="000000"/>
          <w:szCs w:val="22"/>
        </w:rPr>
      </w:pPr>
    </w:p>
    <w:p w14:paraId="4C6279FE" w14:textId="77777777" w:rsidR="00FB0ED8" w:rsidRPr="00F04911" w:rsidRDefault="00FB0ED8" w:rsidP="00FB0ED8">
      <w:pPr>
        <w:jc w:val="both"/>
        <w:rPr>
          <w:szCs w:val="22"/>
        </w:rPr>
      </w:pPr>
      <w:r w:rsidRPr="00F04911">
        <w:rPr>
          <w:bCs/>
          <w:color w:val="000000"/>
          <w:szCs w:val="22"/>
          <w:highlight w:val="red"/>
        </w:rPr>
        <w:t>Y/N/A/No answer: 58/55/20/39</w:t>
      </w:r>
    </w:p>
    <w:p w14:paraId="78EED9B7" w14:textId="77777777" w:rsidR="00E326DA" w:rsidRDefault="00E326DA" w:rsidP="00B33DC6">
      <w:pPr>
        <w:jc w:val="both"/>
        <w:rPr>
          <w:szCs w:val="22"/>
        </w:rPr>
      </w:pPr>
      <w:r>
        <w:rPr>
          <w:szCs w:val="22"/>
        </w:rPr>
        <w:br/>
        <w:t xml:space="preserve">Reference:  </w:t>
      </w:r>
      <w:r w:rsidRPr="00E326DA">
        <w:rPr>
          <w:szCs w:val="22"/>
        </w:rPr>
        <w:t>11-20-0775-01-00be-may-july-tgbe-teleconference-minutes</w:t>
      </w:r>
    </w:p>
    <w:p w14:paraId="3F0E3E04" w14:textId="383DFB8E" w:rsidR="000C04B4" w:rsidRPr="005758D1" w:rsidRDefault="000C04B4" w:rsidP="000C04B4">
      <w:pPr>
        <w:pStyle w:val="Heading2"/>
        <w:rPr>
          <w:u w:val="none"/>
          <w:lang w:val="en-US"/>
        </w:rPr>
      </w:pPr>
      <w:bookmarkStart w:id="1897" w:name="_Toc42188702"/>
      <w:r>
        <w:rPr>
          <w:u w:val="none"/>
          <w:lang w:val="en-US"/>
        </w:rPr>
        <w:t>June 1 (PHY):  5</w:t>
      </w:r>
      <w:r w:rsidRPr="005758D1">
        <w:rPr>
          <w:u w:val="none"/>
          <w:lang w:val="en-US"/>
        </w:rPr>
        <w:t xml:space="preserve"> </w:t>
      </w:r>
      <w:r>
        <w:rPr>
          <w:u w:val="none"/>
          <w:lang w:val="en-US"/>
        </w:rPr>
        <w:t>SPs</w:t>
      </w:r>
      <w:bookmarkEnd w:id="1897"/>
    </w:p>
    <w:p w14:paraId="6C47E5A0" w14:textId="77777777" w:rsidR="000C04B4" w:rsidRDefault="000C04B4" w:rsidP="00B33DC6">
      <w:pPr>
        <w:jc w:val="both"/>
        <w:rPr>
          <w:szCs w:val="22"/>
        </w:rPr>
      </w:pPr>
    </w:p>
    <w:p w14:paraId="3CE83560" w14:textId="1F0E9CBE" w:rsidR="000C04B4" w:rsidRPr="000E4A4F" w:rsidRDefault="00300B36" w:rsidP="00B33DC6">
      <w:pPr>
        <w:jc w:val="both"/>
        <w:rPr>
          <w:b/>
          <w:szCs w:val="22"/>
        </w:rPr>
      </w:pPr>
      <w:r w:rsidRPr="000E4A4F">
        <w:rPr>
          <w:b/>
          <w:szCs w:val="22"/>
        </w:rPr>
        <w:t>20/0782</w:t>
      </w:r>
      <w:r w:rsidR="004F0C81" w:rsidRPr="000E4A4F">
        <w:rPr>
          <w:b/>
          <w:szCs w:val="22"/>
        </w:rPr>
        <w:t>r2 (EHT-STF Sequences, Eunsung Park, LGE)</w:t>
      </w:r>
    </w:p>
    <w:p w14:paraId="50DBE5E0" w14:textId="77777777" w:rsidR="004F0C81" w:rsidRDefault="004F0C81" w:rsidP="00B33DC6">
      <w:pPr>
        <w:jc w:val="both"/>
        <w:rPr>
          <w:szCs w:val="22"/>
        </w:rPr>
      </w:pPr>
    </w:p>
    <w:p w14:paraId="714AFAED" w14:textId="6CA2AF0A" w:rsidR="004F0C81" w:rsidRDefault="004F0C81" w:rsidP="00B33DC6">
      <w:pPr>
        <w:jc w:val="both"/>
        <w:rPr>
          <w:szCs w:val="22"/>
        </w:rPr>
      </w:pPr>
      <w:r>
        <w:rPr>
          <w:szCs w:val="22"/>
        </w:rPr>
        <w:t>SP#3</w:t>
      </w:r>
    </w:p>
    <w:p w14:paraId="6C411CF1" w14:textId="77777777" w:rsidR="004F0C81" w:rsidRDefault="004F0C81" w:rsidP="00300B36">
      <w:pPr>
        <w:jc w:val="both"/>
        <w:rPr>
          <w:szCs w:val="22"/>
        </w:rPr>
      </w:pPr>
    </w:p>
    <w:p w14:paraId="5ECA47EE" w14:textId="2118BFE0" w:rsidR="00300B36" w:rsidRPr="00300B36" w:rsidRDefault="00300B36" w:rsidP="00300B36">
      <w:pPr>
        <w:jc w:val="both"/>
        <w:rPr>
          <w:szCs w:val="22"/>
        </w:rPr>
      </w:pPr>
      <w:r w:rsidRPr="00300B36">
        <w:rPr>
          <w:szCs w:val="22"/>
        </w:rPr>
        <w:t>Do you agree to add the following text to the TGbe SFD?</w:t>
      </w:r>
    </w:p>
    <w:p w14:paraId="58C7D2D2" w14:textId="77777777" w:rsidR="00322616" w:rsidRDefault="00300B36" w:rsidP="00300B36">
      <w:pPr>
        <w:pStyle w:val="ListParagraph"/>
        <w:numPr>
          <w:ilvl w:val="0"/>
          <w:numId w:val="75"/>
        </w:numPr>
        <w:jc w:val="both"/>
        <w:rPr>
          <w:szCs w:val="22"/>
        </w:rPr>
      </w:pPr>
      <w:r w:rsidRPr="00322616">
        <w:rPr>
          <w:szCs w:val="22"/>
        </w:rPr>
        <w:t>1x and 2x 320/160+160MHz EHT-STF sequences are designed by repeating 1x and 2x 80MH</w:t>
      </w:r>
      <w:r w:rsidR="00322616">
        <w:rPr>
          <w:szCs w:val="22"/>
        </w:rPr>
        <w:t>z HE-STF sequences, respectively</w:t>
      </w:r>
    </w:p>
    <w:p w14:paraId="6E502ED4" w14:textId="04EF9E3B" w:rsidR="00300B36" w:rsidRDefault="00300B36" w:rsidP="00322616">
      <w:pPr>
        <w:pStyle w:val="ListParagraph"/>
        <w:numPr>
          <w:ilvl w:val="1"/>
          <w:numId w:val="75"/>
        </w:numPr>
        <w:jc w:val="both"/>
        <w:rPr>
          <w:szCs w:val="22"/>
        </w:rPr>
      </w:pPr>
      <w:r w:rsidRPr="00322616">
        <w:rPr>
          <w:szCs w:val="22"/>
        </w:rPr>
        <w:t>Additional coefficients for phase rotation are TBD</w:t>
      </w:r>
    </w:p>
    <w:p w14:paraId="2990E5EF" w14:textId="77777777" w:rsidR="00322616" w:rsidRDefault="00322616" w:rsidP="00322616">
      <w:pPr>
        <w:jc w:val="both"/>
        <w:rPr>
          <w:szCs w:val="22"/>
        </w:rPr>
      </w:pPr>
    </w:p>
    <w:p w14:paraId="607945C1" w14:textId="3E7D7A66" w:rsidR="00322616" w:rsidRDefault="00322616" w:rsidP="00322616">
      <w:pPr>
        <w:jc w:val="both"/>
        <w:rPr>
          <w:szCs w:val="22"/>
        </w:rPr>
      </w:pPr>
      <w:r w:rsidRPr="00322616">
        <w:rPr>
          <w:szCs w:val="22"/>
          <w:highlight w:val="green"/>
        </w:rPr>
        <w:t>Y/N/A/No answer: 27/0/14/25</w:t>
      </w:r>
    </w:p>
    <w:p w14:paraId="7999AF76" w14:textId="5D69478C" w:rsidR="00322616" w:rsidRPr="00942FE6" w:rsidRDefault="00322616" w:rsidP="00322616">
      <w:pPr>
        <w:jc w:val="both"/>
        <w:rPr>
          <w:b/>
        </w:rPr>
      </w:pPr>
      <w:r>
        <w:rPr>
          <w:b/>
        </w:rPr>
        <w:t xml:space="preserve">Straw poll #56 </w:t>
      </w:r>
      <w:r w:rsidRPr="006366A0">
        <w:rPr>
          <w:b/>
          <w:i/>
        </w:rPr>
        <w:t>[#SP</w:t>
      </w:r>
      <w:r>
        <w:rPr>
          <w:b/>
          <w:i/>
        </w:rPr>
        <w:t>56</w:t>
      </w:r>
      <w:r w:rsidRPr="006366A0">
        <w:rPr>
          <w:b/>
          <w:i/>
        </w:rPr>
        <w:t>]</w:t>
      </w:r>
    </w:p>
    <w:p w14:paraId="48F01C60" w14:textId="77777777" w:rsidR="00322616" w:rsidRDefault="00322616" w:rsidP="00322616">
      <w:pPr>
        <w:jc w:val="both"/>
        <w:rPr>
          <w:szCs w:val="22"/>
        </w:rPr>
      </w:pPr>
    </w:p>
    <w:p w14:paraId="2CB7AB17" w14:textId="77777777" w:rsidR="000E4A4F" w:rsidRDefault="000E4A4F" w:rsidP="00322616">
      <w:pPr>
        <w:jc w:val="both"/>
        <w:rPr>
          <w:szCs w:val="22"/>
        </w:rPr>
      </w:pPr>
    </w:p>
    <w:p w14:paraId="6E52E050" w14:textId="1D19C7F0" w:rsidR="000E4A4F" w:rsidRPr="00EE5721" w:rsidRDefault="005D1340" w:rsidP="00322616">
      <w:pPr>
        <w:jc w:val="both"/>
        <w:rPr>
          <w:b/>
          <w:szCs w:val="22"/>
        </w:rPr>
      </w:pPr>
      <w:r w:rsidRPr="00EE5721">
        <w:rPr>
          <w:b/>
          <w:szCs w:val="22"/>
        </w:rPr>
        <w:t>20/0651</w:t>
      </w:r>
      <w:r w:rsidR="004A6804" w:rsidRPr="00EE5721">
        <w:rPr>
          <w:b/>
          <w:szCs w:val="22"/>
        </w:rPr>
        <w:t>r2 (Further Thoughts on EHT-LTF PAPR in 802.11be, Genadiy Tsodik, Huawei)</w:t>
      </w:r>
    </w:p>
    <w:p w14:paraId="2718BC70" w14:textId="77777777" w:rsidR="005D1340" w:rsidRDefault="005D1340" w:rsidP="00322616">
      <w:pPr>
        <w:jc w:val="both"/>
        <w:rPr>
          <w:szCs w:val="22"/>
        </w:rPr>
      </w:pPr>
    </w:p>
    <w:p w14:paraId="62E4DDE2" w14:textId="197E4F0D" w:rsidR="003C53D2" w:rsidRDefault="003C53D2" w:rsidP="005D1340">
      <w:pPr>
        <w:jc w:val="both"/>
        <w:rPr>
          <w:szCs w:val="22"/>
        </w:rPr>
      </w:pPr>
      <w:r>
        <w:rPr>
          <w:szCs w:val="22"/>
        </w:rPr>
        <w:t>SP#1</w:t>
      </w:r>
    </w:p>
    <w:p w14:paraId="2AE5CE30" w14:textId="77777777" w:rsidR="003C53D2" w:rsidRDefault="003C53D2" w:rsidP="005D1340">
      <w:pPr>
        <w:jc w:val="both"/>
        <w:rPr>
          <w:szCs w:val="22"/>
        </w:rPr>
      </w:pPr>
    </w:p>
    <w:p w14:paraId="29692E2E" w14:textId="6A107AB2" w:rsidR="005D1340" w:rsidRPr="005D1340" w:rsidRDefault="005D1340" w:rsidP="005D1340">
      <w:pPr>
        <w:jc w:val="both"/>
        <w:rPr>
          <w:szCs w:val="22"/>
        </w:rPr>
      </w:pPr>
      <w:r w:rsidRPr="005D1340">
        <w:rPr>
          <w:szCs w:val="22"/>
        </w:rPr>
        <w:t>Do you support that 802.11be will define a solution which minimizes PAPR of EHT-LTF field in following scenarios?</w:t>
      </w:r>
    </w:p>
    <w:p w14:paraId="1D78242C" w14:textId="77777777" w:rsidR="003C53D2" w:rsidRDefault="005D1340" w:rsidP="005D1340">
      <w:pPr>
        <w:pStyle w:val="ListParagraph"/>
        <w:numPr>
          <w:ilvl w:val="0"/>
          <w:numId w:val="75"/>
        </w:numPr>
        <w:jc w:val="both"/>
        <w:rPr>
          <w:szCs w:val="22"/>
        </w:rPr>
      </w:pPr>
      <w:r w:rsidRPr="003C53D2">
        <w:rPr>
          <w:szCs w:val="22"/>
        </w:rPr>
        <w:t>For BW = 80MHz cases mentioned on slide 10</w:t>
      </w:r>
    </w:p>
    <w:p w14:paraId="5C2415DC" w14:textId="251074AB" w:rsidR="005D1340" w:rsidRPr="003C53D2" w:rsidRDefault="005D1340" w:rsidP="005D1340">
      <w:pPr>
        <w:pStyle w:val="ListParagraph"/>
        <w:numPr>
          <w:ilvl w:val="0"/>
          <w:numId w:val="75"/>
        </w:numPr>
        <w:jc w:val="both"/>
        <w:rPr>
          <w:szCs w:val="22"/>
        </w:rPr>
      </w:pPr>
      <w:r w:rsidRPr="003C53D2">
        <w:rPr>
          <w:szCs w:val="22"/>
        </w:rPr>
        <w:t>For BW &gt; 80MHz TBD</w:t>
      </w:r>
    </w:p>
    <w:p w14:paraId="4FD2CF21" w14:textId="77777777" w:rsidR="005D1340" w:rsidRDefault="005D1340" w:rsidP="005D1340">
      <w:pPr>
        <w:jc w:val="both"/>
        <w:rPr>
          <w:szCs w:val="22"/>
        </w:rPr>
      </w:pPr>
    </w:p>
    <w:p w14:paraId="6F6777B4" w14:textId="77777777" w:rsidR="005D1340" w:rsidRPr="005D1340" w:rsidRDefault="005D1340" w:rsidP="005D1340">
      <w:pPr>
        <w:jc w:val="both"/>
        <w:rPr>
          <w:szCs w:val="22"/>
        </w:rPr>
      </w:pPr>
      <w:r w:rsidRPr="005D1340">
        <w:rPr>
          <w:szCs w:val="22"/>
        </w:rPr>
        <w:t>Note: For information collection</w:t>
      </w:r>
    </w:p>
    <w:p w14:paraId="2F9CB688" w14:textId="77777777" w:rsidR="005D1340" w:rsidRDefault="005D1340" w:rsidP="005D1340">
      <w:pPr>
        <w:jc w:val="both"/>
        <w:rPr>
          <w:szCs w:val="22"/>
        </w:rPr>
      </w:pPr>
    </w:p>
    <w:p w14:paraId="1552D775" w14:textId="7ABB82AD" w:rsidR="005D1340" w:rsidRDefault="005D1340" w:rsidP="005D1340">
      <w:pPr>
        <w:jc w:val="both"/>
        <w:rPr>
          <w:szCs w:val="22"/>
        </w:rPr>
      </w:pPr>
      <w:r w:rsidRPr="005D1340">
        <w:rPr>
          <w:szCs w:val="22"/>
          <w:highlight w:val="red"/>
        </w:rPr>
        <w:t>Y/N/A/No answer: 15/17/16/18</w:t>
      </w:r>
    </w:p>
    <w:p w14:paraId="21DA07B2" w14:textId="77777777" w:rsidR="005D1340" w:rsidRDefault="005D1340" w:rsidP="005D1340">
      <w:pPr>
        <w:jc w:val="both"/>
        <w:rPr>
          <w:szCs w:val="22"/>
        </w:rPr>
      </w:pPr>
    </w:p>
    <w:p w14:paraId="6AAAD62D" w14:textId="77777777" w:rsidR="00005C08" w:rsidRDefault="00005C08">
      <w:pPr>
        <w:rPr>
          <w:szCs w:val="22"/>
        </w:rPr>
      </w:pPr>
      <w:r>
        <w:rPr>
          <w:szCs w:val="22"/>
        </w:rPr>
        <w:br w:type="page"/>
      </w:r>
    </w:p>
    <w:p w14:paraId="24C8424A" w14:textId="02F42136" w:rsidR="003C53D2" w:rsidRPr="00C70C32" w:rsidRDefault="003C53D2" w:rsidP="005D1340">
      <w:pPr>
        <w:jc w:val="both"/>
        <w:rPr>
          <w:b/>
          <w:szCs w:val="22"/>
        </w:rPr>
      </w:pPr>
      <w:r w:rsidRPr="00C70C32">
        <w:rPr>
          <w:b/>
          <w:szCs w:val="22"/>
        </w:rPr>
        <w:lastRenderedPageBreak/>
        <w:t>20/</w:t>
      </w:r>
      <w:r w:rsidR="00F04911" w:rsidRPr="00C70C32">
        <w:rPr>
          <w:b/>
          <w:szCs w:val="22"/>
        </w:rPr>
        <w:t xml:space="preserve">0798r1 (Signaling of RU allocation follow-up, </w:t>
      </w:r>
      <w:r w:rsidR="00005C08" w:rsidRPr="00C70C32">
        <w:rPr>
          <w:b/>
          <w:szCs w:val="22"/>
        </w:rPr>
        <w:t>Dongguk Lim, LGE)</w:t>
      </w:r>
    </w:p>
    <w:p w14:paraId="3C02CE98" w14:textId="77777777" w:rsidR="00005C08" w:rsidRDefault="00005C08" w:rsidP="005D1340">
      <w:pPr>
        <w:jc w:val="both"/>
        <w:rPr>
          <w:szCs w:val="22"/>
        </w:rPr>
      </w:pPr>
    </w:p>
    <w:p w14:paraId="6690BD06" w14:textId="75100747" w:rsidR="00005C08" w:rsidRDefault="00005C08" w:rsidP="005D1340">
      <w:pPr>
        <w:jc w:val="both"/>
        <w:rPr>
          <w:szCs w:val="22"/>
        </w:rPr>
      </w:pPr>
      <w:r>
        <w:rPr>
          <w:szCs w:val="22"/>
        </w:rPr>
        <w:t>SP#1</w:t>
      </w:r>
    </w:p>
    <w:p w14:paraId="7DBC7052" w14:textId="77777777" w:rsidR="00F04911" w:rsidRDefault="00F04911" w:rsidP="005D1340">
      <w:pPr>
        <w:jc w:val="both"/>
        <w:rPr>
          <w:szCs w:val="22"/>
        </w:rPr>
      </w:pPr>
    </w:p>
    <w:p w14:paraId="23782EDB" w14:textId="240ED38B" w:rsidR="00F04911" w:rsidRPr="00F04911" w:rsidRDefault="00F04911" w:rsidP="00F04911">
      <w:pPr>
        <w:jc w:val="both"/>
        <w:rPr>
          <w:szCs w:val="22"/>
        </w:rPr>
      </w:pPr>
      <w:r w:rsidRPr="00F04911">
        <w:rPr>
          <w:szCs w:val="22"/>
        </w:rPr>
        <w:t>Do you agreed that the RU allocation subfield includes large size of RU aggregation for OFDMA transmission defined in 11be SFD?</w:t>
      </w:r>
    </w:p>
    <w:p w14:paraId="049A03E9" w14:textId="77777777" w:rsidR="007128A5" w:rsidRDefault="00F04911" w:rsidP="00F04911">
      <w:pPr>
        <w:pStyle w:val="ListParagraph"/>
        <w:numPr>
          <w:ilvl w:val="0"/>
          <w:numId w:val="76"/>
        </w:numPr>
        <w:jc w:val="both"/>
        <w:rPr>
          <w:szCs w:val="22"/>
        </w:rPr>
      </w:pPr>
      <w:r w:rsidRPr="007128A5">
        <w:rPr>
          <w:szCs w:val="22"/>
        </w:rPr>
        <w:t>For 80MHz</w:t>
      </w:r>
    </w:p>
    <w:p w14:paraId="2CBFD991" w14:textId="77777777" w:rsidR="007128A5" w:rsidRDefault="00F04911" w:rsidP="007128A5">
      <w:pPr>
        <w:pStyle w:val="ListParagraph"/>
        <w:numPr>
          <w:ilvl w:val="1"/>
          <w:numId w:val="76"/>
        </w:numPr>
        <w:jc w:val="both"/>
        <w:rPr>
          <w:szCs w:val="22"/>
        </w:rPr>
      </w:pPr>
      <w:r w:rsidRPr="007128A5">
        <w:rPr>
          <w:szCs w:val="22"/>
        </w:rPr>
        <w:t>484 + 242</w:t>
      </w:r>
    </w:p>
    <w:p w14:paraId="5422668E" w14:textId="77777777" w:rsidR="007128A5" w:rsidRDefault="00F04911" w:rsidP="00F04911">
      <w:pPr>
        <w:pStyle w:val="ListParagraph"/>
        <w:numPr>
          <w:ilvl w:val="0"/>
          <w:numId w:val="76"/>
        </w:numPr>
        <w:jc w:val="both"/>
        <w:rPr>
          <w:szCs w:val="22"/>
        </w:rPr>
      </w:pPr>
      <w:r w:rsidRPr="007128A5">
        <w:rPr>
          <w:szCs w:val="22"/>
        </w:rPr>
        <w:t>For 160MHz</w:t>
      </w:r>
    </w:p>
    <w:p w14:paraId="312E1D41" w14:textId="77777777" w:rsidR="007128A5" w:rsidRDefault="00F04911" w:rsidP="007128A5">
      <w:pPr>
        <w:pStyle w:val="ListParagraph"/>
        <w:numPr>
          <w:ilvl w:val="1"/>
          <w:numId w:val="76"/>
        </w:numPr>
        <w:jc w:val="both"/>
        <w:rPr>
          <w:szCs w:val="22"/>
        </w:rPr>
      </w:pPr>
      <w:r w:rsidRPr="007128A5">
        <w:rPr>
          <w:szCs w:val="22"/>
        </w:rPr>
        <w:t xml:space="preserve">484 + 996  </w:t>
      </w:r>
    </w:p>
    <w:p w14:paraId="60226AC8" w14:textId="77777777" w:rsidR="007128A5" w:rsidRDefault="00F04911" w:rsidP="00F04911">
      <w:pPr>
        <w:pStyle w:val="ListParagraph"/>
        <w:numPr>
          <w:ilvl w:val="0"/>
          <w:numId w:val="76"/>
        </w:numPr>
        <w:jc w:val="both"/>
        <w:rPr>
          <w:szCs w:val="22"/>
        </w:rPr>
      </w:pPr>
      <w:r w:rsidRPr="007128A5">
        <w:rPr>
          <w:szCs w:val="22"/>
        </w:rPr>
        <w:t>For 320MHz</w:t>
      </w:r>
    </w:p>
    <w:p w14:paraId="3527EF2B" w14:textId="77777777" w:rsidR="007128A5" w:rsidRDefault="00F04911" w:rsidP="007128A5">
      <w:pPr>
        <w:pStyle w:val="ListParagraph"/>
        <w:numPr>
          <w:ilvl w:val="1"/>
          <w:numId w:val="76"/>
        </w:numPr>
        <w:jc w:val="both"/>
        <w:rPr>
          <w:szCs w:val="22"/>
        </w:rPr>
      </w:pPr>
      <w:r w:rsidRPr="007128A5">
        <w:rPr>
          <w:szCs w:val="22"/>
        </w:rPr>
        <w:t xml:space="preserve">3x996  </w:t>
      </w:r>
    </w:p>
    <w:p w14:paraId="6837DCCF" w14:textId="77777777" w:rsidR="007128A5" w:rsidRDefault="00F04911" w:rsidP="00F04911">
      <w:pPr>
        <w:pStyle w:val="ListParagraph"/>
        <w:numPr>
          <w:ilvl w:val="0"/>
          <w:numId w:val="76"/>
        </w:numPr>
        <w:jc w:val="both"/>
        <w:rPr>
          <w:szCs w:val="22"/>
        </w:rPr>
      </w:pPr>
      <w:r w:rsidRPr="007128A5">
        <w:rPr>
          <w:szCs w:val="22"/>
        </w:rPr>
        <w:t>Other cases are TBD.</w:t>
      </w:r>
    </w:p>
    <w:p w14:paraId="278D32CB" w14:textId="421EDC92" w:rsidR="00F04911" w:rsidRPr="007128A5" w:rsidRDefault="00F04911" w:rsidP="00F04911">
      <w:pPr>
        <w:pStyle w:val="ListParagraph"/>
        <w:numPr>
          <w:ilvl w:val="0"/>
          <w:numId w:val="76"/>
        </w:numPr>
        <w:jc w:val="both"/>
        <w:rPr>
          <w:szCs w:val="22"/>
        </w:rPr>
      </w:pPr>
      <w:r w:rsidRPr="007128A5">
        <w:rPr>
          <w:szCs w:val="22"/>
        </w:rPr>
        <w:t>Note: Specific RU allocation indication is TBD</w:t>
      </w:r>
    </w:p>
    <w:p w14:paraId="4ABE9F36" w14:textId="77777777" w:rsidR="00F04911" w:rsidRDefault="00F04911" w:rsidP="00F04911">
      <w:pPr>
        <w:jc w:val="both"/>
        <w:rPr>
          <w:szCs w:val="22"/>
        </w:rPr>
      </w:pPr>
      <w:r w:rsidRPr="00F04911">
        <w:rPr>
          <w:szCs w:val="22"/>
        </w:rPr>
        <w:t xml:space="preserve">       </w:t>
      </w:r>
    </w:p>
    <w:p w14:paraId="5A3CAD75" w14:textId="73D894A8" w:rsidR="00F04911" w:rsidRDefault="00F04911" w:rsidP="00F04911">
      <w:pPr>
        <w:jc w:val="both"/>
        <w:rPr>
          <w:szCs w:val="22"/>
        </w:rPr>
      </w:pPr>
      <w:r w:rsidRPr="00F04911">
        <w:rPr>
          <w:szCs w:val="22"/>
          <w:highlight w:val="green"/>
        </w:rPr>
        <w:t>Y/N/A/No answer: 30/5/8/22</w:t>
      </w:r>
    </w:p>
    <w:p w14:paraId="182175BF" w14:textId="6E4AF87A" w:rsidR="00F04911" w:rsidRPr="00942FE6" w:rsidRDefault="00F04911" w:rsidP="00F04911">
      <w:pPr>
        <w:jc w:val="both"/>
        <w:rPr>
          <w:b/>
        </w:rPr>
      </w:pPr>
      <w:r>
        <w:rPr>
          <w:b/>
        </w:rPr>
        <w:t xml:space="preserve">Straw poll #57 </w:t>
      </w:r>
      <w:r w:rsidRPr="006366A0">
        <w:rPr>
          <w:b/>
          <w:i/>
        </w:rPr>
        <w:t>[#SP</w:t>
      </w:r>
      <w:r>
        <w:rPr>
          <w:b/>
          <w:i/>
        </w:rPr>
        <w:t>57</w:t>
      </w:r>
      <w:r w:rsidRPr="006366A0">
        <w:rPr>
          <w:b/>
          <w:i/>
        </w:rPr>
        <w:t>]</w:t>
      </w:r>
    </w:p>
    <w:p w14:paraId="33622A78" w14:textId="77777777" w:rsidR="00F04911" w:rsidRDefault="00F04911" w:rsidP="00F04911">
      <w:pPr>
        <w:jc w:val="both"/>
        <w:rPr>
          <w:szCs w:val="22"/>
        </w:rPr>
      </w:pPr>
    </w:p>
    <w:p w14:paraId="4BDEEE07" w14:textId="77777777" w:rsidR="00C70C32" w:rsidRDefault="00C70C32" w:rsidP="00F04911">
      <w:pPr>
        <w:jc w:val="both"/>
        <w:rPr>
          <w:szCs w:val="22"/>
        </w:rPr>
      </w:pPr>
    </w:p>
    <w:p w14:paraId="08E6D7A5" w14:textId="109807FD" w:rsidR="00985821" w:rsidRPr="008B6034" w:rsidRDefault="00985821" w:rsidP="00F04911">
      <w:pPr>
        <w:jc w:val="both"/>
        <w:rPr>
          <w:b/>
          <w:szCs w:val="22"/>
        </w:rPr>
      </w:pPr>
      <w:r w:rsidRPr="008B6034">
        <w:rPr>
          <w:b/>
          <w:szCs w:val="22"/>
        </w:rPr>
        <w:t>20/0609</w:t>
      </w:r>
      <w:r w:rsidR="008B6034" w:rsidRPr="008B6034">
        <w:rPr>
          <w:b/>
          <w:szCs w:val="22"/>
        </w:rPr>
        <w:t>r7 (Further discussion on RU allocation subfield in EHT-SIG, Ross Yu, Huawei)</w:t>
      </w:r>
    </w:p>
    <w:p w14:paraId="073A0D92" w14:textId="77777777" w:rsidR="00985821" w:rsidRDefault="00985821" w:rsidP="00985821">
      <w:pPr>
        <w:jc w:val="both"/>
        <w:rPr>
          <w:szCs w:val="22"/>
        </w:rPr>
      </w:pPr>
    </w:p>
    <w:p w14:paraId="407D5844" w14:textId="326D64C6" w:rsidR="00985821" w:rsidRDefault="00985821" w:rsidP="00985821">
      <w:pPr>
        <w:jc w:val="both"/>
        <w:rPr>
          <w:szCs w:val="22"/>
        </w:rPr>
      </w:pPr>
      <w:r>
        <w:rPr>
          <w:szCs w:val="22"/>
        </w:rPr>
        <w:t>SP#</w:t>
      </w:r>
      <w:r w:rsidR="0040382E">
        <w:rPr>
          <w:szCs w:val="22"/>
        </w:rPr>
        <w:t>3</w:t>
      </w:r>
    </w:p>
    <w:p w14:paraId="4A32F9A3" w14:textId="77777777" w:rsidR="00985821" w:rsidRDefault="00985821" w:rsidP="00985821">
      <w:pPr>
        <w:jc w:val="both"/>
        <w:rPr>
          <w:szCs w:val="22"/>
        </w:rPr>
      </w:pPr>
    </w:p>
    <w:p w14:paraId="44323729" w14:textId="23AFF9DA" w:rsidR="00985821" w:rsidRPr="00985821" w:rsidRDefault="00985821" w:rsidP="00985821">
      <w:pPr>
        <w:jc w:val="both"/>
        <w:rPr>
          <w:szCs w:val="22"/>
        </w:rPr>
      </w:pPr>
      <w:r w:rsidRPr="00985821">
        <w:rPr>
          <w:szCs w:val="22"/>
        </w:rPr>
        <w:t>Do you agree that for RU242, RU484 or RU996, in the RU allocation table, 9 entries per RU size will be used to indicate: contributes 0~8 User fields to the User Specific field in the same EHT-SIG content channel as this RU Allocation subfield?</w:t>
      </w:r>
    </w:p>
    <w:p w14:paraId="557B0306" w14:textId="71D3FF24" w:rsidR="00985821" w:rsidRPr="0040382E" w:rsidRDefault="00985821" w:rsidP="0040382E">
      <w:pPr>
        <w:pStyle w:val="ListParagraph"/>
        <w:numPr>
          <w:ilvl w:val="0"/>
          <w:numId w:val="77"/>
        </w:numPr>
        <w:jc w:val="both"/>
        <w:rPr>
          <w:szCs w:val="22"/>
        </w:rPr>
      </w:pPr>
      <w:r w:rsidRPr="0040382E">
        <w:rPr>
          <w:szCs w:val="22"/>
        </w:rPr>
        <w:t>Compressed modes are TBD.</w:t>
      </w:r>
    </w:p>
    <w:p w14:paraId="32AF66E0" w14:textId="77777777" w:rsidR="00985821" w:rsidRDefault="00985821" w:rsidP="00985821">
      <w:pPr>
        <w:jc w:val="both"/>
        <w:rPr>
          <w:szCs w:val="22"/>
        </w:rPr>
      </w:pPr>
    </w:p>
    <w:p w14:paraId="37C0D1DC" w14:textId="37627124" w:rsidR="00985821" w:rsidRDefault="00985821" w:rsidP="00985821">
      <w:pPr>
        <w:jc w:val="both"/>
        <w:rPr>
          <w:szCs w:val="22"/>
        </w:rPr>
      </w:pPr>
      <w:r w:rsidRPr="00985821">
        <w:rPr>
          <w:szCs w:val="22"/>
          <w:highlight w:val="red"/>
        </w:rPr>
        <w:t>Y/N/A/No answer: 24/10/13/19</w:t>
      </w:r>
    </w:p>
    <w:p w14:paraId="6AD59B9C" w14:textId="77777777" w:rsidR="00985821" w:rsidRDefault="00985821" w:rsidP="00985821">
      <w:pPr>
        <w:jc w:val="both"/>
        <w:rPr>
          <w:szCs w:val="22"/>
        </w:rPr>
      </w:pPr>
    </w:p>
    <w:p w14:paraId="100A5DAE" w14:textId="77777777" w:rsidR="00985821" w:rsidRDefault="00985821" w:rsidP="00985821">
      <w:pPr>
        <w:jc w:val="both"/>
        <w:rPr>
          <w:szCs w:val="22"/>
        </w:rPr>
      </w:pPr>
    </w:p>
    <w:p w14:paraId="29BFBE32" w14:textId="0953044F" w:rsidR="0040382E" w:rsidRDefault="0040382E" w:rsidP="00985821">
      <w:pPr>
        <w:jc w:val="both"/>
        <w:rPr>
          <w:szCs w:val="22"/>
        </w:rPr>
      </w:pPr>
      <w:r>
        <w:rPr>
          <w:szCs w:val="22"/>
        </w:rPr>
        <w:t>SP</w:t>
      </w:r>
      <w:r w:rsidR="00AF198F">
        <w:rPr>
          <w:szCs w:val="22"/>
        </w:rPr>
        <w:t>#2</w:t>
      </w:r>
    </w:p>
    <w:p w14:paraId="1D3C0849" w14:textId="77777777" w:rsidR="00AF198F" w:rsidRDefault="00AF198F" w:rsidP="00985821">
      <w:pPr>
        <w:jc w:val="both"/>
        <w:rPr>
          <w:szCs w:val="22"/>
        </w:rPr>
      </w:pPr>
    </w:p>
    <w:p w14:paraId="44010643" w14:textId="7D06C2C6" w:rsidR="00AF198F" w:rsidRDefault="00AF198F" w:rsidP="00985821">
      <w:pPr>
        <w:jc w:val="both"/>
        <w:rPr>
          <w:szCs w:val="22"/>
        </w:rPr>
      </w:pPr>
      <w:r w:rsidRPr="00AF198F">
        <w:rPr>
          <w:szCs w:val="22"/>
        </w:rPr>
        <w:t>Do you agree that the mapping from the TBD-bit RU Allocation subfield to the RU assignment, contains the following entries?</w:t>
      </w:r>
    </w:p>
    <w:p w14:paraId="65DC5258" w14:textId="77777777" w:rsidR="00AF198F" w:rsidRDefault="00AF198F" w:rsidP="00AF198F">
      <w:pPr>
        <w:pStyle w:val="ListParagraph"/>
        <w:numPr>
          <w:ilvl w:val="0"/>
          <w:numId w:val="77"/>
        </w:numPr>
        <w:jc w:val="both"/>
        <w:rPr>
          <w:szCs w:val="22"/>
        </w:rPr>
      </w:pPr>
      <w:r w:rsidRPr="00AF198F">
        <w:rPr>
          <w:szCs w:val="22"/>
        </w:rPr>
        <w:t>The RUs highlighted in orange means combination.</w:t>
      </w:r>
    </w:p>
    <w:p w14:paraId="4544CF6D" w14:textId="77777777" w:rsidR="00AF198F" w:rsidRDefault="00AF198F" w:rsidP="00AF198F">
      <w:pPr>
        <w:pStyle w:val="ListParagraph"/>
        <w:numPr>
          <w:ilvl w:val="0"/>
          <w:numId w:val="77"/>
        </w:numPr>
        <w:jc w:val="both"/>
        <w:rPr>
          <w:szCs w:val="22"/>
        </w:rPr>
      </w:pPr>
      <w:r w:rsidRPr="00AF198F">
        <w:rPr>
          <w:szCs w:val="22"/>
        </w:rPr>
        <w:t>Other entries TBD</w:t>
      </w:r>
    </w:p>
    <w:p w14:paraId="5FFCC1A6" w14:textId="7BD674CA" w:rsidR="00AF198F" w:rsidRDefault="00AF198F" w:rsidP="00AF198F">
      <w:pPr>
        <w:pStyle w:val="ListParagraph"/>
        <w:numPr>
          <w:ilvl w:val="0"/>
          <w:numId w:val="77"/>
        </w:numPr>
        <w:jc w:val="both"/>
        <w:rPr>
          <w:szCs w:val="22"/>
        </w:rPr>
      </w:pPr>
      <w:r w:rsidRPr="00AF198F">
        <w:rPr>
          <w:szCs w:val="22"/>
        </w:rPr>
        <w:t>Compressed mode TBD</w:t>
      </w:r>
    </w:p>
    <w:p w14:paraId="1CC975CF" w14:textId="75BD868F" w:rsidR="00D817B6" w:rsidRPr="00AF198F" w:rsidRDefault="00D817B6" w:rsidP="00D817B6">
      <w:pPr>
        <w:pStyle w:val="ListParagraph"/>
        <w:numPr>
          <w:ilvl w:val="0"/>
          <w:numId w:val="77"/>
        </w:numPr>
        <w:jc w:val="both"/>
        <w:rPr>
          <w:szCs w:val="22"/>
        </w:rPr>
      </w:pPr>
      <w:r w:rsidRPr="00D817B6">
        <w:rPr>
          <w:szCs w:val="22"/>
        </w:rPr>
        <w:t>Note: Not all the 106+26-tone and 52+26 tone MRU are applicable when PPDU BW is greater than or equal to 80 MHz.</w:t>
      </w:r>
    </w:p>
    <w:p w14:paraId="48A0D35B" w14:textId="77777777" w:rsidR="00AF198F" w:rsidRDefault="00AF198F" w:rsidP="00985821">
      <w:pPr>
        <w:jc w:val="both"/>
        <w:rPr>
          <w:szCs w:val="22"/>
        </w:rPr>
      </w:pP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90527" w:rsidRPr="002933D4" w14:paraId="6CDACD14" w14:textId="77777777" w:rsidTr="002933D4">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3DF7B" w14:textId="77777777" w:rsidR="002D3A69" w:rsidRPr="002933D4" w:rsidRDefault="002D3A69" w:rsidP="002A699F">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151AB" w14:textId="77777777" w:rsidR="002D3A69" w:rsidRPr="002933D4" w:rsidRDefault="002D3A69" w:rsidP="002A699F">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D6DAC0" w14:textId="77777777" w:rsidR="002D3A69" w:rsidRPr="002933D4" w:rsidRDefault="002D3A69" w:rsidP="002A699F">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92B21E" w14:textId="77777777" w:rsidR="002D3A69" w:rsidRPr="002933D4" w:rsidRDefault="002D3A69" w:rsidP="002A699F">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815D8" w14:textId="77777777" w:rsidR="002D3A69" w:rsidRPr="002933D4" w:rsidRDefault="002D3A69" w:rsidP="002A699F">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ADD5A" w14:textId="77777777" w:rsidR="002D3A69" w:rsidRPr="002933D4" w:rsidRDefault="002D3A69" w:rsidP="002A699F">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AB664" w14:textId="77777777" w:rsidR="002D3A69" w:rsidRPr="002933D4" w:rsidRDefault="002D3A69" w:rsidP="002A699F">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3D4FE" w14:textId="77777777" w:rsidR="002D3A69" w:rsidRPr="002933D4" w:rsidRDefault="002D3A69" w:rsidP="002A699F">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0F1D18" w14:textId="77777777" w:rsidR="002D3A69" w:rsidRPr="002933D4" w:rsidRDefault="002D3A69" w:rsidP="002A699F">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BEF45" w14:textId="77777777" w:rsidR="002D3A69" w:rsidRPr="002933D4" w:rsidRDefault="002D3A69" w:rsidP="002A699F">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703D5" w14:textId="3E587937" w:rsidR="002D3A69" w:rsidRPr="002933D4" w:rsidRDefault="00A94FE5" w:rsidP="002A699F">
            <w:pPr>
              <w:jc w:val="center"/>
              <w:rPr>
                <w:szCs w:val="22"/>
                <w:lang w:val="en-US"/>
              </w:rPr>
            </w:pPr>
            <w:r w:rsidRPr="002933D4">
              <w:rPr>
                <w:b/>
                <w:bCs/>
                <w:szCs w:val="22"/>
                <w:lang w:val="en-US"/>
              </w:rPr>
              <w:t xml:space="preserve">Number </w:t>
            </w:r>
            <w:r w:rsidR="002D3A69" w:rsidRPr="002933D4">
              <w:rPr>
                <w:b/>
                <w:bCs/>
                <w:szCs w:val="22"/>
                <w:lang w:val="en-US"/>
              </w:rPr>
              <w:t>of entries</w:t>
            </w:r>
          </w:p>
        </w:tc>
      </w:tr>
      <w:tr w:rsidR="00890527" w:rsidRPr="002933D4" w14:paraId="5800222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A7C2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793EE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6FFFB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2AFE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229D3"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DB4A63"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17D6D"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580B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569B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92CD7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E16582" w14:textId="214A23E6" w:rsidR="002D3A69" w:rsidRPr="002933D4" w:rsidRDefault="002D3A69" w:rsidP="002A699F">
            <w:pPr>
              <w:jc w:val="center"/>
              <w:rPr>
                <w:szCs w:val="22"/>
                <w:lang w:val="en-US"/>
              </w:rPr>
            </w:pPr>
            <w:r w:rsidRPr="002933D4">
              <w:rPr>
                <w:szCs w:val="22"/>
                <w:lang w:val="en-US"/>
              </w:rPr>
              <w:t>1</w:t>
            </w:r>
          </w:p>
        </w:tc>
      </w:tr>
      <w:tr w:rsidR="002D3A69" w:rsidRPr="002933D4" w14:paraId="0C5676F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B7B81"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DB9F6"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3F1C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E355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1BF6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C86FA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6FBA4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49E52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8B4D9"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EE510" w14:textId="344FFE81" w:rsidR="002D3A69" w:rsidRPr="002933D4" w:rsidRDefault="002D3A69" w:rsidP="002A699F">
            <w:pPr>
              <w:jc w:val="center"/>
              <w:rPr>
                <w:szCs w:val="22"/>
                <w:lang w:val="en-US"/>
              </w:rPr>
            </w:pPr>
            <w:r w:rsidRPr="002933D4">
              <w:rPr>
                <w:szCs w:val="22"/>
                <w:lang w:val="en-US"/>
              </w:rPr>
              <w:t>1</w:t>
            </w:r>
          </w:p>
        </w:tc>
      </w:tr>
      <w:tr w:rsidR="00890527" w:rsidRPr="002933D4" w14:paraId="7A09E3BD"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1DFD8D"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4E9A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5A1EF"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32F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A82E6"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CA8D7"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208A"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1F3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8FC4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F2B" w14:textId="7BE36D6E" w:rsidR="002D3A69" w:rsidRPr="002933D4" w:rsidRDefault="002D3A69" w:rsidP="002A699F">
            <w:pPr>
              <w:jc w:val="center"/>
              <w:rPr>
                <w:szCs w:val="22"/>
                <w:lang w:val="en-US"/>
              </w:rPr>
            </w:pPr>
            <w:r w:rsidRPr="002933D4">
              <w:rPr>
                <w:szCs w:val="22"/>
                <w:lang w:val="en-US"/>
              </w:rPr>
              <w:t>1</w:t>
            </w:r>
          </w:p>
        </w:tc>
      </w:tr>
      <w:tr w:rsidR="002D3A69" w:rsidRPr="002933D4" w14:paraId="33F058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2B1C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C3EA0"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9B2D3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3179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4D9A1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EC5F"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A4E30F"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79BA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0C24E5" w14:textId="5EEA1B9B" w:rsidR="002D3A69" w:rsidRPr="002933D4" w:rsidRDefault="002D3A69" w:rsidP="002A699F">
            <w:pPr>
              <w:jc w:val="center"/>
              <w:rPr>
                <w:szCs w:val="22"/>
                <w:lang w:val="en-US"/>
              </w:rPr>
            </w:pPr>
            <w:r w:rsidRPr="002933D4">
              <w:rPr>
                <w:szCs w:val="22"/>
                <w:lang w:val="en-US"/>
              </w:rPr>
              <w:t>1</w:t>
            </w:r>
          </w:p>
        </w:tc>
      </w:tr>
      <w:tr w:rsidR="00890527" w:rsidRPr="002933D4" w14:paraId="749EA1A1"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A92D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1397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E797B9"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B4853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66CC12"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AFA082"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D907D"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8CEF8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D683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37726" w14:textId="5631F2E2" w:rsidR="002D3A69" w:rsidRPr="002933D4" w:rsidRDefault="002D3A69" w:rsidP="002A699F">
            <w:pPr>
              <w:jc w:val="center"/>
              <w:rPr>
                <w:szCs w:val="22"/>
                <w:lang w:val="en-US"/>
              </w:rPr>
            </w:pPr>
            <w:r w:rsidRPr="002933D4">
              <w:rPr>
                <w:szCs w:val="22"/>
                <w:lang w:val="en-US"/>
              </w:rPr>
              <w:t>1</w:t>
            </w:r>
          </w:p>
        </w:tc>
      </w:tr>
      <w:tr w:rsidR="00890527" w:rsidRPr="002933D4" w14:paraId="102DD881"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AB9082"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D377C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81CF5"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BDE4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A828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AEA5A7"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5B00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53B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E20D2" w14:textId="553F9F51" w:rsidR="002D3A69" w:rsidRPr="002933D4" w:rsidRDefault="002D3A69" w:rsidP="002A699F">
            <w:pPr>
              <w:jc w:val="center"/>
              <w:rPr>
                <w:szCs w:val="22"/>
                <w:lang w:val="en-US"/>
              </w:rPr>
            </w:pPr>
            <w:r w:rsidRPr="002933D4">
              <w:rPr>
                <w:szCs w:val="22"/>
                <w:lang w:val="en-US"/>
              </w:rPr>
              <w:t>1</w:t>
            </w:r>
          </w:p>
        </w:tc>
      </w:tr>
      <w:tr w:rsidR="00890527" w:rsidRPr="002933D4" w14:paraId="4ACC59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799E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A62D"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EF1132"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386F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0D05A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9F78D2"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AC1E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D2B1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B9E80" w14:textId="04CFD0C1" w:rsidR="002D3A69" w:rsidRPr="002933D4" w:rsidRDefault="002D3A69" w:rsidP="002A699F">
            <w:pPr>
              <w:jc w:val="center"/>
              <w:rPr>
                <w:szCs w:val="22"/>
                <w:lang w:val="en-US"/>
              </w:rPr>
            </w:pPr>
            <w:r w:rsidRPr="002933D4">
              <w:rPr>
                <w:szCs w:val="22"/>
                <w:lang w:val="en-US"/>
              </w:rPr>
              <w:t>1</w:t>
            </w:r>
          </w:p>
        </w:tc>
      </w:tr>
      <w:tr w:rsidR="002D3A69" w:rsidRPr="002933D4" w14:paraId="41AA0F6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8CF57E"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B298CB"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CA2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3D56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ED1D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4335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635AF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589F3" w14:textId="338825ED" w:rsidR="002D3A69" w:rsidRPr="002933D4" w:rsidRDefault="002D3A69" w:rsidP="002A699F">
            <w:pPr>
              <w:jc w:val="center"/>
              <w:rPr>
                <w:szCs w:val="22"/>
                <w:lang w:val="en-US"/>
              </w:rPr>
            </w:pPr>
            <w:r w:rsidRPr="002933D4">
              <w:rPr>
                <w:szCs w:val="22"/>
                <w:lang w:val="en-US"/>
              </w:rPr>
              <w:t>1</w:t>
            </w:r>
          </w:p>
        </w:tc>
      </w:tr>
      <w:tr w:rsidR="00890527" w:rsidRPr="002933D4" w14:paraId="5B2F59A4"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E21B6"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0128C"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D426A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BAB70"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4CBF35"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00DBA"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2B5843"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5C4F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18A7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EA28E3" w14:textId="0923B637" w:rsidR="002D3A69" w:rsidRPr="002933D4" w:rsidRDefault="002D3A69" w:rsidP="002A699F">
            <w:pPr>
              <w:jc w:val="center"/>
              <w:rPr>
                <w:szCs w:val="22"/>
                <w:lang w:val="en-US"/>
              </w:rPr>
            </w:pPr>
            <w:r w:rsidRPr="002933D4">
              <w:rPr>
                <w:szCs w:val="22"/>
                <w:lang w:val="en-US"/>
              </w:rPr>
              <w:t>1</w:t>
            </w:r>
          </w:p>
        </w:tc>
      </w:tr>
      <w:tr w:rsidR="002D3A69" w:rsidRPr="002933D4" w14:paraId="24158BDB" w14:textId="77777777" w:rsidTr="002933D4">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EC5DD"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8E9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F038D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C20919"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E3A7F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FD58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9F35E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E35F3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8B6B1" w14:textId="3A12098A" w:rsidR="002D3A69" w:rsidRPr="002933D4" w:rsidRDefault="002D3A69" w:rsidP="002A699F">
            <w:pPr>
              <w:jc w:val="center"/>
              <w:rPr>
                <w:szCs w:val="22"/>
                <w:lang w:val="en-US"/>
              </w:rPr>
            </w:pPr>
            <w:r w:rsidRPr="002933D4">
              <w:rPr>
                <w:szCs w:val="22"/>
                <w:lang w:val="en-US"/>
              </w:rPr>
              <w:t>1</w:t>
            </w:r>
          </w:p>
        </w:tc>
      </w:tr>
      <w:tr w:rsidR="00890527" w:rsidRPr="002933D4" w14:paraId="6D42D691"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A3053B" w14:textId="77777777" w:rsidR="002D3A69" w:rsidRPr="002933D4" w:rsidRDefault="002D3A69" w:rsidP="002A699F">
            <w:pPr>
              <w:jc w:val="center"/>
              <w:rPr>
                <w:szCs w:val="22"/>
                <w:lang w:val="en-US"/>
              </w:rPr>
            </w:pPr>
            <w:r w:rsidRPr="002933D4">
              <w:rPr>
                <w:szCs w:val="22"/>
                <w:lang w:val="en-US"/>
              </w:rPr>
              <w:lastRenderedPageBreak/>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C9CE0"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AFB3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35B0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7AEF3"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7BD6"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FEBF98"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917F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A22B8" w14:textId="6104B764" w:rsidR="002D3A69" w:rsidRPr="002933D4" w:rsidRDefault="002D3A69" w:rsidP="002A699F">
            <w:pPr>
              <w:jc w:val="center"/>
              <w:rPr>
                <w:szCs w:val="22"/>
                <w:lang w:val="en-US"/>
              </w:rPr>
            </w:pPr>
            <w:r w:rsidRPr="002933D4">
              <w:rPr>
                <w:szCs w:val="22"/>
                <w:lang w:val="en-US"/>
              </w:rPr>
              <w:t>1</w:t>
            </w:r>
          </w:p>
        </w:tc>
      </w:tr>
      <w:tr w:rsidR="002D3A69" w:rsidRPr="002933D4" w14:paraId="46E83EA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E5DE8"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D5500A"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89C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EE00E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4F8C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7DA5C"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0B18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971AB4" w14:textId="0CFC6361" w:rsidR="002D3A69" w:rsidRPr="002933D4" w:rsidRDefault="002D3A69" w:rsidP="002A699F">
            <w:pPr>
              <w:jc w:val="center"/>
              <w:rPr>
                <w:szCs w:val="22"/>
                <w:lang w:val="en-US"/>
              </w:rPr>
            </w:pPr>
            <w:r w:rsidRPr="002933D4">
              <w:rPr>
                <w:szCs w:val="22"/>
                <w:lang w:val="en-US"/>
              </w:rPr>
              <w:t>1</w:t>
            </w:r>
          </w:p>
        </w:tc>
      </w:tr>
      <w:tr w:rsidR="00890527" w:rsidRPr="002933D4" w14:paraId="23CE9B04"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B7C57C"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010D1"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21BE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65886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E60DC"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6AD9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D5EC2"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8EC4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C40CB" w14:textId="497D30DE" w:rsidR="002D3A69" w:rsidRPr="002933D4" w:rsidRDefault="002D3A69" w:rsidP="002A699F">
            <w:pPr>
              <w:jc w:val="center"/>
              <w:rPr>
                <w:szCs w:val="22"/>
                <w:lang w:val="en-US"/>
              </w:rPr>
            </w:pPr>
            <w:r w:rsidRPr="002933D4">
              <w:rPr>
                <w:szCs w:val="22"/>
                <w:lang w:val="en-US"/>
              </w:rPr>
              <w:t>1</w:t>
            </w:r>
          </w:p>
        </w:tc>
      </w:tr>
      <w:tr w:rsidR="00890527" w:rsidRPr="002933D4" w14:paraId="08AB8BE8"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E7E240"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FA76A"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5225"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A179B"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D857B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91EF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57EE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346AF" w14:textId="62C88A11" w:rsidR="002D3A69" w:rsidRPr="002933D4" w:rsidRDefault="002D3A69" w:rsidP="002A699F">
            <w:pPr>
              <w:jc w:val="center"/>
              <w:rPr>
                <w:szCs w:val="22"/>
                <w:lang w:val="en-US"/>
              </w:rPr>
            </w:pPr>
            <w:r w:rsidRPr="002933D4">
              <w:rPr>
                <w:szCs w:val="22"/>
                <w:lang w:val="en-US"/>
              </w:rPr>
              <w:t>1</w:t>
            </w:r>
          </w:p>
        </w:tc>
      </w:tr>
      <w:tr w:rsidR="00890527" w:rsidRPr="002933D4" w14:paraId="1A961F5D"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2FF13"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053CB"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B6F0E"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A063E6"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25331D"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6C117"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A7C3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C93FD" w14:textId="77777777" w:rsidR="002D3A69" w:rsidRPr="002933D4" w:rsidRDefault="002D3A69" w:rsidP="002A699F">
            <w:pPr>
              <w:jc w:val="center"/>
              <w:rPr>
                <w:szCs w:val="22"/>
                <w:lang w:val="en-US"/>
              </w:rPr>
            </w:pPr>
            <w:r w:rsidRPr="002933D4">
              <w:rPr>
                <w:szCs w:val="22"/>
                <w:lang w:val="en-US"/>
              </w:rPr>
              <w:t>1</w:t>
            </w:r>
          </w:p>
        </w:tc>
      </w:tr>
      <w:tr w:rsidR="002D3A69" w:rsidRPr="002933D4" w14:paraId="0371861C"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DED15"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BCFE3E"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72728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95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8ECF0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A9FD6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AACBC" w14:textId="77777777" w:rsidR="002D3A69" w:rsidRPr="002933D4" w:rsidRDefault="002D3A69" w:rsidP="002A699F">
            <w:pPr>
              <w:jc w:val="center"/>
              <w:rPr>
                <w:szCs w:val="22"/>
                <w:lang w:val="en-US"/>
              </w:rPr>
            </w:pPr>
            <w:r w:rsidRPr="002933D4">
              <w:rPr>
                <w:szCs w:val="22"/>
                <w:lang w:val="en-US"/>
              </w:rPr>
              <w:t>1</w:t>
            </w:r>
          </w:p>
        </w:tc>
      </w:tr>
      <w:tr w:rsidR="002D3A69" w:rsidRPr="002933D4" w14:paraId="73783FDE"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32A389"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87D8F"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B5B90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8838E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FBDD5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65FB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3C467"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28F16" w14:textId="77777777" w:rsidR="002D3A69" w:rsidRPr="002933D4" w:rsidRDefault="002D3A69" w:rsidP="002A699F">
            <w:pPr>
              <w:jc w:val="center"/>
              <w:rPr>
                <w:szCs w:val="22"/>
                <w:lang w:val="en-US"/>
              </w:rPr>
            </w:pPr>
            <w:r w:rsidRPr="002933D4">
              <w:rPr>
                <w:szCs w:val="22"/>
                <w:lang w:val="en-US"/>
              </w:rPr>
              <w:t>1</w:t>
            </w:r>
          </w:p>
        </w:tc>
      </w:tr>
      <w:tr w:rsidR="002D3A69" w:rsidRPr="002933D4" w14:paraId="5EB78734"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711AB"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ADCE39"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D394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B00BB"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D8A8"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3F6CE4"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121B8" w14:textId="77777777" w:rsidR="002D3A69" w:rsidRPr="002933D4" w:rsidRDefault="002D3A69" w:rsidP="002A699F">
            <w:pPr>
              <w:jc w:val="center"/>
              <w:rPr>
                <w:szCs w:val="22"/>
                <w:lang w:val="en-US"/>
              </w:rPr>
            </w:pPr>
            <w:r w:rsidRPr="002933D4">
              <w:rPr>
                <w:szCs w:val="22"/>
                <w:lang w:val="en-US"/>
              </w:rPr>
              <w:t>1</w:t>
            </w:r>
          </w:p>
        </w:tc>
      </w:tr>
      <w:tr w:rsidR="002D3A69" w:rsidRPr="002933D4" w14:paraId="67B98682"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ABD5E"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F931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9DDC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CEC72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B2085"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DB8A2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09D91" w14:textId="42658AB6" w:rsidR="002D3A69" w:rsidRPr="002933D4" w:rsidRDefault="002D3A69" w:rsidP="002A699F">
            <w:pPr>
              <w:jc w:val="center"/>
              <w:rPr>
                <w:szCs w:val="22"/>
                <w:lang w:val="en-US"/>
              </w:rPr>
            </w:pPr>
            <w:r w:rsidRPr="002933D4">
              <w:rPr>
                <w:szCs w:val="22"/>
                <w:lang w:val="en-US"/>
              </w:rPr>
              <w:t>1</w:t>
            </w:r>
          </w:p>
        </w:tc>
      </w:tr>
      <w:tr w:rsidR="002D3A69" w:rsidRPr="002933D4" w14:paraId="05F975FF"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A2A54"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6B115"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2440E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BD2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57BE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3AB9" w14:textId="77777777" w:rsidR="002D3A69" w:rsidRPr="002933D4" w:rsidRDefault="002D3A69" w:rsidP="002A699F">
            <w:pPr>
              <w:jc w:val="center"/>
              <w:rPr>
                <w:szCs w:val="22"/>
                <w:lang w:val="en-US"/>
              </w:rPr>
            </w:pPr>
            <w:r w:rsidRPr="002933D4">
              <w:rPr>
                <w:szCs w:val="22"/>
                <w:lang w:val="en-US"/>
              </w:rPr>
              <w:t>1</w:t>
            </w:r>
          </w:p>
        </w:tc>
      </w:tr>
      <w:tr w:rsidR="00890527" w:rsidRPr="002933D4" w14:paraId="7248584A"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0603F"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E93BF6"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E157E"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7B8DC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FA6FF1"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565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E81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8B22D" w14:textId="77777777" w:rsidR="002D3A69" w:rsidRPr="002933D4" w:rsidRDefault="002D3A69" w:rsidP="002A699F">
            <w:pPr>
              <w:jc w:val="center"/>
              <w:rPr>
                <w:szCs w:val="22"/>
                <w:lang w:val="en-US"/>
              </w:rPr>
            </w:pPr>
            <w:r w:rsidRPr="002933D4">
              <w:rPr>
                <w:szCs w:val="22"/>
                <w:lang w:val="en-US"/>
              </w:rPr>
              <w:t>1</w:t>
            </w:r>
          </w:p>
        </w:tc>
      </w:tr>
      <w:tr w:rsidR="002D3A69" w:rsidRPr="002933D4" w14:paraId="02B346E9"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FF6F5"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61FA62"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F523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23FA1"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9FE50B"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22C40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C6B24F" w14:textId="77777777" w:rsidR="002D3A69" w:rsidRPr="002933D4" w:rsidRDefault="002D3A69" w:rsidP="002A699F">
            <w:pPr>
              <w:jc w:val="center"/>
              <w:rPr>
                <w:szCs w:val="22"/>
                <w:lang w:val="en-US"/>
              </w:rPr>
            </w:pPr>
            <w:r w:rsidRPr="002933D4">
              <w:rPr>
                <w:szCs w:val="22"/>
                <w:lang w:val="en-US"/>
              </w:rPr>
              <w:t>1</w:t>
            </w:r>
          </w:p>
        </w:tc>
      </w:tr>
      <w:tr w:rsidR="002D3A69" w:rsidRPr="002933D4" w14:paraId="08C43277"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B413B0"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6425E0"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DD22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44CCF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1B5"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858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E7D27" w14:textId="77777777" w:rsidR="002D3A69" w:rsidRPr="002933D4" w:rsidRDefault="002D3A69" w:rsidP="002A699F">
            <w:pPr>
              <w:jc w:val="center"/>
              <w:rPr>
                <w:szCs w:val="22"/>
                <w:lang w:val="en-US"/>
              </w:rPr>
            </w:pPr>
            <w:r w:rsidRPr="002933D4">
              <w:rPr>
                <w:szCs w:val="22"/>
                <w:lang w:val="en-US"/>
              </w:rPr>
              <w:t>1</w:t>
            </w:r>
          </w:p>
        </w:tc>
      </w:tr>
      <w:tr w:rsidR="002D3A69" w:rsidRPr="002933D4" w14:paraId="2F866F81"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0A4EB"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3B33A"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F621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337BD3"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23B92"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43BC8" w14:textId="77777777" w:rsidR="002D3A69" w:rsidRPr="002933D4" w:rsidRDefault="002D3A69" w:rsidP="002A699F">
            <w:pPr>
              <w:jc w:val="center"/>
              <w:rPr>
                <w:szCs w:val="22"/>
                <w:lang w:val="en-US"/>
              </w:rPr>
            </w:pPr>
            <w:r w:rsidRPr="002933D4">
              <w:rPr>
                <w:szCs w:val="22"/>
                <w:lang w:val="en-US"/>
              </w:rPr>
              <w:t>1</w:t>
            </w:r>
          </w:p>
        </w:tc>
      </w:tr>
      <w:tr w:rsidR="002D3A69" w:rsidRPr="002933D4" w14:paraId="7F5B927D"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0677A"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E9554"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3817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BABD26" w14:textId="77777777" w:rsidR="002D3A69" w:rsidRPr="002933D4" w:rsidRDefault="002D3A69" w:rsidP="002A699F">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72BA7"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7F2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4108C" w14:textId="77777777" w:rsidR="002D3A69" w:rsidRPr="002933D4" w:rsidRDefault="002D3A69" w:rsidP="002A699F">
            <w:pPr>
              <w:jc w:val="center"/>
              <w:rPr>
                <w:szCs w:val="22"/>
                <w:lang w:val="en-US"/>
              </w:rPr>
            </w:pPr>
            <w:r w:rsidRPr="002933D4">
              <w:rPr>
                <w:szCs w:val="22"/>
                <w:lang w:val="en-US"/>
              </w:rPr>
              <w:t>1</w:t>
            </w:r>
          </w:p>
        </w:tc>
      </w:tr>
      <w:tr w:rsidR="002D3A69" w:rsidRPr="002933D4" w14:paraId="54E6A4EE"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FB81F"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78110" w14:textId="77777777" w:rsidR="002D3A69" w:rsidRPr="002933D4" w:rsidRDefault="002D3A69" w:rsidP="002A699F">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09C4" w14:textId="77777777" w:rsidR="002D3A69" w:rsidRPr="002933D4" w:rsidRDefault="002D3A69" w:rsidP="002A699F">
            <w:pPr>
              <w:jc w:val="center"/>
              <w:rPr>
                <w:szCs w:val="22"/>
                <w:lang w:val="en-US"/>
              </w:rPr>
            </w:pPr>
            <w:r w:rsidRPr="002933D4">
              <w:rPr>
                <w:szCs w:val="22"/>
                <w:lang w:val="en-US"/>
              </w:rPr>
              <w:t>1</w:t>
            </w:r>
          </w:p>
        </w:tc>
      </w:tr>
      <w:tr w:rsidR="002D3A69" w:rsidRPr="002933D4" w14:paraId="253B67FC"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0702D8"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4E5B7"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EDA81A"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56A26B"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1CCD2" w14:textId="77777777" w:rsidR="002D3A69" w:rsidRPr="002933D4" w:rsidRDefault="002D3A69" w:rsidP="002A699F">
            <w:pPr>
              <w:jc w:val="center"/>
              <w:rPr>
                <w:szCs w:val="22"/>
                <w:lang w:val="en-US"/>
              </w:rPr>
            </w:pPr>
            <w:r w:rsidRPr="002933D4">
              <w:rPr>
                <w:szCs w:val="22"/>
                <w:lang w:val="en-US"/>
              </w:rPr>
              <w:t>1</w:t>
            </w:r>
          </w:p>
        </w:tc>
      </w:tr>
      <w:tr w:rsidR="002D3A69" w:rsidRPr="002933D4" w14:paraId="3C466254"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110443"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D76BF" w14:textId="77777777" w:rsidR="002D3A69" w:rsidRPr="002933D4" w:rsidRDefault="002D3A69" w:rsidP="002A699F">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179B1" w14:textId="77777777" w:rsidR="002D3A69" w:rsidRPr="002933D4" w:rsidRDefault="002D3A69" w:rsidP="002A699F">
            <w:pPr>
              <w:jc w:val="center"/>
              <w:rPr>
                <w:szCs w:val="22"/>
                <w:lang w:val="en-US"/>
              </w:rPr>
            </w:pPr>
            <w:r w:rsidRPr="002933D4">
              <w:rPr>
                <w:szCs w:val="22"/>
                <w:lang w:val="en-US"/>
              </w:rPr>
              <w:t>TBD</w:t>
            </w:r>
          </w:p>
        </w:tc>
      </w:tr>
      <w:tr w:rsidR="00890527" w:rsidRPr="002933D4" w14:paraId="142BFFB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7F45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D4AD1B"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01AAF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7B9F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7701F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34D61"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00C4440"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A32610"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8135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B0782" w14:textId="4C874E78" w:rsidR="002D3A69" w:rsidRPr="002933D4" w:rsidRDefault="002D3A69" w:rsidP="002A699F">
            <w:pPr>
              <w:jc w:val="center"/>
              <w:rPr>
                <w:szCs w:val="22"/>
                <w:lang w:val="en-US"/>
              </w:rPr>
            </w:pPr>
            <w:r w:rsidRPr="002933D4">
              <w:rPr>
                <w:szCs w:val="22"/>
                <w:lang w:val="en-US"/>
              </w:rPr>
              <w:t>1</w:t>
            </w:r>
          </w:p>
        </w:tc>
      </w:tr>
      <w:tr w:rsidR="00890527" w:rsidRPr="002933D4" w14:paraId="3F019DE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FCC758"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7874F3"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A2B8364"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25C697F"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4802A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9BDFE"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A9B82"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CC82C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C2AB4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3143C5" w14:textId="7DDA3013" w:rsidR="002D3A69" w:rsidRPr="002933D4" w:rsidRDefault="002D3A69" w:rsidP="002A699F">
            <w:pPr>
              <w:jc w:val="center"/>
              <w:rPr>
                <w:szCs w:val="22"/>
                <w:lang w:val="en-US"/>
              </w:rPr>
            </w:pPr>
            <w:r w:rsidRPr="002933D4">
              <w:rPr>
                <w:szCs w:val="22"/>
                <w:lang w:val="en-US"/>
              </w:rPr>
              <w:t>1</w:t>
            </w:r>
          </w:p>
        </w:tc>
      </w:tr>
      <w:tr w:rsidR="00890527" w:rsidRPr="002933D4" w14:paraId="67A5227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138FBE"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E4A48"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F49953"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AAF7F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6BCE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B8E5E5"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585A1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4B3F0"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7F5FF" w14:textId="36734AFB" w:rsidR="002D3A69" w:rsidRPr="002933D4" w:rsidRDefault="002D3A69" w:rsidP="002A699F">
            <w:pPr>
              <w:jc w:val="center"/>
              <w:rPr>
                <w:szCs w:val="22"/>
                <w:lang w:val="en-US"/>
              </w:rPr>
            </w:pPr>
            <w:r w:rsidRPr="002933D4">
              <w:rPr>
                <w:szCs w:val="22"/>
                <w:lang w:val="en-US"/>
              </w:rPr>
              <w:t>1</w:t>
            </w:r>
          </w:p>
        </w:tc>
      </w:tr>
      <w:tr w:rsidR="00890527" w:rsidRPr="002933D4" w14:paraId="363EA09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8C9C9"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D1FC9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AD3D4CB"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B97427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DBD74"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B9C61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F1F82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C939FE"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C2B8F6" w14:textId="00103F40" w:rsidR="002D3A69" w:rsidRPr="002933D4" w:rsidRDefault="002D3A69" w:rsidP="002A699F">
            <w:pPr>
              <w:jc w:val="center"/>
              <w:rPr>
                <w:szCs w:val="22"/>
                <w:lang w:val="en-US"/>
              </w:rPr>
            </w:pPr>
            <w:r w:rsidRPr="002933D4">
              <w:rPr>
                <w:szCs w:val="22"/>
                <w:lang w:val="en-US"/>
              </w:rPr>
              <w:t>1</w:t>
            </w:r>
          </w:p>
        </w:tc>
      </w:tr>
      <w:tr w:rsidR="00890527" w:rsidRPr="002933D4" w14:paraId="60CEBA1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A397ED"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8151E"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1F1EAD"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8B99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2417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A1384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F7FDF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7ADCD"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3519D" w14:textId="0A573958" w:rsidR="002D3A69" w:rsidRPr="002933D4" w:rsidRDefault="002D3A69" w:rsidP="002A699F">
            <w:pPr>
              <w:jc w:val="center"/>
              <w:rPr>
                <w:szCs w:val="22"/>
                <w:lang w:val="en-US"/>
              </w:rPr>
            </w:pPr>
            <w:r w:rsidRPr="002933D4">
              <w:rPr>
                <w:szCs w:val="22"/>
                <w:lang w:val="en-US"/>
              </w:rPr>
              <w:t>1</w:t>
            </w:r>
          </w:p>
        </w:tc>
      </w:tr>
      <w:tr w:rsidR="00890527" w:rsidRPr="002933D4" w14:paraId="2095DF6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5FE30"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B55E9D"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3FB8B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24490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277F8"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2914A8C"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E5B49B"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E465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C917B" w14:textId="4F3F9633" w:rsidR="002D3A69" w:rsidRPr="002933D4" w:rsidRDefault="002D3A69" w:rsidP="002A699F">
            <w:pPr>
              <w:jc w:val="center"/>
              <w:rPr>
                <w:szCs w:val="22"/>
                <w:lang w:val="en-US"/>
              </w:rPr>
            </w:pPr>
            <w:r w:rsidRPr="002933D4">
              <w:rPr>
                <w:szCs w:val="22"/>
                <w:lang w:val="en-US"/>
              </w:rPr>
              <w:t>1</w:t>
            </w:r>
          </w:p>
        </w:tc>
      </w:tr>
      <w:tr w:rsidR="00890527" w:rsidRPr="002933D4" w14:paraId="5964771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8ED8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B5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6D4B6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0F27D3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BB90A9"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974D8"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446F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52D93A" w14:textId="5571F09F" w:rsidR="002D3A69" w:rsidRPr="002933D4" w:rsidRDefault="002D3A69" w:rsidP="002A699F">
            <w:pPr>
              <w:jc w:val="center"/>
              <w:rPr>
                <w:szCs w:val="22"/>
                <w:lang w:val="en-US"/>
              </w:rPr>
            </w:pPr>
            <w:r w:rsidRPr="002933D4">
              <w:rPr>
                <w:szCs w:val="22"/>
                <w:lang w:val="en-US"/>
              </w:rPr>
              <w:t>1</w:t>
            </w:r>
          </w:p>
        </w:tc>
      </w:tr>
      <w:tr w:rsidR="00890527" w:rsidRPr="002933D4" w14:paraId="4DB57B1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38775A"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7B00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8F1F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70FAE"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171BB"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4505E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1FF2E6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A4F3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C5354" w14:textId="0F28E014" w:rsidR="002D3A69" w:rsidRPr="002933D4" w:rsidRDefault="002D3A69" w:rsidP="002A699F">
            <w:pPr>
              <w:jc w:val="center"/>
              <w:rPr>
                <w:szCs w:val="22"/>
                <w:lang w:val="en-US"/>
              </w:rPr>
            </w:pPr>
            <w:r w:rsidRPr="002933D4">
              <w:rPr>
                <w:szCs w:val="22"/>
                <w:lang w:val="en-US"/>
              </w:rPr>
              <w:t>1</w:t>
            </w:r>
          </w:p>
        </w:tc>
      </w:tr>
      <w:tr w:rsidR="002933D4" w:rsidRPr="002933D4" w14:paraId="7FC4B6D5"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59EB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7D53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A571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B361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575ECA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04077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F9A2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E8B0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AB2349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711E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67C9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6BD7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F6DF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9D67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174DC1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B2BF77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C11794" w14:textId="2E290A5A"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30C043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8B56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737A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24206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FB6DB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C4FE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255F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9BB87" w14:textId="777EE32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787B90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9464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91AE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936D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E93DF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FB8D4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382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036EC" w14:textId="59DE364C"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6D5C2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20B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A2BF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E44E2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7492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D1A4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D604D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466ED" w14:textId="3CD5F2A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174394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423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535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909C5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CBE4A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104D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6EE96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D1DFC" w14:textId="76CBB4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365ED09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C5D50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B040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27521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8547B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1D58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4DDD" w14:textId="7FD2FB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E792B21"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75A26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E4FA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F94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0CB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DAC2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C121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3083C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C1832" w14:textId="5BFE7BC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0677FB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8593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903971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C7BD0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B521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91E0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83204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7952BB" w14:textId="4CDF68E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295EDCB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9C4B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FFBFAA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0CC7AB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C9D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7FCAA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8ECFD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792FD" w14:textId="31C8E13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CF60AF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7020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55EF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B9322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9C6B94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BE6C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553B9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B3E68" w14:textId="0275507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0AB39C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FE19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A4DAC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0E189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76492A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5B99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1E20C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DCE788" w14:textId="699C3892"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54D08A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54EC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3D0CE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623D7B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6BE3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8B920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D045B" w14:textId="29332F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2E2370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1B03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E29EE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7F5D03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429E5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C10B7B" w14:textId="2BAC79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55F099"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664DC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3A32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567B9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AD100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21113" w14:textId="12B52349"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bl>
    <w:p w14:paraId="373DB08C" w14:textId="77777777" w:rsidR="00AF198F" w:rsidRDefault="00AF198F" w:rsidP="00985821">
      <w:pPr>
        <w:jc w:val="both"/>
        <w:rPr>
          <w:szCs w:val="22"/>
        </w:rPr>
      </w:pPr>
    </w:p>
    <w:p w14:paraId="5EE43F35" w14:textId="782E2FE6" w:rsidR="00A13F00" w:rsidRDefault="00D817B6" w:rsidP="00A13F00">
      <w:pPr>
        <w:jc w:val="both"/>
        <w:rPr>
          <w:szCs w:val="22"/>
        </w:rPr>
      </w:pPr>
      <w:r w:rsidRPr="00E54AC5">
        <w:rPr>
          <w:szCs w:val="22"/>
          <w:highlight w:val="green"/>
        </w:rPr>
        <w:t>Y/N/A/No answer: 37</w:t>
      </w:r>
      <w:r w:rsidR="00A13F00" w:rsidRPr="00E54AC5">
        <w:rPr>
          <w:szCs w:val="22"/>
          <w:highlight w:val="green"/>
        </w:rPr>
        <w:t>/</w:t>
      </w:r>
      <w:r w:rsidRPr="00E54AC5">
        <w:rPr>
          <w:szCs w:val="22"/>
          <w:highlight w:val="green"/>
        </w:rPr>
        <w:t>0</w:t>
      </w:r>
      <w:r w:rsidR="00A13F00" w:rsidRPr="00E54AC5">
        <w:rPr>
          <w:szCs w:val="22"/>
          <w:highlight w:val="green"/>
        </w:rPr>
        <w:t>/8/2</w:t>
      </w:r>
      <w:r w:rsidRPr="00E54AC5">
        <w:rPr>
          <w:szCs w:val="22"/>
          <w:highlight w:val="green"/>
        </w:rPr>
        <w:t>1</w:t>
      </w:r>
    </w:p>
    <w:p w14:paraId="7559AE8A" w14:textId="1906C453" w:rsidR="00A13F00" w:rsidRPr="00942FE6" w:rsidRDefault="00A13F00" w:rsidP="00A13F00">
      <w:pPr>
        <w:jc w:val="both"/>
        <w:rPr>
          <w:b/>
        </w:rPr>
      </w:pPr>
      <w:r>
        <w:rPr>
          <w:b/>
        </w:rPr>
        <w:t xml:space="preserve">Straw poll #58 </w:t>
      </w:r>
      <w:r w:rsidRPr="006366A0">
        <w:rPr>
          <w:b/>
          <w:i/>
        </w:rPr>
        <w:t>[#SP</w:t>
      </w:r>
      <w:r>
        <w:rPr>
          <w:b/>
          <w:i/>
        </w:rPr>
        <w:t>58</w:t>
      </w:r>
      <w:r w:rsidRPr="006366A0">
        <w:rPr>
          <w:b/>
          <w:i/>
        </w:rPr>
        <w:t>]</w:t>
      </w:r>
    </w:p>
    <w:p w14:paraId="26207AB1" w14:textId="77777777" w:rsidR="00A13F00" w:rsidRDefault="00A13F00" w:rsidP="00985821">
      <w:pPr>
        <w:jc w:val="both"/>
        <w:rPr>
          <w:szCs w:val="22"/>
        </w:rPr>
      </w:pPr>
    </w:p>
    <w:p w14:paraId="4EC44FD9" w14:textId="29EE7335" w:rsidR="00C54BCD" w:rsidRPr="00C54BCD" w:rsidRDefault="00C54BCD" w:rsidP="00C54BCD">
      <w:pPr>
        <w:jc w:val="both"/>
        <w:rPr>
          <w:color w:val="FF0000"/>
          <w:szCs w:val="22"/>
        </w:rPr>
      </w:pPr>
      <w:r w:rsidRPr="00C54BCD">
        <w:rPr>
          <w:color w:val="FF0000"/>
          <w:szCs w:val="22"/>
        </w:rPr>
        <w:t>Reference:  Minutes to be uploaded.</w:t>
      </w:r>
    </w:p>
    <w:p w14:paraId="6754A7FF" w14:textId="78D87495" w:rsidR="00C54BCD" w:rsidRDefault="00C54BCD">
      <w:pPr>
        <w:rPr>
          <w:szCs w:val="22"/>
        </w:rPr>
      </w:pPr>
      <w:r>
        <w:rPr>
          <w:szCs w:val="22"/>
        </w:rPr>
        <w:br w:type="page"/>
      </w:r>
    </w:p>
    <w:p w14:paraId="3AFD1941" w14:textId="7702B3BF" w:rsidR="00C54BCD" w:rsidRPr="005758D1" w:rsidRDefault="00C54BCD" w:rsidP="00C54BCD">
      <w:pPr>
        <w:pStyle w:val="Heading2"/>
        <w:rPr>
          <w:u w:val="none"/>
          <w:lang w:val="en-US"/>
        </w:rPr>
      </w:pPr>
      <w:bookmarkStart w:id="1898" w:name="_Toc42188703"/>
      <w:r>
        <w:rPr>
          <w:u w:val="none"/>
          <w:lang w:val="en-US"/>
        </w:rPr>
        <w:lastRenderedPageBreak/>
        <w:t>June 1 (MAC):  8</w:t>
      </w:r>
      <w:r w:rsidRPr="005758D1">
        <w:rPr>
          <w:u w:val="none"/>
          <w:lang w:val="en-US"/>
        </w:rPr>
        <w:t xml:space="preserve"> </w:t>
      </w:r>
      <w:r>
        <w:rPr>
          <w:u w:val="none"/>
          <w:lang w:val="en-US"/>
        </w:rPr>
        <w:t>SPs</w:t>
      </w:r>
      <w:bookmarkEnd w:id="1898"/>
    </w:p>
    <w:p w14:paraId="22FD782F" w14:textId="77777777" w:rsidR="00C54BCD" w:rsidRDefault="00C54BCD" w:rsidP="00985821">
      <w:pPr>
        <w:jc w:val="both"/>
        <w:rPr>
          <w:szCs w:val="22"/>
        </w:rPr>
      </w:pPr>
    </w:p>
    <w:p w14:paraId="44005423" w14:textId="431E7121" w:rsidR="005D6AB5" w:rsidRPr="005D6AB5" w:rsidRDefault="005D6AB5" w:rsidP="00985821">
      <w:pPr>
        <w:jc w:val="both"/>
        <w:rPr>
          <w:b/>
          <w:szCs w:val="22"/>
        </w:rPr>
      </w:pPr>
      <w:r w:rsidRPr="005D6AB5">
        <w:rPr>
          <w:b/>
          <w:szCs w:val="22"/>
        </w:rPr>
        <w:t>20/0391r0 (</w:t>
      </w:r>
      <w:r w:rsidR="004A6D01">
        <w:rPr>
          <w:b/>
          <w:szCs w:val="22"/>
        </w:rPr>
        <w:t>M</w:t>
      </w:r>
      <w:r w:rsidRPr="005D6AB5">
        <w:rPr>
          <w:b/>
          <w:szCs w:val="22"/>
        </w:rPr>
        <w:t>ulti-link power save state after enablement, Laurent Cariou, Intel)</w:t>
      </w:r>
    </w:p>
    <w:p w14:paraId="3DB69701" w14:textId="1622702C" w:rsidR="00C54BCD" w:rsidRDefault="005D6AB5" w:rsidP="00985821">
      <w:pPr>
        <w:jc w:val="both"/>
        <w:rPr>
          <w:szCs w:val="22"/>
        </w:rPr>
      </w:pPr>
      <w:r>
        <w:rPr>
          <w:szCs w:val="22"/>
        </w:rPr>
        <w:br/>
        <w:t>SP#1</w:t>
      </w:r>
    </w:p>
    <w:p w14:paraId="01633D52" w14:textId="77777777" w:rsidR="005D6AB5" w:rsidRDefault="005D6AB5" w:rsidP="00985821">
      <w:pPr>
        <w:jc w:val="both"/>
        <w:rPr>
          <w:szCs w:val="22"/>
        </w:rPr>
      </w:pPr>
    </w:p>
    <w:p w14:paraId="64CC3B6E" w14:textId="77777777" w:rsidR="004A6D01" w:rsidRDefault="004A6D01" w:rsidP="004A6D01">
      <w:pPr>
        <w:jc w:val="both"/>
        <w:rPr>
          <w:szCs w:val="22"/>
        </w:rPr>
      </w:pPr>
      <w:r w:rsidRPr="004A6D01">
        <w:rPr>
          <w:szCs w:val="22"/>
        </w:rPr>
        <w:t>Do you</w:t>
      </w:r>
      <w:r>
        <w:rPr>
          <w:szCs w:val="22"/>
        </w:rPr>
        <w:t xml:space="preserve"> agree to add to the 11be SFD: </w:t>
      </w:r>
    </w:p>
    <w:p w14:paraId="4273198A" w14:textId="77777777" w:rsidR="004A6D01" w:rsidRDefault="004A6D01" w:rsidP="004A6D01">
      <w:pPr>
        <w:pStyle w:val="ListParagraph"/>
        <w:numPr>
          <w:ilvl w:val="0"/>
          <w:numId w:val="78"/>
        </w:numPr>
        <w:jc w:val="both"/>
        <w:rPr>
          <w:szCs w:val="22"/>
        </w:rPr>
      </w:pPr>
      <w:r w:rsidRPr="004A6D01">
        <w:rPr>
          <w:szCs w:val="22"/>
        </w:rPr>
        <w:t>When a link becomes enabled for a STA that is part of a non-AP MLD through multi-link setup sent on that link, the initial power management mode of the STA, immediately after the signaling exchange, is active mode</w:t>
      </w:r>
    </w:p>
    <w:p w14:paraId="38029B6C" w14:textId="54A788D1" w:rsidR="004A6D01" w:rsidRPr="004A6D01" w:rsidRDefault="004A6D01" w:rsidP="004A6D01">
      <w:pPr>
        <w:pStyle w:val="ListParagraph"/>
        <w:numPr>
          <w:ilvl w:val="0"/>
          <w:numId w:val="78"/>
        </w:numPr>
        <w:jc w:val="both"/>
        <w:rPr>
          <w:szCs w:val="22"/>
        </w:rPr>
      </w:pPr>
      <w:r w:rsidRPr="004A6D01">
        <w:rPr>
          <w:szCs w:val="22"/>
        </w:rPr>
        <w:t>When a link is enabled for a STA that is part of a non-AP MLD through signaling (multi-link setup or TID to link mapping update) send on another link, the initial power management mode of the STA, immediately after the exchange, is power save mode, and its power state is doze</w:t>
      </w:r>
    </w:p>
    <w:p w14:paraId="37CE0D6F" w14:textId="77777777" w:rsidR="005D6AB5" w:rsidRDefault="005D6AB5" w:rsidP="00985821">
      <w:pPr>
        <w:jc w:val="both"/>
        <w:rPr>
          <w:szCs w:val="22"/>
        </w:rPr>
      </w:pPr>
    </w:p>
    <w:p w14:paraId="1671D627" w14:textId="5F052791" w:rsidR="00C54BCD" w:rsidRDefault="004A6D01" w:rsidP="00985821">
      <w:pPr>
        <w:jc w:val="both"/>
        <w:rPr>
          <w:szCs w:val="22"/>
        </w:rPr>
      </w:pPr>
      <w:r w:rsidRPr="004A6D01">
        <w:rPr>
          <w:szCs w:val="22"/>
          <w:highlight w:val="red"/>
        </w:rPr>
        <w:t>Y/N/A: 23/18/25</w:t>
      </w:r>
    </w:p>
    <w:p w14:paraId="5637A14E" w14:textId="77777777" w:rsidR="004A6D01" w:rsidRDefault="004A6D01" w:rsidP="00985821">
      <w:pPr>
        <w:jc w:val="both"/>
        <w:rPr>
          <w:szCs w:val="22"/>
        </w:rPr>
      </w:pPr>
    </w:p>
    <w:p w14:paraId="4E457813" w14:textId="77777777" w:rsidR="004A6D01" w:rsidRDefault="004A6D01" w:rsidP="00985821">
      <w:pPr>
        <w:jc w:val="both"/>
        <w:rPr>
          <w:szCs w:val="22"/>
        </w:rPr>
      </w:pPr>
    </w:p>
    <w:p w14:paraId="09BE65C6" w14:textId="77777777" w:rsidR="004A6D01" w:rsidRPr="00CB2B44" w:rsidRDefault="004A6D01" w:rsidP="00985821">
      <w:pPr>
        <w:jc w:val="both"/>
        <w:rPr>
          <w:b/>
          <w:szCs w:val="22"/>
        </w:rPr>
      </w:pPr>
      <w:r w:rsidRPr="00CB2B44">
        <w:rPr>
          <w:b/>
          <w:szCs w:val="22"/>
        </w:rPr>
        <w:t>20/0280r2 (Link Enablement Considerations, Frank Hsu, MediaTek)</w:t>
      </w:r>
    </w:p>
    <w:p w14:paraId="0551320B" w14:textId="524BDE13" w:rsidR="004A6D01" w:rsidRDefault="004A6D01" w:rsidP="00985821">
      <w:pPr>
        <w:jc w:val="both"/>
        <w:rPr>
          <w:szCs w:val="22"/>
        </w:rPr>
      </w:pPr>
      <w:r>
        <w:rPr>
          <w:szCs w:val="22"/>
        </w:rPr>
        <w:br/>
        <w:t>SP#</w:t>
      </w:r>
      <w:r w:rsidR="00CB2B44">
        <w:rPr>
          <w:szCs w:val="22"/>
        </w:rPr>
        <w:t>1</w:t>
      </w:r>
    </w:p>
    <w:p w14:paraId="646A04ED" w14:textId="77777777" w:rsidR="00CB2B44" w:rsidRDefault="00CB2B44" w:rsidP="00985821">
      <w:pPr>
        <w:jc w:val="both"/>
        <w:rPr>
          <w:szCs w:val="22"/>
        </w:rPr>
      </w:pPr>
    </w:p>
    <w:p w14:paraId="45BEB668" w14:textId="46D99DB9" w:rsidR="00CB2B44" w:rsidRDefault="00CB2B44" w:rsidP="00985821">
      <w:pPr>
        <w:jc w:val="both"/>
        <w:rPr>
          <w:szCs w:val="22"/>
        </w:rPr>
      </w:pPr>
      <w:r w:rsidRPr="00CB2B44">
        <w:rPr>
          <w:szCs w:val="22"/>
        </w:rPr>
        <w:t>Do you agree that the response frame corresponds to the link TID-mapping update should be able to carry operational parameters of the link to be enabled?</w:t>
      </w:r>
    </w:p>
    <w:p w14:paraId="218DBD3E" w14:textId="77777777" w:rsidR="00CB2B44" w:rsidRDefault="00CB2B44" w:rsidP="00985821">
      <w:pPr>
        <w:jc w:val="both"/>
        <w:rPr>
          <w:szCs w:val="22"/>
        </w:rPr>
      </w:pPr>
    </w:p>
    <w:p w14:paraId="244614D4" w14:textId="5B72D4B3" w:rsidR="00CB2B44" w:rsidRDefault="00CB2B44" w:rsidP="00985821">
      <w:pPr>
        <w:jc w:val="both"/>
        <w:rPr>
          <w:szCs w:val="22"/>
        </w:rPr>
      </w:pPr>
      <w:r w:rsidRPr="00CB2B44">
        <w:rPr>
          <w:szCs w:val="22"/>
          <w:highlight w:val="red"/>
        </w:rPr>
        <w:t>Y/N/A: 12/13/40</w:t>
      </w:r>
    </w:p>
    <w:p w14:paraId="574BAF36" w14:textId="77777777" w:rsidR="00CB2B44" w:rsidRDefault="00CB2B44" w:rsidP="00985821">
      <w:pPr>
        <w:jc w:val="both"/>
        <w:rPr>
          <w:szCs w:val="22"/>
        </w:rPr>
      </w:pPr>
    </w:p>
    <w:p w14:paraId="1A12D4D9" w14:textId="77777777" w:rsidR="004A6D01" w:rsidRDefault="004A6D01" w:rsidP="00985821">
      <w:pPr>
        <w:jc w:val="both"/>
        <w:rPr>
          <w:szCs w:val="22"/>
        </w:rPr>
      </w:pPr>
    </w:p>
    <w:p w14:paraId="5ECE21C7" w14:textId="14D8414A" w:rsidR="00CB2B44" w:rsidRPr="00507848" w:rsidRDefault="00CB2B44" w:rsidP="00985821">
      <w:pPr>
        <w:jc w:val="both"/>
        <w:rPr>
          <w:b/>
          <w:szCs w:val="22"/>
        </w:rPr>
      </w:pPr>
      <w:r w:rsidRPr="00507848">
        <w:rPr>
          <w:b/>
          <w:szCs w:val="22"/>
        </w:rPr>
        <w:t>19/1988r3 (Power save for multi-link, Ming Gan, Huawei)</w:t>
      </w:r>
    </w:p>
    <w:p w14:paraId="31E2F627" w14:textId="77777777" w:rsidR="00CB2B44" w:rsidRDefault="00CB2B44" w:rsidP="00985821">
      <w:pPr>
        <w:jc w:val="both"/>
        <w:rPr>
          <w:szCs w:val="22"/>
        </w:rPr>
      </w:pPr>
    </w:p>
    <w:p w14:paraId="62617B76" w14:textId="1BBA6A62" w:rsidR="00D826C6" w:rsidRDefault="00D826C6" w:rsidP="00985821">
      <w:pPr>
        <w:jc w:val="both"/>
        <w:rPr>
          <w:szCs w:val="22"/>
        </w:rPr>
      </w:pPr>
      <w:r>
        <w:rPr>
          <w:szCs w:val="22"/>
        </w:rPr>
        <w:t>SP#2</w:t>
      </w:r>
    </w:p>
    <w:p w14:paraId="602F9029" w14:textId="77777777" w:rsidR="00D826C6" w:rsidRDefault="00D826C6" w:rsidP="00985821">
      <w:pPr>
        <w:jc w:val="both"/>
        <w:rPr>
          <w:szCs w:val="22"/>
        </w:rPr>
      </w:pPr>
    </w:p>
    <w:p w14:paraId="664E819A" w14:textId="3368947C" w:rsidR="00D826C6" w:rsidRDefault="00D826C6" w:rsidP="00D826C6">
      <w:pPr>
        <w:jc w:val="both"/>
        <w:rPr>
          <w:szCs w:val="22"/>
        </w:rPr>
      </w:pPr>
      <w:r w:rsidRPr="00D826C6">
        <w:rPr>
          <w:szCs w:val="22"/>
        </w:rPr>
        <w:t>Do you agree that an AP in an AP MLD shall provide BSS specific parameters update indication for one or mo</w:t>
      </w:r>
      <w:r>
        <w:rPr>
          <w:szCs w:val="22"/>
        </w:rPr>
        <w:t>re other APs in the same AP MLD</w:t>
      </w:r>
      <w:r w:rsidR="00E9228E">
        <w:rPr>
          <w:szCs w:val="22"/>
        </w:rPr>
        <w:t>?</w:t>
      </w:r>
    </w:p>
    <w:p w14:paraId="514EBAAA" w14:textId="6CCEEE73" w:rsidR="00CB2B44" w:rsidRDefault="00D826C6" w:rsidP="00D826C6">
      <w:pPr>
        <w:pStyle w:val="ListParagraph"/>
        <w:numPr>
          <w:ilvl w:val="0"/>
          <w:numId w:val="79"/>
        </w:numPr>
        <w:jc w:val="both"/>
        <w:rPr>
          <w:szCs w:val="22"/>
        </w:rPr>
      </w:pPr>
      <w:r w:rsidRPr="00D826C6">
        <w:rPr>
          <w:szCs w:val="22"/>
        </w:rPr>
        <w:t>The detail for BSS specific parameters update indication is TBD</w:t>
      </w:r>
    </w:p>
    <w:p w14:paraId="0E884D40" w14:textId="77777777" w:rsidR="00D826C6" w:rsidRDefault="00D826C6" w:rsidP="00D826C6">
      <w:pPr>
        <w:jc w:val="both"/>
        <w:rPr>
          <w:szCs w:val="22"/>
        </w:rPr>
      </w:pPr>
    </w:p>
    <w:p w14:paraId="50F037C5" w14:textId="3BA6AE58" w:rsidR="00D826C6" w:rsidRPr="00D826C6" w:rsidRDefault="00D826C6" w:rsidP="00D826C6">
      <w:pPr>
        <w:jc w:val="both"/>
        <w:rPr>
          <w:szCs w:val="22"/>
        </w:rPr>
      </w:pPr>
      <w:r w:rsidRPr="00D826C6">
        <w:rPr>
          <w:szCs w:val="22"/>
          <w:highlight w:val="green"/>
        </w:rPr>
        <w:t>Y/N/A: 39/6/25</w:t>
      </w:r>
    </w:p>
    <w:p w14:paraId="2894B747" w14:textId="0ABA07AF" w:rsidR="00D826C6" w:rsidRPr="00942FE6" w:rsidRDefault="00D826C6" w:rsidP="00D826C6">
      <w:pPr>
        <w:jc w:val="both"/>
        <w:rPr>
          <w:b/>
        </w:rPr>
      </w:pPr>
      <w:r>
        <w:rPr>
          <w:b/>
        </w:rPr>
        <w:t xml:space="preserve">Straw poll #59 </w:t>
      </w:r>
      <w:r w:rsidRPr="006366A0">
        <w:rPr>
          <w:b/>
          <w:i/>
        </w:rPr>
        <w:t>[#SP</w:t>
      </w:r>
      <w:r>
        <w:rPr>
          <w:b/>
          <w:i/>
        </w:rPr>
        <w:t>59</w:t>
      </w:r>
      <w:r w:rsidRPr="006366A0">
        <w:rPr>
          <w:b/>
          <w:i/>
        </w:rPr>
        <w:t>]</w:t>
      </w:r>
    </w:p>
    <w:p w14:paraId="712A650B" w14:textId="77777777" w:rsidR="004A6D01" w:rsidRDefault="004A6D01" w:rsidP="00985821">
      <w:pPr>
        <w:jc w:val="both"/>
        <w:rPr>
          <w:szCs w:val="22"/>
        </w:rPr>
      </w:pPr>
    </w:p>
    <w:p w14:paraId="22AE8D28" w14:textId="77777777" w:rsidR="00507848" w:rsidRDefault="00507848" w:rsidP="00985821">
      <w:pPr>
        <w:jc w:val="both"/>
        <w:rPr>
          <w:szCs w:val="22"/>
        </w:rPr>
      </w:pPr>
    </w:p>
    <w:p w14:paraId="74FD6696" w14:textId="79862387" w:rsidR="00507848" w:rsidRDefault="00507848" w:rsidP="00985821">
      <w:pPr>
        <w:jc w:val="both"/>
        <w:rPr>
          <w:szCs w:val="22"/>
        </w:rPr>
      </w:pPr>
      <w:r>
        <w:rPr>
          <w:szCs w:val="22"/>
        </w:rPr>
        <w:t>SP#3</w:t>
      </w:r>
    </w:p>
    <w:p w14:paraId="6F1E53EA" w14:textId="77777777" w:rsidR="00507848" w:rsidRDefault="00507848" w:rsidP="00985821">
      <w:pPr>
        <w:jc w:val="both"/>
        <w:rPr>
          <w:szCs w:val="22"/>
        </w:rPr>
      </w:pPr>
    </w:p>
    <w:p w14:paraId="26E2098D" w14:textId="77777777" w:rsidR="00E9228E" w:rsidRDefault="00E9228E" w:rsidP="00E9228E">
      <w:pPr>
        <w:jc w:val="both"/>
        <w:rPr>
          <w:szCs w:val="22"/>
        </w:rPr>
      </w:pPr>
      <w:r w:rsidRPr="00E9228E">
        <w:rPr>
          <w:szCs w:val="22"/>
        </w:rPr>
        <w:t>Do you agree that an AP in an AP MLD shall provide DL traffic notification for one or more other APs in the same AP MLD if TID-to-Link Mapping is established</w:t>
      </w:r>
      <w:r>
        <w:rPr>
          <w:szCs w:val="22"/>
        </w:rPr>
        <w:t>?</w:t>
      </w:r>
    </w:p>
    <w:p w14:paraId="46BCD038" w14:textId="48952743" w:rsidR="00507848" w:rsidRPr="00E9228E" w:rsidRDefault="00E9228E" w:rsidP="00E9228E">
      <w:pPr>
        <w:pStyle w:val="ListParagraph"/>
        <w:numPr>
          <w:ilvl w:val="0"/>
          <w:numId w:val="79"/>
        </w:numPr>
        <w:jc w:val="both"/>
        <w:rPr>
          <w:szCs w:val="22"/>
        </w:rPr>
      </w:pPr>
      <w:r w:rsidRPr="00E9228E">
        <w:rPr>
          <w:szCs w:val="22"/>
        </w:rPr>
        <w:t>The detail for DL traffic notification is TBD</w:t>
      </w:r>
    </w:p>
    <w:p w14:paraId="0EDDCC7A" w14:textId="77777777" w:rsidR="00507848" w:rsidRDefault="00507848" w:rsidP="00985821">
      <w:pPr>
        <w:jc w:val="both"/>
        <w:rPr>
          <w:szCs w:val="22"/>
        </w:rPr>
      </w:pPr>
    </w:p>
    <w:p w14:paraId="273B6A32" w14:textId="58686722" w:rsidR="00507848" w:rsidRDefault="00E9228E" w:rsidP="00985821">
      <w:pPr>
        <w:jc w:val="both"/>
        <w:rPr>
          <w:szCs w:val="22"/>
        </w:rPr>
      </w:pPr>
      <w:r w:rsidRPr="00E9228E">
        <w:rPr>
          <w:szCs w:val="22"/>
          <w:highlight w:val="red"/>
        </w:rPr>
        <w:t>Y/N/A: 26/10/32</w:t>
      </w:r>
    </w:p>
    <w:p w14:paraId="3849697B" w14:textId="33F04489" w:rsidR="00E9228E" w:rsidRDefault="00E9228E">
      <w:pPr>
        <w:rPr>
          <w:szCs w:val="22"/>
        </w:rPr>
      </w:pPr>
      <w:r>
        <w:rPr>
          <w:szCs w:val="22"/>
        </w:rPr>
        <w:br w:type="page"/>
      </w:r>
    </w:p>
    <w:p w14:paraId="238201C1" w14:textId="03418196" w:rsidR="00E9228E" w:rsidRDefault="00E9228E" w:rsidP="00985821">
      <w:pPr>
        <w:jc w:val="both"/>
        <w:rPr>
          <w:szCs w:val="22"/>
        </w:rPr>
      </w:pPr>
      <w:r>
        <w:rPr>
          <w:szCs w:val="22"/>
        </w:rPr>
        <w:lastRenderedPageBreak/>
        <w:t>SP#4</w:t>
      </w:r>
    </w:p>
    <w:p w14:paraId="1DCAAC52" w14:textId="77777777" w:rsidR="00E9228E" w:rsidRDefault="00E9228E" w:rsidP="00985821">
      <w:pPr>
        <w:jc w:val="both"/>
        <w:rPr>
          <w:szCs w:val="22"/>
        </w:rPr>
      </w:pPr>
    </w:p>
    <w:p w14:paraId="13A66BDB" w14:textId="12B3913C" w:rsidR="00A852A7" w:rsidRDefault="00A852A7" w:rsidP="00985821">
      <w:pPr>
        <w:jc w:val="both"/>
        <w:rPr>
          <w:szCs w:val="22"/>
        </w:rPr>
      </w:pPr>
      <w:r w:rsidRPr="00A852A7">
        <w:rPr>
          <w:szCs w:val="22"/>
        </w:rPr>
        <w:t>Do you agree that the individual TWT agreement(s) could be set up on a setup link for more than one setup link?</w:t>
      </w:r>
    </w:p>
    <w:p w14:paraId="3D18DE20" w14:textId="77777777" w:rsidR="00A852A7" w:rsidRPr="00A852A7" w:rsidRDefault="00A852A7" w:rsidP="00985821">
      <w:pPr>
        <w:jc w:val="both"/>
        <w:rPr>
          <w:szCs w:val="22"/>
          <w:lang w:val="en-US"/>
        </w:rPr>
      </w:pPr>
    </w:p>
    <w:p w14:paraId="3B0FF2E1" w14:textId="2F90D494" w:rsidR="00A852A7" w:rsidRPr="00D826C6" w:rsidRDefault="00A852A7" w:rsidP="00A852A7">
      <w:pPr>
        <w:jc w:val="both"/>
        <w:rPr>
          <w:szCs w:val="22"/>
        </w:rPr>
      </w:pPr>
      <w:r w:rsidRPr="00A852A7">
        <w:rPr>
          <w:szCs w:val="22"/>
          <w:highlight w:val="green"/>
        </w:rPr>
        <w:t>Y/N/A: 34/8/21</w:t>
      </w:r>
    </w:p>
    <w:p w14:paraId="6DE5883D" w14:textId="4A029B32" w:rsidR="00A852A7" w:rsidRPr="00942FE6" w:rsidRDefault="00A852A7" w:rsidP="00A852A7">
      <w:pPr>
        <w:jc w:val="both"/>
        <w:rPr>
          <w:b/>
        </w:rPr>
      </w:pPr>
      <w:r>
        <w:rPr>
          <w:b/>
        </w:rPr>
        <w:t xml:space="preserve">Straw poll #60 </w:t>
      </w:r>
      <w:r w:rsidRPr="006366A0">
        <w:rPr>
          <w:b/>
          <w:i/>
        </w:rPr>
        <w:t>[#SP</w:t>
      </w:r>
      <w:r>
        <w:rPr>
          <w:b/>
          <w:i/>
        </w:rPr>
        <w:t>60</w:t>
      </w:r>
      <w:r w:rsidRPr="006366A0">
        <w:rPr>
          <w:b/>
          <w:i/>
        </w:rPr>
        <w:t>]</w:t>
      </w:r>
    </w:p>
    <w:p w14:paraId="1A9E735C" w14:textId="77777777" w:rsidR="00A852A7" w:rsidRDefault="00A852A7" w:rsidP="00985821">
      <w:pPr>
        <w:jc w:val="both"/>
        <w:rPr>
          <w:szCs w:val="22"/>
        </w:rPr>
      </w:pPr>
    </w:p>
    <w:p w14:paraId="16F41E29" w14:textId="77777777" w:rsidR="00E9228E" w:rsidRDefault="00E9228E" w:rsidP="00985821">
      <w:pPr>
        <w:jc w:val="both"/>
        <w:rPr>
          <w:szCs w:val="22"/>
        </w:rPr>
      </w:pPr>
    </w:p>
    <w:p w14:paraId="6908360A" w14:textId="718FB6E2" w:rsidR="00C33D3D" w:rsidRDefault="00C33D3D" w:rsidP="00985821">
      <w:pPr>
        <w:jc w:val="both"/>
        <w:rPr>
          <w:szCs w:val="22"/>
        </w:rPr>
      </w:pPr>
      <w:r>
        <w:rPr>
          <w:szCs w:val="22"/>
        </w:rPr>
        <w:t>SP#5</w:t>
      </w:r>
    </w:p>
    <w:p w14:paraId="7F40BC96" w14:textId="77777777" w:rsidR="00C33D3D" w:rsidRDefault="00C33D3D" w:rsidP="00985821">
      <w:pPr>
        <w:jc w:val="both"/>
        <w:rPr>
          <w:szCs w:val="22"/>
        </w:rPr>
      </w:pPr>
    </w:p>
    <w:p w14:paraId="49338331" w14:textId="77777777" w:rsidR="00C33D3D" w:rsidRDefault="00C33D3D" w:rsidP="00C33D3D">
      <w:pPr>
        <w:jc w:val="both"/>
        <w:rPr>
          <w:szCs w:val="22"/>
        </w:rPr>
      </w:pPr>
      <w:r w:rsidRPr="00C33D3D">
        <w:rPr>
          <w:szCs w:val="22"/>
        </w:rPr>
        <w:t>Do you agree that each non-AP MLD should select one link to monitor DL traffic indication and BSS parameter update</w:t>
      </w:r>
      <w:r>
        <w:rPr>
          <w:szCs w:val="22"/>
        </w:rPr>
        <w:t>?</w:t>
      </w:r>
    </w:p>
    <w:p w14:paraId="16C28D89" w14:textId="583CB7C8" w:rsidR="00C33D3D" w:rsidRDefault="00C33D3D" w:rsidP="00C33D3D">
      <w:pPr>
        <w:pStyle w:val="ListParagraph"/>
        <w:numPr>
          <w:ilvl w:val="0"/>
          <w:numId w:val="79"/>
        </w:numPr>
        <w:jc w:val="both"/>
        <w:rPr>
          <w:szCs w:val="22"/>
        </w:rPr>
      </w:pPr>
      <w:r w:rsidRPr="00C33D3D">
        <w:rPr>
          <w:szCs w:val="22"/>
        </w:rPr>
        <w:t>Whether the non-AP MLD provides the notification of the selected link to the AP MLD and the detailed notification are TBD</w:t>
      </w:r>
    </w:p>
    <w:p w14:paraId="20FAEB61" w14:textId="77777777" w:rsidR="00C33D3D" w:rsidRDefault="00C33D3D" w:rsidP="00C33D3D">
      <w:pPr>
        <w:jc w:val="both"/>
        <w:rPr>
          <w:szCs w:val="22"/>
        </w:rPr>
      </w:pPr>
    </w:p>
    <w:p w14:paraId="4E5BA99A" w14:textId="27D8EEF8" w:rsidR="00C33D3D" w:rsidRDefault="00C33D3D" w:rsidP="00C33D3D">
      <w:pPr>
        <w:jc w:val="both"/>
        <w:rPr>
          <w:szCs w:val="22"/>
        </w:rPr>
      </w:pPr>
      <w:r w:rsidRPr="00C33D3D">
        <w:rPr>
          <w:szCs w:val="22"/>
          <w:highlight w:val="red"/>
        </w:rPr>
        <w:t>Y/N/A: 17/20/27</w:t>
      </w:r>
    </w:p>
    <w:p w14:paraId="17FB898F" w14:textId="77777777" w:rsidR="00C33D3D" w:rsidRDefault="00C33D3D" w:rsidP="00C33D3D">
      <w:pPr>
        <w:jc w:val="both"/>
        <w:rPr>
          <w:szCs w:val="22"/>
        </w:rPr>
      </w:pPr>
    </w:p>
    <w:p w14:paraId="5F339622" w14:textId="77777777" w:rsidR="00C33D3D" w:rsidRDefault="00C33D3D" w:rsidP="00C33D3D">
      <w:pPr>
        <w:jc w:val="both"/>
        <w:rPr>
          <w:szCs w:val="22"/>
        </w:rPr>
      </w:pPr>
    </w:p>
    <w:p w14:paraId="7505846E" w14:textId="39AB0A3F" w:rsidR="00C33D3D" w:rsidRPr="0062762D" w:rsidRDefault="00C33D3D" w:rsidP="00C33D3D">
      <w:pPr>
        <w:jc w:val="both"/>
        <w:rPr>
          <w:b/>
          <w:szCs w:val="22"/>
        </w:rPr>
      </w:pPr>
      <w:r w:rsidRPr="0062762D">
        <w:rPr>
          <w:b/>
          <w:szCs w:val="22"/>
        </w:rPr>
        <w:t>20/0066r3 (Multi-link TIM, Young Hoon Kwon, NXP)</w:t>
      </w:r>
    </w:p>
    <w:p w14:paraId="3B40A29C" w14:textId="77777777" w:rsidR="00C33D3D" w:rsidRDefault="00C33D3D" w:rsidP="00C33D3D">
      <w:pPr>
        <w:jc w:val="both"/>
        <w:rPr>
          <w:szCs w:val="22"/>
        </w:rPr>
      </w:pPr>
    </w:p>
    <w:p w14:paraId="30FFA3C5" w14:textId="398FA065" w:rsidR="00C33D3D" w:rsidRDefault="00C33D3D" w:rsidP="00C33D3D">
      <w:pPr>
        <w:jc w:val="both"/>
        <w:rPr>
          <w:szCs w:val="22"/>
        </w:rPr>
      </w:pPr>
      <w:r>
        <w:rPr>
          <w:szCs w:val="22"/>
        </w:rPr>
        <w:t>SP#1</w:t>
      </w:r>
    </w:p>
    <w:p w14:paraId="7DDD9AFC" w14:textId="77777777" w:rsidR="00C33D3D" w:rsidRDefault="00C33D3D" w:rsidP="00C33D3D">
      <w:pPr>
        <w:jc w:val="both"/>
        <w:rPr>
          <w:szCs w:val="22"/>
        </w:rPr>
      </w:pPr>
    </w:p>
    <w:p w14:paraId="000411F8" w14:textId="77777777" w:rsidR="0062762D" w:rsidRDefault="0062762D" w:rsidP="0062762D">
      <w:pPr>
        <w:jc w:val="both"/>
        <w:rPr>
          <w:szCs w:val="22"/>
          <w:lang w:val="en-US"/>
        </w:rPr>
      </w:pPr>
      <w:r w:rsidRPr="0062762D">
        <w:rPr>
          <w:szCs w:val="22"/>
          <w:lang w:val="en-US"/>
        </w:rPr>
        <w:t>Do you agree to a</w:t>
      </w:r>
      <w:r>
        <w:rPr>
          <w:szCs w:val="22"/>
          <w:lang w:val="en-US"/>
        </w:rPr>
        <w:t xml:space="preserve">dd the following to 11be SFD:  </w:t>
      </w:r>
    </w:p>
    <w:p w14:paraId="0A57F6A3" w14:textId="373213C9" w:rsidR="00C33D3D" w:rsidRPr="0062762D" w:rsidRDefault="0062762D" w:rsidP="0062762D">
      <w:pPr>
        <w:pStyle w:val="ListParagraph"/>
        <w:numPr>
          <w:ilvl w:val="0"/>
          <w:numId w:val="79"/>
        </w:numPr>
        <w:jc w:val="both"/>
        <w:rPr>
          <w:szCs w:val="22"/>
          <w:lang w:val="en-US"/>
        </w:rPr>
      </w:pPr>
      <w:r w:rsidRPr="0062762D">
        <w:rPr>
          <w:szCs w:val="22"/>
          <w:lang w:val="en-US"/>
        </w:rPr>
        <w:t>A bit in a partial virtual bitmap of a TIM element that corresponds to a non-AP MLD is set to 1 if any individually addressed BUs for the non-AP MLD are buffered by the AP MLD.</w:t>
      </w:r>
    </w:p>
    <w:p w14:paraId="1527B873" w14:textId="77777777" w:rsidR="00C33D3D" w:rsidRDefault="00C33D3D" w:rsidP="00C33D3D">
      <w:pPr>
        <w:jc w:val="both"/>
        <w:rPr>
          <w:szCs w:val="22"/>
        </w:rPr>
      </w:pPr>
    </w:p>
    <w:p w14:paraId="30E55DFB" w14:textId="052B77EE" w:rsidR="0062762D" w:rsidRPr="00D826C6" w:rsidRDefault="0062762D" w:rsidP="0062762D">
      <w:pPr>
        <w:jc w:val="both"/>
        <w:rPr>
          <w:szCs w:val="22"/>
        </w:rPr>
      </w:pPr>
      <w:r w:rsidRPr="00A852A7">
        <w:rPr>
          <w:szCs w:val="22"/>
          <w:highlight w:val="green"/>
        </w:rPr>
        <w:t>Y/N/A:</w:t>
      </w:r>
      <w:r>
        <w:rPr>
          <w:szCs w:val="22"/>
          <w:highlight w:val="green"/>
        </w:rPr>
        <w:t xml:space="preserve"> 41</w:t>
      </w:r>
      <w:r w:rsidRPr="00A852A7">
        <w:rPr>
          <w:szCs w:val="22"/>
          <w:highlight w:val="green"/>
        </w:rPr>
        <w:t>/</w:t>
      </w:r>
      <w:r>
        <w:rPr>
          <w:szCs w:val="22"/>
          <w:highlight w:val="green"/>
        </w:rPr>
        <w:t>1</w:t>
      </w:r>
      <w:r w:rsidRPr="00A852A7">
        <w:rPr>
          <w:szCs w:val="22"/>
          <w:highlight w:val="green"/>
        </w:rPr>
        <w:t>/</w:t>
      </w:r>
      <w:r>
        <w:rPr>
          <w:szCs w:val="22"/>
          <w:highlight w:val="green"/>
        </w:rPr>
        <w:t>19</w:t>
      </w:r>
    </w:p>
    <w:p w14:paraId="6A532366" w14:textId="144CE221" w:rsidR="0062762D" w:rsidRPr="00942FE6" w:rsidRDefault="0062762D" w:rsidP="0062762D">
      <w:pPr>
        <w:jc w:val="both"/>
        <w:rPr>
          <w:b/>
        </w:rPr>
      </w:pPr>
      <w:r>
        <w:rPr>
          <w:b/>
        </w:rPr>
        <w:t xml:space="preserve">Straw poll #61 </w:t>
      </w:r>
      <w:r w:rsidRPr="006366A0">
        <w:rPr>
          <w:b/>
          <w:i/>
        </w:rPr>
        <w:t>[#SP</w:t>
      </w:r>
      <w:r>
        <w:rPr>
          <w:b/>
          <w:i/>
        </w:rPr>
        <w:t>61</w:t>
      </w:r>
      <w:r w:rsidRPr="006366A0">
        <w:rPr>
          <w:b/>
          <w:i/>
        </w:rPr>
        <w:t>]</w:t>
      </w:r>
    </w:p>
    <w:p w14:paraId="6636B285" w14:textId="77777777" w:rsidR="0062762D" w:rsidRDefault="0062762D" w:rsidP="00C33D3D">
      <w:pPr>
        <w:jc w:val="both"/>
        <w:rPr>
          <w:szCs w:val="22"/>
        </w:rPr>
      </w:pPr>
    </w:p>
    <w:p w14:paraId="06859E3C" w14:textId="77777777" w:rsidR="0062762D" w:rsidRDefault="0062762D" w:rsidP="00C33D3D">
      <w:pPr>
        <w:jc w:val="both"/>
        <w:rPr>
          <w:szCs w:val="22"/>
        </w:rPr>
      </w:pPr>
    </w:p>
    <w:p w14:paraId="0C69B2E6" w14:textId="5B91896B" w:rsidR="00242D63" w:rsidRDefault="00242D63" w:rsidP="00C33D3D">
      <w:pPr>
        <w:jc w:val="both"/>
        <w:rPr>
          <w:szCs w:val="22"/>
        </w:rPr>
      </w:pPr>
      <w:r>
        <w:rPr>
          <w:szCs w:val="22"/>
        </w:rPr>
        <w:t>SP#2</w:t>
      </w:r>
    </w:p>
    <w:p w14:paraId="7FAE44C7" w14:textId="77777777" w:rsidR="00242D63" w:rsidRDefault="00242D63" w:rsidP="00C33D3D">
      <w:pPr>
        <w:jc w:val="both"/>
        <w:rPr>
          <w:szCs w:val="22"/>
        </w:rPr>
      </w:pPr>
    </w:p>
    <w:p w14:paraId="29C01D5F" w14:textId="77777777" w:rsidR="002C7713" w:rsidRDefault="002C7713" w:rsidP="002C7713">
      <w:pPr>
        <w:jc w:val="both"/>
        <w:rPr>
          <w:szCs w:val="22"/>
        </w:rPr>
      </w:pPr>
      <w:r w:rsidRPr="002C7713">
        <w:rPr>
          <w:szCs w:val="22"/>
        </w:rPr>
        <w:t>Do you agree to a</w:t>
      </w:r>
      <w:r>
        <w:rPr>
          <w:szCs w:val="22"/>
        </w:rPr>
        <w:t xml:space="preserve">dd the following to 11be SFD:  </w:t>
      </w:r>
    </w:p>
    <w:p w14:paraId="3F52914D" w14:textId="4A339F5A" w:rsidR="00242D63" w:rsidRPr="002C7713" w:rsidRDefault="002C7713" w:rsidP="002C7713">
      <w:pPr>
        <w:pStyle w:val="ListParagraph"/>
        <w:numPr>
          <w:ilvl w:val="0"/>
          <w:numId w:val="79"/>
        </w:numPr>
        <w:jc w:val="both"/>
        <w:rPr>
          <w:szCs w:val="22"/>
        </w:rPr>
      </w:pPr>
      <w:r w:rsidRPr="002C7713">
        <w:rPr>
          <w:szCs w:val="22"/>
        </w:rPr>
        <w:t>When a non-AP MLD made a multi-link setup with an AP MLD, one AID is assigned to the non-AP MLD across all links.</w:t>
      </w:r>
    </w:p>
    <w:p w14:paraId="1AB8A634" w14:textId="77777777" w:rsidR="00242D63" w:rsidRDefault="00242D63" w:rsidP="00C33D3D">
      <w:pPr>
        <w:jc w:val="both"/>
        <w:rPr>
          <w:szCs w:val="22"/>
        </w:rPr>
      </w:pPr>
    </w:p>
    <w:p w14:paraId="06BBAD6C" w14:textId="6780D268" w:rsidR="002C7713" w:rsidRDefault="002C7713" w:rsidP="00C33D3D">
      <w:pPr>
        <w:jc w:val="both"/>
        <w:rPr>
          <w:szCs w:val="22"/>
        </w:rPr>
      </w:pPr>
      <w:r w:rsidRPr="002C7713">
        <w:rPr>
          <w:szCs w:val="22"/>
          <w:highlight w:val="green"/>
        </w:rPr>
        <w:t>Y/N/A: 35/4/26</w:t>
      </w:r>
    </w:p>
    <w:p w14:paraId="31DE9DC1" w14:textId="3E6FD25F" w:rsidR="00242D63" w:rsidRPr="00942FE6" w:rsidRDefault="00242D63" w:rsidP="00242D63">
      <w:pPr>
        <w:jc w:val="both"/>
        <w:rPr>
          <w:b/>
        </w:rPr>
      </w:pPr>
      <w:r>
        <w:rPr>
          <w:b/>
        </w:rPr>
        <w:t>Straw poll #6</w:t>
      </w:r>
      <w:r w:rsidR="002C7713">
        <w:rPr>
          <w:b/>
        </w:rPr>
        <w:t>2</w:t>
      </w:r>
      <w:r>
        <w:rPr>
          <w:b/>
        </w:rPr>
        <w:t xml:space="preserve"> </w:t>
      </w:r>
      <w:r w:rsidRPr="006366A0">
        <w:rPr>
          <w:b/>
          <w:i/>
        </w:rPr>
        <w:t>[#SP</w:t>
      </w:r>
      <w:r>
        <w:rPr>
          <w:b/>
          <w:i/>
        </w:rPr>
        <w:t>62</w:t>
      </w:r>
      <w:r w:rsidRPr="006366A0">
        <w:rPr>
          <w:b/>
          <w:i/>
        </w:rPr>
        <w:t>]</w:t>
      </w:r>
    </w:p>
    <w:p w14:paraId="222B230C" w14:textId="77777777" w:rsidR="00242D63" w:rsidRPr="00C33D3D" w:rsidRDefault="00242D63" w:rsidP="00C33D3D">
      <w:pPr>
        <w:jc w:val="both"/>
        <w:rPr>
          <w:szCs w:val="22"/>
        </w:rPr>
      </w:pPr>
    </w:p>
    <w:p w14:paraId="3F109D86" w14:textId="1BBC4014" w:rsidR="00C54BCD" w:rsidRDefault="00C54BCD" w:rsidP="00985821">
      <w:pPr>
        <w:jc w:val="both"/>
        <w:rPr>
          <w:szCs w:val="22"/>
        </w:rPr>
      </w:pPr>
      <w:r>
        <w:rPr>
          <w:szCs w:val="22"/>
        </w:rPr>
        <w:t>Reference:</w:t>
      </w:r>
      <w:r w:rsidR="00773C03">
        <w:rPr>
          <w:szCs w:val="22"/>
        </w:rPr>
        <w:t xml:space="preserve">  11-20-0777-05</w:t>
      </w:r>
      <w:r w:rsidR="00773C03" w:rsidRPr="00773C03">
        <w:rPr>
          <w:szCs w:val="22"/>
        </w:rPr>
        <w:t>-00be-minutes-for-tgbe-mac-ad-hoc-teleconferences-may-and-july-2020</w:t>
      </w:r>
    </w:p>
    <w:p w14:paraId="74A566FB" w14:textId="77777777" w:rsidR="00A14638" w:rsidRDefault="00A14638">
      <w:pPr>
        <w:rPr>
          <w:rFonts w:ascii="Arial" w:hAnsi="Arial"/>
          <w:b/>
          <w:sz w:val="28"/>
          <w:lang w:val="en-US"/>
        </w:rPr>
      </w:pPr>
      <w:r>
        <w:rPr>
          <w:lang w:val="en-US"/>
        </w:rPr>
        <w:br w:type="page"/>
      </w:r>
    </w:p>
    <w:p w14:paraId="0EA89A6E" w14:textId="08926E7D" w:rsidR="00C54BCD" w:rsidRPr="005758D1" w:rsidRDefault="00C54BCD" w:rsidP="00C54BCD">
      <w:pPr>
        <w:pStyle w:val="Heading2"/>
        <w:rPr>
          <w:u w:val="none"/>
          <w:lang w:val="en-US"/>
        </w:rPr>
      </w:pPr>
      <w:bookmarkStart w:id="1899" w:name="_Toc42188704"/>
      <w:r>
        <w:rPr>
          <w:u w:val="none"/>
          <w:lang w:val="en-US"/>
        </w:rPr>
        <w:lastRenderedPageBreak/>
        <w:t>June 3 (PHY):  5</w:t>
      </w:r>
      <w:r w:rsidRPr="005758D1">
        <w:rPr>
          <w:u w:val="none"/>
          <w:lang w:val="en-US"/>
        </w:rPr>
        <w:t xml:space="preserve"> </w:t>
      </w:r>
      <w:r>
        <w:rPr>
          <w:u w:val="none"/>
          <w:lang w:val="en-US"/>
        </w:rPr>
        <w:t>SPs</w:t>
      </w:r>
      <w:bookmarkEnd w:id="1899"/>
    </w:p>
    <w:p w14:paraId="2034EC29" w14:textId="77777777" w:rsidR="00C54BCD" w:rsidRDefault="00C54BCD" w:rsidP="00C54BCD">
      <w:pPr>
        <w:jc w:val="both"/>
        <w:rPr>
          <w:szCs w:val="22"/>
        </w:rPr>
      </w:pPr>
    </w:p>
    <w:p w14:paraId="24DF3930" w14:textId="77777777" w:rsidR="00A14638" w:rsidRPr="00A14638" w:rsidRDefault="00A14638" w:rsidP="00C54BCD">
      <w:pPr>
        <w:jc w:val="both"/>
        <w:rPr>
          <w:b/>
          <w:szCs w:val="22"/>
        </w:rPr>
      </w:pPr>
      <w:r w:rsidRPr="00A14638">
        <w:rPr>
          <w:b/>
          <w:szCs w:val="22"/>
        </w:rPr>
        <w:t>20/0462r0 (11be BA Indication, Po-Kai Huang, Intel)</w:t>
      </w:r>
    </w:p>
    <w:p w14:paraId="680699D3" w14:textId="76DEE449" w:rsidR="00C54BCD" w:rsidRDefault="00A14638" w:rsidP="00C54BCD">
      <w:pPr>
        <w:jc w:val="both"/>
        <w:rPr>
          <w:szCs w:val="22"/>
        </w:rPr>
      </w:pPr>
      <w:r>
        <w:rPr>
          <w:szCs w:val="22"/>
        </w:rPr>
        <w:br/>
        <w:t>SP#1</w:t>
      </w:r>
    </w:p>
    <w:p w14:paraId="17DB3D5A" w14:textId="77777777" w:rsidR="00A14638" w:rsidRDefault="00A14638" w:rsidP="00C54BCD">
      <w:pPr>
        <w:jc w:val="both"/>
        <w:rPr>
          <w:szCs w:val="22"/>
        </w:rPr>
      </w:pPr>
    </w:p>
    <w:p w14:paraId="0F394C48" w14:textId="77777777" w:rsidR="00A14638" w:rsidRDefault="00A14638" w:rsidP="00A14638">
      <w:pPr>
        <w:jc w:val="both"/>
        <w:rPr>
          <w:szCs w:val="22"/>
        </w:rPr>
      </w:pPr>
      <w:r w:rsidRPr="00A14638">
        <w:rPr>
          <w:szCs w:val="22"/>
        </w:rPr>
        <w:t>Do you support to design a mechanism for the originator of a BlockAck negotiation of a TID to indicate to the recipient the range of reported rec</w:t>
      </w:r>
      <w:r>
        <w:rPr>
          <w:szCs w:val="22"/>
        </w:rPr>
        <w:t>eived status of a solicited BA?</w:t>
      </w:r>
    </w:p>
    <w:p w14:paraId="60482CCF" w14:textId="243028D8" w:rsidR="00C54BCD" w:rsidRDefault="00A14638" w:rsidP="00A14638">
      <w:pPr>
        <w:pStyle w:val="ListParagraph"/>
        <w:numPr>
          <w:ilvl w:val="0"/>
          <w:numId w:val="79"/>
        </w:numPr>
        <w:jc w:val="both"/>
        <w:rPr>
          <w:szCs w:val="22"/>
        </w:rPr>
      </w:pPr>
      <w:r w:rsidRPr="00A14638">
        <w:rPr>
          <w:szCs w:val="22"/>
        </w:rPr>
        <w:t>if supported by the recipient, it is supported for all negotiated buffer sizes</w:t>
      </w:r>
    </w:p>
    <w:p w14:paraId="6DB43481" w14:textId="77777777" w:rsidR="00A14638" w:rsidRDefault="00A14638" w:rsidP="00A14638">
      <w:pPr>
        <w:jc w:val="both"/>
        <w:rPr>
          <w:szCs w:val="22"/>
        </w:rPr>
      </w:pPr>
    </w:p>
    <w:p w14:paraId="60B4D218" w14:textId="5F9950FD" w:rsidR="00A14638" w:rsidRDefault="00A14638" w:rsidP="00A14638">
      <w:pPr>
        <w:jc w:val="both"/>
        <w:rPr>
          <w:szCs w:val="22"/>
        </w:rPr>
      </w:pPr>
      <w:r w:rsidRPr="00A14638">
        <w:rPr>
          <w:szCs w:val="22"/>
          <w:highlight w:val="red"/>
        </w:rPr>
        <w:t>Y/N/A: 25/12/34</w:t>
      </w:r>
    </w:p>
    <w:p w14:paraId="31B61BC3" w14:textId="77777777" w:rsidR="00A14638" w:rsidRDefault="00A14638" w:rsidP="00A14638">
      <w:pPr>
        <w:jc w:val="both"/>
        <w:rPr>
          <w:szCs w:val="22"/>
        </w:rPr>
      </w:pPr>
    </w:p>
    <w:p w14:paraId="7A751B64" w14:textId="77777777" w:rsidR="00A14638" w:rsidRDefault="00A14638" w:rsidP="00A14638">
      <w:pPr>
        <w:jc w:val="both"/>
        <w:rPr>
          <w:szCs w:val="22"/>
        </w:rPr>
      </w:pPr>
    </w:p>
    <w:p w14:paraId="60250B4A" w14:textId="0D1A5CB5" w:rsidR="00A14638" w:rsidRPr="00DC7532" w:rsidRDefault="00A14638" w:rsidP="00A14638">
      <w:pPr>
        <w:jc w:val="both"/>
        <w:rPr>
          <w:b/>
          <w:szCs w:val="22"/>
        </w:rPr>
      </w:pPr>
      <w:r w:rsidRPr="00DC7532">
        <w:rPr>
          <w:b/>
          <w:szCs w:val="22"/>
        </w:rPr>
        <w:t>20/0061r2 (BA Consideration, Liwen Chu, NXP)</w:t>
      </w:r>
    </w:p>
    <w:p w14:paraId="38576DC1" w14:textId="77777777" w:rsidR="00A14638" w:rsidRDefault="00A14638" w:rsidP="00A14638">
      <w:pPr>
        <w:jc w:val="both"/>
        <w:rPr>
          <w:szCs w:val="22"/>
        </w:rPr>
      </w:pPr>
    </w:p>
    <w:p w14:paraId="6C53B102" w14:textId="5400797D" w:rsidR="00A14638" w:rsidRDefault="00A14638" w:rsidP="00A14638">
      <w:pPr>
        <w:jc w:val="both"/>
        <w:rPr>
          <w:szCs w:val="22"/>
        </w:rPr>
      </w:pPr>
      <w:r>
        <w:rPr>
          <w:szCs w:val="22"/>
        </w:rPr>
        <w:t>SP#1</w:t>
      </w:r>
    </w:p>
    <w:p w14:paraId="450E6333" w14:textId="77777777" w:rsidR="00A14638" w:rsidRDefault="00A14638" w:rsidP="00A14638">
      <w:pPr>
        <w:jc w:val="both"/>
        <w:rPr>
          <w:szCs w:val="22"/>
        </w:rPr>
      </w:pPr>
    </w:p>
    <w:p w14:paraId="14B49F40" w14:textId="4917036F" w:rsidR="00A14638" w:rsidRDefault="005B7C74" w:rsidP="00A14638">
      <w:pPr>
        <w:jc w:val="both"/>
        <w:rPr>
          <w:szCs w:val="22"/>
        </w:rPr>
      </w:pPr>
      <w:r w:rsidRPr="005B7C74">
        <w:rPr>
          <w:szCs w:val="22"/>
        </w:rPr>
        <w:t>Do you support to allow an EHT STA to use HE SU PPDU to carry the solicited BA if the transmit time of HE SU PPDU is less than the PPDU duration of a non-HT PPDU containing the Control frame sent at the primary rate?</w:t>
      </w:r>
    </w:p>
    <w:p w14:paraId="693893EC" w14:textId="77777777" w:rsidR="00A14638" w:rsidRDefault="00A14638" w:rsidP="00A14638">
      <w:pPr>
        <w:jc w:val="both"/>
        <w:rPr>
          <w:szCs w:val="22"/>
        </w:rPr>
      </w:pPr>
    </w:p>
    <w:p w14:paraId="6AFA05F9" w14:textId="63D8E607" w:rsidR="005B7C74" w:rsidRDefault="005B7C74" w:rsidP="005B7C74">
      <w:pPr>
        <w:jc w:val="both"/>
        <w:rPr>
          <w:szCs w:val="22"/>
        </w:rPr>
      </w:pPr>
      <w:r w:rsidRPr="005B7C74">
        <w:rPr>
          <w:szCs w:val="22"/>
          <w:highlight w:val="green"/>
        </w:rPr>
        <w:t>Approved with unanimous consent</w:t>
      </w:r>
    </w:p>
    <w:p w14:paraId="14C407A7" w14:textId="267FC3D3" w:rsidR="005B7C74" w:rsidRPr="00942FE6" w:rsidRDefault="005B7C74" w:rsidP="005B7C74">
      <w:pPr>
        <w:jc w:val="both"/>
        <w:rPr>
          <w:b/>
        </w:rPr>
      </w:pPr>
      <w:r>
        <w:rPr>
          <w:b/>
        </w:rPr>
        <w:t xml:space="preserve">Straw poll #63 </w:t>
      </w:r>
      <w:r w:rsidRPr="006366A0">
        <w:rPr>
          <w:b/>
          <w:i/>
        </w:rPr>
        <w:t>[#SP</w:t>
      </w:r>
      <w:r>
        <w:rPr>
          <w:b/>
          <w:i/>
        </w:rPr>
        <w:t>63</w:t>
      </w:r>
      <w:r w:rsidRPr="006366A0">
        <w:rPr>
          <w:b/>
          <w:i/>
        </w:rPr>
        <w:t>]</w:t>
      </w:r>
    </w:p>
    <w:p w14:paraId="48E5CB65" w14:textId="77777777" w:rsidR="005B7C74" w:rsidRDefault="005B7C74" w:rsidP="00A14638">
      <w:pPr>
        <w:jc w:val="both"/>
        <w:rPr>
          <w:szCs w:val="22"/>
        </w:rPr>
      </w:pPr>
    </w:p>
    <w:p w14:paraId="549773C5" w14:textId="77777777" w:rsidR="005B7C74" w:rsidRDefault="005B7C74" w:rsidP="00A14638">
      <w:pPr>
        <w:jc w:val="both"/>
        <w:rPr>
          <w:szCs w:val="22"/>
        </w:rPr>
      </w:pPr>
    </w:p>
    <w:p w14:paraId="3D101259" w14:textId="0C468500" w:rsidR="00A14638" w:rsidRDefault="00DC7532" w:rsidP="00A14638">
      <w:pPr>
        <w:jc w:val="both"/>
        <w:rPr>
          <w:szCs w:val="22"/>
        </w:rPr>
      </w:pPr>
      <w:r>
        <w:rPr>
          <w:szCs w:val="22"/>
        </w:rPr>
        <w:t>SP#2</w:t>
      </w:r>
    </w:p>
    <w:p w14:paraId="108653B8" w14:textId="77777777" w:rsidR="00DC7532" w:rsidRDefault="00DC7532" w:rsidP="00A14638">
      <w:pPr>
        <w:jc w:val="both"/>
        <w:rPr>
          <w:szCs w:val="22"/>
        </w:rPr>
      </w:pPr>
    </w:p>
    <w:p w14:paraId="5775C6F9" w14:textId="295913CB" w:rsidR="00DC7532" w:rsidRPr="00DC7532" w:rsidRDefault="00DC7532" w:rsidP="00A14638">
      <w:pPr>
        <w:jc w:val="both"/>
        <w:rPr>
          <w:szCs w:val="22"/>
          <w:lang w:val="en-US"/>
        </w:rPr>
      </w:pPr>
      <w:r w:rsidRPr="00DC7532">
        <w:rPr>
          <w:szCs w:val="22"/>
          <w:lang w:val="en-US"/>
        </w:rPr>
        <w:t>Do you support to allow EHT SU PPDU to carry the solicited BA if the transmit time of EHT SU PPDU is less than the PPDU duration of a non-HT PPDU containing the Control frame sent at the primary rate and the soliciting PPDU is EHT PPDU?</w:t>
      </w:r>
    </w:p>
    <w:p w14:paraId="20CB9EEC" w14:textId="77777777" w:rsidR="00DC7532" w:rsidRDefault="00DC7532" w:rsidP="00DC7532">
      <w:pPr>
        <w:jc w:val="both"/>
        <w:rPr>
          <w:szCs w:val="22"/>
          <w:highlight w:val="green"/>
        </w:rPr>
      </w:pPr>
    </w:p>
    <w:p w14:paraId="26933060" w14:textId="77777777" w:rsidR="00DC7532" w:rsidRDefault="00DC7532" w:rsidP="00DC7532">
      <w:pPr>
        <w:jc w:val="both"/>
        <w:rPr>
          <w:szCs w:val="22"/>
        </w:rPr>
      </w:pPr>
      <w:r w:rsidRPr="005B7C74">
        <w:rPr>
          <w:szCs w:val="22"/>
          <w:highlight w:val="green"/>
        </w:rPr>
        <w:t>Approved with unanimous consent</w:t>
      </w:r>
    </w:p>
    <w:p w14:paraId="77B38F6A" w14:textId="1269A915" w:rsidR="00DC7532" w:rsidRPr="00942FE6" w:rsidRDefault="00DC7532" w:rsidP="00DC7532">
      <w:pPr>
        <w:jc w:val="both"/>
        <w:rPr>
          <w:b/>
        </w:rPr>
      </w:pPr>
      <w:r>
        <w:rPr>
          <w:b/>
        </w:rPr>
        <w:t xml:space="preserve">Straw poll #64 </w:t>
      </w:r>
      <w:r w:rsidRPr="006366A0">
        <w:rPr>
          <w:b/>
          <w:i/>
        </w:rPr>
        <w:t>[#SP</w:t>
      </w:r>
      <w:r>
        <w:rPr>
          <w:b/>
          <w:i/>
        </w:rPr>
        <w:t>64</w:t>
      </w:r>
      <w:r w:rsidRPr="006366A0">
        <w:rPr>
          <w:b/>
          <w:i/>
        </w:rPr>
        <w:t>]</w:t>
      </w:r>
    </w:p>
    <w:p w14:paraId="28BD8610" w14:textId="77777777" w:rsidR="00DC7532" w:rsidRDefault="00DC7532" w:rsidP="00A14638">
      <w:pPr>
        <w:jc w:val="both"/>
        <w:rPr>
          <w:szCs w:val="22"/>
        </w:rPr>
      </w:pPr>
    </w:p>
    <w:p w14:paraId="3A987F45" w14:textId="77777777" w:rsidR="008A2B56" w:rsidRDefault="008A2B56" w:rsidP="00A14638">
      <w:pPr>
        <w:jc w:val="both"/>
        <w:rPr>
          <w:szCs w:val="22"/>
        </w:rPr>
      </w:pPr>
    </w:p>
    <w:p w14:paraId="588AEAC6" w14:textId="7D312448" w:rsidR="008A2B56" w:rsidRDefault="008A2B56" w:rsidP="00A14638">
      <w:pPr>
        <w:jc w:val="both"/>
        <w:rPr>
          <w:szCs w:val="22"/>
        </w:rPr>
      </w:pPr>
      <w:r>
        <w:rPr>
          <w:szCs w:val="22"/>
        </w:rPr>
        <w:t>19/1943r4 (</w:t>
      </w:r>
      <w:r w:rsidRPr="008A2B56">
        <w:rPr>
          <w:szCs w:val="22"/>
        </w:rPr>
        <w:t>Multi-link Management</w:t>
      </w:r>
      <w:r>
        <w:rPr>
          <w:szCs w:val="22"/>
        </w:rPr>
        <w:t xml:space="preserve">, </w:t>
      </w:r>
      <w:r w:rsidRPr="008A2B56">
        <w:rPr>
          <w:szCs w:val="22"/>
        </w:rPr>
        <w:t>Taewon Song</w:t>
      </w:r>
      <w:r>
        <w:rPr>
          <w:szCs w:val="22"/>
        </w:rPr>
        <w:t>, LGE)</w:t>
      </w:r>
    </w:p>
    <w:p w14:paraId="1B112E7D" w14:textId="77777777" w:rsidR="008A2B56" w:rsidRDefault="008A2B56" w:rsidP="00A14638">
      <w:pPr>
        <w:jc w:val="both"/>
        <w:rPr>
          <w:szCs w:val="22"/>
        </w:rPr>
      </w:pPr>
    </w:p>
    <w:p w14:paraId="31817FDA" w14:textId="5F25C746" w:rsidR="008A2B56" w:rsidRDefault="008A2B56" w:rsidP="00A14638">
      <w:pPr>
        <w:jc w:val="both"/>
        <w:rPr>
          <w:szCs w:val="22"/>
        </w:rPr>
      </w:pPr>
      <w:r>
        <w:rPr>
          <w:szCs w:val="22"/>
        </w:rPr>
        <w:t>SP#1</w:t>
      </w:r>
    </w:p>
    <w:p w14:paraId="5E26E718" w14:textId="77777777" w:rsidR="008A2B56" w:rsidRDefault="008A2B56" w:rsidP="00A14638">
      <w:pPr>
        <w:jc w:val="both"/>
        <w:rPr>
          <w:szCs w:val="22"/>
        </w:rPr>
      </w:pPr>
    </w:p>
    <w:p w14:paraId="0A8646D7" w14:textId="77777777" w:rsidR="008A2B56" w:rsidRDefault="008A2B56" w:rsidP="008A2B56">
      <w:pPr>
        <w:jc w:val="both"/>
        <w:rPr>
          <w:szCs w:val="22"/>
          <w:lang w:val="en-US"/>
        </w:rPr>
      </w:pPr>
      <w:r w:rsidRPr="008A2B56">
        <w:rPr>
          <w:szCs w:val="22"/>
          <w:lang w:val="en-US"/>
        </w:rPr>
        <w:t xml:space="preserve">Do you agree to add the </w:t>
      </w:r>
      <w:r>
        <w:rPr>
          <w:szCs w:val="22"/>
          <w:lang w:val="en-US"/>
        </w:rPr>
        <w:t>following text to the TGbe SFD?</w:t>
      </w:r>
    </w:p>
    <w:p w14:paraId="67D27B9D" w14:textId="5C585635" w:rsidR="008A2B56" w:rsidRDefault="008A2B56" w:rsidP="008A2B56">
      <w:pPr>
        <w:jc w:val="both"/>
        <w:rPr>
          <w:szCs w:val="22"/>
          <w:lang w:val="en-US"/>
        </w:rPr>
      </w:pPr>
      <w:r w:rsidRPr="008A2B56">
        <w:rPr>
          <w:szCs w:val="22"/>
          <w:lang w:val="en-US"/>
        </w:rPr>
        <w:t>A non-AP MLD may send its associated AP MLD a frame to request to switch link to other link among enabled links of the AP MLD.</w:t>
      </w:r>
    </w:p>
    <w:p w14:paraId="646E92FA" w14:textId="77777777" w:rsidR="008A2B56" w:rsidRDefault="008A2B56" w:rsidP="008A2B56">
      <w:pPr>
        <w:jc w:val="both"/>
        <w:rPr>
          <w:szCs w:val="22"/>
          <w:lang w:val="en-US"/>
        </w:rPr>
      </w:pPr>
    </w:p>
    <w:p w14:paraId="12E665DC" w14:textId="7B418312" w:rsidR="008A2B56" w:rsidRPr="008A2B56" w:rsidRDefault="008A2B56" w:rsidP="008A2B56">
      <w:pPr>
        <w:jc w:val="both"/>
        <w:rPr>
          <w:szCs w:val="22"/>
          <w:lang w:val="en-US"/>
        </w:rPr>
      </w:pPr>
      <w:r w:rsidRPr="008A2B56">
        <w:rPr>
          <w:szCs w:val="22"/>
          <w:highlight w:val="red"/>
          <w:lang w:val="en-US"/>
        </w:rPr>
        <w:t>Y/N/A: 17/18/37</w:t>
      </w:r>
    </w:p>
    <w:p w14:paraId="6D4C223B" w14:textId="77777777" w:rsidR="008A2B56" w:rsidRDefault="008A2B56" w:rsidP="00A14638">
      <w:pPr>
        <w:jc w:val="both"/>
        <w:rPr>
          <w:szCs w:val="22"/>
        </w:rPr>
      </w:pPr>
    </w:p>
    <w:p w14:paraId="4F0FE479" w14:textId="77777777" w:rsidR="000665F1" w:rsidRDefault="000665F1">
      <w:pPr>
        <w:rPr>
          <w:szCs w:val="22"/>
        </w:rPr>
      </w:pPr>
      <w:r>
        <w:rPr>
          <w:szCs w:val="22"/>
        </w:rPr>
        <w:br w:type="page"/>
      </w:r>
    </w:p>
    <w:p w14:paraId="18F01009" w14:textId="278C5E71" w:rsidR="008A2B56" w:rsidRPr="000665F1" w:rsidRDefault="006753ED" w:rsidP="00A14638">
      <w:pPr>
        <w:jc w:val="both"/>
        <w:rPr>
          <w:b/>
          <w:szCs w:val="22"/>
        </w:rPr>
      </w:pPr>
      <w:r w:rsidRPr="000665F1">
        <w:rPr>
          <w:b/>
          <w:szCs w:val="22"/>
        </w:rPr>
        <w:lastRenderedPageBreak/>
        <w:t>20/0028r5 (Indication of Multi-link Information, Insun Jang, LGE)</w:t>
      </w:r>
    </w:p>
    <w:p w14:paraId="272BEE60" w14:textId="77777777" w:rsidR="006753ED" w:rsidRDefault="006753ED" w:rsidP="00A14638">
      <w:pPr>
        <w:jc w:val="both"/>
        <w:rPr>
          <w:szCs w:val="22"/>
        </w:rPr>
      </w:pPr>
    </w:p>
    <w:p w14:paraId="100FF79D" w14:textId="1249DA5B" w:rsidR="006753ED" w:rsidRDefault="006753ED" w:rsidP="00A14638">
      <w:pPr>
        <w:jc w:val="both"/>
        <w:rPr>
          <w:szCs w:val="22"/>
        </w:rPr>
      </w:pPr>
      <w:r>
        <w:rPr>
          <w:szCs w:val="22"/>
        </w:rPr>
        <w:t>SP#1</w:t>
      </w:r>
    </w:p>
    <w:p w14:paraId="3735494D" w14:textId="77777777" w:rsidR="006753ED" w:rsidRDefault="006753ED" w:rsidP="00A14638">
      <w:pPr>
        <w:jc w:val="both"/>
        <w:rPr>
          <w:szCs w:val="22"/>
        </w:rPr>
      </w:pPr>
    </w:p>
    <w:p w14:paraId="7D1444DD" w14:textId="77777777" w:rsidR="000665F1" w:rsidRDefault="000665F1" w:rsidP="000665F1">
      <w:pPr>
        <w:jc w:val="both"/>
        <w:rPr>
          <w:szCs w:val="22"/>
        </w:rPr>
      </w:pPr>
      <w:r w:rsidRPr="000665F1">
        <w:rPr>
          <w:szCs w:val="22"/>
        </w:rPr>
        <w:t xml:space="preserve">Do you support that an STA of an MLD provides information that is common to all STAs affiliated with the MLD and information that is specific to the STA on each link in management frames during multi-link </w:t>
      </w:r>
      <w:r>
        <w:rPr>
          <w:szCs w:val="22"/>
        </w:rPr>
        <w:t>discovery and multi-link setup?</w:t>
      </w:r>
    </w:p>
    <w:p w14:paraId="26BE5D6E" w14:textId="0DA2D2F1" w:rsidR="000665F1" w:rsidRPr="000665F1" w:rsidRDefault="000665F1" w:rsidP="000665F1">
      <w:pPr>
        <w:pStyle w:val="ListParagraph"/>
        <w:numPr>
          <w:ilvl w:val="0"/>
          <w:numId w:val="79"/>
        </w:numPr>
        <w:jc w:val="both"/>
        <w:rPr>
          <w:szCs w:val="22"/>
        </w:rPr>
      </w:pPr>
      <w:r w:rsidRPr="000665F1">
        <w:rPr>
          <w:szCs w:val="22"/>
        </w:rPr>
        <w:t>The specific information is TBD</w:t>
      </w:r>
    </w:p>
    <w:p w14:paraId="25BF27C8" w14:textId="77777777" w:rsidR="006753ED" w:rsidRDefault="006753ED" w:rsidP="00A14638">
      <w:pPr>
        <w:jc w:val="both"/>
        <w:rPr>
          <w:szCs w:val="22"/>
          <w:lang w:val="en-US"/>
        </w:rPr>
      </w:pPr>
    </w:p>
    <w:p w14:paraId="0BC4D57C" w14:textId="77777777" w:rsidR="000665F1" w:rsidRDefault="000665F1" w:rsidP="000665F1">
      <w:pPr>
        <w:jc w:val="both"/>
        <w:rPr>
          <w:szCs w:val="22"/>
        </w:rPr>
      </w:pPr>
      <w:r w:rsidRPr="005B7C74">
        <w:rPr>
          <w:szCs w:val="22"/>
          <w:highlight w:val="green"/>
        </w:rPr>
        <w:t>Approved with unanimous consent</w:t>
      </w:r>
    </w:p>
    <w:p w14:paraId="193EB896" w14:textId="1BB3E758" w:rsidR="000665F1" w:rsidRPr="00942FE6" w:rsidRDefault="000665F1" w:rsidP="000665F1">
      <w:pPr>
        <w:jc w:val="both"/>
        <w:rPr>
          <w:b/>
        </w:rPr>
      </w:pPr>
      <w:r>
        <w:rPr>
          <w:b/>
        </w:rPr>
        <w:t xml:space="preserve">Straw poll #65 </w:t>
      </w:r>
      <w:r w:rsidRPr="006366A0">
        <w:rPr>
          <w:b/>
          <w:i/>
        </w:rPr>
        <w:t>[#SP</w:t>
      </w:r>
      <w:r>
        <w:rPr>
          <w:b/>
          <w:i/>
        </w:rPr>
        <w:t>65</w:t>
      </w:r>
      <w:r w:rsidRPr="006366A0">
        <w:rPr>
          <w:b/>
          <w:i/>
        </w:rPr>
        <w:t>]</w:t>
      </w:r>
    </w:p>
    <w:p w14:paraId="22A37C74" w14:textId="77777777" w:rsidR="000665F1" w:rsidRPr="006753ED" w:rsidRDefault="000665F1" w:rsidP="00A14638">
      <w:pPr>
        <w:jc w:val="both"/>
        <w:rPr>
          <w:szCs w:val="22"/>
          <w:lang w:val="en-US"/>
        </w:rPr>
      </w:pPr>
    </w:p>
    <w:p w14:paraId="4BEBF663" w14:textId="48B89D9E" w:rsidR="00C54BCD" w:rsidRDefault="00C54BCD" w:rsidP="00C54BCD">
      <w:pPr>
        <w:jc w:val="both"/>
        <w:rPr>
          <w:szCs w:val="22"/>
        </w:rPr>
      </w:pPr>
      <w:r>
        <w:rPr>
          <w:szCs w:val="22"/>
        </w:rPr>
        <w:t>Reference:</w:t>
      </w:r>
      <w:r w:rsidR="00773C03">
        <w:rPr>
          <w:szCs w:val="22"/>
        </w:rPr>
        <w:t xml:space="preserve">  </w:t>
      </w:r>
      <w:r w:rsidR="00773C03" w:rsidRPr="00773C03">
        <w:rPr>
          <w:szCs w:val="22"/>
        </w:rPr>
        <w:t>11-20-0777-06-00be-minutes-for-tgbe-mac-ad-hoc-teleconferences-may-and-july-2020</w:t>
      </w:r>
    </w:p>
    <w:p w14:paraId="1E2A5A4C" w14:textId="77777777" w:rsidR="00C54BCD" w:rsidRPr="002933D4" w:rsidRDefault="00C54BCD" w:rsidP="00985821">
      <w:pPr>
        <w:jc w:val="both"/>
        <w:rPr>
          <w:szCs w:val="22"/>
        </w:rPr>
      </w:pPr>
    </w:p>
    <w:sectPr w:rsidR="00C54BCD" w:rsidRPr="002933D4" w:rsidSect="00FE0085">
      <w:headerReference w:type="default" r:id="rId28"/>
      <w:footerReference w:type="default" r:id="rId29"/>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D29955" w14:textId="77777777" w:rsidR="00467CB5" w:rsidRDefault="00467CB5">
      <w:r>
        <w:separator/>
      </w:r>
    </w:p>
  </w:endnote>
  <w:endnote w:type="continuationSeparator" w:id="0">
    <w:p w14:paraId="01E7BBF6" w14:textId="77777777" w:rsidR="00467CB5" w:rsidRDefault="00467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0665F1" w:rsidRDefault="000665F1">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006D75">
      <w:rPr>
        <w:noProof/>
      </w:rPr>
      <w:t>7</w:t>
    </w:r>
    <w:r>
      <w:fldChar w:fldCharType="end"/>
    </w:r>
    <w:r>
      <w:tab/>
      <w:t>Edward Au, Huawei</w:t>
    </w:r>
  </w:p>
  <w:p w14:paraId="184B82D0" w14:textId="77777777" w:rsidR="000665F1" w:rsidRDefault="000665F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4ADF96" w14:textId="77777777" w:rsidR="00467CB5" w:rsidRDefault="00467CB5">
      <w:r>
        <w:separator/>
      </w:r>
    </w:p>
  </w:footnote>
  <w:footnote w:type="continuationSeparator" w:id="0">
    <w:p w14:paraId="6C38F598" w14:textId="77777777" w:rsidR="00467CB5" w:rsidRDefault="00467C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032AA8D5" w:rsidR="000665F1" w:rsidRPr="004E7754" w:rsidRDefault="000665F1" w:rsidP="00732A32">
    <w:pPr>
      <w:pStyle w:val="Header"/>
      <w:tabs>
        <w:tab w:val="clear" w:pos="6480"/>
        <w:tab w:val="center" w:pos="4680"/>
        <w:tab w:val="right" w:pos="9360"/>
      </w:tabs>
      <w:rPr>
        <w:lang w:val="en-US"/>
      </w:rPr>
    </w:pPr>
    <w:r>
      <w:t>June 2020</w:t>
    </w:r>
    <w:r>
      <w:tab/>
    </w:r>
    <w:r>
      <w:tab/>
    </w:r>
    <w:fldSimple w:instr=" TITLE  \* MERGEFORMAT ">
      <w:r>
        <w:t>doc.: IEEE 802.11-20/0566r27</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AF5B49"/>
    <w:multiLevelType w:val="multilevel"/>
    <w:tmpl w:val="26B2C9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4C3D30"/>
    <w:multiLevelType w:val="hybridMultilevel"/>
    <w:tmpl w:val="404C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47F2C3B"/>
    <w:multiLevelType w:val="hybridMultilevel"/>
    <w:tmpl w:val="033ED22C"/>
    <w:lvl w:ilvl="0" w:tplc="66E24AE4">
      <w:start w:val="400"/>
      <w:numFmt w:val="bullet"/>
      <w:lvlText w:val="-"/>
      <w:lvlJc w:val="left"/>
      <w:pPr>
        <w:ind w:left="780" w:hanging="360"/>
      </w:pPr>
      <w:rPr>
        <w:rFonts w:ascii="Times New Roman" w:eastAsia="SimSu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5"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D6767F5"/>
    <w:multiLevelType w:val="hybridMultilevel"/>
    <w:tmpl w:val="B5EEE9FA"/>
    <w:lvl w:ilvl="0" w:tplc="A89E6168">
      <w:start w:val="1"/>
      <w:numFmt w:val="bullet"/>
      <w:lvlText w:val="•"/>
      <w:lvlJc w:val="left"/>
      <w:pPr>
        <w:tabs>
          <w:tab w:val="num" w:pos="720"/>
        </w:tabs>
        <w:ind w:left="720" w:hanging="360"/>
      </w:pPr>
      <w:rPr>
        <w:rFonts w:ascii="Times New Roman" w:hAnsi="Times New Roman" w:hint="default"/>
      </w:rPr>
    </w:lvl>
    <w:lvl w:ilvl="1" w:tplc="49607952">
      <w:numFmt w:val="none"/>
      <w:lvlText w:val=""/>
      <w:lvlJc w:val="left"/>
      <w:pPr>
        <w:tabs>
          <w:tab w:val="num" w:pos="360"/>
        </w:tabs>
      </w:pPr>
    </w:lvl>
    <w:lvl w:ilvl="2" w:tplc="B574BEC0" w:tentative="1">
      <w:start w:val="1"/>
      <w:numFmt w:val="bullet"/>
      <w:lvlText w:val="•"/>
      <w:lvlJc w:val="left"/>
      <w:pPr>
        <w:tabs>
          <w:tab w:val="num" w:pos="2160"/>
        </w:tabs>
        <w:ind w:left="2160" w:hanging="360"/>
      </w:pPr>
      <w:rPr>
        <w:rFonts w:ascii="Times New Roman" w:hAnsi="Times New Roman" w:hint="default"/>
      </w:rPr>
    </w:lvl>
    <w:lvl w:ilvl="3" w:tplc="41746158" w:tentative="1">
      <w:start w:val="1"/>
      <w:numFmt w:val="bullet"/>
      <w:lvlText w:val="•"/>
      <w:lvlJc w:val="left"/>
      <w:pPr>
        <w:tabs>
          <w:tab w:val="num" w:pos="2880"/>
        </w:tabs>
        <w:ind w:left="2880" w:hanging="360"/>
      </w:pPr>
      <w:rPr>
        <w:rFonts w:ascii="Times New Roman" w:hAnsi="Times New Roman" w:hint="default"/>
      </w:rPr>
    </w:lvl>
    <w:lvl w:ilvl="4" w:tplc="FCA85700" w:tentative="1">
      <w:start w:val="1"/>
      <w:numFmt w:val="bullet"/>
      <w:lvlText w:val="•"/>
      <w:lvlJc w:val="left"/>
      <w:pPr>
        <w:tabs>
          <w:tab w:val="num" w:pos="3600"/>
        </w:tabs>
        <w:ind w:left="3600" w:hanging="360"/>
      </w:pPr>
      <w:rPr>
        <w:rFonts w:ascii="Times New Roman" w:hAnsi="Times New Roman" w:hint="default"/>
      </w:rPr>
    </w:lvl>
    <w:lvl w:ilvl="5" w:tplc="17242A54" w:tentative="1">
      <w:start w:val="1"/>
      <w:numFmt w:val="bullet"/>
      <w:lvlText w:val="•"/>
      <w:lvlJc w:val="left"/>
      <w:pPr>
        <w:tabs>
          <w:tab w:val="num" w:pos="4320"/>
        </w:tabs>
        <w:ind w:left="4320" w:hanging="360"/>
      </w:pPr>
      <w:rPr>
        <w:rFonts w:ascii="Times New Roman" w:hAnsi="Times New Roman" w:hint="default"/>
      </w:rPr>
    </w:lvl>
    <w:lvl w:ilvl="6" w:tplc="66343542" w:tentative="1">
      <w:start w:val="1"/>
      <w:numFmt w:val="bullet"/>
      <w:lvlText w:val="•"/>
      <w:lvlJc w:val="left"/>
      <w:pPr>
        <w:tabs>
          <w:tab w:val="num" w:pos="5040"/>
        </w:tabs>
        <w:ind w:left="5040" w:hanging="360"/>
      </w:pPr>
      <w:rPr>
        <w:rFonts w:ascii="Times New Roman" w:hAnsi="Times New Roman" w:hint="default"/>
      </w:rPr>
    </w:lvl>
    <w:lvl w:ilvl="7" w:tplc="8A86CC52" w:tentative="1">
      <w:start w:val="1"/>
      <w:numFmt w:val="bullet"/>
      <w:lvlText w:val="•"/>
      <w:lvlJc w:val="left"/>
      <w:pPr>
        <w:tabs>
          <w:tab w:val="num" w:pos="5760"/>
        </w:tabs>
        <w:ind w:left="5760" w:hanging="360"/>
      </w:pPr>
      <w:rPr>
        <w:rFonts w:ascii="Times New Roman" w:hAnsi="Times New Roman" w:hint="default"/>
      </w:rPr>
    </w:lvl>
    <w:lvl w:ilvl="8" w:tplc="FB522D0A"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19669E9"/>
    <w:multiLevelType w:val="hybridMultilevel"/>
    <w:tmpl w:val="82EA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3DB1EDC"/>
    <w:multiLevelType w:val="hybridMultilevel"/>
    <w:tmpl w:val="BF9A0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53869CE"/>
    <w:multiLevelType w:val="hybridMultilevel"/>
    <w:tmpl w:val="C6A0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E8F3C84"/>
    <w:multiLevelType w:val="hybridMultilevel"/>
    <w:tmpl w:val="CD920D20"/>
    <w:lvl w:ilvl="0" w:tplc="E7D6B916">
      <w:start w:val="1"/>
      <w:numFmt w:val="bullet"/>
      <w:lvlText w:val="–"/>
      <w:lvlJc w:val="left"/>
      <w:pPr>
        <w:tabs>
          <w:tab w:val="num" w:pos="720"/>
        </w:tabs>
        <w:ind w:left="720" w:hanging="360"/>
      </w:pPr>
      <w:rPr>
        <w:rFonts w:ascii="Times New Roman" w:hAnsi="Times New Roman" w:hint="default"/>
      </w:rPr>
    </w:lvl>
    <w:lvl w:ilvl="1" w:tplc="26062120">
      <w:start w:val="1"/>
      <w:numFmt w:val="bullet"/>
      <w:lvlText w:val="–"/>
      <w:lvlJc w:val="left"/>
      <w:pPr>
        <w:tabs>
          <w:tab w:val="num" w:pos="1440"/>
        </w:tabs>
        <w:ind w:left="1440" w:hanging="360"/>
      </w:pPr>
      <w:rPr>
        <w:rFonts w:ascii="Times New Roman" w:hAnsi="Times New Roman" w:hint="default"/>
      </w:rPr>
    </w:lvl>
    <w:lvl w:ilvl="2" w:tplc="22E875E4" w:tentative="1">
      <w:start w:val="1"/>
      <w:numFmt w:val="bullet"/>
      <w:lvlText w:val="–"/>
      <w:lvlJc w:val="left"/>
      <w:pPr>
        <w:tabs>
          <w:tab w:val="num" w:pos="2160"/>
        </w:tabs>
        <w:ind w:left="2160" w:hanging="360"/>
      </w:pPr>
      <w:rPr>
        <w:rFonts w:ascii="Times New Roman" w:hAnsi="Times New Roman" w:hint="default"/>
      </w:rPr>
    </w:lvl>
    <w:lvl w:ilvl="3" w:tplc="308A9B3C" w:tentative="1">
      <w:start w:val="1"/>
      <w:numFmt w:val="bullet"/>
      <w:lvlText w:val="–"/>
      <w:lvlJc w:val="left"/>
      <w:pPr>
        <w:tabs>
          <w:tab w:val="num" w:pos="2880"/>
        </w:tabs>
        <w:ind w:left="2880" w:hanging="360"/>
      </w:pPr>
      <w:rPr>
        <w:rFonts w:ascii="Times New Roman" w:hAnsi="Times New Roman" w:hint="default"/>
      </w:rPr>
    </w:lvl>
    <w:lvl w:ilvl="4" w:tplc="D38084C0" w:tentative="1">
      <w:start w:val="1"/>
      <w:numFmt w:val="bullet"/>
      <w:lvlText w:val="–"/>
      <w:lvlJc w:val="left"/>
      <w:pPr>
        <w:tabs>
          <w:tab w:val="num" w:pos="3600"/>
        </w:tabs>
        <w:ind w:left="3600" w:hanging="360"/>
      </w:pPr>
      <w:rPr>
        <w:rFonts w:ascii="Times New Roman" w:hAnsi="Times New Roman" w:hint="default"/>
      </w:rPr>
    </w:lvl>
    <w:lvl w:ilvl="5" w:tplc="19927BEC" w:tentative="1">
      <w:start w:val="1"/>
      <w:numFmt w:val="bullet"/>
      <w:lvlText w:val="–"/>
      <w:lvlJc w:val="left"/>
      <w:pPr>
        <w:tabs>
          <w:tab w:val="num" w:pos="4320"/>
        </w:tabs>
        <w:ind w:left="4320" w:hanging="360"/>
      </w:pPr>
      <w:rPr>
        <w:rFonts w:ascii="Times New Roman" w:hAnsi="Times New Roman" w:hint="default"/>
      </w:rPr>
    </w:lvl>
    <w:lvl w:ilvl="6" w:tplc="696E2432" w:tentative="1">
      <w:start w:val="1"/>
      <w:numFmt w:val="bullet"/>
      <w:lvlText w:val="–"/>
      <w:lvlJc w:val="left"/>
      <w:pPr>
        <w:tabs>
          <w:tab w:val="num" w:pos="5040"/>
        </w:tabs>
        <w:ind w:left="5040" w:hanging="360"/>
      </w:pPr>
      <w:rPr>
        <w:rFonts w:ascii="Times New Roman" w:hAnsi="Times New Roman" w:hint="default"/>
      </w:rPr>
    </w:lvl>
    <w:lvl w:ilvl="7" w:tplc="FECA354A" w:tentative="1">
      <w:start w:val="1"/>
      <w:numFmt w:val="bullet"/>
      <w:lvlText w:val="–"/>
      <w:lvlJc w:val="left"/>
      <w:pPr>
        <w:tabs>
          <w:tab w:val="num" w:pos="5760"/>
        </w:tabs>
        <w:ind w:left="5760" w:hanging="360"/>
      </w:pPr>
      <w:rPr>
        <w:rFonts w:ascii="Times New Roman" w:hAnsi="Times New Roman" w:hint="default"/>
      </w:rPr>
    </w:lvl>
    <w:lvl w:ilvl="8" w:tplc="A3F462AA" w:tentative="1">
      <w:start w:val="1"/>
      <w:numFmt w:val="bullet"/>
      <w:lvlText w:val="–"/>
      <w:lvlJc w:val="left"/>
      <w:pPr>
        <w:tabs>
          <w:tab w:val="num" w:pos="6480"/>
        </w:tabs>
        <w:ind w:left="6480" w:hanging="360"/>
      </w:pPr>
      <w:rPr>
        <w:rFonts w:ascii="Times New Roman" w:hAnsi="Times New Roman" w:hint="default"/>
      </w:rPr>
    </w:lvl>
  </w:abstractNum>
  <w:abstractNum w:abstractNumId="68"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9" w15:restartNumberingAfterBreak="0">
    <w:nsid w:val="70FC42D5"/>
    <w:multiLevelType w:val="hybridMultilevel"/>
    <w:tmpl w:val="C22A3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10100A9"/>
    <w:multiLevelType w:val="hybridMultilevel"/>
    <w:tmpl w:val="FE98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3BD6BA1"/>
    <w:multiLevelType w:val="hybridMultilevel"/>
    <w:tmpl w:val="81949F32"/>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5"/>
  </w:num>
  <w:num w:numId="3">
    <w:abstractNumId w:val="78"/>
  </w:num>
  <w:num w:numId="4">
    <w:abstractNumId w:val="59"/>
  </w:num>
  <w:num w:numId="5">
    <w:abstractNumId w:val="13"/>
  </w:num>
  <w:num w:numId="6">
    <w:abstractNumId w:val="0"/>
  </w:num>
  <w:num w:numId="7">
    <w:abstractNumId w:val="60"/>
  </w:num>
  <w:num w:numId="8">
    <w:abstractNumId w:val="3"/>
  </w:num>
  <w:num w:numId="9">
    <w:abstractNumId w:val="16"/>
  </w:num>
  <w:num w:numId="10">
    <w:abstractNumId w:val="77"/>
  </w:num>
  <w:num w:numId="11">
    <w:abstractNumId w:val="54"/>
  </w:num>
  <w:num w:numId="12">
    <w:abstractNumId w:val="24"/>
  </w:num>
  <w:num w:numId="13">
    <w:abstractNumId w:val="71"/>
  </w:num>
  <w:num w:numId="14">
    <w:abstractNumId w:val="48"/>
  </w:num>
  <w:num w:numId="15">
    <w:abstractNumId w:val="17"/>
  </w:num>
  <w:num w:numId="16">
    <w:abstractNumId w:val="45"/>
  </w:num>
  <w:num w:numId="17">
    <w:abstractNumId w:val="44"/>
  </w:num>
  <w:num w:numId="18">
    <w:abstractNumId w:val="63"/>
  </w:num>
  <w:num w:numId="19">
    <w:abstractNumId w:val="64"/>
  </w:num>
  <w:num w:numId="20">
    <w:abstractNumId w:val="2"/>
  </w:num>
  <w:num w:numId="21">
    <w:abstractNumId w:val="43"/>
  </w:num>
  <w:num w:numId="22">
    <w:abstractNumId w:val="6"/>
  </w:num>
  <w:num w:numId="23">
    <w:abstractNumId w:val="62"/>
  </w:num>
  <w:num w:numId="24">
    <w:abstractNumId w:val="1"/>
  </w:num>
  <w:num w:numId="25">
    <w:abstractNumId w:val="35"/>
  </w:num>
  <w:num w:numId="26">
    <w:abstractNumId w:val="10"/>
  </w:num>
  <w:num w:numId="27">
    <w:abstractNumId w:val="47"/>
  </w:num>
  <w:num w:numId="28">
    <w:abstractNumId w:val="14"/>
  </w:num>
  <w:num w:numId="29">
    <w:abstractNumId w:val="56"/>
  </w:num>
  <w:num w:numId="30">
    <w:abstractNumId w:val="31"/>
  </w:num>
  <w:num w:numId="31">
    <w:abstractNumId w:val="53"/>
  </w:num>
  <w:num w:numId="32">
    <w:abstractNumId w:val="25"/>
  </w:num>
  <w:num w:numId="33">
    <w:abstractNumId w:val="70"/>
  </w:num>
  <w:num w:numId="34">
    <w:abstractNumId w:val="57"/>
  </w:num>
  <w:num w:numId="35">
    <w:abstractNumId w:val="66"/>
  </w:num>
  <w:num w:numId="36">
    <w:abstractNumId w:val="50"/>
  </w:num>
  <w:num w:numId="37">
    <w:abstractNumId w:val="55"/>
  </w:num>
  <w:num w:numId="38">
    <w:abstractNumId w:val="68"/>
  </w:num>
  <w:num w:numId="39">
    <w:abstractNumId w:val="73"/>
  </w:num>
  <w:num w:numId="40">
    <w:abstractNumId w:val="74"/>
  </w:num>
  <w:num w:numId="41">
    <w:abstractNumId w:val="15"/>
  </w:num>
  <w:num w:numId="42">
    <w:abstractNumId w:val="61"/>
  </w:num>
  <w:num w:numId="43">
    <w:abstractNumId w:val="65"/>
  </w:num>
  <w:num w:numId="44">
    <w:abstractNumId w:val="52"/>
  </w:num>
  <w:num w:numId="45">
    <w:abstractNumId w:val="46"/>
  </w:num>
  <w:num w:numId="46">
    <w:abstractNumId w:val="11"/>
  </w:num>
  <w:num w:numId="47">
    <w:abstractNumId w:val="12"/>
  </w:num>
  <w:num w:numId="48">
    <w:abstractNumId w:val="39"/>
  </w:num>
  <w:num w:numId="49">
    <w:abstractNumId w:val="27"/>
  </w:num>
  <w:num w:numId="50">
    <w:abstractNumId w:val="30"/>
  </w:num>
  <w:num w:numId="51">
    <w:abstractNumId w:val="76"/>
  </w:num>
  <w:num w:numId="52">
    <w:abstractNumId w:val="72"/>
  </w:num>
  <w:num w:numId="53">
    <w:abstractNumId w:val="4"/>
  </w:num>
  <w:num w:numId="54">
    <w:abstractNumId w:val="33"/>
  </w:num>
  <w:num w:numId="55">
    <w:abstractNumId w:val="9"/>
  </w:num>
  <w:num w:numId="56">
    <w:abstractNumId w:val="42"/>
  </w:num>
  <w:num w:numId="57">
    <w:abstractNumId w:val="20"/>
  </w:num>
  <w:num w:numId="58">
    <w:abstractNumId w:val="29"/>
  </w:num>
  <w:num w:numId="59">
    <w:abstractNumId w:val="32"/>
  </w:num>
  <w:num w:numId="60">
    <w:abstractNumId w:val="26"/>
  </w:num>
  <w:num w:numId="61">
    <w:abstractNumId w:val="22"/>
  </w:num>
  <w:num w:numId="62">
    <w:abstractNumId w:val="38"/>
  </w:num>
  <w:num w:numId="63">
    <w:abstractNumId w:val="51"/>
  </w:num>
  <w:num w:numId="64">
    <w:abstractNumId w:val="18"/>
  </w:num>
  <w:num w:numId="65">
    <w:abstractNumId w:val="23"/>
  </w:num>
  <w:num w:numId="66">
    <w:abstractNumId w:val="21"/>
  </w:num>
  <w:num w:numId="67">
    <w:abstractNumId w:val="40"/>
  </w:num>
  <w:num w:numId="68">
    <w:abstractNumId w:val="67"/>
  </w:num>
  <w:num w:numId="69">
    <w:abstractNumId w:val="34"/>
  </w:num>
  <w:num w:numId="70">
    <w:abstractNumId w:val="75"/>
  </w:num>
  <w:num w:numId="71">
    <w:abstractNumId w:val="7"/>
  </w:num>
  <w:num w:numId="72">
    <w:abstractNumId w:val="28"/>
  </w:num>
  <w:num w:numId="73">
    <w:abstractNumId w:val="8"/>
  </w:num>
  <w:num w:numId="74">
    <w:abstractNumId w:val="36"/>
  </w:num>
  <w:num w:numId="75">
    <w:abstractNumId w:val="49"/>
  </w:num>
  <w:num w:numId="76">
    <w:abstractNumId w:val="58"/>
  </w:num>
  <w:num w:numId="77">
    <w:abstractNumId w:val="41"/>
  </w:num>
  <w:num w:numId="78">
    <w:abstractNumId w:val="19"/>
  </w:num>
  <w:num w:numId="79">
    <w:abstractNumId w:val="69"/>
  </w:num>
  <w:numIdMacAtCleanup w:val="7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fred Aster">
    <w15:presenceInfo w15:providerId="None" w15:userId="Alfred Aster"/>
  </w15:person>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116D"/>
    <w:rsid w:val="000036D3"/>
    <w:rsid w:val="00003A37"/>
    <w:rsid w:val="00003F73"/>
    <w:rsid w:val="0000420A"/>
    <w:rsid w:val="000045D5"/>
    <w:rsid w:val="00005A20"/>
    <w:rsid w:val="00005B95"/>
    <w:rsid w:val="00005C08"/>
    <w:rsid w:val="00006D75"/>
    <w:rsid w:val="0000712F"/>
    <w:rsid w:val="000139A0"/>
    <w:rsid w:val="00014A98"/>
    <w:rsid w:val="00014FCD"/>
    <w:rsid w:val="00016D17"/>
    <w:rsid w:val="00020F03"/>
    <w:rsid w:val="00021235"/>
    <w:rsid w:val="00023D95"/>
    <w:rsid w:val="00024783"/>
    <w:rsid w:val="00025F4B"/>
    <w:rsid w:val="00026627"/>
    <w:rsid w:val="00027368"/>
    <w:rsid w:val="000320FC"/>
    <w:rsid w:val="00034190"/>
    <w:rsid w:val="0003756E"/>
    <w:rsid w:val="00037B07"/>
    <w:rsid w:val="00037FA5"/>
    <w:rsid w:val="000413DE"/>
    <w:rsid w:val="00041D7B"/>
    <w:rsid w:val="00042266"/>
    <w:rsid w:val="00042EEA"/>
    <w:rsid w:val="00044F0F"/>
    <w:rsid w:val="0004536B"/>
    <w:rsid w:val="0004548D"/>
    <w:rsid w:val="0004766E"/>
    <w:rsid w:val="00047C7B"/>
    <w:rsid w:val="00047F15"/>
    <w:rsid w:val="000536C0"/>
    <w:rsid w:val="000539B5"/>
    <w:rsid w:val="00056558"/>
    <w:rsid w:val="00057DDC"/>
    <w:rsid w:val="0006398D"/>
    <w:rsid w:val="00066082"/>
    <w:rsid w:val="000665F1"/>
    <w:rsid w:val="00067E80"/>
    <w:rsid w:val="000701F2"/>
    <w:rsid w:val="0007035A"/>
    <w:rsid w:val="000732FE"/>
    <w:rsid w:val="00074BBB"/>
    <w:rsid w:val="000753AB"/>
    <w:rsid w:val="00075B81"/>
    <w:rsid w:val="00075D22"/>
    <w:rsid w:val="000802EB"/>
    <w:rsid w:val="00081872"/>
    <w:rsid w:val="00082E3B"/>
    <w:rsid w:val="0008341F"/>
    <w:rsid w:val="000840D0"/>
    <w:rsid w:val="00086463"/>
    <w:rsid w:val="00090F83"/>
    <w:rsid w:val="000916DE"/>
    <w:rsid w:val="000923AA"/>
    <w:rsid w:val="00093339"/>
    <w:rsid w:val="00095031"/>
    <w:rsid w:val="00095072"/>
    <w:rsid w:val="000952FE"/>
    <w:rsid w:val="000A04D2"/>
    <w:rsid w:val="000A1FC6"/>
    <w:rsid w:val="000A23C0"/>
    <w:rsid w:val="000A2797"/>
    <w:rsid w:val="000A31FC"/>
    <w:rsid w:val="000A365F"/>
    <w:rsid w:val="000A5702"/>
    <w:rsid w:val="000A5E23"/>
    <w:rsid w:val="000A6B4B"/>
    <w:rsid w:val="000A764C"/>
    <w:rsid w:val="000B7143"/>
    <w:rsid w:val="000C04B4"/>
    <w:rsid w:val="000C18A0"/>
    <w:rsid w:val="000C25B8"/>
    <w:rsid w:val="000C3FF6"/>
    <w:rsid w:val="000C5B2D"/>
    <w:rsid w:val="000C6B6A"/>
    <w:rsid w:val="000C6D26"/>
    <w:rsid w:val="000C6E1D"/>
    <w:rsid w:val="000D0536"/>
    <w:rsid w:val="000D2663"/>
    <w:rsid w:val="000D3057"/>
    <w:rsid w:val="000D43F8"/>
    <w:rsid w:val="000D63D5"/>
    <w:rsid w:val="000D66CB"/>
    <w:rsid w:val="000D686D"/>
    <w:rsid w:val="000D744F"/>
    <w:rsid w:val="000D7CD2"/>
    <w:rsid w:val="000E234D"/>
    <w:rsid w:val="000E2B49"/>
    <w:rsid w:val="000E3E8B"/>
    <w:rsid w:val="000E4A4F"/>
    <w:rsid w:val="000F093B"/>
    <w:rsid w:val="000F1D59"/>
    <w:rsid w:val="000F2A79"/>
    <w:rsid w:val="000F2E8B"/>
    <w:rsid w:val="000F7318"/>
    <w:rsid w:val="0010009E"/>
    <w:rsid w:val="001019F9"/>
    <w:rsid w:val="00102A14"/>
    <w:rsid w:val="00107224"/>
    <w:rsid w:val="0010798E"/>
    <w:rsid w:val="001105F0"/>
    <w:rsid w:val="00110BDE"/>
    <w:rsid w:val="00110F09"/>
    <w:rsid w:val="00111FA8"/>
    <w:rsid w:val="00113B7E"/>
    <w:rsid w:val="001202A0"/>
    <w:rsid w:val="00120C16"/>
    <w:rsid w:val="00121D52"/>
    <w:rsid w:val="001234A3"/>
    <w:rsid w:val="0013004F"/>
    <w:rsid w:val="00130246"/>
    <w:rsid w:val="00130286"/>
    <w:rsid w:val="00130E3A"/>
    <w:rsid w:val="001328B1"/>
    <w:rsid w:val="001337B8"/>
    <w:rsid w:val="00134F6F"/>
    <w:rsid w:val="00135192"/>
    <w:rsid w:val="0014263E"/>
    <w:rsid w:val="0014279B"/>
    <w:rsid w:val="0015574C"/>
    <w:rsid w:val="00155E15"/>
    <w:rsid w:val="0015653C"/>
    <w:rsid w:val="00157FEE"/>
    <w:rsid w:val="0016041E"/>
    <w:rsid w:val="00160619"/>
    <w:rsid w:val="00164F69"/>
    <w:rsid w:val="00165AAA"/>
    <w:rsid w:val="00166ED2"/>
    <w:rsid w:val="00167126"/>
    <w:rsid w:val="00167EE1"/>
    <w:rsid w:val="00170387"/>
    <w:rsid w:val="00170553"/>
    <w:rsid w:val="00171C38"/>
    <w:rsid w:val="00171DCA"/>
    <w:rsid w:val="001738A3"/>
    <w:rsid w:val="00173F93"/>
    <w:rsid w:val="0017456C"/>
    <w:rsid w:val="001749AD"/>
    <w:rsid w:val="00175B26"/>
    <w:rsid w:val="0018017A"/>
    <w:rsid w:val="001810CE"/>
    <w:rsid w:val="00181392"/>
    <w:rsid w:val="001838BA"/>
    <w:rsid w:val="001841E8"/>
    <w:rsid w:val="001850ED"/>
    <w:rsid w:val="001852CA"/>
    <w:rsid w:val="00186CF1"/>
    <w:rsid w:val="00192101"/>
    <w:rsid w:val="00192193"/>
    <w:rsid w:val="001929F0"/>
    <w:rsid w:val="0019309A"/>
    <w:rsid w:val="00193996"/>
    <w:rsid w:val="0019519A"/>
    <w:rsid w:val="001957E6"/>
    <w:rsid w:val="00196DC0"/>
    <w:rsid w:val="00196F62"/>
    <w:rsid w:val="00196FEB"/>
    <w:rsid w:val="001A268A"/>
    <w:rsid w:val="001A2B00"/>
    <w:rsid w:val="001A467F"/>
    <w:rsid w:val="001A51A6"/>
    <w:rsid w:val="001B006C"/>
    <w:rsid w:val="001B0F82"/>
    <w:rsid w:val="001B1A9F"/>
    <w:rsid w:val="001B217E"/>
    <w:rsid w:val="001B220F"/>
    <w:rsid w:val="001B3322"/>
    <w:rsid w:val="001B4AA1"/>
    <w:rsid w:val="001B663E"/>
    <w:rsid w:val="001B7346"/>
    <w:rsid w:val="001C1E21"/>
    <w:rsid w:val="001C2E46"/>
    <w:rsid w:val="001C58DA"/>
    <w:rsid w:val="001C6569"/>
    <w:rsid w:val="001D2489"/>
    <w:rsid w:val="001D25F9"/>
    <w:rsid w:val="001D3204"/>
    <w:rsid w:val="001D41C1"/>
    <w:rsid w:val="001D723B"/>
    <w:rsid w:val="001D7611"/>
    <w:rsid w:val="001D7FD4"/>
    <w:rsid w:val="001E0F6D"/>
    <w:rsid w:val="001E16DB"/>
    <w:rsid w:val="001E3717"/>
    <w:rsid w:val="001E3BE4"/>
    <w:rsid w:val="001E3D2D"/>
    <w:rsid w:val="001E7183"/>
    <w:rsid w:val="001F05A6"/>
    <w:rsid w:val="001F129F"/>
    <w:rsid w:val="001F56E3"/>
    <w:rsid w:val="001F6955"/>
    <w:rsid w:val="0020199C"/>
    <w:rsid w:val="00201A34"/>
    <w:rsid w:val="0020305D"/>
    <w:rsid w:val="00203169"/>
    <w:rsid w:val="0020389D"/>
    <w:rsid w:val="00205676"/>
    <w:rsid w:val="0020711C"/>
    <w:rsid w:val="00212EC4"/>
    <w:rsid w:val="00213B0C"/>
    <w:rsid w:val="00213D53"/>
    <w:rsid w:val="002150AB"/>
    <w:rsid w:val="00215C82"/>
    <w:rsid w:val="00215DE7"/>
    <w:rsid w:val="002248B1"/>
    <w:rsid w:val="00224AFE"/>
    <w:rsid w:val="0022650B"/>
    <w:rsid w:val="002315FA"/>
    <w:rsid w:val="002360E0"/>
    <w:rsid w:val="00236AC1"/>
    <w:rsid w:val="00237624"/>
    <w:rsid w:val="0024192F"/>
    <w:rsid w:val="00242D63"/>
    <w:rsid w:val="002446D2"/>
    <w:rsid w:val="00244904"/>
    <w:rsid w:val="00244FE5"/>
    <w:rsid w:val="00250E66"/>
    <w:rsid w:val="002519D5"/>
    <w:rsid w:val="0025225C"/>
    <w:rsid w:val="00253CCE"/>
    <w:rsid w:val="00253DAD"/>
    <w:rsid w:val="00257845"/>
    <w:rsid w:val="00257D2B"/>
    <w:rsid w:val="002600EB"/>
    <w:rsid w:val="00260F6A"/>
    <w:rsid w:val="00261B2F"/>
    <w:rsid w:val="0026361C"/>
    <w:rsid w:val="00263E39"/>
    <w:rsid w:val="002643FA"/>
    <w:rsid w:val="00264644"/>
    <w:rsid w:val="00264D47"/>
    <w:rsid w:val="00264DF2"/>
    <w:rsid w:val="00266228"/>
    <w:rsid w:val="0026718F"/>
    <w:rsid w:val="00267E3C"/>
    <w:rsid w:val="00267E9A"/>
    <w:rsid w:val="00273199"/>
    <w:rsid w:val="00273A2F"/>
    <w:rsid w:val="00274565"/>
    <w:rsid w:val="00276FD5"/>
    <w:rsid w:val="00280285"/>
    <w:rsid w:val="002814F3"/>
    <w:rsid w:val="002820C4"/>
    <w:rsid w:val="00282C45"/>
    <w:rsid w:val="00285442"/>
    <w:rsid w:val="0028610A"/>
    <w:rsid w:val="0028670D"/>
    <w:rsid w:val="0029020B"/>
    <w:rsid w:val="002912EA"/>
    <w:rsid w:val="002933D4"/>
    <w:rsid w:val="00293C57"/>
    <w:rsid w:val="002A0425"/>
    <w:rsid w:val="002A1947"/>
    <w:rsid w:val="002A431C"/>
    <w:rsid w:val="002A4A22"/>
    <w:rsid w:val="002A6061"/>
    <w:rsid w:val="002A699F"/>
    <w:rsid w:val="002A74FC"/>
    <w:rsid w:val="002B1ACA"/>
    <w:rsid w:val="002B296C"/>
    <w:rsid w:val="002B2E53"/>
    <w:rsid w:val="002B4EB0"/>
    <w:rsid w:val="002B4FFC"/>
    <w:rsid w:val="002B5880"/>
    <w:rsid w:val="002B58CB"/>
    <w:rsid w:val="002C02EB"/>
    <w:rsid w:val="002C3636"/>
    <w:rsid w:val="002C4A4D"/>
    <w:rsid w:val="002C6A6B"/>
    <w:rsid w:val="002C7713"/>
    <w:rsid w:val="002D0455"/>
    <w:rsid w:val="002D1CC1"/>
    <w:rsid w:val="002D3A69"/>
    <w:rsid w:val="002D44BE"/>
    <w:rsid w:val="002D4CBF"/>
    <w:rsid w:val="002D53FE"/>
    <w:rsid w:val="002D687D"/>
    <w:rsid w:val="002D769C"/>
    <w:rsid w:val="002E03CC"/>
    <w:rsid w:val="002E1230"/>
    <w:rsid w:val="002E27DE"/>
    <w:rsid w:val="002E46F0"/>
    <w:rsid w:val="002E7CD5"/>
    <w:rsid w:val="002F0AB7"/>
    <w:rsid w:val="002F272A"/>
    <w:rsid w:val="002F69D6"/>
    <w:rsid w:val="002F71C4"/>
    <w:rsid w:val="0030096E"/>
    <w:rsid w:val="00300A71"/>
    <w:rsid w:val="00300B36"/>
    <w:rsid w:val="00300D4E"/>
    <w:rsid w:val="003017AF"/>
    <w:rsid w:val="0030484A"/>
    <w:rsid w:val="00305687"/>
    <w:rsid w:val="00306F1D"/>
    <w:rsid w:val="003071F9"/>
    <w:rsid w:val="00307227"/>
    <w:rsid w:val="0031054D"/>
    <w:rsid w:val="00311160"/>
    <w:rsid w:val="00312075"/>
    <w:rsid w:val="00314CD6"/>
    <w:rsid w:val="00316B38"/>
    <w:rsid w:val="003171D8"/>
    <w:rsid w:val="0032030E"/>
    <w:rsid w:val="00322616"/>
    <w:rsid w:val="003234E8"/>
    <w:rsid w:val="00325F7D"/>
    <w:rsid w:val="00326D9A"/>
    <w:rsid w:val="00331918"/>
    <w:rsid w:val="003334EC"/>
    <w:rsid w:val="00333620"/>
    <w:rsid w:val="003345B3"/>
    <w:rsid w:val="003365FD"/>
    <w:rsid w:val="00336669"/>
    <w:rsid w:val="0033679F"/>
    <w:rsid w:val="00336AED"/>
    <w:rsid w:val="00337F04"/>
    <w:rsid w:val="00345A8B"/>
    <w:rsid w:val="003467AC"/>
    <w:rsid w:val="00353BC9"/>
    <w:rsid w:val="00353ED3"/>
    <w:rsid w:val="00357598"/>
    <w:rsid w:val="00360C64"/>
    <w:rsid w:val="00360EB0"/>
    <w:rsid w:val="0036165C"/>
    <w:rsid w:val="00361B69"/>
    <w:rsid w:val="00363242"/>
    <w:rsid w:val="00363261"/>
    <w:rsid w:val="00363765"/>
    <w:rsid w:val="00365644"/>
    <w:rsid w:val="00365E0E"/>
    <w:rsid w:val="0036779A"/>
    <w:rsid w:val="0037296F"/>
    <w:rsid w:val="00374471"/>
    <w:rsid w:val="003744A0"/>
    <w:rsid w:val="003761DB"/>
    <w:rsid w:val="003820B8"/>
    <w:rsid w:val="00384BDD"/>
    <w:rsid w:val="003851D9"/>
    <w:rsid w:val="00385EC2"/>
    <w:rsid w:val="00386BE8"/>
    <w:rsid w:val="00387946"/>
    <w:rsid w:val="003901ED"/>
    <w:rsid w:val="00390504"/>
    <w:rsid w:val="003920E9"/>
    <w:rsid w:val="0039564A"/>
    <w:rsid w:val="00395F42"/>
    <w:rsid w:val="003965D0"/>
    <w:rsid w:val="00397703"/>
    <w:rsid w:val="0039783C"/>
    <w:rsid w:val="00397ABF"/>
    <w:rsid w:val="003A080E"/>
    <w:rsid w:val="003A0ADB"/>
    <w:rsid w:val="003A3499"/>
    <w:rsid w:val="003A3B0B"/>
    <w:rsid w:val="003A4703"/>
    <w:rsid w:val="003A49F1"/>
    <w:rsid w:val="003A6812"/>
    <w:rsid w:val="003B21BA"/>
    <w:rsid w:val="003B4592"/>
    <w:rsid w:val="003B4B7C"/>
    <w:rsid w:val="003B4C75"/>
    <w:rsid w:val="003B6F4D"/>
    <w:rsid w:val="003B7AE8"/>
    <w:rsid w:val="003C0639"/>
    <w:rsid w:val="003C0B85"/>
    <w:rsid w:val="003C292F"/>
    <w:rsid w:val="003C440C"/>
    <w:rsid w:val="003C53D2"/>
    <w:rsid w:val="003C5C57"/>
    <w:rsid w:val="003C6A72"/>
    <w:rsid w:val="003C75E0"/>
    <w:rsid w:val="003C7848"/>
    <w:rsid w:val="003D1CA0"/>
    <w:rsid w:val="003D27B9"/>
    <w:rsid w:val="003D3189"/>
    <w:rsid w:val="003D37BB"/>
    <w:rsid w:val="003D415C"/>
    <w:rsid w:val="003D4FA6"/>
    <w:rsid w:val="003D5AE1"/>
    <w:rsid w:val="003D5D44"/>
    <w:rsid w:val="003D615B"/>
    <w:rsid w:val="003D6E7F"/>
    <w:rsid w:val="003E0CA7"/>
    <w:rsid w:val="003E3334"/>
    <w:rsid w:val="003E3ECC"/>
    <w:rsid w:val="003E4392"/>
    <w:rsid w:val="003E6299"/>
    <w:rsid w:val="003E6A4B"/>
    <w:rsid w:val="003E6C55"/>
    <w:rsid w:val="003F0837"/>
    <w:rsid w:val="003F0DE6"/>
    <w:rsid w:val="003F2502"/>
    <w:rsid w:val="003F2E64"/>
    <w:rsid w:val="003F3000"/>
    <w:rsid w:val="003F3E21"/>
    <w:rsid w:val="003F4590"/>
    <w:rsid w:val="003F4C80"/>
    <w:rsid w:val="003F6162"/>
    <w:rsid w:val="003F62B7"/>
    <w:rsid w:val="003F6677"/>
    <w:rsid w:val="00400B1B"/>
    <w:rsid w:val="00400DF3"/>
    <w:rsid w:val="00401361"/>
    <w:rsid w:val="00401459"/>
    <w:rsid w:val="0040382E"/>
    <w:rsid w:val="00403B31"/>
    <w:rsid w:val="00405729"/>
    <w:rsid w:val="004057BF"/>
    <w:rsid w:val="00406283"/>
    <w:rsid w:val="0041142C"/>
    <w:rsid w:val="00413680"/>
    <w:rsid w:val="00414CE3"/>
    <w:rsid w:val="00417271"/>
    <w:rsid w:val="00417AD6"/>
    <w:rsid w:val="004223D0"/>
    <w:rsid w:val="00422738"/>
    <w:rsid w:val="00422E7D"/>
    <w:rsid w:val="00423D2B"/>
    <w:rsid w:val="00426089"/>
    <w:rsid w:val="00426093"/>
    <w:rsid w:val="00427821"/>
    <w:rsid w:val="00431AFC"/>
    <w:rsid w:val="00432B83"/>
    <w:rsid w:val="00435889"/>
    <w:rsid w:val="00435AC8"/>
    <w:rsid w:val="0043611B"/>
    <w:rsid w:val="004377E8"/>
    <w:rsid w:val="004401D4"/>
    <w:rsid w:val="004402DA"/>
    <w:rsid w:val="00440585"/>
    <w:rsid w:val="00440970"/>
    <w:rsid w:val="00441FD6"/>
    <w:rsid w:val="00442037"/>
    <w:rsid w:val="004427B8"/>
    <w:rsid w:val="00445BA7"/>
    <w:rsid w:val="00451131"/>
    <w:rsid w:val="004543DC"/>
    <w:rsid w:val="00454C37"/>
    <w:rsid w:val="00455328"/>
    <w:rsid w:val="00455675"/>
    <w:rsid w:val="00455EF0"/>
    <w:rsid w:val="00456C11"/>
    <w:rsid w:val="00460174"/>
    <w:rsid w:val="00463208"/>
    <w:rsid w:val="00466B50"/>
    <w:rsid w:val="004675B6"/>
    <w:rsid w:val="00467CB5"/>
    <w:rsid w:val="0047111F"/>
    <w:rsid w:val="00471464"/>
    <w:rsid w:val="00476051"/>
    <w:rsid w:val="00477B34"/>
    <w:rsid w:val="004819CD"/>
    <w:rsid w:val="004829C8"/>
    <w:rsid w:val="00486858"/>
    <w:rsid w:val="004872FC"/>
    <w:rsid w:val="00487DF0"/>
    <w:rsid w:val="00491647"/>
    <w:rsid w:val="00491B62"/>
    <w:rsid w:val="00493750"/>
    <w:rsid w:val="0049375F"/>
    <w:rsid w:val="00494387"/>
    <w:rsid w:val="004951DA"/>
    <w:rsid w:val="00496287"/>
    <w:rsid w:val="004967D0"/>
    <w:rsid w:val="004A100E"/>
    <w:rsid w:val="004A2466"/>
    <w:rsid w:val="004A35AB"/>
    <w:rsid w:val="004A47D3"/>
    <w:rsid w:val="004A52B0"/>
    <w:rsid w:val="004A5FB2"/>
    <w:rsid w:val="004A6804"/>
    <w:rsid w:val="004A695A"/>
    <w:rsid w:val="004A6D01"/>
    <w:rsid w:val="004B23B2"/>
    <w:rsid w:val="004B2FF1"/>
    <w:rsid w:val="004B3694"/>
    <w:rsid w:val="004B4287"/>
    <w:rsid w:val="004B4510"/>
    <w:rsid w:val="004B5EB4"/>
    <w:rsid w:val="004C133A"/>
    <w:rsid w:val="004C28E3"/>
    <w:rsid w:val="004C4816"/>
    <w:rsid w:val="004C5856"/>
    <w:rsid w:val="004C63CF"/>
    <w:rsid w:val="004C766E"/>
    <w:rsid w:val="004C7716"/>
    <w:rsid w:val="004D0049"/>
    <w:rsid w:val="004D0ADD"/>
    <w:rsid w:val="004D23C1"/>
    <w:rsid w:val="004D4C83"/>
    <w:rsid w:val="004E0EE7"/>
    <w:rsid w:val="004E20A9"/>
    <w:rsid w:val="004E28C7"/>
    <w:rsid w:val="004E3A49"/>
    <w:rsid w:val="004E5829"/>
    <w:rsid w:val="004E7754"/>
    <w:rsid w:val="004F0240"/>
    <w:rsid w:val="004F0C81"/>
    <w:rsid w:val="004F120C"/>
    <w:rsid w:val="004F24DC"/>
    <w:rsid w:val="004F2E78"/>
    <w:rsid w:val="004F3ABA"/>
    <w:rsid w:val="004F403E"/>
    <w:rsid w:val="004F5BA0"/>
    <w:rsid w:val="004F6AFF"/>
    <w:rsid w:val="004F73DF"/>
    <w:rsid w:val="005003AE"/>
    <w:rsid w:val="00501C80"/>
    <w:rsid w:val="005034E5"/>
    <w:rsid w:val="00505A11"/>
    <w:rsid w:val="005065D9"/>
    <w:rsid w:val="00506864"/>
    <w:rsid w:val="00507848"/>
    <w:rsid w:val="00510FF3"/>
    <w:rsid w:val="005115F0"/>
    <w:rsid w:val="0051265C"/>
    <w:rsid w:val="0051324F"/>
    <w:rsid w:val="0051386C"/>
    <w:rsid w:val="00513F87"/>
    <w:rsid w:val="00515AB2"/>
    <w:rsid w:val="005162D7"/>
    <w:rsid w:val="00517288"/>
    <w:rsid w:val="00517C1C"/>
    <w:rsid w:val="00523F28"/>
    <w:rsid w:val="005267E4"/>
    <w:rsid w:val="00527100"/>
    <w:rsid w:val="00527DD5"/>
    <w:rsid w:val="00527E5B"/>
    <w:rsid w:val="0053033B"/>
    <w:rsid w:val="00532C18"/>
    <w:rsid w:val="00532D36"/>
    <w:rsid w:val="00532E5C"/>
    <w:rsid w:val="00533027"/>
    <w:rsid w:val="005336FE"/>
    <w:rsid w:val="00537B9B"/>
    <w:rsid w:val="00542A67"/>
    <w:rsid w:val="005430F4"/>
    <w:rsid w:val="005459D2"/>
    <w:rsid w:val="00546E06"/>
    <w:rsid w:val="005476AE"/>
    <w:rsid w:val="005500C8"/>
    <w:rsid w:val="005500DD"/>
    <w:rsid w:val="0055150C"/>
    <w:rsid w:val="00553301"/>
    <w:rsid w:val="0055521A"/>
    <w:rsid w:val="0055532F"/>
    <w:rsid w:val="00555978"/>
    <w:rsid w:val="00557844"/>
    <w:rsid w:val="00565BE1"/>
    <w:rsid w:val="005669BD"/>
    <w:rsid w:val="00566F84"/>
    <w:rsid w:val="00567C3E"/>
    <w:rsid w:val="00570635"/>
    <w:rsid w:val="0057495D"/>
    <w:rsid w:val="005758D1"/>
    <w:rsid w:val="00575CC2"/>
    <w:rsid w:val="005765B8"/>
    <w:rsid w:val="00577481"/>
    <w:rsid w:val="00577F01"/>
    <w:rsid w:val="005829D3"/>
    <w:rsid w:val="0058420A"/>
    <w:rsid w:val="005915A7"/>
    <w:rsid w:val="00591711"/>
    <w:rsid w:val="005965C4"/>
    <w:rsid w:val="0059664F"/>
    <w:rsid w:val="0059674B"/>
    <w:rsid w:val="00596E95"/>
    <w:rsid w:val="005A0ED7"/>
    <w:rsid w:val="005A232A"/>
    <w:rsid w:val="005A2A79"/>
    <w:rsid w:val="005A4268"/>
    <w:rsid w:val="005A427F"/>
    <w:rsid w:val="005A6ABE"/>
    <w:rsid w:val="005A6EFE"/>
    <w:rsid w:val="005B3BB6"/>
    <w:rsid w:val="005B46AF"/>
    <w:rsid w:val="005B5C86"/>
    <w:rsid w:val="005B607D"/>
    <w:rsid w:val="005B7B1E"/>
    <w:rsid w:val="005B7C74"/>
    <w:rsid w:val="005B7FC2"/>
    <w:rsid w:val="005C004F"/>
    <w:rsid w:val="005C1214"/>
    <w:rsid w:val="005C174F"/>
    <w:rsid w:val="005C2E48"/>
    <w:rsid w:val="005C3575"/>
    <w:rsid w:val="005C52A6"/>
    <w:rsid w:val="005D0910"/>
    <w:rsid w:val="005D0C13"/>
    <w:rsid w:val="005D1340"/>
    <w:rsid w:val="005D4D69"/>
    <w:rsid w:val="005D51EA"/>
    <w:rsid w:val="005D6AB5"/>
    <w:rsid w:val="005D7BA2"/>
    <w:rsid w:val="005E078B"/>
    <w:rsid w:val="005E1C55"/>
    <w:rsid w:val="005E3477"/>
    <w:rsid w:val="005E3A8F"/>
    <w:rsid w:val="005E70EA"/>
    <w:rsid w:val="005E757F"/>
    <w:rsid w:val="005F0B86"/>
    <w:rsid w:val="005F1622"/>
    <w:rsid w:val="005F47A7"/>
    <w:rsid w:val="005F4EE5"/>
    <w:rsid w:val="005F5114"/>
    <w:rsid w:val="005F52AE"/>
    <w:rsid w:val="005F530B"/>
    <w:rsid w:val="005F544C"/>
    <w:rsid w:val="005F59F4"/>
    <w:rsid w:val="005F6434"/>
    <w:rsid w:val="006013F9"/>
    <w:rsid w:val="00601467"/>
    <w:rsid w:val="00602C8B"/>
    <w:rsid w:val="006035A1"/>
    <w:rsid w:val="006042B2"/>
    <w:rsid w:val="0060632C"/>
    <w:rsid w:val="006076B5"/>
    <w:rsid w:val="00607736"/>
    <w:rsid w:val="00607BDC"/>
    <w:rsid w:val="00611677"/>
    <w:rsid w:val="006139ED"/>
    <w:rsid w:val="006147FC"/>
    <w:rsid w:val="00614D9F"/>
    <w:rsid w:val="006171D0"/>
    <w:rsid w:val="006174B7"/>
    <w:rsid w:val="006176F4"/>
    <w:rsid w:val="00617D0E"/>
    <w:rsid w:val="00621E9B"/>
    <w:rsid w:val="006222CC"/>
    <w:rsid w:val="0062440B"/>
    <w:rsid w:val="00624862"/>
    <w:rsid w:val="00626DB8"/>
    <w:rsid w:val="0062762D"/>
    <w:rsid w:val="00632143"/>
    <w:rsid w:val="006343A6"/>
    <w:rsid w:val="00634FA1"/>
    <w:rsid w:val="006351E6"/>
    <w:rsid w:val="0063563C"/>
    <w:rsid w:val="006366A0"/>
    <w:rsid w:val="00636CB9"/>
    <w:rsid w:val="00637970"/>
    <w:rsid w:val="00640D75"/>
    <w:rsid w:val="006419E4"/>
    <w:rsid w:val="0064308E"/>
    <w:rsid w:val="006432A1"/>
    <w:rsid w:val="006467BC"/>
    <w:rsid w:val="00651469"/>
    <w:rsid w:val="0065185D"/>
    <w:rsid w:val="00654489"/>
    <w:rsid w:val="00654D3F"/>
    <w:rsid w:val="0065513D"/>
    <w:rsid w:val="00656E90"/>
    <w:rsid w:val="0065795B"/>
    <w:rsid w:val="00660A7F"/>
    <w:rsid w:val="006635BB"/>
    <w:rsid w:val="00664989"/>
    <w:rsid w:val="00665D41"/>
    <w:rsid w:val="00666FC3"/>
    <w:rsid w:val="00670163"/>
    <w:rsid w:val="006753ED"/>
    <w:rsid w:val="0068111A"/>
    <w:rsid w:val="00681624"/>
    <w:rsid w:val="00683111"/>
    <w:rsid w:val="0068407B"/>
    <w:rsid w:val="00684F34"/>
    <w:rsid w:val="006878AF"/>
    <w:rsid w:val="00687D47"/>
    <w:rsid w:val="006915F9"/>
    <w:rsid w:val="00693850"/>
    <w:rsid w:val="00696431"/>
    <w:rsid w:val="006A17D0"/>
    <w:rsid w:val="006A3174"/>
    <w:rsid w:val="006A599C"/>
    <w:rsid w:val="006B0B22"/>
    <w:rsid w:val="006B1B2A"/>
    <w:rsid w:val="006B1B5D"/>
    <w:rsid w:val="006B5E71"/>
    <w:rsid w:val="006B719F"/>
    <w:rsid w:val="006C0727"/>
    <w:rsid w:val="006C2E30"/>
    <w:rsid w:val="006C2F76"/>
    <w:rsid w:val="006C3C2F"/>
    <w:rsid w:val="006C624C"/>
    <w:rsid w:val="006C674F"/>
    <w:rsid w:val="006D0F2D"/>
    <w:rsid w:val="006D11B8"/>
    <w:rsid w:val="006D12DF"/>
    <w:rsid w:val="006D5F72"/>
    <w:rsid w:val="006D6B67"/>
    <w:rsid w:val="006D6CDF"/>
    <w:rsid w:val="006D79CA"/>
    <w:rsid w:val="006E139F"/>
    <w:rsid w:val="006E145F"/>
    <w:rsid w:val="006E2020"/>
    <w:rsid w:val="006E2453"/>
    <w:rsid w:val="006E3584"/>
    <w:rsid w:val="006E5EE1"/>
    <w:rsid w:val="006E772E"/>
    <w:rsid w:val="006F23BB"/>
    <w:rsid w:val="006F2890"/>
    <w:rsid w:val="006F32E4"/>
    <w:rsid w:val="006F3A4C"/>
    <w:rsid w:val="006F4F6A"/>
    <w:rsid w:val="006F63FE"/>
    <w:rsid w:val="006F6F87"/>
    <w:rsid w:val="007007E1"/>
    <w:rsid w:val="007014CC"/>
    <w:rsid w:val="007015FB"/>
    <w:rsid w:val="00705CC7"/>
    <w:rsid w:val="007103C8"/>
    <w:rsid w:val="00711B13"/>
    <w:rsid w:val="0071281E"/>
    <w:rsid w:val="007128A5"/>
    <w:rsid w:val="007130CB"/>
    <w:rsid w:val="00714D37"/>
    <w:rsid w:val="007202F0"/>
    <w:rsid w:val="00720CE7"/>
    <w:rsid w:val="00721E00"/>
    <w:rsid w:val="00723D91"/>
    <w:rsid w:val="00724DDB"/>
    <w:rsid w:val="00727580"/>
    <w:rsid w:val="00730060"/>
    <w:rsid w:val="0073167D"/>
    <w:rsid w:val="00731923"/>
    <w:rsid w:val="00732A32"/>
    <w:rsid w:val="00734C34"/>
    <w:rsid w:val="007355C5"/>
    <w:rsid w:val="007362C1"/>
    <w:rsid w:val="007362D6"/>
    <w:rsid w:val="0074052B"/>
    <w:rsid w:val="00740921"/>
    <w:rsid w:val="00741D4C"/>
    <w:rsid w:val="00742DAC"/>
    <w:rsid w:val="00743C00"/>
    <w:rsid w:val="007443E1"/>
    <w:rsid w:val="00744D45"/>
    <w:rsid w:val="00744EA3"/>
    <w:rsid w:val="00745712"/>
    <w:rsid w:val="00745B49"/>
    <w:rsid w:val="00746E12"/>
    <w:rsid w:val="00747716"/>
    <w:rsid w:val="00750146"/>
    <w:rsid w:val="007503FC"/>
    <w:rsid w:val="00750BD5"/>
    <w:rsid w:val="0075586E"/>
    <w:rsid w:val="00760889"/>
    <w:rsid w:val="00760CF0"/>
    <w:rsid w:val="00762A7D"/>
    <w:rsid w:val="00763650"/>
    <w:rsid w:val="00770572"/>
    <w:rsid w:val="007709A0"/>
    <w:rsid w:val="00770BDC"/>
    <w:rsid w:val="0077130B"/>
    <w:rsid w:val="00771DAA"/>
    <w:rsid w:val="0077266D"/>
    <w:rsid w:val="0077283D"/>
    <w:rsid w:val="007737BE"/>
    <w:rsid w:val="007738D5"/>
    <w:rsid w:val="00773C03"/>
    <w:rsid w:val="00773E30"/>
    <w:rsid w:val="00773F37"/>
    <w:rsid w:val="007745EC"/>
    <w:rsid w:val="0077465D"/>
    <w:rsid w:val="00775868"/>
    <w:rsid w:val="00775BAC"/>
    <w:rsid w:val="00776BFB"/>
    <w:rsid w:val="00780602"/>
    <w:rsid w:val="00782C33"/>
    <w:rsid w:val="00783378"/>
    <w:rsid w:val="00784DBB"/>
    <w:rsid w:val="00786362"/>
    <w:rsid w:val="00786F14"/>
    <w:rsid w:val="007873F8"/>
    <w:rsid w:val="00790589"/>
    <w:rsid w:val="00790648"/>
    <w:rsid w:val="0079112E"/>
    <w:rsid w:val="00791EC4"/>
    <w:rsid w:val="007923C1"/>
    <w:rsid w:val="007934F1"/>
    <w:rsid w:val="00793A4F"/>
    <w:rsid w:val="00793A62"/>
    <w:rsid w:val="007948B4"/>
    <w:rsid w:val="00797A70"/>
    <w:rsid w:val="007A0452"/>
    <w:rsid w:val="007A109A"/>
    <w:rsid w:val="007A14D6"/>
    <w:rsid w:val="007A171E"/>
    <w:rsid w:val="007A2867"/>
    <w:rsid w:val="007A62F4"/>
    <w:rsid w:val="007A64F1"/>
    <w:rsid w:val="007B07BF"/>
    <w:rsid w:val="007B156A"/>
    <w:rsid w:val="007C171A"/>
    <w:rsid w:val="007C5612"/>
    <w:rsid w:val="007C5664"/>
    <w:rsid w:val="007C6086"/>
    <w:rsid w:val="007C67E6"/>
    <w:rsid w:val="007C754D"/>
    <w:rsid w:val="007D2D53"/>
    <w:rsid w:val="007D36B4"/>
    <w:rsid w:val="007D7DF2"/>
    <w:rsid w:val="007E05C7"/>
    <w:rsid w:val="007E0672"/>
    <w:rsid w:val="007E2E28"/>
    <w:rsid w:val="007E2E60"/>
    <w:rsid w:val="007E47E9"/>
    <w:rsid w:val="007E4CF1"/>
    <w:rsid w:val="007E6602"/>
    <w:rsid w:val="007E69EC"/>
    <w:rsid w:val="007E6CEA"/>
    <w:rsid w:val="007E7940"/>
    <w:rsid w:val="007F0FE6"/>
    <w:rsid w:val="007F2E25"/>
    <w:rsid w:val="007F6455"/>
    <w:rsid w:val="00802F10"/>
    <w:rsid w:val="0080368F"/>
    <w:rsid w:val="008050EC"/>
    <w:rsid w:val="00805EAC"/>
    <w:rsid w:val="00807234"/>
    <w:rsid w:val="00807E4E"/>
    <w:rsid w:val="00812210"/>
    <w:rsid w:val="0081311B"/>
    <w:rsid w:val="00814D7A"/>
    <w:rsid w:val="0081568E"/>
    <w:rsid w:val="00816368"/>
    <w:rsid w:val="00820642"/>
    <w:rsid w:val="00821009"/>
    <w:rsid w:val="00821D20"/>
    <w:rsid w:val="0082386D"/>
    <w:rsid w:val="008243BD"/>
    <w:rsid w:val="00830CC9"/>
    <w:rsid w:val="00831D59"/>
    <w:rsid w:val="008336D3"/>
    <w:rsid w:val="008345A3"/>
    <w:rsid w:val="008424FB"/>
    <w:rsid w:val="00844CB0"/>
    <w:rsid w:val="0084657B"/>
    <w:rsid w:val="0084679F"/>
    <w:rsid w:val="00846A14"/>
    <w:rsid w:val="00853B93"/>
    <w:rsid w:val="00855C02"/>
    <w:rsid w:val="00856898"/>
    <w:rsid w:val="00860632"/>
    <w:rsid w:val="008615E6"/>
    <w:rsid w:val="00862575"/>
    <w:rsid w:val="00862C8E"/>
    <w:rsid w:val="00863400"/>
    <w:rsid w:val="00865FD6"/>
    <w:rsid w:val="00867D40"/>
    <w:rsid w:val="0087087D"/>
    <w:rsid w:val="00871812"/>
    <w:rsid w:val="00871EC6"/>
    <w:rsid w:val="00876FEB"/>
    <w:rsid w:val="008801E9"/>
    <w:rsid w:val="00881317"/>
    <w:rsid w:val="00881607"/>
    <w:rsid w:val="008816D8"/>
    <w:rsid w:val="0088300F"/>
    <w:rsid w:val="00883108"/>
    <w:rsid w:val="00885DF1"/>
    <w:rsid w:val="008862D3"/>
    <w:rsid w:val="00890527"/>
    <w:rsid w:val="008924E4"/>
    <w:rsid w:val="0089289E"/>
    <w:rsid w:val="00893069"/>
    <w:rsid w:val="00893E60"/>
    <w:rsid w:val="008945BA"/>
    <w:rsid w:val="00896F31"/>
    <w:rsid w:val="008A069D"/>
    <w:rsid w:val="008A0E61"/>
    <w:rsid w:val="008A20A6"/>
    <w:rsid w:val="008A2B56"/>
    <w:rsid w:val="008A5FF8"/>
    <w:rsid w:val="008B0768"/>
    <w:rsid w:val="008B0971"/>
    <w:rsid w:val="008B1DA0"/>
    <w:rsid w:val="008B22D7"/>
    <w:rsid w:val="008B266E"/>
    <w:rsid w:val="008B5A70"/>
    <w:rsid w:val="008B6034"/>
    <w:rsid w:val="008B69BA"/>
    <w:rsid w:val="008B6A33"/>
    <w:rsid w:val="008B7570"/>
    <w:rsid w:val="008B7AD6"/>
    <w:rsid w:val="008C1C6A"/>
    <w:rsid w:val="008C267D"/>
    <w:rsid w:val="008C4A98"/>
    <w:rsid w:val="008C4F45"/>
    <w:rsid w:val="008C557D"/>
    <w:rsid w:val="008C6206"/>
    <w:rsid w:val="008C63DE"/>
    <w:rsid w:val="008C6850"/>
    <w:rsid w:val="008C6CF7"/>
    <w:rsid w:val="008C7834"/>
    <w:rsid w:val="008D0147"/>
    <w:rsid w:val="008D0D6B"/>
    <w:rsid w:val="008D323D"/>
    <w:rsid w:val="008D3C58"/>
    <w:rsid w:val="008D3D62"/>
    <w:rsid w:val="008D4002"/>
    <w:rsid w:val="008E41E3"/>
    <w:rsid w:val="008F1369"/>
    <w:rsid w:val="008F1932"/>
    <w:rsid w:val="008F288C"/>
    <w:rsid w:val="008F56B4"/>
    <w:rsid w:val="008F5920"/>
    <w:rsid w:val="00902852"/>
    <w:rsid w:val="00903239"/>
    <w:rsid w:val="00903696"/>
    <w:rsid w:val="009072C0"/>
    <w:rsid w:val="009073E8"/>
    <w:rsid w:val="00910938"/>
    <w:rsid w:val="00915AD4"/>
    <w:rsid w:val="00916584"/>
    <w:rsid w:val="00916D83"/>
    <w:rsid w:val="00917A62"/>
    <w:rsid w:val="00917E8B"/>
    <w:rsid w:val="009201F9"/>
    <w:rsid w:val="0092046D"/>
    <w:rsid w:val="00920DC1"/>
    <w:rsid w:val="00921067"/>
    <w:rsid w:val="00921737"/>
    <w:rsid w:val="009236FF"/>
    <w:rsid w:val="00923D59"/>
    <w:rsid w:val="009260A0"/>
    <w:rsid w:val="0092792E"/>
    <w:rsid w:val="009304AF"/>
    <w:rsid w:val="009315C2"/>
    <w:rsid w:val="009343DF"/>
    <w:rsid w:val="00935DBA"/>
    <w:rsid w:val="0093641D"/>
    <w:rsid w:val="009377EC"/>
    <w:rsid w:val="00937E87"/>
    <w:rsid w:val="00942FE6"/>
    <w:rsid w:val="0094395A"/>
    <w:rsid w:val="00944135"/>
    <w:rsid w:val="00945932"/>
    <w:rsid w:val="0094677D"/>
    <w:rsid w:val="00946A4C"/>
    <w:rsid w:val="00947217"/>
    <w:rsid w:val="009473AA"/>
    <w:rsid w:val="00947F50"/>
    <w:rsid w:val="009520DC"/>
    <w:rsid w:val="0095243C"/>
    <w:rsid w:val="009530C5"/>
    <w:rsid w:val="00953FAF"/>
    <w:rsid w:val="00954111"/>
    <w:rsid w:val="00954B12"/>
    <w:rsid w:val="0095592C"/>
    <w:rsid w:val="00957FAE"/>
    <w:rsid w:val="00961EB3"/>
    <w:rsid w:val="00963CAB"/>
    <w:rsid w:val="00964FE7"/>
    <w:rsid w:val="009653F6"/>
    <w:rsid w:val="009665DF"/>
    <w:rsid w:val="009670F0"/>
    <w:rsid w:val="0096771C"/>
    <w:rsid w:val="009714EC"/>
    <w:rsid w:val="00972DEA"/>
    <w:rsid w:val="0097336C"/>
    <w:rsid w:val="009746D6"/>
    <w:rsid w:val="00977E26"/>
    <w:rsid w:val="00980893"/>
    <w:rsid w:val="009813F0"/>
    <w:rsid w:val="00981B9D"/>
    <w:rsid w:val="00981D07"/>
    <w:rsid w:val="00981D3C"/>
    <w:rsid w:val="00982E28"/>
    <w:rsid w:val="009836C7"/>
    <w:rsid w:val="00985821"/>
    <w:rsid w:val="009867E5"/>
    <w:rsid w:val="009877D3"/>
    <w:rsid w:val="00990073"/>
    <w:rsid w:val="009941DA"/>
    <w:rsid w:val="00995250"/>
    <w:rsid w:val="009A0EB7"/>
    <w:rsid w:val="009A2D79"/>
    <w:rsid w:val="009A40F3"/>
    <w:rsid w:val="009A4898"/>
    <w:rsid w:val="009A6756"/>
    <w:rsid w:val="009A6873"/>
    <w:rsid w:val="009A7173"/>
    <w:rsid w:val="009B00DD"/>
    <w:rsid w:val="009B0D15"/>
    <w:rsid w:val="009B2D9B"/>
    <w:rsid w:val="009B451C"/>
    <w:rsid w:val="009B4614"/>
    <w:rsid w:val="009B4DDD"/>
    <w:rsid w:val="009B5811"/>
    <w:rsid w:val="009B5B1A"/>
    <w:rsid w:val="009B6F5D"/>
    <w:rsid w:val="009B7AB8"/>
    <w:rsid w:val="009B7C58"/>
    <w:rsid w:val="009C3881"/>
    <w:rsid w:val="009C58F9"/>
    <w:rsid w:val="009C64B6"/>
    <w:rsid w:val="009C6EF5"/>
    <w:rsid w:val="009D17F4"/>
    <w:rsid w:val="009D3B50"/>
    <w:rsid w:val="009D5A16"/>
    <w:rsid w:val="009D68B1"/>
    <w:rsid w:val="009E4398"/>
    <w:rsid w:val="009E5BBA"/>
    <w:rsid w:val="009E7C2E"/>
    <w:rsid w:val="009F0F1B"/>
    <w:rsid w:val="009F42E6"/>
    <w:rsid w:val="009F4323"/>
    <w:rsid w:val="009F4693"/>
    <w:rsid w:val="009F566B"/>
    <w:rsid w:val="009F6786"/>
    <w:rsid w:val="009F6F67"/>
    <w:rsid w:val="009F7107"/>
    <w:rsid w:val="00A0077C"/>
    <w:rsid w:val="00A00CBE"/>
    <w:rsid w:val="00A017AA"/>
    <w:rsid w:val="00A02F71"/>
    <w:rsid w:val="00A0522F"/>
    <w:rsid w:val="00A13158"/>
    <w:rsid w:val="00A13F00"/>
    <w:rsid w:val="00A14638"/>
    <w:rsid w:val="00A146C6"/>
    <w:rsid w:val="00A15009"/>
    <w:rsid w:val="00A17961"/>
    <w:rsid w:val="00A20B5E"/>
    <w:rsid w:val="00A21D8C"/>
    <w:rsid w:val="00A24019"/>
    <w:rsid w:val="00A267FA"/>
    <w:rsid w:val="00A30F9F"/>
    <w:rsid w:val="00A311B7"/>
    <w:rsid w:val="00A31BC6"/>
    <w:rsid w:val="00A3279B"/>
    <w:rsid w:val="00A32ED6"/>
    <w:rsid w:val="00A37979"/>
    <w:rsid w:val="00A40F72"/>
    <w:rsid w:val="00A41EDD"/>
    <w:rsid w:val="00A42744"/>
    <w:rsid w:val="00A43E21"/>
    <w:rsid w:val="00A440D0"/>
    <w:rsid w:val="00A450AB"/>
    <w:rsid w:val="00A502EA"/>
    <w:rsid w:val="00A505B1"/>
    <w:rsid w:val="00A51FD9"/>
    <w:rsid w:val="00A53207"/>
    <w:rsid w:val="00A57693"/>
    <w:rsid w:val="00A5788A"/>
    <w:rsid w:val="00A60ACD"/>
    <w:rsid w:val="00A60F76"/>
    <w:rsid w:val="00A626F8"/>
    <w:rsid w:val="00A640BF"/>
    <w:rsid w:val="00A707B9"/>
    <w:rsid w:val="00A73476"/>
    <w:rsid w:val="00A74B94"/>
    <w:rsid w:val="00A74E2E"/>
    <w:rsid w:val="00A75277"/>
    <w:rsid w:val="00A75F89"/>
    <w:rsid w:val="00A77BDB"/>
    <w:rsid w:val="00A80243"/>
    <w:rsid w:val="00A808D2"/>
    <w:rsid w:val="00A82D47"/>
    <w:rsid w:val="00A8394A"/>
    <w:rsid w:val="00A84D55"/>
    <w:rsid w:val="00A852A7"/>
    <w:rsid w:val="00A866BE"/>
    <w:rsid w:val="00A87587"/>
    <w:rsid w:val="00A87820"/>
    <w:rsid w:val="00A90230"/>
    <w:rsid w:val="00A910C4"/>
    <w:rsid w:val="00A913A7"/>
    <w:rsid w:val="00A939E9"/>
    <w:rsid w:val="00A94FE5"/>
    <w:rsid w:val="00A95AB4"/>
    <w:rsid w:val="00A974F3"/>
    <w:rsid w:val="00AA099B"/>
    <w:rsid w:val="00AA1354"/>
    <w:rsid w:val="00AA1E7C"/>
    <w:rsid w:val="00AA2BB2"/>
    <w:rsid w:val="00AA4076"/>
    <w:rsid w:val="00AA427C"/>
    <w:rsid w:val="00AA74AC"/>
    <w:rsid w:val="00AA7D69"/>
    <w:rsid w:val="00AB0806"/>
    <w:rsid w:val="00AB15FE"/>
    <w:rsid w:val="00AB1BCF"/>
    <w:rsid w:val="00AB20A4"/>
    <w:rsid w:val="00AB2A09"/>
    <w:rsid w:val="00AB2D63"/>
    <w:rsid w:val="00AB6C9D"/>
    <w:rsid w:val="00AB7D1B"/>
    <w:rsid w:val="00AB7DA4"/>
    <w:rsid w:val="00AC0816"/>
    <w:rsid w:val="00AC095A"/>
    <w:rsid w:val="00AC0C51"/>
    <w:rsid w:val="00AC11E4"/>
    <w:rsid w:val="00AC238D"/>
    <w:rsid w:val="00AC4B17"/>
    <w:rsid w:val="00AC6CAA"/>
    <w:rsid w:val="00AC7FD3"/>
    <w:rsid w:val="00AD140D"/>
    <w:rsid w:val="00AD1DC9"/>
    <w:rsid w:val="00AD2367"/>
    <w:rsid w:val="00AD3D35"/>
    <w:rsid w:val="00AD538B"/>
    <w:rsid w:val="00AD5E84"/>
    <w:rsid w:val="00AE0530"/>
    <w:rsid w:val="00AE2887"/>
    <w:rsid w:val="00AE3248"/>
    <w:rsid w:val="00AE4B4F"/>
    <w:rsid w:val="00AE7AC0"/>
    <w:rsid w:val="00AF198F"/>
    <w:rsid w:val="00AF489B"/>
    <w:rsid w:val="00B01427"/>
    <w:rsid w:val="00B0297A"/>
    <w:rsid w:val="00B054B4"/>
    <w:rsid w:val="00B058C5"/>
    <w:rsid w:val="00B059A3"/>
    <w:rsid w:val="00B05AF2"/>
    <w:rsid w:val="00B064F3"/>
    <w:rsid w:val="00B07468"/>
    <w:rsid w:val="00B11337"/>
    <w:rsid w:val="00B13640"/>
    <w:rsid w:val="00B16697"/>
    <w:rsid w:val="00B1797E"/>
    <w:rsid w:val="00B20A12"/>
    <w:rsid w:val="00B20B2C"/>
    <w:rsid w:val="00B21E3A"/>
    <w:rsid w:val="00B232F0"/>
    <w:rsid w:val="00B25215"/>
    <w:rsid w:val="00B260B7"/>
    <w:rsid w:val="00B2669E"/>
    <w:rsid w:val="00B332CF"/>
    <w:rsid w:val="00B33DC6"/>
    <w:rsid w:val="00B3410F"/>
    <w:rsid w:val="00B36328"/>
    <w:rsid w:val="00B36E80"/>
    <w:rsid w:val="00B43B82"/>
    <w:rsid w:val="00B473A8"/>
    <w:rsid w:val="00B47F3F"/>
    <w:rsid w:val="00B50E32"/>
    <w:rsid w:val="00B5102A"/>
    <w:rsid w:val="00B51BA4"/>
    <w:rsid w:val="00B52BAD"/>
    <w:rsid w:val="00B549BA"/>
    <w:rsid w:val="00B56F86"/>
    <w:rsid w:val="00B57783"/>
    <w:rsid w:val="00B57A19"/>
    <w:rsid w:val="00B63AC8"/>
    <w:rsid w:val="00B63C2F"/>
    <w:rsid w:val="00B65C57"/>
    <w:rsid w:val="00B72191"/>
    <w:rsid w:val="00B72409"/>
    <w:rsid w:val="00B742EB"/>
    <w:rsid w:val="00B745E4"/>
    <w:rsid w:val="00B75F09"/>
    <w:rsid w:val="00B760BB"/>
    <w:rsid w:val="00B80041"/>
    <w:rsid w:val="00B80455"/>
    <w:rsid w:val="00B80769"/>
    <w:rsid w:val="00B81EF9"/>
    <w:rsid w:val="00B82C30"/>
    <w:rsid w:val="00B84143"/>
    <w:rsid w:val="00B8478D"/>
    <w:rsid w:val="00B85EB5"/>
    <w:rsid w:val="00B866F0"/>
    <w:rsid w:val="00B86D31"/>
    <w:rsid w:val="00B872F3"/>
    <w:rsid w:val="00B91D8B"/>
    <w:rsid w:val="00B960E8"/>
    <w:rsid w:val="00B973B9"/>
    <w:rsid w:val="00B97C81"/>
    <w:rsid w:val="00BA0D5A"/>
    <w:rsid w:val="00BA4274"/>
    <w:rsid w:val="00BA4F8A"/>
    <w:rsid w:val="00BA5466"/>
    <w:rsid w:val="00BA5A26"/>
    <w:rsid w:val="00BB1D05"/>
    <w:rsid w:val="00BB252E"/>
    <w:rsid w:val="00BB53F7"/>
    <w:rsid w:val="00BB5D16"/>
    <w:rsid w:val="00BB6289"/>
    <w:rsid w:val="00BB706E"/>
    <w:rsid w:val="00BC053A"/>
    <w:rsid w:val="00BC1EEE"/>
    <w:rsid w:val="00BC335E"/>
    <w:rsid w:val="00BC65B6"/>
    <w:rsid w:val="00BD0166"/>
    <w:rsid w:val="00BD0F93"/>
    <w:rsid w:val="00BD3207"/>
    <w:rsid w:val="00BD3943"/>
    <w:rsid w:val="00BD52C4"/>
    <w:rsid w:val="00BD5572"/>
    <w:rsid w:val="00BD6009"/>
    <w:rsid w:val="00BD6A85"/>
    <w:rsid w:val="00BD6FB0"/>
    <w:rsid w:val="00BD783D"/>
    <w:rsid w:val="00BD7C3F"/>
    <w:rsid w:val="00BD7EC2"/>
    <w:rsid w:val="00BE01CA"/>
    <w:rsid w:val="00BE0C16"/>
    <w:rsid w:val="00BE1B60"/>
    <w:rsid w:val="00BE1E8E"/>
    <w:rsid w:val="00BE2D90"/>
    <w:rsid w:val="00BE3750"/>
    <w:rsid w:val="00BE4716"/>
    <w:rsid w:val="00BE5A61"/>
    <w:rsid w:val="00BE5C8B"/>
    <w:rsid w:val="00BE68C2"/>
    <w:rsid w:val="00BF0321"/>
    <w:rsid w:val="00BF22F9"/>
    <w:rsid w:val="00BF279D"/>
    <w:rsid w:val="00BF36F9"/>
    <w:rsid w:val="00BF3731"/>
    <w:rsid w:val="00BF3C97"/>
    <w:rsid w:val="00BF58AF"/>
    <w:rsid w:val="00BF62DD"/>
    <w:rsid w:val="00BF6992"/>
    <w:rsid w:val="00BF6A61"/>
    <w:rsid w:val="00BF7761"/>
    <w:rsid w:val="00BF7A41"/>
    <w:rsid w:val="00C01150"/>
    <w:rsid w:val="00C011BE"/>
    <w:rsid w:val="00C05D73"/>
    <w:rsid w:val="00C07C6C"/>
    <w:rsid w:val="00C1013D"/>
    <w:rsid w:val="00C10F11"/>
    <w:rsid w:val="00C10FA4"/>
    <w:rsid w:val="00C11DB7"/>
    <w:rsid w:val="00C124B5"/>
    <w:rsid w:val="00C12508"/>
    <w:rsid w:val="00C13388"/>
    <w:rsid w:val="00C143D2"/>
    <w:rsid w:val="00C154C3"/>
    <w:rsid w:val="00C1568F"/>
    <w:rsid w:val="00C165A2"/>
    <w:rsid w:val="00C17A65"/>
    <w:rsid w:val="00C22552"/>
    <w:rsid w:val="00C23953"/>
    <w:rsid w:val="00C25520"/>
    <w:rsid w:val="00C2577C"/>
    <w:rsid w:val="00C260F5"/>
    <w:rsid w:val="00C271DA"/>
    <w:rsid w:val="00C27B1D"/>
    <w:rsid w:val="00C32DA2"/>
    <w:rsid w:val="00C33D3D"/>
    <w:rsid w:val="00C3555B"/>
    <w:rsid w:val="00C35DC3"/>
    <w:rsid w:val="00C41935"/>
    <w:rsid w:val="00C419DF"/>
    <w:rsid w:val="00C42577"/>
    <w:rsid w:val="00C42A1B"/>
    <w:rsid w:val="00C43B48"/>
    <w:rsid w:val="00C44F82"/>
    <w:rsid w:val="00C4565C"/>
    <w:rsid w:val="00C45B76"/>
    <w:rsid w:val="00C464AD"/>
    <w:rsid w:val="00C54BCD"/>
    <w:rsid w:val="00C54D06"/>
    <w:rsid w:val="00C55555"/>
    <w:rsid w:val="00C57BC1"/>
    <w:rsid w:val="00C6196B"/>
    <w:rsid w:val="00C61DD1"/>
    <w:rsid w:val="00C63509"/>
    <w:rsid w:val="00C65000"/>
    <w:rsid w:val="00C65D7C"/>
    <w:rsid w:val="00C66D7C"/>
    <w:rsid w:val="00C66E61"/>
    <w:rsid w:val="00C70365"/>
    <w:rsid w:val="00C70C32"/>
    <w:rsid w:val="00C74021"/>
    <w:rsid w:val="00C77A9C"/>
    <w:rsid w:val="00C77BBE"/>
    <w:rsid w:val="00C81DBA"/>
    <w:rsid w:val="00C82D24"/>
    <w:rsid w:val="00C83B9A"/>
    <w:rsid w:val="00C90CF9"/>
    <w:rsid w:val="00C94CE7"/>
    <w:rsid w:val="00C95A20"/>
    <w:rsid w:val="00C96233"/>
    <w:rsid w:val="00CA09B2"/>
    <w:rsid w:val="00CA114B"/>
    <w:rsid w:val="00CA1E74"/>
    <w:rsid w:val="00CA7031"/>
    <w:rsid w:val="00CB010A"/>
    <w:rsid w:val="00CB0232"/>
    <w:rsid w:val="00CB13EE"/>
    <w:rsid w:val="00CB2B44"/>
    <w:rsid w:val="00CB2E9D"/>
    <w:rsid w:val="00CB3563"/>
    <w:rsid w:val="00CB4491"/>
    <w:rsid w:val="00CB5E34"/>
    <w:rsid w:val="00CB5F25"/>
    <w:rsid w:val="00CB630A"/>
    <w:rsid w:val="00CB6723"/>
    <w:rsid w:val="00CC21DA"/>
    <w:rsid w:val="00CC5151"/>
    <w:rsid w:val="00CC5220"/>
    <w:rsid w:val="00CC5C4F"/>
    <w:rsid w:val="00CD17A2"/>
    <w:rsid w:val="00CD2675"/>
    <w:rsid w:val="00CD3062"/>
    <w:rsid w:val="00CD3B3F"/>
    <w:rsid w:val="00CD5503"/>
    <w:rsid w:val="00CE046E"/>
    <w:rsid w:val="00CE0A91"/>
    <w:rsid w:val="00CE170A"/>
    <w:rsid w:val="00CE26D9"/>
    <w:rsid w:val="00CE2D54"/>
    <w:rsid w:val="00CE4228"/>
    <w:rsid w:val="00CE57E6"/>
    <w:rsid w:val="00CE58AF"/>
    <w:rsid w:val="00CE713E"/>
    <w:rsid w:val="00CF0226"/>
    <w:rsid w:val="00CF2520"/>
    <w:rsid w:val="00CF2DA4"/>
    <w:rsid w:val="00CF2FE9"/>
    <w:rsid w:val="00CF41A8"/>
    <w:rsid w:val="00CF4D88"/>
    <w:rsid w:val="00CF50A3"/>
    <w:rsid w:val="00CF533B"/>
    <w:rsid w:val="00CF69AE"/>
    <w:rsid w:val="00D009A6"/>
    <w:rsid w:val="00D00C75"/>
    <w:rsid w:val="00D029E5"/>
    <w:rsid w:val="00D04D84"/>
    <w:rsid w:val="00D05F3F"/>
    <w:rsid w:val="00D11C42"/>
    <w:rsid w:val="00D127B6"/>
    <w:rsid w:val="00D12C32"/>
    <w:rsid w:val="00D14FF7"/>
    <w:rsid w:val="00D15926"/>
    <w:rsid w:val="00D17837"/>
    <w:rsid w:val="00D221B4"/>
    <w:rsid w:val="00D23228"/>
    <w:rsid w:val="00D24055"/>
    <w:rsid w:val="00D24F09"/>
    <w:rsid w:val="00D2587B"/>
    <w:rsid w:val="00D328A7"/>
    <w:rsid w:val="00D338D1"/>
    <w:rsid w:val="00D3575E"/>
    <w:rsid w:val="00D36319"/>
    <w:rsid w:val="00D369A1"/>
    <w:rsid w:val="00D36B4E"/>
    <w:rsid w:val="00D36B60"/>
    <w:rsid w:val="00D40329"/>
    <w:rsid w:val="00D4436C"/>
    <w:rsid w:val="00D44AE8"/>
    <w:rsid w:val="00D477A7"/>
    <w:rsid w:val="00D54912"/>
    <w:rsid w:val="00D56D9A"/>
    <w:rsid w:val="00D57031"/>
    <w:rsid w:val="00D614CB"/>
    <w:rsid w:val="00D61EB6"/>
    <w:rsid w:val="00D61FBB"/>
    <w:rsid w:val="00D623C1"/>
    <w:rsid w:val="00D629B9"/>
    <w:rsid w:val="00D644C9"/>
    <w:rsid w:val="00D65C9F"/>
    <w:rsid w:val="00D67D6B"/>
    <w:rsid w:val="00D70FF9"/>
    <w:rsid w:val="00D717C0"/>
    <w:rsid w:val="00D75170"/>
    <w:rsid w:val="00D75370"/>
    <w:rsid w:val="00D75403"/>
    <w:rsid w:val="00D758CA"/>
    <w:rsid w:val="00D761B1"/>
    <w:rsid w:val="00D77C95"/>
    <w:rsid w:val="00D814A6"/>
    <w:rsid w:val="00D817B6"/>
    <w:rsid w:val="00D82134"/>
    <w:rsid w:val="00D826C6"/>
    <w:rsid w:val="00D839B0"/>
    <w:rsid w:val="00D87E45"/>
    <w:rsid w:val="00D9012E"/>
    <w:rsid w:val="00D904AF"/>
    <w:rsid w:val="00D907FA"/>
    <w:rsid w:val="00D911B3"/>
    <w:rsid w:val="00D92700"/>
    <w:rsid w:val="00D9374D"/>
    <w:rsid w:val="00D94D9D"/>
    <w:rsid w:val="00D96210"/>
    <w:rsid w:val="00D96A48"/>
    <w:rsid w:val="00D97798"/>
    <w:rsid w:val="00D97A26"/>
    <w:rsid w:val="00DA1B53"/>
    <w:rsid w:val="00DA6825"/>
    <w:rsid w:val="00DA7075"/>
    <w:rsid w:val="00DA7108"/>
    <w:rsid w:val="00DB0A59"/>
    <w:rsid w:val="00DB1700"/>
    <w:rsid w:val="00DB28A4"/>
    <w:rsid w:val="00DB5229"/>
    <w:rsid w:val="00DB53E0"/>
    <w:rsid w:val="00DB6057"/>
    <w:rsid w:val="00DC5A7B"/>
    <w:rsid w:val="00DC7532"/>
    <w:rsid w:val="00DD0573"/>
    <w:rsid w:val="00DD0F75"/>
    <w:rsid w:val="00DD1D82"/>
    <w:rsid w:val="00DD5839"/>
    <w:rsid w:val="00DD7017"/>
    <w:rsid w:val="00DD79AD"/>
    <w:rsid w:val="00DE1790"/>
    <w:rsid w:val="00DE2515"/>
    <w:rsid w:val="00DE50F7"/>
    <w:rsid w:val="00DE5A0B"/>
    <w:rsid w:val="00DE73E3"/>
    <w:rsid w:val="00DF37E2"/>
    <w:rsid w:val="00DF4B15"/>
    <w:rsid w:val="00DF6BDD"/>
    <w:rsid w:val="00DF72A5"/>
    <w:rsid w:val="00E02AB3"/>
    <w:rsid w:val="00E0427B"/>
    <w:rsid w:val="00E043BF"/>
    <w:rsid w:val="00E05080"/>
    <w:rsid w:val="00E052AB"/>
    <w:rsid w:val="00E0691E"/>
    <w:rsid w:val="00E10310"/>
    <w:rsid w:val="00E10ADC"/>
    <w:rsid w:val="00E10D45"/>
    <w:rsid w:val="00E11A14"/>
    <w:rsid w:val="00E14B35"/>
    <w:rsid w:val="00E150B6"/>
    <w:rsid w:val="00E15134"/>
    <w:rsid w:val="00E157C4"/>
    <w:rsid w:val="00E16699"/>
    <w:rsid w:val="00E16746"/>
    <w:rsid w:val="00E173BB"/>
    <w:rsid w:val="00E17B10"/>
    <w:rsid w:val="00E20D32"/>
    <w:rsid w:val="00E21D5B"/>
    <w:rsid w:val="00E23B4D"/>
    <w:rsid w:val="00E25C91"/>
    <w:rsid w:val="00E2638B"/>
    <w:rsid w:val="00E278C6"/>
    <w:rsid w:val="00E3225D"/>
    <w:rsid w:val="00E324F2"/>
    <w:rsid w:val="00E326DA"/>
    <w:rsid w:val="00E33D0A"/>
    <w:rsid w:val="00E33D73"/>
    <w:rsid w:val="00E33F6A"/>
    <w:rsid w:val="00E34D21"/>
    <w:rsid w:val="00E34F9D"/>
    <w:rsid w:val="00E370E8"/>
    <w:rsid w:val="00E37F6E"/>
    <w:rsid w:val="00E414D5"/>
    <w:rsid w:val="00E41C46"/>
    <w:rsid w:val="00E41DAE"/>
    <w:rsid w:val="00E420B9"/>
    <w:rsid w:val="00E450DC"/>
    <w:rsid w:val="00E4666B"/>
    <w:rsid w:val="00E47294"/>
    <w:rsid w:val="00E47CF4"/>
    <w:rsid w:val="00E47DEC"/>
    <w:rsid w:val="00E50F83"/>
    <w:rsid w:val="00E51A81"/>
    <w:rsid w:val="00E51DEA"/>
    <w:rsid w:val="00E54035"/>
    <w:rsid w:val="00E540F3"/>
    <w:rsid w:val="00E544D7"/>
    <w:rsid w:val="00E54AC5"/>
    <w:rsid w:val="00E54E5A"/>
    <w:rsid w:val="00E55C95"/>
    <w:rsid w:val="00E5726C"/>
    <w:rsid w:val="00E60532"/>
    <w:rsid w:val="00E62507"/>
    <w:rsid w:val="00E62EDD"/>
    <w:rsid w:val="00E64950"/>
    <w:rsid w:val="00E649D5"/>
    <w:rsid w:val="00E64A70"/>
    <w:rsid w:val="00E66A70"/>
    <w:rsid w:val="00E66C5A"/>
    <w:rsid w:val="00E670DC"/>
    <w:rsid w:val="00E6740A"/>
    <w:rsid w:val="00E67AD0"/>
    <w:rsid w:val="00E7057B"/>
    <w:rsid w:val="00E7065E"/>
    <w:rsid w:val="00E70FFD"/>
    <w:rsid w:val="00E74E00"/>
    <w:rsid w:val="00E75015"/>
    <w:rsid w:val="00E755E6"/>
    <w:rsid w:val="00E75DE3"/>
    <w:rsid w:val="00E766B3"/>
    <w:rsid w:val="00E83952"/>
    <w:rsid w:val="00E845EF"/>
    <w:rsid w:val="00E85ADC"/>
    <w:rsid w:val="00E8646B"/>
    <w:rsid w:val="00E87A73"/>
    <w:rsid w:val="00E90641"/>
    <w:rsid w:val="00E90727"/>
    <w:rsid w:val="00E90728"/>
    <w:rsid w:val="00E9106B"/>
    <w:rsid w:val="00E9228E"/>
    <w:rsid w:val="00E922FB"/>
    <w:rsid w:val="00E93797"/>
    <w:rsid w:val="00E94ABB"/>
    <w:rsid w:val="00E962B6"/>
    <w:rsid w:val="00E96EE0"/>
    <w:rsid w:val="00E97C60"/>
    <w:rsid w:val="00EA2421"/>
    <w:rsid w:val="00EA4DF0"/>
    <w:rsid w:val="00EA5A21"/>
    <w:rsid w:val="00EA5AE8"/>
    <w:rsid w:val="00EA6241"/>
    <w:rsid w:val="00EA6B47"/>
    <w:rsid w:val="00EB0BBE"/>
    <w:rsid w:val="00EB2CD0"/>
    <w:rsid w:val="00EB30F6"/>
    <w:rsid w:val="00EB4434"/>
    <w:rsid w:val="00EB4B4F"/>
    <w:rsid w:val="00EC1252"/>
    <w:rsid w:val="00EC2CD2"/>
    <w:rsid w:val="00EC3704"/>
    <w:rsid w:val="00EC58AD"/>
    <w:rsid w:val="00ED21CB"/>
    <w:rsid w:val="00ED6362"/>
    <w:rsid w:val="00EE0058"/>
    <w:rsid w:val="00EE1807"/>
    <w:rsid w:val="00EE20CC"/>
    <w:rsid w:val="00EE3E02"/>
    <w:rsid w:val="00EE5721"/>
    <w:rsid w:val="00EE7ED2"/>
    <w:rsid w:val="00EF144B"/>
    <w:rsid w:val="00EF1E58"/>
    <w:rsid w:val="00EF247E"/>
    <w:rsid w:val="00EF289A"/>
    <w:rsid w:val="00EF3A18"/>
    <w:rsid w:val="00EF4E78"/>
    <w:rsid w:val="00F00537"/>
    <w:rsid w:val="00F011A9"/>
    <w:rsid w:val="00F01DE6"/>
    <w:rsid w:val="00F03287"/>
    <w:rsid w:val="00F03645"/>
    <w:rsid w:val="00F04210"/>
    <w:rsid w:val="00F04911"/>
    <w:rsid w:val="00F04D2B"/>
    <w:rsid w:val="00F05036"/>
    <w:rsid w:val="00F126B1"/>
    <w:rsid w:val="00F12C36"/>
    <w:rsid w:val="00F14878"/>
    <w:rsid w:val="00F149AC"/>
    <w:rsid w:val="00F155CE"/>
    <w:rsid w:val="00F155EB"/>
    <w:rsid w:val="00F17F1E"/>
    <w:rsid w:val="00F25912"/>
    <w:rsid w:val="00F27268"/>
    <w:rsid w:val="00F33A17"/>
    <w:rsid w:val="00F37A27"/>
    <w:rsid w:val="00F40426"/>
    <w:rsid w:val="00F41406"/>
    <w:rsid w:val="00F41641"/>
    <w:rsid w:val="00F41D2E"/>
    <w:rsid w:val="00F427C1"/>
    <w:rsid w:val="00F43ADF"/>
    <w:rsid w:val="00F43E7C"/>
    <w:rsid w:val="00F4472A"/>
    <w:rsid w:val="00F44D0F"/>
    <w:rsid w:val="00F45CDC"/>
    <w:rsid w:val="00F47391"/>
    <w:rsid w:val="00F5331D"/>
    <w:rsid w:val="00F57301"/>
    <w:rsid w:val="00F605C6"/>
    <w:rsid w:val="00F60831"/>
    <w:rsid w:val="00F610A5"/>
    <w:rsid w:val="00F61D32"/>
    <w:rsid w:val="00F639BA"/>
    <w:rsid w:val="00F64011"/>
    <w:rsid w:val="00F64D61"/>
    <w:rsid w:val="00F64E57"/>
    <w:rsid w:val="00F65F30"/>
    <w:rsid w:val="00F7108B"/>
    <w:rsid w:val="00F73419"/>
    <w:rsid w:val="00F769A2"/>
    <w:rsid w:val="00F7735F"/>
    <w:rsid w:val="00F77710"/>
    <w:rsid w:val="00F77990"/>
    <w:rsid w:val="00F77FAA"/>
    <w:rsid w:val="00F808CA"/>
    <w:rsid w:val="00F82A01"/>
    <w:rsid w:val="00F82B45"/>
    <w:rsid w:val="00F8351F"/>
    <w:rsid w:val="00F8377A"/>
    <w:rsid w:val="00F8438B"/>
    <w:rsid w:val="00F85506"/>
    <w:rsid w:val="00F87651"/>
    <w:rsid w:val="00F91584"/>
    <w:rsid w:val="00F93057"/>
    <w:rsid w:val="00F95180"/>
    <w:rsid w:val="00F9626C"/>
    <w:rsid w:val="00F9652C"/>
    <w:rsid w:val="00F97A1E"/>
    <w:rsid w:val="00F97D56"/>
    <w:rsid w:val="00FA0005"/>
    <w:rsid w:val="00FA0F92"/>
    <w:rsid w:val="00FA3A63"/>
    <w:rsid w:val="00FA3DA5"/>
    <w:rsid w:val="00FA6AF3"/>
    <w:rsid w:val="00FA790C"/>
    <w:rsid w:val="00FB0634"/>
    <w:rsid w:val="00FB0ED8"/>
    <w:rsid w:val="00FB1FB1"/>
    <w:rsid w:val="00FB4072"/>
    <w:rsid w:val="00FB5BD0"/>
    <w:rsid w:val="00FB6212"/>
    <w:rsid w:val="00FC282B"/>
    <w:rsid w:val="00FC44A7"/>
    <w:rsid w:val="00FC4926"/>
    <w:rsid w:val="00FC49BB"/>
    <w:rsid w:val="00FC59E7"/>
    <w:rsid w:val="00FC6C0F"/>
    <w:rsid w:val="00FD146E"/>
    <w:rsid w:val="00FD15F5"/>
    <w:rsid w:val="00FD1B4D"/>
    <w:rsid w:val="00FD2AA1"/>
    <w:rsid w:val="00FD32D4"/>
    <w:rsid w:val="00FD573A"/>
    <w:rsid w:val="00FD5832"/>
    <w:rsid w:val="00FD632A"/>
    <w:rsid w:val="00FD7CB4"/>
    <w:rsid w:val="00FE0085"/>
    <w:rsid w:val="00FE33A4"/>
    <w:rsid w:val="00FE3B30"/>
    <w:rsid w:val="00FE4EFE"/>
    <w:rsid w:val="00FE6447"/>
    <w:rsid w:val="00FE652E"/>
    <w:rsid w:val="00FE7E27"/>
    <w:rsid w:val="00FF6A60"/>
    <w:rsid w:val="00FF764F"/>
    <w:rsid w:val="00FF7833"/>
    <w:rsid w:val="00FF7C7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590360">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59976778">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103064">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367913">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2124109139">
          <w:marLeft w:val="547"/>
          <w:marRight w:val="0"/>
          <w:marTop w:val="106"/>
          <w:marBottom w:val="0"/>
          <w:divBdr>
            <w:top w:val="none" w:sz="0" w:space="0" w:color="auto"/>
            <w:left w:val="none" w:sz="0" w:space="0" w:color="auto"/>
            <w:bottom w:val="none" w:sz="0" w:space="0" w:color="auto"/>
            <w:right w:val="none" w:sz="0" w:space="0" w:color="auto"/>
          </w:divBdr>
        </w:div>
        <w:div w:id="178861124">
          <w:marLeft w:val="1166"/>
          <w:marRight w:val="0"/>
          <w:marTop w:val="96"/>
          <w:marBottom w:val="0"/>
          <w:divBdr>
            <w:top w:val="none" w:sz="0" w:space="0" w:color="auto"/>
            <w:left w:val="none" w:sz="0" w:space="0" w:color="auto"/>
            <w:bottom w:val="none" w:sz="0" w:space="0" w:color="auto"/>
            <w:right w:val="none" w:sz="0" w:space="0" w:color="auto"/>
          </w:divBdr>
        </w:div>
      </w:divsChild>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8670075">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644873">
      <w:bodyDiv w:val="1"/>
      <w:marLeft w:val="0"/>
      <w:marRight w:val="0"/>
      <w:marTop w:val="0"/>
      <w:marBottom w:val="0"/>
      <w:divBdr>
        <w:top w:val="none" w:sz="0" w:space="0" w:color="auto"/>
        <w:left w:val="none" w:sz="0" w:space="0" w:color="auto"/>
        <w:bottom w:val="none" w:sz="0" w:space="0" w:color="auto"/>
        <w:right w:val="none" w:sz="0" w:space="0" w:color="auto"/>
      </w:divBdr>
      <w:divsChild>
        <w:div w:id="1543206099">
          <w:marLeft w:val="1166"/>
          <w:marRight w:val="0"/>
          <w:marTop w:val="58"/>
          <w:marBottom w:val="0"/>
          <w:divBdr>
            <w:top w:val="none" w:sz="0" w:space="0" w:color="auto"/>
            <w:left w:val="none" w:sz="0" w:space="0" w:color="auto"/>
            <w:bottom w:val="none" w:sz="0" w:space="0" w:color="auto"/>
            <w:right w:val="none" w:sz="0" w:space="0" w:color="auto"/>
          </w:divBdr>
        </w:div>
        <w:div w:id="195046184">
          <w:marLeft w:val="1166"/>
          <w:marRight w:val="0"/>
          <w:marTop w:val="58"/>
          <w:marBottom w:val="0"/>
          <w:divBdr>
            <w:top w:val="none" w:sz="0" w:space="0" w:color="auto"/>
            <w:left w:val="none" w:sz="0" w:space="0" w:color="auto"/>
            <w:bottom w:val="none" w:sz="0" w:space="0" w:color="auto"/>
            <w:right w:val="none" w:sz="0" w:space="0" w:color="auto"/>
          </w:divBdr>
        </w:div>
        <w:div w:id="93331022">
          <w:marLeft w:val="1166"/>
          <w:marRight w:val="0"/>
          <w:marTop w:val="58"/>
          <w:marBottom w:val="0"/>
          <w:divBdr>
            <w:top w:val="none" w:sz="0" w:space="0" w:color="auto"/>
            <w:left w:val="none" w:sz="0" w:space="0" w:color="auto"/>
            <w:bottom w:val="none" w:sz="0" w:space="0" w:color="auto"/>
            <w:right w:val="none" w:sz="0" w:space="0" w:color="auto"/>
          </w:divBdr>
        </w:div>
      </w:divsChild>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0385">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259994009">
          <w:marLeft w:val="547"/>
          <w:marRight w:val="0"/>
          <w:marTop w:val="120"/>
          <w:marBottom w:val="0"/>
          <w:divBdr>
            <w:top w:val="none" w:sz="0" w:space="0" w:color="auto"/>
            <w:left w:val="none" w:sz="0" w:space="0" w:color="auto"/>
            <w:bottom w:val="none" w:sz="0" w:space="0" w:color="auto"/>
            <w:right w:val="none" w:sz="0" w:space="0" w:color="auto"/>
          </w:divBdr>
        </w:div>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sChild>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4593302">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370100">
      <w:bodyDiv w:val="1"/>
      <w:marLeft w:val="0"/>
      <w:marRight w:val="0"/>
      <w:marTop w:val="0"/>
      <w:marBottom w:val="0"/>
      <w:divBdr>
        <w:top w:val="none" w:sz="0" w:space="0" w:color="auto"/>
        <w:left w:val="none" w:sz="0" w:space="0" w:color="auto"/>
        <w:bottom w:val="none" w:sz="0" w:space="0" w:color="auto"/>
        <w:right w:val="none" w:sz="0" w:space="0" w:color="auto"/>
      </w:divBdr>
      <w:divsChild>
        <w:div w:id="1097557768">
          <w:marLeft w:val="547"/>
          <w:marRight w:val="0"/>
          <w:marTop w:val="77"/>
          <w:marBottom w:val="0"/>
          <w:divBdr>
            <w:top w:val="none" w:sz="0" w:space="0" w:color="auto"/>
            <w:left w:val="none" w:sz="0" w:space="0" w:color="auto"/>
            <w:bottom w:val="none" w:sz="0" w:space="0" w:color="auto"/>
            <w:right w:val="none" w:sz="0" w:space="0" w:color="auto"/>
          </w:divBdr>
        </w:div>
      </w:divsChild>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7844116">
      <w:bodyDiv w:val="1"/>
      <w:marLeft w:val="120"/>
      <w:marRight w:val="120"/>
      <w:marTop w:val="0"/>
      <w:marBottom w:val="0"/>
      <w:divBdr>
        <w:top w:val="none" w:sz="0" w:space="0" w:color="auto"/>
        <w:left w:val="none" w:sz="0" w:space="0" w:color="auto"/>
        <w:bottom w:val="none" w:sz="0" w:space="0" w:color="auto"/>
        <w:right w:val="none" w:sz="0" w:space="0" w:color="auto"/>
      </w:divBdr>
      <w:divsChild>
        <w:div w:id="601838838">
          <w:marLeft w:val="0"/>
          <w:marRight w:val="0"/>
          <w:marTop w:val="60"/>
          <w:marBottom w:val="120"/>
          <w:divBdr>
            <w:top w:val="none" w:sz="0" w:space="0" w:color="auto"/>
            <w:left w:val="none" w:sz="0" w:space="0" w:color="auto"/>
            <w:bottom w:val="none" w:sz="0" w:space="0" w:color="auto"/>
            <w:right w:val="none" w:sz="0" w:space="0" w:color="auto"/>
          </w:divBdr>
        </w:div>
      </w:divsChild>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128433">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329310">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19639254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sChild>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210893">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425-25-00be-2020-mar-may-tgbe-teleconference-agendas.docx" TargetMode="External"/><Relationship Id="rId18" Type="http://schemas.openxmlformats.org/officeDocument/2006/relationships/image" Target="media/image4.png"/><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image" Target="media/image7.emf"/><Relationship Id="rId7" Type="http://schemas.openxmlformats.org/officeDocument/2006/relationships/settings" Target="settings.xml"/><Relationship Id="rId12" Type="http://schemas.openxmlformats.org/officeDocument/2006/relationships/hyperlink" Target="http://www.ieee802.org/11/email/stds-802-11-tgbe/msg00750.html" TargetMode="External"/><Relationship Id="rId17" Type="http://schemas.openxmlformats.org/officeDocument/2006/relationships/image" Target="media/image3.png"/><Relationship Id="rId25" Type="http://schemas.openxmlformats.org/officeDocument/2006/relationships/image" Target="media/image11.emf"/><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image" Target="media/image10.emf"/><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image" Target="media/image9.pn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5.png"/><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eee802.org/11/email/stds-802-11-tgbe/msg00778.html" TargetMode="External"/><Relationship Id="rId22" Type="http://schemas.openxmlformats.org/officeDocument/2006/relationships/image" Target="media/image8.emf"/><Relationship Id="rId27" Type="http://schemas.openxmlformats.org/officeDocument/2006/relationships/image" Target="media/image13.png"/><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45</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57</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53</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37</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31</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33</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35</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20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30</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39</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46</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38</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54</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32</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49</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60</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42</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58</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59</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25</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61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48</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55</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47</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36</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40</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56</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27</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12</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51</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29</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13</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43</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52</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44</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50</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34</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41</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28</b:RefOrder>
  </b:Source>
</b:Sources>
</file>

<file path=customXml/itemProps1.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2.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326E8A-0628-47F0-B2AE-6E70CC0BD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1168</TotalTime>
  <Pages>1</Pages>
  <Words>25377</Words>
  <Characters>130187</Characters>
  <Application>Microsoft Office Word</Application>
  <DocSecurity>0</DocSecurity>
  <Lines>5660</Lines>
  <Paragraphs>4321</Paragraphs>
  <ScaleCrop>false</ScaleCrop>
  <HeadingPairs>
    <vt:vector size="2" baseType="variant">
      <vt:variant>
        <vt:lpstr>Title</vt:lpstr>
      </vt:variant>
      <vt:variant>
        <vt:i4>1</vt:i4>
      </vt:variant>
    </vt:vector>
  </HeadingPairs>
  <TitlesOfParts>
    <vt:vector size="1" baseType="lpstr">
      <vt:lpstr>20/0566r27</vt:lpstr>
    </vt:vector>
  </TitlesOfParts>
  <Company>Intel</Company>
  <LinksUpToDate>false</LinksUpToDate>
  <CharactersWithSpaces>151243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20/0566r27</dc:title>
  <dc:subject>TGac Spec Framework</dc:subject>
  <dc:creator>Robert Stacey;Edward Au</dc:creator>
  <cp:keywords>Compendium of straw polls and potential changes to the Specification Framework Document</cp:keywords>
  <dc:description>June 2020</dc:description>
  <cp:lastModifiedBy>Edward Au</cp:lastModifiedBy>
  <cp:revision>145</cp:revision>
  <cp:lastPrinted>2014-06-04T16:31:00Z</cp:lastPrinted>
  <dcterms:created xsi:type="dcterms:W3CDTF">2020-05-31T22:20:00Z</dcterms:created>
  <dcterms:modified xsi:type="dcterms:W3CDTF">2020-06-04T22:44:00Z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