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B1E9F" w14:textId="77777777" w:rsidR="005E768D" w:rsidRPr="00CD4C78" w:rsidRDefault="005E768D">
      <w:pPr>
        <w:pStyle w:val="T1"/>
        <w:pBdr>
          <w:bottom w:val="single" w:sz="6" w:space="0" w:color="auto"/>
        </w:pBdr>
        <w:spacing w:after="240"/>
      </w:pPr>
      <w:r w:rsidRPr="00CD4C78">
        <w:t>IEEE P802.11</w:t>
      </w:r>
      <w:r w:rsidRPr="00CD4C78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EA6977" w14:paraId="564AA3B1" w14:textId="77777777" w:rsidTr="00EA6977">
        <w:trPr>
          <w:trHeight w:val="485"/>
          <w:jc w:val="center"/>
        </w:trPr>
        <w:tc>
          <w:tcPr>
            <w:tcW w:w="9576" w:type="dxa"/>
            <w:vAlign w:val="center"/>
          </w:tcPr>
          <w:tbl>
            <w:tblPr>
              <w:tblW w:w="869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0"/>
              <w:gridCol w:w="2160"/>
              <w:gridCol w:w="1080"/>
              <w:gridCol w:w="895"/>
              <w:gridCol w:w="2713"/>
            </w:tblGrid>
            <w:tr w:rsidR="008B3792" w:rsidRPr="00CD4C78" w14:paraId="07935B1B" w14:textId="77777777" w:rsidTr="00CA6092">
              <w:trPr>
                <w:trHeight w:val="485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27B28B36" w14:textId="0CE41723" w:rsidR="008B3792" w:rsidRPr="00CD4C78" w:rsidRDefault="00E275C5" w:rsidP="004F6D0C">
                  <w:pPr>
                    <w:pStyle w:val="T2"/>
                  </w:pPr>
                  <w:r>
                    <w:rPr>
                      <w:lang w:eastAsia="ko-KR"/>
                    </w:rPr>
                    <w:t>D3.0</w:t>
                  </w:r>
                  <w:r w:rsidR="00153BE2">
                    <w:rPr>
                      <w:lang w:eastAsia="ko-KR"/>
                    </w:rPr>
                    <w:t xml:space="preserve"> </w:t>
                  </w:r>
                  <w:r>
                    <w:rPr>
                      <w:lang w:eastAsia="ko-KR"/>
                    </w:rPr>
                    <w:t>PHY CR</w:t>
                  </w:r>
                </w:p>
              </w:tc>
            </w:tr>
            <w:tr w:rsidR="008B3792" w:rsidRPr="00CD4C78" w14:paraId="0E8556E7" w14:textId="77777777" w:rsidTr="00CA6092">
              <w:trPr>
                <w:trHeight w:val="359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3B1ACF09" w14:textId="0801CCC4" w:rsidR="008B3792" w:rsidRPr="00CD4C78" w:rsidRDefault="008B3792" w:rsidP="003C395D">
                  <w:pPr>
                    <w:pStyle w:val="T2"/>
                    <w:ind w:left="0"/>
                    <w:rPr>
                      <w:b w:val="0"/>
                      <w:sz w:val="20"/>
                    </w:rPr>
                  </w:pPr>
                  <w:r w:rsidRPr="00CD4C78">
                    <w:rPr>
                      <w:sz w:val="20"/>
                    </w:rPr>
                    <w:t>Date:</w:t>
                  </w:r>
                  <w:r w:rsidRPr="00CD4C78">
                    <w:rPr>
                      <w:b w:val="0"/>
                      <w:sz w:val="20"/>
                    </w:rPr>
                    <w:t xml:space="preserve">  20</w:t>
                  </w:r>
                  <w:r w:rsidR="00E275C5">
                    <w:rPr>
                      <w:b w:val="0"/>
                      <w:sz w:val="20"/>
                    </w:rPr>
                    <w:t>20</w:t>
                  </w:r>
                  <w:r w:rsidR="00AC307C">
                    <w:rPr>
                      <w:b w:val="0"/>
                      <w:sz w:val="20"/>
                      <w:lang w:eastAsia="ko-KR"/>
                    </w:rPr>
                    <w:t>-0</w:t>
                  </w:r>
                  <w:r w:rsidR="00E275C5">
                    <w:rPr>
                      <w:b w:val="0"/>
                      <w:sz w:val="20"/>
                      <w:lang w:eastAsia="ko-KR"/>
                    </w:rPr>
                    <w:t>3</w:t>
                  </w:r>
                  <w:r w:rsidR="00153BE2">
                    <w:rPr>
                      <w:b w:val="0"/>
                      <w:sz w:val="20"/>
                      <w:lang w:eastAsia="ko-KR"/>
                    </w:rPr>
                    <w:t>-</w:t>
                  </w:r>
                  <w:r w:rsidR="00E275C5">
                    <w:rPr>
                      <w:b w:val="0"/>
                      <w:sz w:val="20"/>
                      <w:lang w:eastAsia="ko-KR"/>
                    </w:rPr>
                    <w:t>23</w:t>
                  </w:r>
                </w:p>
              </w:tc>
            </w:tr>
            <w:tr w:rsidR="008B3792" w:rsidRPr="00CD4C78" w14:paraId="02026D0F" w14:textId="77777777" w:rsidTr="00CA6092">
              <w:trPr>
                <w:cantSplit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2C638C19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Author(s):</w:t>
                  </w:r>
                </w:p>
              </w:tc>
            </w:tr>
            <w:tr w:rsidR="008B3792" w:rsidRPr="00CD4C78" w14:paraId="24AD9153" w14:textId="77777777" w:rsidTr="00C52B98">
              <w:trPr>
                <w:jc w:val="center"/>
              </w:trPr>
              <w:tc>
                <w:tcPr>
                  <w:tcW w:w="1850" w:type="dxa"/>
                  <w:vAlign w:val="center"/>
                </w:tcPr>
                <w:p w14:paraId="321E80FD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Name</w:t>
                  </w:r>
                </w:p>
              </w:tc>
              <w:tc>
                <w:tcPr>
                  <w:tcW w:w="2160" w:type="dxa"/>
                  <w:vAlign w:val="center"/>
                </w:tcPr>
                <w:p w14:paraId="574727A7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Affiliation</w:t>
                  </w:r>
                </w:p>
              </w:tc>
              <w:tc>
                <w:tcPr>
                  <w:tcW w:w="1080" w:type="dxa"/>
                  <w:vAlign w:val="center"/>
                </w:tcPr>
                <w:p w14:paraId="5FC915EC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Address</w:t>
                  </w:r>
                </w:p>
              </w:tc>
              <w:tc>
                <w:tcPr>
                  <w:tcW w:w="895" w:type="dxa"/>
                  <w:vAlign w:val="center"/>
                </w:tcPr>
                <w:p w14:paraId="405AD9EC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Phone</w:t>
                  </w:r>
                </w:p>
              </w:tc>
              <w:tc>
                <w:tcPr>
                  <w:tcW w:w="2713" w:type="dxa"/>
                  <w:vAlign w:val="center"/>
                </w:tcPr>
                <w:p w14:paraId="78670EB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email</w:t>
                  </w:r>
                </w:p>
              </w:tc>
            </w:tr>
            <w:tr w:rsidR="006910E4" w:rsidRPr="00CD4C78" w14:paraId="24F26C25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31ACF232" w14:textId="77777777" w:rsidR="006910E4" w:rsidRDefault="003C395D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Youhan Kim</w:t>
                  </w:r>
                </w:p>
              </w:tc>
              <w:tc>
                <w:tcPr>
                  <w:tcW w:w="2160" w:type="dxa"/>
                  <w:vAlign w:val="center"/>
                </w:tcPr>
                <w:p w14:paraId="52D44839" w14:textId="77777777" w:rsidR="006910E4" w:rsidRDefault="003C395D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4E3874D" w14:textId="77777777"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17CA7196" w14:textId="77777777"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4C744E73" w14:textId="77777777" w:rsidR="006910E4" w:rsidRPr="00CD4C78" w:rsidRDefault="003C395D" w:rsidP="003C395D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youhank@q</w:t>
                  </w:r>
                  <w:r w:rsidR="00213B45">
                    <w:rPr>
                      <w:b w:val="0"/>
                      <w:sz w:val="18"/>
                      <w:szCs w:val="18"/>
                      <w:lang w:eastAsia="ko-KR"/>
                    </w:rPr>
                    <w:t>ti</w:t>
                  </w: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.qualcomm.com</w:t>
                  </w:r>
                </w:p>
              </w:tc>
            </w:tr>
            <w:tr w:rsidR="006910E4" w:rsidRPr="00CD4C78" w14:paraId="2C082831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032B7D2B" w14:textId="77777777"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14:paraId="366D972A" w14:textId="77777777"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14:paraId="254CF71C" w14:textId="77777777"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14B0B747" w14:textId="77777777"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5A73EAEB" w14:textId="77777777"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CA6092" w:rsidRPr="00CD4C78" w14:paraId="29FBD3A4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4FFAAC14" w14:textId="77777777"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14:paraId="5EA851A8" w14:textId="77777777"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14:paraId="7A51846D" w14:textId="77777777"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2452471B" w14:textId="77777777"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037E93E1" w14:textId="77777777"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C52B98" w:rsidRPr="00CD4C78" w14:paraId="0D5A424C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3CF2F732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500210FB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7A524286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40CF0A9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61D6ED4B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  <w:tr w:rsidR="00C52B98" w:rsidRPr="00CD4C78" w14:paraId="18D3FFEE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5AAE0E3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62650F94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5A137D4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38BAD953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733023A2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  <w:tr w:rsidR="00C52B98" w:rsidRPr="00CD4C78" w14:paraId="6F85655D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180E0D87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6E29B321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50C9F6F1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6F13626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55B3D87F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</w:tbl>
          <w:p w14:paraId="6B8E89D5" w14:textId="77777777" w:rsidR="00EA6977" w:rsidRDefault="00EA6977" w:rsidP="000609BC">
            <w:pPr>
              <w:pStyle w:val="T2"/>
            </w:pPr>
          </w:p>
        </w:tc>
      </w:tr>
    </w:tbl>
    <w:p w14:paraId="0876AC20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4BB5ED8A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1D669D87" w14:textId="77777777" w:rsidR="003E4403" w:rsidRPr="00CD4C78" w:rsidRDefault="003E4403" w:rsidP="003E4403">
      <w:pPr>
        <w:pStyle w:val="T1"/>
        <w:spacing w:after="120"/>
      </w:pPr>
      <w:r w:rsidRPr="00CD4C78">
        <w:t>Abstract</w:t>
      </w:r>
    </w:p>
    <w:p w14:paraId="04B60815" w14:textId="62AF6FFD" w:rsidR="004E4723" w:rsidRDefault="003E4403" w:rsidP="004B4C24">
      <w:pPr>
        <w:jc w:val="both"/>
        <w:rPr>
          <w:sz w:val="20"/>
          <w:lang w:eastAsia="ko-KR"/>
        </w:rPr>
      </w:pPr>
      <w:r w:rsidRPr="00DE157B">
        <w:rPr>
          <w:rFonts w:hint="eastAsia"/>
          <w:sz w:val="20"/>
          <w:lang w:eastAsia="ko-KR"/>
        </w:rPr>
        <w:t>This submission propos</w:t>
      </w:r>
      <w:r w:rsidRPr="00DE157B">
        <w:rPr>
          <w:sz w:val="20"/>
          <w:lang w:eastAsia="ko-KR"/>
        </w:rPr>
        <w:t>es</w:t>
      </w:r>
      <w:r w:rsidRPr="00DE157B">
        <w:rPr>
          <w:rFonts w:hint="eastAsia"/>
          <w:sz w:val="20"/>
          <w:lang w:eastAsia="ko-KR"/>
        </w:rPr>
        <w:t xml:space="preserve"> </w:t>
      </w:r>
      <w:r w:rsidR="004B4C24" w:rsidRPr="00DE157B">
        <w:rPr>
          <w:sz w:val="20"/>
          <w:lang w:eastAsia="ko-KR"/>
        </w:rPr>
        <w:t>resolution</w:t>
      </w:r>
      <w:r w:rsidR="004B4C24" w:rsidRPr="00DE157B">
        <w:rPr>
          <w:rFonts w:hint="eastAsia"/>
          <w:sz w:val="20"/>
          <w:lang w:eastAsia="ko-KR"/>
        </w:rPr>
        <w:t>s</w:t>
      </w:r>
      <w:r w:rsidR="004B4C24" w:rsidRPr="00DE157B">
        <w:rPr>
          <w:sz w:val="20"/>
          <w:lang w:eastAsia="ko-KR"/>
        </w:rPr>
        <w:t xml:space="preserve"> for </w:t>
      </w:r>
      <w:r w:rsidR="003C395D">
        <w:rPr>
          <w:sz w:val="20"/>
          <w:lang w:eastAsia="ko-KR"/>
        </w:rPr>
        <w:t xml:space="preserve">the following </w:t>
      </w:r>
      <w:r w:rsidR="004B4C24" w:rsidRPr="00DE157B">
        <w:rPr>
          <w:sz w:val="20"/>
          <w:lang w:eastAsia="ko-KR"/>
        </w:rPr>
        <w:t>co</w:t>
      </w:r>
      <w:r w:rsidR="004E4723">
        <w:rPr>
          <w:sz w:val="20"/>
          <w:lang w:eastAsia="ko-KR"/>
        </w:rPr>
        <w:t>mments</w:t>
      </w:r>
      <w:r w:rsidR="003C395D">
        <w:rPr>
          <w:sz w:val="20"/>
          <w:lang w:eastAsia="ko-KR"/>
        </w:rPr>
        <w:t xml:space="preserve"> from the </w:t>
      </w:r>
      <w:r w:rsidR="007F5475">
        <w:rPr>
          <w:sz w:val="20"/>
          <w:lang w:eastAsia="ko-KR"/>
        </w:rPr>
        <w:t>SA</w:t>
      </w:r>
      <w:r w:rsidR="003C395D">
        <w:rPr>
          <w:sz w:val="20"/>
          <w:lang w:eastAsia="ko-KR"/>
        </w:rPr>
        <w:t xml:space="preserve"> ballot on P802.11</w:t>
      </w:r>
      <w:r w:rsidR="004C3B9A">
        <w:rPr>
          <w:sz w:val="20"/>
          <w:lang w:eastAsia="ko-KR"/>
        </w:rPr>
        <w:t>-REVmd</w:t>
      </w:r>
      <w:r w:rsidR="003C395D">
        <w:rPr>
          <w:sz w:val="20"/>
          <w:lang w:eastAsia="ko-KR"/>
        </w:rPr>
        <w:t xml:space="preserve"> D</w:t>
      </w:r>
      <w:r w:rsidR="00E275C5">
        <w:rPr>
          <w:sz w:val="20"/>
          <w:lang w:eastAsia="ko-KR"/>
        </w:rPr>
        <w:t>3</w:t>
      </w:r>
      <w:r w:rsidR="003C395D">
        <w:rPr>
          <w:sz w:val="20"/>
          <w:lang w:eastAsia="ko-KR"/>
        </w:rPr>
        <w:t>.0</w:t>
      </w:r>
      <w:r w:rsidR="007A7F48">
        <w:rPr>
          <w:sz w:val="20"/>
          <w:lang w:eastAsia="ko-KR"/>
        </w:rPr>
        <w:t>:</w:t>
      </w:r>
    </w:p>
    <w:p w14:paraId="5660BE68" w14:textId="77777777" w:rsidR="007A7F48" w:rsidRDefault="007A7F48" w:rsidP="004B4C24">
      <w:pPr>
        <w:jc w:val="both"/>
        <w:rPr>
          <w:sz w:val="20"/>
          <w:lang w:eastAsia="ko-KR"/>
        </w:rPr>
      </w:pPr>
    </w:p>
    <w:p w14:paraId="2E9B3603" w14:textId="319525F5" w:rsidR="004E4723" w:rsidRDefault="00B21C5C" w:rsidP="004B4C24">
      <w:pPr>
        <w:jc w:val="both"/>
        <w:rPr>
          <w:sz w:val="20"/>
          <w:lang w:eastAsia="ko-KR"/>
        </w:rPr>
      </w:pPr>
      <w:r>
        <w:rPr>
          <w:sz w:val="20"/>
          <w:lang w:eastAsia="ko-KR"/>
        </w:rPr>
        <w:t>4344, 4429, 4171, 4172, 4173, 4535, 4450, 4322, 4604, 4022, 4023, 4544, 4368</w:t>
      </w:r>
    </w:p>
    <w:p w14:paraId="6C66C272" w14:textId="77777777" w:rsidR="00153BE2" w:rsidRDefault="00153BE2" w:rsidP="004B4C24">
      <w:pPr>
        <w:jc w:val="both"/>
        <w:rPr>
          <w:sz w:val="20"/>
          <w:lang w:eastAsia="ko-KR"/>
        </w:rPr>
      </w:pPr>
    </w:p>
    <w:p w14:paraId="1373D1D5" w14:textId="77777777" w:rsidR="005E768D" w:rsidRDefault="005E768D" w:rsidP="005E768D"/>
    <w:p w14:paraId="5D458975" w14:textId="77777777" w:rsidR="00146459" w:rsidRDefault="00146459" w:rsidP="005E768D">
      <w:r>
        <w:t xml:space="preserve">NOTE – </w:t>
      </w:r>
      <w:r w:rsidR="009A2E63">
        <w:t>Set</w:t>
      </w:r>
      <w:r>
        <w:t xml:space="preserve"> the Track Changes Viewing Option in the MS Word to “All </w:t>
      </w:r>
      <w:proofErr w:type="spellStart"/>
      <w:r>
        <w:t>Markup</w:t>
      </w:r>
      <w:proofErr w:type="spellEnd"/>
      <w:r>
        <w:t>” to clearly see the proposed text edits.</w:t>
      </w:r>
    </w:p>
    <w:p w14:paraId="4FB7265E" w14:textId="77777777" w:rsidR="00EF05A7" w:rsidRDefault="00EF05A7" w:rsidP="005E768D"/>
    <w:p w14:paraId="4047CE52" w14:textId="77777777" w:rsidR="00EF05A7" w:rsidRDefault="00EF05A7" w:rsidP="005E768D"/>
    <w:p w14:paraId="1DC30864" w14:textId="77777777" w:rsidR="00EF05A7" w:rsidRPr="00EF05A7" w:rsidRDefault="00EF05A7" w:rsidP="005E768D">
      <w:pPr>
        <w:rPr>
          <w:b/>
          <w:sz w:val="22"/>
        </w:rPr>
      </w:pPr>
      <w:r w:rsidRPr="00EF05A7">
        <w:rPr>
          <w:b/>
          <w:sz w:val="22"/>
        </w:rPr>
        <w:t>Revision History:</w:t>
      </w:r>
    </w:p>
    <w:p w14:paraId="5E25ADAE" w14:textId="77777777" w:rsidR="00EF05A7" w:rsidRPr="00CD4C78" w:rsidRDefault="00EF05A7" w:rsidP="005E768D"/>
    <w:p w14:paraId="6684E5BE" w14:textId="3FB0BDDD" w:rsidR="004A3995" w:rsidRDefault="00EF05A7" w:rsidP="004A3995">
      <w:r>
        <w:t>R</w:t>
      </w:r>
      <w:r w:rsidR="004A3995">
        <w:t>0</w:t>
      </w:r>
      <w:r>
        <w:t xml:space="preserve">: </w:t>
      </w:r>
      <w:r w:rsidR="004A3995">
        <w:t>Initial version.</w:t>
      </w:r>
    </w:p>
    <w:p w14:paraId="7A70A35E" w14:textId="15C98158" w:rsidR="00B20D13" w:rsidRDefault="00B20D13" w:rsidP="004A3995">
      <w:r>
        <w:t xml:space="preserve">R1: Updated </w:t>
      </w:r>
      <w:r w:rsidR="00D05286">
        <w:t xml:space="preserve">resolution to CID 4022 to include </w:t>
      </w:r>
      <w:r w:rsidR="00D1531F">
        <w:t>update</w:t>
      </w:r>
      <w:r w:rsidR="00D05286">
        <w:t xml:space="preserve"> in </w:t>
      </w:r>
      <w:r w:rsidR="005306EF">
        <w:t>S1G</w:t>
      </w:r>
      <w:r w:rsidR="00494FEC">
        <w:t>.</w:t>
      </w:r>
    </w:p>
    <w:p w14:paraId="6E73BCEC" w14:textId="62BD7D4E" w:rsidR="003D7073" w:rsidRDefault="003D7073" w:rsidP="004A3995">
      <w:r>
        <w:t>R2: Updated during conference call on 4/8/2020.</w:t>
      </w:r>
    </w:p>
    <w:p w14:paraId="1A7CFABF" w14:textId="0F1B2B84" w:rsidR="00783228" w:rsidRDefault="00783228" w:rsidP="004A3995">
      <w:pPr>
        <w:rPr>
          <w:lang w:eastAsia="ko-KR"/>
        </w:rPr>
      </w:pPr>
      <w:r>
        <w:t xml:space="preserve">R3: Update resolution to CID 4344 per discussion on </w:t>
      </w:r>
      <w:proofErr w:type="spellStart"/>
      <w:r>
        <w:t>coference</w:t>
      </w:r>
      <w:proofErr w:type="spellEnd"/>
      <w:r>
        <w:t xml:space="preserve"> call on 4/8/2020.</w:t>
      </w:r>
      <w:bookmarkStart w:id="0" w:name="_GoBack"/>
      <w:bookmarkEnd w:id="0"/>
    </w:p>
    <w:p w14:paraId="15579DD6" w14:textId="77777777" w:rsidR="006A1A19" w:rsidRDefault="006A1A19">
      <w:pPr>
        <w:rPr>
          <w:lang w:eastAsia="ko-KR"/>
        </w:rPr>
      </w:pPr>
    </w:p>
    <w:p w14:paraId="5D4EC79F" w14:textId="77777777" w:rsidR="00A47344" w:rsidRDefault="00A47344">
      <w:pPr>
        <w:rPr>
          <w:lang w:eastAsia="ko-KR"/>
        </w:rPr>
      </w:pPr>
    </w:p>
    <w:p w14:paraId="324D1766" w14:textId="77777777" w:rsidR="00EF05A7" w:rsidRPr="00CD4C78" w:rsidRDefault="00EF05A7"/>
    <w:p w14:paraId="52876877" w14:textId="77777777" w:rsidR="00DC0CA2" w:rsidRPr="00CD4C78" w:rsidRDefault="005E768D" w:rsidP="00F2637D">
      <w:r w:rsidRPr="00CD4C78">
        <w:br w:type="page"/>
      </w:r>
    </w:p>
    <w:p w14:paraId="1C3A6447" w14:textId="77777777" w:rsidR="00186DDE" w:rsidRDefault="00186DDE" w:rsidP="00186DDE">
      <w:pPr>
        <w:pStyle w:val="Heading1"/>
      </w:pPr>
      <w:r>
        <w:lastRenderedPageBreak/>
        <w:t>CID 4344</w:t>
      </w:r>
    </w:p>
    <w:p w14:paraId="0725C93E" w14:textId="77777777" w:rsidR="00186DDE" w:rsidRDefault="00186DDE" w:rsidP="00186DDE">
      <w:pPr>
        <w:jc w:val="both"/>
        <w:rPr>
          <w:sz w:val="22"/>
          <w:szCs w:val="22"/>
          <w:lang w:val="en-US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39"/>
        <w:gridCol w:w="1329"/>
        <w:gridCol w:w="1161"/>
        <w:gridCol w:w="3595"/>
        <w:gridCol w:w="3094"/>
      </w:tblGrid>
      <w:tr w:rsidR="00186DDE" w:rsidRPr="009522BD" w14:paraId="40F0EFB6" w14:textId="77777777" w:rsidTr="00C46FB5">
        <w:trPr>
          <w:trHeight w:val="278"/>
        </w:trPr>
        <w:tc>
          <w:tcPr>
            <w:tcW w:w="739" w:type="dxa"/>
            <w:hideMark/>
          </w:tcPr>
          <w:p w14:paraId="4FA61402" w14:textId="77777777" w:rsidR="00186DDE" w:rsidRPr="009522BD" w:rsidRDefault="00186DDE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329" w:type="dxa"/>
            <w:hideMark/>
          </w:tcPr>
          <w:p w14:paraId="315A6B51" w14:textId="77777777" w:rsidR="00186DDE" w:rsidRPr="009522BD" w:rsidRDefault="00186DDE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74D3CD0D" w14:textId="77777777" w:rsidR="00186DDE" w:rsidRPr="009522BD" w:rsidRDefault="00186DDE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  <w:proofErr w:type="spellEnd"/>
          </w:p>
        </w:tc>
        <w:tc>
          <w:tcPr>
            <w:tcW w:w="3595" w:type="dxa"/>
            <w:hideMark/>
          </w:tcPr>
          <w:p w14:paraId="7C6E68A0" w14:textId="77777777" w:rsidR="00186DDE" w:rsidRPr="009522BD" w:rsidRDefault="00186DDE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3094" w:type="dxa"/>
            <w:hideMark/>
          </w:tcPr>
          <w:p w14:paraId="32B0BA89" w14:textId="77777777" w:rsidR="00186DDE" w:rsidRPr="009522BD" w:rsidRDefault="00186DDE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</w:tr>
      <w:tr w:rsidR="00186DDE" w:rsidRPr="009522BD" w14:paraId="2C6ADAA7" w14:textId="77777777" w:rsidTr="00C46FB5">
        <w:trPr>
          <w:trHeight w:val="278"/>
        </w:trPr>
        <w:tc>
          <w:tcPr>
            <w:tcW w:w="739" w:type="dxa"/>
          </w:tcPr>
          <w:p w14:paraId="76290011" w14:textId="77777777" w:rsidR="00186DDE" w:rsidRDefault="00186DDE" w:rsidP="00C46FB5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4344</w:t>
            </w:r>
          </w:p>
        </w:tc>
        <w:tc>
          <w:tcPr>
            <w:tcW w:w="1329" w:type="dxa"/>
          </w:tcPr>
          <w:p w14:paraId="1DF47C0C" w14:textId="77777777" w:rsidR="00186DDE" w:rsidRPr="004C3B9A" w:rsidRDefault="00186DDE" w:rsidP="00C46FB5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17.3.9.3</w:t>
            </w:r>
          </w:p>
        </w:tc>
        <w:tc>
          <w:tcPr>
            <w:tcW w:w="1161" w:type="dxa"/>
          </w:tcPr>
          <w:p w14:paraId="4747932E" w14:textId="77777777" w:rsidR="00186DDE" w:rsidRPr="004C3B9A" w:rsidRDefault="00186DDE" w:rsidP="00C46FB5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2952.63</w:t>
            </w:r>
          </w:p>
        </w:tc>
        <w:tc>
          <w:tcPr>
            <w:tcW w:w="3595" w:type="dxa"/>
          </w:tcPr>
          <w:p w14:paraId="1FE615BE" w14:textId="77777777" w:rsidR="00186DDE" w:rsidRDefault="00186DDE" w:rsidP="00C46FB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"NOTE 2--For rules regarding TX </w:t>
            </w:r>
            <w:proofErr w:type="spellStart"/>
            <w:r>
              <w:rPr>
                <w:rFonts w:ascii="Arial" w:hAnsi="Arial" w:cs="Arial"/>
                <w:sz w:val="20"/>
              </w:rPr>
              <w:t>center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frequency leakage levels by VHT STAs, see 21.3.17.4.2 (Transmit </w:t>
            </w:r>
            <w:proofErr w:type="spellStart"/>
            <w:r>
              <w:rPr>
                <w:rFonts w:ascii="Arial" w:hAnsi="Arial" w:cs="Arial"/>
                <w:sz w:val="20"/>
              </w:rPr>
              <w:t>center</w:t>
            </w:r>
            <w:proofErr w:type="spellEnd"/>
            <w:r>
              <w:rPr>
                <w:rFonts w:ascii="Arial" w:hAnsi="Arial" w:cs="Arial"/>
                <w:sz w:val="20"/>
              </w:rPr>
              <w:br/>
              <w:t>frequency leakage)." -- what about HT STAs then?  Why does the OFDM PHY need to care about rules for VHT STAs?</w:t>
            </w:r>
          </w:p>
        </w:tc>
        <w:tc>
          <w:tcPr>
            <w:tcW w:w="3094" w:type="dxa"/>
          </w:tcPr>
          <w:p w14:paraId="58DCDF2E" w14:textId="77777777" w:rsidR="00186DDE" w:rsidRDefault="00186DDE" w:rsidP="00C46FB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Delete the cited NOTE, first para of 17.3.9.7.2 Transmitter </w:t>
            </w:r>
            <w:proofErr w:type="spellStart"/>
            <w:r>
              <w:rPr>
                <w:rFonts w:ascii="Arial" w:hAnsi="Arial" w:cs="Arial"/>
                <w:sz w:val="20"/>
              </w:rPr>
              <w:t>center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frequency leakage, NOTE 3 in 19.3.18.1 Transmit spectrum mask, first para of 19.3.18.7.2 Transmit </w:t>
            </w:r>
            <w:proofErr w:type="spellStart"/>
            <w:r>
              <w:rPr>
                <w:rFonts w:ascii="Arial" w:hAnsi="Arial" w:cs="Arial"/>
                <w:sz w:val="20"/>
              </w:rPr>
              <w:t>center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frequency leakage</w:t>
            </w:r>
          </w:p>
        </w:tc>
      </w:tr>
    </w:tbl>
    <w:p w14:paraId="1A530493" w14:textId="77777777" w:rsidR="00186DDE" w:rsidRDefault="00186DDE" w:rsidP="00186DDE">
      <w:pPr>
        <w:jc w:val="both"/>
        <w:rPr>
          <w:sz w:val="22"/>
          <w:szCs w:val="22"/>
        </w:rPr>
      </w:pPr>
    </w:p>
    <w:p w14:paraId="7DE32EF3" w14:textId="77777777" w:rsidR="00186DDE" w:rsidRDefault="00186DDE" w:rsidP="00186DDE">
      <w:pPr>
        <w:jc w:val="both"/>
        <w:rPr>
          <w:sz w:val="22"/>
          <w:szCs w:val="22"/>
        </w:rPr>
      </w:pPr>
      <w:r>
        <w:rPr>
          <w:b/>
          <w:sz w:val="28"/>
          <w:szCs w:val="22"/>
          <w:u w:val="single"/>
        </w:rPr>
        <w:t>Background</w:t>
      </w:r>
    </w:p>
    <w:p w14:paraId="0F8D1F49" w14:textId="77777777" w:rsidR="00186DDE" w:rsidRDefault="00186DDE" w:rsidP="00186DDE">
      <w:pPr>
        <w:jc w:val="both"/>
        <w:rPr>
          <w:sz w:val="22"/>
          <w:szCs w:val="22"/>
        </w:rPr>
      </w:pPr>
    </w:p>
    <w:p w14:paraId="33F5E280" w14:textId="77777777" w:rsidR="00186DDE" w:rsidRDefault="00186DDE" w:rsidP="00186DDE">
      <w:pPr>
        <w:jc w:val="both"/>
        <w:rPr>
          <w:sz w:val="22"/>
          <w:szCs w:val="22"/>
        </w:rPr>
      </w:pPr>
      <w:r>
        <w:rPr>
          <w:sz w:val="22"/>
          <w:szCs w:val="22"/>
        </w:rPr>
        <w:t>Following are the four places the commenter is proposing to delete.</w:t>
      </w:r>
    </w:p>
    <w:p w14:paraId="7AFF1E11" w14:textId="77777777" w:rsidR="00186DDE" w:rsidRDefault="00186DDE" w:rsidP="00186DDE">
      <w:pPr>
        <w:jc w:val="both"/>
        <w:rPr>
          <w:sz w:val="22"/>
          <w:szCs w:val="22"/>
        </w:rPr>
      </w:pPr>
    </w:p>
    <w:p w14:paraId="28315CA7" w14:textId="77777777" w:rsidR="00186DDE" w:rsidRDefault="00186DDE" w:rsidP="00186DDE">
      <w:pPr>
        <w:jc w:val="both"/>
        <w:rPr>
          <w:sz w:val="22"/>
          <w:szCs w:val="22"/>
        </w:rPr>
      </w:pPr>
      <w:r>
        <w:rPr>
          <w:sz w:val="22"/>
          <w:szCs w:val="22"/>
        </w:rPr>
        <w:t>D3.0 P2952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186DDE" w14:paraId="35B6E39D" w14:textId="77777777" w:rsidTr="00C46FB5">
        <w:tc>
          <w:tcPr>
            <w:tcW w:w="10080" w:type="dxa"/>
          </w:tcPr>
          <w:p w14:paraId="08BC2A7E" w14:textId="77777777" w:rsidR="00186DDE" w:rsidRDefault="00186DDE" w:rsidP="00C46FB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FBA730E" wp14:editId="1EDC9EA7">
                  <wp:extent cx="6263640" cy="1470025"/>
                  <wp:effectExtent l="0" t="0" r="381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47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46CE95" w14:textId="77777777" w:rsidR="00186DDE" w:rsidRDefault="00186DDE" w:rsidP="00186DDE">
      <w:pPr>
        <w:rPr>
          <w:sz w:val="20"/>
          <w:lang w:val="en-US"/>
        </w:rPr>
      </w:pPr>
    </w:p>
    <w:p w14:paraId="6B700E15" w14:textId="77777777" w:rsidR="00186DDE" w:rsidRDefault="00186DDE" w:rsidP="00186DDE">
      <w:pPr>
        <w:rPr>
          <w:sz w:val="20"/>
          <w:lang w:val="en-US"/>
        </w:rPr>
      </w:pPr>
      <w:r>
        <w:rPr>
          <w:sz w:val="20"/>
          <w:lang w:val="en-US"/>
        </w:rPr>
        <w:t>D3.0 P2955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186DDE" w14:paraId="58DF99E8" w14:textId="77777777" w:rsidTr="00C46FB5">
        <w:tc>
          <w:tcPr>
            <w:tcW w:w="10080" w:type="dxa"/>
          </w:tcPr>
          <w:p w14:paraId="44D9214E" w14:textId="77777777" w:rsidR="00186DDE" w:rsidRDefault="00186DDE" w:rsidP="00C46FB5">
            <w:pPr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10BF39D9" wp14:editId="131AF0C2">
                  <wp:extent cx="6263640" cy="813435"/>
                  <wp:effectExtent l="0" t="0" r="3810" b="5715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813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203AB1" w14:textId="77777777" w:rsidR="00186DDE" w:rsidRDefault="00186DDE" w:rsidP="00186DDE">
      <w:pPr>
        <w:rPr>
          <w:sz w:val="20"/>
          <w:lang w:val="en-US"/>
        </w:rPr>
      </w:pPr>
    </w:p>
    <w:p w14:paraId="107850E0" w14:textId="77777777" w:rsidR="00186DDE" w:rsidRDefault="00186DDE" w:rsidP="00186DDE">
      <w:pPr>
        <w:rPr>
          <w:sz w:val="20"/>
          <w:lang w:val="en-US"/>
        </w:rPr>
      </w:pPr>
      <w:r>
        <w:rPr>
          <w:sz w:val="20"/>
          <w:lang w:val="en-US"/>
        </w:rPr>
        <w:t>D3.0 P3056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186DDE" w14:paraId="4D047C59" w14:textId="77777777" w:rsidTr="00C46FB5">
        <w:tc>
          <w:tcPr>
            <w:tcW w:w="10080" w:type="dxa"/>
          </w:tcPr>
          <w:p w14:paraId="72C35A2B" w14:textId="77777777" w:rsidR="00186DDE" w:rsidRDefault="00186DDE" w:rsidP="00C46FB5">
            <w:pPr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B92FB6D" wp14:editId="20C439E0">
                  <wp:extent cx="6263640" cy="1678940"/>
                  <wp:effectExtent l="0" t="0" r="381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678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6717AF" w14:textId="77777777" w:rsidR="00186DDE" w:rsidRDefault="00186DDE" w:rsidP="00C46FB5">
            <w:pPr>
              <w:rPr>
                <w:sz w:val="20"/>
                <w:lang w:val="en-US"/>
              </w:rPr>
            </w:pPr>
          </w:p>
        </w:tc>
      </w:tr>
    </w:tbl>
    <w:p w14:paraId="40235220" w14:textId="77777777" w:rsidR="00186DDE" w:rsidRDefault="00186DDE" w:rsidP="00186DDE">
      <w:pPr>
        <w:rPr>
          <w:sz w:val="20"/>
          <w:lang w:val="en-US"/>
        </w:rPr>
      </w:pPr>
    </w:p>
    <w:p w14:paraId="26126FC4" w14:textId="77777777" w:rsidR="00186DDE" w:rsidRDefault="00186DDE" w:rsidP="00186DDE">
      <w:pPr>
        <w:rPr>
          <w:sz w:val="20"/>
          <w:lang w:val="en-US"/>
        </w:rPr>
      </w:pPr>
      <w:r>
        <w:rPr>
          <w:sz w:val="20"/>
          <w:lang w:val="en-US"/>
        </w:rPr>
        <w:t>D3.0 P3060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186DDE" w14:paraId="0C7B93E0" w14:textId="77777777" w:rsidTr="00C46FB5">
        <w:tc>
          <w:tcPr>
            <w:tcW w:w="10080" w:type="dxa"/>
          </w:tcPr>
          <w:p w14:paraId="2C567963" w14:textId="77777777" w:rsidR="00186DDE" w:rsidRDefault="00186DDE" w:rsidP="00C46FB5">
            <w:pPr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2ECFF79" wp14:editId="7911882A">
                  <wp:extent cx="6263640" cy="751840"/>
                  <wp:effectExtent l="0" t="0" r="3810" b="0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751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9AB475" w14:textId="4C04177B" w:rsidR="001C0069" w:rsidRDefault="001C0069" w:rsidP="00186DDE">
      <w:pPr>
        <w:rPr>
          <w:sz w:val="20"/>
          <w:lang w:val="en-US"/>
        </w:rPr>
      </w:pPr>
      <w:r>
        <w:rPr>
          <w:sz w:val="20"/>
          <w:lang w:val="en-US"/>
        </w:rPr>
        <w:lastRenderedPageBreak/>
        <w:t>4/8/2020:</w:t>
      </w:r>
    </w:p>
    <w:p w14:paraId="5405A3AC" w14:textId="4E690DC2" w:rsidR="001C0069" w:rsidRDefault="001C0069" w:rsidP="00186DDE">
      <w:pPr>
        <w:rPr>
          <w:sz w:val="20"/>
          <w:lang w:val="en-US"/>
        </w:rPr>
      </w:pPr>
      <w:r>
        <w:rPr>
          <w:sz w:val="20"/>
          <w:lang w:val="en-US"/>
        </w:rPr>
        <w:t>Previous resolution text:</w:t>
      </w:r>
    </w:p>
    <w:p w14:paraId="05F6D483" w14:textId="77777777" w:rsidR="001C0069" w:rsidRDefault="001C0069" w:rsidP="001C0069">
      <w:pPr>
        <w:jc w:val="both"/>
        <w:rPr>
          <w:bCs/>
          <w:sz w:val="20"/>
        </w:rPr>
      </w:pPr>
      <w:r>
        <w:rPr>
          <w:bCs/>
          <w:sz w:val="20"/>
        </w:rPr>
        <w:t xml:space="preserve">TX </w:t>
      </w:r>
      <w:proofErr w:type="spellStart"/>
      <w:r>
        <w:rPr>
          <w:bCs/>
          <w:sz w:val="20"/>
        </w:rPr>
        <w:t>center</w:t>
      </w:r>
      <w:proofErr w:type="spellEnd"/>
      <w:r>
        <w:rPr>
          <w:bCs/>
          <w:sz w:val="20"/>
        </w:rPr>
        <w:t xml:space="preserve"> frequency leakage is mostly a function of the RF circuit implementation, and is mostly agnostic to the PPDU type being transmitted such as non-HT, HT or VHT.  Note that Clause 21 (VHT) have more stringent requirement for TX </w:t>
      </w:r>
      <w:proofErr w:type="spellStart"/>
      <w:r>
        <w:rPr>
          <w:bCs/>
          <w:sz w:val="20"/>
        </w:rPr>
        <w:t>center</w:t>
      </w:r>
      <w:proofErr w:type="spellEnd"/>
      <w:r>
        <w:rPr>
          <w:bCs/>
          <w:sz w:val="20"/>
        </w:rPr>
        <w:t xml:space="preserve"> frequency leakage than Clause 17 or 19.  Furthermore, VHT devices could transmit a 20 MHz PPDU (including non-HT or HT) in an 80 or 160 MHz channel, where the TX </w:t>
      </w:r>
      <w:proofErr w:type="spellStart"/>
      <w:r>
        <w:rPr>
          <w:bCs/>
          <w:sz w:val="20"/>
        </w:rPr>
        <w:t>center</w:t>
      </w:r>
      <w:proofErr w:type="spellEnd"/>
      <w:r>
        <w:rPr>
          <w:bCs/>
          <w:sz w:val="20"/>
        </w:rPr>
        <w:t xml:space="preserve"> frequency leakage would be outside of the 20 MHz spectrum actively modulated by the PPDU.  And Clause 17 and 19 do not clearly specify the TX </w:t>
      </w:r>
      <w:proofErr w:type="spellStart"/>
      <w:r>
        <w:rPr>
          <w:bCs/>
          <w:sz w:val="20"/>
        </w:rPr>
        <w:t>center</w:t>
      </w:r>
      <w:proofErr w:type="spellEnd"/>
      <w:r>
        <w:rPr>
          <w:bCs/>
          <w:sz w:val="20"/>
        </w:rPr>
        <w:t xml:space="preserve"> frequency requirement for those cases.  Hence, if a VHT capable device is transmitting a non-HT or HT PPDU, IEEE 802.11 is requiring that the TX </w:t>
      </w:r>
      <w:proofErr w:type="spellStart"/>
      <w:r>
        <w:rPr>
          <w:bCs/>
          <w:sz w:val="20"/>
        </w:rPr>
        <w:t>center</w:t>
      </w:r>
      <w:proofErr w:type="spellEnd"/>
      <w:r>
        <w:rPr>
          <w:bCs/>
          <w:sz w:val="20"/>
        </w:rPr>
        <w:t xml:space="preserve"> frequency leakage requirement be that defined in Clause 21.  Hence, the information the commenter is proposing to delete is essential to the standard and should not be deleted.</w:t>
      </w:r>
    </w:p>
    <w:p w14:paraId="2F41AF82" w14:textId="69436799" w:rsidR="001C0069" w:rsidRDefault="001C0069" w:rsidP="00186DDE">
      <w:pPr>
        <w:rPr>
          <w:sz w:val="20"/>
          <w:lang w:val="en-US"/>
        </w:rPr>
      </w:pPr>
    </w:p>
    <w:p w14:paraId="59EA59C2" w14:textId="77777777" w:rsidR="001C0069" w:rsidRDefault="001C0069" w:rsidP="00186DDE">
      <w:pPr>
        <w:rPr>
          <w:sz w:val="20"/>
          <w:lang w:val="en-US"/>
        </w:rPr>
      </w:pPr>
    </w:p>
    <w:p w14:paraId="7BE4A1BB" w14:textId="41128C3C" w:rsidR="00186DDE" w:rsidRDefault="00397C34" w:rsidP="00186DDE">
      <w:pPr>
        <w:rPr>
          <w:sz w:val="20"/>
          <w:lang w:val="en-US"/>
        </w:rPr>
      </w:pPr>
      <w:r>
        <w:rPr>
          <w:sz w:val="20"/>
          <w:lang w:val="en-US"/>
        </w:rPr>
        <w:t xml:space="preserve">After discussion </w:t>
      </w:r>
      <w:r w:rsidR="001C0069">
        <w:rPr>
          <w:sz w:val="20"/>
          <w:lang w:val="en-US"/>
        </w:rPr>
        <w:t>the teleconference on 4/8/2020, resolution is changed to revised, moving the NOTE to a non-NOTE text.</w:t>
      </w:r>
    </w:p>
    <w:p w14:paraId="0D1D8D54" w14:textId="0E824703" w:rsidR="00186DDE" w:rsidRDefault="00186DDE" w:rsidP="00186DDE">
      <w:pPr>
        <w:rPr>
          <w:sz w:val="20"/>
          <w:lang w:val="en-US"/>
        </w:rPr>
      </w:pPr>
    </w:p>
    <w:p w14:paraId="36EB0845" w14:textId="77777777" w:rsidR="001C0069" w:rsidRDefault="001C0069" w:rsidP="00186DDE">
      <w:pPr>
        <w:rPr>
          <w:sz w:val="20"/>
          <w:lang w:val="en-US"/>
        </w:rPr>
      </w:pPr>
    </w:p>
    <w:p w14:paraId="41C395E0" w14:textId="77777777" w:rsidR="00186DDE" w:rsidRPr="00157CCC" w:rsidRDefault="00186DDE" w:rsidP="00186DDE">
      <w:pPr>
        <w:jc w:val="both"/>
        <w:rPr>
          <w:sz w:val="28"/>
          <w:szCs w:val="22"/>
        </w:rPr>
      </w:pPr>
      <w:r>
        <w:rPr>
          <w:b/>
          <w:sz w:val="28"/>
          <w:szCs w:val="22"/>
          <w:u w:val="single"/>
        </w:rPr>
        <w:t>Proposed Resolution: CID 4344</w:t>
      </w:r>
    </w:p>
    <w:p w14:paraId="07597B5C" w14:textId="221570EA" w:rsidR="00186DDE" w:rsidRDefault="001C0069" w:rsidP="00186DD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Revised</w:t>
      </w:r>
    </w:p>
    <w:p w14:paraId="3D66590F" w14:textId="37DCACBE" w:rsidR="001C0069" w:rsidRDefault="001C0069" w:rsidP="00186DDE">
      <w:pPr>
        <w:jc w:val="both"/>
        <w:rPr>
          <w:bCs/>
          <w:sz w:val="20"/>
        </w:rPr>
      </w:pPr>
      <w:r>
        <w:rPr>
          <w:bCs/>
          <w:sz w:val="20"/>
        </w:rPr>
        <w:t>Note to Commenter:  Proposed resolution makes the NOTE to be a ‘regular’ (non-NOTE) text.</w:t>
      </w:r>
    </w:p>
    <w:p w14:paraId="0EDE28C1" w14:textId="6853C5F5" w:rsidR="00186DDE" w:rsidRDefault="00186DDE" w:rsidP="00186DDE">
      <w:pPr>
        <w:jc w:val="both"/>
        <w:rPr>
          <w:bCs/>
          <w:sz w:val="20"/>
        </w:rPr>
      </w:pPr>
    </w:p>
    <w:p w14:paraId="70DE24C3" w14:textId="4E0A8D8C" w:rsidR="001C0069" w:rsidRDefault="001C0069" w:rsidP="00186DDE">
      <w:pPr>
        <w:jc w:val="both"/>
        <w:rPr>
          <w:bCs/>
          <w:sz w:val="20"/>
        </w:rPr>
      </w:pPr>
      <w:r>
        <w:rPr>
          <w:bCs/>
          <w:sz w:val="20"/>
        </w:rPr>
        <w:t>Instruction to Editor:</w:t>
      </w:r>
    </w:p>
    <w:p w14:paraId="1B4A2FDF" w14:textId="3E2A3CC2" w:rsidR="001C0069" w:rsidRDefault="001C0069" w:rsidP="001C0069">
      <w:pPr>
        <w:rPr>
          <w:sz w:val="20"/>
          <w:lang w:val="en-US"/>
        </w:rPr>
      </w:pPr>
      <w:r>
        <w:rPr>
          <w:sz w:val="20"/>
          <w:lang w:val="en-US"/>
        </w:rPr>
        <w:t>At D3.2 P</w:t>
      </w:r>
      <w:r>
        <w:rPr>
          <w:sz w:val="20"/>
          <w:lang w:val="en-US"/>
        </w:rPr>
        <w:t>2940</w:t>
      </w:r>
      <w:r>
        <w:rPr>
          <w:sz w:val="20"/>
          <w:lang w:val="en-US"/>
        </w:rPr>
        <w:t>L</w:t>
      </w:r>
      <w:r>
        <w:rPr>
          <w:sz w:val="20"/>
          <w:lang w:val="en-US"/>
        </w:rPr>
        <w:t>63</w:t>
      </w:r>
      <w:r>
        <w:rPr>
          <w:sz w:val="20"/>
          <w:lang w:val="en-US"/>
        </w:rPr>
        <w:t xml:space="preserve">, </w:t>
      </w:r>
      <w:r>
        <w:rPr>
          <w:sz w:val="20"/>
          <w:lang w:val="en-US"/>
        </w:rPr>
        <w:t>change “NOTE 2 – For rules” to “For rules”.</w:t>
      </w:r>
    </w:p>
    <w:p w14:paraId="2C31484A" w14:textId="53F4D2C9" w:rsidR="001C0069" w:rsidRDefault="001C0069" w:rsidP="001C0069">
      <w:pPr>
        <w:rPr>
          <w:sz w:val="20"/>
          <w:lang w:val="en-US"/>
        </w:rPr>
      </w:pPr>
      <w:r>
        <w:rPr>
          <w:sz w:val="20"/>
          <w:lang w:val="en-US"/>
        </w:rPr>
        <w:t>At D3.2 P</w:t>
      </w:r>
      <w:r>
        <w:rPr>
          <w:sz w:val="20"/>
          <w:lang w:val="en-US"/>
        </w:rPr>
        <w:t>3044</w:t>
      </w:r>
      <w:r>
        <w:rPr>
          <w:sz w:val="20"/>
          <w:lang w:val="en-US"/>
        </w:rPr>
        <w:t>L</w:t>
      </w:r>
      <w:r>
        <w:rPr>
          <w:sz w:val="20"/>
          <w:lang w:val="en-US"/>
        </w:rPr>
        <w:t>58</w:t>
      </w:r>
      <w:r>
        <w:rPr>
          <w:sz w:val="20"/>
          <w:lang w:val="en-US"/>
        </w:rPr>
        <w:t xml:space="preserve">, delete “NOTE </w:t>
      </w:r>
      <w:r>
        <w:rPr>
          <w:sz w:val="20"/>
          <w:lang w:val="en-US"/>
        </w:rPr>
        <w:t>3</w:t>
      </w:r>
      <w:r>
        <w:rPr>
          <w:sz w:val="20"/>
          <w:lang w:val="en-US"/>
        </w:rPr>
        <w:t xml:space="preserve"> </w:t>
      </w:r>
      <w:r>
        <w:rPr>
          <w:sz w:val="20"/>
          <w:lang w:val="en-US"/>
        </w:rPr>
        <w:t>– For rules” to “For rules”</w:t>
      </w:r>
      <w:r>
        <w:rPr>
          <w:sz w:val="20"/>
          <w:lang w:val="en-US"/>
        </w:rPr>
        <w:t>.</w:t>
      </w:r>
    </w:p>
    <w:p w14:paraId="05E5077C" w14:textId="77777777" w:rsidR="001C0069" w:rsidRPr="001C0069" w:rsidRDefault="001C0069" w:rsidP="00186DDE">
      <w:pPr>
        <w:jc w:val="both"/>
        <w:rPr>
          <w:bCs/>
          <w:sz w:val="20"/>
          <w:lang w:val="en-US"/>
        </w:rPr>
      </w:pPr>
    </w:p>
    <w:p w14:paraId="7BCE2DA8" w14:textId="77777777" w:rsidR="00186DDE" w:rsidRPr="00507998" w:rsidRDefault="00186DDE" w:rsidP="00186DDE">
      <w:pPr>
        <w:jc w:val="both"/>
        <w:rPr>
          <w:bCs/>
          <w:sz w:val="20"/>
        </w:rPr>
      </w:pPr>
    </w:p>
    <w:p w14:paraId="28610D4D" w14:textId="65B70AD1" w:rsidR="004952DC" w:rsidRDefault="004952DC" w:rsidP="004952DC">
      <w:pPr>
        <w:pStyle w:val="Heading1"/>
      </w:pPr>
      <w:r>
        <w:t xml:space="preserve">CID </w:t>
      </w:r>
      <w:r w:rsidR="00440D2B">
        <w:t>4429</w:t>
      </w:r>
    </w:p>
    <w:p w14:paraId="2E47FA56" w14:textId="77777777" w:rsidR="004952DC" w:rsidRDefault="004952DC" w:rsidP="004952DC">
      <w:pPr>
        <w:jc w:val="both"/>
        <w:rPr>
          <w:sz w:val="22"/>
          <w:szCs w:val="22"/>
          <w:lang w:val="en-US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42"/>
        <w:gridCol w:w="1186"/>
        <w:gridCol w:w="1161"/>
        <w:gridCol w:w="3679"/>
        <w:gridCol w:w="3150"/>
      </w:tblGrid>
      <w:tr w:rsidR="004952DC" w:rsidRPr="009522BD" w14:paraId="67DAF6DF" w14:textId="77777777" w:rsidTr="00293F31">
        <w:trPr>
          <w:trHeight w:val="278"/>
        </w:trPr>
        <w:tc>
          <w:tcPr>
            <w:tcW w:w="742" w:type="dxa"/>
            <w:hideMark/>
          </w:tcPr>
          <w:p w14:paraId="1A5B88C1" w14:textId="77777777" w:rsidR="004952DC" w:rsidRPr="009522BD" w:rsidRDefault="004952DC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186" w:type="dxa"/>
            <w:hideMark/>
          </w:tcPr>
          <w:p w14:paraId="449A053B" w14:textId="77777777" w:rsidR="004952DC" w:rsidRPr="009522BD" w:rsidRDefault="004952DC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63C77199" w14:textId="77777777" w:rsidR="004952DC" w:rsidRPr="009522BD" w:rsidRDefault="004952DC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  <w:proofErr w:type="spellEnd"/>
          </w:p>
        </w:tc>
        <w:tc>
          <w:tcPr>
            <w:tcW w:w="3679" w:type="dxa"/>
            <w:hideMark/>
          </w:tcPr>
          <w:p w14:paraId="755DF5E9" w14:textId="77777777" w:rsidR="004952DC" w:rsidRPr="009522BD" w:rsidRDefault="004952DC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3150" w:type="dxa"/>
            <w:hideMark/>
          </w:tcPr>
          <w:p w14:paraId="30AFEB19" w14:textId="77777777" w:rsidR="004952DC" w:rsidRPr="009522BD" w:rsidRDefault="004952DC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</w:tr>
      <w:tr w:rsidR="00293F31" w:rsidRPr="009522BD" w14:paraId="5C1E7C21" w14:textId="77777777" w:rsidTr="00293F31">
        <w:trPr>
          <w:trHeight w:val="278"/>
        </w:trPr>
        <w:tc>
          <w:tcPr>
            <w:tcW w:w="742" w:type="dxa"/>
          </w:tcPr>
          <w:p w14:paraId="563DAC37" w14:textId="732EF17B" w:rsidR="00293F31" w:rsidRDefault="00293F31" w:rsidP="00293F31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4429</w:t>
            </w:r>
          </w:p>
        </w:tc>
        <w:tc>
          <w:tcPr>
            <w:tcW w:w="1186" w:type="dxa"/>
          </w:tcPr>
          <w:p w14:paraId="1704A6B4" w14:textId="069AB054" w:rsidR="00293F31" w:rsidRPr="004C3B9A" w:rsidRDefault="00293F31" w:rsidP="00293F31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19.3.2</w:t>
            </w:r>
          </w:p>
        </w:tc>
        <w:tc>
          <w:tcPr>
            <w:tcW w:w="1161" w:type="dxa"/>
          </w:tcPr>
          <w:p w14:paraId="287C105F" w14:textId="33CD2CEA" w:rsidR="00293F31" w:rsidRPr="004C3B9A" w:rsidRDefault="00293F31" w:rsidP="00293F31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2996.39</w:t>
            </w:r>
          </w:p>
        </w:tc>
        <w:tc>
          <w:tcPr>
            <w:tcW w:w="3679" w:type="dxa"/>
          </w:tcPr>
          <w:p w14:paraId="3A8CE334" w14:textId="0542633F" w:rsidR="00293F31" w:rsidRDefault="00293F31" w:rsidP="00293F3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11md: "19.3.2 PPDU format</w:t>
            </w:r>
            <w:r>
              <w:rPr>
                <w:rFonts w:ascii="Arial" w:hAnsi="Arial" w:cs="Arial"/>
                <w:sz w:val="20"/>
              </w:rPr>
              <w:br/>
              <w:t>Two formats are defined for the PPDU: HT-mixed format and HT-greenfield format. These two formats are</w:t>
            </w:r>
            <w:r>
              <w:rPr>
                <w:rFonts w:ascii="Arial" w:hAnsi="Arial" w:cs="Arial"/>
                <w:sz w:val="20"/>
              </w:rPr>
              <w:br/>
              <w:t>called HT formats. Figure 19-1 (PPDU format) shows the non-HT format</w:t>
            </w:r>
            <w:r>
              <w:rPr>
                <w:rFonts w:ascii="Arial" w:hAnsi="Arial" w:cs="Arial"/>
                <w:sz w:val="20"/>
              </w:rPr>
              <w:br/>
              <w:t xml:space="preserve"> and the HT formats. There is</w:t>
            </w:r>
            <w:r>
              <w:rPr>
                <w:rFonts w:ascii="Arial" w:hAnsi="Arial" w:cs="Arial"/>
                <w:sz w:val="20"/>
              </w:rPr>
              <w:br/>
              <w:t>also an MCS 32 format" -- but MCS 32 is an HT format</w:t>
            </w:r>
          </w:p>
        </w:tc>
        <w:tc>
          <w:tcPr>
            <w:tcW w:w="3150" w:type="dxa"/>
          </w:tcPr>
          <w:p w14:paraId="49F521CC" w14:textId="2859E24E" w:rsidR="00293F31" w:rsidRDefault="00293F31" w:rsidP="00293F3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 the sentence starting "There is also an MCS 32 format" to "The HT formats can be used for MCS 32 that</w:t>
            </w:r>
            <w:r>
              <w:rPr>
                <w:rFonts w:ascii="Arial" w:hAnsi="Arial" w:cs="Arial"/>
                <w:sz w:val="20"/>
              </w:rPr>
              <w:br/>
              <w:t>provides the lowest rate in a 40 MHz channel (see 19.3.11.11.5 (Transmission in MCS 32 format))"</w:t>
            </w:r>
          </w:p>
        </w:tc>
      </w:tr>
    </w:tbl>
    <w:p w14:paraId="188CE2D8" w14:textId="77777777" w:rsidR="004952DC" w:rsidRDefault="004952DC" w:rsidP="004952DC">
      <w:pPr>
        <w:jc w:val="both"/>
        <w:rPr>
          <w:sz w:val="22"/>
          <w:szCs w:val="22"/>
        </w:rPr>
      </w:pPr>
    </w:p>
    <w:p w14:paraId="5CB2631C" w14:textId="1F7F782F" w:rsidR="0012027F" w:rsidRPr="00157CCC" w:rsidRDefault="0012027F" w:rsidP="0012027F">
      <w:pPr>
        <w:jc w:val="both"/>
        <w:rPr>
          <w:sz w:val="28"/>
          <w:szCs w:val="22"/>
        </w:rPr>
      </w:pPr>
      <w:r>
        <w:rPr>
          <w:b/>
          <w:sz w:val="28"/>
          <w:szCs w:val="22"/>
          <w:u w:val="single"/>
        </w:rPr>
        <w:t xml:space="preserve">Proposed Resolution: CID </w:t>
      </w:r>
      <w:r w:rsidR="00063206">
        <w:rPr>
          <w:b/>
          <w:sz w:val="28"/>
          <w:szCs w:val="22"/>
          <w:u w:val="single"/>
        </w:rPr>
        <w:t>4429</w:t>
      </w:r>
    </w:p>
    <w:p w14:paraId="3EBD85EF" w14:textId="01CEF2A3" w:rsidR="00EE69F5" w:rsidRDefault="00437B92" w:rsidP="00D0627F">
      <w:pPr>
        <w:rPr>
          <w:sz w:val="20"/>
          <w:lang w:val="en-US"/>
        </w:rPr>
      </w:pPr>
      <w:r>
        <w:rPr>
          <w:b/>
          <w:sz w:val="22"/>
          <w:szCs w:val="22"/>
        </w:rPr>
        <w:t>Accepted</w:t>
      </w:r>
    </w:p>
    <w:p w14:paraId="3CBD6349" w14:textId="618C39A4" w:rsidR="004952DC" w:rsidRDefault="004952DC" w:rsidP="005B2AF8">
      <w:pPr>
        <w:rPr>
          <w:sz w:val="20"/>
          <w:lang w:val="en-US"/>
        </w:rPr>
      </w:pPr>
    </w:p>
    <w:p w14:paraId="5B8C3A0E" w14:textId="316A5DA1" w:rsidR="007B3C69" w:rsidRDefault="007B3C69" w:rsidP="005B2AF8">
      <w:pPr>
        <w:rPr>
          <w:sz w:val="20"/>
          <w:lang w:val="en-US"/>
        </w:rPr>
      </w:pPr>
    </w:p>
    <w:p w14:paraId="5896C50D" w14:textId="77777777" w:rsidR="007B3C69" w:rsidRDefault="007B3C69" w:rsidP="005B2AF8">
      <w:pPr>
        <w:rPr>
          <w:sz w:val="20"/>
          <w:lang w:val="en-US"/>
        </w:rPr>
      </w:pPr>
    </w:p>
    <w:p w14:paraId="60A6DA8C" w14:textId="030B5FED" w:rsidR="00CF28F3" w:rsidRDefault="00CF28F3" w:rsidP="00CF28F3">
      <w:pPr>
        <w:pStyle w:val="Heading1"/>
      </w:pPr>
      <w:r>
        <w:t xml:space="preserve">CID </w:t>
      </w:r>
      <w:r w:rsidR="00546DA3">
        <w:t xml:space="preserve">4171, 4172, </w:t>
      </w:r>
      <w:r>
        <w:t>4173</w:t>
      </w:r>
    </w:p>
    <w:p w14:paraId="7C1B1D19" w14:textId="77777777" w:rsidR="00CF28F3" w:rsidRDefault="00CF28F3" w:rsidP="00CF28F3">
      <w:pPr>
        <w:jc w:val="both"/>
        <w:rPr>
          <w:sz w:val="22"/>
          <w:szCs w:val="22"/>
          <w:lang w:val="en-US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39"/>
        <w:gridCol w:w="1329"/>
        <w:gridCol w:w="1161"/>
        <w:gridCol w:w="3595"/>
        <w:gridCol w:w="3094"/>
      </w:tblGrid>
      <w:tr w:rsidR="00CF28F3" w:rsidRPr="009522BD" w14:paraId="26C4656E" w14:textId="77777777" w:rsidTr="0070013B">
        <w:trPr>
          <w:trHeight w:val="278"/>
        </w:trPr>
        <w:tc>
          <w:tcPr>
            <w:tcW w:w="739" w:type="dxa"/>
            <w:hideMark/>
          </w:tcPr>
          <w:p w14:paraId="37384C08" w14:textId="77777777" w:rsidR="00CF28F3" w:rsidRPr="009522BD" w:rsidRDefault="00CF28F3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329" w:type="dxa"/>
            <w:hideMark/>
          </w:tcPr>
          <w:p w14:paraId="05C9A3CE" w14:textId="77777777" w:rsidR="00CF28F3" w:rsidRPr="009522BD" w:rsidRDefault="00CF28F3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239DC199" w14:textId="77777777" w:rsidR="00CF28F3" w:rsidRPr="009522BD" w:rsidRDefault="00CF28F3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  <w:proofErr w:type="spellEnd"/>
          </w:p>
        </w:tc>
        <w:tc>
          <w:tcPr>
            <w:tcW w:w="3595" w:type="dxa"/>
            <w:hideMark/>
          </w:tcPr>
          <w:p w14:paraId="7618C10D" w14:textId="77777777" w:rsidR="00CF28F3" w:rsidRPr="009522BD" w:rsidRDefault="00CF28F3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3094" w:type="dxa"/>
            <w:hideMark/>
          </w:tcPr>
          <w:p w14:paraId="2EB311F3" w14:textId="77777777" w:rsidR="00CF28F3" w:rsidRPr="009522BD" w:rsidRDefault="00CF28F3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</w:tr>
      <w:tr w:rsidR="0070013B" w:rsidRPr="009522BD" w14:paraId="3CDB5C15" w14:textId="77777777" w:rsidTr="0070013B">
        <w:trPr>
          <w:trHeight w:val="278"/>
        </w:trPr>
        <w:tc>
          <w:tcPr>
            <w:tcW w:w="739" w:type="dxa"/>
          </w:tcPr>
          <w:p w14:paraId="5773F1BE" w14:textId="168CEC2D" w:rsidR="0070013B" w:rsidRDefault="0070013B" w:rsidP="0070013B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417</w:t>
            </w:r>
            <w:r w:rsidR="00F873D9"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1</w:t>
            </w:r>
          </w:p>
        </w:tc>
        <w:tc>
          <w:tcPr>
            <w:tcW w:w="1329" w:type="dxa"/>
          </w:tcPr>
          <w:p w14:paraId="160DFC7D" w14:textId="2D707E6D" w:rsidR="0070013B" w:rsidRPr="004C3B9A" w:rsidRDefault="0070013B" w:rsidP="0070013B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19.3.11.11.2</w:t>
            </w:r>
          </w:p>
        </w:tc>
        <w:tc>
          <w:tcPr>
            <w:tcW w:w="1161" w:type="dxa"/>
          </w:tcPr>
          <w:p w14:paraId="319C018E" w14:textId="006AD2AC" w:rsidR="0070013B" w:rsidRPr="004C3B9A" w:rsidRDefault="0070013B" w:rsidP="0070013B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3041.32</w:t>
            </w:r>
          </w:p>
        </w:tc>
        <w:tc>
          <w:tcPr>
            <w:tcW w:w="3595" w:type="dxa"/>
          </w:tcPr>
          <w:p w14:paraId="48F47CA0" w14:textId="28C0B3F5" w:rsidR="0070013B" w:rsidRDefault="0070013B" w:rsidP="007001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"When a (Ed)beamforming steering matrix is applied, the Smoothing bit(#2370) should be set to 1. It may be set to 0 otherwise(#323)(#75)." is a bit confusing.  Since the first sentence is a "should" it may be set to 0 in all cases, not just "otherwise"</w:t>
            </w:r>
          </w:p>
        </w:tc>
        <w:tc>
          <w:tcPr>
            <w:tcW w:w="3094" w:type="dxa"/>
          </w:tcPr>
          <w:p w14:paraId="665DF05F" w14:textId="75FCE6FD" w:rsidR="0070013B" w:rsidRDefault="0070013B" w:rsidP="007001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 the second cited sentence to "It shall be set to 0 otherwise."</w:t>
            </w:r>
          </w:p>
        </w:tc>
      </w:tr>
      <w:tr w:rsidR="00C510FF" w:rsidRPr="009522BD" w14:paraId="3F08C383" w14:textId="77777777" w:rsidTr="0070013B">
        <w:trPr>
          <w:trHeight w:val="278"/>
        </w:trPr>
        <w:tc>
          <w:tcPr>
            <w:tcW w:w="739" w:type="dxa"/>
          </w:tcPr>
          <w:p w14:paraId="75E1A64A" w14:textId="26FAC84B" w:rsidR="00C510FF" w:rsidRDefault="00C510FF" w:rsidP="00C510FF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4172</w:t>
            </w:r>
          </w:p>
        </w:tc>
        <w:tc>
          <w:tcPr>
            <w:tcW w:w="1329" w:type="dxa"/>
          </w:tcPr>
          <w:p w14:paraId="6CB54D08" w14:textId="42C02FA7" w:rsidR="00C510FF" w:rsidRDefault="00C510FF" w:rsidP="00C510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19.3.11.11.2</w:t>
            </w:r>
          </w:p>
        </w:tc>
        <w:tc>
          <w:tcPr>
            <w:tcW w:w="1161" w:type="dxa"/>
          </w:tcPr>
          <w:p w14:paraId="02591855" w14:textId="61F104E4" w:rsidR="00C510FF" w:rsidRDefault="00C510FF" w:rsidP="00C510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3041.32</w:t>
            </w:r>
          </w:p>
        </w:tc>
        <w:tc>
          <w:tcPr>
            <w:tcW w:w="3595" w:type="dxa"/>
          </w:tcPr>
          <w:p w14:paraId="2F072210" w14:textId="4E222E08" w:rsidR="00C510FF" w:rsidRDefault="00C510FF" w:rsidP="00C510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"When a (Ed)beamforming steering </w:t>
            </w:r>
            <w:r>
              <w:rPr>
                <w:rFonts w:ascii="Arial" w:hAnsi="Arial" w:cs="Arial"/>
                <w:sz w:val="20"/>
              </w:rPr>
              <w:lastRenderedPageBreak/>
              <w:t>matrix is applied, the Smoothing bit(#2370) should be set to 1. It may be</w:t>
            </w:r>
            <w:r>
              <w:rPr>
                <w:rFonts w:ascii="Arial" w:hAnsi="Arial" w:cs="Arial"/>
                <w:sz w:val="20"/>
              </w:rPr>
              <w:br/>
              <w:t>set to 0 otherwise(#323)(#75)." is a bit confusing.  Since the first sentence is a "should" it may be set to 0 in all cases, not just "otherwise"</w:t>
            </w:r>
          </w:p>
        </w:tc>
        <w:tc>
          <w:tcPr>
            <w:tcW w:w="3094" w:type="dxa"/>
          </w:tcPr>
          <w:p w14:paraId="3FB28799" w14:textId="6C7EA38E" w:rsidR="00C510FF" w:rsidRDefault="00C510FF" w:rsidP="00C510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 xml:space="preserve">Change the second cited </w:t>
            </w:r>
            <w:r>
              <w:rPr>
                <w:rFonts w:ascii="Arial" w:hAnsi="Arial" w:cs="Arial"/>
                <w:sz w:val="20"/>
              </w:rPr>
              <w:lastRenderedPageBreak/>
              <w:t>sentence to "It should be set to 0 otherwise."</w:t>
            </w:r>
          </w:p>
        </w:tc>
      </w:tr>
      <w:tr w:rsidR="00C510FF" w:rsidRPr="009522BD" w14:paraId="0973A69A" w14:textId="77777777" w:rsidTr="0070013B">
        <w:trPr>
          <w:trHeight w:val="278"/>
        </w:trPr>
        <w:tc>
          <w:tcPr>
            <w:tcW w:w="739" w:type="dxa"/>
          </w:tcPr>
          <w:p w14:paraId="1A77C02C" w14:textId="781E94DE" w:rsidR="00C510FF" w:rsidRDefault="00C510FF" w:rsidP="00C510FF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4173</w:t>
            </w:r>
          </w:p>
        </w:tc>
        <w:tc>
          <w:tcPr>
            <w:tcW w:w="1329" w:type="dxa"/>
          </w:tcPr>
          <w:p w14:paraId="7F141114" w14:textId="48420F25" w:rsidR="00C510FF" w:rsidRDefault="00C510FF" w:rsidP="00C510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19.3.11.11.2</w:t>
            </w:r>
          </w:p>
        </w:tc>
        <w:tc>
          <w:tcPr>
            <w:tcW w:w="1161" w:type="dxa"/>
          </w:tcPr>
          <w:p w14:paraId="3FE015D7" w14:textId="294BDA15" w:rsidR="00C510FF" w:rsidRDefault="00C510FF" w:rsidP="00C510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3041.32</w:t>
            </w:r>
          </w:p>
        </w:tc>
        <w:tc>
          <w:tcPr>
            <w:tcW w:w="3595" w:type="dxa"/>
          </w:tcPr>
          <w:p w14:paraId="12B2B066" w14:textId="3D5B2996" w:rsidR="00C510FF" w:rsidRDefault="00C510FF" w:rsidP="00C510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"When a (Ed)beamforming steering matrix is applied, the Smoothing bit(#2370) should be set to 1. It may be</w:t>
            </w:r>
            <w:r>
              <w:rPr>
                <w:rFonts w:ascii="Arial" w:hAnsi="Arial" w:cs="Arial"/>
                <w:sz w:val="20"/>
              </w:rPr>
              <w:br/>
              <w:t>set to 0 otherwise(#323)(#75)." is a bit confusing.  Since the first sentence is a "should" it may be set to 0 in all cases, not just "otherwise"</w:t>
            </w:r>
          </w:p>
        </w:tc>
        <w:tc>
          <w:tcPr>
            <w:tcW w:w="3094" w:type="dxa"/>
          </w:tcPr>
          <w:p w14:paraId="6C2603FB" w14:textId="463F438D" w:rsidR="00C510FF" w:rsidRDefault="00C510FF" w:rsidP="00C510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 the second cited sentence to "It may be set to 0."</w:t>
            </w:r>
          </w:p>
        </w:tc>
      </w:tr>
    </w:tbl>
    <w:p w14:paraId="466856DD" w14:textId="77777777" w:rsidR="00CF28F3" w:rsidRDefault="00CF28F3" w:rsidP="00CF28F3">
      <w:pPr>
        <w:jc w:val="both"/>
        <w:rPr>
          <w:sz w:val="22"/>
          <w:szCs w:val="22"/>
        </w:rPr>
      </w:pPr>
    </w:p>
    <w:p w14:paraId="2BD92FD5" w14:textId="77777777" w:rsidR="00CF28F3" w:rsidRDefault="00CF28F3" w:rsidP="00CF28F3">
      <w:pPr>
        <w:jc w:val="both"/>
        <w:rPr>
          <w:sz w:val="22"/>
          <w:szCs w:val="22"/>
        </w:rPr>
      </w:pPr>
      <w:r>
        <w:rPr>
          <w:b/>
          <w:sz w:val="28"/>
          <w:szCs w:val="22"/>
          <w:u w:val="single"/>
        </w:rPr>
        <w:t>Discussion</w:t>
      </w:r>
    </w:p>
    <w:p w14:paraId="460CC629" w14:textId="1529BE1E" w:rsidR="00CF28F3" w:rsidRDefault="00CF28F3" w:rsidP="00CF28F3">
      <w:pPr>
        <w:jc w:val="both"/>
        <w:rPr>
          <w:sz w:val="22"/>
          <w:szCs w:val="22"/>
        </w:rPr>
      </w:pPr>
    </w:p>
    <w:p w14:paraId="7D6F50B9" w14:textId="42F0F213" w:rsidR="00C510FF" w:rsidRDefault="00C510FF" w:rsidP="00CF28F3">
      <w:pPr>
        <w:jc w:val="both"/>
        <w:rPr>
          <w:sz w:val="22"/>
          <w:szCs w:val="22"/>
        </w:rPr>
      </w:pPr>
      <w:r>
        <w:rPr>
          <w:sz w:val="22"/>
          <w:szCs w:val="22"/>
        </w:rPr>
        <w:t>These three comments are very similar to each other.</w:t>
      </w:r>
    </w:p>
    <w:p w14:paraId="56F3E632" w14:textId="77777777" w:rsidR="00C510FF" w:rsidRDefault="00C510FF" w:rsidP="00CF28F3">
      <w:pPr>
        <w:jc w:val="both"/>
        <w:rPr>
          <w:sz w:val="22"/>
          <w:szCs w:val="22"/>
        </w:rPr>
      </w:pPr>
    </w:p>
    <w:p w14:paraId="731AED2E" w14:textId="24CB6B5F" w:rsidR="00CF28F3" w:rsidRDefault="00CF28F3" w:rsidP="00CF28F3">
      <w:pPr>
        <w:jc w:val="both"/>
        <w:rPr>
          <w:sz w:val="22"/>
          <w:szCs w:val="22"/>
        </w:rPr>
      </w:pPr>
      <w:r>
        <w:rPr>
          <w:sz w:val="22"/>
          <w:szCs w:val="22"/>
        </w:rPr>
        <w:t>Commenter’s proposed change</w:t>
      </w:r>
      <w:r w:rsidR="00C510FF">
        <w:rPr>
          <w:sz w:val="22"/>
          <w:szCs w:val="22"/>
        </w:rPr>
        <w:t xml:space="preserve"> for CID4171</w:t>
      </w:r>
      <w:r>
        <w:rPr>
          <w:sz w:val="22"/>
          <w:szCs w:val="22"/>
        </w:rPr>
        <w:t xml:space="preserve"> on top of D3.2 </w:t>
      </w:r>
      <w:r w:rsidR="002F4E72">
        <w:rPr>
          <w:sz w:val="22"/>
          <w:szCs w:val="22"/>
        </w:rPr>
        <w:t>P3029</w:t>
      </w:r>
      <w:r w:rsidR="00587085">
        <w:rPr>
          <w:sz w:val="22"/>
          <w:szCs w:val="22"/>
        </w:rPr>
        <w:t>L32</w:t>
      </w:r>
      <w:r>
        <w:rPr>
          <w:sz w:val="22"/>
          <w:szCs w:val="2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CF28F3" w14:paraId="2BD72458" w14:textId="77777777" w:rsidTr="00C46FB5">
        <w:tc>
          <w:tcPr>
            <w:tcW w:w="10080" w:type="dxa"/>
          </w:tcPr>
          <w:p w14:paraId="21649C91" w14:textId="489223BD" w:rsidR="00CF28F3" w:rsidRDefault="00A03832" w:rsidP="00C510FF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  <w:t>When a beamforming steering matrix is applied, the Smoothing bit</w:t>
            </w:r>
            <w:r>
              <w:rPr>
                <w:rFonts w:ascii="TimesNewRomanPSMT" w:eastAsia="TimesNewRomanPSMT" w:cs="TimesNewRomanPSMT"/>
                <w:color w:val="218B21"/>
                <w:sz w:val="20"/>
                <w:lang w:val="en-US" w:eastAsia="ko-KR"/>
              </w:rPr>
              <w:t xml:space="preserve"> </w:t>
            </w:r>
            <w:r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  <w:t>should be set to 1. It may be</w:t>
            </w:r>
            <w:r w:rsidR="00C510FF"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  <w:t xml:space="preserve"> </w:t>
            </w:r>
            <w:r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  <w:t>set to 0</w:t>
            </w:r>
            <w:del w:id="1" w:author="Youhan Kim" w:date="2020-03-23T22:40:00Z">
              <w:r w:rsidDel="00C510FF">
                <w:rPr>
                  <w:rFonts w:ascii="TimesNewRomanPSMT" w:eastAsia="TimesNewRomanPSMT" w:cs="TimesNewRomanPSMT"/>
                  <w:color w:val="000000"/>
                  <w:sz w:val="20"/>
                  <w:lang w:val="en-US" w:eastAsia="ko-KR"/>
                </w:rPr>
                <w:delText xml:space="preserve"> otherwise</w:delText>
              </w:r>
            </w:del>
            <w:r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  <w:t>.</w:t>
            </w:r>
          </w:p>
        </w:tc>
      </w:tr>
    </w:tbl>
    <w:p w14:paraId="779A0A40" w14:textId="433BB05F" w:rsidR="00CF28F3" w:rsidRDefault="00CF28F3" w:rsidP="00CF28F3">
      <w:pPr>
        <w:rPr>
          <w:sz w:val="20"/>
          <w:lang w:val="en-US"/>
        </w:rPr>
      </w:pPr>
    </w:p>
    <w:p w14:paraId="49F62B37" w14:textId="5A98CCAB" w:rsidR="00C510FF" w:rsidRDefault="00C510FF" w:rsidP="00C510FF">
      <w:pPr>
        <w:jc w:val="both"/>
        <w:rPr>
          <w:sz w:val="22"/>
          <w:szCs w:val="22"/>
        </w:rPr>
      </w:pPr>
      <w:r>
        <w:rPr>
          <w:sz w:val="22"/>
          <w:szCs w:val="22"/>
        </w:rPr>
        <w:t>Commenter’s proposed change for CID4172 on top of D3.2 P3029L32: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C510FF" w14:paraId="5DAE84AD" w14:textId="77777777" w:rsidTr="00C46FB5">
        <w:tc>
          <w:tcPr>
            <w:tcW w:w="10080" w:type="dxa"/>
          </w:tcPr>
          <w:p w14:paraId="77C50DC7" w14:textId="10D150B5" w:rsidR="00C510FF" w:rsidRDefault="00C510FF" w:rsidP="00C510FF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  <w:t>When a beamforming steering matrix is applied, the Smoothing bit</w:t>
            </w:r>
            <w:r>
              <w:rPr>
                <w:rFonts w:ascii="TimesNewRomanPSMT" w:eastAsia="TimesNewRomanPSMT" w:cs="TimesNewRomanPSMT"/>
                <w:color w:val="218B21"/>
                <w:sz w:val="20"/>
                <w:lang w:val="en-US" w:eastAsia="ko-KR"/>
              </w:rPr>
              <w:t xml:space="preserve"> </w:t>
            </w:r>
            <w:r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  <w:t xml:space="preserve">should be set to 1. It </w:t>
            </w:r>
            <w:del w:id="2" w:author="Youhan Kim" w:date="2020-03-23T22:40:00Z">
              <w:r w:rsidDel="009E4ABC">
                <w:rPr>
                  <w:rFonts w:ascii="TimesNewRomanPSMT" w:eastAsia="TimesNewRomanPSMT" w:cs="TimesNewRomanPSMT"/>
                  <w:color w:val="000000"/>
                  <w:sz w:val="20"/>
                  <w:lang w:val="en-US" w:eastAsia="ko-KR"/>
                </w:rPr>
                <w:delText xml:space="preserve">may </w:delText>
              </w:r>
            </w:del>
            <w:ins w:id="3" w:author="Youhan Kim" w:date="2020-03-23T22:40:00Z">
              <w:r w:rsidR="009E4ABC">
                <w:rPr>
                  <w:rFonts w:ascii="TimesNewRomanPSMT" w:eastAsia="TimesNewRomanPSMT" w:cs="TimesNewRomanPSMT"/>
                  <w:color w:val="000000"/>
                  <w:sz w:val="20"/>
                  <w:lang w:val="en-US" w:eastAsia="ko-KR"/>
                </w:rPr>
                <w:t xml:space="preserve">should </w:t>
              </w:r>
            </w:ins>
            <w:r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  <w:t>be set to 0 otherwise.</w:t>
            </w:r>
          </w:p>
        </w:tc>
      </w:tr>
    </w:tbl>
    <w:p w14:paraId="0B24C495" w14:textId="77777777" w:rsidR="00C510FF" w:rsidRDefault="00C510FF" w:rsidP="00C510FF">
      <w:pPr>
        <w:rPr>
          <w:sz w:val="20"/>
          <w:lang w:val="en-US"/>
        </w:rPr>
      </w:pPr>
    </w:p>
    <w:p w14:paraId="1C96328A" w14:textId="77777777" w:rsidR="00C510FF" w:rsidRDefault="00C510FF" w:rsidP="00C510FF">
      <w:pPr>
        <w:jc w:val="both"/>
        <w:rPr>
          <w:sz w:val="22"/>
          <w:szCs w:val="22"/>
        </w:rPr>
      </w:pPr>
      <w:r>
        <w:rPr>
          <w:sz w:val="22"/>
          <w:szCs w:val="22"/>
        </w:rPr>
        <w:t>Commenter’s proposed change for CID4173 on top of D3.2 P3029L32: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C510FF" w14:paraId="195C9518" w14:textId="77777777" w:rsidTr="00C46FB5">
        <w:tc>
          <w:tcPr>
            <w:tcW w:w="10080" w:type="dxa"/>
          </w:tcPr>
          <w:p w14:paraId="1227BBCE" w14:textId="08F04F46" w:rsidR="00C510FF" w:rsidRDefault="00C510FF" w:rsidP="00C510FF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  <w:t>When a beamforming steering matrix is applied, the Smoothing bit</w:t>
            </w:r>
            <w:r>
              <w:rPr>
                <w:rFonts w:ascii="TimesNewRomanPSMT" w:eastAsia="TimesNewRomanPSMT" w:cs="TimesNewRomanPSMT"/>
                <w:color w:val="218B21"/>
                <w:sz w:val="20"/>
                <w:lang w:val="en-US" w:eastAsia="ko-KR"/>
              </w:rPr>
              <w:t xml:space="preserve"> </w:t>
            </w:r>
            <w:r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  <w:t xml:space="preserve">should be set to 1. It </w:t>
            </w:r>
            <w:del w:id="4" w:author="Youhan Kim" w:date="2020-03-23T22:08:00Z">
              <w:r w:rsidDel="000A33E8">
                <w:rPr>
                  <w:rFonts w:ascii="TimesNewRomanPSMT" w:eastAsia="TimesNewRomanPSMT" w:cs="TimesNewRomanPSMT"/>
                  <w:color w:val="000000"/>
                  <w:sz w:val="20"/>
                  <w:lang w:val="en-US" w:eastAsia="ko-KR"/>
                </w:rPr>
                <w:delText xml:space="preserve">may </w:delText>
              </w:r>
            </w:del>
            <w:ins w:id="5" w:author="Youhan Kim" w:date="2020-03-23T22:08:00Z">
              <w:r>
                <w:rPr>
                  <w:rFonts w:ascii="TimesNewRomanPSMT" w:eastAsia="TimesNewRomanPSMT" w:cs="TimesNewRomanPSMT"/>
                  <w:color w:val="000000"/>
                  <w:sz w:val="20"/>
                  <w:lang w:val="en-US" w:eastAsia="ko-KR"/>
                </w:rPr>
                <w:t xml:space="preserve">shall </w:t>
              </w:r>
            </w:ins>
            <w:r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  <w:t>be set to 0 otherwise.</w:t>
            </w:r>
          </w:p>
        </w:tc>
      </w:tr>
    </w:tbl>
    <w:p w14:paraId="0FD08998" w14:textId="77777777" w:rsidR="00C510FF" w:rsidRDefault="00C510FF" w:rsidP="00C510FF">
      <w:pPr>
        <w:rPr>
          <w:sz w:val="20"/>
          <w:lang w:val="en-US"/>
        </w:rPr>
      </w:pPr>
    </w:p>
    <w:p w14:paraId="55A4F7B1" w14:textId="77777777" w:rsidR="00C510FF" w:rsidRDefault="00C510FF" w:rsidP="00CF28F3">
      <w:pPr>
        <w:rPr>
          <w:sz w:val="20"/>
          <w:lang w:val="en-US"/>
        </w:rPr>
      </w:pPr>
    </w:p>
    <w:p w14:paraId="63EA0CF1" w14:textId="4E3B57D2" w:rsidR="00587085" w:rsidRDefault="00587085" w:rsidP="00CF28F3">
      <w:pPr>
        <w:rPr>
          <w:sz w:val="20"/>
          <w:lang w:val="en-US"/>
        </w:rPr>
      </w:pPr>
      <w:r>
        <w:rPr>
          <w:sz w:val="20"/>
          <w:lang w:val="en-US"/>
        </w:rPr>
        <w:t xml:space="preserve">While reviewing this comment, </w:t>
      </w:r>
      <w:r w:rsidR="007428D7">
        <w:rPr>
          <w:sz w:val="20"/>
          <w:lang w:val="en-US"/>
        </w:rPr>
        <w:t xml:space="preserve">this reviewer found error in the first sentence.  The first sentence was updated in </w:t>
      </w:r>
      <w:proofErr w:type="spellStart"/>
      <w:r w:rsidR="004D45A6">
        <w:rPr>
          <w:sz w:val="20"/>
          <w:lang w:val="en-US"/>
        </w:rPr>
        <w:t>REVmd</w:t>
      </w:r>
      <w:proofErr w:type="spellEnd"/>
      <w:r w:rsidR="004D45A6">
        <w:rPr>
          <w:sz w:val="20"/>
          <w:lang w:val="en-US"/>
        </w:rPr>
        <w:t xml:space="preserve"> D1.0 via CID </w:t>
      </w:r>
      <w:r w:rsidR="00667E8E">
        <w:rPr>
          <w:sz w:val="20"/>
          <w:lang w:val="en-US"/>
        </w:rPr>
        <w:t>75 (11-17/1089r12):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910A3F" w14:paraId="2B465853" w14:textId="77777777" w:rsidTr="00910A3F">
        <w:tc>
          <w:tcPr>
            <w:tcW w:w="10080" w:type="dxa"/>
          </w:tcPr>
          <w:p w14:paraId="44B7401E" w14:textId="77777777" w:rsidR="00910A3F" w:rsidRPr="00910A3F" w:rsidRDefault="00910A3F" w:rsidP="00910A3F">
            <w:pPr>
              <w:rPr>
                <w:sz w:val="28"/>
                <w:szCs w:val="28"/>
              </w:rPr>
            </w:pPr>
            <w:r w:rsidRPr="00910A3F">
              <w:rPr>
                <w:sz w:val="28"/>
                <w:szCs w:val="28"/>
              </w:rPr>
              <w:t>Proposed Resolution:</w:t>
            </w:r>
          </w:p>
          <w:p w14:paraId="4523A22E" w14:textId="77777777" w:rsidR="00910A3F" w:rsidRPr="00910A3F" w:rsidRDefault="00910A3F" w:rsidP="00910A3F">
            <w:r w:rsidRPr="00910A3F">
              <w:t xml:space="preserve">Revised. Replace </w:t>
            </w:r>
          </w:p>
          <w:p w14:paraId="03118C0A" w14:textId="77777777" w:rsidR="00910A3F" w:rsidRPr="00910A3F" w:rsidRDefault="00910A3F" w:rsidP="00910A3F">
            <w:r w:rsidRPr="00910A3F">
              <w:t>“ If at least 95% of the sum of the energy from all impulse responses of the time domain channels between all</w:t>
            </w:r>
          </w:p>
          <w:p w14:paraId="5336207E" w14:textId="77777777" w:rsidR="00910A3F" w:rsidRPr="00910A3F" w:rsidRDefault="00910A3F" w:rsidP="00910A3F">
            <w:r w:rsidRPr="00910A3F">
              <w:t>space-time streams and all transmit chain inputs, induced by the CSD added according to Table 19-10</w:t>
            </w:r>
          </w:p>
          <w:p w14:paraId="5E8958D7" w14:textId="77777777" w:rsidR="00910A3F" w:rsidRPr="00910A3F" w:rsidRDefault="00910A3F" w:rsidP="00910A3F">
            <w:r w:rsidRPr="00910A3F">
              <w:t>(Cyclic shift values of HT portion of packet) and the frequency-dependence in the matrix , is contained</w:t>
            </w:r>
          </w:p>
          <w:p w14:paraId="5622237E" w14:textId="77777777" w:rsidR="00910A3F" w:rsidRPr="00910A3F" w:rsidRDefault="00910A3F" w:rsidP="00910A3F">
            <w:r w:rsidRPr="00910A3F">
              <w:t>within 800 ns, the smoothing bit should be set to 1. Otherwise, it shall be set to 0.”</w:t>
            </w:r>
          </w:p>
          <w:p w14:paraId="76B88E7C" w14:textId="77777777" w:rsidR="00910A3F" w:rsidRPr="00910A3F" w:rsidRDefault="00910A3F" w:rsidP="00910A3F"/>
          <w:p w14:paraId="213F129A" w14:textId="77777777" w:rsidR="00910A3F" w:rsidRPr="00910A3F" w:rsidRDefault="00910A3F" w:rsidP="00910A3F">
            <w:r w:rsidRPr="00910A3F">
              <w:t xml:space="preserve">with </w:t>
            </w:r>
          </w:p>
          <w:p w14:paraId="0BB952A0" w14:textId="77777777" w:rsidR="00910A3F" w:rsidRPr="001E5A84" w:rsidRDefault="00910A3F" w:rsidP="00910A3F">
            <w:r w:rsidRPr="00910A3F">
              <w:t>“When a Beamforming steering matrix is applied, the smoothing bit should be set to 1. It may be set to 0 otherwise.”</w:t>
            </w:r>
          </w:p>
          <w:p w14:paraId="11F62717" w14:textId="77777777" w:rsidR="00910A3F" w:rsidRDefault="00910A3F" w:rsidP="00CF28F3">
            <w:pPr>
              <w:rPr>
                <w:sz w:val="20"/>
                <w:lang w:val="en-US"/>
              </w:rPr>
            </w:pPr>
          </w:p>
        </w:tc>
      </w:tr>
    </w:tbl>
    <w:p w14:paraId="0C6DD313" w14:textId="5028F109" w:rsidR="00667E8E" w:rsidRDefault="00667E8E" w:rsidP="00CF28F3">
      <w:pPr>
        <w:rPr>
          <w:sz w:val="20"/>
          <w:lang w:val="en-US"/>
        </w:rPr>
      </w:pPr>
    </w:p>
    <w:p w14:paraId="4DB3CBCC" w14:textId="46A1E03B" w:rsidR="00910A3F" w:rsidRDefault="00910A3F" w:rsidP="00CF28F3">
      <w:pPr>
        <w:rPr>
          <w:sz w:val="20"/>
          <w:lang w:val="en-US"/>
        </w:rPr>
      </w:pPr>
      <w:r>
        <w:rPr>
          <w:sz w:val="20"/>
          <w:lang w:val="en-US"/>
        </w:rPr>
        <w:t>Note that the definition of the smoothing bit is</w:t>
      </w:r>
    </w:p>
    <w:p w14:paraId="15622AC4" w14:textId="6C2DEDF1" w:rsidR="00CD168A" w:rsidRDefault="00CD168A" w:rsidP="00CF28F3">
      <w:pPr>
        <w:rPr>
          <w:sz w:val="20"/>
          <w:lang w:val="en-US"/>
        </w:rPr>
      </w:pPr>
      <w:r>
        <w:rPr>
          <w:sz w:val="20"/>
          <w:lang w:val="en-US"/>
        </w:rPr>
        <w:t>D3.2 P</w:t>
      </w:r>
      <w:r w:rsidR="00D3003A">
        <w:rPr>
          <w:sz w:val="20"/>
          <w:lang w:val="en-US"/>
        </w:rPr>
        <w:t>2770: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D3003A" w14:paraId="32F5DD0E" w14:textId="77777777" w:rsidTr="00D3003A">
        <w:tc>
          <w:tcPr>
            <w:tcW w:w="10080" w:type="dxa"/>
          </w:tcPr>
          <w:p w14:paraId="5C8344DE" w14:textId="1FDD2E89" w:rsidR="00D3003A" w:rsidRDefault="00D3003A" w:rsidP="00CF28F3">
            <w:pPr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34EF2BF" wp14:editId="06C34CFA">
                  <wp:extent cx="6263640" cy="716280"/>
                  <wp:effectExtent l="0" t="0" r="381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71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0E2A9E" w14:textId="032BEFD6" w:rsidR="00D3003A" w:rsidRDefault="00D3003A" w:rsidP="00CF28F3">
      <w:pPr>
        <w:rPr>
          <w:sz w:val="20"/>
          <w:lang w:val="en-US"/>
        </w:rPr>
      </w:pPr>
    </w:p>
    <w:p w14:paraId="479CA960" w14:textId="541C01F9" w:rsidR="00BD175A" w:rsidRDefault="00BD175A" w:rsidP="00CF28F3">
      <w:pPr>
        <w:rPr>
          <w:sz w:val="20"/>
          <w:lang w:val="en-US"/>
        </w:rPr>
      </w:pPr>
      <w:r>
        <w:rPr>
          <w:sz w:val="20"/>
          <w:lang w:val="en-US"/>
        </w:rPr>
        <w:t>And the D3.2 P</w:t>
      </w:r>
      <w:r w:rsidR="002E16F1">
        <w:rPr>
          <w:sz w:val="20"/>
          <w:lang w:val="en-US"/>
        </w:rPr>
        <w:t>2796 states Beamforming steering matrix to be: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2E16F1" w14:paraId="0BAFABE2" w14:textId="77777777" w:rsidTr="002E16F1">
        <w:tc>
          <w:tcPr>
            <w:tcW w:w="10080" w:type="dxa"/>
          </w:tcPr>
          <w:p w14:paraId="7A2C2C62" w14:textId="6549B4EA" w:rsidR="002E16F1" w:rsidRDefault="002E16F1" w:rsidP="00CF28F3">
            <w:pPr>
              <w:rPr>
                <w:sz w:val="20"/>
                <w:lang w:val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7AE6912" wp14:editId="5901BF3D">
                  <wp:extent cx="6263640" cy="1116965"/>
                  <wp:effectExtent l="0" t="0" r="3810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116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849D79" w14:textId="77777777" w:rsidR="002E16F1" w:rsidRDefault="002E16F1" w:rsidP="00CF28F3">
      <w:pPr>
        <w:rPr>
          <w:sz w:val="20"/>
          <w:lang w:val="en-US"/>
        </w:rPr>
      </w:pPr>
    </w:p>
    <w:p w14:paraId="371355A4" w14:textId="43D30EA8" w:rsidR="00D3003A" w:rsidRDefault="00D3003A" w:rsidP="00CF28F3">
      <w:pPr>
        <w:rPr>
          <w:rFonts w:ascii="TimesNewRomanPSMT" w:eastAsia="TimesNewRomanPSMT" w:cs="TimesNewRomanPSMT"/>
          <w:color w:val="000000"/>
          <w:sz w:val="20"/>
          <w:lang w:val="en-US" w:eastAsia="ko-KR"/>
        </w:rPr>
      </w:pPr>
      <w:r>
        <w:rPr>
          <w:sz w:val="20"/>
          <w:lang w:val="en-US"/>
        </w:rPr>
        <w:t xml:space="preserve">When Beamforming steering matrix is applied (e.g. based on </w:t>
      </w:r>
      <w:r w:rsidR="00CA74E3">
        <w:rPr>
          <w:sz w:val="20"/>
          <w:lang w:val="en-US"/>
        </w:rPr>
        <w:t xml:space="preserve">compressed matrices feedback), there is possibility that the </w:t>
      </w:r>
      <w:r w:rsidR="00C46FB5">
        <w:rPr>
          <w:sz w:val="20"/>
          <w:lang w:val="en-US"/>
        </w:rPr>
        <w:t xml:space="preserve">combination of the </w:t>
      </w:r>
      <w:r w:rsidR="00CA74E3">
        <w:rPr>
          <w:sz w:val="20"/>
          <w:lang w:val="en-US"/>
        </w:rPr>
        <w:t xml:space="preserve">Beamforming steering matrix </w:t>
      </w:r>
      <w:r w:rsidR="00C46FB5">
        <w:rPr>
          <w:sz w:val="20"/>
          <w:lang w:val="en-US"/>
        </w:rPr>
        <w:t xml:space="preserve">and the channel </w:t>
      </w:r>
      <w:r w:rsidR="00CA74E3">
        <w:rPr>
          <w:sz w:val="20"/>
          <w:lang w:val="en-US"/>
        </w:rPr>
        <w:t xml:space="preserve">is not </w:t>
      </w:r>
      <w:r w:rsidR="00F34FE2">
        <w:rPr>
          <w:sz w:val="20"/>
          <w:lang w:val="en-US"/>
        </w:rPr>
        <w:t>‘</w:t>
      </w:r>
      <w:r w:rsidR="003D7073">
        <w:rPr>
          <w:sz w:val="20"/>
          <w:lang w:val="en-US"/>
        </w:rPr>
        <w:t>smooth’</w:t>
      </w:r>
      <w:r w:rsidR="00F34FE2">
        <w:rPr>
          <w:sz w:val="20"/>
          <w:lang w:val="en-US"/>
        </w:rPr>
        <w:t xml:space="preserve"> between </w:t>
      </w:r>
      <w:proofErr w:type="spellStart"/>
      <w:r w:rsidR="00F34FE2">
        <w:rPr>
          <w:sz w:val="20"/>
          <w:lang w:val="en-US"/>
        </w:rPr>
        <w:t>adjancent</w:t>
      </w:r>
      <w:proofErr w:type="spellEnd"/>
      <w:r w:rsidR="00F34FE2">
        <w:rPr>
          <w:sz w:val="20"/>
          <w:lang w:val="en-US"/>
        </w:rPr>
        <w:t xml:space="preserve"> tones.  In this case, the transmitter should inform the receiver that smoothing should not be applied</w:t>
      </w:r>
      <w:r w:rsidR="00106E8D">
        <w:rPr>
          <w:sz w:val="20"/>
          <w:lang w:val="en-US"/>
        </w:rPr>
        <w:t xml:space="preserve"> to this packet.  However, the sentence “</w:t>
      </w:r>
      <w:r w:rsidR="00106E8D">
        <w:rPr>
          <w:rFonts w:ascii="TimesNewRomanPSMT" w:eastAsia="TimesNewRomanPSMT" w:cs="TimesNewRomanPSMT"/>
          <w:color w:val="000000"/>
          <w:sz w:val="20"/>
          <w:lang w:val="en-US" w:eastAsia="ko-KR"/>
        </w:rPr>
        <w:t>When a beamforming steering matrix is applied, the Smoothing bit</w:t>
      </w:r>
      <w:r w:rsidR="00106E8D">
        <w:rPr>
          <w:rFonts w:ascii="TimesNewRomanPSMT" w:eastAsia="TimesNewRomanPSMT" w:cs="TimesNewRomanPSMT"/>
          <w:color w:val="218B21"/>
          <w:sz w:val="20"/>
          <w:lang w:val="en-US" w:eastAsia="ko-KR"/>
        </w:rPr>
        <w:t xml:space="preserve"> </w:t>
      </w:r>
      <w:r w:rsidR="00106E8D">
        <w:rPr>
          <w:rFonts w:ascii="TimesNewRomanPSMT" w:eastAsia="TimesNewRomanPSMT" w:cs="TimesNewRomanPSMT"/>
          <w:color w:val="000000"/>
          <w:sz w:val="20"/>
          <w:lang w:val="en-US" w:eastAsia="ko-KR"/>
        </w:rPr>
        <w:t>should be set to 1.</w:t>
      </w:r>
      <w:r w:rsidR="00106E8D">
        <w:rPr>
          <w:rFonts w:ascii="TimesNewRomanPSMT" w:eastAsia="TimesNewRomanPSMT" w:cs="TimesNewRomanPSMT"/>
          <w:color w:val="000000"/>
          <w:sz w:val="20"/>
          <w:lang w:val="en-US" w:eastAsia="ko-KR"/>
        </w:rPr>
        <w:t>”</w:t>
      </w:r>
      <w:r w:rsidR="00106E8D">
        <w:rPr>
          <w:rFonts w:ascii="TimesNewRomanPSMT" w:eastAsia="TimesNewRomanPSMT" w:cs="TimesNewRomanPSMT"/>
          <w:color w:val="000000"/>
          <w:sz w:val="20"/>
          <w:lang w:val="en-US" w:eastAsia="ko-KR"/>
        </w:rPr>
        <w:t xml:space="preserve"> says the opposite by mistake.</w:t>
      </w:r>
    </w:p>
    <w:p w14:paraId="7595C415" w14:textId="0D90441B" w:rsidR="00106E8D" w:rsidRDefault="00106E8D" w:rsidP="00CF28F3">
      <w:pPr>
        <w:rPr>
          <w:rFonts w:ascii="TimesNewRomanPSMT" w:eastAsia="TimesNewRomanPSMT" w:cs="TimesNewRomanPSMT"/>
          <w:color w:val="000000"/>
          <w:sz w:val="20"/>
          <w:lang w:val="en-US" w:eastAsia="ko-KR"/>
        </w:rPr>
      </w:pPr>
    </w:p>
    <w:p w14:paraId="729177A1" w14:textId="74DC6248" w:rsidR="00106E8D" w:rsidRDefault="00106E8D" w:rsidP="00CF28F3">
      <w:pPr>
        <w:rPr>
          <w:sz w:val="20"/>
          <w:lang w:val="en-US"/>
        </w:rPr>
      </w:pPr>
      <w:r>
        <w:rPr>
          <w:rFonts w:ascii="TimesNewRomanPSMT" w:eastAsia="TimesNewRomanPSMT" w:cs="TimesNewRomanPSMT"/>
          <w:color w:val="000000"/>
          <w:sz w:val="20"/>
          <w:lang w:val="en-US" w:eastAsia="ko-KR"/>
        </w:rPr>
        <w:t xml:space="preserve">Now, going on to the original portion of the comment, </w:t>
      </w:r>
      <w:r w:rsidR="001C32C3">
        <w:rPr>
          <w:rFonts w:ascii="TimesNewRomanPSMT" w:eastAsia="TimesNewRomanPSMT" w:cs="TimesNewRomanPSMT"/>
          <w:color w:val="000000"/>
          <w:sz w:val="20"/>
          <w:lang w:val="en-US" w:eastAsia="ko-KR"/>
        </w:rPr>
        <w:t>even if the transmitter does not apply a Beamforming steering matrix, t</w:t>
      </w:r>
      <w:r w:rsidR="007339D2">
        <w:rPr>
          <w:rFonts w:ascii="TimesNewRomanPSMT" w:eastAsia="TimesNewRomanPSMT" w:cs="TimesNewRomanPSMT"/>
          <w:color w:val="000000"/>
          <w:sz w:val="20"/>
          <w:lang w:val="en-US" w:eastAsia="ko-KR"/>
        </w:rPr>
        <w:t xml:space="preserve">ransmitter </w:t>
      </w:r>
      <w:r w:rsidR="00F64876">
        <w:rPr>
          <w:rFonts w:ascii="TimesNewRomanPSMT" w:eastAsia="TimesNewRomanPSMT" w:cs="TimesNewRomanPSMT"/>
          <w:color w:val="000000"/>
          <w:sz w:val="20"/>
          <w:lang w:val="en-US" w:eastAsia="ko-KR"/>
        </w:rPr>
        <w:t xml:space="preserve">is not required to recommend smoothing to the receiver.  </w:t>
      </w:r>
      <w:r w:rsidR="006C4F7D">
        <w:rPr>
          <w:rFonts w:ascii="TimesNewRomanPSMT" w:eastAsia="TimesNewRomanPSMT" w:cs="TimesNewRomanPSMT"/>
          <w:color w:val="000000"/>
          <w:sz w:val="20"/>
          <w:lang w:val="en-US" w:eastAsia="ko-KR"/>
        </w:rPr>
        <w:t xml:space="preserve">Hence, </w:t>
      </w:r>
      <w:r w:rsidR="006C4F7D">
        <w:rPr>
          <w:rFonts w:ascii="TimesNewRomanPSMT" w:eastAsia="TimesNewRomanPSMT" w:cs="TimesNewRomanPSMT"/>
          <w:color w:val="000000"/>
          <w:sz w:val="20"/>
          <w:lang w:val="en-US" w:eastAsia="ko-KR"/>
        </w:rPr>
        <w:t>‘</w:t>
      </w:r>
      <w:r w:rsidR="006C4F7D">
        <w:rPr>
          <w:rFonts w:ascii="TimesNewRomanPSMT" w:eastAsia="TimesNewRomanPSMT" w:cs="TimesNewRomanPSMT"/>
          <w:color w:val="000000"/>
          <w:sz w:val="20"/>
          <w:lang w:val="en-US" w:eastAsia="ko-KR"/>
        </w:rPr>
        <w:t>may</w:t>
      </w:r>
      <w:r w:rsidR="006C4F7D">
        <w:rPr>
          <w:rFonts w:ascii="TimesNewRomanPSMT" w:eastAsia="TimesNewRomanPSMT" w:cs="TimesNewRomanPSMT"/>
          <w:color w:val="000000"/>
          <w:sz w:val="20"/>
          <w:lang w:val="en-US" w:eastAsia="ko-KR"/>
        </w:rPr>
        <w:t>’</w:t>
      </w:r>
      <w:r w:rsidR="006C4F7D">
        <w:rPr>
          <w:rFonts w:ascii="TimesNewRomanPSMT" w:eastAsia="TimesNewRomanPSMT" w:cs="TimesNewRomanPSMT"/>
          <w:color w:val="000000"/>
          <w:sz w:val="20"/>
          <w:lang w:val="en-US" w:eastAsia="ko-KR"/>
        </w:rPr>
        <w:t xml:space="preserve"> is correct in the second sentence, with the polarity of the smoothing bit reversed.</w:t>
      </w:r>
    </w:p>
    <w:p w14:paraId="4AE0621D" w14:textId="77777777" w:rsidR="00910A3F" w:rsidRDefault="00910A3F" w:rsidP="00CF28F3">
      <w:pPr>
        <w:rPr>
          <w:sz w:val="20"/>
          <w:lang w:val="en-US"/>
        </w:rPr>
      </w:pPr>
    </w:p>
    <w:p w14:paraId="6B88219F" w14:textId="142C452F" w:rsidR="00CF28F3" w:rsidRDefault="006C4F7D" w:rsidP="00CF28F3">
      <w:pPr>
        <w:rPr>
          <w:ins w:id="6" w:author="Youhan Kim" w:date="2020-04-08T13:38:00Z"/>
          <w:sz w:val="20"/>
          <w:lang w:val="en-US"/>
        </w:rPr>
      </w:pPr>
      <w:r>
        <w:rPr>
          <w:sz w:val="20"/>
          <w:lang w:val="en-US"/>
        </w:rPr>
        <w:t xml:space="preserve">I.e., the proposed resolution </w:t>
      </w:r>
      <w:r w:rsidR="0075678D">
        <w:rPr>
          <w:sz w:val="20"/>
          <w:lang w:val="en-US"/>
        </w:rPr>
        <w:t>is</w:t>
      </w:r>
    </w:p>
    <w:p w14:paraId="0166E6A2" w14:textId="63AA7E0F" w:rsidR="0018431E" w:rsidRDefault="0018431E" w:rsidP="00CF28F3">
      <w:pPr>
        <w:rPr>
          <w:ins w:id="7" w:author="Youhan Kim" w:date="2020-04-08T13:38:00Z"/>
          <w:sz w:val="20"/>
          <w:lang w:val="en-US"/>
        </w:rPr>
      </w:pPr>
    </w:p>
    <w:p w14:paraId="1EB301E9" w14:textId="007B9607" w:rsidR="0018431E" w:rsidRDefault="0018431E" w:rsidP="00CF28F3">
      <w:pPr>
        <w:rPr>
          <w:sz w:val="20"/>
          <w:lang w:val="en-US"/>
        </w:rPr>
      </w:pPr>
      <w:ins w:id="8" w:author="Youhan Kim" w:date="2020-04-08T13:38:00Z">
        <w:r>
          <w:rPr>
            <w:sz w:val="20"/>
            <w:lang w:val="en-US"/>
          </w:rPr>
          <w:t>Option 1</w:t>
        </w:r>
      </w:ins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CF28F3" w14:paraId="37F01528" w14:textId="77777777" w:rsidTr="00C46FB5">
        <w:tc>
          <w:tcPr>
            <w:tcW w:w="10080" w:type="dxa"/>
          </w:tcPr>
          <w:p w14:paraId="3F4BCEEF" w14:textId="6F0A3FC8" w:rsidR="0075678D" w:rsidRDefault="0075678D" w:rsidP="0075678D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</w:pPr>
            <w:r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  <w:t>When a beamforming steering matrix is applied, the Smoothing bit</w:t>
            </w:r>
            <w:r>
              <w:rPr>
                <w:rFonts w:ascii="TimesNewRomanPSMT" w:eastAsia="TimesNewRomanPSMT" w:cs="TimesNewRomanPSMT"/>
                <w:color w:val="218B21"/>
                <w:sz w:val="20"/>
                <w:lang w:val="en-US" w:eastAsia="ko-KR"/>
              </w:rPr>
              <w:t xml:space="preserve"> </w:t>
            </w:r>
            <w:r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  <w:t xml:space="preserve">should be set to </w:t>
            </w:r>
            <w:del w:id="9" w:author="Youhan Kim" w:date="2020-03-23T22:31:00Z">
              <w:r w:rsidDel="0075678D">
                <w:rPr>
                  <w:rFonts w:ascii="TimesNewRomanPSMT" w:eastAsia="TimesNewRomanPSMT" w:cs="TimesNewRomanPSMT"/>
                  <w:color w:val="000000"/>
                  <w:sz w:val="20"/>
                  <w:lang w:val="en-US" w:eastAsia="ko-KR"/>
                </w:rPr>
                <w:delText>1</w:delText>
              </w:r>
            </w:del>
            <w:ins w:id="10" w:author="Youhan Kim" w:date="2020-03-23T22:31:00Z">
              <w:r>
                <w:rPr>
                  <w:rFonts w:ascii="TimesNewRomanPSMT" w:eastAsia="TimesNewRomanPSMT" w:cs="TimesNewRomanPSMT"/>
                  <w:color w:val="000000"/>
                  <w:sz w:val="20"/>
                  <w:lang w:val="en-US" w:eastAsia="ko-KR"/>
                </w:rPr>
                <w:t>0</w:t>
              </w:r>
            </w:ins>
            <w:r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  <w:t>. It may be</w:t>
            </w:r>
          </w:p>
          <w:p w14:paraId="7CD2A425" w14:textId="0E8DF26C" w:rsidR="00CF28F3" w:rsidRDefault="0075678D" w:rsidP="0075678D">
            <w:pPr>
              <w:rPr>
                <w:sz w:val="20"/>
                <w:lang w:val="en-US"/>
              </w:rPr>
            </w:pPr>
            <w:r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  <w:t xml:space="preserve">set to </w:t>
            </w:r>
            <w:del w:id="11" w:author="Youhan Kim" w:date="2020-03-23T22:31:00Z">
              <w:r w:rsidDel="0036536B">
                <w:rPr>
                  <w:rFonts w:ascii="TimesNewRomanPSMT" w:eastAsia="TimesNewRomanPSMT" w:cs="TimesNewRomanPSMT"/>
                  <w:color w:val="000000"/>
                  <w:sz w:val="20"/>
                  <w:lang w:val="en-US" w:eastAsia="ko-KR"/>
                </w:rPr>
                <w:delText xml:space="preserve">0 </w:delText>
              </w:r>
            </w:del>
            <w:ins w:id="12" w:author="Youhan Kim" w:date="2020-03-23T22:31:00Z">
              <w:r w:rsidR="0036536B">
                <w:rPr>
                  <w:rFonts w:ascii="TimesNewRomanPSMT" w:eastAsia="TimesNewRomanPSMT" w:cs="TimesNewRomanPSMT"/>
                  <w:color w:val="000000"/>
                  <w:sz w:val="20"/>
                  <w:lang w:val="en-US" w:eastAsia="ko-KR"/>
                </w:rPr>
                <w:t xml:space="preserve">1 </w:t>
              </w:r>
            </w:ins>
            <w:r>
              <w:rPr>
                <w:rFonts w:ascii="TimesNewRomanPSMT" w:eastAsia="TimesNewRomanPSMT" w:cs="TimesNewRomanPSMT"/>
                <w:color w:val="000000"/>
                <w:sz w:val="20"/>
                <w:lang w:val="en-US" w:eastAsia="ko-KR"/>
              </w:rPr>
              <w:t>otherwise.</w:t>
            </w:r>
          </w:p>
        </w:tc>
      </w:tr>
    </w:tbl>
    <w:p w14:paraId="106860CC" w14:textId="20374224" w:rsidR="00CF28F3" w:rsidRDefault="00CF28F3" w:rsidP="00CF28F3">
      <w:pPr>
        <w:rPr>
          <w:ins w:id="13" w:author="Youhan Kim" w:date="2020-04-08T13:38:00Z"/>
          <w:sz w:val="20"/>
          <w:lang w:val="en-US"/>
        </w:rPr>
      </w:pPr>
    </w:p>
    <w:p w14:paraId="02F13061" w14:textId="2AF9AF63" w:rsidR="0018431E" w:rsidRDefault="0018431E" w:rsidP="00CF28F3">
      <w:pPr>
        <w:rPr>
          <w:ins w:id="14" w:author="Youhan Kim" w:date="2020-04-08T13:35:00Z"/>
          <w:sz w:val="20"/>
          <w:lang w:val="en-US"/>
        </w:rPr>
      </w:pPr>
      <w:ins w:id="15" w:author="Youhan Kim" w:date="2020-04-08T13:38:00Z">
        <w:r>
          <w:rPr>
            <w:sz w:val="20"/>
            <w:lang w:val="en-US"/>
          </w:rPr>
          <w:t>Option 2</w:t>
        </w:r>
      </w:ins>
    </w:p>
    <w:p w14:paraId="5AB9E6AE" w14:textId="77777777" w:rsidR="0018431E" w:rsidRDefault="0018431E" w:rsidP="0018431E">
      <w:pPr>
        <w:autoSpaceDE w:val="0"/>
        <w:autoSpaceDN w:val="0"/>
        <w:adjustRightInd w:val="0"/>
        <w:rPr>
          <w:ins w:id="16" w:author="Youhan Kim" w:date="2020-04-08T13:35:00Z"/>
          <w:rFonts w:ascii="TimesNewRomanPSMT" w:eastAsia="TimesNewRomanPSMT" w:cs="TimesNewRomanPSMT"/>
          <w:color w:val="000000"/>
          <w:sz w:val="20"/>
          <w:lang w:val="en-US" w:eastAsia="ko-KR"/>
        </w:rPr>
      </w:pPr>
      <w:ins w:id="17" w:author="Youhan Kim" w:date="2020-04-08T13:35:00Z">
        <w:r>
          <w:rPr>
            <w:rFonts w:ascii="TimesNewRomanPSMT" w:eastAsia="TimesNewRomanPSMT" w:cs="TimesNewRomanPSMT"/>
            <w:color w:val="000000"/>
            <w:sz w:val="20"/>
            <w:lang w:val="en-US" w:eastAsia="ko-KR"/>
          </w:rPr>
          <w:t>When a beamforming steering matrix is applied, the Smoothing bit</w:t>
        </w:r>
        <w:r>
          <w:rPr>
            <w:rFonts w:ascii="TimesNewRomanPSMT" w:eastAsia="TimesNewRomanPSMT" w:cs="TimesNewRomanPSMT"/>
            <w:color w:val="218B21"/>
            <w:sz w:val="20"/>
            <w:lang w:val="en-US" w:eastAsia="ko-KR"/>
          </w:rPr>
          <w:t xml:space="preserve"> </w:t>
        </w:r>
        <w:r>
          <w:rPr>
            <w:rFonts w:ascii="TimesNewRomanPSMT" w:eastAsia="TimesNewRomanPSMT" w:cs="TimesNewRomanPSMT"/>
            <w:color w:val="000000"/>
            <w:sz w:val="20"/>
            <w:lang w:val="en-US" w:eastAsia="ko-KR"/>
          </w:rPr>
          <w:t>should be set to 0.</w:t>
        </w:r>
      </w:ins>
    </w:p>
    <w:p w14:paraId="3D1E79CF" w14:textId="385B0A7E" w:rsidR="0018431E" w:rsidRDefault="0018431E">
      <w:pPr>
        <w:autoSpaceDE w:val="0"/>
        <w:autoSpaceDN w:val="0"/>
        <w:adjustRightInd w:val="0"/>
        <w:rPr>
          <w:sz w:val="20"/>
          <w:lang w:val="en-US"/>
        </w:rPr>
        <w:pPrChange w:id="18" w:author="Youhan Kim" w:date="2020-04-08T13:35:00Z">
          <w:pPr/>
        </w:pPrChange>
      </w:pPr>
      <w:ins w:id="19" w:author="Youhan Kim" w:date="2020-04-08T13:35:00Z">
        <w:r>
          <w:rPr>
            <w:rFonts w:ascii="TimesNewRomanPSMT" w:eastAsia="TimesNewRomanPSMT" w:cs="TimesNewRomanPSMT"/>
            <w:color w:val="000000"/>
            <w:sz w:val="20"/>
            <w:lang w:val="en-US" w:eastAsia="ko-KR"/>
          </w:rPr>
          <w:t>When a beamforming steering matrix is not applied, the Smoothing bit may be set to 1.</w:t>
        </w:r>
      </w:ins>
    </w:p>
    <w:p w14:paraId="0F562D9B" w14:textId="47CA334B" w:rsidR="00CF28F3" w:rsidRDefault="00CF28F3" w:rsidP="00CF28F3">
      <w:pPr>
        <w:rPr>
          <w:ins w:id="20" w:author="Youhan Kim" w:date="2020-04-08T13:38:00Z"/>
          <w:sz w:val="20"/>
          <w:lang w:val="en-US"/>
        </w:rPr>
      </w:pPr>
    </w:p>
    <w:p w14:paraId="331EA548" w14:textId="2C2AECDA" w:rsidR="0018431E" w:rsidRDefault="0018431E" w:rsidP="00CF28F3">
      <w:pPr>
        <w:rPr>
          <w:ins w:id="21" w:author="Youhan Kim" w:date="2020-04-08T13:36:00Z"/>
          <w:sz w:val="20"/>
          <w:lang w:val="en-US"/>
        </w:rPr>
      </w:pPr>
      <w:ins w:id="22" w:author="Youhan Kim" w:date="2020-04-08T13:38:00Z">
        <w:r>
          <w:rPr>
            <w:sz w:val="20"/>
            <w:lang w:val="en-US"/>
          </w:rPr>
          <w:t>Option 3</w:t>
        </w:r>
      </w:ins>
    </w:p>
    <w:p w14:paraId="609EE3C4" w14:textId="77777777" w:rsidR="0018431E" w:rsidRDefault="0018431E" w:rsidP="0018431E">
      <w:pPr>
        <w:autoSpaceDE w:val="0"/>
        <w:autoSpaceDN w:val="0"/>
        <w:adjustRightInd w:val="0"/>
        <w:rPr>
          <w:ins w:id="23" w:author="Youhan Kim" w:date="2020-04-08T13:36:00Z"/>
          <w:rFonts w:ascii="TimesNewRomanPSMT" w:eastAsia="TimesNewRomanPSMT" w:cs="TimesNewRomanPSMT"/>
          <w:color w:val="000000"/>
          <w:sz w:val="20"/>
          <w:lang w:val="en-US" w:eastAsia="ko-KR"/>
        </w:rPr>
      </w:pPr>
      <w:ins w:id="24" w:author="Youhan Kim" w:date="2020-04-08T13:36:00Z">
        <w:r>
          <w:rPr>
            <w:rFonts w:ascii="TimesNewRomanPSMT" w:eastAsia="TimesNewRomanPSMT" w:cs="TimesNewRomanPSMT"/>
            <w:color w:val="000000"/>
            <w:sz w:val="20"/>
            <w:lang w:val="en-US" w:eastAsia="ko-KR"/>
          </w:rPr>
          <w:t>When a beamforming steering matrix is applied, the Smoothing bit</w:t>
        </w:r>
        <w:r>
          <w:rPr>
            <w:rFonts w:ascii="TimesNewRomanPSMT" w:eastAsia="TimesNewRomanPSMT" w:cs="TimesNewRomanPSMT"/>
            <w:color w:val="218B21"/>
            <w:sz w:val="20"/>
            <w:lang w:val="en-US" w:eastAsia="ko-KR"/>
          </w:rPr>
          <w:t xml:space="preserve"> </w:t>
        </w:r>
        <w:r>
          <w:rPr>
            <w:rFonts w:ascii="TimesNewRomanPSMT" w:eastAsia="TimesNewRomanPSMT" w:cs="TimesNewRomanPSMT"/>
            <w:color w:val="000000"/>
            <w:sz w:val="20"/>
            <w:lang w:val="en-US" w:eastAsia="ko-KR"/>
          </w:rPr>
          <w:t>should be set to 0.</w:t>
        </w:r>
      </w:ins>
    </w:p>
    <w:p w14:paraId="726890D8" w14:textId="2F8F5453" w:rsidR="0018431E" w:rsidRDefault="0018431E" w:rsidP="0018431E">
      <w:pPr>
        <w:autoSpaceDE w:val="0"/>
        <w:autoSpaceDN w:val="0"/>
        <w:adjustRightInd w:val="0"/>
        <w:rPr>
          <w:ins w:id="25" w:author="Youhan Kim" w:date="2020-04-08T13:36:00Z"/>
          <w:rFonts w:ascii="TimesNewRomanPSMT" w:eastAsia="TimesNewRomanPSMT" w:cs="TimesNewRomanPSMT"/>
          <w:color w:val="000000"/>
          <w:sz w:val="20"/>
          <w:lang w:val="en-US" w:eastAsia="ko-KR"/>
        </w:rPr>
      </w:pPr>
      <w:ins w:id="26" w:author="Youhan Kim" w:date="2020-04-08T13:36:00Z">
        <w:r>
          <w:rPr>
            <w:rFonts w:ascii="TimesNewRomanPSMT" w:eastAsia="TimesNewRomanPSMT" w:cs="TimesNewRomanPSMT"/>
            <w:color w:val="000000"/>
            <w:sz w:val="20"/>
            <w:lang w:val="en-US" w:eastAsia="ko-KR"/>
          </w:rPr>
          <w:t>When a beamforming steering matrix is applied, the Smoothing bit</w:t>
        </w:r>
        <w:r>
          <w:rPr>
            <w:rFonts w:ascii="TimesNewRomanPSMT" w:eastAsia="TimesNewRomanPSMT" w:cs="TimesNewRomanPSMT"/>
            <w:color w:val="218B21"/>
            <w:sz w:val="20"/>
            <w:lang w:val="en-US" w:eastAsia="ko-KR"/>
          </w:rPr>
          <w:t xml:space="preserve"> </w:t>
        </w:r>
        <w:r>
          <w:rPr>
            <w:rFonts w:ascii="TimesNewRomanPSMT" w:eastAsia="TimesNewRomanPSMT" w:cs="TimesNewRomanPSMT"/>
            <w:color w:val="000000"/>
            <w:sz w:val="20"/>
            <w:lang w:val="en-US" w:eastAsia="ko-KR"/>
          </w:rPr>
          <w:t>may be set to 1.</w:t>
        </w:r>
      </w:ins>
    </w:p>
    <w:p w14:paraId="2E926473" w14:textId="77777777" w:rsidR="0018431E" w:rsidRDefault="0018431E" w:rsidP="0018431E">
      <w:pPr>
        <w:autoSpaceDE w:val="0"/>
        <w:autoSpaceDN w:val="0"/>
        <w:adjustRightInd w:val="0"/>
        <w:rPr>
          <w:ins w:id="27" w:author="Youhan Kim" w:date="2020-04-08T13:38:00Z"/>
          <w:sz w:val="20"/>
          <w:lang w:val="en-US"/>
        </w:rPr>
      </w:pPr>
      <w:ins w:id="28" w:author="Youhan Kim" w:date="2020-04-08T13:38:00Z">
        <w:r>
          <w:rPr>
            <w:rFonts w:ascii="TimesNewRomanPSMT" w:eastAsia="TimesNewRomanPSMT" w:cs="TimesNewRomanPSMT"/>
            <w:color w:val="000000"/>
            <w:sz w:val="20"/>
            <w:lang w:val="en-US" w:eastAsia="ko-KR"/>
          </w:rPr>
          <w:t>When a beamforming steering matrix is not applied, the Smoothing bit may be set to 1.</w:t>
        </w:r>
      </w:ins>
    </w:p>
    <w:p w14:paraId="4893A0BE" w14:textId="41246CFD" w:rsidR="0018431E" w:rsidRDefault="0018431E" w:rsidP="0018431E">
      <w:pPr>
        <w:rPr>
          <w:ins w:id="29" w:author="Youhan Kim" w:date="2020-04-08T13:38:00Z"/>
          <w:sz w:val="20"/>
          <w:lang w:val="en-US"/>
        </w:rPr>
      </w:pPr>
    </w:p>
    <w:p w14:paraId="2D75FE41" w14:textId="374B134A" w:rsidR="0018431E" w:rsidRDefault="0018431E" w:rsidP="0018431E">
      <w:pPr>
        <w:rPr>
          <w:ins w:id="30" w:author="Youhan Kim" w:date="2020-04-08T13:38:00Z"/>
          <w:sz w:val="20"/>
          <w:lang w:val="en-US"/>
        </w:rPr>
      </w:pPr>
      <w:ins w:id="31" w:author="Youhan Kim" w:date="2020-04-08T13:38:00Z">
        <w:r>
          <w:rPr>
            <w:sz w:val="20"/>
            <w:lang w:val="en-US"/>
          </w:rPr>
          <w:t>Option 4</w:t>
        </w:r>
      </w:ins>
    </w:p>
    <w:p w14:paraId="644B13A9" w14:textId="77777777" w:rsidR="0018431E" w:rsidRDefault="0018431E" w:rsidP="0018431E">
      <w:pPr>
        <w:autoSpaceDE w:val="0"/>
        <w:autoSpaceDN w:val="0"/>
        <w:adjustRightInd w:val="0"/>
        <w:rPr>
          <w:ins w:id="32" w:author="Youhan Kim" w:date="2020-04-08T13:39:00Z"/>
          <w:rFonts w:ascii="TimesNewRomanPSMT" w:eastAsia="TimesNewRomanPSMT" w:cs="TimesNewRomanPSMT"/>
          <w:color w:val="000000"/>
          <w:sz w:val="20"/>
          <w:lang w:val="en-US" w:eastAsia="ko-KR"/>
        </w:rPr>
      </w:pPr>
      <w:ins w:id="33" w:author="Youhan Kim" w:date="2020-04-08T13:39:00Z">
        <w:r>
          <w:rPr>
            <w:rFonts w:ascii="TimesNewRomanPSMT" w:eastAsia="TimesNewRomanPSMT" w:cs="TimesNewRomanPSMT"/>
            <w:color w:val="000000"/>
            <w:sz w:val="20"/>
            <w:lang w:val="en-US" w:eastAsia="ko-KR"/>
          </w:rPr>
          <w:t>When a beamforming steering matrix is applied, the Smoothing bit</w:t>
        </w:r>
        <w:r>
          <w:rPr>
            <w:rFonts w:ascii="TimesNewRomanPSMT" w:eastAsia="TimesNewRomanPSMT" w:cs="TimesNewRomanPSMT"/>
            <w:color w:val="218B21"/>
            <w:sz w:val="20"/>
            <w:lang w:val="en-US" w:eastAsia="ko-KR"/>
          </w:rPr>
          <w:t xml:space="preserve"> </w:t>
        </w:r>
        <w:r>
          <w:rPr>
            <w:rFonts w:ascii="TimesNewRomanPSMT" w:eastAsia="TimesNewRomanPSMT" w:cs="TimesNewRomanPSMT"/>
            <w:color w:val="000000"/>
            <w:sz w:val="20"/>
            <w:lang w:val="en-US" w:eastAsia="ko-KR"/>
          </w:rPr>
          <w:t>should be set to 0.</w:t>
        </w:r>
      </w:ins>
    </w:p>
    <w:p w14:paraId="562FBF5E" w14:textId="12E62CAF" w:rsidR="0018431E" w:rsidRDefault="0018431E" w:rsidP="0018431E">
      <w:pPr>
        <w:rPr>
          <w:sz w:val="20"/>
          <w:lang w:val="en-US"/>
        </w:rPr>
      </w:pPr>
    </w:p>
    <w:p w14:paraId="234CED66" w14:textId="1E7565F1" w:rsidR="003D7073" w:rsidRDefault="003D7073" w:rsidP="0018431E">
      <w:pPr>
        <w:rPr>
          <w:ins w:id="34" w:author="Youhan Kim" w:date="2020-04-08T13:36:00Z"/>
          <w:sz w:val="20"/>
          <w:lang w:val="en-US"/>
        </w:rPr>
      </w:pPr>
      <w:r>
        <w:rPr>
          <w:sz w:val="20"/>
          <w:lang w:val="en-US"/>
        </w:rPr>
        <w:t>After discussion in 4/8/2020 teleconference, group settled on option 4.</w:t>
      </w:r>
    </w:p>
    <w:p w14:paraId="08CDF78F" w14:textId="77777777" w:rsidR="0018431E" w:rsidRDefault="0018431E" w:rsidP="00CF28F3">
      <w:pPr>
        <w:rPr>
          <w:sz w:val="20"/>
          <w:lang w:val="en-US"/>
        </w:rPr>
      </w:pPr>
    </w:p>
    <w:p w14:paraId="78204F53" w14:textId="665C07C9" w:rsidR="00CF28F3" w:rsidRPr="00157CCC" w:rsidRDefault="00CF28F3" w:rsidP="00CF28F3">
      <w:pPr>
        <w:jc w:val="both"/>
        <w:rPr>
          <w:sz w:val="28"/>
          <w:szCs w:val="22"/>
        </w:rPr>
      </w:pPr>
      <w:bookmarkStart w:id="35" w:name="_Hlk37247628"/>
      <w:r>
        <w:rPr>
          <w:b/>
          <w:sz w:val="28"/>
          <w:szCs w:val="22"/>
          <w:u w:val="single"/>
        </w:rPr>
        <w:t xml:space="preserve">Proposed Resolution: CID </w:t>
      </w:r>
      <w:r w:rsidR="003D7073">
        <w:rPr>
          <w:b/>
          <w:sz w:val="28"/>
          <w:szCs w:val="22"/>
          <w:u w:val="single"/>
        </w:rPr>
        <w:t xml:space="preserve">4171, </w:t>
      </w:r>
      <w:r w:rsidR="00DE5E05">
        <w:rPr>
          <w:b/>
          <w:sz w:val="28"/>
          <w:szCs w:val="22"/>
          <w:u w:val="single"/>
        </w:rPr>
        <w:t>417</w:t>
      </w:r>
      <w:r w:rsidR="00F26232">
        <w:rPr>
          <w:b/>
          <w:sz w:val="28"/>
          <w:szCs w:val="22"/>
          <w:u w:val="single"/>
        </w:rPr>
        <w:t>2</w:t>
      </w:r>
      <w:r w:rsidR="00DE5E05">
        <w:rPr>
          <w:b/>
          <w:sz w:val="28"/>
          <w:szCs w:val="22"/>
          <w:u w:val="single"/>
        </w:rPr>
        <w:t xml:space="preserve">, </w:t>
      </w:r>
      <w:r w:rsidR="0036536B">
        <w:rPr>
          <w:b/>
          <w:sz w:val="28"/>
          <w:szCs w:val="22"/>
          <w:u w:val="single"/>
        </w:rPr>
        <w:t>4173</w:t>
      </w:r>
    </w:p>
    <w:p w14:paraId="0A900FF4" w14:textId="77777777" w:rsidR="00CF28F3" w:rsidRDefault="00CF28F3" w:rsidP="00CF28F3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Revised</w:t>
      </w:r>
      <w:r w:rsidRPr="00157CCC">
        <w:rPr>
          <w:sz w:val="22"/>
          <w:szCs w:val="22"/>
        </w:rPr>
        <w:t>.</w:t>
      </w:r>
    </w:p>
    <w:p w14:paraId="47F9B11A" w14:textId="73AEEEEB" w:rsidR="0036536B" w:rsidRDefault="0018431E" w:rsidP="00CF28F3">
      <w:pPr>
        <w:rPr>
          <w:sz w:val="20"/>
          <w:lang w:val="en-US"/>
        </w:rPr>
      </w:pPr>
      <w:r>
        <w:rPr>
          <w:sz w:val="20"/>
          <w:lang w:val="en-US"/>
        </w:rPr>
        <w:t xml:space="preserve">Note to Commenter:  </w:t>
      </w:r>
      <w:r w:rsidR="00FD68C6">
        <w:rPr>
          <w:sz w:val="20"/>
          <w:lang w:val="en-US"/>
        </w:rPr>
        <w:t>The relevant sentence</w:t>
      </w:r>
      <w:r w:rsidR="00233EBC">
        <w:rPr>
          <w:sz w:val="20"/>
          <w:lang w:val="en-US"/>
        </w:rPr>
        <w:t>s</w:t>
      </w:r>
      <w:r w:rsidR="00FD68C6">
        <w:rPr>
          <w:sz w:val="20"/>
          <w:lang w:val="en-US"/>
        </w:rPr>
        <w:t xml:space="preserve"> w</w:t>
      </w:r>
      <w:r w:rsidR="00233EBC">
        <w:rPr>
          <w:sz w:val="20"/>
          <w:lang w:val="en-US"/>
        </w:rPr>
        <w:t>er</w:t>
      </w:r>
      <w:r w:rsidR="005F19A7">
        <w:rPr>
          <w:sz w:val="20"/>
          <w:lang w:val="en-US"/>
        </w:rPr>
        <w:t>e</w:t>
      </w:r>
      <w:r w:rsidR="00FD68C6">
        <w:rPr>
          <w:sz w:val="20"/>
          <w:lang w:val="en-US"/>
        </w:rPr>
        <w:t xml:space="preserve"> introduced in </w:t>
      </w:r>
      <w:proofErr w:type="spellStart"/>
      <w:r w:rsidR="00FD68C6">
        <w:rPr>
          <w:sz w:val="20"/>
          <w:lang w:val="en-US"/>
        </w:rPr>
        <w:t>REVmd</w:t>
      </w:r>
      <w:proofErr w:type="spellEnd"/>
      <w:r w:rsidR="00FD68C6">
        <w:rPr>
          <w:sz w:val="20"/>
          <w:lang w:val="en-US"/>
        </w:rPr>
        <w:t xml:space="preserve"> D1.0 (CID 75) but had error.  Proposed resolution </w:t>
      </w:r>
      <w:r w:rsidR="00233EBC">
        <w:rPr>
          <w:sz w:val="20"/>
          <w:lang w:val="en-US"/>
        </w:rPr>
        <w:t xml:space="preserve">fixes this error, </w:t>
      </w:r>
      <w:r w:rsidR="003D7073">
        <w:rPr>
          <w:sz w:val="20"/>
          <w:lang w:val="en-US"/>
        </w:rPr>
        <w:t>and deletes the second sentence on which the comment is being made</w:t>
      </w:r>
      <w:r w:rsidR="00233EBC">
        <w:rPr>
          <w:sz w:val="20"/>
          <w:lang w:val="en-US"/>
        </w:rPr>
        <w:t>.</w:t>
      </w:r>
    </w:p>
    <w:p w14:paraId="21C25CA5" w14:textId="77777777" w:rsidR="00CF28F3" w:rsidRDefault="00CF28F3" w:rsidP="00CF28F3">
      <w:pPr>
        <w:rPr>
          <w:sz w:val="20"/>
          <w:lang w:val="en-US"/>
        </w:rPr>
      </w:pPr>
    </w:p>
    <w:p w14:paraId="623A900C" w14:textId="73A3A32D" w:rsidR="00BB05B4" w:rsidRDefault="00CF28F3" w:rsidP="00CF28F3">
      <w:pPr>
        <w:rPr>
          <w:rFonts w:ascii="TimesNewRomanPSMT" w:eastAsia="TimesNewRomanPSMT" w:cs="TimesNewRomanPSMT"/>
          <w:color w:val="000000"/>
          <w:sz w:val="20"/>
          <w:lang w:val="en-US" w:eastAsia="ko-KR"/>
        </w:rPr>
      </w:pPr>
      <w:r>
        <w:rPr>
          <w:sz w:val="20"/>
          <w:lang w:val="en-US"/>
        </w:rPr>
        <w:t>Instruction to Editor:</w:t>
      </w:r>
      <w:r w:rsidR="00BB05B4">
        <w:rPr>
          <w:sz w:val="20"/>
          <w:lang w:val="en-US"/>
        </w:rPr>
        <w:br/>
      </w:r>
      <w:r>
        <w:rPr>
          <w:sz w:val="20"/>
          <w:lang w:val="en-US"/>
        </w:rPr>
        <w:t xml:space="preserve">At D3.2 </w:t>
      </w:r>
      <w:r w:rsidR="000C516A">
        <w:rPr>
          <w:sz w:val="20"/>
          <w:lang w:val="en-US"/>
        </w:rPr>
        <w:t>P3029L32, change “</w:t>
      </w:r>
      <w:r w:rsidR="000C516A">
        <w:rPr>
          <w:rFonts w:ascii="TimesNewRomanPSMT" w:eastAsia="TimesNewRomanPSMT" w:cs="TimesNewRomanPSMT"/>
          <w:color w:val="000000"/>
          <w:sz w:val="20"/>
          <w:lang w:val="en-US" w:eastAsia="ko-KR"/>
        </w:rPr>
        <w:t>Smoothing bit</w:t>
      </w:r>
      <w:r w:rsidR="000C516A">
        <w:rPr>
          <w:rFonts w:ascii="TimesNewRomanPSMT" w:eastAsia="TimesNewRomanPSMT" w:cs="TimesNewRomanPSMT"/>
          <w:color w:val="218B21"/>
          <w:sz w:val="20"/>
          <w:lang w:val="en-US" w:eastAsia="ko-KR"/>
        </w:rPr>
        <w:t xml:space="preserve"> </w:t>
      </w:r>
      <w:r w:rsidR="000C516A">
        <w:rPr>
          <w:rFonts w:ascii="TimesNewRomanPSMT" w:eastAsia="TimesNewRomanPSMT" w:cs="TimesNewRomanPSMT"/>
          <w:color w:val="000000"/>
          <w:sz w:val="20"/>
          <w:lang w:val="en-US" w:eastAsia="ko-KR"/>
        </w:rPr>
        <w:t>should be set to 1</w:t>
      </w:r>
      <w:r w:rsidR="00C46FB5">
        <w:rPr>
          <w:rFonts w:ascii="TimesNewRomanPSMT" w:eastAsia="TimesNewRomanPSMT" w:cs="TimesNewRomanPSMT"/>
          <w:color w:val="000000"/>
          <w:sz w:val="20"/>
          <w:lang w:val="en-US" w:eastAsia="ko-KR"/>
        </w:rPr>
        <w:t>.  It may be set to 0 otherwise</w:t>
      </w:r>
      <w:r w:rsidR="00BB05B4">
        <w:rPr>
          <w:rFonts w:ascii="TimesNewRomanPSMT" w:eastAsia="TimesNewRomanPSMT" w:cs="TimesNewRomanPSMT"/>
          <w:color w:val="000000"/>
          <w:sz w:val="20"/>
          <w:lang w:val="en-US" w:eastAsia="ko-KR"/>
        </w:rPr>
        <w:t>”</w:t>
      </w:r>
      <w:r w:rsidR="00BB05B4">
        <w:rPr>
          <w:rFonts w:ascii="TimesNewRomanPSMT" w:eastAsia="TimesNewRomanPSMT" w:cs="TimesNewRomanPSMT"/>
          <w:color w:val="000000"/>
          <w:sz w:val="20"/>
          <w:lang w:val="en-US" w:eastAsia="ko-KR"/>
        </w:rPr>
        <w:t xml:space="preserve"> to </w:t>
      </w:r>
      <w:r w:rsidR="00BB05B4">
        <w:rPr>
          <w:rFonts w:ascii="TimesNewRomanPSMT" w:eastAsia="TimesNewRomanPSMT" w:cs="TimesNewRomanPSMT"/>
          <w:color w:val="000000"/>
          <w:sz w:val="20"/>
          <w:lang w:val="en-US" w:eastAsia="ko-KR"/>
        </w:rPr>
        <w:t>“</w:t>
      </w:r>
      <w:r w:rsidR="00C46FB5">
        <w:rPr>
          <w:rFonts w:ascii="TimesNewRomanPSMT" w:eastAsia="TimesNewRomanPSMT" w:cs="TimesNewRomanPSMT"/>
          <w:color w:val="000000"/>
          <w:sz w:val="20"/>
          <w:lang w:val="en-US" w:eastAsia="ko-KR"/>
        </w:rPr>
        <w:t>Smoothing bit</w:t>
      </w:r>
      <w:r w:rsidR="00C46FB5">
        <w:rPr>
          <w:rFonts w:ascii="TimesNewRomanPSMT" w:eastAsia="TimesNewRomanPSMT" w:cs="TimesNewRomanPSMT"/>
          <w:color w:val="218B21"/>
          <w:sz w:val="20"/>
          <w:lang w:val="en-US" w:eastAsia="ko-KR"/>
        </w:rPr>
        <w:t xml:space="preserve"> </w:t>
      </w:r>
      <w:r w:rsidR="00C46FB5">
        <w:rPr>
          <w:rFonts w:ascii="TimesNewRomanPSMT" w:eastAsia="TimesNewRomanPSMT" w:cs="TimesNewRomanPSMT"/>
          <w:color w:val="000000"/>
          <w:sz w:val="20"/>
          <w:lang w:val="en-US" w:eastAsia="ko-KR"/>
        </w:rPr>
        <w:t>should be set to 0.</w:t>
      </w:r>
      <w:r w:rsidR="00BB05B4">
        <w:rPr>
          <w:rFonts w:ascii="TimesNewRomanPSMT" w:eastAsia="TimesNewRomanPSMT" w:cs="TimesNewRomanPSMT"/>
          <w:color w:val="000000"/>
          <w:sz w:val="20"/>
          <w:lang w:val="en-US" w:eastAsia="ko-KR"/>
        </w:rPr>
        <w:t>”</w:t>
      </w:r>
      <w:r w:rsidR="00BB05B4">
        <w:rPr>
          <w:rFonts w:ascii="TimesNewRomanPSMT" w:eastAsia="TimesNewRomanPSMT" w:cs="TimesNewRomanPSMT"/>
          <w:color w:val="000000"/>
          <w:sz w:val="20"/>
          <w:lang w:val="en-US" w:eastAsia="ko-KR"/>
        </w:rPr>
        <w:t>.</w:t>
      </w:r>
    </w:p>
    <w:bookmarkEnd w:id="35"/>
    <w:p w14:paraId="05328E31" w14:textId="77777777" w:rsidR="000D0CB5" w:rsidRDefault="000D0CB5" w:rsidP="00CF28F3">
      <w:pPr>
        <w:rPr>
          <w:sz w:val="20"/>
          <w:lang w:val="en-US"/>
        </w:rPr>
      </w:pPr>
    </w:p>
    <w:p w14:paraId="2BA1D8C7" w14:textId="1B441556" w:rsidR="00E45AD9" w:rsidRDefault="00E45AD9" w:rsidP="00E45AD9">
      <w:pPr>
        <w:pStyle w:val="Heading1"/>
      </w:pPr>
      <w:r>
        <w:t>CID 4</w:t>
      </w:r>
      <w:r w:rsidR="00EB2838">
        <w:t>535</w:t>
      </w:r>
    </w:p>
    <w:p w14:paraId="7B061F55" w14:textId="77777777" w:rsidR="00E45AD9" w:rsidRDefault="00E45AD9" w:rsidP="00E45AD9">
      <w:pPr>
        <w:jc w:val="both"/>
        <w:rPr>
          <w:sz w:val="22"/>
          <w:szCs w:val="22"/>
          <w:lang w:val="en-US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39"/>
        <w:gridCol w:w="1329"/>
        <w:gridCol w:w="1161"/>
        <w:gridCol w:w="3595"/>
        <w:gridCol w:w="3094"/>
      </w:tblGrid>
      <w:tr w:rsidR="00E45AD9" w:rsidRPr="009522BD" w14:paraId="5283D46C" w14:textId="77777777" w:rsidTr="00C46FB5">
        <w:trPr>
          <w:trHeight w:val="278"/>
        </w:trPr>
        <w:tc>
          <w:tcPr>
            <w:tcW w:w="739" w:type="dxa"/>
            <w:hideMark/>
          </w:tcPr>
          <w:p w14:paraId="34ED064D" w14:textId="77777777" w:rsidR="00E45AD9" w:rsidRPr="009522BD" w:rsidRDefault="00E45AD9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329" w:type="dxa"/>
            <w:hideMark/>
          </w:tcPr>
          <w:p w14:paraId="04178CB8" w14:textId="77777777" w:rsidR="00E45AD9" w:rsidRPr="009522BD" w:rsidRDefault="00E45AD9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167E3308" w14:textId="77777777" w:rsidR="00E45AD9" w:rsidRPr="009522BD" w:rsidRDefault="00E45AD9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  <w:proofErr w:type="spellEnd"/>
          </w:p>
        </w:tc>
        <w:tc>
          <w:tcPr>
            <w:tcW w:w="3595" w:type="dxa"/>
            <w:hideMark/>
          </w:tcPr>
          <w:p w14:paraId="027878A0" w14:textId="77777777" w:rsidR="00E45AD9" w:rsidRPr="009522BD" w:rsidRDefault="00E45AD9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3094" w:type="dxa"/>
            <w:hideMark/>
          </w:tcPr>
          <w:p w14:paraId="62B846DF" w14:textId="77777777" w:rsidR="00E45AD9" w:rsidRPr="009522BD" w:rsidRDefault="00E45AD9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</w:tr>
      <w:tr w:rsidR="00EB2838" w:rsidRPr="009522BD" w14:paraId="163AE0C1" w14:textId="77777777" w:rsidTr="00C46FB5">
        <w:trPr>
          <w:trHeight w:val="278"/>
        </w:trPr>
        <w:tc>
          <w:tcPr>
            <w:tcW w:w="739" w:type="dxa"/>
          </w:tcPr>
          <w:p w14:paraId="267903EF" w14:textId="71CFB400" w:rsidR="00EB2838" w:rsidRDefault="00EB2838" w:rsidP="00EB2838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4535</w:t>
            </w:r>
          </w:p>
        </w:tc>
        <w:tc>
          <w:tcPr>
            <w:tcW w:w="1329" w:type="dxa"/>
          </w:tcPr>
          <w:p w14:paraId="0B98B35B" w14:textId="33D2560D" w:rsidR="00EB2838" w:rsidRPr="004C3B9A" w:rsidRDefault="00EB2838" w:rsidP="00EB2838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19.4.4</w:t>
            </w:r>
          </w:p>
        </w:tc>
        <w:tc>
          <w:tcPr>
            <w:tcW w:w="1161" w:type="dxa"/>
          </w:tcPr>
          <w:p w14:paraId="7C256121" w14:textId="64A5D612" w:rsidR="00EB2838" w:rsidRPr="004C3B9A" w:rsidRDefault="00EB2838" w:rsidP="00EB2838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3079.16</w:t>
            </w:r>
          </w:p>
        </w:tc>
        <w:tc>
          <w:tcPr>
            <w:tcW w:w="3595" w:type="dxa"/>
          </w:tcPr>
          <w:p w14:paraId="410C1C3C" w14:textId="4B18C324" w:rsidR="00EB2838" w:rsidRDefault="00EB2838" w:rsidP="00EB283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Table 19-25--HT PHY characteristics is not clear on slot time in 2G4 (what does short = and long = mean?)</w:t>
            </w:r>
          </w:p>
        </w:tc>
        <w:tc>
          <w:tcPr>
            <w:tcW w:w="3094" w:type="dxa"/>
          </w:tcPr>
          <w:p w14:paraId="08A3FD58" w14:textId="6458086B" w:rsidR="00EB2838" w:rsidRDefault="00EB2838" w:rsidP="00EB283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it says in the comment</w:t>
            </w:r>
          </w:p>
        </w:tc>
      </w:tr>
    </w:tbl>
    <w:p w14:paraId="6BCD0009" w14:textId="77777777" w:rsidR="00E45AD9" w:rsidRDefault="00E45AD9" w:rsidP="00E45AD9">
      <w:pPr>
        <w:jc w:val="both"/>
        <w:rPr>
          <w:sz w:val="22"/>
          <w:szCs w:val="22"/>
        </w:rPr>
      </w:pPr>
    </w:p>
    <w:p w14:paraId="328754C1" w14:textId="1F058A65" w:rsidR="00E45AD9" w:rsidRDefault="000D0CB5" w:rsidP="00E45AD9">
      <w:pPr>
        <w:jc w:val="both"/>
        <w:rPr>
          <w:sz w:val="22"/>
          <w:szCs w:val="22"/>
        </w:rPr>
      </w:pPr>
      <w:r>
        <w:rPr>
          <w:b/>
          <w:sz w:val="28"/>
          <w:szCs w:val="22"/>
          <w:u w:val="single"/>
        </w:rPr>
        <w:lastRenderedPageBreak/>
        <w:t>Background</w:t>
      </w:r>
    </w:p>
    <w:p w14:paraId="0CCB30C8" w14:textId="77777777" w:rsidR="00E45AD9" w:rsidRDefault="00E45AD9" w:rsidP="00E45AD9">
      <w:pPr>
        <w:jc w:val="both"/>
        <w:rPr>
          <w:sz w:val="22"/>
          <w:szCs w:val="22"/>
        </w:rPr>
      </w:pPr>
    </w:p>
    <w:p w14:paraId="6A1B12C4" w14:textId="051DA34B" w:rsidR="00E45AD9" w:rsidRDefault="000D0CB5" w:rsidP="00E45AD9">
      <w:pPr>
        <w:jc w:val="both"/>
        <w:rPr>
          <w:sz w:val="22"/>
          <w:szCs w:val="22"/>
        </w:rPr>
      </w:pPr>
      <w:r>
        <w:rPr>
          <w:sz w:val="22"/>
          <w:szCs w:val="22"/>
        </w:rPr>
        <w:t>D3.2 P3067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E45AD9" w14:paraId="42722EEB" w14:textId="77777777" w:rsidTr="00C46FB5">
        <w:tc>
          <w:tcPr>
            <w:tcW w:w="10080" w:type="dxa"/>
          </w:tcPr>
          <w:p w14:paraId="77DF093C" w14:textId="0DF132A8" w:rsidR="00E45AD9" w:rsidRDefault="00D67FED" w:rsidP="00C46FB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79310D80" wp14:editId="69DFE9B9">
                  <wp:extent cx="6263640" cy="3500120"/>
                  <wp:effectExtent l="0" t="0" r="3810" b="508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350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7ECB68" w14:textId="5D0E1942" w:rsidR="00E45AD9" w:rsidRDefault="00E45AD9" w:rsidP="00E45AD9">
      <w:pPr>
        <w:rPr>
          <w:sz w:val="20"/>
          <w:lang w:val="en-US"/>
        </w:rPr>
      </w:pPr>
    </w:p>
    <w:p w14:paraId="4A6E2B79" w14:textId="77777777" w:rsidR="00A35AE5" w:rsidRDefault="000D0CB5" w:rsidP="00E45AD9">
      <w:pPr>
        <w:rPr>
          <w:sz w:val="20"/>
          <w:lang w:val="en-US"/>
        </w:rPr>
      </w:pPr>
      <w:r>
        <w:rPr>
          <w:sz w:val="20"/>
          <w:lang w:val="en-US"/>
        </w:rPr>
        <w:t xml:space="preserve">Note that </w:t>
      </w:r>
      <w:r w:rsidR="00A35AE5">
        <w:rPr>
          <w:sz w:val="20"/>
          <w:lang w:val="en-US"/>
        </w:rPr>
        <w:t>clause 18 also has similar language:</w:t>
      </w:r>
    </w:p>
    <w:p w14:paraId="00EBEED8" w14:textId="328DC416" w:rsidR="000D0CB5" w:rsidRDefault="00797952" w:rsidP="00E45AD9">
      <w:pPr>
        <w:rPr>
          <w:sz w:val="20"/>
          <w:lang w:val="en-US"/>
        </w:rPr>
      </w:pPr>
      <w:r>
        <w:rPr>
          <w:sz w:val="20"/>
          <w:lang w:val="en-US"/>
        </w:rPr>
        <w:t>D3.2 P</w:t>
      </w:r>
      <w:r w:rsidR="00A35AE5">
        <w:rPr>
          <w:sz w:val="20"/>
          <w:lang w:val="en-US"/>
        </w:rPr>
        <w:t>2969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A35AE5" w14:paraId="7E235C8D" w14:textId="77777777" w:rsidTr="00A35AE5">
        <w:tc>
          <w:tcPr>
            <w:tcW w:w="10080" w:type="dxa"/>
          </w:tcPr>
          <w:p w14:paraId="64E69D09" w14:textId="77523F03" w:rsidR="00A35AE5" w:rsidRDefault="00A35AE5" w:rsidP="00E45AD9">
            <w:pPr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948480F" wp14:editId="55012590">
                  <wp:extent cx="6263640" cy="2049780"/>
                  <wp:effectExtent l="0" t="0" r="3810" b="762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2049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A844EE" w14:textId="3A3D6756" w:rsidR="00A35AE5" w:rsidRDefault="00A35AE5" w:rsidP="00E45AD9">
      <w:pPr>
        <w:rPr>
          <w:sz w:val="20"/>
          <w:lang w:val="en-US"/>
        </w:rPr>
      </w:pPr>
    </w:p>
    <w:p w14:paraId="60B22ADA" w14:textId="37C9AFD4" w:rsidR="00995B27" w:rsidRDefault="00995B27" w:rsidP="00E45AD9">
      <w:pPr>
        <w:rPr>
          <w:sz w:val="20"/>
          <w:lang w:val="en-US"/>
        </w:rPr>
      </w:pPr>
      <w:r>
        <w:rPr>
          <w:sz w:val="20"/>
          <w:lang w:val="en-US"/>
        </w:rPr>
        <w:t>Proposed text change by the reviewer:</w:t>
      </w:r>
    </w:p>
    <w:p w14:paraId="4F6B16BB" w14:textId="1BB1E119" w:rsidR="00995B27" w:rsidRDefault="00995B27" w:rsidP="00E45AD9">
      <w:pPr>
        <w:rPr>
          <w:sz w:val="20"/>
          <w:lang w:val="en-US"/>
        </w:rPr>
      </w:pPr>
    </w:p>
    <w:tbl>
      <w:tblPr>
        <w:tblW w:w="0" w:type="auto"/>
        <w:jc w:val="center"/>
        <w:tblLayout w:type="fixed"/>
        <w:tblCellMar>
          <w:top w:w="100" w:type="dxa"/>
          <w:left w:w="120" w:type="dxa"/>
          <w:bottom w:w="40" w:type="dxa"/>
          <w:right w:w="120" w:type="dxa"/>
        </w:tblCellMar>
        <w:tblLook w:val="0000" w:firstRow="0" w:lastRow="0" w:firstColumn="0" w:lastColumn="0" w:noHBand="0" w:noVBand="0"/>
      </w:tblPr>
      <w:tblGrid>
        <w:gridCol w:w="2160"/>
        <w:gridCol w:w="6000"/>
      </w:tblGrid>
      <w:tr w:rsidR="006B23C4" w14:paraId="2E06C891" w14:textId="77777777" w:rsidTr="00C46FB5">
        <w:trPr>
          <w:jc w:val="center"/>
        </w:trPr>
        <w:tc>
          <w:tcPr>
            <w:tcW w:w="81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20" w:type="dxa"/>
              <w:bottom w:w="40" w:type="dxa"/>
              <w:right w:w="120" w:type="dxa"/>
            </w:tcMar>
            <w:vAlign w:val="center"/>
          </w:tcPr>
          <w:p w14:paraId="53B6FCA3" w14:textId="77777777" w:rsidR="006B23C4" w:rsidRDefault="006B23C4" w:rsidP="006B23C4">
            <w:pPr>
              <w:pStyle w:val="TableTitle"/>
              <w:numPr>
                <w:ilvl w:val="0"/>
                <w:numId w:val="20"/>
              </w:numPr>
            </w:pPr>
            <w:bookmarkStart w:id="36" w:name="RTF37373731353a205461626c65"/>
            <w:r>
              <w:rPr>
                <w:w w:val="100"/>
              </w:rPr>
              <w:t>ERP characteristics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 </w:t>
            </w:r>
            <w:r>
              <w:rPr>
                <w:w w:val="100"/>
              </w:rPr>
              <w:fldChar w:fldCharType="end"/>
            </w:r>
            <w:bookmarkEnd w:id="36"/>
          </w:p>
        </w:tc>
      </w:tr>
      <w:tr w:rsidR="006B23C4" w14:paraId="60006E7C" w14:textId="77777777" w:rsidTr="00C46FB5">
        <w:trPr>
          <w:trHeight w:val="400"/>
          <w:jc w:val="center"/>
        </w:trPr>
        <w:tc>
          <w:tcPr>
            <w:tcW w:w="21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80" w:type="dxa"/>
              <w:right w:w="120" w:type="dxa"/>
            </w:tcMar>
            <w:vAlign w:val="center"/>
          </w:tcPr>
          <w:p w14:paraId="554923DD" w14:textId="77777777" w:rsidR="006B23C4" w:rsidRDefault="006B23C4" w:rsidP="00C46FB5">
            <w:pPr>
              <w:pStyle w:val="CellHeading"/>
            </w:pPr>
            <w:r>
              <w:rPr>
                <w:w w:val="100"/>
              </w:rPr>
              <w:t>Characteristic</w:t>
            </w:r>
          </w:p>
        </w:tc>
        <w:tc>
          <w:tcPr>
            <w:tcW w:w="60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40" w:type="dxa"/>
              <w:left w:w="120" w:type="dxa"/>
              <w:bottom w:w="80" w:type="dxa"/>
              <w:right w:w="120" w:type="dxa"/>
            </w:tcMar>
            <w:vAlign w:val="center"/>
          </w:tcPr>
          <w:p w14:paraId="71F1B02C" w14:textId="77777777" w:rsidR="006B23C4" w:rsidRDefault="006B23C4" w:rsidP="00C46FB5">
            <w:pPr>
              <w:pStyle w:val="CellHeading"/>
            </w:pPr>
            <w:r>
              <w:rPr>
                <w:w w:val="100"/>
              </w:rPr>
              <w:t>Value</w:t>
            </w:r>
          </w:p>
        </w:tc>
      </w:tr>
      <w:tr w:rsidR="006B23C4" w14:paraId="1A045898" w14:textId="77777777" w:rsidTr="00C46FB5">
        <w:trPr>
          <w:trHeight w:val="2040"/>
          <w:jc w:val="center"/>
        </w:trPr>
        <w:tc>
          <w:tcPr>
            <w:tcW w:w="216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40" w:type="dxa"/>
              <w:right w:w="120" w:type="dxa"/>
            </w:tcMar>
          </w:tcPr>
          <w:p w14:paraId="0B9B7779" w14:textId="77777777" w:rsidR="006B23C4" w:rsidRDefault="006B23C4" w:rsidP="00C46FB5">
            <w:pPr>
              <w:pStyle w:val="CellBody"/>
            </w:pPr>
            <w:proofErr w:type="spellStart"/>
            <w:r>
              <w:rPr>
                <w:w w:val="100"/>
              </w:rPr>
              <w:lastRenderedPageBreak/>
              <w:t>aSlotTime</w:t>
            </w:r>
            <w:proofErr w:type="spellEnd"/>
          </w:p>
        </w:tc>
        <w:tc>
          <w:tcPr>
            <w:tcW w:w="60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40" w:type="dxa"/>
              <w:right w:w="120" w:type="dxa"/>
            </w:tcMar>
          </w:tcPr>
          <w:p w14:paraId="66430A10" w14:textId="6918D68B" w:rsidR="006B23C4" w:rsidRDefault="006B23C4" w:rsidP="00C46FB5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 xml:space="preserve">If dot11OperatingClassesRequired is false: </w:t>
            </w:r>
            <w:r>
              <w:rPr>
                <w:w w:val="100"/>
              </w:rPr>
              <w:br/>
              <w:t xml:space="preserve">Long </w:t>
            </w:r>
            <w:ins w:id="37" w:author="Youhan Kim" w:date="2020-03-23T23:03:00Z">
              <w:r w:rsidR="002F3FA8">
                <w:rPr>
                  <w:w w:val="100"/>
                </w:rPr>
                <w:t xml:space="preserve">slot time </w:t>
              </w:r>
            </w:ins>
            <w:r>
              <w:rPr>
                <w:w w:val="100"/>
              </w:rPr>
              <w:t>= 20 µs</w:t>
            </w:r>
            <w:r>
              <w:rPr>
                <w:w w:val="100"/>
              </w:rPr>
              <w:br/>
              <w:t xml:space="preserve">Short </w:t>
            </w:r>
            <w:ins w:id="38" w:author="Youhan Kim" w:date="2020-03-23T23:03:00Z">
              <w:r w:rsidR="002F3FA8">
                <w:rPr>
                  <w:w w:val="100"/>
                </w:rPr>
                <w:t xml:space="preserve">slot time </w:t>
              </w:r>
            </w:ins>
            <w:r>
              <w:rPr>
                <w:w w:val="100"/>
              </w:rPr>
              <w:t>= 9 µs</w:t>
            </w:r>
          </w:p>
          <w:p w14:paraId="34E5EEFD" w14:textId="77777777" w:rsidR="006B23C4" w:rsidRDefault="006B23C4" w:rsidP="00C46FB5">
            <w:pPr>
              <w:pStyle w:val="CellBody"/>
              <w:rPr>
                <w:w w:val="100"/>
              </w:rPr>
            </w:pPr>
          </w:p>
          <w:p w14:paraId="740E3E51" w14:textId="77777777" w:rsidR="006B23C4" w:rsidRDefault="006B23C4" w:rsidP="00C46FB5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 xml:space="preserve">If dot11OperatingClassesRequired is true: </w:t>
            </w:r>
          </w:p>
          <w:p w14:paraId="6179A488" w14:textId="4DC920AA" w:rsidR="006B23C4" w:rsidRDefault="006B23C4" w:rsidP="00C46FB5">
            <w:pPr>
              <w:pStyle w:val="CellBody"/>
              <w:spacing w:before="60"/>
              <w:rPr>
                <w:w w:val="100"/>
              </w:rPr>
            </w:pPr>
            <w:r>
              <w:rPr>
                <w:w w:val="100"/>
              </w:rPr>
              <w:t xml:space="preserve">Long </w:t>
            </w:r>
            <w:ins w:id="39" w:author="Youhan Kim" w:date="2020-03-23T23:03:00Z">
              <w:r w:rsidR="002F3FA8">
                <w:rPr>
                  <w:w w:val="100"/>
                </w:rPr>
                <w:t xml:space="preserve">slot time </w:t>
              </w:r>
            </w:ins>
            <w:r>
              <w:rPr>
                <w:w w:val="100"/>
              </w:rPr>
              <w:t xml:space="preserve">= 20 µs plus any coverage-class-dependent </w:t>
            </w:r>
            <w:proofErr w:type="spellStart"/>
            <w:r>
              <w:rPr>
                <w:w w:val="100"/>
              </w:rPr>
              <w:t>aAirPropagationTime</w:t>
            </w:r>
            <w:proofErr w:type="spellEnd"/>
            <w:r>
              <w:rPr>
                <w:w w:val="100"/>
              </w:rPr>
              <w:t xml:space="preserve"> (see Table 9-97 (Coverage Class field parameters))</w:t>
            </w:r>
          </w:p>
          <w:p w14:paraId="12A9E008" w14:textId="18D3C8C0" w:rsidR="006B23C4" w:rsidRDefault="006B23C4" w:rsidP="00C46FB5">
            <w:pPr>
              <w:pStyle w:val="CellBody"/>
              <w:spacing w:before="60"/>
            </w:pPr>
            <w:r>
              <w:rPr>
                <w:w w:val="100"/>
              </w:rPr>
              <w:t xml:space="preserve">Short </w:t>
            </w:r>
            <w:ins w:id="40" w:author="Youhan Kim" w:date="2020-03-23T23:04:00Z">
              <w:r w:rsidR="002F3FA8">
                <w:rPr>
                  <w:w w:val="100"/>
                </w:rPr>
                <w:t xml:space="preserve">slot time </w:t>
              </w:r>
            </w:ins>
            <w:r>
              <w:rPr>
                <w:w w:val="100"/>
              </w:rPr>
              <w:t xml:space="preserve">= 9 µs plus any coverage-class-dependent </w:t>
            </w:r>
            <w:proofErr w:type="spellStart"/>
            <w:r>
              <w:rPr>
                <w:w w:val="100"/>
              </w:rPr>
              <w:t>aAirPropagationTime</w:t>
            </w:r>
            <w:proofErr w:type="spellEnd"/>
            <w:r>
              <w:rPr>
                <w:w w:val="100"/>
              </w:rPr>
              <w:t xml:space="preserve"> (see Table 9-97 (Coverage Class field parameters))</w:t>
            </w:r>
          </w:p>
        </w:tc>
      </w:tr>
    </w:tbl>
    <w:p w14:paraId="12153C4C" w14:textId="6B754CC9" w:rsidR="006B23C4" w:rsidRDefault="006B23C4" w:rsidP="00E45AD9">
      <w:pPr>
        <w:rPr>
          <w:sz w:val="20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2340"/>
        <w:gridCol w:w="5120"/>
      </w:tblGrid>
      <w:tr w:rsidR="00A8679A" w14:paraId="3A2D6CE1" w14:textId="77777777" w:rsidTr="00C46FB5">
        <w:trPr>
          <w:jc w:val="center"/>
        </w:trPr>
        <w:tc>
          <w:tcPr>
            <w:tcW w:w="74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3897FF64" w14:textId="77777777" w:rsidR="00A8679A" w:rsidRDefault="00A8679A" w:rsidP="00A8679A">
            <w:pPr>
              <w:pStyle w:val="TableTitle"/>
              <w:numPr>
                <w:ilvl w:val="0"/>
                <w:numId w:val="21"/>
              </w:numPr>
            </w:pPr>
            <w:bookmarkStart w:id="41" w:name="RTF36383130373a2054476e2054"/>
            <w:r>
              <w:rPr>
                <w:w w:val="100"/>
              </w:rPr>
              <w:t>HT PHY characteristics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 </w:t>
            </w:r>
            <w:r>
              <w:rPr>
                <w:w w:val="100"/>
              </w:rPr>
              <w:fldChar w:fldCharType="end"/>
            </w:r>
            <w:bookmarkEnd w:id="41"/>
          </w:p>
        </w:tc>
      </w:tr>
      <w:tr w:rsidR="00A8679A" w14:paraId="4547D043" w14:textId="77777777" w:rsidTr="00C46FB5">
        <w:trPr>
          <w:trHeight w:val="440"/>
          <w:jc w:val="center"/>
        </w:trPr>
        <w:tc>
          <w:tcPr>
            <w:tcW w:w="23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BB6CD80" w14:textId="77777777" w:rsidR="00A8679A" w:rsidRDefault="00A8679A" w:rsidP="00C46FB5">
            <w:pPr>
              <w:pStyle w:val="CellHeading"/>
            </w:pPr>
            <w:r>
              <w:rPr>
                <w:w w:val="100"/>
              </w:rPr>
              <w:t>Characteristics</w:t>
            </w:r>
          </w:p>
        </w:tc>
        <w:tc>
          <w:tcPr>
            <w:tcW w:w="51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EF69891" w14:textId="77777777" w:rsidR="00A8679A" w:rsidRDefault="00A8679A" w:rsidP="00C46FB5">
            <w:pPr>
              <w:pStyle w:val="CellHeading"/>
            </w:pPr>
            <w:r>
              <w:rPr>
                <w:w w:val="100"/>
              </w:rPr>
              <w:t>Value</w:t>
            </w:r>
          </w:p>
        </w:tc>
      </w:tr>
      <w:tr w:rsidR="00A8679A" w14:paraId="2E0F0465" w14:textId="77777777" w:rsidTr="00C46FB5">
        <w:trPr>
          <w:trHeight w:val="360"/>
          <w:jc w:val="center"/>
        </w:trPr>
        <w:tc>
          <w:tcPr>
            <w:tcW w:w="234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0D6F28" w14:textId="77777777" w:rsidR="00A8679A" w:rsidRDefault="00A8679A" w:rsidP="00C46FB5">
            <w:pPr>
              <w:pStyle w:val="CellBody"/>
            </w:pPr>
            <w:proofErr w:type="spellStart"/>
            <w:r>
              <w:rPr>
                <w:w w:val="100"/>
              </w:rPr>
              <w:t>aRIFSTime</w:t>
            </w:r>
            <w:proofErr w:type="spellEnd"/>
          </w:p>
        </w:tc>
        <w:tc>
          <w:tcPr>
            <w:tcW w:w="51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16E430C" w14:textId="77777777" w:rsidR="00A8679A" w:rsidRDefault="00A8679A" w:rsidP="00C46FB5">
            <w:pPr>
              <w:pStyle w:val="CellBody"/>
            </w:pPr>
            <w:r>
              <w:rPr>
                <w:w w:val="100"/>
              </w:rPr>
              <w:t>2 µs</w:t>
            </w:r>
          </w:p>
        </w:tc>
      </w:tr>
      <w:tr w:rsidR="00A8679A" w14:paraId="4218BCBD" w14:textId="77777777" w:rsidTr="00C46FB5">
        <w:trPr>
          <w:trHeight w:val="3360"/>
          <w:jc w:val="center"/>
        </w:trPr>
        <w:tc>
          <w:tcPr>
            <w:tcW w:w="234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12852DD" w14:textId="77777777" w:rsidR="00A8679A" w:rsidRDefault="00A8679A" w:rsidP="00C46FB5">
            <w:pPr>
              <w:pStyle w:val="CellBody"/>
            </w:pPr>
            <w:proofErr w:type="spellStart"/>
            <w:r>
              <w:rPr>
                <w:w w:val="100"/>
              </w:rPr>
              <w:t>aSlotTime</w:t>
            </w:r>
            <w:proofErr w:type="spellEnd"/>
          </w:p>
        </w:tc>
        <w:tc>
          <w:tcPr>
            <w:tcW w:w="51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2FF964A" w14:textId="77777777" w:rsidR="00A8679A" w:rsidRDefault="00A8679A" w:rsidP="00C46FB5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 xml:space="preserve">When operating in the 2.4 GHz band: </w:t>
            </w:r>
          </w:p>
          <w:p w14:paraId="323582F4" w14:textId="6193424C" w:rsidR="00A8679A" w:rsidRDefault="00A8679A" w:rsidP="00C46FB5">
            <w:pPr>
              <w:pStyle w:val="CellBody"/>
              <w:ind w:left="340"/>
              <w:rPr>
                <w:w w:val="100"/>
              </w:rPr>
            </w:pPr>
            <w:r>
              <w:rPr>
                <w:w w:val="100"/>
              </w:rPr>
              <w:t xml:space="preserve">If dot11OperatingClassesRequired is false, long </w:t>
            </w:r>
            <w:ins w:id="42" w:author="Youhan Kim" w:date="2020-03-23T23:04:00Z">
              <w:r w:rsidR="002F3FA8">
                <w:rPr>
                  <w:w w:val="100"/>
                </w:rPr>
                <w:t xml:space="preserve">slot time </w:t>
              </w:r>
            </w:ins>
            <w:r>
              <w:rPr>
                <w:w w:val="100"/>
              </w:rPr>
              <w:t>= 20 µs</w:t>
            </w:r>
          </w:p>
          <w:p w14:paraId="49ED9DF6" w14:textId="6289FE0B" w:rsidR="00A8679A" w:rsidRDefault="00A8679A" w:rsidP="00C46FB5">
            <w:pPr>
              <w:pStyle w:val="CellBody"/>
              <w:ind w:left="340"/>
              <w:rPr>
                <w:w w:val="100"/>
              </w:rPr>
            </w:pPr>
            <w:r>
              <w:rPr>
                <w:w w:val="100"/>
              </w:rPr>
              <w:t xml:space="preserve">If dot11OperatingClassesRequired is true, long </w:t>
            </w:r>
            <w:ins w:id="43" w:author="Youhan Kim" w:date="2020-03-23T23:04:00Z">
              <w:r w:rsidR="002F3FA8">
                <w:rPr>
                  <w:w w:val="100"/>
                </w:rPr>
                <w:t xml:space="preserve">slot time </w:t>
              </w:r>
            </w:ins>
            <w:r>
              <w:rPr>
                <w:w w:val="100"/>
              </w:rPr>
              <w:t xml:space="preserve">= 20 µs plus any coverage-class-dependent </w:t>
            </w:r>
            <w:proofErr w:type="spellStart"/>
            <w:r>
              <w:rPr>
                <w:w w:val="100"/>
              </w:rPr>
              <w:t>aAirPropagationTime</w:t>
            </w:r>
            <w:proofErr w:type="spellEnd"/>
            <w:r>
              <w:rPr>
                <w:w w:val="100"/>
              </w:rPr>
              <w:t xml:space="preserve"> (see Table 9-97 (Coverage Class field parameters))</w:t>
            </w:r>
          </w:p>
          <w:p w14:paraId="3BD1BF9B" w14:textId="77777777" w:rsidR="00A8679A" w:rsidRDefault="00A8679A" w:rsidP="00C46FB5">
            <w:pPr>
              <w:pStyle w:val="CellBody"/>
              <w:ind w:left="340"/>
              <w:rPr>
                <w:w w:val="100"/>
              </w:rPr>
            </w:pPr>
          </w:p>
          <w:p w14:paraId="78B083F5" w14:textId="4E974D2E" w:rsidR="00A8679A" w:rsidRDefault="00A8679A" w:rsidP="00C46FB5">
            <w:pPr>
              <w:pStyle w:val="CellBody"/>
              <w:ind w:left="340"/>
              <w:rPr>
                <w:w w:val="100"/>
              </w:rPr>
            </w:pPr>
            <w:r>
              <w:rPr>
                <w:w w:val="100"/>
              </w:rPr>
              <w:t xml:space="preserve">If dot11OperatingClassesRequired is false, short </w:t>
            </w:r>
            <w:ins w:id="44" w:author="Youhan Kim" w:date="2020-03-23T23:04:00Z">
              <w:r w:rsidR="00354141">
                <w:rPr>
                  <w:w w:val="100"/>
                </w:rPr>
                <w:t xml:space="preserve">slot time </w:t>
              </w:r>
            </w:ins>
            <w:r>
              <w:rPr>
                <w:w w:val="100"/>
              </w:rPr>
              <w:t>= 9 µs</w:t>
            </w:r>
          </w:p>
          <w:p w14:paraId="26C3485D" w14:textId="64FE5D27" w:rsidR="00A8679A" w:rsidRDefault="00A8679A" w:rsidP="00C46FB5">
            <w:pPr>
              <w:pStyle w:val="CellBody"/>
              <w:ind w:left="340"/>
              <w:rPr>
                <w:w w:val="100"/>
              </w:rPr>
            </w:pPr>
            <w:r>
              <w:rPr>
                <w:w w:val="100"/>
              </w:rPr>
              <w:t xml:space="preserve">If dot11OperatingClassesRequired is true, short </w:t>
            </w:r>
            <w:ins w:id="45" w:author="Youhan Kim" w:date="2020-03-23T23:04:00Z">
              <w:r w:rsidR="00354141">
                <w:rPr>
                  <w:w w:val="100"/>
                </w:rPr>
                <w:t xml:space="preserve">slot time </w:t>
              </w:r>
            </w:ins>
            <w:r>
              <w:rPr>
                <w:w w:val="100"/>
              </w:rPr>
              <w:t xml:space="preserve">= 9 µs plus any coverage-class-dependent </w:t>
            </w:r>
            <w:proofErr w:type="spellStart"/>
            <w:r>
              <w:rPr>
                <w:w w:val="100"/>
              </w:rPr>
              <w:t>aAirPropagationTime</w:t>
            </w:r>
            <w:proofErr w:type="spellEnd"/>
            <w:r>
              <w:rPr>
                <w:w w:val="100"/>
              </w:rPr>
              <w:t xml:space="preserve"> (see Table 9-97 (Coverage Class field parameters))</w:t>
            </w:r>
          </w:p>
          <w:p w14:paraId="2CBBE317" w14:textId="77777777" w:rsidR="00A8679A" w:rsidRDefault="00A8679A" w:rsidP="00C46FB5">
            <w:pPr>
              <w:pStyle w:val="CellBody"/>
              <w:rPr>
                <w:w w:val="100"/>
              </w:rPr>
            </w:pPr>
          </w:p>
          <w:p w14:paraId="3F03B1E3" w14:textId="77777777" w:rsidR="00A8679A" w:rsidRDefault="00A8679A" w:rsidP="00C46FB5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When operating in the 5 GHz band:</w:t>
            </w:r>
          </w:p>
          <w:p w14:paraId="0BCC24B7" w14:textId="77777777" w:rsidR="00A8679A" w:rsidRDefault="00A8679A" w:rsidP="00C46FB5">
            <w:pPr>
              <w:pStyle w:val="CellBody"/>
              <w:ind w:left="340"/>
              <w:rPr>
                <w:w w:val="100"/>
              </w:rPr>
            </w:pPr>
            <w:r>
              <w:rPr>
                <w:w w:val="100"/>
              </w:rPr>
              <w:t>If dot11OperatingClassesRequired is false, 9 µs</w:t>
            </w:r>
          </w:p>
          <w:p w14:paraId="31A92C64" w14:textId="77777777" w:rsidR="00A8679A" w:rsidRDefault="00A8679A" w:rsidP="00C46FB5">
            <w:pPr>
              <w:pStyle w:val="CellBody"/>
              <w:ind w:left="340"/>
            </w:pPr>
            <w:r>
              <w:rPr>
                <w:w w:val="100"/>
              </w:rPr>
              <w:t xml:space="preserve">If dot11OperatingClassesRequired is true, 9 µs plus any coverage-class-dependent </w:t>
            </w:r>
            <w:proofErr w:type="spellStart"/>
            <w:r>
              <w:rPr>
                <w:w w:val="100"/>
              </w:rPr>
              <w:t>aAirPropagationTime</w:t>
            </w:r>
            <w:proofErr w:type="spellEnd"/>
            <w:r>
              <w:rPr>
                <w:w w:val="100"/>
              </w:rPr>
              <w:t xml:space="preserve"> (see Table 9-97 (Coverage Class field parameters))</w:t>
            </w:r>
          </w:p>
        </w:tc>
      </w:tr>
    </w:tbl>
    <w:p w14:paraId="0E0FA160" w14:textId="0F7FE59A" w:rsidR="006B23C4" w:rsidRPr="006B23C4" w:rsidRDefault="006B23C4" w:rsidP="00E45AD9">
      <w:pPr>
        <w:rPr>
          <w:sz w:val="20"/>
        </w:rPr>
      </w:pPr>
    </w:p>
    <w:p w14:paraId="4B842792" w14:textId="77777777" w:rsidR="00E45AD9" w:rsidRDefault="00E45AD9" w:rsidP="00E45AD9">
      <w:pPr>
        <w:rPr>
          <w:sz w:val="20"/>
          <w:lang w:val="en-US"/>
        </w:rPr>
      </w:pPr>
    </w:p>
    <w:p w14:paraId="27EEF52A" w14:textId="5E985413" w:rsidR="00E45AD9" w:rsidRPr="00157CCC" w:rsidRDefault="00E45AD9" w:rsidP="00E45AD9">
      <w:pPr>
        <w:jc w:val="both"/>
        <w:rPr>
          <w:sz w:val="28"/>
          <w:szCs w:val="22"/>
        </w:rPr>
      </w:pPr>
      <w:r>
        <w:rPr>
          <w:b/>
          <w:sz w:val="28"/>
          <w:szCs w:val="22"/>
          <w:u w:val="single"/>
        </w:rPr>
        <w:t xml:space="preserve">Proposed Resolution: CID </w:t>
      </w:r>
      <w:r w:rsidR="00A35AE5">
        <w:rPr>
          <w:b/>
          <w:sz w:val="28"/>
          <w:szCs w:val="22"/>
          <w:u w:val="single"/>
        </w:rPr>
        <w:t>4535</w:t>
      </w:r>
    </w:p>
    <w:p w14:paraId="15402008" w14:textId="77777777" w:rsidR="00E45AD9" w:rsidRDefault="00E45AD9" w:rsidP="00E45AD9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Revised</w:t>
      </w:r>
      <w:r w:rsidRPr="00157CCC">
        <w:rPr>
          <w:sz w:val="22"/>
          <w:szCs w:val="22"/>
        </w:rPr>
        <w:t>.</w:t>
      </w:r>
    </w:p>
    <w:p w14:paraId="0232A8C5" w14:textId="7858B166" w:rsidR="00214994" w:rsidRDefault="00C46FB5" w:rsidP="00E45AD9">
      <w:pPr>
        <w:rPr>
          <w:sz w:val="20"/>
          <w:lang w:val="en-US"/>
        </w:rPr>
      </w:pPr>
      <w:r>
        <w:rPr>
          <w:sz w:val="20"/>
          <w:lang w:val="en-US"/>
        </w:rPr>
        <w:t xml:space="preserve">Note to Commenter: </w:t>
      </w:r>
      <w:r w:rsidR="00214994">
        <w:rPr>
          <w:sz w:val="20"/>
          <w:lang w:val="en-US"/>
        </w:rPr>
        <w:t>The “Long” and “Short” refer to long slot time and short slot time, respectively.  Proposed resolution makes this clearer</w:t>
      </w:r>
      <w:r w:rsidR="009317BC">
        <w:rPr>
          <w:sz w:val="20"/>
          <w:lang w:val="en-US"/>
        </w:rPr>
        <w:t>, in both clause 18 and 19.</w:t>
      </w:r>
    </w:p>
    <w:p w14:paraId="66B26A5B" w14:textId="77777777" w:rsidR="00E45AD9" w:rsidRDefault="00E45AD9" w:rsidP="00E45AD9">
      <w:pPr>
        <w:rPr>
          <w:sz w:val="20"/>
          <w:lang w:val="en-US"/>
        </w:rPr>
      </w:pPr>
    </w:p>
    <w:p w14:paraId="5798CD40" w14:textId="462E58AD" w:rsidR="00173D9D" w:rsidRDefault="00E45AD9" w:rsidP="00E45AD9">
      <w:pPr>
        <w:rPr>
          <w:sz w:val="20"/>
          <w:lang w:val="en-US"/>
        </w:rPr>
      </w:pPr>
      <w:r>
        <w:rPr>
          <w:sz w:val="20"/>
          <w:lang w:val="en-US"/>
        </w:rPr>
        <w:t>Instruction to Editor:</w:t>
      </w:r>
      <w:r w:rsidR="009034D3">
        <w:rPr>
          <w:sz w:val="20"/>
          <w:lang w:val="en-US"/>
        </w:rPr>
        <w:t xml:space="preserve"> </w:t>
      </w:r>
      <w:r w:rsidR="00173D9D">
        <w:rPr>
          <w:sz w:val="20"/>
          <w:lang w:val="en-US"/>
        </w:rPr>
        <w:t>In D3.2,</w:t>
      </w:r>
    </w:p>
    <w:p w14:paraId="65A721AA" w14:textId="726F6670" w:rsidR="00E45AD9" w:rsidRDefault="00173D9D" w:rsidP="00E45AD9">
      <w:pPr>
        <w:rPr>
          <w:rFonts w:ascii="TimesNewRomanPSMT" w:eastAsia="TimesNewRomanPSMT" w:cs="TimesNewRomanPSMT"/>
          <w:color w:val="000000"/>
          <w:sz w:val="20"/>
          <w:lang w:val="en-US" w:eastAsia="ko-KR"/>
        </w:rPr>
      </w:pPr>
      <w:r>
        <w:rPr>
          <w:sz w:val="20"/>
          <w:lang w:val="en-US"/>
        </w:rPr>
        <w:t>C</w:t>
      </w:r>
      <w:r w:rsidR="00E45AD9">
        <w:rPr>
          <w:sz w:val="20"/>
          <w:lang w:val="en-US"/>
        </w:rPr>
        <w:t xml:space="preserve">hange </w:t>
      </w:r>
      <w:r w:rsidR="00FB0218">
        <w:rPr>
          <w:sz w:val="20"/>
          <w:lang w:val="en-US"/>
        </w:rPr>
        <w:t>“Long = 20 us” to “Long slot time = 20 us”</w:t>
      </w:r>
      <w:r>
        <w:rPr>
          <w:sz w:val="20"/>
          <w:lang w:val="en-US"/>
        </w:rPr>
        <w:t xml:space="preserve"> at P2969L13, P2969L18, </w:t>
      </w:r>
      <w:r w:rsidR="000D46EB">
        <w:rPr>
          <w:sz w:val="20"/>
          <w:lang w:val="en-US"/>
        </w:rPr>
        <w:t>P3067L16, P3067L17.</w:t>
      </w:r>
    </w:p>
    <w:p w14:paraId="7A2831B2" w14:textId="115FA4A3" w:rsidR="00FB0218" w:rsidRDefault="00173D9D" w:rsidP="00FB0218">
      <w:pPr>
        <w:rPr>
          <w:rFonts w:ascii="TimesNewRomanPSMT" w:eastAsia="TimesNewRomanPSMT" w:cs="TimesNewRomanPSMT"/>
          <w:color w:val="000000"/>
          <w:sz w:val="20"/>
          <w:lang w:val="en-US" w:eastAsia="ko-KR"/>
        </w:rPr>
      </w:pPr>
      <w:r>
        <w:rPr>
          <w:sz w:val="20"/>
          <w:lang w:val="en-US"/>
        </w:rPr>
        <w:t>C</w:t>
      </w:r>
      <w:r w:rsidR="00FB0218">
        <w:rPr>
          <w:sz w:val="20"/>
          <w:lang w:val="en-US"/>
        </w:rPr>
        <w:t>hange “Short = 9 us” to “Short slot time = 9 us”</w:t>
      </w:r>
      <w:r>
        <w:rPr>
          <w:sz w:val="20"/>
          <w:lang w:val="en-US"/>
        </w:rPr>
        <w:t xml:space="preserve"> at P2969L14, P2969L</w:t>
      </w:r>
      <w:r w:rsidR="000D46EB">
        <w:rPr>
          <w:sz w:val="20"/>
          <w:lang w:val="en-US"/>
        </w:rPr>
        <w:t>20, P3067L</w:t>
      </w:r>
      <w:r w:rsidR="0015692E">
        <w:rPr>
          <w:sz w:val="20"/>
          <w:lang w:val="en-US"/>
        </w:rPr>
        <w:t>22, P3067L23.</w:t>
      </w:r>
    </w:p>
    <w:p w14:paraId="37550A13" w14:textId="357A3F8A" w:rsidR="007B3C69" w:rsidRDefault="007B3C69" w:rsidP="005B2AF8">
      <w:pPr>
        <w:rPr>
          <w:sz w:val="20"/>
          <w:lang w:val="en-US"/>
        </w:rPr>
      </w:pPr>
    </w:p>
    <w:p w14:paraId="2DE466ED" w14:textId="5457EF83" w:rsidR="009034D3" w:rsidRDefault="009034D3" w:rsidP="005B2AF8">
      <w:pPr>
        <w:rPr>
          <w:sz w:val="20"/>
          <w:lang w:val="en-US"/>
        </w:rPr>
      </w:pPr>
    </w:p>
    <w:p w14:paraId="12DA190F" w14:textId="09E2A490" w:rsidR="00437905" w:rsidRDefault="00437905" w:rsidP="00437905">
      <w:pPr>
        <w:pStyle w:val="Heading1"/>
      </w:pPr>
      <w:r>
        <w:t xml:space="preserve">CID </w:t>
      </w:r>
      <w:r w:rsidR="009060DF">
        <w:t>4450</w:t>
      </w:r>
    </w:p>
    <w:p w14:paraId="53FFFD49" w14:textId="77777777" w:rsidR="00437905" w:rsidRDefault="00437905" w:rsidP="00437905">
      <w:pPr>
        <w:jc w:val="both"/>
        <w:rPr>
          <w:sz w:val="22"/>
          <w:szCs w:val="22"/>
          <w:lang w:val="en-US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39"/>
        <w:gridCol w:w="1329"/>
        <w:gridCol w:w="1161"/>
        <w:gridCol w:w="3595"/>
        <w:gridCol w:w="3094"/>
      </w:tblGrid>
      <w:tr w:rsidR="00437905" w:rsidRPr="009522BD" w14:paraId="1AE2C876" w14:textId="77777777" w:rsidTr="00C46FB5">
        <w:trPr>
          <w:trHeight w:val="278"/>
        </w:trPr>
        <w:tc>
          <w:tcPr>
            <w:tcW w:w="739" w:type="dxa"/>
            <w:hideMark/>
          </w:tcPr>
          <w:p w14:paraId="1EA4B323" w14:textId="77777777" w:rsidR="00437905" w:rsidRPr="009522BD" w:rsidRDefault="00437905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329" w:type="dxa"/>
            <w:hideMark/>
          </w:tcPr>
          <w:p w14:paraId="2F79027C" w14:textId="77777777" w:rsidR="00437905" w:rsidRPr="009522BD" w:rsidRDefault="00437905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50610E6F" w14:textId="77777777" w:rsidR="00437905" w:rsidRPr="009522BD" w:rsidRDefault="00437905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  <w:proofErr w:type="spellEnd"/>
          </w:p>
        </w:tc>
        <w:tc>
          <w:tcPr>
            <w:tcW w:w="3595" w:type="dxa"/>
            <w:hideMark/>
          </w:tcPr>
          <w:p w14:paraId="3673ABCA" w14:textId="77777777" w:rsidR="00437905" w:rsidRPr="009522BD" w:rsidRDefault="00437905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3094" w:type="dxa"/>
            <w:hideMark/>
          </w:tcPr>
          <w:p w14:paraId="0E923AB4" w14:textId="77777777" w:rsidR="00437905" w:rsidRPr="009522BD" w:rsidRDefault="00437905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</w:tr>
      <w:tr w:rsidR="009060DF" w:rsidRPr="009522BD" w14:paraId="22C21FB3" w14:textId="77777777" w:rsidTr="00C46FB5">
        <w:trPr>
          <w:trHeight w:val="278"/>
        </w:trPr>
        <w:tc>
          <w:tcPr>
            <w:tcW w:w="739" w:type="dxa"/>
          </w:tcPr>
          <w:p w14:paraId="09310BC5" w14:textId="5665D410" w:rsidR="009060DF" w:rsidRDefault="009060DF" w:rsidP="009060DF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4450</w:t>
            </w:r>
          </w:p>
        </w:tc>
        <w:tc>
          <w:tcPr>
            <w:tcW w:w="1329" w:type="dxa"/>
          </w:tcPr>
          <w:p w14:paraId="399D412F" w14:textId="2FFE56D2" w:rsidR="009060DF" w:rsidRPr="004C3B9A" w:rsidRDefault="009060DF" w:rsidP="009060DF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19.5</w:t>
            </w:r>
          </w:p>
        </w:tc>
        <w:tc>
          <w:tcPr>
            <w:tcW w:w="1161" w:type="dxa"/>
          </w:tcPr>
          <w:p w14:paraId="60DA7FE3" w14:textId="4F7BEED8" w:rsidR="009060DF" w:rsidRPr="004C3B9A" w:rsidRDefault="009060DF" w:rsidP="009060DF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3080.45</w:t>
            </w:r>
          </w:p>
        </w:tc>
        <w:tc>
          <w:tcPr>
            <w:tcW w:w="3595" w:type="dxa"/>
          </w:tcPr>
          <w:p w14:paraId="3969232C" w14:textId="13C54E01" w:rsidR="009060DF" w:rsidRDefault="009060DF" w:rsidP="009060D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N_TBPS is not used anywhere</w:t>
            </w:r>
          </w:p>
        </w:tc>
        <w:tc>
          <w:tcPr>
            <w:tcW w:w="3094" w:type="dxa"/>
          </w:tcPr>
          <w:p w14:paraId="1177248E" w14:textId="3B9C251C" w:rsidR="009060DF" w:rsidRDefault="009060DF" w:rsidP="009060D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Delete the last row of Table 19-26--Symbols used in MCS parameter tables</w:t>
            </w:r>
          </w:p>
        </w:tc>
      </w:tr>
    </w:tbl>
    <w:p w14:paraId="0C46CDC7" w14:textId="77777777" w:rsidR="00437905" w:rsidRDefault="00437905" w:rsidP="00437905">
      <w:pPr>
        <w:jc w:val="both"/>
        <w:rPr>
          <w:sz w:val="22"/>
          <w:szCs w:val="22"/>
        </w:rPr>
      </w:pPr>
    </w:p>
    <w:p w14:paraId="1351042B" w14:textId="6599405D" w:rsidR="00437905" w:rsidRDefault="008E4B49" w:rsidP="00437905">
      <w:pPr>
        <w:jc w:val="both"/>
        <w:rPr>
          <w:sz w:val="22"/>
          <w:szCs w:val="22"/>
        </w:rPr>
      </w:pPr>
      <w:r>
        <w:rPr>
          <w:b/>
          <w:sz w:val="28"/>
          <w:szCs w:val="22"/>
          <w:u w:val="single"/>
        </w:rPr>
        <w:t>Discussion</w:t>
      </w:r>
    </w:p>
    <w:p w14:paraId="261993EE" w14:textId="77777777" w:rsidR="00437905" w:rsidRDefault="00437905" w:rsidP="00437905">
      <w:pPr>
        <w:jc w:val="both"/>
        <w:rPr>
          <w:sz w:val="22"/>
          <w:szCs w:val="22"/>
        </w:rPr>
      </w:pPr>
    </w:p>
    <w:p w14:paraId="3E4CCEAE" w14:textId="28D340C6" w:rsidR="00437905" w:rsidRDefault="00437905" w:rsidP="00437905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D3.2 P306</w:t>
      </w:r>
      <w:r w:rsidR="001A1FCC">
        <w:rPr>
          <w:sz w:val="22"/>
          <w:szCs w:val="22"/>
        </w:rPr>
        <w:t>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437905" w14:paraId="0C52231A" w14:textId="77777777" w:rsidTr="00C46FB5">
        <w:tc>
          <w:tcPr>
            <w:tcW w:w="10080" w:type="dxa"/>
          </w:tcPr>
          <w:p w14:paraId="23A1AC0D" w14:textId="064CE5CA" w:rsidR="00437905" w:rsidRDefault="001A1FCC" w:rsidP="00C46FB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4F1830E7" wp14:editId="6E18E26F">
                  <wp:extent cx="5553075" cy="3505200"/>
                  <wp:effectExtent l="0" t="0" r="952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53075" cy="350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6194EA6" w14:textId="77777777" w:rsidR="00437905" w:rsidRDefault="00437905" w:rsidP="00437905">
      <w:pPr>
        <w:rPr>
          <w:sz w:val="20"/>
          <w:lang w:val="en-US"/>
        </w:rPr>
      </w:pPr>
    </w:p>
    <w:p w14:paraId="10980F50" w14:textId="35FC41AC" w:rsidR="00437905" w:rsidRDefault="008C7902" w:rsidP="00437905">
      <w:pPr>
        <w:rPr>
          <w:sz w:val="20"/>
        </w:rPr>
      </w:pPr>
      <w:r>
        <w:rPr>
          <w:sz w:val="20"/>
        </w:rPr>
        <w:t xml:space="preserve">Agree that N_TBPS is not used </w:t>
      </w:r>
      <w:proofErr w:type="spellStart"/>
      <w:r>
        <w:rPr>
          <w:sz w:val="20"/>
        </w:rPr>
        <w:t>any where</w:t>
      </w:r>
      <w:proofErr w:type="spellEnd"/>
      <w:r>
        <w:rPr>
          <w:sz w:val="20"/>
        </w:rPr>
        <w:t xml:space="preserve"> in the draft.</w:t>
      </w:r>
    </w:p>
    <w:p w14:paraId="07507DF1" w14:textId="77777777" w:rsidR="008C7902" w:rsidRPr="006B23C4" w:rsidRDefault="008C7902" w:rsidP="00437905">
      <w:pPr>
        <w:rPr>
          <w:sz w:val="20"/>
        </w:rPr>
      </w:pPr>
    </w:p>
    <w:p w14:paraId="3490312D" w14:textId="77777777" w:rsidR="00437905" w:rsidRDefault="00437905" w:rsidP="00437905">
      <w:pPr>
        <w:rPr>
          <w:sz w:val="20"/>
          <w:lang w:val="en-US"/>
        </w:rPr>
      </w:pPr>
    </w:p>
    <w:p w14:paraId="1ABB5F45" w14:textId="1D82C584" w:rsidR="00437905" w:rsidRPr="00157CCC" w:rsidRDefault="00437905" w:rsidP="00437905">
      <w:pPr>
        <w:jc w:val="both"/>
        <w:rPr>
          <w:sz w:val="28"/>
          <w:szCs w:val="22"/>
        </w:rPr>
      </w:pPr>
      <w:r>
        <w:rPr>
          <w:b/>
          <w:sz w:val="28"/>
          <w:szCs w:val="22"/>
          <w:u w:val="single"/>
        </w:rPr>
        <w:t xml:space="preserve">Proposed Resolution: CID </w:t>
      </w:r>
      <w:r w:rsidR="008E4B49">
        <w:rPr>
          <w:b/>
          <w:sz w:val="28"/>
          <w:szCs w:val="22"/>
          <w:u w:val="single"/>
        </w:rPr>
        <w:t>4450</w:t>
      </w:r>
    </w:p>
    <w:p w14:paraId="21429E54" w14:textId="52ECB369" w:rsidR="00437905" w:rsidRDefault="008E4B49" w:rsidP="00437905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Accepted</w:t>
      </w:r>
      <w:r w:rsidR="00437905" w:rsidRPr="00157CCC">
        <w:rPr>
          <w:sz w:val="22"/>
          <w:szCs w:val="22"/>
        </w:rPr>
        <w:t>.</w:t>
      </w:r>
    </w:p>
    <w:p w14:paraId="7DB2ED6A" w14:textId="64C331B9" w:rsidR="00437905" w:rsidRDefault="00437905" w:rsidP="00437905">
      <w:pPr>
        <w:rPr>
          <w:sz w:val="20"/>
          <w:lang w:val="en-US"/>
        </w:rPr>
      </w:pPr>
    </w:p>
    <w:p w14:paraId="2F576B23" w14:textId="2F88077F" w:rsidR="008C7902" w:rsidRDefault="008C7902" w:rsidP="00437905">
      <w:pPr>
        <w:rPr>
          <w:sz w:val="20"/>
          <w:lang w:val="en-US"/>
        </w:rPr>
      </w:pPr>
    </w:p>
    <w:p w14:paraId="10945B12" w14:textId="26768367" w:rsidR="00D37F44" w:rsidRDefault="00D37F44" w:rsidP="00437905">
      <w:pPr>
        <w:rPr>
          <w:sz w:val="20"/>
          <w:lang w:val="en-US"/>
        </w:rPr>
      </w:pPr>
    </w:p>
    <w:p w14:paraId="1405CC06" w14:textId="78A525B0" w:rsidR="00D37F44" w:rsidRDefault="00D37F44" w:rsidP="00D37F44">
      <w:pPr>
        <w:pStyle w:val="Heading1"/>
      </w:pPr>
      <w:r>
        <w:t>CID 4322</w:t>
      </w:r>
    </w:p>
    <w:p w14:paraId="3D70CB9C" w14:textId="77777777" w:rsidR="00D37F44" w:rsidRDefault="00D37F44" w:rsidP="00D37F44">
      <w:pPr>
        <w:jc w:val="both"/>
        <w:rPr>
          <w:sz w:val="22"/>
          <w:szCs w:val="22"/>
          <w:lang w:val="en-US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39"/>
        <w:gridCol w:w="1329"/>
        <w:gridCol w:w="1161"/>
        <w:gridCol w:w="3595"/>
        <w:gridCol w:w="3094"/>
      </w:tblGrid>
      <w:tr w:rsidR="00D37F44" w:rsidRPr="009522BD" w14:paraId="5E7532E8" w14:textId="77777777" w:rsidTr="00C46FB5">
        <w:trPr>
          <w:trHeight w:val="278"/>
        </w:trPr>
        <w:tc>
          <w:tcPr>
            <w:tcW w:w="739" w:type="dxa"/>
            <w:hideMark/>
          </w:tcPr>
          <w:p w14:paraId="2B3FF9D0" w14:textId="77777777" w:rsidR="00D37F44" w:rsidRPr="009522BD" w:rsidRDefault="00D37F44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329" w:type="dxa"/>
            <w:hideMark/>
          </w:tcPr>
          <w:p w14:paraId="505F67BE" w14:textId="77777777" w:rsidR="00D37F44" w:rsidRPr="009522BD" w:rsidRDefault="00D37F44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771BD34A" w14:textId="77777777" w:rsidR="00D37F44" w:rsidRPr="009522BD" w:rsidRDefault="00D37F44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  <w:proofErr w:type="spellEnd"/>
          </w:p>
        </w:tc>
        <w:tc>
          <w:tcPr>
            <w:tcW w:w="3595" w:type="dxa"/>
            <w:hideMark/>
          </w:tcPr>
          <w:p w14:paraId="0185B3F9" w14:textId="77777777" w:rsidR="00D37F44" w:rsidRPr="009522BD" w:rsidRDefault="00D37F44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3094" w:type="dxa"/>
            <w:hideMark/>
          </w:tcPr>
          <w:p w14:paraId="01561521" w14:textId="77777777" w:rsidR="00D37F44" w:rsidRPr="009522BD" w:rsidRDefault="00D37F44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</w:tr>
      <w:tr w:rsidR="003A539B" w:rsidRPr="009522BD" w14:paraId="1BF1F519" w14:textId="77777777" w:rsidTr="00C46FB5">
        <w:trPr>
          <w:trHeight w:val="278"/>
        </w:trPr>
        <w:tc>
          <w:tcPr>
            <w:tcW w:w="739" w:type="dxa"/>
          </w:tcPr>
          <w:p w14:paraId="512EE228" w14:textId="4CF5F529" w:rsidR="003A539B" w:rsidRDefault="003A539B" w:rsidP="003A539B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4322</w:t>
            </w:r>
          </w:p>
        </w:tc>
        <w:tc>
          <w:tcPr>
            <w:tcW w:w="1329" w:type="dxa"/>
          </w:tcPr>
          <w:p w14:paraId="0EA6EB08" w14:textId="75E47119" w:rsidR="003A539B" w:rsidRPr="004C3B9A" w:rsidRDefault="003A539B" w:rsidP="003A539B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21.2.2</w:t>
            </w:r>
          </w:p>
        </w:tc>
        <w:tc>
          <w:tcPr>
            <w:tcW w:w="1161" w:type="dxa"/>
          </w:tcPr>
          <w:p w14:paraId="349344DC" w14:textId="3C4A5883" w:rsidR="003A539B" w:rsidRPr="004C3B9A" w:rsidRDefault="003A539B" w:rsidP="003A539B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3145.22</w:t>
            </w:r>
          </w:p>
        </w:tc>
        <w:tc>
          <w:tcPr>
            <w:tcW w:w="3595" w:type="dxa"/>
          </w:tcPr>
          <w:p w14:paraId="10C5732F" w14:textId="60E46E78" w:rsidR="003A539B" w:rsidRDefault="003A539B" w:rsidP="003A539B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numberOfOctets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is not a defined operator (also in Table 22-1 and Table 23-1)</w:t>
            </w:r>
          </w:p>
        </w:tc>
        <w:tc>
          <w:tcPr>
            <w:tcW w:w="3094" w:type="dxa"/>
          </w:tcPr>
          <w:p w14:paraId="01E07B97" w14:textId="55BE1921" w:rsidR="003A539B" w:rsidRDefault="003A539B" w:rsidP="003A539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 a definition of the operator to 1.5 or C.1</w:t>
            </w:r>
          </w:p>
        </w:tc>
      </w:tr>
    </w:tbl>
    <w:p w14:paraId="2C547E20" w14:textId="77777777" w:rsidR="00D37F44" w:rsidRDefault="00D37F44" w:rsidP="00D37F44">
      <w:pPr>
        <w:jc w:val="both"/>
        <w:rPr>
          <w:sz w:val="22"/>
          <w:szCs w:val="22"/>
        </w:rPr>
      </w:pPr>
    </w:p>
    <w:p w14:paraId="40776B64" w14:textId="77777777" w:rsidR="00D37F44" w:rsidRDefault="00D37F44" w:rsidP="00D37F44">
      <w:pPr>
        <w:jc w:val="both"/>
        <w:rPr>
          <w:sz w:val="22"/>
          <w:szCs w:val="22"/>
        </w:rPr>
      </w:pPr>
      <w:r>
        <w:rPr>
          <w:b/>
          <w:sz w:val="28"/>
          <w:szCs w:val="22"/>
          <w:u w:val="single"/>
        </w:rPr>
        <w:t>Discussion</w:t>
      </w:r>
    </w:p>
    <w:p w14:paraId="405FA608" w14:textId="77777777" w:rsidR="00D37F44" w:rsidRDefault="00D37F44" w:rsidP="00D37F44">
      <w:pPr>
        <w:jc w:val="both"/>
        <w:rPr>
          <w:sz w:val="22"/>
          <w:szCs w:val="22"/>
        </w:rPr>
      </w:pPr>
    </w:p>
    <w:p w14:paraId="30715E6B" w14:textId="67BFAD28" w:rsidR="00D37F44" w:rsidRDefault="00D37F44" w:rsidP="00D37F44">
      <w:pPr>
        <w:jc w:val="both"/>
        <w:rPr>
          <w:sz w:val="22"/>
          <w:szCs w:val="22"/>
        </w:rPr>
      </w:pPr>
      <w:r>
        <w:rPr>
          <w:sz w:val="22"/>
          <w:szCs w:val="22"/>
        </w:rPr>
        <w:t>D3.2 P31</w:t>
      </w:r>
      <w:r w:rsidR="005369A7">
        <w:rPr>
          <w:sz w:val="22"/>
          <w:szCs w:val="22"/>
        </w:rPr>
        <w:t>33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D37F44" w14:paraId="19CF147C" w14:textId="77777777" w:rsidTr="00C46FB5">
        <w:tc>
          <w:tcPr>
            <w:tcW w:w="10080" w:type="dxa"/>
          </w:tcPr>
          <w:p w14:paraId="083FFCBA" w14:textId="6B0EDF96" w:rsidR="00D37F44" w:rsidRDefault="005369A7" w:rsidP="00C46FB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34A47321" wp14:editId="23E199B9">
                  <wp:extent cx="6263640" cy="1550670"/>
                  <wp:effectExtent l="0" t="0" r="381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550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519344" w14:textId="18E8CB52" w:rsidR="00D37F44" w:rsidRDefault="00D37F44" w:rsidP="00D37F44">
      <w:pPr>
        <w:rPr>
          <w:sz w:val="20"/>
          <w:lang w:val="en-US"/>
        </w:rPr>
      </w:pPr>
    </w:p>
    <w:p w14:paraId="35CCC4F5" w14:textId="12FEF340" w:rsidR="00FD050B" w:rsidRDefault="00FD050B" w:rsidP="00D37F44">
      <w:pPr>
        <w:rPr>
          <w:sz w:val="20"/>
          <w:lang w:val="en-US"/>
        </w:rPr>
      </w:pPr>
      <w:r>
        <w:rPr>
          <w:sz w:val="20"/>
          <w:lang w:val="en-US"/>
        </w:rPr>
        <w:t xml:space="preserve">Note that there are two more places using </w:t>
      </w:r>
      <w:proofErr w:type="spellStart"/>
      <w:r>
        <w:rPr>
          <w:sz w:val="20"/>
          <w:lang w:val="en-US"/>
        </w:rPr>
        <w:t>numberOfOctets</w:t>
      </w:r>
      <w:proofErr w:type="spellEnd"/>
      <w:r>
        <w:rPr>
          <w:sz w:val="20"/>
          <w:lang w:val="en-US"/>
        </w:rPr>
        <w:t>.</w:t>
      </w:r>
    </w:p>
    <w:p w14:paraId="59C69206" w14:textId="1A66A50C" w:rsidR="00FD050B" w:rsidRDefault="00FD050B" w:rsidP="00D37F44">
      <w:pPr>
        <w:rPr>
          <w:sz w:val="20"/>
          <w:lang w:val="en-US"/>
        </w:rPr>
      </w:pPr>
    </w:p>
    <w:p w14:paraId="478AA598" w14:textId="731AA6AE" w:rsidR="00FD050B" w:rsidRDefault="00FD050B" w:rsidP="00FD050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D3.2 </w:t>
      </w:r>
      <w:r w:rsidR="00DF2C7D">
        <w:rPr>
          <w:sz w:val="22"/>
          <w:szCs w:val="22"/>
        </w:rPr>
        <w:t>P3265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FD050B" w14:paraId="658A247D" w14:textId="77777777" w:rsidTr="00C46FB5">
        <w:tc>
          <w:tcPr>
            <w:tcW w:w="10080" w:type="dxa"/>
          </w:tcPr>
          <w:p w14:paraId="2CFF9F2C" w14:textId="3536CF52" w:rsidR="00FD050B" w:rsidRDefault="00DF2C7D" w:rsidP="00C46FB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12BC53B6" wp14:editId="5DE42C35">
                  <wp:extent cx="6263640" cy="1553210"/>
                  <wp:effectExtent l="0" t="0" r="3810" b="889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553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32F17B" w14:textId="6A11CF97" w:rsidR="00FD050B" w:rsidRDefault="00FD050B" w:rsidP="00D37F44">
      <w:pPr>
        <w:rPr>
          <w:sz w:val="20"/>
          <w:lang w:val="en-US"/>
        </w:rPr>
      </w:pPr>
    </w:p>
    <w:p w14:paraId="1EB540A2" w14:textId="18E9BFB1" w:rsidR="00FD050B" w:rsidRDefault="00FD050B" w:rsidP="00FD050B">
      <w:pPr>
        <w:jc w:val="both"/>
        <w:rPr>
          <w:sz w:val="22"/>
          <w:szCs w:val="22"/>
        </w:rPr>
      </w:pPr>
      <w:r>
        <w:rPr>
          <w:sz w:val="22"/>
          <w:szCs w:val="22"/>
        </w:rPr>
        <w:t>D3.2 P3</w:t>
      </w:r>
      <w:r w:rsidR="00DF2C7D">
        <w:rPr>
          <w:sz w:val="22"/>
          <w:szCs w:val="22"/>
        </w:rPr>
        <w:t>319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FD050B" w14:paraId="245B35D9" w14:textId="77777777" w:rsidTr="00C46FB5">
        <w:tc>
          <w:tcPr>
            <w:tcW w:w="10080" w:type="dxa"/>
          </w:tcPr>
          <w:p w14:paraId="728202AF" w14:textId="77777777" w:rsidR="00FD050B" w:rsidRDefault="00DF2C7D" w:rsidP="00C46FB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5BF4AF11" wp14:editId="54ED0215">
                  <wp:extent cx="6263640" cy="1146810"/>
                  <wp:effectExtent l="0" t="0" r="381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146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7D4F62" w14:textId="1EB72137" w:rsidR="00DF2C7D" w:rsidRDefault="00DF2C7D" w:rsidP="00C46FB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</w:p>
        </w:tc>
      </w:tr>
    </w:tbl>
    <w:p w14:paraId="4855CD64" w14:textId="4E151FF7" w:rsidR="00FD050B" w:rsidRDefault="00FD050B" w:rsidP="00D37F44">
      <w:pPr>
        <w:rPr>
          <w:sz w:val="20"/>
          <w:lang w:val="en-US"/>
        </w:rPr>
      </w:pPr>
    </w:p>
    <w:p w14:paraId="461979E2" w14:textId="2C4A9410" w:rsidR="00D37F44" w:rsidRDefault="00DF2C7D" w:rsidP="00D37F44">
      <w:pPr>
        <w:rPr>
          <w:sz w:val="20"/>
          <w:lang w:val="en-US"/>
        </w:rPr>
      </w:pPr>
      <w:r>
        <w:rPr>
          <w:sz w:val="20"/>
          <w:lang w:val="en-US"/>
        </w:rPr>
        <w:t xml:space="preserve">All three places have the exact same phrase, and it is simpler to just reword the phrase to not use the undefined function </w:t>
      </w:r>
      <w:proofErr w:type="spellStart"/>
      <w:r>
        <w:rPr>
          <w:sz w:val="20"/>
          <w:lang w:val="en-US"/>
        </w:rPr>
        <w:t>numberOfOctets</w:t>
      </w:r>
      <w:proofErr w:type="spellEnd"/>
      <w:r>
        <w:rPr>
          <w:sz w:val="20"/>
          <w:lang w:val="en-US"/>
        </w:rPr>
        <w:t>.</w:t>
      </w:r>
      <w:r w:rsidR="00562AD7">
        <w:rPr>
          <w:sz w:val="20"/>
          <w:lang w:val="en-US"/>
        </w:rPr>
        <w:t xml:space="preserve">  For example, proposal is to change P3133 as below.</w:t>
      </w:r>
    </w:p>
    <w:p w14:paraId="441EE994" w14:textId="70F39C58" w:rsidR="00562AD7" w:rsidRDefault="00562AD7" w:rsidP="00D37F44">
      <w:pPr>
        <w:rPr>
          <w:sz w:val="20"/>
          <w:lang w:val="en-US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640"/>
        <w:gridCol w:w="2160"/>
        <w:gridCol w:w="4900"/>
        <w:gridCol w:w="480"/>
        <w:gridCol w:w="480"/>
      </w:tblGrid>
      <w:tr w:rsidR="002F4F68" w14:paraId="32BC1A0F" w14:textId="77777777" w:rsidTr="00C46FB5">
        <w:trPr>
          <w:trHeight w:val="1360"/>
          <w:jc w:val="center"/>
        </w:trPr>
        <w:tc>
          <w:tcPr>
            <w:tcW w:w="640" w:type="dxa"/>
            <w:vMerge w:val="restart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textDirection w:val="btLr"/>
          </w:tcPr>
          <w:p w14:paraId="56F62D7C" w14:textId="77777777" w:rsidR="002F4F68" w:rsidRDefault="002F4F68" w:rsidP="00C46FB5">
            <w:pPr>
              <w:pStyle w:val="CellBody"/>
              <w:suppressAutoHyphens/>
              <w:jc w:val="center"/>
            </w:pPr>
            <w:r>
              <w:rPr>
                <w:w w:val="100"/>
              </w:rPr>
              <w:t>TXPWR_LEVEL_INDEX</w:t>
            </w: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D3BDA2B" w14:textId="77777777" w:rsidR="002F4F68" w:rsidRDefault="002F4F68" w:rsidP="00C46FB5">
            <w:pPr>
              <w:pStyle w:val="CellBody"/>
              <w:suppressAutoHyphens/>
            </w:pPr>
            <w:r>
              <w:rPr>
                <w:w w:val="100"/>
              </w:rPr>
              <w:t>FORMAT is VHT</w:t>
            </w:r>
          </w:p>
        </w:tc>
        <w:tc>
          <w:tcPr>
            <w:tcW w:w="4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C2D8195" w14:textId="3B296EEE" w:rsidR="002F4F68" w:rsidRDefault="002F4F68" w:rsidP="00C46FB5">
            <w:pPr>
              <w:pStyle w:val="CellBody"/>
              <w:suppressAutoHyphens/>
            </w:pPr>
            <w:r>
              <w:rPr>
                <w:w w:val="100"/>
              </w:rPr>
              <w:t>The allowed values for the TXPWR_LEVEL_INDEX parameter are in the range 1 to</w:t>
            </w:r>
            <w:del w:id="46" w:author="Youhan Kim" w:date="2020-03-24T21:27:00Z">
              <w:r w:rsidDel="002F4F68">
                <w:rPr>
                  <w:w w:val="100"/>
                </w:rPr>
                <w:delText xml:space="preserve"> numberOfOctets(dot11TxPowerLevelExtended)/2</w:delText>
              </w:r>
            </w:del>
            <w:ins w:id="47" w:author="Youhan Kim" w:date="2020-03-24T21:27:00Z">
              <w:r>
                <w:rPr>
                  <w:w w:val="100"/>
                </w:rPr>
                <w:t xml:space="preserve">  </w:t>
              </w:r>
              <w:r>
                <w:rPr>
                  <w:i/>
                  <w:iCs/>
                  <w:w w:val="100"/>
                </w:rPr>
                <w:t>N</w:t>
              </w:r>
              <w:r>
                <w:rPr>
                  <w:w w:val="100"/>
                </w:rPr>
                <w:t xml:space="preserve">/2, where </w:t>
              </w:r>
              <w:r>
                <w:rPr>
                  <w:i/>
                  <w:iCs/>
                  <w:w w:val="100"/>
                </w:rPr>
                <w:t>N</w:t>
              </w:r>
              <w:r>
                <w:rPr>
                  <w:w w:val="100"/>
                </w:rPr>
                <w:t xml:space="preserve"> is the </w:t>
              </w:r>
              <w:r w:rsidRPr="002F4F68">
                <w:rPr>
                  <w:w w:val="100"/>
                </w:rPr>
                <w:t>number of octets in dot11TxPowerLevelExtended</w:t>
              </w:r>
            </w:ins>
            <w:r>
              <w:rPr>
                <w:w w:val="100"/>
              </w:rPr>
              <w:t>. This parameter is used to indicate which of the available transmit output power levels defined in dot11TxPowerLevelExtended shall be used for the current transmission.</w:t>
            </w:r>
          </w:p>
        </w:tc>
        <w:tc>
          <w:tcPr>
            <w:tcW w:w="4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8D1026D" w14:textId="77777777" w:rsidR="002F4F68" w:rsidRDefault="002F4F68" w:rsidP="00C46FB5">
            <w:pPr>
              <w:pStyle w:val="CellBody"/>
              <w:suppressAutoHyphens/>
            </w:pPr>
            <w:r>
              <w:rPr>
                <w:w w:val="100"/>
              </w:rPr>
              <w:t>Y</w:t>
            </w:r>
          </w:p>
        </w:tc>
        <w:tc>
          <w:tcPr>
            <w:tcW w:w="4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556EC82" w14:textId="77777777" w:rsidR="002F4F68" w:rsidRDefault="002F4F68" w:rsidP="00C46FB5">
            <w:pPr>
              <w:pStyle w:val="CellBody"/>
              <w:suppressAutoHyphens/>
            </w:pPr>
            <w:r>
              <w:rPr>
                <w:w w:val="100"/>
              </w:rPr>
              <w:t>N</w:t>
            </w:r>
          </w:p>
        </w:tc>
      </w:tr>
      <w:tr w:rsidR="002F4F68" w14:paraId="14C3E8BB" w14:textId="77777777" w:rsidTr="00C46FB5">
        <w:trPr>
          <w:trHeight w:val="820"/>
          <w:jc w:val="center"/>
        </w:trPr>
        <w:tc>
          <w:tcPr>
            <w:tcW w:w="640" w:type="dxa"/>
            <w:vMerge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75407B53" w14:textId="77777777" w:rsidR="002F4F68" w:rsidRDefault="002F4F68" w:rsidP="00C46FB5">
            <w:pPr>
              <w:pStyle w:val="Body"/>
              <w:spacing w:before="0" w:line="240" w:lineRule="auto"/>
              <w:jc w:val="left"/>
              <w:rPr>
                <w:rFonts w:ascii="Modern" w:hAnsi="Modern" w:cstheme="minorBidi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5C8231A" w14:textId="77777777" w:rsidR="002F4F68" w:rsidRDefault="002F4F68" w:rsidP="00C46FB5">
            <w:pPr>
              <w:pStyle w:val="CellBody"/>
              <w:suppressAutoHyphens/>
            </w:pPr>
            <w:r>
              <w:rPr>
                <w:w w:val="100"/>
              </w:rPr>
              <w:t>Otherwise</w:t>
            </w:r>
          </w:p>
        </w:tc>
        <w:tc>
          <w:tcPr>
            <w:tcW w:w="58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9F77157" w14:textId="77777777" w:rsidR="002F4F68" w:rsidRDefault="002F4F68" w:rsidP="00C46FB5">
            <w:pPr>
              <w:pStyle w:val="CellBody"/>
              <w:suppressAutoHyphens/>
            </w:pPr>
            <w:r>
              <w:rPr>
                <w:w w:val="100"/>
              </w:rPr>
              <w:t>See corresponding entry in Table 19-1 (TXVECTOR and RXVECTOR parameters(#2560))</w:t>
            </w:r>
          </w:p>
        </w:tc>
      </w:tr>
    </w:tbl>
    <w:p w14:paraId="4CC1C40B" w14:textId="77777777" w:rsidR="00562AD7" w:rsidRPr="002F4F68" w:rsidRDefault="00562AD7" w:rsidP="00D37F44">
      <w:pPr>
        <w:rPr>
          <w:sz w:val="20"/>
        </w:rPr>
      </w:pPr>
    </w:p>
    <w:p w14:paraId="5A65AD3D" w14:textId="77777777" w:rsidR="00D37F44" w:rsidRDefault="00D37F44" w:rsidP="00D37F44">
      <w:pPr>
        <w:rPr>
          <w:sz w:val="20"/>
          <w:lang w:val="en-US"/>
        </w:rPr>
      </w:pPr>
    </w:p>
    <w:p w14:paraId="09B3EAB5" w14:textId="2A6B83AD" w:rsidR="00D37F44" w:rsidRPr="00157CCC" w:rsidRDefault="00D37F44" w:rsidP="00D37F44">
      <w:pPr>
        <w:jc w:val="both"/>
        <w:rPr>
          <w:sz w:val="28"/>
          <w:szCs w:val="22"/>
        </w:rPr>
      </w:pPr>
      <w:r>
        <w:rPr>
          <w:b/>
          <w:sz w:val="28"/>
          <w:szCs w:val="22"/>
          <w:u w:val="single"/>
        </w:rPr>
        <w:t xml:space="preserve">Proposed Resolution: CID </w:t>
      </w:r>
      <w:r w:rsidR="00DF2C7D">
        <w:rPr>
          <w:b/>
          <w:sz w:val="28"/>
          <w:szCs w:val="22"/>
          <w:u w:val="single"/>
        </w:rPr>
        <w:t>4322</w:t>
      </w:r>
    </w:p>
    <w:p w14:paraId="563FEAA8" w14:textId="6F4EF845" w:rsidR="00D37F44" w:rsidRDefault="003A0B1F" w:rsidP="00D37F4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Revised</w:t>
      </w:r>
      <w:r w:rsidR="00D37F44" w:rsidRPr="00157CCC">
        <w:rPr>
          <w:sz w:val="22"/>
          <w:szCs w:val="22"/>
        </w:rPr>
        <w:t>.</w:t>
      </w:r>
    </w:p>
    <w:p w14:paraId="1324D376" w14:textId="657D9DEF" w:rsidR="00303477" w:rsidRDefault="00C46FB5" w:rsidP="00D37F44">
      <w:pPr>
        <w:rPr>
          <w:sz w:val="20"/>
          <w:lang w:val="en-US"/>
        </w:rPr>
      </w:pPr>
      <w:r>
        <w:rPr>
          <w:sz w:val="20"/>
          <w:lang w:val="en-US"/>
        </w:rPr>
        <w:t xml:space="preserve">Note to Commenter: </w:t>
      </w:r>
      <w:r w:rsidR="00621C01">
        <w:rPr>
          <w:sz w:val="20"/>
          <w:lang w:val="en-US"/>
        </w:rPr>
        <w:t>P</w:t>
      </w:r>
      <w:r w:rsidR="00C237EF">
        <w:rPr>
          <w:sz w:val="20"/>
          <w:lang w:val="en-US"/>
        </w:rPr>
        <w:t>roposed resolution updates the text</w:t>
      </w:r>
      <w:r w:rsidR="00303477">
        <w:rPr>
          <w:sz w:val="20"/>
          <w:lang w:val="en-US"/>
        </w:rPr>
        <w:t xml:space="preserve"> to avoid using </w:t>
      </w:r>
      <w:r w:rsidR="00621C01">
        <w:rPr>
          <w:sz w:val="20"/>
          <w:lang w:val="en-US"/>
        </w:rPr>
        <w:t xml:space="preserve">the undefined function </w:t>
      </w:r>
      <w:proofErr w:type="spellStart"/>
      <w:r w:rsidR="00303477">
        <w:rPr>
          <w:sz w:val="20"/>
          <w:lang w:val="en-US"/>
        </w:rPr>
        <w:t>numberOfOctets</w:t>
      </w:r>
      <w:proofErr w:type="spellEnd"/>
      <w:r w:rsidR="00621C01">
        <w:rPr>
          <w:sz w:val="20"/>
          <w:lang w:val="en-US"/>
        </w:rPr>
        <w:t>().</w:t>
      </w:r>
    </w:p>
    <w:p w14:paraId="1F46AD71" w14:textId="55CEAE44" w:rsidR="00303477" w:rsidRDefault="00303477" w:rsidP="00D37F44">
      <w:pPr>
        <w:rPr>
          <w:sz w:val="20"/>
          <w:lang w:val="en-US"/>
        </w:rPr>
      </w:pPr>
    </w:p>
    <w:p w14:paraId="75003FCA" w14:textId="2A888DC5" w:rsidR="0026418B" w:rsidRDefault="0026418B" w:rsidP="00D37F44">
      <w:pPr>
        <w:rPr>
          <w:sz w:val="20"/>
          <w:lang w:val="en-US"/>
        </w:rPr>
      </w:pPr>
      <w:r>
        <w:rPr>
          <w:sz w:val="20"/>
          <w:lang w:val="en-US"/>
        </w:rPr>
        <w:t>Instruction to Editor:</w:t>
      </w:r>
    </w:p>
    <w:p w14:paraId="597DF005" w14:textId="3EC8CAF3" w:rsidR="003B3961" w:rsidRPr="00DE39F5" w:rsidRDefault="00C634A7" w:rsidP="00D37F44">
      <w:pPr>
        <w:rPr>
          <w:sz w:val="20"/>
          <w:lang w:val="en-US"/>
        </w:rPr>
      </w:pPr>
      <w:r>
        <w:rPr>
          <w:sz w:val="20"/>
          <w:lang w:val="en-US"/>
        </w:rPr>
        <w:t>At D3.2 P3133L21, P</w:t>
      </w:r>
      <w:r w:rsidR="00E774B0">
        <w:rPr>
          <w:sz w:val="20"/>
          <w:lang w:val="en-US"/>
        </w:rPr>
        <w:t>3265L51 and P3319L35, c</w:t>
      </w:r>
      <w:r w:rsidR="003B3961">
        <w:rPr>
          <w:sz w:val="20"/>
          <w:lang w:val="en-US"/>
        </w:rPr>
        <w:t xml:space="preserve">hange “1 to </w:t>
      </w:r>
      <w:proofErr w:type="spellStart"/>
      <w:r w:rsidR="003B3961">
        <w:rPr>
          <w:sz w:val="20"/>
          <w:lang w:val="en-US"/>
        </w:rPr>
        <w:t>numberOfOctets</w:t>
      </w:r>
      <w:proofErr w:type="spellEnd"/>
      <w:r w:rsidR="003B3961">
        <w:rPr>
          <w:sz w:val="20"/>
          <w:lang w:val="en-US"/>
        </w:rPr>
        <w:t xml:space="preserve">(dot11TxPowerLevelExtended)/2” to “1 to </w:t>
      </w:r>
      <w:r w:rsidR="00DE39F5" w:rsidRPr="00DE39F5">
        <w:rPr>
          <w:i/>
          <w:iCs/>
          <w:sz w:val="20"/>
          <w:lang w:val="en-US"/>
        </w:rPr>
        <w:t>N</w:t>
      </w:r>
      <w:r w:rsidR="00DE39F5">
        <w:rPr>
          <w:sz w:val="20"/>
          <w:lang w:val="en-US"/>
        </w:rPr>
        <w:t>/2</w:t>
      </w:r>
      <w:r w:rsidR="00AE5AB9">
        <w:rPr>
          <w:sz w:val="20"/>
          <w:lang w:val="en-US"/>
        </w:rPr>
        <w:t>,</w:t>
      </w:r>
      <w:r w:rsidR="00DE39F5">
        <w:rPr>
          <w:sz w:val="20"/>
          <w:lang w:val="en-US"/>
        </w:rPr>
        <w:t xml:space="preserve"> where </w:t>
      </w:r>
      <w:r w:rsidR="00DE39F5">
        <w:rPr>
          <w:i/>
          <w:iCs/>
          <w:sz w:val="20"/>
          <w:lang w:val="en-US"/>
        </w:rPr>
        <w:t>N</w:t>
      </w:r>
      <w:r w:rsidR="00DE39F5">
        <w:rPr>
          <w:sz w:val="20"/>
          <w:lang w:val="en-US"/>
        </w:rPr>
        <w:t xml:space="preserve"> is the number of octets in dot11TxPowerLevelExtended”.</w:t>
      </w:r>
    </w:p>
    <w:p w14:paraId="1C51E74A" w14:textId="7DC5A982" w:rsidR="00303477" w:rsidRDefault="00303477" w:rsidP="00D37F44">
      <w:pPr>
        <w:rPr>
          <w:sz w:val="20"/>
          <w:lang w:val="en-US"/>
        </w:rPr>
      </w:pPr>
    </w:p>
    <w:p w14:paraId="2304CE13" w14:textId="77777777" w:rsidR="005209FE" w:rsidRDefault="005209FE" w:rsidP="00D37F44">
      <w:pPr>
        <w:rPr>
          <w:sz w:val="20"/>
          <w:lang w:val="en-US"/>
        </w:rPr>
      </w:pPr>
    </w:p>
    <w:p w14:paraId="3FF75EEB" w14:textId="397D2963" w:rsidR="00ED6ACA" w:rsidRDefault="00ED6ACA" w:rsidP="00ED6ACA">
      <w:pPr>
        <w:pStyle w:val="Heading1"/>
      </w:pPr>
      <w:r>
        <w:t>CID 4604</w:t>
      </w:r>
    </w:p>
    <w:p w14:paraId="100127DA" w14:textId="77777777" w:rsidR="00ED6ACA" w:rsidRDefault="00ED6ACA" w:rsidP="00ED6ACA">
      <w:pPr>
        <w:jc w:val="both"/>
        <w:rPr>
          <w:sz w:val="22"/>
          <w:szCs w:val="22"/>
          <w:lang w:val="en-US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39"/>
        <w:gridCol w:w="1329"/>
        <w:gridCol w:w="1161"/>
        <w:gridCol w:w="3595"/>
        <w:gridCol w:w="3094"/>
      </w:tblGrid>
      <w:tr w:rsidR="00ED6ACA" w:rsidRPr="009522BD" w14:paraId="60432CAC" w14:textId="77777777" w:rsidTr="00C46FB5">
        <w:trPr>
          <w:trHeight w:val="278"/>
        </w:trPr>
        <w:tc>
          <w:tcPr>
            <w:tcW w:w="739" w:type="dxa"/>
            <w:hideMark/>
          </w:tcPr>
          <w:p w14:paraId="17629ECE" w14:textId="77777777" w:rsidR="00ED6ACA" w:rsidRPr="009522BD" w:rsidRDefault="00ED6ACA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329" w:type="dxa"/>
            <w:hideMark/>
          </w:tcPr>
          <w:p w14:paraId="3D72F8B0" w14:textId="77777777" w:rsidR="00ED6ACA" w:rsidRPr="009522BD" w:rsidRDefault="00ED6ACA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7EBB4616" w14:textId="77777777" w:rsidR="00ED6ACA" w:rsidRPr="009522BD" w:rsidRDefault="00ED6ACA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  <w:proofErr w:type="spellEnd"/>
          </w:p>
        </w:tc>
        <w:tc>
          <w:tcPr>
            <w:tcW w:w="3595" w:type="dxa"/>
            <w:hideMark/>
          </w:tcPr>
          <w:p w14:paraId="717CA523" w14:textId="77777777" w:rsidR="00ED6ACA" w:rsidRPr="009522BD" w:rsidRDefault="00ED6ACA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3094" w:type="dxa"/>
            <w:hideMark/>
          </w:tcPr>
          <w:p w14:paraId="55D82653" w14:textId="77777777" w:rsidR="00ED6ACA" w:rsidRPr="009522BD" w:rsidRDefault="00ED6ACA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</w:tr>
      <w:tr w:rsidR="001F1415" w:rsidRPr="009522BD" w14:paraId="2733EAAF" w14:textId="77777777" w:rsidTr="00C46FB5">
        <w:trPr>
          <w:trHeight w:val="278"/>
        </w:trPr>
        <w:tc>
          <w:tcPr>
            <w:tcW w:w="739" w:type="dxa"/>
          </w:tcPr>
          <w:p w14:paraId="0C159941" w14:textId="789E527A" w:rsidR="001F1415" w:rsidRDefault="001F1415" w:rsidP="001F1415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lastRenderedPageBreak/>
              <w:t>4604</w:t>
            </w:r>
          </w:p>
        </w:tc>
        <w:tc>
          <w:tcPr>
            <w:tcW w:w="1329" w:type="dxa"/>
          </w:tcPr>
          <w:p w14:paraId="33A51321" w14:textId="6C701CE8" w:rsidR="001F1415" w:rsidRPr="004C3B9A" w:rsidRDefault="001F1415" w:rsidP="001F1415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21.3.6</w:t>
            </w:r>
          </w:p>
        </w:tc>
        <w:tc>
          <w:tcPr>
            <w:tcW w:w="1161" w:type="dxa"/>
          </w:tcPr>
          <w:p w14:paraId="5EDB9B86" w14:textId="768700CD" w:rsidR="001F1415" w:rsidRPr="004C3B9A" w:rsidRDefault="001F1415" w:rsidP="001F1415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3175.8</w:t>
            </w:r>
          </w:p>
        </w:tc>
        <w:tc>
          <w:tcPr>
            <w:tcW w:w="3595" w:type="dxa"/>
          </w:tcPr>
          <w:p w14:paraId="29EA48E9" w14:textId="41CF0247" w:rsidR="001F1415" w:rsidRDefault="001F1415" w:rsidP="001F141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"For a VHT MU PPDU, NDBPS is undefined" -- so NDBPS only applies to HE SU PPDUs, so u will always be 0, so there is no point </w:t>
            </w:r>
            <w:proofErr w:type="spellStart"/>
            <w:r>
              <w:rPr>
                <w:rFonts w:ascii="Arial" w:hAnsi="Arial" w:cs="Arial"/>
                <w:sz w:val="20"/>
              </w:rPr>
              <w:t>definining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NDBPS,u</w:t>
            </w:r>
            <w:proofErr w:type="spellEnd"/>
          </w:p>
        </w:tc>
        <w:tc>
          <w:tcPr>
            <w:tcW w:w="3094" w:type="dxa"/>
          </w:tcPr>
          <w:p w14:paraId="1BFBD555" w14:textId="6C77BC72" w:rsidR="001F1415" w:rsidRDefault="001F1415" w:rsidP="001F141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Delete </w:t>
            </w:r>
            <w:proofErr w:type="spellStart"/>
            <w:r>
              <w:rPr>
                <w:rFonts w:ascii="Arial" w:hAnsi="Arial" w:cs="Arial"/>
                <w:sz w:val="20"/>
              </w:rPr>
              <w:t>NDBPS,u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from Table 21-6</w:t>
            </w:r>
          </w:p>
        </w:tc>
      </w:tr>
    </w:tbl>
    <w:p w14:paraId="0DBEF606" w14:textId="77777777" w:rsidR="00ED6ACA" w:rsidRDefault="00ED6ACA" w:rsidP="00ED6ACA">
      <w:pPr>
        <w:jc w:val="both"/>
        <w:rPr>
          <w:sz w:val="22"/>
          <w:szCs w:val="22"/>
        </w:rPr>
      </w:pPr>
    </w:p>
    <w:p w14:paraId="71F0EB5D" w14:textId="77777777" w:rsidR="00ED6ACA" w:rsidRDefault="00ED6ACA" w:rsidP="00ED6ACA">
      <w:pPr>
        <w:jc w:val="both"/>
        <w:rPr>
          <w:sz w:val="22"/>
          <w:szCs w:val="22"/>
        </w:rPr>
      </w:pPr>
      <w:r>
        <w:rPr>
          <w:b/>
          <w:sz w:val="28"/>
          <w:szCs w:val="22"/>
          <w:u w:val="single"/>
        </w:rPr>
        <w:t>Discussion</w:t>
      </w:r>
    </w:p>
    <w:p w14:paraId="42824EEA" w14:textId="77777777" w:rsidR="00ED6ACA" w:rsidRDefault="00ED6ACA" w:rsidP="00ED6ACA">
      <w:pPr>
        <w:jc w:val="both"/>
        <w:rPr>
          <w:sz w:val="22"/>
          <w:szCs w:val="22"/>
        </w:rPr>
      </w:pPr>
    </w:p>
    <w:p w14:paraId="1C1A31DD" w14:textId="259DC3A8" w:rsidR="00ED6ACA" w:rsidRDefault="00ED6ACA" w:rsidP="00ED6ACA">
      <w:pPr>
        <w:jc w:val="both"/>
        <w:rPr>
          <w:sz w:val="22"/>
          <w:szCs w:val="22"/>
        </w:rPr>
      </w:pPr>
      <w:r>
        <w:rPr>
          <w:sz w:val="22"/>
          <w:szCs w:val="22"/>
        </w:rPr>
        <w:t>D3.2 P3</w:t>
      </w:r>
      <w:r w:rsidR="009B596B">
        <w:rPr>
          <w:sz w:val="22"/>
          <w:szCs w:val="22"/>
        </w:rPr>
        <w:t>163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ED6ACA" w14:paraId="4035F21F" w14:textId="77777777" w:rsidTr="00C46FB5">
        <w:tc>
          <w:tcPr>
            <w:tcW w:w="10080" w:type="dxa"/>
          </w:tcPr>
          <w:p w14:paraId="33F7B05F" w14:textId="10AA82A1" w:rsidR="00ED6ACA" w:rsidRDefault="009B596B" w:rsidP="00C46FB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78621EBF" wp14:editId="6742716E">
                  <wp:extent cx="6263640" cy="1457960"/>
                  <wp:effectExtent l="0" t="0" r="3810" b="889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457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965F48" w14:textId="77777777" w:rsidR="00ED6ACA" w:rsidRDefault="00ED6ACA" w:rsidP="00ED6ACA">
      <w:pPr>
        <w:rPr>
          <w:sz w:val="20"/>
          <w:lang w:val="en-US"/>
        </w:rPr>
      </w:pPr>
    </w:p>
    <w:p w14:paraId="53D24D0F" w14:textId="1E5B2645" w:rsidR="00ED6ACA" w:rsidRDefault="009B596B" w:rsidP="00ED6ACA">
      <w:pPr>
        <w:rPr>
          <w:sz w:val="20"/>
        </w:rPr>
      </w:pPr>
      <w:r>
        <w:rPr>
          <w:sz w:val="20"/>
        </w:rPr>
        <w:t xml:space="preserve">Note </w:t>
      </w:r>
      <w:r w:rsidR="00885A77">
        <w:rPr>
          <w:sz w:val="20"/>
        </w:rPr>
        <w:t xml:space="preserve">that </w:t>
      </w:r>
      <w:proofErr w:type="spellStart"/>
      <w:r w:rsidR="00885A77">
        <w:rPr>
          <w:sz w:val="20"/>
        </w:rPr>
        <w:t>N_DBPS,u</w:t>
      </w:r>
      <w:proofErr w:type="spellEnd"/>
      <w:r w:rsidR="00885A77">
        <w:rPr>
          <w:sz w:val="20"/>
        </w:rPr>
        <w:t xml:space="preserve"> is used </w:t>
      </w:r>
      <w:r w:rsidR="00FA7113">
        <w:rPr>
          <w:sz w:val="20"/>
        </w:rPr>
        <w:t>in 21.5.</w:t>
      </w:r>
    </w:p>
    <w:p w14:paraId="29D7E1E9" w14:textId="139F4559" w:rsidR="00FA7113" w:rsidRDefault="00FA7113" w:rsidP="00ED6ACA">
      <w:pPr>
        <w:rPr>
          <w:sz w:val="20"/>
        </w:rPr>
      </w:pPr>
      <w:r>
        <w:rPr>
          <w:sz w:val="20"/>
        </w:rPr>
        <w:t>P3243: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FA7113" w14:paraId="40E53548" w14:textId="77777777" w:rsidTr="00FA7113">
        <w:tc>
          <w:tcPr>
            <w:tcW w:w="10080" w:type="dxa"/>
          </w:tcPr>
          <w:p w14:paraId="3D1FBC33" w14:textId="77777777" w:rsidR="00FA7113" w:rsidRDefault="00FA7113" w:rsidP="00ED6ACA">
            <w:pPr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742576E0" wp14:editId="5C4E52E1">
                  <wp:extent cx="6263640" cy="2667000"/>
                  <wp:effectExtent l="0" t="0" r="381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266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97E2D1" w14:textId="62B10BD4" w:rsidR="00FA7113" w:rsidRDefault="00FA7113" w:rsidP="00ED6ACA">
            <w:pPr>
              <w:rPr>
                <w:sz w:val="20"/>
              </w:rPr>
            </w:pPr>
          </w:p>
        </w:tc>
      </w:tr>
    </w:tbl>
    <w:p w14:paraId="60343063" w14:textId="77777777" w:rsidR="00FA7113" w:rsidRDefault="00FA7113" w:rsidP="00ED6ACA">
      <w:pPr>
        <w:rPr>
          <w:sz w:val="20"/>
        </w:rPr>
      </w:pPr>
    </w:p>
    <w:p w14:paraId="45E314B0" w14:textId="77777777" w:rsidR="00ED6ACA" w:rsidRPr="006B23C4" w:rsidRDefault="00ED6ACA" w:rsidP="00ED6ACA">
      <w:pPr>
        <w:rPr>
          <w:sz w:val="20"/>
        </w:rPr>
      </w:pPr>
    </w:p>
    <w:p w14:paraId="339D6E6B" w14:textId="77777777" w:rsidR="00ED6ACA" w:rsidRDefault="00ED6ACA" w:rsidP="00ED6ACA">
      <w:pPr>
        <w:rPr>
          <w:sz w:val="20"/>
          <w:lang w:val="en-US"/>
        </w:rPr>
      </w:pPr>
    </w:p>
    <w:p w14:paraId="39A1C77A" w14:textId="1C347038" w:rsidR="00ED6ACA" w:rsidRPr="00157CCC" w:rsidRDefault="00ED6ACA" w:rsidP="00ED6ACA">
      <w:pPr>
        <w:jc w:val="both"/>
        <w:rPr>
          <w:sz w:val="28"/>
          <w:szCs w:val="22"/>
        </w:rPr>
      </w:pPr>
      <w:r>
        <w:rPr>
          <w:b/>
          <w:sz w:val="28"/>
          <w:szCs w:val="22"/>
          <w:u w:val="single"/>
        </w:rPr>
        <w:t xml:space="preserve">Proposed Resolution: CID </w:t>
      </w:r>
      <w:r w:rsidR="00FE7542">
        <w:rPr>
          <w:b/>
          <w:sz w:val="28"/>
          <w:szCs w:val="22"/>
          <w:u w:val="single"/>
        </w:rPr>
        <w:t>4604</w:t>
      </w:r>
    </w:p>
    <w:p w14:paraId="0E6E6D8A" w14:textId="35C6EE06" w:rsidR="00ED6ACA" w:rsidRDefault="00FE7542" w:rsidP="00ED6AC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Rejected</w:t>
      </w:r>
      <w:r w:rsidR="00ED6ACA" w:rsidRPr="00157CCC">
        <w:rPr>
          <w:sz w:val="22"/>
          <w:szCs w:val="22"/>
        </w:rPr>
        <w:t>.</w:t>
      </w:r>
    </w:p>
    <w:p w14:paraId="0C2D4687" w14:textId="7D211A9E" w:rsidR="00ED6ACA" w:rsidRDefault="00DA0303" w:rsidP="00437905">
      <w:pPr>
        <w:rPr>
          <w:sz w:val="20"/>
          <w:lang w:val="en-US"/>
        </w:rPr>
      </w:pPr>
      <w:r>
        <w:rPr>
          <w:sz w:val="20"/>
          <w:lang w:val="en-US"/>
        </w:rPr>
        <w:t xml:space="preserve">In VHT MU, each user can have different number of data bits per symbol, thus </w:t>
      </w:r>
      <w:proofErr w:type="spellStart"/>
      <w:r w:rsidR="002135FE">
        <w:rPr>
          <w:sz w:val="20"/>
          <w:lang w:val="en-US"/>
        </w:rPr>
        <w:t>N_DBPS,u</w:t>
      </w:r>
      <w:proofErr w:type="spellEnd"/>
      <w:r w:rsidR="002135FE">
        <w:rPr>
          <w:sz w:val="20"/>
          <w:lang w:val="en-US"/>
        </w:rPr>
        <w:t xml:space="preserve"> with the subscript “u” is appropriate.  And </w:t>
      </w:r>
      <w:proofErr w:type="spellStart"/>
      <w:r w:rsidR="00FE7542">
        <w:rPr>
          <w:sz w:val="20"/>
          <w:lang w:val="en-US"/>
        </w:rPr>
        <w:t>N_DBPS</w:t>
      </w:r>
      <w:r w:rsidR="00EE5FD1">
        <w:rPr>
          <w:sz w:val="20"/>
          <w:lang w:val="en-US"/>
        </w:rPr>
        <w:t>,u</w:t>
      </w:r>
      <w:proofErr w:type="spellEnd"/>
      <w:r w:rsidR="00EE5FD1">
        <w:rPr>
          <w:sz w:val="20"/>
          <w:lang w:val="en-US"/>
        </w:rPr>
        <w:t xml:space="preserve"> is used </w:t>
      </w:r>
      <w:r w:rsidR="002135FE">
        <w:rPr>
          <w:sz w:val="20"/>
          <w:lang w:val="en-US"/>
        </w:rPr>
        <w:t>in</w:t>
      </w:r>
      <w:r w:rsidR="00EE5FD1">
        <w:rPr>
          <w:sz w:val="20"/>
          <w:lang w:val="en-US"/>
        </w:rPr>
        <w:t xml:space="preserve"> D3.2 P3243L28.</w:t>
      </w:r>
    </w:p>
    <w:p w14:paraId="2607A4D3" w14:textId="0E4AEED3" w:rsidR="00EE5FD1" w:rsidRDefault="00EE5FD1" w:rsidP="00437905">
      <w:pPr>
        <w:rPr>
          <w:sz w:val="20"/>
          <w:lang w:val="en-US"/>
        </w:rPr>
      </w:pPr>
    </w:p>
    <w:p w14:paraId="6BB8C2A8" w14:textId="2A10951A" w:rsidR="00EE5FD1" w:rsidRDefault="00EE5FD1" w:rsidP="00437905">
      <w:pPr>
        <w:rPr>
          <w:sz w:val="20"/>
          <w:lang w:val="en-US"/>
        </w:rPr>
      </w:pPr>
    </w:p>
    <w:p w14:paraId="5934D9D7" w14:textId="77777777" w:rsidR="00EE5FD1" w:rsidRDefault="00EE5FD1" w:rsidP="00437905">
      <w:pPr>
        <w:rPr>
          <w:sz w:val="20"/>
          <w:lang w:val="en-US"/>
        </w:rPr>
      </w:pPr>
    </w:p>
    <w:p w14:paraId="2684B5A3" w14:textId="4DB31F2D" w:rsidR="00981731" w:rsidRDefault="00981731" w:rsidP="00981731">
      <w:pPr>
        <w:pStyle w:val="Heading1"/>
      </w:pPr>
      <w:r>
        <w:t>CID 4022</w:t>
      </w:r>
    </w:p>
    <w:p w14:paraId="4C3905F5" w14:textId="77777777" w:rsidR="00981731" w:rsidRDefault="00981731" w:rsidP="00981731">
      <w:pPr>
        <w:jc w:val="both"/>
        <w:rPr>
          <w:sz w:val="22"/>
          <w:szCs w:val="22"/>
          <w:lang w:val="en-US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39"/>
        <w:gridCol w:w="1329"/>
        <w:gridCol w:w="1161"/>
        <w:gridCol w:w="3595"/>
        <w:gridCol w:w="3094"/>
      </w:tblGrid>
      <w:tr w:rsidR="00981731" w:rsidRPr="009522BD" w14:paraId="5863A5A9" w14:textId="77777777" w:rsidTr="00C46FB5">
        <w:trPr>
          <w:trHeight w:val="278"/>
        </w:trPr>
        <w:tc>
          <w:tcPr>
            <w:tcW w:w="739" w:type="dxa"/>
            <w:hideMark/>
          </w:tcPr>
          <w:p w14:paraId="42A65661" w14:textId="77777777" w:rsidR="00981731" w:rsidRPr="009522BD" w:rsidRDefault="00981731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329" w:type="dxa"/>
            <w:hideMark/>
          </w:tcPr>
          <w:p w14:paraId="024CA0EE" w14:textId="77777777" w:rsidR="00981731" w:rsidRPr="009522BD" w:rsidRDefault="00981731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50C68E32" w14:textId="77777777" w:rsidR="00981731" w:rsidRPr="009522BD" w:rsidRDefault="00981731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  <w:proofErr w:type="spellEnd"/>
          </w:p>
        </w:tc>
        <w:tc>
          <w:tcPr>
            <w:tcW w:w="3595" w:type="dxa"/>
            <w:hideMark/>
          </w:tcPr>
          <w:p w14:paraId="6C49F5CC" w14:textId="77777777" w:rsidR="00981731" w:rsidRPr="009522BD" w:rsidRDefault="00981731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3094" w:type="dxa"/>
            <w:hideMark/>
          </w:tcPr>
          <w:p w14:paraId="6C677796" w14:textId="77777777" w:rsidR="00981731" w:rsidRPr="009522BD" w:rsidRDefault="00981731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</w:tr>
      <w:tr w:rsidR="00D73B54" w:rsidRPr="009522BD" w14:paraId="322904EA" w14:textId="77777777" w:rsidTr="00C46FB5">
        <w:trPr>
          <w:trHeight w:val="278"/>
        </w:trPr>
        <w:tc>
          <w:tcPr>
            <w:tcW w:w="739" w:type="dxa"/>
          </w:tcPr>
          <w:p w14:paraId="01D71B17" w14:textId="39402C5F" w:rsidR="00D73B54" w:rsidRDefault="00D73B54" w:rsidP="00D73B54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4022</w:t>
            </w:r>
          </w:p>
        </w:tc>
        <w:tc>
          <w:tcPr>
            <w:tcW w:w="1329" w:type="dxa"/>
          </w:tcPr>
          <w:p w14:paraId="3436FAE7" w14:textId="36770E86" w:rsidR="00D73B54" w:rsidRPr="004C3B9A" w:rsidRDefault="00D73B54" w:rsidP="00D73B54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21.3.8.2.2</w:t>
            </w:r>
          </w:p>
        </w:tc>
        <w:tc>
          <w:tcPr>
            <w:tcW w:w="1161" w:type="dxa"/>
          </w:tcPr>
          <w:p w14:paraId="3C443694" w14:textId="1D70E8BD" w:rsidR="00D73B54" w:rsidRPr="004C3B9A" w:rsidRDefault="00D73B54" w:rsidP="00D73B54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3185.12</w:t>
            </w:r>
          </w:p>
        </w:tc>
        <w:tc>
          <w:tcPr>
            <w:tcW w:w="3595" w:type="dxa"/>
          </w:tcPr>
          <w:p w14:paraId="1FEEA143" w14:textId="53FF1797" w:rsidR="00D73B54" w:rsidRDefault="00D73B54" w:rsidP="00D73B5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For CBW20, N_SR is 28.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lastRenderedPageBreak/>
              <w:t xml:space="preserve">And, </w:t>
            </w:r>
            <w:proofErr w:type="spellStart"/>
            <w:r>
              <w:rPr>
                <w:rFonts w:ascii="Arial" w:hAnsi="Arial" w:cs="Arial"/>
                <w:sz w:val="20"/>
              </w:rPr>
              <w:t>Sk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for CBW20 refers Equation 19-8.</w:t>
            </w:r>
            <w:r>
              <w:rPr>
                <w:rFonts w:ascii="Arial" w:hAnsi="Arial" w:cs="Arial"/>
                <w:sz w:val="20"/>
              </w:rPr>
              <w:br/>
              <w:t xml:space="preserve">But, </w:t>
            </w:r>
            <w:proofErr w:type="spellStart"/>
            <w:r>
              <w:rPr>
                <w:rFonts w:ascii="Arial" w:hAnsi="Arial" w:cs="Arial"/>
                <w:sz w:val="20"/>
              </w:rPr>
              <w:t>Sk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in 19-8 is specifying {-26,26}.</w:t>
            </w:r>
            <w:r>
              <w:rPr>
                <w:rFonts w:ascii="Arial" w:hAnsi="Arial" w:cs="Arial"/>
                <w:sz w:val="20"/>
              </w:rPr>
              <w:br/>
              <w:t>Values for -28, -27, 27, and 28 are not defined.</w:t>
            </w:r>
          </w:p>
        </w:tc>
        <w:tc>
          <w:tcPr>
            <w:tcW w:w="3094" w:type="dxa"/>
          </w:tcPr>
          <w:p w14:paraId="20AD447C" w14:textId="2AD845EF" w:rsidR="00D73B54" w:rsidRDefault="00D73B54" w:rsidP="00D73B5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 xml:space="preserve">Please define </w:t>
            </w:r>
            <w:proofErr w:type="spellStart"/>
            <w:r>
              <w:rPr>
                <w:rFonts w:ascii="Arial" w:hAnsi="Arial" w:cs="Arial"/>
                <w:sz w:val="20"/>
              </w:rPr>
              <w:t>Sk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for -28, -27, </w:t>
            </w:r>
            <w:r>
              <w:rPr>
                <w:rFonts w:ascii="Arial" w:hAnsi="Arial" w:cs="Arial"/>
                <w:sz w:val="20"/>
              </w:rPr>
              <w:lastRenderedPageBreak/>
              <w:t>27, and 28.</w:t>
            </w:r>
          </w:p>
        </w:tc>
      </w:tr>
    </w:tbl>
    <w:p w14:paraId="6AAE63DD" w14:textId="77777777" w:rsidR="00981731" w:rsidRDefault="00981731" w:rsidP="00981731">
      <w:pPr>
        <w:jc w:val="both"/>
        <w:rPr>
          <w:sz w:val="22"/>
          <w:szCs w:val="22"/>
        </w:rPr>
      </w:pPr>
    </w:p>
    <w:p w14:paraId="3F3A13D7" w14:textId="6010E9C6" w:rsidR="00981731" w:rsidRDefault="001D5637" w:rsidP="00981731">
      <w:pPr>
        <w:jc w:val="both"/>
        <w:rPr>
          <w:sz w:val="22"/>
          <w:szCs w:val="22"/>
        </w:rPr>
      </w:pPr>
      <w:r>
        <w:rPr>
          <w:b/>
          <w:sz w:val="28"/>
          <w:szCs w:val="22"/>
          <w:u w:val="single"/>
        </w:rPr>
        <w:t>Background</w:t>
      </w:r>
    </w:p>
    <w:p w14:paraId="3217F0EE" w14:textId="77777777" w:rsidR="00981731" w:rsidRDefault="00981731" w:rsidP="00981731">
      <w:pPr>
        <w:jc w:val="both"/>
        <w:rPr>
          <w:sz w:val="22"/>
          <w:szCs w:val="22"/>
        </w:rPr>
      </w:pPr>
    </w:p>
    <w:p w14:paraId="5B829B6C" w14:textId="7A0ABF4A" w:rsidR="00981731" w:rsidRDefault="00981731" w:rsidP="0098173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D3.2 </w:t>
      </w:r>
      <w:r w:rsidR="00EA19CA">
        <w:rPr>
          <w:sz w:val="22"/>
          <w:szCs w:val="22"/>
        </w:rPr>
        <w:t>P317</w:t>
      </w:r>
      <w:r w:rsidR="00602976">
        <w:rPr>
          <w:sz w:val="22"/>
          <w:szCs w:val="22"/>
        </w:rPr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981731" w14:paraId="31B2A2A2" w14:textId="77777777" w:rsidTr="00C46FB5">
        <w:tc>
          <w:tcPr>
            <w:tcW w:w="10080" w:type="dxa"/>
          </w:tcPr>
          <w:p w14:paraId="3C916A95" w14:textId="14A4FCFB" w:rsidR="00981731" w:rsidRDefault="008350F7" w:rsidP="00C46FB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1889F071" wp14:editId="7ED9EEEC">
                  <wp:extent cx="6263640" cy="1062990"/>
                  <wp:effectExtent l="0" t="0" r="3810" b="381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062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15E5C9" w14:textId="77777777" w:rsidR="00981731" w:rsidRDefault="00981731" w:rsidP="00981731">
      <w:pPr>
        <w:rPr>
          <w:sz w:val="20"/>
          <w:lang w:val="en-US"/>
        </w:rPr>
      </w:pPr>
    </w:p>
    <w:p w14:paraId="372D007C" w14:textId="5083AA00" w:rsidR="00981731" w:rsidRDefault="00981731" w:rsidP="00981731">
      <w:pPr>
        <w:jc w:val="both"/>
        <w:rPr>
          <w:sz w:val="22"/>
          <w:szCs w:val="22"/>
        </w:rPr>
      </w:pPr>
      <w:r>
        <w:rPr>
          <w:sz w:val="22"/>
          <w:szCs w:val="22"/>
        </w:rPr>
        <w:t>D3.2 P</w:t>
      </w:r>
      <w:r w:rsidR="00CC2E58">
        <w:rPr>
          <w:sz w:val="22"/>
          <w:szCs w:val="22"/>
        </w:rPr>
        <w:t>2999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981731" w14:paraId="2CAA1BF9" w14:textId="77777777" w:rsidTr="00C46FB5">
        <w:tc>
          <w:tcPr>
            <w:tcW w:w="10080" w:type="dxa"/>
          </w:tcPr>
          <w:p w14:paraId="54787840" w14:textId="51641F81" w:rsidR="00981731" w:rsidRDefault="009A1229" w:rsidP="00C46FB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919674A" wp14:editId="2E9C4A0A">
                  <wp:extent cx="6263640" cy="1483360"/>
                  <wp:effectExtent l="0" t="0" r="3810" b="254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483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FFE871" w14:textId="77777777" w:rsidR="00981731" w:rsidRDefault="00981731" w:rsidP="00981731">
      <w:pPr>
        <w:rPr>
          <w:sz w:val="20"/>
          <w:lang w:val="en-US"/>
        </w:rPr>
      </w:pPr>
    </w:p>
    <w:p w14:paraId="3884E761" w14:textId="2297882A" w:rsidR="00981731" w:rsidRDefault="00981731" w:rsidP="00981731">
      <w:pPr>
        <w:jc w:val="both"/>
        <w:rPr>
          <w:sz w:val="22"/>
          <w:szCs w:val="22"/>
        </w:rPr>
      </w:pPr>
      <w:r>
        <w:rPr>
          <w:sz w:val="22"/>
          <w:szCs w:val="22"/>
        </w:rPr>
        <w:t>D3.2 P3</w:t>
      </w:r>
      <w:r w:rsidR="00EA19CA">
        <w:rPr>
          <w:sz w:val="22"/>
          <w:szCs w:val="22"/>
        </w:rPr>
        <w:t>173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981731" w14:paraId="5EBF1FB8" w14:textId="77777777" w:rsidTr="00C46FB5">
        <w:tc>
          <w:tcPr>
            <w:tcW w:w="10080" w:type="dxa"/>
          </w:tcPr>
          <w:p w14:paraId="74C05F2C" w14:textId="77777777" w:rsidR="00981731" w:rsidRDefault="00D92F9C" w:rsidP="00C46FB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3FF5886B" wp14:editId="497F3C66">
                  <wp:extent cx="6263640" cy="789305"/>
                  <wp:effectExtent l="0" t="0" r="381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789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81FC76" w14:textId="77C25193" w:rsidR="005E72FC" w:rsidRDefault="005E72FC" w:rsidP="00C46FB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</w:p>
        </w:tc>
      </w:tr>
    </w:tbl>
    <w:p w14:paraId="6530C26A" w14:textId="6E550B68" w:rsidR="00981731" w:rsidRDefault="00981731" w:rsidP="00981731">
      <w:pPr>
        <w:rPr>
          <w:sz w:val="20"/>
          <w:lang w:val="en-US"/>
        </w:rPr>
      </w:pPr>
    </w:p>
    <w:p w14:paraId="4FA3840D" w14:textId="3935F1B1" w:rsidR="00AF5C08" w:rsidRDefault="00AF5C08" w:rsidP="00981731">
      <w:pPr>
        <w:rPr>
          <w:sz w:val="20"/>
          <w:lang w:val="en-US"/>
        </w:rPr>
      </w:pPr>
      <w:r>
        <w:rPr>
          <w:sz w:val="20"/>
          <w:lang w:val="en-US"/>
        </w:rPr>
        <w:t>P3.2</w:t>
      </w:r>
      <w:r w:rsidR="0043013B">
        <w:rPr>
          <w:sz w:val="20"/>
          <w:lang w:val="en-US"/>
        </w:rPr>
        <w:t xml:space="preserve"> P3161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AF5C08" w14:paraId="474F17FB" w14:textId="77777777" w:rsidTr="00AF5C08">
        <w:tc>
          <w:tcPr>
            <w:tcW w:w="10080" w:type="dxa"/>
          </w:tcPr>
          <w:p w14:paraId="47D8129E" w14:textId="4D9ADA3F" w:rsidR="00AF5C08" w:rsidRDefault="00AF5C08" w:rsidP="00981731">
            <w:pPr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48B38E69" wp14:editId="2B6B1EB9">
                  <wp:extent cx="6263640" cy="2749550"/>
                  <wp:effectExtent l="0" t="0" r="381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274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93419C" w14:textId="77777777" w:rsidR="00AF5C08" w:rsidRDefault="00AF5C08" w:rsidP="00981731">
      <w:pPr>
        <w:rPr>
          <w:sz w:val="20"/>
          <w:lang w:val="en-US"/>
        </w:rPr>
      </w:pPr>
    </w:p>
    <w:p w14:paraId="21AB45B5" w14:textId="7A198B7B" w:rsidR="00981731" w:rsidRDefault="00CD5474" w:rsidP="00981731">
      <w:pPr>
        <w:rPr>
          <w:sz w:val="20"/>
        </w:rPr>
      </w:pPr>
      <w:r>
        <w:rPr>
          <w:sz w:val="20"/>
        </w:rPr>
        <w:t>Note t</w:t>
      </w:r>
      <w:r w:rsidR="00A61854">
        <w:rPr>
          <w:sz w:val="20"/>
        </w:rPr>
        <w:t>hat L-SIG and VHT-SIG-A uses summation over +-26, not +-N_SR to avoid the same issue.</w:t>
      </w:r>
    </w:p>
    <w:p w14:paraId="4108E485" w14:textId="0D339F75" w:rsidR="00A61854" w:rsidRDefault="00A61854" w:rsidP="00981731">
      <w:pPr>
        <w:rPr>
          <w:sz w:val="20"/>
        </w:rPr>
      </w:pPr>
    </w:p>
    <w:p w14:paraId="1078F684" w14:textId="1048F236" w:rsidR="00A61854" w:rsidRDefault="00A61854" w:rsidP="00981731">
      <w:pPr>
        <w:rPr>
          <w:sz w:val="20"/>
        </w:rPr>
      </w:pPr>
      <w:r>
        <w:rPr>
          <w:sz w:val="20"/>
        </w:rPr>
        <w:t>D3.2 P</w:t>
      </w:r>
      <w:r w:rsidR="001F2656">
        <w:rPr>
          <w:sz w:val="20"/>
        </w:rPr>
        <w:t>31</w:t>
      </w:r>
      <w:r w:rsidR="00F76D1A">
        <w:rPr>
          <w:sz w:val="20"/>
        </w:rPr>
        <w:t>74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1F2656" w14:paraId="37F3AE72" w14:textId="77777777" w:rsidTr="001F2656">
        <w:tc>
          <w:tcPr>
            <w:tcW w:w="10080" w:type="dxa"/>
          </w:tcPr>
          <w:p w14:paraId="076E926A" w14:textId="2BE68AAE" w:rsidR="001F2656" w:rsidRDefault="001F2656" w:rsidP="00981731">
            <w:pPr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46630EC0" wp14:editId="6139B7E9">
                  <wp:extent cx="6263640" cy="1125220"/>
                  <wp:effectExtent l="0" t="0" r="381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125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143948" w14:textId="77777777" w:rsidR="001F2656" w:rsidRDefault="001F2656" w:rsidP="00981731">
      <w:pPr>
        <w:rPr>
          <w:sz w:val="20"/>
        </w:rPr>
      </w:pPr>
    </w:p>
    <w:p w14:paraId="47EF47EF" w14:textId="41A7725E" w:rsidR="005C4EC3" w:rsidRDefault="005C4EC3" w:rsidP="00981731">
      <w:pPr>
        <w:rPr>
          <w:sz w:val="20"/>
        </w:rPr>
      </w:pPr>
    </w:p>
    <w:p w14:paraId="4FDB521F" w14:textId="52699D00" w:rsidR="005C4EC3" w:rsidRDefault="005C4EC3" w:rsidP="00981731">
      <w:pPr>
        <w:rPr>
          <w:sz w:val="20"/>
        </w:rPr>
      </w:pPr>
      <w:r>
        <w:rPr>
          <w:sz w:val="20"/>
        </w:rPr>
        <w:t>D3.2 P31</w:t>
      </w:r>
      <w:r w:rsidR="002516F7">
        <w:rPr>
          <w:sz w:val="20"/>
        </w:rPr>
        <w:t>77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5C4EC3" w14:paraId="0A4DF228" w14:textId="77777777" w:rsidTr="005C4EC3">
        <w:tc>
          <w:tcPr>
            <w:tcW w:w="10080" w:type="dxa"/>
          </w:tcPr>
          <w:p w14:paraId="77F843CC" w14:textId="2EB67C7D" w:rsidR="00F56ADF" w:rsidRDefault="002516F7" w:rsidP="002516F7">
            <w:pPr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4BF0B89D" wp14:editId="6CE74D2D">
                  <wp:extent cx="6263640" cy="1656715"/>
                  <wp:effectExtent l="0" t="0" r="3810" b="635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656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F6CF7B" w14:textId="0D99B3B3" w:rsidR="005C4EC3" w:rsidRDefault="005C4EC3" w:rsidP="00981731">
      <w:pPr>
        <w:rPr>
          <w:sz w:val="20"/>
        </w:rPr>
      </w:pPr>
    </w:p>
    <w:p w14:paraId="5C8F9E49" w14:textId="5B4D4000" w:rsidR="005306EF" w:rsidRPr="00A942A7" w:rsidRDefault="005306EF" w:rsidP="00981731">
      <w:pPr>
        <w:rPr>
          <w:b/>
          <w:bCs/>
          <w:sz w:val="20"/>
        </w:rPr>
      </w:pPr>
      <w:r w:rsidRPr="00A942A7">
        <w:rPr>
          <w:b/>
          <w:bCs/>
          <w:sz w:val="20"/>
        </w:rPr>
        <w:t>Update in R1:</w:t>
      </w:r>
    </w:p>
    <w:p w14:paraId="42553C79" w14:textId="64BA0C66" w:rsidR="005306EF" w:rsidRDefault="005306EF" w:rsidP="00981731">
      <w:pPr>
        <w:rPr>
          <w:sz w:val="20"/>
        </w:rPr>
      </w:pPr>
      <w:r>
        <w:rPr>
          <w:sz w:val="20"/>
        </w:rPr>
        <w:t xml:space="preserve">David Goodall (Morse </w:t>
      </w:r>
      <w:r w:rsidR="00C71E86">
        <w:rPr>
          <w:sz w:val="20"/>
        </w:rPr>
        <w:t xml:space="preserve">Micro) indicated that similar change should be made for Equation (23-14) in S1G.  This change has been </w:t>
      </w:r>
      <w:r w:rsidR="00A942A7">
        <w:rPr>
          <w:sz w:val="20"/>
        </w:rPr>
        <w:t>confirmed by Yujin Noh (</w:t>
      </w:r>
      <w:proofErr w:type="spellStart"/>
      <w:r w:rsidR="00A942A7">
        <w:rPr>
          <w:sz w:val="20"/>
        </w:rPr>
        <w:t>Newracom</w:t>
      </w:r>
      <w:proofErr w:type="spellEnd"/>
      <w:r w:rsidR="00A942A7">
        <w:rPr>
          <w:sz w:val="20"/>
        </w:rPr>
        <w:t>) as well.</w:t>
      </w:r>
    </w:p>
    <w:p w14:paraId="507A88B5" w14:textId="07DB77ED" w:rsidR="009931C7" w:rsidRDefault="009931C7" w:rsidP="00981731">
      <w:pPr>
        <w:rPr>
          <w:sz w:val="20"/>
        </w:rPr>
      </w:pPr>
    </w:p>
    <w:p w14:paraId="09946F5B" w14:textId="4090B63C" w:rsidR="009931C7" w:rsidRDefault="009931C7" w:rsidP="00981731">
      <w:pPr>
        <w:rPr>
          <w:sz w:val="20"/>
        </w:rPr>
      </w:pPr>
      <w:r>
        <w:rPr>
          <w:sz w:val="20"/>
        </w:rPr>
        <w:t>D3.2 P3353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A942A7" w14:paraId="70388487" w14:textId="77777777" w:rsidTr="00A942A7">
        <w:tc>
          <w:tcPr>
            <w:tcW w:w="10080" w:type="dxa"/>
          </w:tcPr>
          <w:p w14:paraId="36265D7A" w14:textId="77777777" w:rsidR="00A942A7" w:rsidRDefault="009931C7" w:rsidP="00981731">
            <w:pPr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788D24EE" wp14:editId="59CEC45B">
                  <wp:extent cx="6263640" cy="579120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F384C0" w14:textId="2337FE60" w:rsidR="009931C7" w:rsidRDefault="009931C7" w:rsidP="00981731">
            <w:pPr>
              <w:rPr>
                <w:sz w:val="20"/>
              </w:rPr>
            </w:pPr>
          </w:p>
        </w:tc>
      </w:tr>
    </w:tbl>
    <w:p w14:paraId="06F5F513" w14:textId="5BF4D52D" w:rsidR="00A942A7" w:rsidRDefault="00A942A7" w:rsidP="00981731">
      <w:pPr>
        <w:rPr>
          <w:sz w:val="20"/>
        </w:rPr>
      </w:pPr>
    </w:p>
    <w:p w14:paraId="5AA30746" w14:textId="48BE47C7" w:rsidR="001C7849" w:rsidRDefault="001C7849" w:rsidP="00981731">
      <w:pPr>
        <w:rPr>
          <w:sz w:val="20"/>
        </w:rPr>
      </w:pPr>
      <w:r>
        <w:rPr>
          <w:sz w:val="20"/>
        </w:rPr>
        <w:t>P3.2 P3342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1C7849" w14:paraId="42AD770C" w14:textId="77777777" w:rsidTr="001C7849">
        <w:tc>
          <w:tcPr>
            <w:tcW w:w="10080" w:type="dxa"/>
          </w:tcPr>
          <w:p w14:paraId="6271CC0A" w14:textId="20182286" w:rsidR="001C7849" w:rsidRDefault="001C7849" w:rsidP="00981731">
            <w:pPr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58F14200" wp14:editId="3A7DD33E">
                  <wp:extent cx="6263640" cy="2810510"/>
                  <wp:effectExtent l="0" t="0" r="3810" b="889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281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9E05CC" w14:textId="46D46FA4" w:rsidR="00981731" w:rsidRDefault="00981731" w:rsidP="00981731">
      <w:pPr>
        <w:rPr>
          <w:sz w:val="20"/>
          <w:lang w:val="en-US"/>
        </w:rPr>
      </w:pPr>
    </w:p>
    <w:p w14:paraId="5ECBB1F4" w14:textId="77777777" w:rsidR="001C7849" w:rsidRDefault="001C7849" w:rsidP="00981731">
      <w:pPr>
        <w:rPr>
          <w:sz w:val="20"/>
          <w:lang w:val="en-US"/>
        </w:rPr>
      </w:pPr>
    </w:p>
    <w:p w14:paraId="4351432B" w14:textId="25624180" w:rsidR="00981731" w:rsidRPr="00157CCC" w:rsidRDefault="00981731" w:rsidP="00981731">
      <w:pPr>
        <w:jc w:val="both"/>
        <w:rPr>
          <w:sz w:val="28"/>
          <w:szCs w:val="22"/>
        </w:rPr>
      </w:pPr>
      <w:r>
        <w:rPr>
          <w:b/>
          <w:sz w:val="28"/>
          <w:szCs w:val="22"/>
          <w:u w:val="single"/>
        </w:rPr>
        <w:t>Proposed Resolution: CID 4</w:t>
      </w:r>
      <w:r w:rsidR="0020100E">
        <w:rPr>
          <w:b/>
          <w:sz w:val="28"/>
          <w:szCs w:val="22"/>
          <w:u w:val="single"/>
        </w:rPr>
        <w:t>0</w:t>
      </w:r>
      <w:r>
        <w:rPr>
          <w:b/>
          <w:sz w:val="28"/>
          <w:szCs w:val="22"/>
          <w:u w:val="single"/>
        </w:rPr>
        <w:t>22</w:t>
      </w:r>
    </w:p>
    <w:p w14:paraId="1F8A9D38" w14:textId="77777777" w:rsidR="00981731" w:rsidRDefault="00981731" w:rsidP="0098173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Revised</w:t>
      </w:r>
      <w:r w:rsidRPr="00157CCC">
        <w:rPr>
          <w:sz w:val="22"/>
          <w:szCs w:val="22"/>
        </w:rPr>
        <w:t>.</w:t>
      </w:r>
    </w:p>
    <w:p w14:paraId="7F5C54F4" w14:textId="186CDD55" w:rsidR="00F56ADF" w:rsidRDefault="0058338D" w:rsidP="00981731">
      <w:pPr>
        <w:rPr>
          <w:sz w:val="20"/>
          <w:lang w:val="en-US"/>
        </w:rPr>
      </w:pPr>
      <w:r>
        <w:rPr>
          <w:sz w:val="20"/>
          <w:lang w:val="en-US"/>
        </w:rPr>
        <w:t xml:space="preserve">Note to Commenter: </w:t>
      </w:r>
      <w:r w:rsidR="001D5637">
        <w:rPr>
          <w:sz w:val="20"/>
          <w:lang w:val="en-US"/>
        </w:rPr>
        <w:t xml:space="preserve">Commenter is correct </w:t>
      </w:r>
      <w:r w:rsidR="00F56ADF">
        <w:rPr>
          <w:sz w:val="20"/>
          <w:lang w:val="en-US"/>
        </w:rPr>
        <w:t xml:space="preserve">about the issue.  Note that L-SIG and VHT-SIG-A avoids similar issue by </w:t>
      </w:r>
      <w:r w:rsidR="006D3414">
        <w:rPr>
          <w:sz w:val="20"/>
          <w:lang w:val="en-US"/>
        </w:rPr>
        <w:t xml:space="preserve">not use the variable N_SR, but rather using “26” in Equations (21-25) and (21-28), respectively.  </w:t>
      </w:r>
      <w:r w:rsidR="0076589F">
        <w:rPr>
          <w:sz w:val="20"/>
          <w:lang w:val="en-US"/>
        </w:rPr>
        <w:t>Hence changing N_SR to 26 in Equation (21-20) is more appropriate.</w:t>
      </w:r>
      <w:r w:rsidR="005D792D">
        <w:rPr>
          <w:sz w:val="20"/>
          <w:lang w:val="en-US"/>
        </w:rPr>
        <w:t xml:space="preserve">  Similar change should also be made for S1G in Equation (</w:t>
      </w:r>
      <w:r w:rsidR="0045204C">
        <w:rPr>
          <w:sz w:val="20"/>
          <w:lang w:val="en-US"/>
        </w:rPr>
        <w:t>23-14).</w:t>
      </w:r>
    </w:p>
    <w:p w14:paraId="5068452D" w14:textId="77777777" w:rsidR="00981731" w:rsidRDefault="00981731" w:rsidP="00981731">
      <w:pPr>
        <w:rPr>
          <w:sz w:val="20"/>
          <w:lang w:val="en-US"/>
        </w:rPr>
      </w:pPr>
    </w:p>
    <w:p w14:paraId="6F3DFB6E" w14:textId="54E4F619" w:rsidR="0076589F" w:rsidRDefault="00981731" w:rsidP="00981731">
      <w:pPr>
        <w:rPr>
          <w:sz w:val="20"/>
          <w:lang w:val="en-US"/>
        </w:rPr>
      </w:pPr>
      <w:r>
        <w:rPr>
          <w:sz w:val="20"/>
          <w:lang w:val="en-US"/>
        </w:rPr>
        <w:t>Instruction to Editor:</w:t>
      </w:r>
    </w:p>
    <w:p w14:paraId="6EC1F63F" w14:textId="045B23C3" w:rsidR="0076589F" w:rsidRDefault="0000615A" w:rsidP="00981731">
      <w:pPr>
        <w:rPr>
          <w:sz w:val="20"/>
          <w:lang w:val="en-US"/>
        </w:rPr>
      </w:pPr>
      <w:r>
        <w:rPr>
          <w:sz w:val="20"/>
          <w:lang w:val="en-US"/>
        </w:rPr>
        <w:t>At D3.2 P31</w:t>
      </w:r>
      <w:r w:rsidR="002516F7">
        <w:rPr>
          <w:sz w:val="20"/>
          <w:lang w:val="en-US"/>
        </w:rPr>
        <w:t>73L15</w:t>
      </w:r>
      <w:r w:rsidR="006F2D97">
        <w:rPr>
          <w:sz w:val="20"/>
          <w:lang w:val="en-US"/>
        </w:rPr>
        <w:t xml:space="preserve"> Equation (21-20), c</w:t>
      </w:r>
      <w:r w:rsidR="0076589F">
        <w:rPr>
          <w:sz w:val="20"/>
          <w:lang w:val="en-US"/>
        </w:rPr>
        <w:t xml:space="preserve">hange </w:t>
      </w:r>
      <w:r w:rsidR="006F2D97">
        <w:rPr>
          <w:sz w:val="20"/>
          <w:lang w:val="en-US"/>
        </w:rPr>
        <w:t>“N_SR” to “26”, and “</w:t>
      </w:r>
      <w:r w:rsidR="00134D3C">
        <w:rPr>
          <w:sz w:val="20"/>
          <w:lang w:val="en-US"/>
        </w:rPr>
        <w:t xml:space="preserve">k = </w:t>
      </w:r>
      <w:r w:rsidR="006F2D97">
        <w:rPr>
          <w:sz w:val="20"/>
          <w:lang w:val="en-US"/>
        </w:rPr>
        <w:t>-N_SR” to “</w:t>
      </w:r>
      <w:r w:rsidR="00134D3C">
        <w:rPr>
          <w:sz w:val="20"/>
          <w:lang w:val="en-US"/>
        </w:rPr>
        <w:t xml:space="preserve">k = </w:t>
      </w:r>
      <w:r w:rsidR="006F2D97">
        <w:rPr>
          <w:sz w:val="20"/>
          <w:lang w:val="en-US"/>
        </w:rPr>
        <w:t>-26”.</w:t>
      </w:r>
    </w:p>
    <w:p w14:paraId="3A52F505" w14:textId="373FFCA7" w:rsidR="0045204C" w:rsidRDefault="0045204C" w:rsidP="0045204C">
      <w:pPr>
        <w:rPr>
          <w:sz w:val="20"/>
          <w:lang w:val="en-US"/>
        </w:rPr>
      </w:pPr>
      <w:r>
        <w:rPr>
          <w:sz w:val="20"/>
          <w:lang w:val="en-US"/>
        </w:rPr>
        <w:t>At D3.2 P3</w:t>
      </w:r>
      <w:r w:rsidR="0096497A">
        <w:rPr>
          <w:sz w:val="20"/>
          <w:lang w:val="en-US"/>
        </w:rPr>
        <w:t>353</w:t>
      </w:r>
      <w:r>
        <w:rPr>
          <w:sz w:val="20"/>
          <w:lang w:val="en-US"/>
        </w:rPr>
        <w:t>L</w:t>
      </w:r>
      <w:r w:rsidR="0096497A">
        <w:rPr>
          <w:sz w:val="20"/>
          <w:lang w:val="en-US"/>
        </w:rPr>
        <w:t>46</w:t>
      </w:r>
      <w:r>
        <w:rPr>
          <w:sz w:val="20"/>
          <w:lang w:val="en-US"/>
        </w:rPr>
        <w:t xml:space="preserve"> Equation (2</w:t>
      </w:r>
      <w:r w:rsidR="0096497A">
        <w:rPr>
          <w:sz w:val="20"/>
          <w:lang w:val="en-US"/>
        </w:rPr>
        <w:t>3</w:t>
      </w:r>
      <w:r>
        <w:rPr>
          <w:sz w:val="20"/>
          <w:lang w:val="en-US"/>
        </w:rPr>
        <w:t>-</w:t>
      </w:r>
      <w:r w:rsidR="0096497A">
        <w:rPr>
          <w:sz w:val="20"/>
          <w:lang w:val="en-US"/>
        </w:rPr>
        <w:t>14</w:t>
      </w:r>
      <w:r>
        <w:rPr>
          <w:sz w:val="20"/>
          <w:lang w:val="en-US"/>
        </w:rPr>
        <w:t>), change “N_SR” to “26”, and “k = -N_SR” to “k = -26”.</w:t>
      </w:r>
    </w:p>
    <w:p w14:paraId="4C8C6535" w14:textId="1011B0B8" w:rsidR="009034D3" w:rsidRDefault="009034D3" w:rsidP="005B2AF8">
      <w:pPr>
        <w:rPr>
          <w:sz w:val="20"/>
          <w:lang w:val="en-US"/>
        </w:rPr>
      </w:pPr>
    </w:p>
    <w:p w14:paraId="188D0B4A" w14:textId="77777777" w:rsidR="003F0E82" w:rsidRDefault="003F0E82" w:rsidP="00E36A31">
      <w:pPr>
        <w:rPr>
          <w:sz w:val="20"/>
          <w:lang w:val="en-US"/>
        </w:rPr>
      </w:pPr>
    </w:p>
    <w:p w14:paraId="79C9F970" w14:textId="58823292" w:rsidR="006217EB" w:rsidRDefault="006217EB" w:rsidP="006217EB">
      <w:pPr>
        <w:pStyle w:val="Heading1"/>
      </w:pPr>
      <w:r>
        <w:t>CID 4023</w:t>
      </w:r>
    </w:p>
    <w:p w14:paraId="5473417C" w14:textId="77777777" w:rsidR="006217EB" w:rsidRDefault="006217EB" w:rsidP="006217EB">
      <w:pPr>
        <w:jc w:val="both"/>
        <w:rPr>
          <w:sz w:val="22"/>
          <w:szCs w:val="22"/>
          <w:lang w:val="en-US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39"/>
        <w:gridCol w:w="1329"/>
        <w:gridCol w:w="1161"/>
        <w:gridCol w:w="3595"/>
        <w:gridCol w:w="3094"/>
      </w:tblGrid>
      <w:tr w:rsidR="006217EB" w:rsidRPr="009522BD" w14:paraId="411B9DD5" w14:textId="77777777" w:rsidTr="00C46FB5">
        <w:trPr>
          <w:trHeight w:val="278"/>
        </w:trPr>
        <w:tc>
          <w:tcPr>
            <w:tcW w:w="739" w:type="dxa"/>
            <w:hideMark/>
          </w:tcPr>
          <w:p w14:paraId="64A41F5E" w14:textId="77777777" w:rsidR="006217EB" w:rsidRPr="009522BD" w:rsidRDefault="006217EB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329" w:type="dxa"/>
            <w:hideMark/>
          </w:tcPr>
          <w:p w14:paraId="07543384" w14:textId="77777777" w:rsidR="006217EB" w:rsidRPr="009522BD" w:rsidRDefault="006217EB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444904AD" w14:textId="77777777" w:rsidR="006217EB" w:rsidRPr="009522BD" w:rsidRDefault="006217EB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  <w:proofErr w:type="spellEnd"/>
          </w:p>
        </w:tc>
        <w:tc>
          <w:tcPr>
            <w:tcW w:w="3595" w:type="dxa"/>
            <w:hideMark/>
          </w:tcPr>
          <w:p w14:paraId="404543C1" w14:textId="77777777" w:rsidR="006217EB" w:rsidRPr="009522BD" w:rsidRDefault="006217EB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3094" w:type="dxa"/>
            <w:hideMark/>
          </w:tcPr>
          <w:p w14:paraId="3C4513F6" w14:textId="77777777" w:rsidR="006217EB" w:rsidRPr="009522BD" w:rsidRDefault="006217EB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</w:tr>
      <w:tr w:rsidR="002A1197" w:rsidRPr="009522BD" w14:paraId="7E31D626" w14:textId="77777777" w:rsidTr="00C46FB5">
        <w:trPr>
          <w:trHeight w:val="278"/>
        </w:trPr>
        <w:tc>
          <w:tcPr>
            <w:tcW w:w="739" w:type="dxa"/>
          </w:tcPr>
          <w:p w14:paraId="5B82C992" w14:textId="0A85722A" w:rsidR="002A1197" w:rsidRDefault="002A1197" w:rsidP="002A1197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4023</w:t>
            </w:r>
          </w:p>
        </w:tc>
        <w:tc>
          <w:tcPr>
            <w:tcW w:w="1329" w:type="dxa"/>
          </w:tcPr>
          <w:p w14:paraId="437BD409" w14:textId="16A5BDA3" w:rsidR="002A1197" w:rsidRPr="004C3B9A" w:rsidRDefault="002A1197" w:rsidP="002A1197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21.3.8.2.3</w:t>
            </w:r>
          </w:p>
        </w:tc>
        <w:tc>
          <w:tcPr>
            <w:tcW w:w="1161" w:type="dxa"/>
          </w:tcPr>
          <w:p w14:paraId="008229A0" w14:textId="5AF13061" w:rsidR="002A1197" w:rsidRPr="004C3B9A" w:rsidRDefault="002A1197" w:rsidP="002A1197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3185.60</w:t>
            </w:r>
          </w:p>
        </w:tc>
        <w:tc>
          <w:tcPr>
            <w:tcW w:w="3595" w:type="dxa"/>
          </w:tcPr>
          <w:p w14:paraId="1C839620" w14:textId="657C2B46" w:rsidR="002A1197" w:rsidRDefault="002A1197" w:rsidP="002A119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For CBW20, N_SR is 28.</w:t>
            </w:r>
            <w:r>
              <w:rPr>
                <w:rFonts w:ascii="Arial" w:hAnsi="Arial" w:cs="Arial"/>
                <w:sz w:val="20"/>
              </w:rPr>
              <w:br/>
              <w:t>And, Lk for CBW20 refers Equation 19-11.</w:t>
            </w:r>
            <w:r>
              <w:rPr>
                <w:rFonts w:ascii="Arial" w:hAnsi="Arial" w:cs="Arial"/>
                <w:sz w:val="20"/>
              </w:rPr>
              <w:br/>
              <w:t>But, Lk in 19-11 is specifying {-26,26}.</w:t>
            </w:r>
            <w:r>
              <w:rPr>
                <w:rFonts w:ascii="Arial" w:hAnsi="Arial" w:cs="Arial"/>
                <w:sz w:val="20"/>
              </w:rPr>
              <w:br/>
              <w:t>Values for -28, -27, 27, and 28 are not defined.</w:t>
            </w:r>
          </w:p>
        </w:tc>
        <w:tc>
          <w:tcPr>
            <w:tcW w:w="3094" w:type="dxa"/>
          </w:tcPr>
          <w:p w14:paraId="7F230989" w14:textId="5A95B145" w:rsidR="002A1197" w:rsidRDefault="002A1197" w:rsidP="002A119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Please define Lk for -28, -27, 27, and 28.</w:t>
            </w:r>
          </w:p>
        </w:tc>
      </w:tr>
    </w:tbl>
    <w:p w14:paraId="58F15E53" w14:textId="77777777" w:rsidR="006217EB" w:rsidRDefault="006217EB" w:rsidP="006217EB">
      <w:pPr>
        <w:jc w:val="both"/>
        <w:rPr>
          <w:sz w:val="22"/>
          <w:szCs w:val="22"/>
        </w:rPr>
      </w:pPr>
    </w:p>
    <w:p w14:paraId="3EBC6CFF" w14:textId="4CC4E09D" w:rsidR="006217EB" w:rsidRDefault="00950EFC" w:rsidP="006217EB">
      <w:pPr>
        <w:jc w:val="both"/>
        <w:rPr>
          <w:sz w:val="22"/>
          <w:szCs w:val="22"/>
        </w:rPr>
      </w:pPr>
      <w:r>
        <w:rPr>
          <w:b/>
          <w:sz w:val="28"/>
          <w:szCs w:val="22"/>
          <w:u w:val="single"/>
        </w:rPr>
        <w:t>Discussion</w:t>
      </w:r>
    </w:p>
    <w:p w14:paraId="5DAE3A1E" w14:textId="77777777" w:rsidR="006217EB" w:rsidRDefault="006217EB" w:rsidP="006217EB">
      <w:pPr>
        <w:jc w:val="both"/>
        <w:rPr>
          <w:sz w:val="22"/>
          <w:szCs w:val="22"/>
        </w:rPr>
      </w:pPr>
    </w:p>
    <w:p w14:paraId="7FF875AC" w14:textId="454A69A9" w:rsidR="006217EB" w:rsidRDefault="006217EB" w:rsidP="006217EB">
      <w:pPr>
        <w:jc w:val="both"/>
        <w:rPr>
          <w:sz w:val="22"/>
          <w:szCs w:val="22"/>
        </w:rPr>
      </w:pPr>
      <w:r>
        <w:rPr>
          <w:sz w:val="22"/>
          <w:szCs w:val="22"/>
        </w:rPr>
        <w:t>D3.2 P317</w:t>
      </w:r>
      <w:r w:rsidR="00751350">
        <w:rPr>
          <w:sz w:val="22"/>
          <w:szCs w:val="22"/>
        </w:rPr>
        <w:t>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6217EB" w14:paraId="6ED9484D" w14:textId="77777777" w:rsidTr="00C46FB5">
        <w:tc>
          <w:tcPr>
            <w:tcW w:w="10080" w:type="dxa"/>
          </w:tcPr>
          <w:p w14:paraId="4602C262" w14:textId="77777777" w:rsidR="006217EB" w:rsidRDefault="002F5D68" w:rsidP="00C46FB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614A4997" wp14:editId="79F6034A">
                  <wp:extent cx="6263640" cy="1013460"/>
                  <wp:effectExtent l="0" t="0" r="381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013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C75372" w14:textId="1DC913A1" w:rsidR="002F5D68" w:rsidRDefault="002F5D68" w:rsidP="00C46FB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</w:p>
        </w:tc>
      </w:tr>
    </w:tbl>
    <w:p w14:paraId="20B7B6F9" w14:textId="77777777" w:rsidR="006217EB" w:rsidRDefault="006217EB" w:rsidP="006217EB">
      <w:pPr>
        <w:rPr>
          <w:sz w:val="20"/>
          <w:lang w:val="en-US"/>
        </w:rPr>
      </w:pPr>
    </w:p>
    <w:p w14:paraId="42F331D1" w14:textId="4B2884C9" w:rsidR="006217EB" w:rsidRDefault="006217EB" w:rsidP="006217EB">
      <w:pPr>
        <w:jc w:val="both"/>
        <w:rPr>
          <w:sz w:val="22"/>
          <w:szCs w:val="22"/>
        </w:rPr>
      </w:pPr>
      <w:r>
        <w:rPr>
          <w:sz w:val="22"/>
          <w:szCs w:val="22"/>
        </w:rPr>
        <w:t>D3.2 P</w:t>
      </w:r>
      <w:r w:rsidR="00751350">
        <w:rPr>
          <w:sz w:val="22"/>
          <w:szCs w:val="22"/>
        </w:rPr>
        <w:t>3000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6217EB" w14:paraId="35685559" w14:textId="77777777" w:rsidTr="00C46FB5">
        <w:tc>
          <w:tcPr>
            <w:tcW w:w="10080" w:type="dxa"/>
          </w:tcPr>
          <w:p w14:paraId="06CB0415" w14:textId="38DADD4A" w:rsidR="006217EB" w:rsidRDefault="00751350" w:rsidP="00C46FB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3F6821D2" wp14:editId="18E64923">
                  <wp:extent cx="6263640" cy="490220"/>
                  <wp:effectExtent l="0" t="0" r="3810" b="508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490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9F0840" w14:textId="77777777" w:rsidR="006217EB" w:rsidRDefault="006217EB" w:rsidP="006217EB">
      <w:pPr>
        <w:rPr>
          <w:sz w:val="20"/>
          <w:lang w:val="en-US"/>
        </w:rPr>
      </w:pPr>
    </w:p>
    <w:p w14:paraId="360C860C" w14:textId="77777777" w:rsidR="006217EB" w:rsidRDefault="006217EB" w:rsidP="006217EB">
      <w:pPr>
        <w:jc w:val="both"/>
        <w:rPr>
          <w:sz w:val="22"/>
          <w:szCs w:val="22"/>
        </w:rPr>
      </w:pPr>
      <w:r>
        <w:rPr>
          <w:sz w:val="22"/>
          <w:szCs w:val="22"/>
        </w:rPr>
        <w:t>D3.2 P3173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6217EB" w14:paraId="43808933" w14:textId="77777777" w:rsidTr="00C46FB5">
        <w:tc>
          <w:tcPr>
            <w:tcW w:w="10080" w:type="dxa"/>
          </w:tcPr>
          <w:p w14:paraId="197F4B82" w14:textId="19A7D8A2" w:rsidR="006217EB" w:rsidRDefault="00751350" w:rsidP="00C46FB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572E6CC8" wp14:editId="2B101BC2">
                  <wp:extent cx="6263640" cy="718820"/>
                  <wp:effectExtent l="0" t="0" r="3810" b="508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718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1C549A" w14:textId="77777777" w:rsidR="006217EB" w:rsidRDefault="006217EB" w:rsidP="006217EB">
      <w:pPr>
        <w:rPr>
          <w:sz w:val="20"/>
          <w:lang w:val="en-US"/>
        </w:rPr>
      </w:pPr>
    </w:p>
    <w:p w14:paraId="1AE66114" w14:textId="77777777" w:rsidR="006217EB" w:rsidRDefault="006217EB" w:rsidP="006217EB">
      <w:pPr>
        <w:rPr>
          <w:sz w:val="20"/>
          <w:lang w:val="en-US"/>
        </w:rPr>
      </w:pPr>
      <w:r>
        <w:rPr>
          <w:sz w:val="20"/>
          <w:lang w:val="en-US"/>
        </w:rPr>
        <w:t>P3.2 P3161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6217EB" w14:paraId="59660B12" w14:textId="77777777" w:rsidTr="00C46FB5">
        <w:tc>
          <w:tcPr>
            <w:tcW w:w="10080" w:type="dxa"/>
          </w:tcPr>
          <w:p w14:paraId="1326FA89" w14:textId="77777777" w:rsidR="006217EB" w:rsidRDefault="006217EB" w:rsidP="00C46FB5">
            <w:pPr>
              <w:rPr>
                <w:sz w:val="20"/>
                <w:lang w:val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E816A55" wp14:editId="75D931F7">
                  <wp:extent cx="6263640" cy="2749550"/>
                  <wp:effectExtent l="0" t="0" r="381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274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C39F4F" w14:textId="77777777" w:rsidR="006217EB" w:rsidRDefault="006217EB" w:rsidP="006217EB">
      <w:pPr>
        <w:rPr>
          <w:sz w:val="20"/>
          <w:lang w:val="en-US"/>
        </w:rPr>
      </w:pPr>
    </w:p>
    <w:p w14:paraId="023FE7D1" w14:textId="77777777" w:rsidR="00950EFC" w:rsidRDefault="00950EFC" w:rsidP="00950EFC">
      <w:pPr>
        <w:rPr>
          <w:sz w:val="20"/>
        </w:rPr>
      </w:pPr>
      <w:r>
        <w:rPr>
          <w:sz w:val="20"/>
        </w:rPr>
        <w:t>Note that L-SIG and VHT-SIG-A uses summation over +-26, not +-N_SR to avoid the same issue.</w:t>
      </w:r>
    </w:p>
    <w:p w14:paraId="68ACEAEE" w14:textId="77777777" w:rsidR="00950EFC" w:rsidRDefault="00950EFC" w:rsidP="00950EFC">
      <w:pPr>
        <w:rPr>
          <w:sz w:val="20"/>
        </w:rPr>
      </w:pPr>
    </w:p>
    <w:p w14:paraId="4CBD9A88" w14:textId="77777777" w:rsidR="00950EFC" w:rsidRDefault="00950EFC" w:rsidP="00950EFC">
      <w:pPr>
        <w:rPr>
          <w:sz w:val="20"/>
        </w:rPr>
      </w:pPr>
      <w:r>
        <w:rPr>
          <w:sz w:val="20"/>
        </w:rPr>
        <w:t>D3.2 P3174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950EFC" w14:paraId="08F2FF1C" w14:textId="77777777" w:rsidTr="00C46FB5">
        <w:tc>
          <w:tcPr>
            <w:tcW w:w="10080" w:type="dxa"/>
          </w:tcPr>
          <w:p w14:paraId="20DE3DBB" w14:textId="77777777" w:rsidR="00950EFC" w:rsidRDefault="00950EFC" w:rsidP="00C46FB5">
            <w:pPr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5418EFBB" wp14:editId="5BB1BC70">
                  <wp:extent cx="6263640" cy="1125220"/>
                  <wp:effectExtent l="0" t="0" r="381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125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319648" w14:textId="77777777" w:rsidR="00950EFC" w:rsidRDefault="00950EFC" w:rsidP="00950EFC">
      <w:pPr>
        <w:rPr>
          <w:sz w:val="20"/>
        </w:rPr>
      </w:pPr>
    </w:p>
    <w:p w14:paraId="225F4271" w14:textId="77777777" w:rsidR="00950EFC" w:rsidRDefault="00950EFC" w:rsidP="00950EFC">
      <w:pPr>
        <w:rPr>
          <w:sz w:val="20"/>
        </w:rPr>
      </w:pPr>
    </w:p>
    <w:p w14:paraId="3B84AD50" w14:textId="77777777" w:rsidR="00950EFC" w:rsidRDefault="00950EFC" w:rsidP="00950EFC">
      <w:pPr>
        <w:rPr>
          <w:sz w:val="20"/>
        </w:rPr>
      </w:pPr>
      <w:r>
        <w:rPr>
          <w:sz w:val="20"/>
        </w:rPr>
        <w:t>D3.2 P3177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950EFC" w14:paraId="61D8C560" w14:textId="77777777" w:rsidTr="00C46FB5">
        <w:tc>
          <w:tcPr>
            <w:tcW w:w="10080" w:type="dxa"/>
          </w:tcPr>
          <w:p w14:paraId="6BF99BBE" w14:textId="77777777" w:rsidR="00950EFC" w:rsidRDefault="00950EFC" w:rsidP="00C46FB5">
            <w:pPr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4C96F6EB" wp14:editId="568B743B">
                  <wp:extent cx="6263640" cy="1656715"/>
                  <wp:effectExtent l="0" t="0" r="3810" b="635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656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C37782" w14:textId="77777777" w:rsidR="006217EB" w:rsidRPr="002F4F68" w:rsidRDefault="006217EB" w:rsidP="006217EB">
      <w:pPr>
        <w:rPr>
          <w:sz w:val="20"/>
        </w:rPr>
      </w:pPr>
    </w:p>
    <w:p w14:paraId="4ECC9FF3" w14:textId="77777777" w:rsidR="006217EB" w:rsidRDefault="006217EB" w:rsidP="006217EB">
      <w:pPr>
        <w:rPr>
          <w:sz w:val="20"/>
          <w:lang w:val="en-US"/>
        </w:rPr>
      </w:pPr>
    </w:p>
    <w:p w14:paraId="1B211282" w14:textId="17E150B7" w:rsidR="006217EB" w:rsidRPr="00157CCC" w:rsidRDefault="006217EB" w:rsidP="006217EB">
      <w:pPr>
        <w:jc w:val="both"/>
        <w:rPr>
          <w:sz w:val="28"/>
          <w:szCs w:val="22"/>
        </w:rPr>
      </w:pPr>
      <w:r>
        <w:rPr>
          <w:b/>
          <w:sz w:val="28"/>
          <w:szCs w:val="22"/>
          <w:u w:val="single"/>
        </w:rPr>
        <w:t>Proposed Resolution: CID 402</w:t>
      </w:r>
      <w:r w:rsidR="00C1593E">
        <w:rPr>
          <w:b/>
          <w:sz w:val="28"/>
          <w:szCs w:val="22"/>
          <w:u w:val="single"/>
        </w:rPr>
        <w:t>3</w:t>
      </w:r>
    </w:p>
    <w:p w14:paraId="5ECFC7E9" w14:textId="77777777" w:rsidR="006217EB" w:rsidRDefault="006217EB" w:rsidP="006217EB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Revised</w:t>
      </w:r>
      <w:r w:rsidRPr="00157CCC">
        <w:rPr>
          <w:sz w:val="22"/>
          <w:szCs w:val="22"/>
        </w:rPr>
        <w:t>.</w:t>
      </w:r>
    </w:p>
    <w:p w14:paraId="3A80F426" w14:textId="37E8F07D" w:rsidR="00A152E6" w:rsidRDefault="004D43D7" w:rsidP="00A152E6">
      <w:pPr>
        <w:rPr>
          <w:sz w:val="20"/>
          <w:lang w:val="en-US"/>
        </w:rPr>
      </w:pPr>
      <w:r>
        <w:rPr>
          <w:sz w:val="20"/>
          <w:lang w:val="en-US"/>
        </w:rPr>
        <w:t xml:space="preserve">Note to Commenter: </w:t>
      </w:r>
      <w:r w:rsidR="00A152E6">
        <w:rPr>
          <w:sz w:val="20"/>
          <w:lang w:val="en-US"/>
        </w:rPr>
        <w:t>Commenter is correct about the issue.  Note that L-SIG and VHT-SIG-A avoids similar issue by not use the variable N_SR, but rather using “26” in Equations (21-25) and (21-28), respectively.  Hence changing N_SR to 26 in Equation (21-23) is more appropriate.</w:t>
      </w:r>
    </w:p>
    <w:p w14:paraId="00231BCB" w14:textId="77777777" w:rsidR="00A152E6" w:rsidRDefault="00A152E6" w:rsidP="00A152E6">
      <w:pPr>
        <w:rPr>
          <w:sz w:val="20"/>
          <w:lang w:val="en-US"/>
        </w:rPr>
      </w:pPr>
    </w:p>
    <w:p w14:paraId="5DEDE0E2" w14:textId="77777777" w:rsidR="00A152E6" w:rsidRDefault="00A152E6" w:rsidP="00A152E6">
      <w:pPr>
        <w:rPr>
          <w:sz w:val="20"/>
          <w:lang w:val="en-US"/>
        </w:rPr>
      </w:pPr>
      <w:r>
        <w:rPr>
          <w:sz w:val="20"/>
          <w:lang w:val="en-US"/>
        </w:rPr>
        <w:t>Instruction to Editor:</w:t>
      </w:r>
    </w:p>
    <w:p w14:paraId="09D92967" w14:textId="66B8B2A6" w:rsidR="00A152E6" w:rsidRDefault="00A152E6" w:rsidP="00A152E6">
      <w:pPr>
        <w:rPr>
          <w:sz w:val="20"/>
          <w:lang w:val="en-US"/>
        </w:rPr>
      </w:pPr>
      <w:r>
        <w:rPr>
          <w:sz w:val="20"/>
          <w:lang w:val="en-US"/>
        </w:rPr>
        <w:t>At D3.2 P3173L62 Equation (21-23), change “N_SR” to “26”, and “k = -N_SR” to “k = -26”.</w:t>
      </w:r>
    </w:p>
    <w:p w14:paraId="56BD31A7" w14:textId="77777777" w:rsidR="006217EB" w:rsidRDefault="006217EB" w:rsidP="006217EB">
      <w:pPr>
        <w:rPr>
          <w:sz w:val="20"/>
          <w:lang w:val="en-US"/>
        </w:rPr>
      </w:pPr>
    </w:p>
    <w:p w14:paraId="185BFE0C" w14:textId="77777777" w:rsidR="006217EB" w:rsidRDefault="006217EB" w:rsidP="006217EB">
      <w:pPr>
        <w:rPr>
          <w:sz w:val="20"/>
          <w:lang w:val="en-US"/>
        </w:rPr>
      </w:pPr>
    </w:p>
    <w:p w14:paraId="15B0AECF" w14:textId="262106C2" w:rsidR="00C72159" w:rsidRDefault="00C72159" w:rsidP="00C72159">
      <w:pPr>
        <w:pStyle w:val="Heading1"/>
      </w:pPr>
      <w:r>
        <w:lastRenderedPageBreak/>
        <w:t>CID 4544</w:t>
      </w:r>
    </w:p>
    <w:p w14:paraId="362EFF29" w14:textId="77777777" w:rsidR="00C72159" w:rsidRDefault="00C72159" w:rsidP="00C72159">
      <w:pPr>
        <w:jc w:val="both"/>
        <w:rPr>
          <w:sz w:val="22"/>
          <w:szCs w:val="22"/>
          <w:lang w:val="en-US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39"/>
        <w:gridCol w:w="1329"/>
        <w:gridCol w:w="1161"/>
        <w:gridCol w:w="3595"/>
        <w:gridCol w:w="3094"/>
      </w:tblGrid>
      <w:tr w:rsidR="00C72159" w:rsidRPr="009522BD" w14:paraId="3A0B091F" w14:textId="77777777" w:rsidTr="00C46FB5">
        <w:trPr>
          <w:trHeight w:val="278"/>
        </w:trPr>
        <w:tc>
          <w:tcPr>
            <w:tcW w:w="739" w:type="dxa"/>
            <w:hideMark/>
          </w:tcPr>
          <w:p w14:paraId="43FF9811" w14:textId="77777777" w:rsidR="00C72159" w:rsidRPr="009522BD" w:rsidRDefault="00C72159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329" w:type="dxa"/>
            <w:hideMark/>
          </w:tcPr>
          <w:p w14:paraId="3F79ABA7" w14:textId="77777777" w:rsidR="00C72159" w:rsidRPr="009522BD" w:rsidRDefault="00C72159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39BAF997" w14:textId="77777777" w:rsidR="00C72159" w:rsidRPr="009522BD" w:rsidRDefault="00C72159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  <w:proofErr w:type="spellEnd"/>
          </w:p>
        </w:tc>
        <w:tc>
          <w:tcPr>
            <w:tcW w:w="3595" w:type="dxa"/>
            <w:hideMark/>
          </w:tcPr>
          <w:p w14:paraId="5505DA1D" w14:textId="77777777" w:rsidR="00C72159" w:rsidRPr="009522BD" w:rsidRDefault="00C72159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3094" w:type="dxa"/>
            <w:hideMark/>
          </w:tcPr>
          <w:p w14:paraId="5C8D7695" w14:textId="77777777" w:rsidR="00C72159" w:rsidRPr="009522BD" w:rsidRDefault="00C72159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</w:tr>
      <w:tr w:rsidR="00974E1F" w:rsidRPr="009522BD" w14:paraId="3FF10160" w14:textId="77777777" w:rsidTr="00C46FB5">
        <w:trPr>
          <w:trHeight w:val="278"/>
        </w:trPr>
        <w:tc>
          <w:tcPr>
            <w:tcW w:w="739" w:type="dxa"/>
          </w:tcPr>
          <w:p w14:paraId="5469BFAE" w14:textId="5DF8699E" w:rsidR="00974E1F" w:rsidRDefault="00974E1F" w:rsidP="00974E1F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4544</w:t>
            </w:r>
          </w:p>
        </w:tc>
        <w:tc>
          <w:tcPr>
            <w:tcW w:w="1329" w:type="dxa"/>
          </w:tcPr>
          <w:p w14:paraId="77EB52BF" w14:textId="723F5230" w:rsidR="00974E1F" w:rsidRPr="004C3B9A" w:rsidRDefault="00974E1F" w:rsidP="00974E1F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21.3.8.3.5</w:t>
            </w:r>
          </w:p>
        </w:tc>
        <w:tc>
          <w:tcPr>
            <w:tcW w:w="1161" w:type="dxa"/>
          </w:tcPr>
          <w:p w14:paraId="19D24FBE" w14:textId="20D66593" w:rsidR="00974E1F" w:rsidRPr="004C3B9A" w:rsidRDefault="00974E1F" w:rsidP="00974E1F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3194.60</w:t>
            </w:r>
          </w:p>
        </w:tc>
        <w:tc>
          <w:tcPr>
            <w:tcW w:w="3595" w:type="dxa"/>
          </w:tcPr>
          <w:p w14:paraId="3449E44C" w14:textId="4726EC97" w:rsidR="00974E1F" w:rsidRDefault="00974E1F" w:rsidP="00974E1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"left" and "right" are not well-defined for frequencies; the correct terminology is "lower", "higher".  </w:t>
            </w:r>
            <w:proofErr w:type="spellStart"/>
            <w:r>
              <w:rPr>
                <w:rFonts w:ascii="Arial" w:hAnsi="Arial" w:cs="Arial"/>
                <w:sz w:val="20"/>
              </w:rPr>
              <w:t>LTF_left</w:t>
            </w:r>
            <w:proofErr w:type="spellEnd"/>
            <w:r>
              <w:rPr>
                <w:rFonts w:ascii="Arial" w:hAnsi="Arial" w:cs="Arial"/>
                <w:sz w:val="20"/>
              </w:rPr>
              <w:t>, for example, looks suspect</w:t>
            </w:r>
          </w:p>
        </w:tc>
        <w:tc>
          <w:tcPr>
            <w:tcW w:w="3094" w:type="dxa"/>
          </w:tcPr>
          <w:p w14:paraId="11C7FAE6" w14:textId="672BF0C4" w:rsidR="00974E1F" w:rsidRDefault="00974E1F" w:rsidP="00974E1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it says in the comment</w:t>
            </w:r>
          </w:p>
        </w:tc>
      </w:tr>
    </w:tbl>
    <w:p w14:paraId="1BCEA614" w14:textId="77777777" w:rsidR="00C72159" w:rsidRDefault="00C72159" w:rsidP="00C72159">
      <w:pPr>
        <w:jc w:val="both"/>
        <w:rPr>
          <w:sz w:val="22"/>
          <w:szCs w:val="22"/>
        </w:rPr>
      </w:pPr>
    </w:p>
    <w:p w14:paraId="61C61DD0" w14:textId="6C856219" w:rsidR="00C72159" w:rsidRDefault="00A31236" w:rsidP="00C72159">
      <w:pPr>
        <w:jc w:val="both"/>
        <w:rPr>
          <w:sz w:val="22"/>
          <w:szCs w:val="22"/>
        </w:rPr>
      </w:pPr>
      <w:r>
        <w:rPr>
          <w:b/>
          <w:sz w:val="28"/>
          <w:szCs w:val="22"/>
          <w:u w:val="single"/>
        </w:rPr>
        <w:t>Background</w:t>
      </w:r>
    </w:p>
    <w:p w14:paraId="08729885" w14:textId="77777777" w:rsidR="00C72159" w:rsidRDefault="00C72159" w:rsidP="00C72159">
      <w:pPr>
        <w:jc w:val="both"/>
        <w:rPr>
          <w:sz w:val="22"/>
          <w:szCs w:val="22"/>
        </w:rPr>
      </w:pPr>
    </w:p>
    <w:p w14:paraId="2F51E5A2" w14:textId="149FA33B" w:rsidR="00C72159" w:rsidRDefault="00C72159" w:rsidP="00C72159">
      <w:pPr>
        <w:jc w:val="both"/>
        <w:rPr>
          <w:sz w:val="22"/>
          <w:szCs w:val="22"/>
        </w:rPr>
      </w:pPr>
      <w:r>
        <w:rPr>
          <w:sz w:val="22"/>
          <w:szCs w:val="22"/>
        </w:rPr>
        <w:t>D3.</w:t>
      </w:r>
      <w:r w:rsidR="00C67911">
        <w:rPr>
          <w:sz w:val="22"/>
          <w:szCs w:val="22"/>
        </w:rPr>
        <w:t>0</w:t>
      </w:r>
      <w:r>
        <w:rPr>
          <w:sz w:val="22"/>
          <w:szCs w:val="22"/>
        </w:rPr>
        <w:t xml:space="preserve"> P31</w:t>
      </w:r>
      <w:r w:rsidR="00C67911">
        <w:rPr>
          <w:sz w:val="22"/>
          <w:szCs w:val="22"/>
        </w:rPr>
        <w:t>94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C72159" w14:paraId="445794AD" w14:textId="77777777" w:rsidTr="00C46FB5">
        <w:tc>
          <w:tcPr>
            <w:tcW w:w="10080" w:type="dxa"/>
          </w:tcPr>
          <w:p w14:paraId="73E33DFB" w14:textId="79C13C60" w:rsidR="00C72159" w:rsidRDefault="00C67911" w:rsidP="00C46FB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53623B1" wp14:editId="0903F7AC">
                  <wp:extent cx="6263640" cy="1442085"/>
                  <wp:effectExtent l="0" t="0" r="3810" b="5715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1442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CDC6FC" w14:textId="0CE369E0" w:rsidR="00C72159" w:rsidRDefault="00A31236" w:rsidP="00C46FB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B616BE1" wp14:editId="33743E60">
                  <wp:extent cx="6263640" cy="803275"/>
                  <wp:effectExtent l="0" t="0" r="3810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803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EF96AC" w14:textId="77777777" w:rsidR="00C72159" w:rsidRDefault="00C72159" w:rsidP="00C72159">
      <w:pPr>
        <w:rPr>
          <w:sz w:val="20"/>
          <w:lang w:val="en-US"/>
        </w:rPr>
      </w:pPr>
    </w:p>
    <w:p w14:paraId="3619499D" w14:textId="77777777" w:rsidR="00C72159" w:rsidRDefault="00C72159" w:rsidP="00C72159">
      <w:pPr>
        <w:rPr>
          <w:sz w:val="20"/>
          <w:lang w:val="en-US"/>
        </w:rPr>
      </w:pPr>
    </w:p>
    <w:p w14:paraId="0329EB7F" w14:textId="56706F6C" w:rsidR="00C72159" w:rsidRPr="00157CCC" w:rsidRDefault="00C72159" w:rsidP="00C72159">
      <w:pPr>
        <w:jc w:val="both"/>
        <w:rPr>
          <w:sz w:val="28"/>
          <w:szCs w:val="22"/>
        </w:rPr>
      </w:pPr>
      <w:r>
        <w:rPr>
          <w:b/>
          <w:sz w:val="28"/>
          <w:szCs w:val="22"/>
          <w:u w:val="single"/>
        </w:rPr>
        <w:t xml:space="preserve">Proposed Resolution: CID </w:t>
      </w:r>
      <w:r w:rsidR="00A31236">
        <w:rPr>
          <w:b/>
          <w:sz w:val="28"/>
          <w:szCs w:val="22"/>
          <w:u w:val="single"/>
        </w:rPr>
        <w:t>4544</w:t>
      </w:r>
    </w:p>
    <w:p w14:paraId="7A3C2A58" w14:textId="2795B6EC" w:rsidR="00C72159" w:rsidRDefault="00A31236" w:rsidP="00C72159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Rejected</w:t>
      </w:r>
      <w:r w:rsidR="00C72159" w:rsidRPr="00157CCC">
        <w:rPr>
          <w:sz w:val="22"/>
          <w:szCs w:val="22"/>
        </w:rPr>
        <w:t>.</w:t>
      </w:r>
    </w:p>
    <w:p w14:paraId="683BAF0C" w14:textId="3074926B" w:rsidR="00C72159" w:rsidRDefault="00A31236" w:rsidP="00C72159">
      <w:pPr>
        <w:rPr>
          <w:sz w:val="20"/>
          <w:lang w:val="en-US"/>
        </w:rPr>
      </w:pPr>
      <w:proofErr w:type="spellStart"/>
      <w:r>
        <w:rPr>
          <w:sz w:val="20"/>
          <w:lang w:val="en-US"/>
        </w:rPr>
        <w:t>LTF_left</w:t>
      </w:r>
      <w:proofErr w:type="spellEnd"/>
      <w:r>
        <w:rPr>
          <w:sz w:val="20"/>
          <w:lang w:val="en-US"/>
        </w:rPr>
        <w:t xml:space="preserve"> and </w:t>
      </w:r>
      <w:proofErr w:type="spellStart"/>
      <w:r>
        <w:rPr>
          <w:sz w:val="20"/>
          <w:lang w:val="en-US"/>
        </w:rPr>
        <w:t>LTF_right</w:t>
      </w:r>
      <w:proofErr w:type="spellEnd"/>
      <w:r>
        <w:rPr>
          <w:sz w:val="20"/>
          <w:lang w:val="en-US"/>
        </w:rPr>
        <w:t xml:space="preserve"> are interme</w:t>
      </w:r>
      <w:r w:rsidR="00F40C6D">
        <w:rPr>
          <w:sz w:val="20"/>
          <w:lang w:val="en-US"/>
        </w:rPr>
        <w:t>dia</w:t>
      </w:r>
      <w:r w:rsidR="00DD3FBC">
        <w:rPr>
          <w:sz w:val="20"/>
          <w:lang w:val="en-US"/>
        </w:rPr>
        <w:t>te variable</w:t>
      </w:r>
      <w:r w:rsidR="005307C4">
        <w:rPr>
          <w:sz w:val="20"/>
          <w:lang w:val="en-US"/>
        </w:rPr>
        <w:t>s</w:t>
      </w:r>
      <w:r w:rsidR="00DD3FBC">
        <w:rPr>
          <w:sz w:val="20"/>
          <w:lang w:val="en-US"/>
        </w:rPr>
        <w:t xml:space="preserve"> used to define VHT-LTF.  </w:t>
      </w:r>
      <w:r w:rsidR="005307C4">
        <w:rPr>
          <w:sz w:val="20"/>
          <w:lang w:val="en-US"/>
        </w:rPr>
        <w:t xml:space="preserve">The usage of </w:t>
      </w:r>
      <w:proofErr w:type="spellStart"/>
      <w:r w:rsidR="005307C4">
        <w:rPr>
          <w:sz w:val="20"/>
          <w:lang w:val="en-US"/>
        </w:rPr>
        <w:t>LTF_left</w:t>
      </w:r>
      <w:proofErr w:type="spellEnd"/>
      <w:r w:rsidR="005307C4">
        <w:rPr>
          <w:sz w:val="20"/>
          <w:lang w:val="en-US"/>
        </w:rPr>
        <w:t xml:space="preserve"> and </w:t>
      </w:r>
      <w:proofErr w:type="spellStart"/>
      <w:r w:rsidR="005307C4">
        <w:rPr>
          <w:sz w:val="20"/>
          <w:lang w:val="en-US"/>
        </w:rPr>
        <w:t>LTF_right</w:t>
      </w:r>
      <w:proofErr w:type="spellEnd"/>
      <w:r w:rsidR="005307C4">
        <w:rPr>
          <w:sz w:val="20"/>
          <w:lang w:val="en-US"/>
        </w:rPr>
        <w:t xml:space="preserve"> is clear in the standard (e.g. see Equation (21-36)), and thus </w:t>
      </w:r>
      <w:r w:rsidR="00AE62D5">
        <w:rPr>
          <w:sz w:val="20"/>
          <w:lang w:val="en-US"/>
        </w:rPr>
        <w:t>there is no technical issue with the terms.</w:t>
      </w:r>
    </w:p>
    <w:p w14:paraId="3734DB6B" w14:textId="415EEA0D" w:rsidR="00FB2017" w:rsidRDefault="00FB2017" w:rsidP="00E36A31">
      <w:pPr>
        <w:rPr>
          <w:sz w:val="20"/>
          <w:lang w:val="en-US"/>
        </w:rPr>
      </w:pPr>
    </w:p>
    <w:p w14:paraId="7145C139" w14:textId="1C129302" w:rsidR="00446FA4" w:rsidRDefault="00446FA4" w:rsidP="00E36A31">
      <w:pPr>
        <w:rPr>
          <w:sz w:val="20"/>
          <w:lang w:val="en-US"/>
        </w:rPr>
      </w:pPr>
    </w:p>
    <w:p w14:paraId="4B8B0052" w14:textId="57217675" w:rsidR="00446FA4" w:rsidRDefault="00446FA4" w:rsidP="00446FA4">
      <w:pPr>
        <w:pStyle w:val="Heading1"/>
      </w:pPr>
      <w:r>
        <w:t>CID 4368</w:t>
      </w:r>
    </w:p>
    <w:p w14:paraId="2E982295" w14:textId="77777777" w:rsidR="00446FA4" w:rsidRDefault="00446FA4" w:rsidP="00446FA4">
      <w:pPr>
        <w:jc w:val="both"/>
        <w:rPr>
          <w:sz w:val="22"/>
          <w:szCs w:val="22"/>
          <w:lang w:val="en-US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39"/>
        <w:gridCol w:w="1329"/>
        <w:gridCol w:w="1161"/>
        <w:gridCol w:w="3595"/>
        <w:gridCol w:w="3094"/>
      </w:tblGrid>
      <w:tr w:rsidR="00446FA4" w:rsidRPr="009522BD" w14:paraId="45B0A496" w14:textId="77777777" w:rsidTr="00C46FB5">
        <w:trPr>
          <w:trHeight w:val="278"/>
        </w:trPr>
        <w:tc>
          <w:tcPr>
            <w:tcW w:w="739" w:type="dxa"/>
            <w:hideMark/>
          </w:tcPr>
          <w:p w14:paraId="1D736AF9" w14:textId="77777777" w:rsidR="00446FA4" w:rsidRPr="009522BD" w:rsidRDefault="00446FA4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329" w:type="dxa"/>
            <w:hideMark/>
          </w:tcPr>
          <w:p w14:paraId="6FDB98D0" w14:textId="77777777" w:rsidR="00446FA4" w:rsidRPr="009522BD" w:rsidRDefault="00446FA4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568252E8" w14:textId="77777777" w:rsidR="00446FA4" w:rsidRPr="009522BD" w:rsidRDefault="00446FA4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  <w:proofErr w:type="spellEnd"/>
          </w:p>
        </w:tc>
        <w:tc>
          <w:tcPr>
            <w:tcW w:w="3595" w:type="dxa"/>
            <w:hideMark/>
          </w:tcPr>
          <w:p w14:paraId="60B3651F" w14:textId="77777777" w:rsidR="00446FA4" w:rsidRPr="009522BD" w:rsidRDefault="00446FA4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3094" w:type="dxa"/>
            <w:hideMark/>
          </w:tcPr>
          <w:p w14:paraId="5D3B441B" w14:textId="77777777" w:rsidR="00446FA4" w:rsidRPr="009522BD" w:rsidRDefault="00446FA4" w:rsidP="00C46FB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</w:tr>
      <w:tr w:rsidR="00446FA4" w:rsidRPr="009522BD" w14:paraId="43FF5FF4" w14:textId="77777777" w:rsidTr="00C46FB5">
        <w:trPr>
          <w:trHeight w:val="278"/>
        </w:trPr>
        <w:tc>
          <w:tcPr>
            <w:tcW w:w="739" w:type="dxa"/>
          </w:tcPr>
          <w:p w14:paraId="24A6F419" w14:textId="1383BC6D" w:rsidR="00446FA4" w:rsidRDefault="00446FA4" w:rsidP="00446FA4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4368</w:t>
            </w:r>
          </w:p>
        </w:tc>
        <w:tc>
          <w:tcPr>
            <w:tcW w:w="1329" w:type="dxa"/>
          </w:tcPr>
          <w:p w14:paraId="33EF223F" w14:textId="1AC87AE5" w:rsidR="00446FA4" w:rsidRPr="004C3B9A" w:rsidRDefault="00446FA4" w:rsidP="00446FA4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21.3.17.4.2</w:t>
            </w:r>
          </w:p>
        </w:tc>
        <w:tc>
          <w:tcPr>
            <w:tcW w:w="1161" w:type="dxa"/>
          </w:tcPr>
          <w:p w14:paraId="7801A971" w14:textId="359220E6" w:rsidR="00446FA4" w:rsidRPr="004C3B9A" w:rsidRDefault="00446FA4" w:rsidP="00446FA4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3235.12</w:t>
            </w:r>
          </w:p>
        </w:tc>
        <w:tc>
          <w:tcPr>
            <w:tcW w:w="3595" w:type="dxa"/>
          </w:tcPr>
          <w:p w14:paraId="72CE5D18" w14:textId="584E6277" w:rsidR="00446FA4" w:rsidRDefault="00446FA4" w:rsidP="00446FA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"When  the  RF  LO  is  not  at  the  </w:t>
            </w:r>
            <w:proofErr w:type="spellStart"/>
            <w:r>
              <w:rPr>
                <w:rFonts w:ascii="Arial" w:hAnsi="Arial" w:cs="Arial"/>
                <w:sz w:val="20"/>
              </w:rPr>
              <w:t>center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 of  the  transmitted  PPDU  BW,  the  power  measured  at  the</w:t>
            </w:r>
            <w:r>
              <w:rPr>
                <w:rFonts w:ascii="Arial" w:hAnsi="Arial" w:cs="Arial"/>
                <w:sz w:val="20"/>
              </w:rPr>
              <w:br/>
              <w:t>location of the RF LO using resolution BW 312.5 kHz shall not exceed the maximum of -32 dB</w:t>
            </w:r>
            <w:r>
              <w:rPr>
                <w:rFonts w:ascii="Arial" w:hAnsi="Arial" w:cs="Arial"/>
                <w:sz w:val="20"/>
              </w:rPr>
              <w:br/>
              <w:t>relative to the total transmit power and -20 dBm, or equivalently  , where P is the</w:t>
            </w:r>
            <w:r>
              <w:rPr>
                <w:rFonts w:ascii="Arial" w:hAnsi="Arial" w:cs="Arial"/>
                <w:sz w:val="20"/>
              </w:rPr>
              <w:br/>
              <w:t>transmit power per antenna in dBm, and NST is defined in Table 21-5" -- but NST is not mentioned anywhere in this bullet!</w:t>
            </w:r>
          </w:p>
        </w:tc>
        <w:tc>
          <w:tcPr>
            <w:tcW w:w="3094" w:type="dxa"/>
          </w:tcPr>
          <w:p w14:paraId="71D64419" w14:textId="55B22219" w:rsidR="00446FA4" w:rsidRDefault="00446FA4" w:rsidP="00446FA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Delete ", and NST is defined in Table 21-5" in the cited text and "and  NST  is  defined  in  Table 22-8  (Timing-related</w:t>
            </w:r>
            <w:r>
              <w:rPr>
                <w:rFonts w:ascii="Arial" w:hAnsi="Arial" w:cs="Arial"/>
                <w:sz w:val="20"/>
              </w:rPr>
              <w:br/>
              <w:t>parameters)" at 3312.24</w:t>
            </w:r>
          </w:p>
        </w:tc>
      </w:tr>
    </w:tbl>
    <w:p w14:paraId="3710EAA2" w14:textId="77777777" w:rsidR="00446FA4" w:rsidRDefault="00446FA4" w:rsidP="00446FA4">
      <w:pPr>
        <w:jc w:val="both"/>
        <w:rPr>
          <w:sz w:val="22"/>
          <w:szCs w:val="22"/>
        </w:rPr>
      </w:pPr>
    </w:p>
    <w:p w14:paraId="1F061E46" w14:textId="3F2431A1" w:rsidR="00446FA4" w:rsidRDefault="00471CDD" w:rsidP="00446FA4">
      <w:pPr>
        <w:jc w:val="both"/>
        <w:rPr>
          <w:sz w:val="22"/>
          <w:szCs w:val="22"/>
        </w:rPr>
      </w:pPr>
      <w:r>
        <w:rPr>
          <w:b/>
          <w:sz w:val="28"/>
          <w:szCs w:val="22"/>
          <w:u w:val="single"/>
        </w:rPr>
        <w:t>Discussion</w:t>
      </w:r>
    </w:p>
    <w:p w14:paraId="48C4199A" w14:textId="77777777" w:rsidR="00446FA4" w:rsidRDefault="00446FA4" w:rsidP="00446FA4">
      <w:pPr>
        <w:jc w:val="both"/>
        <w:rPr>
          <w:sz w:val="22"/>
          <w:szCs w:val="22"/>
        </w:rPr>
      </w:pPr>
    </w:p>
    <w:p w14:paraId="26170F4D" w14:textId="77777777" w:rsidR="00446FA4" w:rsidRDefault="00446FA4" w:rsidP="00446FA4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D3.0 P3194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446FA4" w14:paraId="6D40A363" w14:textId="77777777" w:rsidTr="00C46FB5">
        <w:tc>
          <w:tcPr>
            <w:tcW w:w="10080" w:type="dxa"/>
          </w:tcPr>
          <w:p w14:paraId="2BDA356F" w14:textId="1853A2DC" w:rsidR="00446FA4" w:rsidRDefault="00EC5873" w:rsidP="00C46FB5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6A81746A" wp14:editId="035BEE5D">
                  <wp:extent cx="6263640" cy="2258695"/>
                  <wp:effectExtent l="0" t="0" r="3810" b="8255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2258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C8F26A" w14:textId="30779FE4" w:rsidR="00446FA4" w:rsidRDefault="00446FA4" w:rsidP="00446FA4">
      <w:pPr>
        <w:rPr>
          <w:sz w:val="20"/>
          <w:lang w:val="en-US"/>
        </w:rPr>
      </w:pPr>
    </w:p>
    <w:p w14:paraId="783DB8D4" w14:textId="6A3A6938" w:rsidR="004A3B00" w:rsidRDefault="005C476E" w:rsidP="00446FA4">
      <w:pPr>
        <w:rPr>
          <w:sz w:val="20"/>
          <w:lang w:val="en-US"/>
        </w:rPr>
      </w:pPr>
      <w:r>
        <w:rPr>
          <w:sz w:val="20"/>
          <w:lang w:val="en-US"/>
        </w:rPr>
        <w:t>D</w:t>
      </w:r>
      <w:r w:rsidR="004A3B00">
        <w:rPr>
          <w:sz w:val="20"/>
          <w:lang w:val="en-US"/>
        </w:rPr>
        <w:t xml:space="preserve">3.0 </w:t>
      </w:r>
      <w:r w:rsidR="006C013B">
        <w:rPr>
          <w:sz w:val="20"/>
          <w:lang w:val="en-US"/>
        </w:rPr>
        <w:t>P3312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6C013B" w14:paraId="1C4201D8" w14:textId="77777777" w:rsidTr="006C013B">
        <w:tc>
          <w:tcPr>
            <w:tcW w:w="10080" w:type="dxa"/>
          </w:tcPr>
          <w:p w14:paraId="5081BD25" w14:textId="07AD8E0B" w:rsidR="006C013B" w:rsidRDefault="006C013B" w:rsidP="00446FA4">
            <w:pPr>
              <w:rPr>
                <w:sz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82EEA87" wp14:editId="2AE80F2A">
                  <wp:extent cx="6263640" cy="2265680"/>
                  <wp:effectExtent l="0" t="0" r="3810" b="127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2265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A07C57" w14:textId="1F27F922" w:rsidR="006C013B" w:rsidRDefault="006C013B" w:rsidP="00446FA4">
      <w:pPr>
        <w:rPr>
          <w:sz w:val="20"/>
          <w:lang w:val="en-US"/>
        </w:rPr>
      </w:pPr>
    </w:p>
    <w:p w14:paraId="5B8D4446" w14:textId="054316FC" w:rsidR="006C013B" w:rsidRDefault="006C013B" w:rsidP="00446FA4">
      <w:pPr>
        <w:rPr>
          <w:sz w:val="20"/>
          <w:lang w:val="en-US"/>
        </w:rPr>
      </w:pPr>
      <w:r>
        <w:rPr>
          <w:sz w:val="20"/>
          <w:lang w:val="en-US"/>
        </w:rPr>
        <w:t xml:space="preserve">Commenter is correct that the second bullet in each case do not </w:t>
      </w:r>
      <w:r w:rsidR="00440C28">
        <w:rPr>
          <w:sz w:val="20"/>
          <w:lang w:val="en-US"/>
        </w:rPr>
        <w:t>use N_ST.</w:t>
      </w:r>
    </w:p>
    <w:p w14:paraId="2F08CA9D" w14:textId="77777777" w:rsidR="00446FA4" w:rsidRDefault="00446FA4" w:rsidP="00446FA4">
      <w:pPr>
        <w:rPr>
          <w:sz w:val="20"/>
          <w:lang w:val="en-US"/>
        </w:rPr>
      </w:pPr>
    </w:p>
    <w:p w14:paraId="7F51B768" w14:textId="60A04DEA" w:rsidR="00446FA4" w:rsidRPr="00157CCC" w:rsidRDefault="00446FA4" w:rsidP="00446FA4">
      <w:pPr>
        <w:jc w:val="both"/>
        <w:rPr>
          <w:sz w:val="28"/>
          <w:szCs w:val="22"/>
        </w:rPr>
      </w:pPr>
      <w:r>
        <w:rPr>
          <w:b/>
          <w:sz w:val="28"/>
          <w:szCs w:val="22"/>
          <w:u w:val="single"/>
        </w:rPr>
        <w:t xml:space="preserve">Proposed Resolution: CID </w:t>
      </w:r>
      <w:r w:rsidR="00471CDD">
        <w:rPr>
          <w:b/>
          <w:sz w:val="28"/>
          <w:szCs w:val="22"/>
          <w:u w:val="single"/>
        </w:rPr>
        <w:t>4368</w:t>
      </w:r>
    </w:p>
    <w:p w14:paraId="7CF610D5" w14:textId="01686083" w:rsidR="00446FA4" w:rsidRDefault="00440C28" w:rsidP="00446FA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Accepted</w:t>
      </w:r>
    </w:p>
    <w:p w14:paraId="0F9E6B67" w14:textId="34AC57D7" w:rsidR="00446FA4" w:rsidRDefault="00446FA4" w:rsidP="00E36A31">
      <w:pPr>
        <w:rPr>
          <w:sz w:val="20"/>
          <w:lang w:val="en-US"/>
        </w:rPr>
      </w:pPr>
    </w:p>
    <w:p w14:paraId="698AF1FF" w14:textId="77777777" w:rsidR="0082721C" w:rsidRPr="000279E1" w:rsidRDefault="0082721C" w:rsidP="0082721C">
      <w:pPr>
        <w:rPr>
          <w:sz w:val="20"/>
        </w:rPr>
      </w:pPr>
    </w:p>
    <w:p w14:paraId="7DFA2BF9" w14:textId="77777777" w:rsidR="00FB2017" w:rsidRPr="00186DDE" w:rsidRDefault="00FB2017" w:rsidP="00E36A31">
      <w:pPr>
        <w:rPr>
          <w:sz w:val="20"/>
        </w:rPr>
      </w:pPr>
    </w:p>
    <w:p w14:paraId="3A209E01" w14:textId="01D25B03" w:rsidR="00E36A31" w:rsidRPr="00E36A31" w:rsidRDefault="00E36A31" w:rsidP="00E36A31">
      <w:pPr>
        <w:rPr>
          <w:sz w:val="20"/>
          <w:lang w:val="en-US"/>
        </w:rPr>
      </w:pPr>
      <w:r>
        <w:rPr>
          <w:sz w:val="20"/>
          <w:lang w:val="en-US"/>
        </w:rPr>
        <w:t>[End of File]</w:t>
      </w:r>
    </w:p>
    <w:p w14:paraId="105A5892" w14:textId="77777777" w:rsidR="00FE3C95" w:rsidRDefault="00FE3C95" w:rsidP="00AC4B40">
      <w:pPr>
        <w:rPr>
          <w:sz w:val="20"/>
          <w:lang w:val="en-US"/>
        </w:rPr>
      </w:pPr>
    </w:p>
    <w:p w14:paraId="75048219" w14:textId="77777777" w:rsidR="00FE3C95" w:rsidRDefault="00FE3C95" w:rsidP="00AC4B40">
      <w:pPr>
        <w:rPr>
          <w:sz w:val="20"/>
          <w:lang w:val="en-US"/>
        </w:rPr>
      </w:pPr>
    </w:p>
    <w:p w14:paraId="48FFE79A" w14:textId="77777777" w:rsidR="00FE3C95" w:rsidRPr="00AC4B40" w:rsidRDefault="00FE3C95" w:rsidP="00AC4B40">
      <w:pPr>
        <w:rPr>
          <w:sz w:val="20"/>
          <w:lang w:val="en-US"/>
        </w:rPr>
      </w:pPr>
    </w:p>
    <w:sectPr w:rsidR="00FE3C95" w:rsidRPr="00AC4B40" w:rsidSect="00996772">
      <w:headerReference w:type="default" r:id="rId40"/>
      <w:footerReference w:type="default" r:id="rId41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155324" w14:textId="77777777" w:rsidR="00764FCF" w:rsidRDefault="00764FCF">
      <w:r>
        <w:separator/>
      </w:r>
    </w:p>
  </w:endnote>
  <w:endnote w:type="continuationSeparator" w:id="0">
    <w:p w14:paraId="22287F13" w14:textId="77777777" w:rsidR="00764FCF" w:rsidRDefault="00764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PMingLiU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Moder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20882" w14:textId="2DD7DED5" w:rsidR="00C46FB5" w:rsidRDefault="00764FCF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C46FB5">
      <w:t>Submission</w:t>
    </w:r>
    <w:r>
      <w:fldChar w:fldCharType="end"/>
    </w:r>
    <w:r w:rsidR="00C46FB5">
      <w:tab/>
      <w:t xml:space="preserve">page </w:t>
    </w:r>
    <w:r w:rsidR="00C46FB5">
      <w:fldChar w:fldCharType="begin"/>
    </w:r>
    <w:r w:rsidR="00C46FB5">
      <w:instrText xml:space="preserve">page </w:instrText>
    </w:r>
    <w:r w:rsidR="00C46FB5">
      <w:fldChar w:fldCharType="separate"/>
    </w:r>
    <w:r w:rsidR="00C46FB5">
      <w:rPr>
        <w:noProof/>
      </w:rPr>
      <w:t>1</w:t>
    </w:r>
    <w:r w:rsidR="00C46FB5">
      <w:rPr>
        <w:noProof/>
      </w:rPr>
      <w:fldChar w:fldCharType="end"/>
    </w:r>
    <w:r w:rsidR="00C46FB5">
      <w:tab/>
    </w:r>
    <w:r w:rsidR="00C46FB5">
      <w:rPr>
        <w:rFonts w:eastAsia="SimSun" w:hint="eastAsia"/>
        <w:lang w:eastAsia="zh-CN"/>
      </w:rPr>
      <w:t xml:space="preserve">          </w:t>
    </w:r>
    <w:r w:rsidR="00C46FB5">
      <w:rPr>
        <w:rFonts w:eastAsia="SimSun"/>
        <w:noProof/>
        <w:sz w:val="21"/>
        <w:szCs w:val="21"/>
        <w:lang w:eastAsia="zh-CN"/>
      </w:rPr>
      <w:fldChar w:fldCharType="begin"/>
    </w:r>
    <w:r w:rsidR="00C46FB5">
      <w:rPr>
        <w:rFonts w:eastAsia="SimSun"/>
        <w:noProof/>
        <w:sz w:val="21"/>
        <w:szCs w:val="21"/>
        <w:lang w:eastAsia="zh-CN"/>
      </w:rPr>
      <w:instrText xml:space="preserve"> AUTHOR   \* MERGEFORMAT </w:instrText>
    </w:r>
    <w:r w:rsidR="00C46FB5">
      <w:rPr>
        <w:rFonts w:eastAsia="SimSun"/>
        <w:noProof/>
        <w:sz w:val="21"/>
        <w:szCs w:val="21"/>
        <w:lang w:eastAsia="zh-CN"/>
      </w:rPr>
      <w:fldChar w:fldCharType="separate"/>
    </w:r>
    <w:r w:rsidR="00C46FB5">
      <w:rPr>
        <w:rFonts w:eastAsia="SimSun"/>
        <w:noProof/>
        <w:sz w:val="21"/>
        <w:szCs w:val="21"/>
        <w:lang w:eastAsia="zh-CN"/>
      </w:rPr>
      <w:t>Youhan Kim (Qualcomm)</w:t>
    </w:r>
    <w:r w:rsidR="00C46FB5">
      <w:rPr>
        <w:rFonts w:eastAsia="SimSun"/>
        <w:noProof/>
        <w:sz w:val="21"/>
        <w:szCs w:val="21"/>
        <w:lang w:eastAsia="zh-CN"/>
      </w:rPr>
      <w:fldChar w:fldCharType="end"/>
    </w:r>
  </w:p>
  <w:p w14:paraId="1EFD331A" w14:textId="77777777" w:rsidR="00C46FB5" w:rsidRPr="0013508C" w:rsidRDefault="00C46FB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141C8" w14:textId="77777777" w:rsidR="00764FCF" w:rsidRDefault="00764FCF">
      <w:r>
        <w:separator/>
      </w:r>
    </w:p>
  </w:footnote>
  <w:footnote w:type="continuationSeparator" w:id="0">
    <w:p w14:paraId="2EE70757" w14:textId="77777777" w:rsidR="00764FCF" w:rsidRDefault="00764F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AEFBB" w14:textId="43C3BA05" w:rsidR="00C46FB5" w:rsidRDefault="00764FCF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 \* MERGEFORMAT </w:instrText>
    </w:r>
    <w:r>
      <w:fldChar w:fldCharType="separate"/>
    </w:r>
    <w:r w:rsidR="00C46FB5">
      <w:t>March 2020</w:t>
    </w:r>
    <w:r>
      <w:fldChar w:fldCharType="end"/>
    </w:r>
    <w:r w:rsidR="00C46FB5">
      <w:tab/>
    </w:r>
    <w:r w:rsidR="00C46FB5">
      <w:tab/>
    </w:r>
    <w:r>
      <w:fldChar w:fldCharType="begin"/>
    </w:r>
    <w:r>
      <w:instrText xml:space="preserve"> TITLE  \* MERGEFORMAT </w:instrText>
    </w:r>
    <w:r>
      <w:fldChar w:fldCharType="separate"/>
    </w:r>
    <w:r w:rsidR="001C0069">
      <w:t>doc.: IEEE 802.11-20/0536r3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500A20"/>
    <w:lvl w:ilvl="0">
      <w:numFmt w:val="bullet"/>
      <w:lvlText w:val="*"/>
      <w:lvlJc w:val="left"/>
    </w:lvl>
  </w:abstractNum>
  <w:abstractNum w:abstractNumId="1" w15:restartNumberingAfterBreak="0">
    <w:nsid w:val="0D04738A"/>
    <w:multiLevelType w:val="hybridMultilevel"/>
    <w:tmpl w:val="42728B28"/>
    <w:lvl w:ilvl="0" w:tplc="C41C0048">
      <w:start w:val="32"/>
      <w:numFmt w:val="bullet"/>
      <w:lvlText w:val=""/>
      <w:lvlJc w:val="left"/>
      <w:pPr>
        <w:ind w:left="720" w:hanging="360"/>
      </w:pPr>
      <w:rPr>
        <w:rFonts w:ascii="Symbol" w:eastAsia="Malgun Gothic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F370D6"/>
    <w:multiLevelType w:val="hybridMultilevel"/>
    <w:tmpl w:val="1C58D28A"/>
    <w:lvl w:ilvl="0" w:tplc="20FE3860">
      <w:start w:val="32"/>
      <w:numFmt w:val="bullet"/>
      <w:lvlText w:val=""/>
      <w:lvlJc w:val="left"/>
      <w:pPr>
        <w:ind w:left="720" w:hanging="360"/>
      </w:pPr>
      <w:rPr>
        <w:rFonts w:ascii="Symbol" w:eastAsia="Malgun Gothic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EE642A"/>
    <w:multiLevelType w:val="multilevel"/>
    <w:tmpl w:val="DE6A4466"/>
    <w:lvl w:ilvl="0">
      <w:start w:val="28"/>
      <w:numFmt w:val="decimal"/>
      <w:lvlText w:val="%1"/>
      <w:lvlJc w:val="left"/>
      <w:pPr>
        <w:ind w:left="828" w:hanging="82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8" w:hanging="828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828" w:hanging="828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828" w:hanging="8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D6A4C84"/>
    <w:multiLevelType w:val="multilevel"/>
    <w:tmpl w:val="557A7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C40749F"/>
    <w:multiLevelType w:val="hybridMultilevel"/>
    <w:tmpl w:val="F0C8B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204917"/>
    <w:multiLevelType w:val="hybridMultilevel"/>
    <w:tmpl w:val="B3CE7A58"/>
    <w:lvl w:ilvl="0" w:tplc="0DDADDCE">
      <w:start w:val="19"/>
      <w:numFmt w:val="bullet"/>
      <w:lvlText w:val=""/>
      <w:lvlJc w:val="left"/>
      <w:pPr>
        <w:ind w:left="720" w:hanging="360"/>
      </w:pPr>
      <w:rPr>
        <w:rFonts w:ascii="Symbol" w:eastAsia="Malgun Gothic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9.4.2.2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  <w:lang w:val="en-GB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  <w:lang w:val="en-GB"/>
        </w:rPr>
      </w:lvl>
    </w:lvlOverride>
  </w:num>
  <w:num w:numId="4">
    <w:abstractNumId w:val="0"/>
    <w:lvlOverride w:ilvl="0">
      <w:lvl w:ilvl="0">
        <w:numFmt w:val="bullet"/>
        <w:lvlText w:val="C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4"/>
          <w:u w:val="none"/>
          <w:effect w:val="none"/>
        </w:rPr>
      </w:lvl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lvl w:ilvl="0">
        <w:start w:val="1"/>
        <w:numFmt w:val="bullet"/>
        <w:lvlText w:val="9.4.2.237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Figure 9-589cl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Table 9-262a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27.1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Table 27-1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28.3.11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3"/>
  </w:num>
  <w:num w:numId="16">
    <w:abstractNumId w:val="5"/>
  </w:num>
  <w:num w:numId="17">
    <w:abstractNumId w:val="6"/>
  </w:num>
  <w:num w:numId="18">
    <w:abstractNumId w:val="1"/>
  </w:num>
  <w:num w:numId="19">
    <w:abstractNumId w:val="2"/>
  </w:num>
  <w:num w:numId="20">
    <w:abstractNumId w:val="0"/>
    <w:lvlOverride w:ilvl="0">
      <w:lvl w:ilvl="0">
        <w:start w:val="1"/>
        <w:numFmt w:val="bullet"/>
        <w:lvlText w:val="Table 18-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Table 19-2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21.3.8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(21-18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start w:val="1"/>
        <w:numFmt w:val="bullet"/>
        <w:lvlText w:val="21.3.8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Youhan Kim">
    <w15:presenceInfo w15:providerId="AD" w15:userId="S::youhank@qti.qualcomm.com::e1f635c0-e335-4f78-9a0f-4c1290a3e51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40B"/>
    <w:rsid w:val="0000030D"/>
    <w:rsid w:val="00000BD5"/>
    <w:rsid w:val="000011A2"/>
    <w:rsid w:val="000013EC"/>
    <w:rsid w:val="000027A5"/>
    <w:rsid w:val="00002FD5"/>
    <w:rsid w:val="000031F7"/>
    <w:rsid w:val="000045FA"/>
    <w:rsid w:val="0000615A"/>
    <w:rsid w:val="00006454"/>
    <w:rsid w:val="000067AA"/>
    <w:rsid w:val="00006DBB"/>
    <w:rsid w:val="0000743C"/>
    <w:rsid w:val="000078DA"/>
    <w:rsid w:val="00007A76"/>
    <w:rsid w:val="00007BD6"/>
    <w:rsid w:val="0001027F"/>
    <w:rsid w:val="00011423"/>
    <w:rsid w:val="000116A2"/>
    <w:rsid w:val="000117C9"/>
    <w:rsid w:val="0001277E"/>
    <w:rsid w:val="000129E6"/>
    <w:rsid w:val="00013196"/>
    <w:rsid w:val="000139A4"/>
    <w:rsid w:val="00013E14"/>
    <w:rsid w:val="00013F87"/>
    <w:rsid w:val="00014031"/>
    <w:rsid w:val="00014507"/>
    <w:rsid w:val="000157CC"/>
    <w:rsid w:val="000159C5"/>
    <w:rsid w:val="00016975"/>
    <w:rsid w:val="00016D9C"/>
    <w:rsid w:val="00017D25"/>
    <w:rsid w:val="0002174B"/>
    <w:rsid w:val="00021A27"/>
    <w:rsid w:val="00023CD8"/>
    <w:rsid w:val="00024344"/>
    <w:rsid w:val="00024487"/>
    <w:rsid w:val="00025A89"/>
    <w:rsid w:val="00026CE3"/>
    <w:rsid w:val="000279E1"/>
    <w:rsid w:val="00027AB8"/>
    <w:rsid w:val="00027D05"/>
    <w:rsid w:val="00031019"/>
    <w:rsid w:val="00031349"/>
    <w:rsid w:val="000313E4"/>
    <w:rsid w:val="00031E68"/>
    <w:rsid w:val="000326AF"/>
    <w:rsid w:val="000332CC"/>
    <w:rsid w:val="0003380C"/>
    <w:rsid w:val="00033B0A"/>
    <w:rsid w:val="00034E6F"/>
    <w:rsid w:val="00034F3E"/>
    <w:rsid w:val="000358B3"/>
    <w:rsid w:val="0003684A"/>
    <w:rsid w:val="000405C4"/>
    <w:rsid w:val="000409E5"/>
    <w:rsid w:val="00042C67"/>
    <w:rsid w:val="0004346B"/>
    <w:rsid w:val="00043C26"/>
    <w:rsid w:val="00043F1E"/>
    <w:rsid w:val="0004414E"/>
    <w:rsid w:val="00044501"/>
    <w:rsid w:val="00044DC0"/>
    <w:rsid w:val="000478EE"/>
    <w:rsid w:val="000511A1"/>
    <w:rsid w:val="000511D7"/>
    <w:rsid w:val="00052123"/>
    <w:rsid w:val="000528E2"/>
    <w:rsid w:val="00052909"/>
    <w:rsid w:val="00053519"/>
    <w:rsid w:val="000567A2"/>
    <w:rsid w:val="000567DA"/>
    <w:rsid w:val="00060363"/>
    <w:rsid w:val="000609BC"/>
    <w:rsid w:val="00060E93"/>
    <w:rsid w:val="00061FFD"/>
    <w:rsid w:val="00063206"/>
    <w:rsid w:val="000642FC"/>
    <w:rsid w:val="0006469A"/>
    <w:rsid w:val="000650B0"/>
    <w:rsid w:val="000650B8"/>
    <w:rsid w:val="00066421"/>
    <w:rsid w:val="0006732A"/>
    <w:rsid w:val="000675D6"/>
    <w:rsid w:val="00067D60"/>
    <w:rsid w:val="00070283"/>
    <w:rsid w:val="000718A4"/>
    <w:rsid w:val="00071971"/>
    <w:rsid w:val="000723F8"/>
    <w:rsid w:val="00073578"/>
    <w:rsid w:val="00073BB4"/>
    <w:rsid w:val="00074C7B"/>
    <w:rsid w:val="00074C82"/>
    <w:rsid w:val="00075C3C"/>
    <w:rsid w:val="00075E1E"/>
    <w:rsid w:val="00076885"/>
    <w:rsid w:val="00076B5C"/>
    <w:rsid w:val="00076BE7"/>
    <w:rsid w:val="00077C25"/>
    <w:rsid w:val="00080ACC"/>
    <w:rsid w:val="00080E1A"/>
    <w:rsid w:val="000815C7"/>
    <w:rsid w:val="0008191E"/>
    <w:rsid w:val="00081E62"/>
    <w:rsid w:val="000823C8"/>
    <w:rsid w:val="000824E9"/>
    <w:rsid w:val="000829FF"/>
    <w:rsid w:val="00082B8A"/>
    <w:rsid w:val="00082BFD"/>
    <w:rsid w:val="0008302D"/>
    <w:rsid w:val="00084297"/>
    <w:rsid w:val="000842D7"/>
    <w:rsid w:val="000865AA"/>
    <w:rsid w:val="00086780"/>
    <w:rsid w:val="00086C10"/>
    <w:rsid w:val="00090640"/>
    <w:rsid w:val="00091349"/>
    <w:rsid w:val="000921B7"/>
    <w:rsid w:val="00092971"/>
    <w:rsid w:val="000929BA"/>
    <w:rsid w:val="00092AC6"/>
    <w:rsid w:val="00093AD2"/>
    <w:rsid w:val="0009417E"/>
    <w:rsid w:val="00094DFB"/>
    <w:rsid w:val="00094EE0"/>
    <w:rsid w:val="00094FFA"/>
    <w:rsid w:val="0009661D"/>
    <w:rsid w:val="00096B45"/>
    <w:rsid w:val="0009713F"/>
    <w:rsid w:val="000A0047"/>
    <w:rsid w:val="000A0D51"/>
    <w:rsid w:val="000A13D2"/>
    <w:rsid w:val="000A1C31"/>
    <w:rsid w:val="000A1F25"/>
    <w:rsid w:val="000A209A"/>
    <w:rsid w:val="000A3149"/>
    <w:rsid w:val="000A33E8"/>
    <w:rsid w:val="000A3B28"/>
    <w:rsid w:val="000A671D"/>
    <w:rsid w:val="000A7680"/>
    <w:rsid w:val="000B041A"/>
    <w:rsid w:val="000B083E"/>
    <w:rsid w:val="000B0DAF"/>
    <w:rsid w:val="000B13A6"/>
    <w:rsid w:val="000B23AB"/>
    <w:rsid w:val="000B28B3"/>
    <w:rsid w:val="000B28B8"/>
    <w:rsid w:val="000B2F8C"/>
    <w:rsid w:val="000B345F"/>
    <w:rsid w:val="000B53F6"/>
    <w:rsid w:val="000B59FE"/>
    <w:rsid w:val="000B5ABB"/>
    <w:rsid w:val="000B5D9E"/>
    <w:rsid w:val="000B6ADD"/>
    <w:rsid w:val="000C0BA9"/>
    <w:rsid w:val="000C0F8B"/>
    <w:rsid w:val="000C120D"/>
    <w:rsid w:val="000C1271"/>
    <w:rsid w:val="000C1EC4"/>
    <w:rsid w:val="000C1F0C"/>
    <w:rsid w:val="000C220E"/>
    <w:rsid w:val="000C27D0"/>
    <w:rsid w:val="000C3C9C"/>
    <w:rsid w:val="000C42E0"/>
    <w:rsid w:val="000C4DF9"/>
    <w:rsid w:val="000C516A"/>
    <w:rsid w:val="000C54F3"/>
    <w:rsid w:val="000C6438"/>
    <w:rsid w:val="000C6842"/>
    <w:rsid w:val="000C6A2F"/>
    <w:rsid w:val="000C6B6F"/>
    <w:rsid w:val="000C7A4A"/>
    <w:rsid w:val="000D0300"/>
    <w:rsid w:val="000D0CB5"/>
    <w:rsid w:val="000D174A"/>
    <w:rsid w:val="000D1AD4"/>
    <w:rsid w:val="000D2315"/>
    <w:rsid w:val="000D276A"/>
    <w:rsid w:val="000D2F1B"/>
    <w:rsid w:val="000D31DF"/>
    <w:rsid w:val="000D46EB"/>
    <w:rsid w:val="000D46EE"/>
    <w:rsid w:val="000D4A8F"/>
    <w:rsid w:val="000D4B0D"/>
    <w:rsid w:val="000D4F65"/>
    <w:rsid w:val="000D5EBD"/>
    <w:rsid w:val="000D674F"/>
    <w:rsid w:val="000D6D79"/>
    <w:rsid w:val="000D7EC5"/>
    <w:rsid w:val="000E0494"/>
    <w:rsid w:val="000E1C37"/>
    <w:rsid w:val="000E1D7B"/>
    <w:rsid w:val="000E3C8F"/>
    <w:rsid w:val="000E4303"/>
    <w:rsid w:val="000E4696"/>
    <w:rsid w:val="000E4B20"/>
    <w:rsid w:val="000E4B82"/>
    <w:rsid w:val="000E6539"/>
    <w:rsid w:val="000E6D2F"/>
    <w:rsid w:val="000E720C"/>
    <w:rsid w:val="000E752D"/>
    <w:rsid w:val="000E7EB4"/>
    <w:rsid w:val="000F033B"/>
    <w:rsid w:val="000F07E8"/>
    <w:rsid w:val="000F238C"/>
    <w:rsid w:val="000F3D76"/>
    <w:rsid w:val="000F47BE"/>
    <w:rsid w:val="000F4937"/>
    <w:rsid w:val="000F4D59"/>
    <w:rsid w:val="000F5088"/>
    <w:rsid w:val="000F513B"/>
    <w:rsid w:val="000F557E"/>
    <w:rsid w:val="000F60FA"/>
    <w:rsid w:val="000F623A"/>
    <w:rsid w:val="000F685B"/>
    <w:rsid w:val="000F6BB9"/>
    <w:rsid w:val="00100165"/>
    <w:rsid w:val="00100E3B"/>
    <w:rsid w:val="001015F8"/>
    <w:rsid w:val="00101E87"/>
    <w:rsid w:val="00101FAF"/>
    <w:rsid w:val="001024D5"/>
    <w:rsid w:val="00102632"/>
    <w:rsid w:val="001035EF"/>
    <w:rsid w:val="0010469F"/>
    <w:rsid w:val="001053C6"/>
    <w:rsid w:val="00105918"/>
    <w:rsid w:val="00106E8D"/>
    <w:rsid w:val="001075DC"/>
    <w:rsid w:val="00107AEF"/>
    <w:rsid w:val="001101C2"/>
    <w:rsid w:val="001108C4"/>
    <w:rsid w:val="001109AA"/>
    <w:rsid w:val="00111968"/>
    <w:rsid w:val="00112285"/>
    <w:rsid w:val="00112C6A"/>
    <w:rsid w:val="00113B5F"/>
    <w:rsid w:val="001141F5"/>
    <w:rsid w:val="001141FF"/>
    <w:rsid w:val="001147D8"/>
    <w:rsid w:val="00114FCA"/>
    <w:rsid w:val="0011536D"/>
    <w:rsid w:val="00115A75"/>
    <w:rsid w:val="00115B7B"/>
    <w:rsid w:val="00116780"/>
    <w:rsid w:val="00117299"/>
    <w:rsid w:val="00120064"/>
    <w:rsid w:val="0012027F"/>
    <w:rsid w:val="00120298"/>
    <w:rsid w:val="001208DB"/>
    <w:rsid w:val="00120AA0"/>
    <w:rsid w:val="00120BD6"/>
    <w:rsid w:val="001215C0"/>
    <w:rsid w:val="00122191"/>
    <w:rsid w:val="00122CE7"/>
    <w:rsid w:val="00122D51"/>
    <w:rsid w:val="00124896"/>
    <w:rsid w:val="00124E55"/>
    <w:rsid w:val="00126052"/>
    <w:rsid w:val="00126B00"/>
    <w:rsid w:val="001274A8"/>
    <w:rsid w:val="001275D7"/>
    <w:rsid w:val="00127723"/>
    <w:rsid w:val="00130101"/>
    <w:rsid w:val="00130CD2"/>
    <w:rsid w:val="00130CE7"/>
    <w:rsid w:val="00130E38"/>
    <w:rsid w:val="00130E69"/>
    <w:rsid w:val="001323DB"/>
    <w:rsid w:val="0013380A"/>
    <w:rsid w:val="00134114"/>
    <w:rsid w:val="00134D3C"/>
    <w:rsid w:val="00135032"/>
    <w:rsid w:val="0013508C"/>
    <w:rsid w:val="00135784"/>
    <w:rsid w:val="00135B4B"/>
    <w:rsid w:val="0013699E"/>
    <w:rsid w:val="00136F15"/>
    <w:rsid w:val="00137C4B"/>
    <w:rsid w:val="001406F8"/>
    <w:rsid w:val="00142492"/>
    <w:rsid w:val="0014394F"/>
    <w:rsid w:val="00144089"/>
    <w:rsid w:val="001444B8"/>
    <w:rsid w:val="001448D8"/>
    <w:rsid w:val="001450BB"/>
    <w:rsid w:val="001459E7"/>
    <w:rsid w:val="00145C98"/>
    <w:rsid w:val="00146459"/>
    <w:rsid w:val="00146D19"/>
    <w:rsid w:val="0014736E"/>
    <w:rsid w:val="00150E54"/>
    <w:rsid w:val="00150F68"/>
    <w:rsid w:val="00151943"/>
    <w:rsid w:val="00151BBE"/>
    <w:rsid w:val="001525FB"/>
    <w:rsid w:val="00153BE2"/>
    <w:rsid w:val="00154791"/>
    <w:rsid w:val="00154B26"/>
    <w:rsid w:val="001557CB"/>
    <w:rsid w:val="001559BB"/>
    <w:rsid w:val="0015692E"/>
    <w:rsid w:val="00157CCC"/>
    <w:rsid w:val="001606F8"/>
    <w:rsid w:val="00160C21"/>
    <w:rsid w:val="00160F45"/>
    <w:rsid w:val="0016147B"/>
    <w:rsid w:val="0016428D"/>
    <w:rsid w:val="001645FD"/>
    <w:rsid w:val="00165BE6"/>
    <w:rsid w:val="00165E83"/>
    <w:rsid w:val="001677DF"/>
    <w:rsid w:val="0017185E"/>
    <w:rsid w:val="00172489"/>
    <w:rsid w:val="00172DD9"/>
    <w:rsid w:val="001738FD"/>
    <w:rsid w:val="00173C6A"/>
    <w:rsid w:val="00173D9D"/>
    <w:rsid w:val="00174035"/>
    <w:rsid w:val="00174601"/>
    <w:rsid w:val="00175CDF"/>
    <w:rsid w:val="0017659B"/>
    <w:rsid w:val="00176600"/>
    <w:rsid w:val="00177305"/>
    <w:rsid w:val="00177804"/>
    <w:rsid w:val="00177BCE"/>
    <w:rsid w:val="001812B0"/>
    <w:rsid w:val="00181423"/>
    <w:rsid w:val="00181686"/>
    <w:rsid w:val="00181A0E"/>
    <w:rsid w:val="00183698"/>
    <w:rsid w:val="00183709"/>
    <w:rsid w:val="00183F4C"/>
    <w:rsid w:val="0018431E"/>
    <w:rsid w:val="00184449"/>
    <w:rsid w:val="0018462B"/>
    <w:rsid w:val="00184656"/>
    <w:rsid w:val="00184D65"/>
    <w:rsid w:val="00185B1D"/>
    <w:rsid w:val="00185DE7"/>
    <w:rsid w:val="00186DDE"/>
    <w:rsid w:val="00187129"/>
    <w:rsid w:val="0018783E"/>
    <w:rsid w:val="00187978"/>
    <w:rsid w:val="0019040A"/>
    <w:rsid w:val="001914E2"/>
    <w:rsid w:val="0019164F"/>
    <w:rsid w:val="001927CD"/>
    <w:rsid w:val="00192C6E"/>
    <w:rsid w:val="001938B0"/>
    <w:rsid w:val="00193C39"/>
    <w:rsid w:val="001943F7"/>
    <w:rsid w:val="00194D56"/>
    <w:rsid w:val="0019717A"/>
    <w:rsid w:val="00197B92"/>
    <w:rsid w:val="001A0CEC"/>
    <w:rsid w:val="001A0EDB"/>
    <w:rsid w:val="001A1B7C"/>
    <w:rsid w:val="001A1C14"/>
    <w:rsid w:val="001A1C69"/>
    <w:rsid w:val="001A1FCC"/>
    <w:rsid w:val="001A2240"/>
    <w:rsid w:val="001A2311"/>
    <w:rsid w:val="001A2CDE"/>
    <w:rsid w:val="001A496B"/>
    <w:rsid w:val="001A694C"/>
    <w:rsid w:val="001A6C88"/>
    <w:rsid w:val="001A77FD"/>
    <w:rsid w:val="001B0001"/>
    <w:rsid w:val="001B1248"/>
    <w:rsid w:val="001B252D"/>
    <w:rsid w:val="001B2854"/>
    <w:rsid w:val="001B2904"/>
    <w:rsid w:val="001B5C3D"/>
    <w:rsid w:val="001B63BC"/>
    <w:rsid w:val="001B6594"/>
    <w:rsid w:val="001C0069"/>
    <w:rsid w:val="001C1C5C"/>
    <w:rsid w:val="001C32C3"/>
    <w:rsid w:val="001C44B2"/>
    <w:rsid w:val="001C501D"/>
    <w:rsid w:val="001C618A"/>
    <w:rsid w:val="001C7849"/>
    <w:rsid w:val="001C7CCE"/>
    <w:rsid w:val="001D016F"/>
    <w:rsid w:val="001D11FD"/>
    <w:rsid w:val="001D1550"/>
    <w:rsid w:val="001D15ED"/>
    <w:rsid w:val="001D2418"/>
    <w:rsid w:val="001D2A6C"/>
    <w:rsid w:val="001D328B"/>
    <w:rsid w:val="001D3CA6"/>
    <w:rsid w:val="001D4A93"/>
    <w:rsid w:val="001D5637"/>
    <w:rsid w:val="001D5F28"/>
    <w:rsid w:val="001D67EB"/>
    <w:rsid w:val="001D7529"/>
    <w:rsid w:val="001D7948"/>
    <w:rsid w:val="001D7DAF"/>
    <w:rsid w:val="001D7DF0"/>
    <w:rsid w:val="001E0535"/>
    <w:rsid w:val="001E082B"/>
    <w:rsid w:val="001E0946"/>
    <w:rsid w:val="001E1001"/>
    <w:rsid w:val="001E12D1"/>
    <w:rsid w:val="001E15F8"/>
    <w:rsid w:val="001E349E"/>
    <w:rsid w:val="001E3A51"/>
    <w:rsid w:val="001E52C6"/>
    <w:rsid w:val="001E6060"/>
    <w:rsid w:val="001E6267"/>
    <w:rsid w:val="001E66B0"/>
    <w:rsid w:val="001E6D52"/>
    <w:rsid w:val="001E6EE3"/>
    <w:rsid w:val="001E7C32"/>
    <w:rsid w:val="001F0210"/>
    <w:rsid w:val="001F10F7"/>
    <w:rsid w:val="001F13CA"/>
    <w:rsid w:val="001F1415"/>
    <w:rsid w:val="001F1C40"/>
    <w:rsid w:val="001F2656"/>
    <w:rsid w:val="001F27BB"/>
    <w:rsid w:val="001F2FB6"/>
    <w:rsid w:val="001F3DB9"/>
    <w:rsid w:val="001F3F4A"/>
    <w:rsid w:val="001F45A4"/>
    <w:rsid w:val="001F480E"/>
    <w:rsid w:val="001F491C"/>
    <w:rsid w:val="001F5AE6"/>
    <w:rsid w:val="001F5C29"/>
    <w:rsid w:val="001F5D16"/>
    <w:rsid w:val="001F61C1"/>
    <w:rsid w:val="001F620B"/>
    <w:rsid w:val="001F6CD6"/>
    <w:rsid w:val="001F6E72"/>
    <w:rsid w:val="0020013A"/>
    <w:rsid w:val="002002A6"/>
    <w:rsid w:val="0020058A"/>
    <w:rsid w:val="0020100E"/>
    <w:rsid w:val="00202AF4"/>
    <w:rsid w:val="0020330E"/>
    <w:rsid w:val="002035EE"/>
    <w:rsid w:val="00203FF9"/>
    <w:rsid w:val="0020462A"/>
    <w:rsid w:val="002046A1"/>
    <w:rsid w:val="0020501A"/>
    <w:rsid w:val="00206B35"/>
    <w:rsid w:val="00206CE8"/>
    <w:rsid w:val="00206D24"/>
    <w:rsid w:val="00210DDD"/>
    <w:rsid w:val="00210F4D"/>
    <w:rsid w:val="002125D6"/>
    <w:rsid w:val="00212E2A"/>
    <w:rsid w:val="002135FE"/>
    <w:rsid w:val="00213B45"/>
    <w:rsid w:val="002141B2"/>
    <w:rsid w:val="00214994"/>
    <w:rsid w:val="00214B50"/>
    <w:rsid w:val="00214BA3"/>
    <w:rsid w:val="002151DB"/>
    <w:rsid w:val="00215A82"/>
    <w:rsid w:val="00215E32"/>
    <w:rsid w:val="00215E98"/>
    <w:rsid w:val="00215F36"/>
    <w:rsid w:val="00216771"/>
    <w:rsid w:val="00216AF6"/>
    <w:rsid w:val="002206E4"/>
    <w:rsid w:val="002208B9"/>
    <w:rsid w:val="0022139A"/>
    <w:rsid w:val="00221822"/>
    <w:rsid w:val="0022224B"/>
    <w:rsid w:val="00222261"/>
    <w:rsid w:val="002237EE"/>
    <w:rsid w:val="002239F2"/>
    <w:rsid w:val="00224133"/>
    <w:rsid w:val="002241A7"/>
    <w:rsid w:val="00224E11"/>
    <w:rsid w:val="00225508"/>
    <w:rsid w:val="00225570"/>
    <w:rsid w:val="00225CA1"/>
    <w:rsid w:val="00226AE6"/>
    <w:rsid w:val="00226FE3"/>
    <w:rsid w:val="00227E5A"/>
    <w:rsid w:val="00227E95"/>
    <w:rsid w:val="00230101"/>
    <w:rsid w:val="00231B22"/>
    <w:rsid w:val="00231F3B"/>
    <w:rsid w:val="002323FE"/>
    <w:rsid w:val="002327BF"/>
    <w:rsid w:val="002327E3"/>
    <w:rsid w:val="00232DE5"/>
    <w:rsid w:val="00233EBC"/>
    <w:rsid w:val="002342A0"/>
    <w:rsid w:val="002346F8"/>
    <w:rsid w:val="00234C13"/>
    <w:rsid w:val="00234E66"/>
    <w:rsid w:val="00235571"/>
    <w:rsid w:val="002369FD"/>
    <w:rsid w:val="00236A33"/>
    <w:rsid w:val="00236A7E"/>
    <w:rsid w:val="0023760F"/>
    <w:rsid w:val="00237985"/>
    <w:rsid w:val="00237BC1"/>
    <w:rsid w:val="00240514"/>
    <w:rsid w:val="00240895"/>
    <w:rsid w:val="00241229"/>
    <w:rsid w:val="00241AD7"/>
    <w:rsid w:val="00241BDE"/>
    <w:rsid w:val="00241F19"/>
    <w:rsid w:val="00242C67"/>
    <w:rsid w:val="00242F25"/>
    <w:rsid w:val="002470AC"/>
    <w:rsid w:val="0024720B"/>
    <w:rsid w:val="0024786B"/>
    <w:rsid w:val="0025062F"/>
    <w:rsid w:val="0025069F"/>
    <w:rsid w:val="002506ED"/>
    <w:rsid w:val="00250812"/>
    <w:rsid w:val="002516F7"/>
    <w:rsid w:val="00252783"/>
    <w:rsid w:val="00252D47"/>
    <w:rsid w:val="002535A1"/>
    <w:rsid w:val="002539AB"/>
    <w:rsid w:val="00254081"/>
    <w:rsid w:val="0025544D"/>
    <w:rsid w:val="00255A8B"/>
    <w:rsid w:val="00256DF2"/>
    <w:rsid w:val="002608AF"/>
    <w:rsid w:val="00262D56"/>
    <w:rsid w:val="00263092"/>
    <w:rsid w:val="00263147"/>
    <w:rsid w:val="0026418B"/>
    <w:rsid w:val="0026422E"/>
    <w:rsid w:val="00265EC4"/>
    <w:rsid w:val="002661CE"/>
    <w:rsid w:val="002662A5"/>
    <w:rsid w:val="00266916"/>
    <w:rsid w:val="00266B84"/>
    <w:rsid w:val="002674D1"/>
    <w:rsid w:val="00270171"/>
    <w:rsid w:val="00270EE3"/>
    <w:rsid w:val="00270F98"/>
    <w:rsid w:val="002718ED"/>
    <w:rsid w:val="00273257"/>
    <w:rsid w:val="00273FA9"/>
    <w:rsid w:val="00274A4A"/>
    <w:rsid w:val="002772C5"/>
    <w:rsid w:val="002773F1"/>
    <w:rsid w:val="002805B7"/>
    <w:rsid w:val="0028082C"/>
    <w:rsid w:val="00281013"/>
    <w:rsid w:val="00281A5D"/>
    <w:rsid w:val="00281AB2"/>
    <w:rsid w:val="00281C71"/>
    <w:rsid w:val="00282053"/>
    <w:rsid w:val="002827AC"/>
    <w:rsid w:val="00282EFB"/>
    <w:rsid w:val="00283344"/>
    <w:rsid w:val="002837D9"/>
    <w:rsid w:val="00283E51"/>
    <w:rsid w:val="00284C5E"/>
    <w:rsid w:val="00285852"/>
    <w:rsid w:val="002866F4"/>
    <w:rsid w:val="00287B9F"/>
    <w:rsid w:val="00287DC5"/>
    <w:rsid w:val="00287FDF"/>
    <w:rsid w:val="00291A10"/>
    <w:rsid w:val="0029309B"/>
    <w:rsid w:val="00293F31"/>
    <w:rsid w:val="002940D1"/>
    <w:rsid w:val="00294B37"/>
    <w:rsid w:val="00296722"/>
    <w:rsid w:val="00297F3F"/>
    <w:rsid w:val="002A1197"/>
    <w:rsid w:val="002A195C"/>
    <w:rsid w:val="002A19C0"/>
    <w:rsid w:val="002A251F"/>
    <w:rsid w:val="002A385F"/>
    <w:rsid w:val="002A3AAB"/>
    <w:rsid w:val="002A4A61"/>
    <w:rsid w:val="002A4C48"/>
    <w:rsid w:val="002A55B1"/>
    <w:rsid w:val="002A7496"/>
    <w:rsid w:val="002A785D"/>
    <w:rsid w:val="002B0268"/>
    <w:rsid w:val="002B0983"/>
    <w:rsid w:val="002B162B"/>
    <w:rsid w:val="002B20E5"/>
    <w:rsid w:val="002B36F4"/>
    <w:rsid w:val="002B3CF6"/>
    <w:rsid w:val="002B5901"/>
    <w:rsid w:val="002B5973"/>
    <w:rsid w:val="002C160E"/>
    <w:rsid w:val="002C271D"/>
    <w:rsid w:val="002C29A9"/>
    <w:rsid w:val="002C2A2B"/>
    <w:rsid w:val="002C3A92"/>
    <w:rsid w:val="002C49D8"/>
    <w:rsid w:val="002C4AC7"/>
    <w:rsid w:val="002C652C"/>
    <w:rsid w:val="002C6766"/>
    <w:rsid w:val="002C6A1D"/>
    <w:rsid w:val="002C6B4F"/>
    <w:rsid w:val="002C6CFB"/>
    <w:rsid w:val="002C72E1"/>
    <w:rsid w:val="002C7DCB"/>
    <w:rsid w:val="002D001B"/>
    <w:rsid w:val="002D0F30"/>
    <w:rsid w:val="002D1CEE"/>
    <w:rsid w:val="002D1D40"/>
    <w:rsid w:val="002D27AA"/>
    <w:rsid w:val="002D3073"/>
    <w:rsid w:val="002D3D23"/>
    <w:rsid w:val="002D4875"/>
    <w:rsid w:val="002D518F"/>
    <w:rsid w:val="002D5D5C"/>
    <w:rsid w:val="002D6A27"/>
    <w:rsid w:val="002D6F6A"/>
    <w:rsid w:val="002D7ABE"/>
    <w:rsid w:val="002D7ED5"/>
    <w:rsid w:val="002E024F"/>
    <w:rsid w:val="002E0529"/>
    <w:rsid w:val="002E11FE"/>
    <w:rsid w:val="002E16F1"/>
    <w:rsid w:val="002E1973"/>
    <w:rsid w:val="002E1B18"/>
    <w:rsid w:val="002E1CC1"/>
    <w:rsid w:val="002E1D0F"/>
    <w:rsid w:val="002E1EBF"/>
    <w:rsid w:val="002E2017"/>
    <w:rsid w:val="002E340A"/>
    <w:rsid w:val="002E42B6"/>
    <w:rsid w:val="002E4762"/>
    <w:rsid w:val="002E5658"/>
    <w:rsid w:val="002E5B22"/>
    <w:rsid w:val="002E6FF6"/>
    <w:rsid w:val="002E75EA"/>
    <w:rsid w:val="002E7CA1"/>
    <w:rsid w:val="002F0915"/>
    <w:rsid w:val="002F1269"/>
    <w:rsid w:val="002F25B2"/>
    <w:rsid w:val="002F2BC5"/>
    <w:rsid w:val="002F376B"/>
    <w:rsid w:val="002F3E92"/>
    <w:rsid w:val="002F3FA8"/>
    <w:rsid w:val="002F45FB"/>
    <w:rsid w:val="002F47F4"/>
    <w:rsid w:val="002F499D"/>
    <w:rsid w:val="002F4E72"/>
    <w:rsid w:val="002F4F68"/>
    <w:rsid w:val="002F50E3"/>
    <w:rsid w:val="002F5C8C"/>
    <w:rsid w:val="002F5D68"/>
    <w:rsid w:val="002F7199"/>
    <w:rsid w:val="002F7D11"/>
    <w:rsid w:val="0030081B"/>
    <w:rsid w:val="0030143B"/>
    <w:rsid w:val="00301877"/>
    <w:rsid w:val="003024ED"/>
    <w:rsid w:val="003024FA"/>
    <w:rsid w:val="0030268D"/>
    <w:rsid w:val="003028FA"/>
    <w:rsid w:val="00303477"/>
    <w:rsid w:val="0030382C"/>
    <w:rsid w:val="00303893"/>
    <w:rsid w:val="00304535"/>
    <w:rsid w:val="00305D6E"/>
    <w:rsid w:val="0030782E"/>
    <w:rsid w:val="00307F5F"/>
    <w:rsid w:val="00310A15"/>
    <w:rsid w:val="00310C14"/>
    <w:rsid w:val="00312589"/>
    <w:rsid w:val="00313179"/>
    <w:rsid w:val="0031504A"/>
    <w:rsid w:val="00315B52"/>
    <w:rsid w:val="00315DE7"/>
    <w:rsid w:val="00317454"/>
    <w:rsid w:val="00317A7D"/>
    <w:rsid w:val="00320ED2"/>
    <w:rsid w:val="00321291"/>
    <w:rsid w:val="0032134D"/>
    <w:rsid w:val="003214E2"/>
    <w:rsid w:val="003218A4"/>
    <w:rsid w:val="00322110"/>
    <w:rsid w:val="003221E2"/>
    <w:rsid w:val="003222DD"/>
    <w:rsid w:val="00323606"/>
    <w:rsid w:val="00323C4E"/>
    <w:rsid w:val="00323DA5"/>
    <w:rsid w:val="00324248"/>
    <w:rsid w:val="00324BB2"/>
    <w:rsid w:val="00325AB6"/>
    <w:rsid w:val="00326126"/>
    <w:rsid w:val="003267C0"/>
    <w:rsid w:val="00326C52"/>
    <w:rsid w:val="00327D9D"/>
    <w:rsid w:val="00327DB6"/>
    <w:rsid w:val="0033057A"/>
    <w:rsid w:val="003308A8"/>
    <w:rsid w:val="00331749"/>
    <w:rsid w:val="00331C7A"/>
    <w:rsid w:val="00332A81"/>
    <w:rsid w:val="00332D78"/>
    <w:rsid w:val="0033320E"/>
    <w:rsid w:val="003347BF"/>
    <w:rsid w:val="00334DEA"/>
    <w:rsid w:val="003365F4"/>
    <w:rsid w:val="00336860"/>
    <w:rsid w:val="00336F5F"/>
    <w:rsid w:val="0034100E"/>
    <w:rsid w:val="003430EA"/>
    <w:rsid w:val="00343161"/>
    <w:rsid w:val="003431FD"/>
    <w:rsid w:val="00343554"/>
    <w:rsid w:val="00343F9A"/>
    <w:rsid w:val="003447C2"/>
    <w:rsid w:val="003449F9"/>
    <w:rsid w:val="00344DA5"/>
    <w:rsid w:val="0034581F"/>
    <w:rsid w:val="0034592B"/>
    <w:rsid w:val="003467F1"/>
    <w:rsid w:val="003471AB"/>
    <w:rsid w:val="003479E4"/>
    <w:rsid w:val="00347C43"/>
    <w:rsid w:val="00350CA7"/>
    <w:rsid w:val="0035213C"/>
    <w:rsid w:val="00352DC1"/>
    <w:rsid w:val="00354141"/>
    <w:rsid w:val="00355254"/>
    <w:rsid w:val="0035591D"/>
    <w:rsid w:val="00356265"/>
    <w:rsid w:val="003567A6"/>
    <w:rsid w:val="003576E6"/>
    <w:rsid w:val="00357E0C"/>
    <w:rsid w:val="00357F36"/>
    <w:rsid w:val="00360C87"/>
    <w:rsid w:val="00360F4F"/>
    <w:rsid w:val="003622ED"/>
    <w:rsid w:val="00362C5B"/>
    <w:rsid w:val="00362D97"/>
    <w:rsid w:val="0036322B"/>
    <w:rsid w:val="0036536B"/>
    <w:rsid w:val="00366AF0"/>
    <w:rsid w:val="0036746A"/>
    <w:rsid w:val="003713CA"/>
    <w:rsid w:val="00371DB8"/>
    <w:rsid w:val="0037201A"/>
    <w:rsid w:val="003729FC"/>
    <w:rsid w:val="00372FCA"/>
    <w:rsid w:val="003740DF"/>
    <w:rsid w:val="0037410D"/>
    <w:rsid w:val="0037472D"/>
    <w:rsid w:val="00374C87"/>
    <w:rsid w:val="00374CBC"/>
    <w:rsid w:val="003751F7"/>
    <w:rsid w:val="003758E6"/>
    <w:rsid w:val="003766B9"/>
    <w:rsid w:val="00377E17"/>
    <w:rsid w:val="00381F98"/>
    <w:rsid w:val="003825BB"/>
    <w:rsid w:val="00382C54"/>
    <w:rsid w:val="00383766"/>
    <w:rsid w:val="00383978"/>
    <w:rsid w:val="00383AAF"/>
    <w:rsid w:val="00383C03"/>
    <w:rsid w:val="0038421A"/>
    <w:rsid w:val="00384FE8"/>
    <w:rsid w:val="0038516A"/>
    <w:rsid w:val="00385654"/>
    <w:rsid w:val="00385FD6"/>
    <w:rsid w:val="0038601E"/>
    <w:rsid w:val="003906A1"/>
    <w:rsid w:val="003907EE"/>
    <w:rsid w:val="00391845"/>
    <w:rsid w:val="003924F8"/>
    <w:rsid w:val="003945E3"/>
    <w:rsid w:val="003955DB"/>
    <w:rsid w:val="00395A50"/>
    <w:rsid w:val="0039787F"/>
    <w:rsid w:val="00397C34"/>
    <w:rsid w:val="003A0B1F"/>
    <w:rsid w:val="003A119C"/>
    <w:rsid w:val="003A161F"/>
    <w:rsid w:val="003A1693"/>
    <w:rsid w:val="003A1CC7"/>
    <w:rsid w:val="003A22E2"/>
    <w:rsid w:val="003A29E6"/>
    <w:rsid w:val="003A3196"/>
    <w:rsid w:val="003A36DB"/>
    <w:rsid w:val="003A4526"/>
    <w:rsid w:val="003A478D"/>
    <w:rsid w:val="003A51B5"/>
    <w:rsid w:val="003A539B"/>
    <w:rsid w:val="003A5BFF"/>
    <w:rsid w:val="003A6244"/>
    <w:rsid w:val="003A6797"/>
    <w:rsid w:val="003A6AC1"/>
    <w:rsid w:val="003A74EB"/>
    <w:rsid w:val="003A7A7D"/>
    <w:rsid w:val="003A7B64"/>
    <w:rsid w:val="003B03CE"/>
    <w:rsid w:val="003B147A"/>
    <w:rsid w:val="003B38A4"/>
    <w:rsid w:val="003B3961"/>
    <w:rsid w:val="003B423F"/>
    <w:rsid w:val="003B4DAD"/>
    <w:rsid w:val="003B52F2"/>
    <w:rsid w:val="003B5931"/>
    <w:rsid w:val="003B6329"/>
    <w:rsid w:val="003B6A0C"/>
    <w:rsid w:val="003B6C86"/>
    <w:rsid w:val="003B6F60"/>
    <w:rsid w:val="003B76BD"/>
    <w:rsid w:val="003C0CD9"/>
    <w:rsid w:val="003C0D14"/>
    <w:rsid w:val="003C1CA8"/>
    <w:rsid w:val="003C218A"/>
    <w:rsid w:val="003C25A9"/>
    <w:rsid w:val="003C2B82"/>
    <w:rsid w:val="003C315D"/>
    <w:rsid w:val="003C32E2"/>
    <w:rsid w:val="003C395D"/>
    <w:rsid w:val="003C3EE7"/>
    <w:rsid w:val="003C47A5"/>
    <w:rsid w:val="003C47D1"/>
    <w:rsid w:val="003C4F8B"/>
    <w:rsid w:val="003C56D8"/>
    <w:rsid w:val="003C58AE"/>
    <w:rsid w:val="003C74FF"/>
    <w:rsid w:val="003D12A5"/>
    <w:rsid w:val="003D1D90"/>
    <w:rsid w:val="003D22D4"/>
    <w:rsid w:val="003D26A5"/>
    <w:rsid w:val="003D2FC4"/>
    <w:rsid w:val="003D3623"/>
    <w:rsid w:val="003D364B"/>
    <w:rsid w:val="003D3F93"/>
    <w:rsid w:val="003D4734"/>
    <w:rsid w:val="003D4920"/>
    <w:rsid w:val="003D49CC"/>
    <w:rsid w:val="003D5013"/>
    <w:rsid w:val="003D51CE"/>
    <w:rsid w:val="003D51F0"/>
    <w:rsid w:val="003D5244"/>
    <w:rsid w:val="003D559C"/>
    <w:rsid w:val="003D5F14"/>
    <w:rsid w:val="003D664E"/>
    <w:rsid w:val="003D6939"/>
    <w:rsid w:val="003D7073"/>
    <w:rsid w:val="003D77A3"/>
    <w:rsid w:val="003D78A0"/>
    <w:rsid w:val="003D78F7"/>
    <w:rsid w:val="003E0464"/>
    <w:rsid w:val="003E32DF"/>
    <w:rsid w:val="003E3FAD"/>
    <w:rsid w:val="003E416D"/>
    <w:rsid w:val="003E4403"/>
    <w:rsid w:val="003E5916"/>
    <w:rsid w:val="003E5BEB"/>
    <w:rsid w:val="003E5CD9"/>
    <w:rsid w:val="003E5DE7"/>
    <w:rsid w:val="003E64F6"/>
    <w:rsid w:val="003E667C"/>
    <w:rsid w:val="003E7414"/>
    <w:rsid w:val="003E7BAA"/>
    <w:rsid w:val="003E7F99"/>
    <w:rsid w:val="003F0E82"/>
    <w:rsid w:val="003F1281"/>
    <w:rsid w:val="003F1739"/>
    <w:rsid w:val="003F2B96"/>
    <w:rsid w:val="003F2D6C"/>
    <w:rsid w:val="003F4F29"/>
    <w:rsid w:val="003F5562"/>
    <w:rsid w:val="003F6B76"/>
    <w:rsid w:val="004010D0"/>
    <w:rsid w:val="004014AE"/>
    <w:rsid w:val="00402495"/>
    <w:rsid w:val="00403271"/>
    <w:rsid w:val="00403645"/>
    <w:rsid w:val="00403B13"/>
    <w:rsid w:val="00403B1E"/>
    <w:rsid w:val="004051EE"/>
    <w:rsid w:val="0040592E"/>
    <w:rsid w:val="00405D24"/>
    <w:rsid w:val="00407C5B"/>
    <w:rsid w:val="00407FBD"/>
    <w:rsid w:val="004110BE"/>
    <w:rsid w:val="0041147F"/>
    <w:rsid w:val="00411A99"/>
    <w:rsid w:val="00411C03"/>
    <w:rsid w:val="00411E59"/>
    <w:rsid w:val="00412BD2"/>
    <w:rsid w:val="00413335"/>
    <w:rsid w:val="0041562C"/>
    <w:rsid w:val="00415C55"/>
    <w:rsid w:val="004166D4"/>
    <w:rsid w:val="004209D5"/>
    <w:rsid w:val="00420D42"/>
    <w:rsid w:val="00421159"/>
    <w:rsid w:val="00421A46"/>
    <w:rsid w:val="00421E40"/>
    <w:rsid w:val="00422546"/>
    <w:rsid w:val="00422834"/>
    <w:rsid w:val="00422D5C"/>
    <w:rsid w:val="00423116"/>
    <w:rsid w:val="00423634"/>
    <w:rsid w:val="00423F71"/>
    <w:rsid w:val="00423F89"/>
    <w:rsid w:val="00425F92"/>
    <w:rsid w:val="0042640A"/>
    <w:rsid w:val="004271CC"/>
    <w:rsid w:val="0043013B"/>
    <w:rsid w:val="00430648"/>
    <w:rsid w:val="00430E74"/>
    <w:rsid w:val="00431D8B"/>
    <w:rsid w:val="00432058"/>
    <w:rsid w:val="00432069"/>
    <w:rsid w:val="00432BE2"/>
    <w:rsid w:val="004339CB"/>
    <w:rsid w:val="00433F8B"/>
    <w:rsid w:val="0043463F"/>
    <w:rsid w:val="00434D2F"/>
    <w:rsid w:val="0043502B"/>
    <w:rsid w:val="00435208"/>
    <w:rsid w:val="00435C6A"/>
    <w:rsid w:val="004365CF"/>
    <w:rsid w:val="00437814"/>
    <w:rsid w:val="00437905"/>
    <w:rsid w:val="00437B92"/>
    <w:rsid w:val="00437F14"/>
    <w:rsid w:val="004402C9"/>
    <w:rsid w:val="00440C28"/>
    <w:rsid w:val="00440D2B"/>
    <w:rsid w:val="00440FF1"/>
    <w:rsid w:val="004417F2"/>
    <w:rsid w:val="00442799"/>
    <w:rsid w:val="004439D8"/>
    <w:rsid w:val="00443FBF"/>
    <w:rsid w:val="00444020"/>
    <w:rsid w:val="00444222"/>
    <w:rsid w:val="004445F3"/>
    <w:rsid w:val="004452DF"/>
    <w:rsid w:val="00445B04"/>
    <w:rsid w:val="004467BE"/>
    <w:rsid w:val="00446BB4"/>
    <w:rsid w:val="00446FA4"/>
    <w:rsid w:val="00447930"/>
    <w:rsid w:val="00450546"/>
    <w:rsid w:val="004505FE"/>
    <w:rsid w:val="004507E7"/>
    <w:rsid w:val="00450B1A"/>
    <w:rsid w:val="00450CC0"/>
    <w:rsid w:val="0045204C"/>
    <w:rsid w:val="0045288D"/>
    <w:rsid w:val="00453A44"/>
    <w:rsid w:val="00453AFE"/>
    <w:rsid w:val="00453E8C"/>
    <w:rsid w:val="00454AD3"/>
    <w:rsid w:val="00457028"/>
    <w:rsid w:val="0045762B"/>
    <w:rsid w:val="00457E3B"/>
    <w:rsid w:val="00457FA3"/>
    <w:rsid w:val="00460535"/>
    <w:rsid w:val="00460CA1"/>
    <w:rsid w:val="00461C2E"/>
    <w:rsid w:val="00462172"/>
    <w:rsid w:val="004654A5"/>
    <w:rsid w:val="00466B33"/>
    <w:rsid w:val="00466E98"/>
    <w:rsid w:val="00466EEB"/>
    <w:rsid w:val="00467B5B"/>
    <w:rsid w:val="00471477"/>
    <w:rsid w:val="0047188D"/>
    <w:rsid w:val="00471CDD"/>
    <w:rsid w:val="004721EF"/>
    <w:rsid w:val="0047267B"/>
    <w:rsid w:val="00472EA0"/>
    <w:rsid w:val="00475A71"/>
    <w:rsid w:val="00475C11"/>
    <w:rsid w:val="00475D9E"/>
    <w:rsid w:val="00476415"/>
    <w:rsid w:val="00476DF7"/>
    <w:rsid w:val="00476F40"/>
    <w:rsid w:val="004775FD"/>
    <w:rsid w:val="004804A4"/>
    <w:rsid w:val="004806C9"/>
    <w:rsid w:val="004821A5"/>
    <w:rsid w:val="004828D5"/>
    <w:rsid w:val="00482AD0"/>
    <w:rsid w:val="00482AF6"/>
    <w:rsid w:val="00483739"/>
    <w:rsid w:val="00484651"/>
    <w:rsid w:val="004853C6"/>
    <w:rsid w:val="004854ED"/>
    <w:rsid w:val="004862FC"/>
    <w:rsid w:val="00486AA9"/>
    <w:rsid w:val="00486EB3"/>
    <w:rsid w:val="00487778"/>
    <w:rsid w:val="00490E35"/>
    <w:rsid w:val="00491848"/>
    <w:rsid w:val="004919AD"/>
    <w:rsid w:val="00491CAF"/>
    <w:rsid w:val="00491EA2"/>
    <w:rsid w:val="00492A82"/>
    <w:rsid w:val="004937E7"/>
    <w:rsid w:val="0049468A"/>
    <w:rsid w:val="00494FEC"/>
    <w:rsid w:val="004952DC"/>
    <w:rsid w:val="00495A5A"/>
    <w:rsid w:val="00495DAB"/>
    <w:rsid w:val="00496B29"/>
    <w:rsid w:val="004A03AC"/>
    <w:rsid w:val="004A0AF4"/>
    <w:rsid w:val="004A0FC9"/>
    <w:rsid w:val="004A1A5F"/>
    <w:rsid w:val="004A2AD7"/>
    <w:rsid w:val="004A3995"/>
    <w:rsid w:val="004A3B00"/>
    <w:rsid w:val="004A5312"/>
    <w:rsid w:val="004A5537"/>
    <w:rsid w:val="004A6F42"/>
    <w:rsid w:val="004A7935"/>
    <w:rsid w:val="004B0852"/>
    <w:rsid w:val="004B0909"/>
    <w:rsid w:val="004B12BD"/>
    <w:rsid w:val="004B1ADA"/>
    <w:rsid w:val="004B2117"/>
    <w:rsid w:val="004B2D2E"/>
    <w:rsid w:val="004B2E86"/>
    <w:rsid w:val="004B493F"/>
    <w:rsid w:val="004B4C24"/>
    <w:rsid w:val="004B4D43"/>
    <w:rsid w:val="004B50D6"/>
    <w:rsid w:val="004B53B6"/>
    <w:rsid w:val="004B549C"/>
    <w:rsid w:val="004B59CE"/>
    <w:rsid w:val="004B5A68"/>
    <w:rsid w:val="004B6883"/>
    <w:rsid w:val="004B69C8"/>
    <w:rsid w:val="004B7780"/>
    <w:rsid w:val="004B7BFB"/>
    <w:rsid w:val="004C0BD8"/>
    <w:rsid w:val="004C0F0A"/>
    <w:rsid w:val="004C1083"/>
    <w:rsid w:val="004C1F97"/>
    <w:rsid w:val="004C36E5"/>
    <w:rsid w:val="004C3B9A"/>
    <w:rsid w:val="004C3C2A"/>
    <w:rsid w:val="004C525C"/>
    <w:rsid w:val="004C695E"/>
    <w:rsid w:val="004C6C96"/>
    <w:rsid w:val="004C7688"/>
    <w:rsid w:val="004C7CE0"/>
    <w:rsid w:val="004D03A1"/>
    <w:rsid w:val="004D071D"/>
    <w:rsid w:val="004D0DF1"/>
    <w:rsid w:val="004D0F1C"/>
    <w:rsid w:val="004D286B"/>
    <w:rsid w:val="004D2886"/>
    <w:rsid w:val="004D2D75"/>
    <w:rsid w:val="004D43D7"/>
    <w:rsid w:val="004D45A6"/>
    <w:rsid w:val="004D5AA1"/>
    <w:rsid w:val="004D5F05"/>
    <w:rsid w:val="004D5F1F"/>
    <w:rsid w:val="004D663A"/>
    <w:rsid w:val="004D6AB7"/>
    <w:rsid w:val="004D6BE8"/>
    <w:rsid w:val="004D7188"/>
    <w:rsid w:val="004E0097"/>
    <w:rsid w:val="004E00FC"/>
    <w:rsid w:val="004E0209"/>
    <w:rsid w:val="004E040B"/>
    <w:rsid w:val="004E173D"/>
    <w:rsid w:val="004E19B8"/>
    <w:rsid w:val="004E2A0B"/>
    <w:rsid w:val="004E303F"/>
    <w:rsid w:val="004E3117"/>
    <w:rsid w:val="004E3DE9"/>
    <w:rsid w:val="004E4538"/>
    <w:rsid w:val="004E46DF"/>
    <w:rsid w:val="004E4723"/>
    <w:rsid w:val="004E4B5B"/>
    <w:rsid w:val="004E66C3"/>
    <w:rsid w:val="004E798F"/>
    <w:rsid w:val="004E7E34"/>
    <w:rsid w:val="004F0CB7"/>
    <w:rsid w:val="004F132A"/>
    <w:rsid w:val="004F42BE"/>
    <w:rsid w:val="004F4564"/>
    <w:rsid w:val="004F4BBB"/>
    <w:rsid w:val="004F4CA7"/>
    <w:rsid w:val="004F5A90"/>
    <w:rsid w:val="004F6D0C"/>
    <w:rsid w:val="004F74F8"/>
    <w:rsid w:val="00500383"/>
    <w:rsid w:val="005004EC"/>
    <w:rsid w:val="00500AC2"/>
    <w:rsid w:val="00500B04"/>
    <w:rsid w:val="0050128F"/>
    <w:rsid w:val="0050199F"/>
    <w:rsid w:val="00501E52"/>
    <w:rsid w:val="005023E3"/>
    <w:rsid w:val="00502DB6"/>
    <w:rsid w:val="005034A1"/>
    <w:rsid w:val="00503796"/>
    <w:rsid w:val="00503B0F"/>
    <w:rsid w:val="00503BF1"/>
    <w:rsid w:val="00503D26"/>
    <w:rsid w:val="005044C3"/>
    <w:rsid w:val="00504958"/>
    <w:rsid w:val="00504AA2"/>
    <w:rsid w:val="00505454"/>
    <w:rsid w:val="00506275"/>
    <w:rsid w:val="00506550"/>
    <w:rsid w:val="005065D9"/>
    <w:rsid w:val="005065EB"/>
    <w:rsid w:val="00506786"/>
    <w:rsid w:val="00506863"/>
    <w:rsid w:val="005072B6"/>
    <w:rsid w:val="005074D4"/>
    <w:rsid w:val="00507500"/>
    <w:rsid w:val="0050752C"/>
    <w:rsid w:val="00507998"/>
    <w:rsid w:val="00507A22"/>
    <w:rsid w:val="00507B1D"/>
    <w:rsid w:val="00510092"/>
    <w:rsid w:val="0051035D"/>
    <w:rsid w:val="0051048E"/>
    <w:rsid w:val="0051061E"/>
    <w:rsid w:val="00511226"/>
    <w:rsid w:val="005115BA"/>
    <w:rsid w:val="00512C16"/>
    <w:rsid w:val="00513528"/>
    <w:rsid w:val="00513657"/>
    <w:rsid w:val="00513811"/>
    <w:rsid w:val="0051588E"/>
    <w:rsid w:val="00515AF2"/>
    <w:rsid w:val="0051768A"/>
    <w:rsid w:val="00517ED6"/>
    <w:rsid w:val="00520208"/>
    <w:rsid w:val="005209FE"/>
    <w:rsid w:val="00520B77"/>
    <w:rsid w:val="00520B8C"/>
    <w:rsid w:val="0052151C"/>
    <w:rsid w:val="00522A49"/>
    <w:rsid w:val="005235B6"/>
    <w:rsid w:val="005243B4"/>
    <w:rsid w:val="00524DF5"/>
    <w:rsid w:val="00524F6B"/>
    <w:rsid w:val="00525704"/>
    <w:rsid w:val="0052592E"/>
    <w:rsid w:val="005259C1"/>
    <w:rsid w:val="00525CCD"/>
    <w:rsid w:val="00525E5F"/>
    <w:rsid w:val="00527489"/>
    <w:rsid w:val="00527BB3"/>
    <w:rsid w:val="005302FD"/>
    <w:rsid w:val="005306EF"/>
    <w:rsid w:val="005307C4"/>
    <w:rsid w:val="00530F9F"/>
    <w:rsid w:val="00531734"/>
    <w:rsid w:val="0053254A"/>
    <w:rsid w:val="0053353C"/>
    <w:rsid w:val="0053507C"/>
    <w:rsid w:val="0053566B"/>
    <w:rsid w:val="005369A7"/>
    <w:rsid w:val="005376CD"/>
    <w:rsid w:val="00537A71"/>
    <w:rsid w:val="00540657"/>
    <w:rsid w:val="00540A28"/>
    <w:rsid w:val="00541142"/>
    <w:rsid w:val="0054235E"/>
    <w:rsid w:val="00542E02"/>
    <w:rsid w:val="00543CA3"/>
    <w:rsid w:val="0054425D"/>
    <w:rsid w:val="005442D3"/>
    <w:rsid w:val="00544B61"/>
    <w:rsid w:val="00545801"/>
    <w:rsid w:val="00546AEB"/>
    <w:rsid w:val="00546DA3"/>
    <w:rsid w:val="00546EDC"/>
    <w:rsid w:val="005526D0"/>
    <w:rsid w:val="00552B79"/>
    <w:rsid w:val="00553A28"/>
    <w:rsid w:val="00553B14"/>
    <w:rsid w:val="00553B4F"/>
    <w:rsid w:val="00553C7D"/>
    <w:rsid w:val="00554408"/>
    <w:rsid w:val="0055459B"/>
    <w:rsid w:val="005546A4"/>
    <w:rsid w:val="00554995"/>
    <w:rsid w:val="00554EEF"/>
    <w:rsid w:val="005555B2"/>
    <w:rsid w:val="00556480"/>
    <w:rsid w:val="005579B9"/>
    <w:rsid w:val="00557AF1"/>
    <w:rsid w:val="00557C98"/>
    <w:rsid w:val="0056123A"/>
    <w:rsid w:val="00562627"/>
    <w:rsid w:val="00562AD7"/>
    <w:rsid w:val="00562DA4"/>
    <w:rsid w:val="0056327A"/>
    <w:rsid w:val="00563B85"/>
    <w:rsid w:val="00563CCD"/>
    <w:rsid w:val="00564672"/>
    <w:rsid w:val="0056484E"/>
    <w:rsid w:val="00566240"/>
    <w:rsid w:val="0056677A"/>
    <w:rsid w:val="00567934"/>
    <w:rsid w:val="005702B6"/>
    <w:rsid w:val="005703A1"/>
    <w:rsid w:val="0057046A"/>
    <w:rsid w:val="00570B8C"/>
    <w:rsid w:val="005712BF"/>
    <w:rsid w:val="00571574"/>
    <w:rsid w:val="00571583"/>
    <w:rsid w:val="00572BF3"/>
    <w:rsid w:val="00572E7A"/>
    <w:rsid w:val="00574757"/>
    <w:rsid w:val="00575913"/>
    <w:rsid w:val="005759DA"/>
    <w:rsid w:val="00575D81"/>
    <w:rsid w:val="00575DF2"/>
    <w:rsid w:val="00576608"/>
    <w:rsid w:val="00576C16"/>
    <w:rsid w:val="00577648"/>
    <w:rsid w:val="00577836"/>
    <w:rsid w:val="00580893"/>
    <w:rsid w:val="00581828"/>
    <w:rsid w:val="00581D65"/>
    <w:rsid w:val="00583089"/>
    <w:rsid w:val="00583212"/>
    <w:rsid w:val="005832F4"/>
    <w:rsid w:val="0058331C"/>
    <w:rsid w:val="0058338D"/>
    <w:rsid w:val="00585D8F"/>
    <w:rsid w:val="00586072"/>
    <w:rsid w:val="0058644C"/>
    <w:rsid w:val="0058650B"/>
    <w:rsid w:val="005868C2"/>
    <w:rsid w:val="00587085"/>
    <w:rsid w:val="00587F10"/>
    <w:rsid w:val="005907C8"/>
    <w:rsid w:val="00591351"/>
    <w:rsid w:val="005915D7"/>
    <w:rsid w:val="0059255B"/>
    <w:rsid w:val="00592B2D"/>
    <w:rsid w:val="00592C65"/>
    <w:rsid w:val="00596243"/>
    <w:rsid w:val="00596413"/>
    <w:rsid w:val="00596B6A"/>
    <w:rsid w:val="00597D7B"/>
    <w:rsid w:val="005A128D"/>
    <w:rsid w:val="005A1387"/>
    <w:rsid w:val="005A16CF"/>
    <w:rsid w:val="005A1A3D"/>
    <w:rsid w:val="005A2205"/>
    <w:rsid w:val="005A23DB"/>
    <w:rsid w:val="005A26F3"/>
    <w:rsid w:val="005A2ECA"/>
    <w:rsid w:val="005A4504"/>
    <w:rsid w:val="005A49B5"/>
    <w:rsid w:val="005A5694"/>
    <w:rsid w:val="005A6B8D"/>
    <w:rsid w:val="005A6BC3"/>
    <w:rsid w:val="005A7475"/>
    <w:rsid w:val="005B151D"/>
    <w:rsid w:val="005B1ACA"/>
    <w:rsid w:val="005B1FD6"/>
    <w:rsid w:val="005B2037"/>
    <w:rsid w:val="005B2AF8"/>
    <w:rsid w:val="005B2BA0"/>
    <w:rsid w:val="005B2F00"/>
    <w:rsid w:val="005B31EA"/>
    <w:rsid w:val="005B34A6"/>
    <w:rsid w:val="005B3BEA"/>
    <w:rsid w:val="005B430C"/>
    <w:rsid w:val="005B53A0"/>
    <w:rsid w:val="005B55BC"/>
    <w:rsid w:val="005B55FB"/>
    <w:rsid w:val="005B5BFD"/>
    <w:rsid w:val="005B6C67"/>
    <w:rsid w:val="005B727A"/>
    <w:rsid w:val="005C0321"/>
    <w:rsid w:val="005C0CBC"/>
    <w:rsid w:val="005C0DAA"/>
    <w:rsid w:val="005C4204"/>
    <w:rsid w:val="005C4513"/>
    <w:rsid w:val="005C45E7"/>
    <w:rsid w:val="005C476E"/>
    <w:rsid w:val="005C4EC3"/>
    <w:rsid w:val="005C6389"/>
    <w:rsid w:val="005C6492"/>
    <w:rsid w:val="005C6626"/>
    <w:rsid w:val="005C6667"/>
    <w:rsid w:val="005C6823"/>
    <w:rsid w:val="005C6C73"/>
    <w:rsid w:val="005D02BE"/>
    <w:rsid w:val="005D0C43"/>
    <w:rsid w:val="005D107F"/>
    <w:rsid w:val="005D1461"/>
    <w:rsid w:val="005D3197"/>
    <w:rsid w:val="005D33B5"/>
    <w:rsid w:val="005D397D"/>
    <w:rsid w:val="005D3F28"/>
    <w:rsid w:val="005D5C6E"/>
    <w:rsid w:val="005D5EF2"/>
    <w:rsid w:val="005D6720"/>
    <w:rsid w:val="005D67E6"/>
    <w:rsid w:val="005D74B0"/>
    <w:rsid w:val="005D792D"/>
    <w:rsid w:val="005D7951"/>
    <w:rsid w:val="005E111C"/>
    <w:rsid w:val="005E1781"/>
    <w:rsid w:val="005E2305"/>
    <w:rsid w:val="005E28CC"/>
    <w:rsid w:val="005E3E49"/>
    <w:rsid w:val="005E4790"/>
    <w:rsid w:val="005E4E9C"/>
    <w:rsid w:val="005E5300"/>
    <w:rsid w:val="005E58D3"/>
    <w:rsid w:val="005E72FC"/>
    <w:rsid w:val="005E768D"/>
    <w:rsid w:val="005E7B13"/>
    <w:rsid w:val="005F00B1"/>
    <w:rsid w:val="005F00E7"/>
    <w:rsid w:val="005F0B0D"/>
    <w:rsid w:val="005F19A7"/>
    <w:rsid w:val="005F19DD"/>
    <w:rsid w:val="005F1ABB"/>
    <w:rsid w:val="005F23B2"/>
    <w:rsid w:val="005F4AD8"/>
    <w:rsid w:val="005F4EC7"/>
    <w:rsid w:val="005F5ADA"/>
    <w:rsid w:val="005F695C"/>
    <w:rsid w:val="005F71B8"/>
    <w:rsid w:val="005F72A8"/>
    <w:rsid w:val="005F7C51"/>
    <w:rsid w:val="00600A10"/>
    <w:rsid w:val="00600C8C"/>
    <w:rsid w:val="006019C4"/>
    <w:rsid w:val="00601A22"/>
    <w:rsid w:val="00601B97"/>
    <w:rsid w:val="00602731"/>
    <w:rsid w:val="00602976"/>
    <w:rsid w:val="00604BBF"/>
    <w:rsid w:val="00605CE6"/>
    <w:rsid w:val="00606F70"/>
    <w:rsid w:val="00607638"/>
    <w:rsid w:val="006079B9"/>
    <w:rsid w:val="00610293"/>
    <w:rsid w:val="006104BB"/>
    <w:rsid w:val="006111B6"/>
    <w:rsid w:val="006117D4"/>
    <w:rsid w:val="00612605"/>
    <w:rsid w:val="00612729"/>
    <w:rsid w:val="0061447F"/>
    <w:rsid w:val="00614744"/>
    <w:rsid w:val="00614CA2"/>
    <w:rsid w:val="00614E85"/>
    <w:rsid w:val="00615E8C"/>
    <w:rsid w:val="00615F0D"/>
    <w:rsid w:val="00616288"/>
    <w:rsid w:val="00620F63"/>
    <w:rsid w:val="00621286"/>
    <w:rsid w:val="00621441"/>
    <w:rsid w:val="006217EB"/>
    <w:rsid w:val="00621C01"/>
    <w:rsid w:val="006220AF"/>
    <w:rsid w:val="0062216A"/>
    <w:rsid w:val="0062254C"/>
    <w:rsid w:val="0062298E"/>
    <w:rsid w:val="0062350A"/>
    <w:rsid w:val="00623758"/>
    <w:rsid w:val="00623E1F"/>
    <w:rsid w:val="0062440B"/>
    <w:rsid w:val="00624F1A"/>
    <w:rsid w:val="006254B0"/>
    <w:rsid w:val="00625C33"/>
    <w:rsid w:val="00626D26"/>
    <w:rsid w:val="00627AFD"/>
    <w:rsid w:val="006302F7"/>
    <w:rsid w:val="00631EB7"/>
    <w:rsid w:val="00632641"/>
    <w:rsid w:val="00633A8F"/>
    <w:rsid w:val="006346CB"/>
    <w:rsid w:val="00635200"/>
    <w:rsid w:val="006354F6"/>
    <w:rsid w:val="006362D2"/>
    <w:rsid w:val="006363AF"/>
    <w:rsid w:val="00636633"/>
    <w:rsid w:val="00637D47"/>
    <w:rsid w:val="006403A1"/>
    <w:rsid w:val="00641444"/>
    <w:rsid w:val="006416FF"/>
    <w:rsid w:val="0064398C"/>
    <w:rsid w:val="00643FAA"/>
    <w:rsid w:val="00644E29"/>
    <w:rsid w:val="0064617E"/>
    <w:rsid w:val="00646871"/>
    <w:rsid w:val="00647908"/>
    <w:rsid w:val="00650F21"/>
    <w:rsid w:val="00651442"/>
    <w:rsid w:val="00651FCD"/>
    <w:rsid w:val="00652F6A"/>
    <w:rsid w:val="006548B7"/>
    <w:rsid w:val="00654B3B"/>
    <w:rsid w:val="00656882"/>
    <w:rsid w:val="00656BFD"/>
    <w:rsid w:val="00657061"/>
    <w:rsid w:val="00657363"/>
    <w:rsid w:val="0065796C"/>
    <w:rsid w:val="00657DBD"/>
    <w:rsid w:val="00660120"/>
    <w:rsid w:val="00660ACE"/>
    <w:rsid w:val="00660C74"/>
    <w:rsid w:val="00660F53"/>
    <w:rsid w:val="00661D12"/>
    <w:rsid w:val="00662343"/>
    <w:rsid w:val="00662672"/>
    <w:rsid w:val="00662A0C"/>
    <w:rsid w:val="0066376A"/>
    <w:rsid w:val="0066379D"/>
    <w:rsid w:val="0066483B"/>
    <w:rsid w:val="00664C2F"/>
    <w:rsid w:val="00664CCC"/>
    <w:rsid w:val="00664D94"/>
    <w:rsid w:val="006660BE"/>
    <w:rsid w:val="006664CE"/>
    <w:rsid w:val="00667E8E"/>
    <w:rsid w:val="0067069C"/>
    <w:rsid w:val="00671AC2"/>
    <w:rsid w:val="00671F29"/>
    <w:rsid w:val="006724A4"/>
    <w:rsid w:val="00672DE5"/>
    <w:rsid w:val="00672E83"/>
    <w:rsid w:val="0067305F"/>
    <w:rsid w:val="00673E73"/>
    <w:rsid w:val="0067614E"/>
    <w:rsid w:val="0067737F"/>
    <w:rsid w:val="00677AD1"/>
    <w:rsid w:val="00680308"/>
    <w:rsid w:val="00680AD5"/>
    <w:rsid w:val="00680B2A"/>
    <w:rsid w:val="006813E4"/>
    <w:rsid w:val="0068276E"/>
    <w:rsid w:val="0068382D"/>
    <w:rsid w:val="0068429C"/>
    <w:rsid w:val="00684AD9"/>
    <w:rsid w:val="006851CC"/>
    <w:rsid w:val="006853ED"/>
    <w:rsid w:val="00685816"/>
    <w:rsid w:val="006861D2"/>
    <w:rsid w:val="00686494"/>
    <w:rsid w:val="0068691B"/>
    <w:rsid w:val="0068691C"/>
    <w:rsid w:val="00687476"/>
    <w:rsid w:val="0069038E"/>
    <w:rsid w:val="00690DF1"/>
    <w:rsid w:val="00690EB5"/>
    <w:rsid w:val="006910E4"/>
    <w:rsid w:val="006925B5"/>
    <w:rsid w:val="0069303D"/>
    <w:rsid w:val="00693B88"/>
    <w:rsid w:val="00694672"/>
    <w:rsid w:val="00694AF4"/>
    <w:rsid w:val="0069501E"/>
    <w:rsid w:val="0069670B"/>
    <w:rsid w:val="006976B8"/>
    <w:rsid w:val="006A041F"/>
    <w:rsid w:val="006A0AF0"/>
    <w:rsid w:val="006A0D04"/>
    <w:rsid w:val="006A179C"/>
    <w:rsid w:val="006A1A19"/>
    <w:rsid w:val="006A291E"/>
    <w:rsid w:val="006A3117"/>
    <w:rsid w:val="006A3A0E"/>
    <w:rsid w:val="006A3EB3"/>
    <w:rsid w:val="006A4395"/>
    <w:rsid w:val="006A4F60"/>
    <w:rsid w:val="006A503E"/>
    <w:rsid w:val="006A59BC"/>
    <w:rsid w:val="006A67EB"/>
    <w:rsid w:val="006A6A83"/>
    <w:rsid w:val="006A6D34"/>
    <w:rsid w:val="006A7B03"/>
    <w:rsid w:val="006A7F86"/>
    <w:rsid w:val="006B0551"/>
    <w:rsid w:val="006B1AE5"/>
    <w:rsid w:val="006B23C4"/>
    <w:rsid w:val="006B294F"/>
    <w:rsid w:val="006B4874"/>
    <w:rsid w:val="006B4C7F"/>
    <w:rsid w:val="006B7B06"/>
    <w:rsid w:val="006C013B"/>
    <w:rsid w:val="006C0178"/>
    <w:rsid w:val="006C063A"/>
    <w:rsid w:val="006C0CDE"/>
    <w:rsid w:val="006C1627"/>
    <w:rsid w:val="006C1785"/>
    <w:rsid w:val="006C1FA8"/>
    <w:rsid w:val="006C2540"/>
    <w:rsid w:val="006C2C97"/>
    <w:rsid w:val="006C2D43"/>
    <w:rsid w:val="006C3C41"/>
    <w:rsid w:val="006C4F7D"/>
    <w:rsid w:val="006C52D4"/>
    <w:rsid w:val="006C5695"/>
    <w:rsid w:val="006D00BF"/>
    <w:rsid w:val="006D067C"/>
    <w:rsid w:val="006D0767"/>
    <w:rsid w:val="006D0EFC"/>
    <w:rsid w:val="006D2722"/>
    <w:rsid w:val="006D2E84"/>
    <w:rsid w:val="006D3377"/>
    <w:rsid w:val="006D3414"/>
    <w:rsid w:val="006D3D07"/>
    <w:rsid w:val="006D3D2C"/>
    <w:rsid w:val="006D3E5E"/>
    <w:rsid w:val="006D4143"/>
    <w:rsid w:val="006D45A5"/>
    <w:rsid w:val="006D4C00"/>
    <w:rsid w:val="006D4DE2"/>
    <w:rsid w:val="006D5362"/>
    <w:rsid w:val="006D5378"/>
    <w:rsid w:val="006D612C"/>
    <w:rsid w:val="006D696D"/>
    <w:rsid w:val="006D6DCA"/>
    <w:rsid w:val="006D7E9B"/>
    <w:rsid w:val="006E05A9"/>
    <w:rsid w:val="006E1091"/>
    <w:rsid w:val="006E181A"/>
    <w:rsid w:val="006E195A"/>
    <w:rsid w:val="006E21CA"/>
    <w:rsid w:val="006E2A5A"/>
    <w:rsid w:val="006E2D44"/>
    <w:rsid w:val="006E3DB7"/>
    <w:rsid w:val="006E6E2B"/>
    <w:rsid w:val="006E753D"/>
    <w:rsid w:val="006F0EBC"/>
    <w:rsid w:val="006F1352"/>
    <w:rsid w:val="006F14CD"/>
    <w:rsid w:val="006F2144"/>
    <w:rsid w:val="006F2D97"/>
    <w:rsid w:val="006F36A8"/>
    <w:rsid w:val="006F3DD4"/>
    <w:rsid w:val="006F4414"/>
    <w:rsid w:val="006F4484"/>
    <w:rsid w:val="006F48CD"/>
    <w:rsid w:val="006F58E9"/>
    <w:rsid w:val="006F6A57"/>
    <w:rsid w:val="006F6E4C"/>
    <w:rsid w:val="006F73EC"/>
    <w:rsid w:val="006F7C6D"/>
    <w:rsid w:val="0070013B"/>
    <w:rsid w:val="00700189"/>
    <w:rsid w:val="00700354"/>
    <w:rsid w:val="00701EAA"/>
    <w:rsid w:val="0070212B"/>
    <w:rsid w:val="00702828"/>
    <w:rsid w:val="00702CA2"/>
    <w:rsid w:val="007045BD"/>
    <w:rsid w:val="00704A42"/>
    <w:rsid w:val="0070547C"/>
    <w:rsid w:val="0070556F"/>
    <w:rsid w:val="007069F6"/>
    <w:rsid w:val="007070DE"/>
    <w:rsid w:val="00707412"/>
    <w:rsid w:val="0071091F"/>
    <w:rsid w:val="00710D88"/>
    <w:rsid w:val="00711472"/>
    <w:rsid w:val="00711D72"/>
    <w:rsid w:val="00711E05"/>
    <w:rsid w:val="007121E9"/>
    <w:rsid w:val="00713826"/>
    <w:rsid w:val="00714DE0"/>
    <w:rsid w:val="007164A7"/>
    <w:rsid w:val="00716984"/>
    <w:rsid w:val="00716DFF"/>
    <w:rsid w:val="00716E97"/>
    <w:rsid w:val="00717645"/>
    <w:rsid w:val="00721809"/>
    <w:rsid w:val="00721A60"/>
    <w:rsid w:val="007220CF"/>
    <w:rsid w:val="007221A5"/>
    <w:rsid w:val="00722B04"/>
    <w:rsid w:val="007231F6"/>
    <w:rsid w:val="00723821"/>
    <w:rsid w:val="00723CB7"/>
    <w:rsid w:val="00724942"/>
    <w:rsid w:val="00724D84"/>
    <w:rsid w:val="0072610C"/>
    <w:rsid w:val="00726B2A"/>
    <w:rsid w:val="00726F53"/>
    <w:rsid w:val="00727341"/>
    <w:rsid w:val="00727E1D"/>
    <w:rsid w:val="00731438"/>
    <w:rsid w:val="00732658"/>
    <w:rsid w:val="007339D2"/>
    <w:rsid w:val="00734AC1"/>
    <w:rsid w:val="00734C35"/>
    <w:rsid w:val="00734F1A"/>
    <w:rsid w:val="00736065"/>
    <w:rsid w:val="0073619A"/>
    <w:rsid w:val="00736C8F"/>
    <w:rsid w:val="0073703B"/>
    <w:rsid w:val="0074006F"/>
    <w:rsid w:val="00741D75"/>
    <w:rsid w:val="00741FC7"/>
    <w:rsid w:val="007421CA"/>
    <w:rsid w:val="007428D7"/>
    <w:rsid w:val="00742D87"/>
    <w:rsid w:val="0074306D"/>
    <w:rsid w:val="00743746"/>
    <w:rsid w:val="00745ADD"/>
    <w:rsid w:val="0074621F"/>
    <w:rsid w:val="007463FB"/>
    <w:rsid w:val="007502A9"/>
    <w:rsid w:val="00750E7E"/>
    <w:rsid w:val="00751350"/>
    <w:rsid w:val="007513CD"/>
    <w:rsid w:val="00751C21"/>
    <w:rsid w:val="00751F14"/>
    <w:rsid w:val="007526CC"/>
    <w:rsid w:val="00752D8F"/>
    <w:rsid w:val="00753ADB"/>
    <w:rsid w:val="0075469A"/>
    <w:rsid w:val="007546BF"/>
    <w:rsid w:val="007546E8"/>
    <w:rsid w:val="00754E30"/>
    <w:rsid w:val="007557EA"/>
    <w:rsid w:val="00755D22"/>
    <w:rsid w:val="0075678D"/>
    <w:rsid w:val="007571C4"/>
    <w:rsid w:val="00757259"/>
    <w:rsid w:val="007578DC"/>
    <w:rsid w:val="00757AD1"/>
    <w:rsid w:val="00760099"/>
    <w:rsid w:val="007608D9"/>
    <w:rsid w:val="0076096A"/>
    <w:rsid w:val="00760E8D"/>
    <w:rsid w:val="0076196C"/>
    <w:rsid w:val="00761B37"/>
    <w:rsid w:val="007640B4"/>
    <w:rsid w:val="007644C8"/>
    <w:rsid w:val="00764F0E"/>
    <w:rsid w:val="00764FCF"/>
    <w:rsid w:val="0076589F"/>
    <w:rsid w:val="007658BE"/>
    <w:rsid w:val="00766B1A"/>
    <w:rsid w:val="00766DFE"/>
    <w:rsid w:val="00766F40"/>
    <w:rsid w:val="00767BB9"/>
    <w:rsid w:val="00770F04"/>
    <w:rsid w:val="00772027"/>
    <w:rsid w:val="00773388"/>
    <w:rsid w:val="0077584D"/>
    <w:rsid w:val="0077642B"/>
    <w:rsid w:val="00776FCA"/>
    <w:rsid w:val="0077797F"/>
    <w:rsid w:val="00780D1A"/>
    <w:rsid w:val="0078114D"/>
    <w:rsid w:val="007811AA"/>
    <w:rsid w:val="00782217"/>
    <w:rsid w:val="00782291"/>
    <w:rsid w:val="00783228"/>
    <w:rsid w:val="00783B46"/>
    <w:rsid w:val="00784800"/>
    <w:rsid w:val="00786605"/>
    <w:rsid w:val="00786A15"/>
    <w:rsid w:val="007914E4"/>
    <w:rsid w:val="007914F3"/>
    <w:rsid w:val="00791BFC"/>
    <w:rsid w:val="00791F2A"/>
    <w:rsid w:val="007926D8"/>
    <w:rsid w:val="00792720"/>
    <w:rsid w:val="0079273B"/>
    <w:rsid w:val="00792B69"/>
    <w:rsid w:val="0079373D"/>
    <w:rsid w:val="007938F1"/>
    <w:rsid w:val="00793CDD"/>
    <w:rsid w:val="00793F73"/>
    <w:rsid w:val="00794BC4"/>
    <w:rsid w:val="00794F1E"/>
    <w:rsid w:val="0079538C"/>
    <w:rsid w:val="00795C50"/>
    <w:rsid w:val="00797952"/>
    <w:rsid w:val="00797A22"/>
    <w:rsid w:val="007A0586"/>
    <w:rsid w:val="007A098E"/>
    <w:rsid w:val="007A149D"/>
    <w:rsid w:val="007A1BDE"/>
    <w:rsid w:val="007A2B87"/>
    <w:rsid w:val="007A2C10"/>
    <w:rsid w:val="007A4ACE"/>
    <w:rsid w:val="007A5765"/>
    <w:rsid w:val="007A5B44"/>
    <w:rsid w:val="007A5B89"/>
    <w:rsid w:val="007A74BB"/>
    <w:rsid w:val="007A77FC"/>
    <w:rsid w:val="007A7F48"/>
    <w:rsid w:val="007B058E"/>
    <w:rsid w:val="007B0864"/>
    <w:rsid w:val="007B0BB7"/>
    <w:rsid w:val="007B0E05"/>
    <w:rsid w:val="007B1E7E"/>
    <w:rsid w:val="007B2379"/>
    <w:rsid w:val="007B2509"/>
    <w:rsid w:val="007B2BDF"/>
    <w:rsid w:val="007B3BC2"/>
    <w:rsid w:val="007B3C69"/>
    <w:rsid w:val="007B5DB4"/>
    <w:rsid w:val="007B6A0C"/>
    <w:rsid w:val="007C0795"/>
    <w:rsid w:val="007C11D4"/>
    <w:rsid w:val="007C13AC"/>
    <w:rsid w:val="007C14AD"/>
    <w:rsid w:val="007C2DC7"/>
    <w:rsid w:val="007C3196"/>
    <w:rsid w:val="007C54E2"/>
    <w:rsid w:val="007C6C61"/>
    <w:rsid w:val="007C6F96"/>
    <w:rsid w:val="007C7E1F"/>
    <w:rsid w:val="007D08BB"/>
    <w:rsid w:val="007D1085"/>
    <w:rsid w:val="007D1926"/>
    <w:rsid w:val="007D198B"/>
    <w:rsid w:val="007D2518"/>
    <w:rsid w:val="007D2B29"/>
    <w:rsid w:val="007D362A"/>
    <w:rsid w:val="007D3950"/>
    <w:rsid w:val="007D3C15"/>
    <w:rsid w:val="007D467E"/>
    <w:rsid w:val="007D4D44"/>
    <w:rsid w:val="007D50FF"/>
    <w:rsid w:val="007D58A9"/>
    <w:rsid w:val="007D67C7"/>
    <w:rsid w:val="007D6B5D"/>
    <w:rsid w:val="007D7FFC"/>
    <w:rsid w:val="007E012B"/>
    <w:rsid w:val="007E0339"/>
    <w:rsid w:val="007E11B3"/>
    <w:rsid w:val="007E1E88"/>
    <w:rsid w:val="007E21DF"/>
    <w:rsid w:val="007E27C9"/>
    <w:rsid w:val="007E38AD"/>
    <w:rsid w:val="007E40A2"/>
    <w:rsid w:val="007E41CB"/>
    <w:rsid w:val="007E5479"/>
    <w:rsid w:val="007E54D7"/>
    <w:rsid w:val="007E5942"/>
    <w:rsid w:val="007E5AC9"/>
    <w:rsid w:val="007E5F8E"/>
    <w:rsid w:val="007E6620"/>
    <w:rsid w:val="007E6DE8"/>
    <w:rsid w:val="007E77F9"/>
    <w:rsid w:val="007E7844"/>
    <w:rsid w:val="007E79A4"/>
    <w:rsid w:val="007F072E"/>
    <w:rsid w:val="007F1039"/>
    <w:rsid w:val="007F2366"/>
    <w:rsid w:val="007F329B"/>
    <w:rsid w:val="007F5475"/>
    <w:rsid w:val="007F6EC7"/>
    <w:rsid w:val="007F75A8"/>
    <w:rsid w:val="007F7EA7"/>
    <w:rsid w:val="00802FC5"/>
    <w:rsid w:val="00805607"/>
    <w:rsid w:val="0080610D"/>
    <w:rsid w:val="008064B8"/>
    <w:rsid w:val="008072DA"/>
    <w:rsid w:val="0080737E"/>
    <w:rsid w:val="008077DC"/>
    <w:rsid w:val="00810624"/>
    <w:rsid w:val="0081078F"/>
    <w:rsid w:val="008107E9"/>
    <w:rsid w:val="008117FD"/>
    <w:rsid w:val="00811E82"/>
    <w:rsid w:val="00812782"/>
    <w:rsid w:val="008138C1"/>
    <w:rsid w:val="00813982"/>
    <w:rsid w:val="008143CA"/>
    <w:rsid w:val="00815DA5"/>
    <w:rsid w:val="00815E16"/>
    <w:rsid w:val="00816255"/>
    <w:rsid w:val="00816B48"/>
    <w:rsid w:val="008204A2"/>
    <w:rsid w:val="00820548"/>
    <w:rsid w:val="008208CB"/>
    <w:rsid w:val="00820B60"/>
    <w:rsid w:val="00820DEE"/>
    <w:rsid w:val="00821363"/>
    <w:rsid w:val="00821BB7"/>
    <w:rsid w:val="00822070"/>
    <w:rsid w:val="00822142"/>
    <w:rsid w:val="008222FE"/>
    <w:rsid w:val="00822E59"/>
    <w:rsid w:val="00822EA3"/>
    <w:rsid w:val="00822F85"/>
    <w:rsid w:val="0082437A"/>
    <w:rsid w:val="00824E4C"/>
    <w:rsid w:val="00824EBE"/>
    <w:rsid w:val="00826AE4"/>
    <w:rsid w:val="0082721C"/>
    <w:rsid w:val="008304AF"/>
    <w:rsid w:val="00830882"/>
    <w:rsid w:val="00830ACB"/>
    <w:rsid w:val="00830FAC"/>
    <w:rsid w:val="0083127F"/>
    <w:rsid w:val="008312B9"/>
    <w:rsid w:val="008316D1"/>
    <w:rsid w:val="00831C53"/>
    <w:rsid w:val="00831EDC"/>
    <w:rsid w:val="00832700"/>
    <w:rsid w:val="00832898"/>
    <w:rsid w:val="008328BE"/>
    <w:rsid w:val="008328E9"/>
    <w:rsid w:val="00834471"/>
    <w:rsid w:val="008350F7"/>
    <w:rsid w:val="0083524E"/>
    <w:rsid w:val="0083537E"/>
    <w:rsid w:val="00835499"/>
    <w:rsid w:val="00835A0A"/>
    <w:rsid w:val="00835ECD"/>
    <w:rsid w:val="00836027"/>
    <w:rsid w:val="008369E5"/>
    <w:rsid w:val="008377E3"/>
    <w:rsid w:val="008378E7"/>
    <w:rsid w:val="00840667"/>
    <w:rsid w:val="00841D54"/>
    <w:rsid w:val="00842BDD"/>
    <w:rsid w:val="00842C27"/>
    <w:rsid w:val="00842C5E"/>
    <w:rsid w:val="00842E36"/>
    <w:rsid w:val="0084314E"/>
    <w:rsid w:val="00843C93"/>
    <w:rsid w:val="00844DEA"/>
    <w:rsid w:val="00847535"/>
    <w:rsid w:val="00847CF2"/>
    <w:rsid w:val="00850365"/>
    <w:rsid w:val="00850566"/>
    <w:rsid w:val="0085126C"/>
    <w:rsid w:val="00852B3C"/>
    <w:rsid w:val="00852CA0"/>
    <w:rsid w:val="008530D6"/>
    <w:rsid w:val="008532E6"/>
    <w:rsid w:val="00853F2A"/>
    <w:rsid w:val="00853FF2"/>
    <w:rsid w:val="008548AC"/>
    <w:rsid w:val="008551F2"/>
    <w:rsid w:val="00855910"/>
    <w:rsid w:val="00855D17"/>
    <w:rsid w:val="0085795D"/>
    <w:rsid w:val="00861D80"/>
    <w:rsid w:val="00862936"/>
    <w:rsid w:val="008661B9"/>
    <w:rsid w:val="0086745D"/>
    <w:rsid w:val="0086785A"/>
    <w:rsid w:val="008701AB"/>
    <w:rsid w:val="00870BF0"/>
    <w:rsid w:val="008716D8"/>
    <w:rsid w:val="00872077"/>
    <w:rsid w:val="008730B6"/>
    <w:rsid w:val="00873D1F"/>
    <w:rsid w:val="0087408A"/>
    <w:rsid w:val="00875ABA"/>
    <w:rsid w:val="00875E8F"/>
    <w:rsid w:val="00876585"/>
    <w:rsid w:val="00876C75"/>
    <w:rsid w:val="008771D6"/>
    <w:rsid w:val="008776B0"/>
    <w:rsid w:val="0088006C"/>
    <w:rsid w:val="0088012D"/>
    <w:rsid w:val="00881703"/>
    <w:rsid w:val="00881C47"/>
    <w:rsid w:val="00882C14"/>
    <w:rsid w:val="008831D9"/>
    <w:rsid w:val="00884237"/>
    <w:rsid w:val="00884CB7"/>
    <w:rsid w:val="00885A77"/>
    <w:rsid w:val="00887583"/>
    <w:rsid w:val="00891445"/>
    <w:rsid w:val="0089217E"/>
    <w:rsid w:val="00892570"/>
    <w:rsid w:val="00892781"/>
    <w:rsid w:val="00892994"/>
    <w:rsid w:val="008939BF"/>
    <w:rsid w:val="00894C35"/>
    <w:rsid w:val="00894FE1"/>
    <w:rsid w:val="0089578F"/>
    <w:rsid w:val="0089595C"/>
    <w:rsid w:val="00895A28"/>
    <w:rsid w:val="00895B4C"/>
    <w:rsid w:val="00895FCD"/>
    <w:rsid w:val="00897183"/>
    <w:rsid w:val="008A04CF"/>
    <w:rsid w:val="008A07E4"/>
    <w:rsid w:val="008A2992"/>
    <w:rsid w:val="008A29FC"/>
    <w:rsid w:val="008A2B5C"/>
    <w:rsid w:val="008A3E3C"/>
    <w:rsid w:val="008A5547"/>
    <w:rsid w:val="008A57DE"/>
    <w:rsid w:val="008A5AFD"/>
    <w:rsid w:val="008A6CD4"/>
    <w:rsid w:val="008A72E2"/>
    <w:rsid w:val="008A74BF"/>
    <w:rsid w:val="008A788A"/>
    <w:rsid w:val="008B1070"/>
    <w:rsid w:val="008B188F"/>
    <w:rsid w:val="008B1DE9"/>
    <w:rsid w:val="008B257D"/>
    <w:rsid w:val="008B3022"/>
    <w:rsid w:val="008B36D7"/>
    <w:rsid w:val="008B3792"/>
    <w:rsid w:val="008B47B4"/>
    <w:rsid w:val="008B48B3"/>
    <w:rsid w:val="008B4A29"/>
    <w:rsid w:val="008B5396"/>
    <w:rsid w:val="008B581F"/>
    <w:rsid w:val="008B6513"/>
    <w:rsid w:val="008B72AE"/>
    <w:rsid w:val="008B74DD"/>
    <w:rsid w:val="008B7D2B"/>
    <w:rsid w:val="008C0FD0"/>
    <w:rsid w:val="008C2F09"/>
    <w:rsid w:val="008C3418"/>
    <w:rsid w:val="008C341A"/>
    <w:rsid w:val="008C394E"/>
    <w:rsid w:val="008C40EC"/>
    <w:rsid w:val="008C4913"/>
    <w:rsid w:val="008C49F2"/>
    <w:rsid w:val="008C4AB5"/>
    <w:rsid w:val="008C4B46"/>
    <w:rsid w:val="008C4CEB"/>
    <w:rsid w:val="008C5478"/>
    <w:rsid w:val="008C57E5"/>
    <w:rsid w:val="008C5AD6"/>
    <w:rsid w:val="008C5B80"/>
    <w:rsid w:val="008C5D4E"/>
    <w:rsid w:val="008C5EBE"/>
    <w:rsid w:val="008C607E"/>
    <w:rsid w:val="008C68CA"/>
    <w:rsid w:val="008C7758"/>
    <w:rsid w:val="008C7902"/>
    <w:rsid w:val="008C7A4B"/>
    <w:rsid w:val="008D0020"/>
    <w:rsid w:val="008D09D1"/>
    <w:rsid w:val="008D0C05"/>
    <w:rsid w:val="008D151A"/>
    <w:rsid w:val="008D5000"/>
    <w:rsid w:val="008D668D"/>
    <w:rsid w:val="008D6BAA"/>
    <w:rsid w:val="008D6D40"/>
    <w:rsid w:val="008D71CE"/>
    <w:rsid w:val="008E0E94"/>
    <w:rsid w:val="008E1234"/>
    <w:rsid w:val="008E197A"/>
    <w:rsid w:val="008E20F4"/>
    <w:rsid w:val="008E25B6"/>
    <w:rsid w:val="008E407F"/>
    <w:rsid w:val="008E444B"/>
    <w:rsid w:val="008E4B49"/>
    <w:rsid w:val="008E5664"/>
    <w:rsid w:val="008E5787"/>
    <w:rsid w:val="008F039B"/>
    <w:rsid w:val="008F06F1"/>
    <w:rsid w:val="008F09D8"/>
    <w:rsid w:val="008F1C67"/>
    <w:rsid w:val="008F238D"/>
    <w:rsid w:val="008F2611"/>
    <w:rsid w:val="008F4312"/>
    <w:rsid w:val="008F4C21"/>
    <w:rsid w:val="008F4C86"/>
    <w:rsid w:val="008F6CE3"/>
    <w:rsid w:val="0090301E"/>
    <w:rsid w:val="009034D3"/>
    <w:rsid w:val="00903884"/>
    <w:rsid w:val="00903CDB"/>
    <w:rsid w:val="00904130"/>
    <w:rsid w:val="009057D2"/>
    <w:rsid w:val="00905A7F"/>
    <w:rsid w:val="009060DF"/>
    <w:rsid w:val="00906247"/>
    <w:rsid w:val="009062FD"/>
    <w:rsid w:val="009064A2"/>
    <w:rsid w:val="00907CF0"/>
    <w:rsid w:val="00910A3F"/>
    <w:rsid w:val="00910F8F"/>
    <w:rsid w:val="0091118D"/>
    <w:rsid w:val="0091261A"/>
    <w:rsid w:val="00914B92"/>
    <w:rsid w:val="009155BC"/>
    <w:rsid w:val="00915758"/>
    <w:rsid w:val="00915E96"/>
    <w:rsid w:val="0091674E"/>
    <w:rsid w:val="009168FE"/>
    <w:rsid w:val="00920333"/>
    <w:rsid w:val="00920771"/>
    <w:rsid w:val="00920C8A"/>
    <w:rsid w:val="009225A7"/>
    <w:rsid w:val="009229A9"/>
    <w:rsid w:val="00923C02"/>
    <w:rsid w:val="00924519"/>
    <w:rsid w:val="00925583"/>
    <w:rsid w:val="0092590E"/>
    <w:rsid w:val="009259D4"/>
    <w:rsid w:val="00925A39"/>
    <w:rsid w:val="009278D5"/>
    <w:rsid w:val="00927EF3"/>
    <w:rsid w:val="00927FEB"/>
    <w:rsid w:val="009304C2"/>
    <w:rsid w:val="009308FC"/>
    <w:rsid w:val="009317BC"/>
    <w:rsid w:val="00932AB3"/>
    <w:rsid w:val="00932BAD"/>
    <w:rsid w:val="00932F94"/>
    <w:rsid w:val="009346B2"/>
    <w:rsid w:val="00934930"/>
    <w:rsid w:val="00934BB2"/>
    <w:rsid w:val="00936989"/>
    <w:rsid w:val="00936D66"/>
    <w:rsid w:val="009377C9"/>
    <w:rsid w:val="0093797F"/>
    <w:rsid w:val="0094033A"/>
    <w:rsid w:val="009405D0"/>
    <w:rsid w:val="0094091B"/>
    <w:rsid w:val="009409F4"/>
    <w:rsid w:val="00940EA4"/>
    <w:rsid w:val="00941581"/>
    <w:rsid w:val="00941A8D"/>
    <w:rsid w:val="00943027"/>
    <w:rsid w:val="00943A02"/>
    <w:rsid w:val="009441DB"/>
    <w:rsid w:val="00944591"/>
    <w:rsid w:val="00944CAA"/>
    <w:rsid w:val="00944EF3"/>
    <w:rsid w:val="00945377"/>
    <w:rsid w:val="009459D6"/>
    <w:rsid w:val="00945D55"/>
    <w:rsid w:val="009460BB"/>
    <w:rsid w:val="00946224"/>
    <w:rsid w:val="00946403"/>
    <w:rsid w:val="00946444"/>
    <w:rsid w:val="00946EAB"/>
    <w:rsid w:val="009475C2"/>
    <w:rsid w:val="00947C26"/>
    <w:rsid w:val="00947FF8"/>
    <w:rsid w:val="009501BB"/>
    <w:rsid w:val="009506EF"/>
    <w:rsid w:val="00950EFC"/>
    <w:rsid w:val="0095165A"/>
    <w:rsid w:val="00951CE8"/>
    <w:rsid w:val="009522BD"/>
    <w:rsid w:val="009525B3"/>
    <w:rsid w:val="00952D70"/>
    <w:rsid w:val="00953565"/>
    <w:rsid w:val="009542F0"/>
    <w:rsid w:val="00954C90"/>
    <w:rsid w:val="00955651"/>
    <w:rsid w:val="00955A8E"/>
    <w:rsid w:val="0095758E"/>
    <w:rsid w:val="00961347"/>
    <w:rsid w:val="00962267"/>
    <w:rsid w:val="00962377"/>
    <w:rsid w:val="00962382"/>
    <w:rsid w:val="009627C7"/>
    <w:rsid w:val="00962886"/>
    <w:rsid w:val="00962BCC"/>
    <w:rsid w:val="00964681"/>
    <w:rsid w:val="0096497A"/>
    <w:rsid w:val="00965252"/>
    <w:rsid w:val="00967FC7"/>
    <w:rsid w:val="009704BC"/>
    <w:rsid w:val="00970C0C"/>
    <w:rsid w:val="0097180F"/>
    <w:rsid w:val="009723A1"/>
    <w:rsid w:val="00972DB2"/>
    <w:rsid w:val="00972E97"/>
    <w:rsid w:val="00972FBA"/>
    <w:rsid w:val="00973614"/>
    <w:rsid w:val="00973CC2"/>
    <w:rsid w:val="009742AB"/>
    <w:rsid w:val="00974874"/>
    <w:rsid w:val="009749B1"/>
    <w:rsid w:val="00974E1F"/>
    <w:rsid w:val="00976993"/>
    <w:rsid w:val="0097724C"/>
    <w:rsid w:val="009777AF"/>
    <w:rsid w:val="00980866"/>
    <w:rsid w:val="009808DC"/>
    <w:rsid w:val="00980D24"/>
    <w:rsid w:val="009814D8"/>
    <w:rsid w:val="00981731"/>
    <w:rsid w:val="00982037"/>
    <w:rsid w:val="009822AD"/>
    <w:rsid w:val="009824DF"/>
    <w:rsid w:val="0098358E"/>
    <w:rsid w:val="00983C2E"/>
    <w:rsid w:val="0098405A"/>
    <w:rsid w:val="0098426F"/>
    <w:rsid w:val="009843FA"/>
    <w:rsid w:val="00986610"/>
    <w:rsid w:val="009877D2"/>
    <w:rsid w:val="0098780B"/>
    <w:rsid w:val="00987845"/>
    <w:rsid w:val="00987F7B"/>
    <w:rsid w:val="00990965"/>
    <w:rsid w:val="00991A93"/>
    <w:rsid w:val="00992857"/>
    <w:rsid w:val="009928D5"/>
    <w:rsid w:val="009931C7"/>
    <w:rsid w:val="00993AA3"/>
    <w:rsid w:val="009948C1"/>
    <w:rsid w:val="00995B27"/>
    <w:rsid w:val="00996166"/>
    <w:rsid w:val="00996772"/>
    <w:rsid w:val="00997037"/>
    <w:rsid w:val="00997A7D"/>
    <w:rsid w:val="009A0E5E"/>
    <w:rsid w:val="009A0F09"/>
    <w:rsid w:val="009A1229"/>
    <w:rsid w:val="009A12F2"/>
    <w:rsid w:val="009A1835"/>
    <w:rsid w:val="009A2E63"/>
    <w:rsid w:val="009A3A3D"/>
    <w:rsid w:val="009A4083"/>
    <w:rsid w:val="009A44FA"/>
    <w:rsid w:val="009A4689"/>
    <w:rsid w:val="009A5698"/>
    <w:rsid w:val="009A6BB1"/>
    <w:rsid w:val="009B00E6"/>
    <w:rsid w:val="009B09CD"/>
    <w:rsid w:val="009B1028"/>
    <w:rsid w:val="009B2383"/>
    <w:rsid w:val="009B3EC7"/>
    <w:rsid w:val="009B4078"/>
    <w:rsid w:val="009B4356"/>
    <w:rsid w:val="009B4CC9"/>
    <w:rsid w:val="009B54E7"/>
    <w:rsid w:val="009B596B"/>
    <w:rsid w:val="009B5A6F"/>
    <w:rsid w:val="009B6193"/>
    <w:rsid w:val="009C0566"/>
    <w:rsid w:val="009C07D4"/>
    <w:rsid w:val="009C1272"/>
    <w:rsid w:val="009C1595"/>
    <w:rsid w:val="009C23A8"/>
    <w:rsid w:val="009C2AC9"/>
    <w:rsid w:val="009C2B44"/>
    <w:rsid w:val="009C30AA"/>
    <w:rsid w:val="009C43D1"/>
    <w:rsid w:val="009C4A81"/>
    <w:rsid w:val="009C5608"/>
    <w:rsid w:val="009C59A6"/>
    <w:rsid w:val="009C59FC"/>
    <w:rsid w:val="009C5BA9"/>
    <w:rsid w:val="009C6A52"/>
    <w:rsid w:val="009D006D"/>
    <w:rsid w:val="009D068B"/>
    <w:rsid w:val="009D0A30"/>
    <w:rsid w:val="009D0AB2"/>
    <w:rsid w:val="009D3276"/>
    <w:rsid w:val="009D3715"/>
    <w:rsid w:val="009D444C"/>
    <w:rsid w:val="009D4525"/>
    <w:rsid w:val="009D473A"/>
    <w:rsid w:val="009D4B14"/>
    <w:rsid w:val="009D5952"/>
    <w:rsid w:val="009D6105"/>
    <w:rsid w:val="009E0ACE"/>
    <w:rsid w:val="009E1533"/>
    <w:rsid w:val="009E16D8"/>
    <w:rsid w:val="009E1EBE"/>
    <w:rsid w:val="009E232D"/>
    <w:rsid w:val="009E2383"/>
    <w:rsid w:val="009E2715"/>
    <w:rsid w:val="009E2785"/>
    <w:rsid w:val="009E3804"/>
    <w:rsid w:val="009E3BB3"/>
    <w:rsid w:val="009E3FD2"/>
    <w:rsid w:val="009E4ABC"/>
    <w:rsid w:val="009E5870"/>
    <w:rsid w:val="009E61AC"/>
    <w:rsid w:val="009E750B"/>
    <w:rsid w:val="009F08F6"/>
    <w:rsid w:val="009F0CDB"/>
    <w:rsid w:val="009F0EA4"/>
    <w:rsid w:val="009F2A0F"/>
    <w:rsid w:val="009F3403"/>
    <w:rsid w:val="009F39CB"/>
    <w:rsid w:val="009F3F07"/>
    <w:rsid w:val="009F72B9"/>
    <w:rsid w:val="009F7CEA"/>
    <w:rsid w:val="009F7E7A"/>
    <w:rsid w:val="00A00347"/>
    <w:rsid w:val="00A00EE5"/>
    <w:rsid w:val="00A03832"/>
    <w:rsid w:val="00A047C0"/>
    <w:rsid w:val="00A0486F"/>
    <w:rsid w:val="00A049C9"/>
    <w:rsid w:val="00A049E2"/>
    <w:rsid w:val="00A061AF"/>
    <w:rsid w:val="00A06AE1"/>
    <w:rsid w:val="00A070C0"/>
    <w:rsid w:val="00A077D4"/>
    <w:rsid w:val="00A10A84"/>
    <w:rsid w:val="00A10B3E"/>
    <w:rsid w:val="00A111E9"/>
    <w:rsid w:val="00A119F1"/>
    <w:rsid w:val="00A11C6A"/>
    <w:rsid w:val="00A11C74"/>
    <w:rsid w:val="00A11CD2"/>
    <w:rsid w:val="00A12B34"/>
    <w:rsid w:val="00A1344B"/>
    <w:rsid w:val="00A13908"/>
    <w:rsid w:val="00A151FD"/>
    <w:rsid w:val="00A152E6"/>
    <w:rsid w:val="00A15EB1"/>
    <w:rsid w:val="00A16C49"/>
    <w:rsid w:val="00A16FD2"/>
    <w:rsid w:val="00A17B98"/>
    <w:rsid w:val="00A17C0E"/>
    <w:rsid w:val="00A20076"/>
    <w:rsid w:val="00A200E9"/>
    <w:rsid w:val="00A201AB"/>
    <w:rsid w:val="00A219E7"/>
    <w:rsid w:val="00A2290B"/>
    <w:rsid w:val="00A229E4"/>
    <w:rsid w:val="00A2417A"/>
    <w:rsid w:val="00A246C2"/>
    <w:rsid w:val="00A26318"/>
    <w:rsid w:val="00A26D8D"/>
    <w:rsid w:val="00A275DA"/>
    <w:rsid w:val="00A27692"/>
    <w:rsid w:val="00A31236"/>
    <w:rsid w:val="00A31C6F"/>
    <w:rsid w:val="00A328C6"/>
    <w:rsid w:val="00A339BD"/>
    <w:rsid w:val="00A3560F"/>
    <w:rsid w:val="00A35AE5"/>
    <w:rsid w:val="00A35D4E"/>
    <w:rsid w:val="00A35D99"/>
    <w:rsid w:val="00A35DD1"/>
    <w:rsid w:val="00A366DD"/>
    <w:rsid w:val="00A36DC1"/>
    <w:rsid w:val="00A403E2"/>
    <w:rsid w:val="00A40714"/>
    <w:rsid w:val="00A40884"/>
    <w:rsid w:val="00A40F83"/>
    <w:rsid w:val="00A42C28"/>
    <w:rsid w:val="00A43A51"/>
    <w:rsid w:val="00A43B6B"/>
    <w:rsid w:val="00A43D46"/>
    <w:rsid w:val="00A44144"/>
    <w:rsid w:val="00A452E5"/>
    <w:rsid w:val="00A45C7E"/>
    <w:rsid w:val="00A46AF0"/>
    <w:rsid w:val="00A47344"/>
    <w:rsid w:val="00A477E6"/>
    <w:rsid w:val="00A4790E"/>
    <w:rsid w:val="00A47AA2"/>
    <w:rsid w:val="00A47C1B"/>
    <w:rsid w:val="00A50003"/>
    <w:rsid w:val="00A50895"/>
    <w:rsid w:val="00A50C86"/>
    <w:rsid w:val="00A50D64"/>
    <w:rsid w:val="00A518F1"/>
    <w:rsid w:val="00A51BD6"/>
    <w:rsid w:val="00A51D48"/>
    <w:rsid w:val="00A5337D"/>
    <w:rsid w:val="00A544B9"/>
    <w:rsid w:val="00A55079"/>
    <w:rsid w:val="00A554DA"/>
    <w:rsid w:val="00A5564B"/>
    <w:rsid w:val="00A55C6C"/>
    <w:rsid w:val="00A57249"/>
    <w:rsid w:val="00A57C2D"/>
    <w:rsid w:val="00A57CE8"/>
    <w:rsid w:val="00A61155"/>
    <w:rsid w:val="00A61854"/>
    <w:rsid w:val="00A61E27"/>
    <w:rsid w:val="00A61F48"/>
    <w:rsid w:val="00A62DE2"/>
    <w:rsid w:val="00A62E6C"/>
    <w:rsid w:val="00A6389A"/>
    <w:rsid w:val="00A63DC8"/>
    <w:rsid w:val="00A647A0"/>
    <w:rsid w:val="00A65D67"/>
    <w:rsid w:val="00A66CBC"/>
    <w:rsid w:val="00A66F58"/>
    <w:rsid w:val="00A6799F"/>
    <w:rsid w:val="00A70990"/>
    <w:rsid w:val="00A71EEB"/>
    <w:rsid w:val="00A726A7"/>
    <w:rsid w:val="00A72F13"/>
    <w:rsid w:val="00A73AFE"/>
    <w:rsid w:val="00A802FB"/>
    <w:rsid w:val="00A80403"/>
    <w:rsid w:val="00A809AC"/>
    <w:rsid w:val="00A80E2F"/>
    <w:rsid w:val="00A81018"/>
    <w:rsid w:val="00A81B03"/>
    <w:rsid w:val="00A8273B"/>
    <w:rsid w:val="00A841CC"/>
    <w:rsid w:val="00A844CE"/>
    <w:rsid w:val="00A84C8E"/>
    <w:rsid w:val="00A84FE2"/>
    <w:rsid w:val="00A856A2"/>
    <w:rsid w:val="00A8679A"/>
    <w:rsid w:val="00A86908"/>
    <w:rsid w:val="00A869D2"/>
    <w:rsid w:val="00A86B48"/>
    <w:rsid w:val="00A878E8"/>
    <w:rsid w:val="00A90385"/>
    <w:rsid w:val="00A91EAA"/>
    <w:rsid w:val="00A924EA"/>
    <w:rsid w:val="00A9264B"/>
    <w:rsid w:val="00A93000"/>
    <w:rsid w:val="00A942A7"/>
    <w:rsid w:val="00A943BB"/>
    <w:rsid w:val="00A95C85"/>
    <w:rsid w:val="00A95E21"/>
    <w:rsid w:val="00A9616A"/>
    <w:rsid w:val="00A96237"/>
    <w:rsid w:val="00A963A4"/>
    <w:rsid w:val="00A966A4"/>
    <w:rsid w:val="00A96DCC"/>
    <w:rsid w:val="00A97736"/>
    <w:rsid w:val="00A97DC1"/>
    <w:rsid w:val="00A97E66"/>
    <w:rsid w:val="00AA188F"/>
    <w:rsid w:val="00AA2B9C"/>
    <w:rsid w:val="00AA30AF"/>
    <w:rsid w:val="00AA3C3D"/>
    <w:rsid w:val="00AA4739"/>
    <w:rsid w:val="00AA47EA"/>
    <w:rsid w:val="00AA530D"/>
    <w:rsid w:val="00AA53B0"/>
    <w:rsid w:val="00AA63A9"/>
    <w:rsid w:val="00AA6F19"/>
    <w:rsid w:val="00AA7E07"/>
    <w:rsid w:val="00AB0121"/>
    <w:rsid w:val="00AB013A"/>
    <w:rsid w:val="00AB0B3D"/>
    <w:rsid w:val="00AB1112"/>
    <w:rsid w:val="00AB12DD"/>
    <w:rsid w:val="00AB1607"/>
    <w:rsid w:val="00AB17F6"/>
    <w:rsid w:val="00AB1D47"/>
    <w:rsid w:val="00AB39C9"/>
    <w:rsid w:val="00AB4292"/>
    <w:rsid w:val="00AB4E03"/>
    <w:rsid w:val="00AB5407"/>
    <w:rsid w:val="00AB5B6A"/>
    <w:rsid w:val="00AB71C8"/>
    <w:rsid w:val="00AC00B9"/>
    <w:rsid w:val="00AC0237"/>
    <w:rsid w:val="00AC0460"/>
    <w:rsid w:val="00AC0933"/>
    <w:rsid w:val="00AC0A30"/>
    <w:rsid w:val="00AC1B7C"/>
    <w:rsid w:val="00AC26D8"/>
    <w:rsid w:val="00AC307C"/>
    <w:rsid w:val="00AC3A4B"/>
    <w:rsid w:val="00AC3D72"/>
    <w:rsid w:val="00AC4B40"/>
    <w:rsid w:val="00AC60C2"/>
    <w:rsid w:val="00AC6CC4"/>
    <w:rsid w:val="00AC6D00"/>
    <w:rsid w:val="00AC76C6"/>
    <w:rsid w:val="00AD0973"/>
    <w:rsid w:val="00AD2182"/>
    <w:rsid w:val="00AD2392"/>
    <w:rsid w:val="00AD268D"/>
    <w:rsid w:val="00AD28E5"/>
    <w:rsid w:val="00AD3749"/>
    <w:rsid w:val="00AD3C4C"/>
    <w:rsid w:val="00AD3DBC"/>
    <w:rsid w:val="00AD3F85"/>
    <w:rsid w:val="00AD4337"/>
    <w:rsid w:val="00AD4E2E"/>
    <w:rsid w:val="00AD5AE6"/>
    <w:rsid w:val="00AD6723"/>
    <w:rsid w:val="00AD6AE6"/>
    <w:rsid w:val="00AD70E7"/>
    <w:rsid w:val="00AE3781"/>
    <w:rsid w:val="00AE45F9"/>
    <w:rsid w:val="00AE4917"/>
    <w:rsid w:val="00AE5693"/>
    <w:rsid w:val="00AE5AB9"/>
    <w:rsid w:val="00AE62D5"/>
    <w:rsid w:val="00AE7A23"/>
    <w:rsid w:val="00AE7BCF"/>
    <w:rsid w:val="00AE7D6D"/>
    <w:rsid w:val="00AE7FAF"/>
    <w:rsid w:val="00AF00F5"/>
    <w:rsid w:val="00AF0D91"/>
    <w:rsid w:val="00AF136A"/>
    <w:rsid w:val="00AF1B15"/>
    <w:rsid w:val="00AF1C91"/>
    <w:rsid w:val="00AF1D18"/>
    <w:rsid w:val="00AF2919"/>
    <w:rsid w:val="00AF34C4"/>
    <w:rsid w:val="00AF4524"/>
    <w:rsid w:val="00AF476B"/>
    <w:rsid w:val="00AF5C08"/>
    <w:rsid w:val="00AF794B"/>
    <w:rsid w:val="00B0015F"/>
    <w:rsid w:val="00B00169"/>
    <w:rsid w:val="00B0051A"/>
    <w:rsid w:val="00B02952"/>
    <w:rsid w:val="00B02A57"/>
    <w:rsid w:val="00B03DB7"/>
    <w:rsid w:val="00B04834"/>
    <w:rsid w:val="00B04957"/>
    <w:rsid w:val="00B04CB8"/>
    <w:rsid w:val="00B05435"/>
    <w:rsid w:val="00B0609E"/>
    <w:rsid w:val="00B06967"/>
    <w:rsid w:val="00B0696C"/>
    <w:rsid w:val="00B076B3"/>
    <w:rsid w:val="00B07F24"/>
    <w:rsid w:val="00B10B4E"/>
    <w:rsid w:val="00B116A0"/>
    <w:rsid w:val="00B11981"/>
    <w:rsid w:val="00B124DD"/>
    <w:rsid w:val="00B15372"/>
    <w:rsid w:val="00B157ED"/>
    <w:rsid w:val="00B16515"/>
    <w:rsid w:val="00B17F46"/>
    <w:rsid w:val="00B20519"/>
    <w:rsid w:val="00B205C7"/>
    <w:rsid w:val="00B207CA"/>
    <w:rsid w:val="00B20D13"/>
    <w:rsid w:val="00B2110C"/>
    <w:rsid w:val="00B2146A"/>
    <w:rsid w:val="00B21C5C"/>
    <w:rsid w:val="00B22C00"/>
    <w:rsid w:val="00B2361F"/>
    <w:rsid w:val="00B24D90"/>
    <w:rsid w:val="00B25805"/>
    <w:rsid w:val="00B2692B"/>
    <w:rsid w:val="00B2718B"/>
    <w:rsid w:val="00B3040A"/>
    <w:rsid w:val="00B305D3"/>
    <w:rsid w:val="00B33EEE"/>
    <w:rsid w:val="00B348D8"/>
    <w:rsid w:val="00B34B07"/>
    <w:rsid w:val="00B350FD"/>
    <w:rsid w:val="00B352B3"/>
    <w:rsid w:val="00B35ECD"/>
    <w:rsid w:val="00B361A1"/>
    <w:rsid w:val="00B40221"/>
    <w:rsid w:val="00B41FC5"/>
    <w:rsid w:val="00B422A1"/>
    <w:rsid w:val="00B447D8"/>
    <w:rsid w:val="00B44814"/>
    <w:rsid w:val="00B44C22"/>
    <w:rsid w:val="00B4521B"/>
    <w:rsid w:val="00B45A5E"/>
    <w:rsid w:val="00B46A2D"/>
    <w:rsid w:val="00B47256"/>
    <w:rsid w:val="00B47ABF"/>
    <w:rsid w:val="00B509F8"/>
    <w:rsid w:val="00B51003"/>
    <w:rsid w:val="00B51194"/>
    <w:rsid w:val="00B517D3"/>
    <w:rsid w:val="00B51CF7"/>
    <w:rsid w:val="00B52374"/>
    <w:rsid w:val="00B526C7"/>
    <w:rsid w:val="00B52826"/>
    <w:rsid w:val="00B5292B"/>
    <w:rsid w:val="00B53FCC"/>
    <w:rsid w:val="00B548D9"/>
    <w:rsid w:val="00B5499F"/>
    <w:rsid w:val="00B54BCB"/>
    <w:rsid w:val="00B566B8"/>
    <w:rsid w:val="00B5697E"/>
    <w:rsid w:val="00B56B13"/>
    <w:rsid w:val="00B5732F"/>
    <w:rsid w:val="00B5776D"/>
    <w:rsid w:val="00B579DB"/>
    <w:rsid w:val="00B60CA9"/>
    <w:rsid w:val="00B60DD2"/>
    <w:rsid w:val="00B6166F"/>
    <w:rsid w:val="00B6207F"/>
    <w:rsid w:val="00B6215A"/>
    <w:rsid w:val="00B626F0"/>
    <w:rsid w:val="00B628CB"/>
    <w:rsid w:val="00B62F2F"/>
    <w:rsid w:val="00B63155"/>
    <w:rsid w:val="00B636A7"/>
    <w:rsid w:val="00B637F9"/>
    <w:rsid w:val="00B63974"/>
    <w:rsid w:val="00B63977"/>
    <w:rsid w:val="00B63D30"/>
    <w:rsid w:val="00B63F1C"/>
    <w:rsid w:val="00B641A1"/>
    <w:rsid w:val="00B65800"/>
    <w:rsid w:val="00B65F8D"/>
    <w:rsid w:val="00B661D7"/>
    <w:rsid w:val="00B6656D"/>
    <w:rsid w:val="00B67FFA"/>
    <w:rsid w:val="00B7006B"/>
    <w:rsid w:val="00B708EF"/>
    <w:rsid w:val="00B714BA"/>
    <w:rsid w:val="00B71596"/>
    <w:rsid w:val="00B73208"/>
    <w:rsid w:val="00B735DC"/>
    <w:rsid w:val="00B73918"/>
    <w:rsid w:val="00B73C63"/>
    <w:rsid w:val="00B74726"/>
    <w:rsid w:val="00B74739"/>
    <w:rsid w:val="00B74E3D"/>
    <w:rsid w:val="00B753D1"/>
    <w:rsid w:val="00B756CE"/>
    <w:rsid w:val="00B76BCF"/>
    <w:rsid w:val="00B772EB"/>
    <w:rsid w:val="00B77BB8"/>
    <w:rsid w:val="00B8242B"/>
    <w:rsid w:val="00B83455"/>
    <w:rsid w:val="00B83D06"/>
    <w:rsid w:val="00B844E8"/>
    <w:rsid w:val="00B85A70"/>
    <w:rsid w:val="00B9029D"/>
    <w:rsid w:val="00B90809"/>
    <w:rsid w:val="00B912FE"/>
    <w:rsid w:val="00B91B6F"/>
    <w:rsid w:val="00B922BC"/>
    <w:rsid w:val="00B92315"/>
    <w:rsid w:val="00B92345"/>
    <w:rsid w:val="00B925F3"/>
    <w:rsid w:val="00B9272C"/>
    <w:rsid w:val="00B936F0"/>
    <w:rsid w:val="00B94390"/>
    <w:rsid w:val="00B947D1"/>
    <w:rsid w:val="00B94B98"/>
    <w:rsid w:val="00B94CAC"/>
    <w:rsid w:val="00B95897"/>
    <w:rsid w:val="00B96285"/>
    <w:rsid w:val="00B96C04"/>
    <w:rsid w:val="00BA06B3"/>
    <w:rsid w:val="00BA273B"/>
    <w:rsid w:val="00BA32BA"/>
    <w:rsid w:val="00BA32CA"/>
    <w:rsid w:val="00BA3F26"/>
    <w:rsid w:val="00BA43E0"/>
    <w:rsid w:val="00BA44EB"/>
    <w:rsid w:val="00BA453C"/>
    <w:rsid w:val="00BA4765"/>
    <w:rsid w:val="00BA477A"/>
    <w:rsid w:val="00BA58DF"/>
    <w:rsid w:val="00BA5A59"/>
    <w:rsid w:val="00BA5DC2"/>
    <w:rsid w:val="00BA607F"/>
    <w:rsid w:val="00BA6C7C"/>
    <w:rsid w:val="00BA7016"/>
    <w:rsid w:val="00BA787B"/>
    <w:rsid w:val="00BB0401"/>
    <w:rsid w:val="00BB05B4"/>
    <w:rsid w:val="00BB20BB"/>
    <w:rsid w:val="00BB20F2"/>
    <w:rsid w:val="00BB2A22"/>
    <w:rsid w:val="00BB5178"/>
    <w:rsid w:val="00BB5A41"/>
    <w:rsid w:val="00BB67AE"/>
    <w:rsid w:val="00BB6C5F"/>
    <w:rsid w:val="00BB6E85"/>
    <w:rsid w:val="00BB728B"/>
    <w:rsid w:val="00BB7702"/>
    <w:rsid w:val="00BB7718"/>
    <w:rsid w:val="00BB7E43"/>
    <w:rsid w:val="00BC0410"/>
    <w:rsid w:val="00BC049F"/>
    <w:rsid w:val="00BC2F30"/>
    <w:rsid w:val="00BC3045"/>
    <w:rsid w:val="00BC3609"/>
    <w:rsid w:val="00BC465F"/>
    <w:rsid w:val="00BC5869"/>
    <w:rsid w:val="00BC5ECB"/>
    <w:rsid w:val="00BC62F7"/>
    <w:rsid w:val="00BC683C"/>
    <w:rsid w:val="00BC6B01"/>
    <w:rsid w:val="00BC757F"/>
    <w:rsid w:val="00BD003A"/>
    <w:rsid w:val="00BD175A"/>
    <w:rsid w:val="00BD1D45"/>
    <w:rsid w:val="00BD1EA1"/>
    <w:rsid w:val="00BD3099"/>
    <w:rsid w:val="00BD3E62"/>
    <w:rsid w:val="00BD477A"/>
    <w:rsid w:val="00BD4C36"/>
    <w:rsid w:val="00BD5261"/>
    <w:rsid w:val="00BD5557"/>
    <w:rsid w:val="00BD5932"/>
    <w:rsid w:val="00BD686B"/>
    <w:rsid w:val="00BD73E6"/>
    <w:rsid w:val="00BE21A9"/>
    <w:rsid w:val="00BE263E"/>
    <w:rsid w:val="00BE2C35"/>
    <w:rsid w:val="00BE3045"/>
    <w:rsid w:val="00BE3611"/>
    <w:rsid w:val="00BE37BD"/>
    <w:rsid w:val="00BE3F11"/>
    <w:rsid w:val="00BE438D"/>
    <w:rsid w:val="00BE4675"/>
    <w:rsid w:val="00BE552A"/>
    <w:rsid w:val="00BE5851"/>
    <w:rsid w:val="00BE5916"/>
    <w:rsid w:val="00BE603A"/>
    <w:rsid w:val="00BE6CB3"/>
    <w:rsid w:val="00BE7DBE"/>
    <w:rsid w:val="00BF099D"/>
    <w:rsid w:val="00BF0CC9"/>
    <w:rsid w:val="00BF128A"/>
    <w:rsid w:val="00BF15A0"/>
    <w:rsid w:val="00BF17F7"/>
    <w:rsid w:val="00BF1948"/>
    <w:rsid w:val="00BF1B10"/>
    <w:rsid w:val="00BF2436"/>
    <w:rsid w:val="00BF2C8B"/>
    <w:rsid w:val="00BF321B"/>
    <w:rsid w:val="00BF36A4"/>
    <w:rsid w:val="00BF3773"/>
    <w:rsid w:val="00BF3E14"/>
    <w:rsid w:val="00BF3F57"/>
    <w:rsid w:val="00BF4644"/>
    <w:rsid w:val="00BF5030"/>
    <w:rsid w:val="00BF6269"/>
    <w:rsid w:val="00BF63AA"/>
    <w:rsid w:val="00BF64C7"/>
    <w:rsid w:val="00BF6C32"/>
    <w:rsid w:val="00C00D18"/>
    <w:rsid w:val="00C00D63"/>
    <w:rsid w:val="00C00D9F"/>
    <w:rsid w:val="00C02D9F"/>
    <w:rsid w:val="00C03B8D"/>
    <w:rsid w:val="00C0428C"/>
    <w:rsid w:val="00C04532"/>
    <w:rsid w:val="00C048D9"/>
    <w:rsid w:val="00C051B8"/>
    <w:rsid w:val="00C06D1A"/>
    <w:rsid w:val="00C06FC3"/>
    <w:rsid w:val="00C078F3"/>
    <w:rsid w:val="00C11262"/>
    <w:rsid w:val="00C11CDA"/>
    <w:rsid w:val="00C11DE6"/>
    <w:rsid w:val="00C12A01"/>
    <w:rsid w:val="00C12AEB"/>
    <w:rsid w:val="00C1315F"/>
    <w:rsid w:val="00C1356B"/>
    <w:rsid w:val="00C1421A"/>
    <w:rsid w:val="00C151D0"/>
    <w:rsid w:val="00C1593E"/>
    <w:rsid w:val="00C17526"/>
    <w:rsid w:val="00C17C1B"/>
    <w:rsid w:val="00C20366"/>
    <w:rsid w:val="00C21A09"/>
    <w:rsid w:val="00C2309E"/>
    <w:rsid w:val="00C237EF"/>
    <w:rsid w:val="00C237F5"/>
    <w:rsid w:val="00C24241"/>
    <w:rsid w:val="00C24516"/>
    <w:rsid w:val="00C247D2"/>
    <w:rsid w:val="00C24A70"/>
    <w:rsid w:val="00C26BC4"/>
    <w:rsid w:val="00C27C76"/>
    <w:rsid w:val="00C317AA"/>
    <w:rsid w:val="00C31FE9"/>
    <w:rsid w:val="00C325C5"/>
    <w:rsid w:val="00C328F2"/>
    <w:rsid w:val="00C34A7D"/>
    <w:rsid w:val="00C34B1A"/>
    <w:rsid w:val="00C35441"/>
    <w:rsid w:val="00C3596F"/>
    <w:rsid w:val="00C36167"/>
    <w:rsid w:val="00C36247"/>
    <w:rsid w:val="00C3671A"/>
    <w:rsid w:val="00C36D69"/>
    <w:rsid w:val="00C373F2"/>
    <w:rsid w:val="00C40424"/>
    <w:rsid w:val="00C410E5"/>
    <w:rsid w:val="00C41387"/>
    <w:rsid w:val="00C4276C"/>
    <w:rsid w:val="00C4329D"/>
    <w:rsid w:val="00C43374"/>
    <w:rsid w:val="00C43B2E"/>
    <w:rsid w:val="00C447B4"/>
    <w:rsid w:val="00C44BC0"/>
    <w:rsid w:val="00C45A69"/>
    <w:rsid w:val="00C468ED"/>
    <w:rsid w:val="00C46AA2"/>
    <w:rsid w:val="00C46C48"/>
    <w:rsid w:val="00C46F3F"/>
    <w:rsid w:val="00C46FB5"/>
    <w:rsid w:val="00C4733A"/>
    <w:rsid w:val="00C503A9"/>
    <w:rsid w:val="00C50BCF"/>
    <w:rsid w:val="00C510FF"/>
    <w:rsid w:val="00C5217A"/>
    <w:rsid w:val="00C52979"/>
    <w:rsid w:val="00C52B00"/>
    <w:rsid w:val="00C52B98"/>
    <w:rsid w:val="00C530BE"/>
    <w:rsid w:val="00C54147"/>
    <w:rsid w:val="00C542F0"/>
    <w:rsid w:val="00C55F0E"/>
    <w:rsid w:val="00C5709A"/>
    <w:rsid w:val="00C57231"/>
    <w:rsid w:val="00C575D0"/>
    <w:rsid w:val="00C57611"/>
    <w:rsid w:val="00C5762D"/>
    <w:rsid w:val="00C57CDB"/>
    <w:rsid w:val="00C60A9B"/>
    <w:rsid w:val="00C60BFF"/>
    <w:rsid w:val="00C60F8E"/>
    <w:rsid w:val="00C6108B"/>
    <w:rsid w:val="00C61703"/>
    <w:rsid w:val="00C634A7"/>
    <w:rsid w:val="00C64C4E"/>
    <w:rsid w:val="00C65239"/>
    <w:rsid w:val="00C66B2F"/>
    <w:rsid w:val="00C67911"/>
    <w:rsid w:val="00C71559"/>
    <w:rsid w:val="00C71E86"/>
    <w:rsid w:val="00C72159"/>
    <w:rsid w:val="00C7233D"/>
    <w:rsid w:val="00C723BC"/>
    <w:rsid w:val="00C72E68"/>
    <w:rsid w:val="00C73810"/>
    <w:rsid w:val="00C73D4E"/>
    <w:rsid w:val="00C73F85"/>
    <w:rsid w:val="00C7480A"/>
    <w:rsid w:val="00C75495"/>
    <w:rsid w:val="00C754BD"/>
    <w:rsid w:val="00C75896"/>
    <w:rsid w:val="00C76025"/>
    <w:rsid w:val="00C76888"/>
    <w:rsid w:val="00C768AA"/>
    <w:rsid w:val="00C7740D"/>
    <w:rsid w:val="00C77ECF"/>
    <w:rsid w:val="00C80C9F"/>
    <w:rsid w:val="00C80D03"/>
    <w:rsid w:val="00C80D37"/>
    <w:rsid w:val="00C811D4"/>
    <w:rsid w:val="00C81346"/>
    <w:rsid w:val="00C8151A"/>
    <w:rsid w:val="00C81770"/>
    <w:rsid w:val="00C81C99"/>
    <w:rsid w:val="00C81E51"/>
    <w:rsid w:val="00C82355"/>
    <w:rsid w:val="00C824CE"/>
    <w:rsid w:val="00C82609"/>
    <w:rsid w:val="00C82804"/>
    <w:rsid w:val="00C85C0F"/>
    <w:rsid w:val="00C86257"/>
    <w:rsid w:val="00C87775"/>
    <w:rsid w:val="00C87821"/>
    <w:rsid w:val="00C8795F"/>
    <w:rsid w:val="00C87FF6"/>
    <w:rsid w:val="00C92726"/>
    <w:rsid w:val="00C934EE"/>
    <w:rsid w:val="00C9365B"/>
    <w:rsid w:val="00C94343"/>
    <w:rsid w:val="00C94642"/>
    <w:rsid w:val="00C94AEE"/>
    <w:rsid w:val="00C95FF7"/>
    <w:rsid w:val="00C96AF0"/>
    <w:rsid w:val="00C96D00"/>
    <w:rsid w:val="00C97264"/>
    <w:rsid w:val="00C975ED"/>
    <w:rsid w:val="00C97A3C"/>
    <w:rsid w:val="00CA1130"/>
    <w:rsid w:val="00CA1F8F"/>
    <w:rsid w:val="00CA2591"/>
    <w:rsid w:val="00CA27EC"/>
    <w:rsid w:val="00CA4FB5"/>
    <w:rsid w:val="00CA564F"/>
    <w:rsid w:val="00CA57B4"/>
    <w:rsid w:val="00CA6092"/>
    <w:rsid w:val="00CA6443"/>
    <w:rsid w:val="00CA6689"/>
    <w:rsid w:val="00CA6A17"/>
    <w:rsid w:val="00CA74E3"/>
    <w:rsid w:val="00CB147A"/>
    <w:rsid w:val="00CB1F42"/>
    <w:rsid w:val="00CB285C"/>
    <w:rsid w:val="00CB3B01"/>
    <w:rsid w:val="00CB41F3"/>
    <w:rsid w:val="00CB58E2"/>
    <w:rsid w:val="00CB6234"/>
    <w:rsid w:val="00CB62CB"/>
    <w:rsid w:val="00CB6D1F"/>
    <w:rsid w:val="00CB74B4"/>
    <w:rsid w:val="00CB7A46"/>
    <w:rsid w:val="00CC00A4"/>
    <w:rsid w:val="00CC2E58"/>
    <w:rsid w:val="00CC3806"/>
    <w:rsid w:val="00CC4281"/>
    <w:rsid w:val="00CC5C57"/>
    <w:rsid w:val="00CC6070"/>
    <w:rsid w:val="00CC648A"/>
    <w:rsid w:val="00CC76CE"/>
    <w:rsid w:val="00CD0ABD"/>
    <w:rsid w:val="00CD0D56"/>
    <w:rsid w:val="00CD1224"/>
    <w:rsid w:val="00CD168A"/>
    <w:rsid w:val="00CD1869"/>
    <w:rsid w:val="00CD259C"/>
    <w:rsid w:val="00CD416D"/>
    <w:rsid w:val="00CD4C78"/>
    <w:rsid w:val="00CD5474"/>
    <w:rsid w:val="00CD5A14"/>
    <w:rsid w:val="00CD5BF0"/>
    <w:rsid w:val="00CD673F"/>
    <w:rsid w:val="00CE07BB"/>
    <w:rsid w:val="00CE09AE"/>
    <w:rsid w:val="00CE14D2"/>
    <w:rsid w:val="00CE3B09"/>
    <w:rsid w:val="00CE3DDC"/>
    <w:rsid w:val="00CE3F65"/>
    <w:rsid w:val="00CE3FFA"/>
    <w:rsid w:val="00CE4BAA"/>
    <w:rsid w:val="00CE63EE"/>
    <w:rsid w:val="00CE695B"/>
    <w:rsid w:val="00CE7EE1"/>
    <w:rsid w:val="00CE7EFF"/>
    <w:rsid w:val="00CF0428"/>
    <w:rsid w:val="00CF1344"/>
    <w:rsid w:val="00CF16FB"/>
    <w:rsid w:val="00CF2220"/>
    <w:rsid w:val="00CF2295"/>
    <w:rsid w:val="00CF28F3"/>
    <w:rsid w:val="00CF290D"/>
    <w:rsid w:val="00CF2A3D"/>
    <w:rsid w:val="00CF34A9"/>
    <w:rsid w:val="00CF3BDE"/>
    <w:rsid w:val="00CF3F1A"/>
    <w:rsid w:val="00CF6654"/>
    <w:rsid w:val="00CF6A5B"/>
    <w:rsid w:val="00CF6F66"/>
    <w:rsid w:val="00CF72B2"/>
    <w:rsid w:val="00CF754C"/>
    <w:rsid w:val="00CF7E12"/>
    <w:rsid w:val="00D020F4"/>
    <w:rsid w:val="00D02592"/>
    <w:rsid w:val="00D02627"/>
    <w:rsid w:val="00D04391"/>
    <w:rsid w:val="00D04C4C"/>
    <w:rsid w:val="00D05286"/>
    <w:rsid w:val="00D05B09"/>
    <w:rsid w:val="00D05F32"/>
    <w:rsid w:val="00D0627F"/>
    <w:rsid w:val="00D06AD0"/>
    <w:rsid w:val="00D06E9F"/>
    <w:rsid w:val="00D07ABE"/>
    <w:rsid w:val="00D07CEE"/>
    <w:rsid w:val="00D10338"/>
    <w:rsid w:val="00D103C0"/>
    <w:rsid w:val="00D10F21"/>
    <w:rsid w:val="00D118A8"/>
    <w:rsid w:val="00D12474"/>
    <w:rsid w:val="00D124AC"/>
    <w:rsid w:val="00D12CD5"/>
    <w:rsid w:val="00D12DEE"/>
    <w:rsid w:val="00D134E7"/>
    <w:rsid w:val="00D1367A"/>
    <w:rsid w:val="00D13972"/>
    <w:rsid w:val="00D150CF"/>
    <w:rsid w:val="00D152E1"/>
    <w:rsid w:val="00D1531F"/>
    <w:rsid w:val="00D15DEC"/>
    <w:rsid w:val="00D16D15"/>
    <w:rsid w:val="00D16E1C"/>
    <w:rsid w:val="00D17833"/>
    <w:rsid w:val="00D202C0"/>
    <w:rsid w:val="00D203FB"/>
    <w:rsid w:val="00D22352"/>
    <w:rsid w:val="00D22964"/>
    <w:rsid w:val="00D23550"/>
    <w:rsid w:val="00D2498A"/>
    <w:rsid w:val="00D25B23"/>
    <w:rsid w:val="00D2694A"/>
    <w:rsid w:val="00D277CF"/>
    <w:rsid w:val="00D27B4F"/>
    <w:rsid w:val="00D3003A"/>
    <w:rsid w:val="00D30761"/>
    <w:rsid w:val="00D307A6"/>
    <w:rsid w:val="00D30A2F"/>
    <w:rsid w:val="00D312F2"/>
    <w:rsid w:val="00D316E3"/>
    <w:rsid w:val="00D329E8"/>
    <w:rsid w:val="00D32D79"/>
    <w:rsid w:val="00D32EFC"/>
    <w:rsid w:val="00D33562"/>
    <w:rsid w:val="00D33C85"/>
    <w:rsid w:val="00D351F3"/>
    <w:rsid w:val="00D36C35"/>
    <w:rsid w:val="00D36D37"/>
    <w:rsid w:val="00D3754E"/>
    <w:rsid w:val="00D37F44"/>
    <w:rsid w:val="00D4096A"/>
    <w:rsid w:val="00D41C47"/>
    <w:rsid w:val="00D41CF1"/>
    <w:rsid w:val="00D42073"/>
    <w:rsid w:val="00D44748"/>
    <w:rsid w:val="00D44888"/>
    <w:rsid w:val="00D44A8F"/>
    <w:rsid w:val="00D44D35"/>
    <w:rsid w:val="00D44FF2"/>
    <w:rsid w:val="00D461AF"/>
    <w:rsid w:val="00D472B8"/>
    <w:rsid w:val="00D476C0"/>
    <w:rsid w:val="00D50927"/>
    <w:rsid w:val="00D528F4"/>
    <w:rsid w:val="00D52AAA"/>
    <w:rsid w:val="00D53033"/>
    <w:rsid w:val="00D53161"/>
    <w:rsid w:val="00D5432B"/>
    <w:rsid w:val="00D548D6"/>
    <w:rsid w:val="00D5494D"/>
    <w:rsid w:val="00D54BC4"/>
    <w:rsid w:val="00D564F4"/>
    <w:rsid w:val="00D567F3"/>
    <w:rsid w:val="00D57377"/>
    <w:rsid w:val="00D574CA"/>
    <w:rsid w:val="00D57819"/>
    <w:rsid w:val="00D57ED8"/>
    <w:rsid w:val="00D60332"/>
    <w:rsid w:val="00D6072C"/>
    <w:rsid w:val="00D60767"/>
    <w:rsid w:val="00D60E49"/>
    <w:rsid w:val="00D618A3"/>
    <w:rsid w:val="00D62195"/>
    <w:rsid w:val="00D6235C"/>
    <w:rsid w:val="00D62544"/>
    <w:rsid w:val="00D645B8"/>
    <w:rsid w:val="00D65117"/>
    <w:rsid w:val="00D65620"/>
    <w:rsid w:val="00D65C15"/>
    <w:rsid w:val="00D65FF8"/>
    <w:rsid w:val="00D6608E"/>
    <w:rsid w:val="00D66C08"/>
    <w:rsid w:val="00D66E43"/>
    <w:rsid w:val="00D67062"/>
    <w:rsid w:val="00D6710D"/>
    <w:rsid w:val="00D679AB"/>
    <w:rsid w:val="00D67FED"/>
    <w:rsid w:val="00D70BB5"/>
    <w:rsid w:val="00D70D9F"/>
    <w:rsid w:val="00D71583"/>
    <w:rsid w:val="00D72906"/>
    <w:rsid w:val="00D72BC8"/>
    <w:rsid w:val="00D72BCE"/>
    <w:rsid w:val="00D72CB6"/>
    <w:rsid w:val="00D731B6"/>
    <w:rsid w:val="00D731BD"/>
    <w:rsid w:val="00D736E5"/>
    <w:rsid w:val="00D73B54"/>
    <w:rsid w:val="00D73E07"/>
    <w:rsid w:val="00D74A52"/>
    <w:rsid w:val="00D74DE9"/>
    <w:rsid w:val="00D75E45"/>
    <w:rsid w:val="00D7707D"/>
    <w:rsid w:val="00D77C55"/>
    <w:rsid w:val="00D77E65"/>
    <w:rsid w:val="00D80F71"/>
    <w:rsid w:val="00D81A8A"/>
    <w:rsid w:val="00D826B4"/>
    <w:rsid w:val="00D8390C"/>
    <w:rsid w:val="00D84566"/>
    <w:rsid w:val="00D84EE9"/>
    <w:rsid w:val="00D86542"/>
    <w:rsid w:val="00D87E63"/>
    <w:rsid w:val="00D90165"/>
    <w:rsid w:val="00D91A29"/>
    <w:rsid w:val="00D91B1D"/>
    <w:rsid w:val="00D922A5"/>
    <w:rsid w:val="00D92951"/>
    <w:rsid w:val="00D92D94"/>
    <w:rsid w:val="00D92F9C"/>
    <w:rsid w:val="00D93788"/>
    <w:rsid w:val="00D9485C"/>
    <w:rsid w:val="00D94B05"/>
    <w:rsid w:val="00D959F0"/>
    <w:rsid w:val="00D9667F"/>
    <w:rsid w:val="00D979A7"/>
    <w:rsid w:val="00D97DF1"/>
    <w:rsid w:val="00D97F7D"/>
    <w:rsid w:val="00DA0303"/>
    <w:rsid w:val="00DA122F"/>
    <w:rsid w:val="00DA1BD6"/>
    <w:rsid w:val="00DA2568"/>
    <w:rsid w:val="00DA3576"/>
    <w:rsid w:val="00DA3A26"/>
    <w:rsid w:val="00DA3D06"/>
    <w:rsid w:val="00DA3D0C"/>
    <w:rsid w:val="00DA3EDB"/>
    <w:rsid w:val="00DA519C"/>
    <w:rsid w:val="00DA63CC"/>
    <w:rsid w:val="00DA6B12"/>
    <w:rsid w:val="00DA72BB"/>
    <w:rsid w:val="00DA7631"/>
    <w:rsid w:val="00DA7F0D"/>
    <w:rsid w:val="00DB1E11"/>
    <w:rsid w:val="00DB21C4"/>
    <w:rsid w:val="00DB222D"/>
    <w:rsid w:val="00DB3360"/>
    <w:rsid w:val="00DB368B"/>
    <w:rsid w:val="00DB3BDE"/>
    <w:rsid w:val="00DB4B3A"/>
    <w:rsid w:val="00DB4DB4"/>
    <w:rsid w:val="00DB549E"/>
    <w:rsid w:val="00DB5542"/>
    <w:rsid w:val="00DB5AD9"/>
    <w:rsid w:val="00DB6B0C"/>
    <w:rsid w:val="00DB6EB0"/>
    <w:rsid w:val="00DB714D"/>
    <w:rsid w:val="00DB7960"/>
    <w:rsid w:val="00DB7D1B"/>
    <w:rsid w:val="00DC0CA2"/>
    <w:rsid w:val="00DC176F"/>
    <w:rsid w:val="00DC1C04"/>
    <w:rsid w:val="00DC2348"/>
    <w:rsid w:val="00DC2B1D"/>
    <w:rsid w:val="00DC3EDD"/>
    <w:rsid w:val="00DC40E8"/>
    <w:rsid w:val="00DC5242"/>
    <w:rsid w:val="00DC6045"/>
    <w:rsid w:val="00DC70F5"/>
    <w:rsid w:val="00DC7682"/>
    <w:rsid w:val="00DC77AA"/>
    <w:rsid w:val="00DD0A5D"/>
    <w:rsid w:val="00DD0B1F"/>
    <w:rsid w:val="00DD2D46"/>
    <w:rsid w:val="00DD2FB0"/>
    <w:rsid w:val="00DD3578"/>
    <w:rsid w:val="00DD369B"/>
    <w:rsid w:val="00DD3BD5"/>
    <w:rsid w:val="00DD3FBC"/>
    <w:rsid w:val="00DD4535"/>
    <w:rsid w:val="00DD4BFF"/>
    <w:rsid w:val="00DD5DDD"/>
    <w:rsid w:val="00DD630F"/>
    <w:rsid w:val="00DD64AA"/>
    <w:rsid w:val="00DD6EB7"/>
    <w:rsid w:val="00DD70FA"/>
    <w:rsid w:val="00DD772B"/>
    <w:rsid w:val="00DE1517"/>
    <w:rsid w:val="00DE157B"/>
    <w:rsid w:val="00DE157E"/>
    <w:rsid w:val="00DE29A7"/>
    <w:rsid w:val="00DE2C77"/>
    <w:rsid w:val="00DE2E19"/>
    <w:rsid w:val="00DE303A"/>
    <w:rsid w:val="00DE3143"/>
    <w:rsid w:val="00DE35F8"/>
    <w:rsid w:val="00DE385C"/>
    <w:rsid w:val="00DE39F5"/>
    <w:rsid w:val="00DE4946"/>
    <w:rsid w:val="00DE4EFA"/>
    <w:rsid w:val="00DE572C"/>
    <w:rsid w:val="00DE5E05"/>
    <w:rsid w:val="00DE6B23"/>
    <w:rsid w:val="00DE6B30"/>
    <w:rsid w:val="00DE710B"/>
    <w:rsid w:val="00DE750A"/>
    <w:rsid w:val="00DE780F"/>
    <w:rsid w:val="00DF043A"/>
    <w:rsid w:val="00DF15D7"/>
    <w:rsid w:val="00DF1741"/>
    <w:rsid w:val="00DF2C7D"/>
    <w:rsid w:val="00DF3527"/>
    <w:rsid w:val="00DF3B36"/>
    <w:rsid w:val="00DF3E12"/>
    <w:rsid w:val="00DF3E35"/>
    <w:rsid w:val="00DF4754"/>
    <w:rsid w:val="00DF4ED0"/>
    <w:rsid w:val="00DF622B"/>
    <w:rsid w:val="00DF69A3"/>
    <w:rsid w:val="00DF6CC2"/>
    <w:rsid w:val="00DF76AA"/>
    <w:rsid w:val="00DF7A81"/>
    <w:rsid w:val="00E006E4"/>
    <w:rsid w:val="00E01E9F"/>
    <w:rsid w:val="00E02660"/>
    <w:rsid w:val="00E02800"/>
    <w:rsid w:val="00E02AAD"/>
    <w:rsid w:val="00E02D4E"/>
    <w:rsid w:val="00E02E88"/>
    <w:rsid w:val="00E02F34"/>
    <w:rsid w:val="00E03A4B"/>
    <w:rsid w:val="00E03C85"/>
    <w:rsid w:val="00E04621"/>
    <w:rsid w:val="00E05076"/>
    <w:rsid w:val="00E0518B"/>
    <w:rsid w:val="00E051FD"/>
    <w:rsid w:val="00E0769B"/>
    <w:rsid w:val="00E07E20"/>
    <w:rsid w:val="00E07E4A"/>
    <w:rsid w:val="00E10122"/>
    <w:rsid w:val="00E10DEB"/>
    <w:rsid w:val="00E11083"/>
    <w:rsid w:val="00E11383"/>
    <w:rsid w:val="00E11C34"/>
    <w:rsid w:val="00E13273"/>
    <w:rsid w:val="00E14AFB"/>
    <w:rsid w:val="00E15583"/>
    <w:rsid w:val="00E15B24"/>
    <w:rsid w:val="00E16539"/>
    <w:rsid w:val="00E16650"/>
    <w:rsid w:val="00E17859"/>
    <w:rsid w:val="00E17EEA"/>
    <w:rsid w:val="00E20963"/>
    <w:rsid w:val="00E20A2F"/>
    <w:rsid w:val="00E20E6F"/>
    <w:rsid w:val="00E215AC"/>
    <w:rsid w:val="00E244E0"/>
    <w:rsid w:val="00E245D5"/>
    <w:rsid w:val="00E24E05"/>
    <w:rsid w:val="00E275C5"/>
    <w:rsid w:val="00E3176D"/>
    <w:rsid w:val="00E31C35"/>
    <w:rsid w:val="00E32CD5"/>
    <w:rsid w:val="00E332E8"/>
    <w:rsid w:val="00E337D4"/>
    <w:rsid w:val="00E33B8F"/>
    <w:rsid w:val="00E341B7"/>
    <w:rsid w:val="00E34E4E"/>
    <w:rsid w:val="00E36A31"/>
    <w:rsid w:val="00E40624"/>
    <w:rsid w:val="00E408BF"/>
    <w:rsid w:val="00E42CE8"/>
    <w:rsid w:val="00E4329F"/>
    <w:rsid w:val="00E448B1"/>
    <w:rsid w:val="00E457E7"/>
    <w:rsid w:val="00E45AD9"/>
    <w:rsid w:val="00E46B4D"/>
    <w:rsid w:val="00E46D15"/>
    <w:rsid w:val="00E47A90"/>
    <w:rsid w:val="00E504BE"/>
    <w:rsid w:val="00E506B0"/>
    <w:rsid w:val="00E50717"/>
    <w:rsid w:val="00E50D4A"/>
    <w:rsid w:val="00E50FC3"/>
    <w:rsid w:val="00E53AC4"/>
    <w:rsid w:val="00E53C1B"/>
    <w:rsid w:val="00E53CF3"/>
    <w:rsid w:val="00E544C1"/>
    <w:rsid w:val="00E54B66"/>
    <w:rsid w:val="00E54D26"/>
    <w:rsid w:val="00E550EC"/>
    <w:rsid w:val="00E55DFC"/>
    <w:rsid w:val="00E56064"/>
    <w:rsid w:val="00E56BC6"/>
    <w:rsid w:val="00E5708C"/>
    <w:rsid w:val="00E57E6F"/>
    <w:rsid w:val="00E57F35"/>
    <w:rsid w:val="00E610D6"/>
    <w:rsid w:val="00E61EB1"/>
    <w:rsid w:val="00E62599"/>
    <w:rsid w:val="00E62A4F"/>
    <w:rsid w:val="00E63977"/>
    <w:rsid w:val="00E64AB4"/>
    <w:rsid w:val="00E64BAC"/>
    <w:rsid w:val="00E64D0B"/>
    <w:rsid w:val="00E65013"/>
    <w:rsid w:val="00E651DE"/>
    <w:rsid w:val="00E654B6"/>
    <w:rsid w:val="00E65A27"/>
    <w:rsid w:val="00E66019"/>
    <w:rsid w:val="00E66E21"/>
    <w:rsid w:val="00E671A0"/>
    <w:rsid w:val="00E7010C"/>
    <w:rsid w:val="00E70877"/>
    <w:rsid w:val="00E70B2F"/>
    <w:rsid w:val="00E70BBA"/>
    <w:rsid w:val="00E71C91"/>
    <w:rsid w:val="00E71E0D"/>
    <w:rsid w:val="00E7243A"/>
    <w:rsid w:val="00E7278B"/>
    <w:rsid w:val="00E72803"/>
    <w:rsid w:val="00E72D22"/>
    <w:rsid w:val="00E7371E"/>
    <w:rsid w:val="00E73744"/>
    <w:rsid w:val="00E74D39"/>
    <w:rsid w:val="00E74E87"/>
    <w:rsid w:val="00E756C9"/>
    <w:rsid w:val="00E774B0"/>
    <w:rsid w:val="00E80182"/>
    <w:rsid w:val="00E8027B"/>
    <w:rsid w:val="00E806D2"/>
    <w:rsid w:val="00E80849"/>
    <w:rsid w:val="00E80D29"/>
    <w:rsid w:val="00E80E54"/>
    <w:rsid w:val="00E8132C"/>
    <w:rsid w:val="00E81437"/>
    <w:rsid w:val="00E81BA0"/>
    <w:rsid w:val="00E8250F"/>
    <w:rsid w:val="00E827FE"/>
    <w:rsid w:val="00E83067"/>
    <w:rsid w:val="00E840DC"/>
    <w:rsid w:val="00E840E7"/>
    <w:rsid w:val="00E84F6A"/>
    <w:rsid w:val="00E85F2F"/>
    <w:rsid w:val="00E86A5A"/>
    <w:rsid w:val="00E873C2"/>
    <w:rsid w:val="00E9097E"/>
    <w:rsid w:val="00E920E1"/>
    <w:rsid w:val="00E93EC3"/>
    <w:rsid w:val="00E94720"/>
    <w:rsid w:val="00E94A6B"/>
    <w:rsid w:val="00E9535F"/>
    <w:rsid w:val="00E95B0F"/>
    <w:rsid w:val="00E95CC4"/>
    <w:rsid w:val="00E96C3B"/>
    <w:rsid w:val="00E96E8E"/>
    <w:rsid w:val="00E97B43"/>
    <w:rsid w:val="00EA0BB5"/>
    <w:rsid w:val="00EA19CA"/>
    <w:rsid w:val="00EA1C8E"/>
    <w:rsid w:val="00EA247B"/>
    <w:rsid w:val="00EA2CE4"/>
    <w:rsid w:val="00EA33A2"/>
    <w:rsid w:val="00EA3F96"/>
    <w:rsid w:val="00EA48D0"/>
    <w:rsid w:val="00EA593A"/>
    <w:rsid w:val="00EA6128"/>
    <w:rsid w:val="00EA6977"/>
    <w:rsid w:val="00EA6A6E"/>
    <w:rsid w:val="00EA6DCB"/>
    <w:rsid w:val="00EA7C6B"/>
    <w:rsid w:val="00EB0F01"/>
    <w:rsid w:val="00EB1582"/>
    <w:rsid w:val="00EB1A7C"/>
    <w:rsid w:val="00EB1F03"/>
    <w:rsid w:val="00EB2838"/>
    <w:rsid w:val="00EB3E8D"/>
    <w:rsid w:val="00EB5ADB"/>
    <w:rsid w:val="00EB6218"/>
    <w:rsid w:val="00EB66A5"/>
    <w:rsid w:val="00EB69EF"/>
    <w:rsid w:val="00EB7706"/>
    <w:rsid w:val="00EC0E8A"/>
    <w:rsid w:val="00EC225C"/>
    <w:rsid w:val="00EC34F3"/>
    <w:rsid w:val="00EC375B"/>
    <w:rsid w:val="00EC4F39"/>
    <w:rsid w:val="00EC5873"/>
    <w:rsid w:val="00EC5E3F"/>
    <w:rsid w:val="00EC6022"/>
    <w:rsid w:val="00EC6320"/>
    <w:rsid w:val="00EC6EF4"/>
    <w:rsid w:val="00EC70E0"/>
    <w:rsid w:val="00EC7772"/>
    <w:rsid w:val="00EC79C5"/>
    <w:rsid w:val="00ED174D"/>
    <w:rsid w:val="00ED1ACA"/>
    <w:rsid w:val="00ED2041"/>
    <w:rsid w:val="00ED20E8"/>
    <w:rsid w:val="00ED2F98"/>
    <w:rsid w:val="00ED3E1B"/>
    <w:rsid w:val="00ED43E7"/>
    <w:rsid w:val="00ED5F52"/>
    <w:rsid w:val="00ED6892"/>
    <w:rsid w:val="00ED69D3"/>
    <w:rsid w:val="00ED6ACA"/>
    <w:rsid w:val="00ED6FC5"/>
    <w:rsid w:val="00EE13AE"/>
    <w:rsid w:val="00EE2281"/>
    <w:rsid w:val="00EE2336"/>
    <w:rsid w:val="00EE25EA"/>
    <w:rsid w:val="00EE276D"/>
    <w:rsid w:val="00EE2AF3"/>
    <w:rsid w:val="00EE34B6"/>
    <w:rsid w:val="00EE4741"/>
    <w:rsid w:val="00EE5409"/>
    <w:rsid w:val="00EE55B2"/>
    <w:rsid w:val="00EE5FD1"/>
    <w:rsid w:val="00EE69F5"/>
    <w:rsid w:val="00EE71EF"/>
    <w:rsid w:val="00EE7DA9"/>
    <w:rsid w:val="00EF05A7"/>
    <w:rsid w:val="00EF0C15"/>
    <w:rsid w:val="00EF214A"/>
    <w:rsid w:val="00EF34D3"/>
    <w:rsid w:val="00EF38CF"/>
    <w:rsid w:val="00EF3C89"/>
    <w:rsid w:val="00EF475A"/>
    <w:rsid w:val="00EF5339"/>
    <w:rsid w:val="00EF6651"/>
    <w:rsid w:val="00EF6B9E"/>
    <w:rsid w:val="00EF7EF1"/>
    <w:rsid w:val="00F016E6"/>
    <w:rsid w:val="00F01988"/>
    <w:rsid w:val="00F02C85"/>
    <w:rsid w:val="00F02F18"/>
    <w:rsid w:val="00F03081"/>
    <w:rsid w:val="00F03B0F"/>
    <w:rsid w:val="00F03EC4"/>
    <w:rsid w:val="00F047A1"/>
    <w:rsid w:val="00F04926"/>
    <w:rsid w:val="00F04D2F"/>
    <w:rsid w:val="00F04D8C"/>
    <w:rsid w:val="00F04FF6"/>
    <w:rsid w:val="00F0504C"/>
    <w:rsid w:val="00F055FF"/>
    <w:rsid w:val="00F0582B"/>
    <w:rsid w:val="00F07352"/>
    <w:rsid w:val="00F076B8"/>
    <w:rsid w:val="00F100D0"/>
    <w:rsid w:val="00F109FC"/>
    <w:rsid w:val="00F12750"/>
    <w:rsid w:val="00F13D95"/>
    <w:rsid w:val="00F1480E"/>
    <w:rsid w:val="00F1493B"/>
    <w:rsid w:val="00F14BD8"/>
    <w:rsid w:val="00F15E3A"/>
    <w:rsid w:val="00F16057"/>
    <w:rsid w:val="00F16227"/>
    <w:rsid w:val="00F16324"/>
    <w:rsid w:val="00F1636E"/>
    <w:rsid w:val="00F17007"/>
    <w:rsid w:val="00F20DC2"/>
    <w:rsid w:val="00F2277E"/>
    <w:rsid w:val="00F22820"/>
    <w:rsid w:val="00F22F76"/>
    <w:rsid w:val="00F233C0"/>
    <w:rsid w:val="00F2375B"/>
    <w:rsid w:val="00F23798"/>
    <w:rsid w:val="00F247DC"/>
    <w:rsid w:val="00F24F93"/>
    <w:rsid w:val="00F2561F"/>
    <w:rsid w:val="00F2575E"/>
    <w:rsid w:val="00F26232"/>
    <w:rsid w:val="00F2637D"/>
    <w:rsid w:val="00F26D44"/>
    <w:rsid w:val="00F27EE6"/>
    <w:rsid w:val="00F3047C"/>
    <w:rsid w:val="00F30D43"/>
    <w:rsid w:val="00F31334"/>
    <w:rsid w:val="00F32E76"/>
    <w:rsid w:val="00F33998"/>
    <w:rsid w:val="00F340EE"/>
    <w:rsid w:val="00F342FD"/>
    <w:rsid w:val="00F34E9E"/>
    <w:rsid w:val="00F34FE2"/>
    <w:rsid w:val="00F36DC0"/>
    <w:rsid w:val="00F37E1F"/>
    <w:rsid w:val="00F400A1"/>
    <w:rsid w:val="00F40AB0"/>
    <w:rsid w:val="00F40C6D"/>
    <w:rsid w:val="00F41374"/>
    <w:rsid w:val="00F41684"/>
    <w:rsid w:val="00F418ED"/>
    <w:rsid w:val="00F42EFD"/>
    <w:rsid w:val="00F43914"/>
    <w:rsid w:val="00F44755"/>
    <w:rsid w:val="00F451CD"/>
    <w:rsid w:val="00F455E0"/>
    <w:rsid w:val="00F45DF7"/>
    <w:rsid w:val="00F45E7C"/>
    <w:rsid w:val="00F518D0"/>
    <w:rsid w:val="00F5458D"/>
    <w:rsid w:val="00F5467B"/>
    <w:rsid w:val="00F548D4"/>
    <w:rsid w:val="00F54F3A"/>
    <w:rsid w:val="00F55028"/>
    <w:rsid w:val="00F55DFB"/>
    <w:rsid w:val="00F5670E"/>
    <w:rsid w:val="00F56ADF"/>
    <w:rsid w:val="00F60654"/>
    <w:rsid w:val="00F60892"/>
    <w:rsid w:val="00F60DBB"/>
    <w:rsid w:val="00F61E6F"/>
    <w:rsid w:val="00F62854"/>
    <w:rsid w:val="00F62A14"/>
    <w:rsid w:val="00F63E50"/>
    <w:rsid w:val="00F64473"/>
    <w:rsid w:val="00F646B2"/>
    <w:rsid w:val="00F64876"/>
    <w:rsid w:val="00F64A34"/>
    <w:rsid w:val="00F653A1"/>
    <w:rsid w:val="00F659E1"/>
    <w:rsid w:val="00F668FF"/>
    <w:rsid w:val="00F670F7"/>
    <w:rsid w:val="00F702E2"/>
    <w:rsid w:val="00F70B2E"/>
    <w:rsid w:val="00F710B8"/>
    <w:rsid w:val="00F71FAA"/>
    <w:rsid w:val="00F73385"/>
    <w:rsid w:val="00F74C9F"/>
    <w:rsid w:val="00F759EE"/>
    <w:rsid w:val="00F7677E"/>
    <w:rsid w:val="00F76B93"/>
    <w:rsid w:val="00F76D1A"/>
    <w:rsid w:val="00F76F3C"/>
    <w:rsid w:val="00F77AA0"/>
    <w:rsid w:val="00F808C5"/>
    <w:rsid w:val="00F81D0E"/>
    <w:rsid w:val="00F832E1"/>
    <w:rsid w:val="00F844A6"/>
    <w:rsid w:val="00F84BB0"/>
    <w:rsid w:val="00F85369"/>
    <w:rsid w:val="00F8565C"/>
    <w:rsid w:val="00F858DD"/>
    <w:rsid w:val="00F8644C"/>
    <w:rsid w:val="00F8644F"/>
    <w:rsid w:val="00F8682C"/>
    <w:rsid w:val="00F873D9"/>
    <w:rsid w:val="00F8787D"/>
    <w:rsid w:val="00F91B63"/>
    <w:rsid w:val="00F9269B"/>
    <w:rsid w:val="00F9319A"/>
    <w:rsid w:val="00F93DC9"/>
    <w:rsid w:val="00F945A1"/>
    <w:rsid w:val="00F94872"/>
    <w:rsid w:val="00F9547F"/>
    <w:rsid w:val="00F96717"/>
    <w:rsid w:val="00F9679F"/>
    <w:rsid w:val="00F967E0"/>
    <w:rsid w:val="00F96A6A"/>
    <w:rsid w:val="00F97C20"/>
    <w:rsid w:val="00FA054F"/>
    <w:rsid w:val="00FA08AC"/>
    <w:rsid w:val="00FA114D"/>
    <w:rsid w:val="00FA11F6"/>
    <w:rsid w:val="00FA156D"/>
    <w:rsid w:val="00FA236E"/>
    <w:rsid w:val="00FA251E"/>
    <w:rsid w:val="00FA3E5C"/>
    <w:rsid w:val="00FA43B6"/>
    <w:rsid w:val="00FA4C14"/>
    <w:rsid w:val="00FA4EA2"/>
    <w:rsid w:val="00FA5A3F"/>
    <w:rsid w:val="00FA5CCF"/>
    <w:rsid w:val="00FA5D88"/>
    <w:rsid w:val="00FA6D0A"/>
    <w:rsid w:val="00FA7113"/>
    <w:rsid w:val="00FA751A"/>
    <w:rsid w:val="00FA7AEE"/>
    <w:rsid w:val="00FB0152"/>
    <w:rsid w:val="00FB0218"/>
    <w:rsid w:val="00FB0AEE"/>
    <w:rsid w:val="00FB1482"/>
    <w:rsid w:val="00FB1A63"/>
    <w:rsid w:val="00FB1F30"/>
    <w:rsid w:val="00FB2017"/>
    <w:rsid w:val="00FB212A"/>
    <w:rsid w:val="00FB2772"/>
    <w:rsid w:val="00FB2835"/>
    <w:rsid w:val="00FB29A4"/>
    <w:rsid w:val="00FB33E4"/>
    <w:rsid w:val="00FB3858"/>
    <w:rsid w:val="00FB5641"/>
    <w:rsid w:val="00FB6C2B"/>
    <w:rsid w:val="00FB7378"/>
    <w:rsid w:val="00FC0E82"/>
    <w:rsid w:val="00FC119B"/>
    <w:rsid w:val="00FC11FE"/>
    <w:rsid w:val="00FC14AA"/>
    <w:rsid w:val="00FC18E0"/>
    <w:rsid w:val="00FC19AE"/>
    <w:rsid w:val="00FC1BCE"/>
    <w:rsid w:val="00FC20C3"/>
    <w:rsid w:val="00FC2188"/>
    <w:rsid w:val="00FC21E4"/>
    <w:rsid w:val="00FC2390"/>
    <w:rsid w:val="00FC29BA"/>
    <w:rsid w:val="00FC3B63"/>
    <w:rsid w:val="00FC3E02"/>
    <w:rsid w:val="00FC492C"/>
    <w:rsid w:val="00FC5073"/>
    <w:rsid w:val="00FC50FE"/>
    <w:rsid w:val="00FC5CFA"/>
    <w:rsid w:val="00FC64E4"/>
    <w:rsid w:val="00FD0236"/>
    <w:rsid w:val="00FD050B"/>
    <w:rsid w:val="00FD066C"/>
    <w:rsid w:val="00FD16D0"/>
    <w:rsid w:val="00FD17F7"/>
    <w:rsid w:val="00FD298B"/>
    <w:rsid w:val="00FD34F8"/>
    <w:rsid w:val="00FD554D"/>
    <w:rsid w:val="00FD5812"/>
    <w:rsid w:val="00FD5B24"/>
    <w:rsid w:val="00FD6125"/>
    <w:rsid w:val="00FD68C6"/>
    <w:rsid w:val="00FE05B4"/>
    <w:rsid w:val="00FE072A"/>
    <w:rsid w:val="00FE1231"/>
    <w:rsid w:val="00FE1593"/>
    <w:rsid w:val="00FE30C5"/>
    <w:rsid w:val="00FE31E9"/>
    <w:rsid w:val="00FE362B"/>
    <w:rsid w:val="00FE37EF"/>
    <w:rsid w:val="00FE3C95"/>
    <w:rsid w:val="00FE5C16"/>
    <w:rsid w:val="00FE5F5F"/>
    <w:rsid w:val="00FE7308"/>
    <w:rsid w:val="00FE7542"/>
    <w:rsid w:val="00FE7D49"/>
    <w:rsid w:val="00FF0D93"/>
    <w:rsid w:val="00FF17CA"/>
    <w:rsid w:val="00FF1E3C"/>
    <w:rsid w:val="00FF2BC7"/>
    <w:rsid w:val="00FF322C"/>
    <w:rsid w:val="00FF32B1"/>
    <w:rsid w:val="00FF373C"/>
    <w:rsid w:val="00FF42CB"/>
    <w:rsid w:val="00FF5739"/>
    <w:rsid w:val="00FF5E81"/>
    <w:rsid w:val="00FF7D0B"/>
    <w:rsid w:val="00FF7DF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B51C81"/>
  <w15:docId w15:val="{294A92A7-152D-4074-8A38-75CBB899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9F7E7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Heading4"/>
    <w:next w:val="Normal"/>
    <w:link w:val="Heading5Char"/>
    <w:unhideWhenUsed/>
    <w:qFormat/>
    <w:rsid w:val="009F7E7A"/>
    <w:pPr>
      <w:spacing w:after="60"/>
      <w:ind w:left="360" w:hanging="360"/>
      <w:outlineLvl w:val="4"/>
    </w:pPr>
    <w:rPr>
      <w:b/>
      <w:i w:val="0"/>
      <w:color w:val="auto"/>
      <w:sz w:val="24"/>
    </w:rPr>
  </w:style>
  <w:style w:type="paragraph" w:styleId="Heading6">
    <w:name w:val="heading 6"/>
    <w:basedOn w:val="Heading5"/>
    <w:next w:val="Normal"/>
    <w:link w:val="Heading6Char"/>
    <w:unhideWhenUsed/>
    <w:qFormat/>
    <w:rsid w:val="009F7E7A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7E7A"/>
    <w:pPr>
      <w:keepNext/>
      <w:keepLines/>
      <w:spacing w:before="40"/>
      <w:ind w:left="36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7E7A"/>
    <w:pPr>
      <w:keepNext/>
      <w:keepLines/>
      <w:spacing w:before="40"/>
      <w:ind w:left="36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7E7A"/>
    <w:pPr>
      <w:keepNext/>
      <w:keepLines/>
      <w:spacing w:before="40"/>
      <w:ind w:left="36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,1.1.1.1.1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character" w:customStyle="1" w:styleId="Heading4Char">
    <w:name w:val="Heading 4 Char"/>
    <w:basedOn w:val="DefaultParagraphFont"/>
    <w:link w:val="Heading4"/>
    <w:rsid w:val="009F7E7A"/>
    <w:rPr>
      <w:rFonts w:asciiTheme="majorHAnsi" w:eastAsiaTheme="majorEastAsia" w:hAnsiTheme="majorHAnsi" w:cstheme="majorBidi"/>
      <w:i/>
      <w:iCs/>
      <w:color w:val="365F91" w:themeColor="accent1" w:themeShade="BF"/>
      <w:sz w:val="18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rsid w:val="009F7E7A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rsid w:val="009F7E7A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rsid w:val="009F7E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US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9F7E7A"/>
    <w:pPr>
      <w:spacing w:before="120" w:after="200"/>
      <w:jc w:val="center"/>
    </w:pPr>
    <w:rPr>
      <w:rFonts w:ascii="Arial" w:eastAsia="Batang" w:hAnsi="Arial"/>
      <w:b/>
      <w:iCs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F7E7A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9F7E7A"/>
    <w:pPr>
      <w:spacing w:before="120" w:after="120"/>
      <w:jc w:val="both"/>
    </w:pPr>
    <w:rPr>
      <w:rFonts w:eastAsia="Batang"/>
      <w:sz w:val="22"/>
    </w:rPr>
  </w:style>
  <w:style w:type="paragraph" w:customStyle="1" w:styleId="CellText">
    <w:name w:val="CellText"/>
    <w:basedOn w:val="Normal"/>
    <w:qFormat/>
    <w:rsid w:val="009F7E7A"/>
    <w:rPr>
      <w:rFonts w:eastAsia="Batang"/>
      <w:lang w:val="en-US" w:eastAsia="ko-KR"/>
    </w:rPr>
  </w:style>
  <w:style w:type="paragraph" w:customStyle="1" w:styleId="SP16204982">
    <w:name w:val="SP.16.204982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62">
    <w:name w:val="SC.16.4062"/>
    <w:uiPriority w:val="99"/>
    <w:rsid w:val="00074C82"/>
    <w:rPr>
      <w:b/>
      <w:bCs/>
      <w:color w:val="000000"/>
      <w:sz w:val="28"/>
      <w:szCs w:val="28"/>
    </w:rPr>
  </w:style>
  <w:style w:type="paragraph" w:customStyle="1" w:styleId="SP16205024">
    <w:name w:val="SP.16.205024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28">
    <w:name w:val="SC.16.4028"/>
    <w:uiPriority w:val="99"/>
    <w:rsid w:val="00074C82"/>
    <w:rPr>
      <w:color w:val="000000"/>
    </w:rPr>
  </w:style>
  <w:style w:type="paragraph" w:customStyle="1" w:styleId="SP16204934">
    <w:name w:val="SP.16.204934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paragraph" w:customStyle="1" w:styleId="SP16205075">
    <w:name w:val="SP.16.205075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character" w:customStyle="1" w:styleId="SC164040">
    <w:name w:val="SC.16.4040"/>
    <w:uiPriority w:val="99"/>
    <w:rsid w:val="00074C82"/>
    <w:rPr>
      <w:color w:val="000000"/>
      <w:sz w:val="18"/>
      <w:szCs w:val="18"/>
    </w:rPr>
  </w:style>
  <w:style w:type="paragraph" w:customStyle="1" w:styleId="SP9258100">
    <w:name w:val="SP.9.258100"/>
    <w:basedOn w:val="Default"/>
    <w:next w:val="Default"/>
    <w:uiPriority w:val="99"/>
    <w:rsid w:val="009168FE"/>
    <w:rPr>
      <w:rFonts w:ascii="Arial" w:hAnsi="Arial" w:cs="Arial"/>
      <w:color w:val="auto"/>
    </w:rPr>
  </w:style>
  <w:style w:type="paragraph" w:styleId="DocumentMap">
    <w:name w:val="Document Map"/>
    <w:basedOn w:val="Normal"/>
    <w:link w:val="DocumentMapChar"/>
    <w:semiHidden/>
    <w:unhideWhenUsed/>
    <w:rsid w:val="00920333"/>
    <w:rPr>
      <w:rFonts w:ascii="SimSun" w:eastAsia="SimSun"/>
      <w:szCs w:val="18"/>
    </w:rPr>
  </w:style>
  <w:style w:type="character" w:customStyle="1" w:styleId="DocumentMapChar">
    <w:name w:val="Document Map Char"/>
    <w:basedOn w:val="DefaultParagraphFont"/>
    <w:link w:val="DocumentMap"/>
    <w:semiHidden/>
    <w:rsid w:val="00920333"/>
    <w:rPr>
      <w:rFonts w:ascii="SimSun" w:eastAsia="SimSun"/>
      <w:sz w:val="18"/>
      <w:szCs w:val="18"/>
      <w:lang w:val="en-GB" w:eastAsia="en-US"/>
    </w:rPr>
  </w:style>
  <w:style w:type="paragraph" w:styleId="Date">
    <w:name w:val="Date"/>
    <w:basedOn w:val="Normal"/>
    <w:next w:val="Normal"/>
    <w:link w:val="DateChar"/>
    <w:rsid w:val="00D12CD5"/>
  </w:style>
  <w:style w:type="character" w:customStyle="1" w:styleId="DateChar">
    <w:name w:val="Date Char"/>
    <w:basedOn w:val="DefaultParagraphFont"/>
    <w:link w:val="Date"/>
    <w:rsid w:val="00D12CD5"/>
    <w:rPr>
      <w:sz w:val="18"/>
      <w:lang w:val="en-GB" w:eastAsia="en-US"/>
    </w:rPr>
  </w:style>
  <w:style w:type="paragraph" w:customStyle="1" w:styleId="SP10282754">
    <w:name w:val="SP.10.282754"/>
    <w:basedOn w:val="Default"/>
    <w:next w:val="Default"/>
    <w:uiPriority w:val="99"/>
    <w:rsid w:val="000D7EC5"/>
    <w:rPr>
      <w:rFonts w:ascii="Arial" w:hAnsi="Arial" w:cs="Arial"/>
      <w:color w:val="auto"/>
    </w:rPr>
  </w:style>
  <w:style w:type="paragraph" w:customStyle="1" w:styleId="VariableList">
    <w:name w:val="VariableList"/>
    <w:uiPriority w:val="99"/>
    <w:rsid w:val="003C395D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84314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character" w:customStyle="1" w:styleId="Symbol">
    <w:name w:val="Symbol"/>
    <w:uiPriority w:val="99"/>
    <w:rsid w:val="00BE7DBE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EditorNote">
    <w:name w:val="Editor_Note"/>
    <w:uiPriority w:val="99"/>
    <w:rsid w:val="003C218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1"/>
    </w:rPr>
  </w:style>
  <w:style w:type="paragraph" w:customStyle="1" w:styleId="AI">
    <w:name w:val="AI"/>
    <w:aliases w:val="Annex"/>
    <w:next w:val="Normal"/>
    <w:uiPriority w:val="99"/>
    <w:rsid w:val="00A726A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T">
    <w:name w:val="AT"/>
    <w:aliases w:val="AnnexTitle"/>
    <w:next w:val="Normal"/>
    <w:uiPriority w:val="99"/>
    <w:rsid w:val="00A726A7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Nor">
    <w:name w:val="Nor"/>
    <w:aliases w:val="Normative"/>
    <w:next w:val="AT"/>
    <w:uiPriority w:val="99"/>
    <w:rsid w:val="00A726A7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1"/>
      <w:sz w:val="24"/>
      <w:szCs w:val="24"/>
    </w:rPr>
  </w:style>
  <w:style w:type="paragraph" w:customStyle="1" w:styleId="Code">
    <w:name w:val="Code"/>
    <w:uiPriority w:val="99"/>
    <w:rsid w:val="00764F0E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1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A179C"/>
    <w:rPr>
      <w:color w:val="605E5C"/>
      <w:shd w:val="clear" w:color="auto" w:fill="E1DFDD"/>
    </w:rPr>
  </w:style>
  <w:style w:type="paragraph" w:customStyle="1" w:styleId="Equationvariable">
    <w:name w:val="Equation variable"/>
    <w:uiPriority w:val="99"/>
    <w:rsid w:val="00FB2017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5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8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63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2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420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9" Type="http://schemas.openxmlformats.org/officeDocument/2006/relationships/image" Target="media/image29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34" Type="http://schemas.openxmlformats.org/officeDocument/2006/relationships/image" Target="media/image24.png"/><Relationship Id="rId42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3.png"/><Relationship Id="rId38" Type="http://schemas.openxmlformats.org/officeDocument/2006/relationships/image" Target="media/image28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37" Type="http://schemas.openxmlformats.org/officeDocument/2006/relationships/image" Target="media/image27.png"/><Relationship Id="rId40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image" Target="media/image26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image" Target="media/image21.png"/><Relationship Id="rId4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5.png"/><Relationship Id="rId43" Type="http://schemas.microsoft.com/office/2011/relationships/people" Target="peop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9161F-6787-486B-9C7D-485732089A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1F0661-7923-45D7-8744-55B43D85E2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0BA540-2039-4231-8343-B0F76454D9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D5A8BE-6A03-40EC-A128-581A5F26F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16</Pages>
  <Words>2330</Words>
  <Characters>13287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802.11-20/0536r2</vt:lpstr>
    </vt:vector>
  </TitlesOfParts>
  <Company>Huawei Technologies Co.,Ltd.</Company>
  <LinksUpToDate>false</LinksUpToDate>
  <CharactersWithSpaces>15586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802.11-20/0536r3</dc:title>
  <dc:subject>Submission</dc:subject>
  <dc:creator>Youhan Kim (Qualcomm)</dc:creator>
  <cp:keywords>March 2020</cp:keywords>
  <cp:lastModifiedBy>Youhan Kim</cp:lastModifiedBy>
  <cp:revision>4</cp:revision>
  <cp:lastPrinted>2017-05-01T13:09:00Z</cp:lastPrinted>
  <dcterms:created xsi:type="dcterms:W3CDTF">2020-04-08T22:08:00Z</dcterms:created>
  <dcterms:modified xsi:type="dcterms:W3CDTF">2020-04-08T22:14:00Z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(2)DZ3/bWvzeozCJe+loIQv/OjlZdMvV8cRjSdK5m8+9bUw3bp8tzI+7gay0V7tPqMVtMPWV6x+
0FvzZWRjB8t+h6Y18wbIXz1ViJA80VEQdQhrZEy3XsNqicC1r9nW2rDvJk+JEx0y/naEpAcm
OU35xTeUoWSJ4BQQLMlF7ZmNgZFv6cK+JEHZxNHvy9hY2sWD6tf3djI50D4FonDjbbdAlS/6
BlYQL7oFW7dVzTY5rr</vt:lpwstr>
  </property>
  <property fmtid="{D5CDD505-2E9C-101B-9397-08002B2CF9AE}" pid="4" name="_2015_ms_pID_7253431">
    <vt:lpwstr>skR1EajI2gFEqsDTfdIfj8VA+0OJf1bZFVD2hyDcJan3Ajkq9/+1m4
ihBrDOx1g3nax4DyILMgtyKRGye37qpKXFT11Nj4MaWW+90kCz0yBVjghFC67co8vqum/F30
44PdFQN3kkOLWXq8U1NaQU7MuTlVvsCazjPcFrLVBh3Hpw==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1467622149</vt:lpwstr>
  </property>
  <property fmtid="{D5CDD505-2E9C-101B-9397-08002B2CF9AE}" pid="9" name="TitusGUID">
    <vt:lpwstr>04ec1365-c4e8-4dc5-845f-f01ba12fd3d0</vt:lpwstr>
  </property>
  <property fmtid="{D5CDD505-2E9C-101B-9397-08002B2CF9AE}" pid="10" name="CTP_BU">
    <vt:lpwstr>COMMUNICATION &amp;DEVICES GROUP</vt:lpwstr>
  </property>
  <property fmtid="{D5CDD505-2E9C-101B-9397-08002B2CF9AE}" pid="11" name="CTP_TimeStamp">
    <vt:lpwstr>2016-09-14 07:37:16Z</vt:lpwstr>
  </property>
  <property fmtid="{D5CDD505-2E9C-101B-9397-08002B2CF9AE}" pid="12" name="CTPClassification">
    <vt:lpwstr>CTP_IC</vt:lpwstr>
  </property>
  <property fmtid="{D5CDD505-2E9C-101B-9397-08002B2CF9AE}" pid="13" name="_AdHocReviewCycleID">
    <vt:i4>-2133768201</vt:i4>
  </property>
  <property fmtid="{D5CDD505-2E9C-101B-9397-08002B2CF9AE}" pid="14" name="_EmailSubject">
    <vt:lpwstr>Question on the SRP draft text r10</vt:lpwstr>
  </property>
  <property fmtid="{D5CDD505-2E9C-101B-9397-08002B2CF9AE}" pid="15" name="_AuthorEmail">
    <vt:lpwstr>james.wang@mediatek.com</vt:lpwstr>
  </property>
  <property fmtid="{D5CDD505-2E9C-101B-9397-08002B2CF9AE}" pid="16" name="_AuthorEmailDisplayName">
    <vt:lpwstr>James Wang</vt:lpwstr>
  </property>
  <property fmtid="{D5CDD505-2E9C-101B-9397-08002B2CF9AE}" pid="17" name="_PreviousAdHocReviewCycleID">
    <vt:i4>-1063966665</vt:i4>
  </property>
  <property fmtid="{D5CDD505-2E9C-101B-9397-08002B2CF9AE}" pid="18" name="_ReviewingToolsShownOnce">
    <vt:lpwstr/>
  </property>
</Properties>
</file>