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234395BD" w:rsidR="00311ACF" w:rsidRPr="00E414BC"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xml:space="preserve">, included new guidelines for building consensus and added new requested </w:t>
                            </w:r>
                            <w:bookmarkStart w:id="0" w:name="_GoBack"/>
                            <w:bookmarkEnd w:id="0"/>
                            <w:r w:rsidR="00AA5C6A">
                              <w:rPr>
                                <w:sz w:val="22"/>
                              </w:rPr>
                              <w:t>submissions to the queues.</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9B620" id="_x0000_t202" coordsize="21600,21600" o:spt="202" path="m,l,21600r21600,l21600,xe">
                <v:stroke joinstyle="miter"/>
                <v:path gradientshapeok="t" o:connecttype="rect"/>
              </v:shapetype>
              <v:shape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234395BD" w:rsidR="00311ACF" w:rsidRPr="00E414BC"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xml:space="preserve">, included new guidelines for building consensus and added new requested </w:t>
                      </w:r>
                      <w:bookmarkStart w:id="1" w:name="_GoBack"/>
                      <w:bookmarkEnd w:id="1"/>
                      <w:r w:rsidR="00AA5C6A">
                        <w:rPr>
                          <w:sz w:val="22"/>
                        </w:rPr>
                        <w:t>submissions to the queues.</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6E182580" w:rsidR="00D819D8" w:rsidRDefault="00D819D8" w:rsidP="00D819D8"/>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104CAF" w:rsidRDefault="002A1FDE" w:rsidP="00CE25E7">
      <w:pPr>
        <w:pStyle w:val="ListParagraph"/>
        <w:numPr>
          <w:ilvl w:val="0"/>
          <w:numId w:val="24"/>
        </w:numPr>
        <w:spacing w:before="100" w:beforeAutospacing="1" w:after="240"/>
        <w:rPr>
          <w:b/>
          <w:bCs/>
          <w:highlight w:val="yellow"/>
          <w:lang w:val="en-US"/>
        </w:rPr>
      </w:pPr>
      <w:r w:rsidRPr="00104CAF">
        <w:rPr>
          <w:b/>
          <w:bCs/>
          <w:highlight w:val="yellow"/>
          <w:lang w:val="en-US"/>
        </w:rPr>
        <w:t>April 16</w:t>
      </w:r>
      <w:r w:rsidR="001D1556" w:rsidRPr="00104CAF">
        <w:rPr>
          <w:b/>
          <w:bCs/>
          <w:highlight w:val="yellow"/>
          <w:lang w:val="en-US"/>
        </w:rPr>
        <w:tab/>
      </w:r>
      <w:r w:rsidR="001D1556" w:rsidRPr="00104CAF">
        <w:rPr>
          <w:b/>
          <w:bCs/>
          <w:highlight w:val="yellow"/>
          <w:lang w:val="en-US"/>
        </w:rPr>
        <w:tab/>
      </w:r>
      <w:r w:rsidR="001D1556" w:rsidRPr="00104CAF">
        <w:rPr>
          <w:b/>
          <w:bCs/>
          <w:highlight w:val="yellow"/>
          <w:lang w:val="en-US"/>
        </w:rPr>
        <w:tab/>
        <w:t>(Thursday)</w:t>
      </w:r>
      <w:r w:rsidR="00430BE3" w:rsidRPr="00104CAF">
        <w:rPr>
          <w:b/>
          <w:bCs/>
          <w:highlight w:val="yellow"/>
          <w:lang w:val="en-US"/>
        </w:rPr>
        <w:t xml:space="preserve"> </w:t>
      </w:r>
      <w:r w:rsidR="003072D3" w:rsidRPr="00104CAF">
        <w:rPr>
          <w:b/>
          <w:bCs/>
          <w:highlight w:val="yellow"/>
          <w:lang w:val="en-US"/>
        </w:rPr>
        <w:tab/>
      </w:r>
      <w:r w:rsidR="00430BE3" w:rsidRPr="00104CAF">
        <w:rPr>
          <w:b/>
          <w:bCs/>
          <w:highlight w:val="yellow"/>
          <w:lang w:val="en-US"/>
        </w:rPr>
        <w:t>– Joint</w:t>
      </w:r>
      <w:r w:rsidR="00F21C9A" w:rsidRPr="00104CAF">
        <w:rPr>
          <w:b/>
          <w:bCs/>
          <w:highlight w:val="yellow"/>
          <w:lang w:val="en-US"/>
        </w:rPr>
        <w:tab/>
      </w:r>
      <w:r w:rsidR="00F21C9A" w:rsidRPr="00104CAF">
        <w:rPr>
          <w:b/>
          <w:bCs/>
          <w:highlight w:val="yellow"/>
          <w:lang w:val="en-US"/>
        </w:rPr>
        <w:tab/>
      </w:r>
      <w:r w:rsidR="00F21C9A" w:rsidRPr="00104CAF">
        <w:rPr>
          <w:b/>
          <w:bCs/>
          <w:highlight w:val="yellow"/>
          <w:lang w:val="en-US"/>
        </w:rPr>
        <w:tab/>
      </w:r>
      <w:r w:rsidR="00F21C9A" w:rsidRPr="00104CAF">
        <w:rPr>
          <w:b/>
          <w:bCs/>
          <w:highlight w:val="yellow"/>
          <w:lang w:val="en-US"/>
        </w:rPr>
        <w:tab/>
        <w:t>10:00-13:00 ET</w:t>
      </w:r>
    </w:p>
    <w:p w14:paraId="2198E046" w14:textId="7B0FA574"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17</w:t>
      </w:r>
      <w:r w:rsidRPr="0001437F">
        <w:rPr>
          <w:b/>
          <w:bCs/>
          <w:lang w:val="en-US"/>
        </w:rPr>
        <w:tab/>
      </w:r>
      <w:r w:rsidRPr="0001437F">
        <w:rPr>
          <w:b/>
          <w:bCs/>
          <w:lang w:val="en-US"/>
        </w:rPr>
        <w:tab/>
      </w:r>
      <w:r w:rsidRPr="0001437F">
        <w:rPr>
          <w:b/>
          <w:bCs/>
          <w:lang w:val="en-US"/>
        </w:rPr>
        <w:tab/>
        <w:t>(</w:t>
      </w:r>
      <w:r w:rsidR="00884648" w:rsidRPr="0001437F">
        <w:rPr>
          <w:b/>
          <w:bCs/>
          <w:lang w:val="en-US"/>
        </w:rPr>
        <w:t>Frida</w:t>
      </w:r>
      <w:r w:rsidRPr="0001437F">
        <w:rPr>
          <w:b/>
          <w:bCs/>
          <w:lang w:val="en-US"/>
        </w:rPr>
        <w:t>y)</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AB28077" w14:textId="5709E0B3" w:rsidR="002B7AC1" w:rsidRPr="0001437F" w:rsidRDefault="002B7AC1" w:rsidP="002B7AC1">
      <w:pPr>
        <w:pStyle w:val="ListParagraph"/>
        <w:numPr>
          <w:ilvl w:val="0"/>
          <w:numId w:val="24"/>
        </w:numPr>
        <w:spacing w:before="100" w:beforeAutospacing="1" w:after="240"/>
        <w:rPr>
          <w:b/>
          <w:bCs/>
          <w:lang w:val="en-US"/>
        </w:rPr>
      </w:pPr>
      <w:r w:rsidRPr="0001437F">
        <w:rPr>
          <w:b/>
          <w:bCs/>
          <w:lang w:val="en-US"/>
        </w:rPr>
        <w:t>April 20</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lastRenderedPageBreak/>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2A414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2A414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2A414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2A414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2A414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2A414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AA5C6A"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AA5C6A"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87A4F" w:rsidRDefault="00D36A11" w:rsidP="000D4AF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AA5C6A"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AA5C6A"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AA5C6A"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AA5C6A"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AA5C6A"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F7081B" w:rsidRDefault="00AA5C6A" w:rsidP="00D36A11">
            <w:pPr>
              <w:jc w:val="center"/>
              <w:rPr>
                <w:rStyle w:val="Hyperlink"/>
                <w:rFonts w:eastAsia="MS Gothic"/>
                <w:color w:val="1B0CE4"/>
                <w:kern w:val="24"/>
                <w:sz w:val="20"/>
              </w:rPr>
            </w:pPr>
            <w:hyperlink r:id="rId18" w:history="1">
              <w:r w:rsidR="00D36A1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87A4F" w:rsidRDefault="00D36A11" w:rsidP="00D36A1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87A4F" w:rsidRDefault="00D36A11" w:rsidP="00D36A1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F7081B" w:rsidRDefault="00AA5C6A" w:rsidP="00D36A11">
            <w:pPr>
              <w:jc w:val="center"/>
              <w:rPr>
                <w:rStyle w:val="Hyperlink"/>
                <w:rFonts w:eastAsia="MS Gothic"/>
                <w:color w:val="1B0CE4"/>
                <w:kern w:val="24"/>
                <w:sz w:val="20"/>
              </w:rPr>
            </w:pPr>
            <w:hyperlink r:id="rId19" w:history="1">
              <w:r w:rsidR="00D36A1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387A4F" w:rsidRDefault="00D36A11" w:rsidP="00D36A1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387A4F" w:rsidRDefault="00D36A11" w:rsidP="00D36A1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AA5C6A"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AA5C6A"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AA5C6A"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2"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2"/>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lastRenderedPageBreak/>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AA5C6A"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AA5C6A"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AA5C6A"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AA5C6A"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AA5C6A"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AA5C6A"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AA5C6A"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AA5C6A"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AA5C6A"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AA5C6A"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AA5C6A"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AA5C6A"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AA5C6A"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AA5C6A"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AA5C6A"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AA5C6A"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AA5C6A"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AA5C6A"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3"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AA5C6A"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4" w:name="_Hlk35351659"/>
      <w:bookmarkEnd w:id="3"/>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4"/>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AA5C6A"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AA5C6A"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AA5C6A"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AA5C6A"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AA5C6A"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AA5C6A"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AA5C6A"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AA5C6A"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A86D65" w:rsidRDefault="00AA5C6A"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AA5C6A"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AA5C6A"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AA5C6A"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AA5C6A"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295DCF6F"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Pr="00EA665A" w:rsidRDefault="00AA5C6A" w:rsidP="00FF5AA2">
            <w:pPr>
              <w:rPr>
                <w:color w:val="00B050"/>
              </w:rPr>
            </w:pPr>
            <w:hyperlink r:id="rId55" w:history="1">
              <w:r w:rsidR="00FF5AA2" w:rsidRPr="00EA665A">
                <w:rPr>
                  <w:rStyle w:val="Hyperlink"/>
                  <w:color w:val="00B050"/>
                  <w:szCs w:val="22"/>
                  <w:shd w:val="clear" w:color="auto" w:fill="FFFFFF"/>
                </w:rPr>
                <w:t>1495r2</w:t>
              </w:r>
            </w:hyperlink>
          </w:p>
        </w:tc>
        <w:tc>
          <w:tcPr>
            <w:tcW w:w="3835" w:type="dxa"/>
            <w:noWrap/>
          </w:tcPr>
          <w:p w14:paraId="27D1075C" w14:textId="42A530AD" w:rsidR="00FF5AA2" w:rsidRPr="00EA665A" w:rsidRDefault="00FF5AA2" w:rsidP="00FF5AA2">
            <w:pPr>
              <w:rPr>
                <w:color w:val="00B050"/>
                <w:szCs w:val="22"/>
                <w:shd w:val="clear" w:color="auto" w:fill="FFFFFF"/>
              </w:rPr>
            </w:pPr>
            <w:r w:rsidRPr="00EA665A">
              <w:rPr>
                <w:color w:val="00B050"/>
                <w:szCs w:val="22"/>
                <w:shd w:val="clear" w:color="auto" w:fill="FFFFFF"/>
              </w:rPr>
              <w:t>Further Discussion on Feedback Overhead Reduction</w:t>
            </w:r>
          </w:p>
        </w:tc>
        <w:tc>
          <w:tcPr>
            <w:tcW w:w="1530" w:type="dxa"/>
            <w:noWrap/>
          </w:tcPr>
          <w:p w14:paraId="191411B7" w14:textId="56493DE1" w:rsidR="00FF5AA2" w:rsidRPr="00EA665A" w:rsidRDefault="00FF5AA2" w:rsidP="00FF5AA2">
            <w:pPr>
              <w:rPr>
                <w:color w:val="00B050"/>
                <w:szCs w:val="22"/>
                <w:shd w:val="clear" w:color="auto" w:fill="FFFFFF"/>
              </w:rPr>
            </w:pPr>
            <w:r w:rsidRPr="00EA665A">
              <w:rPr>
                <w:color w:val="00B050"/>
                <w:szCs w:val="22"/>
                <w:shd w:val="clear" w:color="auto" w:fill="FFFFFF"/>
              </w:rPr>
              <w:t>Wook Bong Lee</w:t>
            </w:r>
          </w:p>
        </w:tc>
        <w:tc>
          <w:tcPr>
            <w:tcW w:w="1710" w:type="dxa"/>
            <w:noWrap/>
          </w:tcPr>
          <w:p w14:paraId="31F86349" w14:textId="6F9DE46D"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tcPr>
          <w:p w14:paraId="2105BE24" w14:textId="3A682291" w:rsidR="00FF5AA2" w:rsidRPr="00EA665A" w:rsidRDefault="00FF5AA2" w:rsidP="00FF5AA2">
            <w:pPr>
              <w:rPr>
                <w:color w:val="00B050"/>
                <w:szCs w:val="22"/>
                <w:shd w:val="clear" w:color="auto" w:fill="FFFFFF"/>
              </w:rPr>
            </w:pPr>
            <w:r w:rsidRPr="00EA665A">
              <w:rPr>
                <w:color w:val="00B050"/>
                <w:szCs w:val="22"/>
                <w:shd w:val="clear" w:color="auto" w:fill="FFFFFF"/>
              </w:rPr>
              <w:t>MIMO Feedback</w:t>
            </w:r>
          </w:p>
        </w:tc>
        <w:tc>
          <w:tcPr>
            <w:tcW w:w="901" w:type="dxa"/>
            <w:noWrap/>
          </w:tcPr>
          <w:p w14:paraId="745C1DA7" w14:textId="4802E081"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EA665A" w:rsidRDefault="00AA5C6A" w:rsidP="00FF5AA2">
            <w:pPr>
              <w:rPr>
                <w:color w:val="00B050"/>
                <w:szCs w:val="22"/>
                <w:u w:val="single"/>
                <w:shd w:val="clear" w:color="auto" w:fill="FFFFFF"/>
              </w:rPr>
            </w:pPr>
            <w:hyperlink r:id="rId56" w:history="1">
              <w:r w:rsidR="00FF5AA2" w:rsidRPr="00EA665A">
                <w:rPr>
                  <w:rStyle w:val="Hyperlink"/>
                  <w:color w:val="00B050"/>
                  <w:szCs w:val="22"/>
                  <w:shd w:val="clear" w:color="auto" w:fill="FFFFFF"/>
                </w:rPr>
                <w:t>019r2</w:t>
              </w:r>
            </w:hyperlink>
          </w:p>
        </w:tc>
        <w:tc>
          <w:tcPr>
            <w:tcW w:w="3835" w:type="dxa"/>
            <w:noWrap/>
            <w:hideMark/>
          </w:tcPr>
          <w:p w14:paraId="11968271" w14:textId="77777777" w:rsidR="00FF5AA2" w:rsidRPr="00EA665A" w:rsidRDefault="00FF5AA2" w:rsidP="00FF5AA2">
            <w:pPr>
              <w:rPr>
                <w:color w:val="00B050"/>
                <w:szCs w:val="22"/>
                <w:shd w:val="clear" w:color="auto" w:fill="FFFFFF"/>
              </w:rPr>
            </w:pPr>
            <w:r w:rsidRPr="00EA665A">
              <w:rPr>
                <w:color w:val="00B050"/>
                <w:szCs w:val="22"/>
                <w:shd w:val="clear" w:color="auto" w:fill="FFFFFF"/>
              </w:rPr>
              <w:t>11be PPDU format</w:t>
            </w:r>
          </w:p>
        </w:tc>
        <w:tc>
          <w:tcPr>
            <w:tcW w:w="1530" w:type="dxa"/>
            <w:noWrap/>
            <w:hideMark/>
          </w:tcPr>
          <w:p w14:paraId="5616F63A"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49F0EC5B" w14:textId="17511A25"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hideMark/>
          </w:tcPr>
          <w:p w14:paraId="3AA83E5E" w14:textId="77777777" w:rsidR="00FF5AA2" w:rsidRPr="00EA665A" w:rsidRDefault="00FF5AA2" w:rsidP="00FF5AA2">
            <w:pPr>
              <w:rPr>
                <w:color w:val="00B050"/>
                <w:szCs w:val="22"/>
                <w:shd w:val="clear" w:color="auto" w:fill="FFFFFF"/>
              </w:rPr>
            </w:pPr>
            <w:r w:rsidRPr="00EA665A">
              <w:rPr>
                <w:color w:val="00B050"/>
                <w:szCs w:val="22"/>
                <w:shd w:val="clear" w:color="auto" w:fill="FFFFFF"/>
              </w:rPr>
              <w:t>PPDU format</w:t>
            </w:r>
          </w:p>
        </w:tc>
        <w:tc>
          <w:tcPr>
            <w:tcW w:w="901" w:type="dxa"/>
            <w:noWrap/>
            <w:hideMark/>
          </w:tcPr>
          <w:p w14:paraId="636D77C9"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Start w:id="5" w:name="_Hlk35212995"/>
      <w:tr w:rsidR="00FF5AA2" w:rsidRPr="00BB12D5" w14:paraId="78C9885A" w14:textId="77777777" w:rsidTr="000C0739">
        <w:trPr>
          <w:trHeight w:val="315"/>
        </w:trPr>
        <w:tc>
          <w:tcPr>
            <w:tcW w:w="840" w:type="dxa"/>
            <w:noWrap/>
            <w:hideMark/>
          </w:tcPr>
          <w:p w14:paraId="063EE6E6"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"https://mentor.ieee.org/802.11/dcn/20/11-20-0020-01-00be-consideration-for-eht-sig-transmission.pptx"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020r1</w:t>
            </w:r>
            <w:r w:rsidRPr="00EA665A">
              <w:rPr>
                <w:color w:val="00B050"/>
                <w:szCs w:val="22"/>
                <w:shd w:val="clear" w:color="auto" w:fill="FFFFFF"/>
              </w:rPr>
              <w:fldChar w:fldCharType="end"/>
            </w:r>
          </w:p>
        </w:tc>
        <w:tc>
          <w:tcPr>
            <w:tcW w:w="3835" w:type="dxa"/>
            <w:hideMark/>
          </w:tcPr>
          <w:p w14:paraId="362CB67C" w14:textId="77777777" w:rsidR="00FF5AA2" w:rsidRPr="00EA665A" w:rsidRDefault="00FF5AA2" w:rsidP="00FF5AA2">
            <w:pPr>
              <w:rPr>
                <w:color w:val="00B050"/>
                <w:szCs w:val="22"/>
                <w:shd w:val="clear" w:color="auto" w:fill="FFFFFF"/>
              </w:rPr>
            </w:pPr>
            <w:r w:rsidRPr="00EA665A">
              <w:rPr>
                <w:color w:val="00B050"/>
                <w:szCs w:val="22"/>
                <w:shd w:val="clear" w:color="auto" w:fill="FFFFFF"/>
              </w:rPr>
              <w:t>Consideration for EHT-SIG transmission</w:t>
            </w:r>
          </w:p>
        </w:tc>
        <w:tc>
          <w:tcPr>
            <w:tcW w:w="1530" w:type="dxa"/>
            <w:noWrap/>
            <w:hideMark/>
          </w:tcPr>
          <w:p w14:paraId="6C617DF9"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732AABDF" w14:textId="52F525CA" w:rsidR="00FF5AA2" w:rsidRPr="00EA665A" w:rsidRDefault="00E9140C" w:rsidP="00FF5AA2">
            <w:pPr>
              <w:rPr>
                <w:color w:val="00B050"/>
                <w:szCs w:val="22"/>
                <w:shd w:val="clear" w:color="auto" w:fill="FFFFFF"/>
              </w:rPr>
            </w:pPr>
            <w:r w:rsidRPr="00EA665A">
              <w:rPr>
                <w:color w:val="00B050"/>
                <w:szCs w:val="22"/>
                <w:shd w:val="clear" w:color="auto" w:fill="FFFFFF"/>
              </w:rPr>
              <w:t>Done</w:t>
            </w:r>
          </w:p>
        </w:tc>
        <w:tc>
          <w:tcPr>
            <w:tcW w:w="1710" w:type="dxa"/>
            <w:noWrap/>
            <w:hideMark/>
          </w:tcPr>
          <w:p w14:paraId="471071F0" w14:textId="77777777" w:rsidR="00FF5AA2" w:rsidRPr="00EA665A" w:rsidRDefault="00FF5AA2" w:rsidP="00FF5AA2">
            <w:pPr>
              <w:rPr>
                <w:color w:val="00B050"/>
                <w:szCs w:val="22"/>
                <w:shd w:val="clear" w:color="auto" w:fill="FFFFFF"/>
              </w:rPr>
            </w:pPr>
            <w:r w:rsidRPr="00EA665A">
              <w:rPr>
                <w:color w:val="00B050"/>
                <w:szCs w:val="22"/>
                <w:shd w:val="clear" w:color="auto" w:fill="FFFFFF"/>
              </w:rPr>
              <w:t>SIG</w:t>
            </w:r>
          </w:p>
        </w:tc>
        <w:tc>
          <w:tcPr>
            <w:tcW w:w="901" w:type="dxa"/>
            <w:noWrap/>
            <w:hideMark/>
          </w:tcPr>
          <w:p w14:paraId="5CEFDBA1"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End w:id="5"/>
      <w:tr w:rsidR="00FF5AA2" w:rsidRPr="00BB12D5" w14:paraId="0A73D835" w14:textId="77777777" w:rsidTr="000C0739">
        <w:trPr>
          <w:trHeight w:val="315"/>
        </w:trPr>
        <w:tc>
          <w:tcPr>
            <w:tcW w:w="840" w:type="dxa"/>
            <w:noWrap/>
            <w:hideMark/>
          </w:tcPr>
          <w:p w14:paraId="6680CEDE"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"https://mentor.ieee.org/802.11/dcn/20/11-20-0065-01-00be-implicit-sounding-scheme.pptx"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065r1</w:t>
            </w:r>
            <w:r w:rsidRPr="00EA665A">
              <w:rPr>
                <w:color w:val="00B050"/>
                <w:szCs w:val="22"/>
                <w:shd w:val="clear" w:color="auto" w:fill="FFFFFF"/>
              </w:rPr>
              <w:fldChar w:fldCharType="end"/>
            </w:r>
          </w:p>
        </w:tc>
        <w:tc>
          <w:tcPr>
            <w:tcW w:w="3835" w:type="dxa"/>
            <w:noWrap/>
            <w:hideMark/>
          </w:tcPr>
          <w:p w14:paraId="768D0352" w14:textId="77777777" w:rsidR="00FF5AA2" w:rsidRPr="00EA665A" w:rsidRDefault="00FF5AA2" w:rsidP="00FF5AA2">
            <w:pPr>
              <w:rPr>
                <w:color w:val="00B050"/>
                <w:szCs w:val="22"/>
                <w:shd w:val="clear" w:color="auto" w:fill="FFFFFF"/>
              </w:rPr>
            </w:pPr>
            <w:r w:rsidRPr="00EA665A">
              <w:rPr>
                <w:color w:val="00B050"/>
                <w:szCs w:val="22"/>
                <w:shd w:val="clear" w:color="auto" w:fill="FFFFFF"/>
              </w:rPr>
              <w:t>Implicit Sounding Scheme</w:t>
            </w:r>
          </w:p>
        </w:tc>
        <w:tc>
          <w:tcPr>
            <w:tcW w:w="1530" w:type="dxa"/>
            <w:noWrap/>
            <w:hideMark/>
          </w:tcPr>
          <w:p w14:paraId="1AC5577A" w14:textId="77777777" w:rsidR="00FF5AA2" w:rsidRPr="00EA665A" w:rsidRDefault="00FF5AA2" w:rsidP="00FF5AA2">
            <w:pPr>
              <w:rPr>
                <w:color w:val="00B050"/>
                <w:szCs w:val="22"/>
                <w:shd w:val="clear" w:color="auto" w:fill="FFFFFF"/>
              </w:rPr>
            </w:pPr>
            <w:r w:rsidRPr="00EA665A">
              <w:rPr>
                <w:color w:val="00B050"/>
                <w:szCs w:val="22"/>
                <w:shd w:val="clear" w:color="auto" w:fill="FFFFFF"/>
              </w:rPr>
              <w:t xml:space="preserve">Lily </w:t>
            </w:r>
            <w:proofErr w:type="spellStart"/>
            <w:r w:rsidRPr="00EA665A">
              <w:rPr>
                <w:color w:val="00B050"/>
                <w:szCs w:val="22"/>
                <w:shd w:val="clear" w:color="auto" w:fill="FFFFFF"/>
              </w:rPr>
              <w:t>Yunping</w:t>
            </w:r>
            <w:proofErr w:type="spellEnd"/>
            <w:r w:rsidRPr="00EA665A">
              <w:rPr>
                <w:color w:val="00B050"/>
                <w:szCs w:val="22"/>
                <w:shd w:val="clear" w:color="auto" w:fill="FFFFFF"/>
              </w:rPr>
              <w:t xml:space="preserve"> </w:t>
            </w:r>
            <w:proofErr w:type="spellStart"/>
            <w:r w:rsidRPr="00EA665A">
              <w:rPr>
                <w:color w:val="00B050"/>
                <w:szCs w:val="22"/>
                <w:shd w:val="clear" w:color="auto" w:fill="FFFFFF"/>
              </w:rPr>
              <w:t>Lyu</w:t>
            </w:r>
            <w:proofErr w:type="spellEnd"/>
          </w:p>
        </w:tc>
        <w:tc>
          <w:tcPr>
            <w:tcW w:w="1710" w:type="dxa"/>
            <w:noWrap/>
            <w:hideMark/>
          </w:tcPr>
          <w:p w14:paraId="1FB9B25F" w14:textId="0DAC36AE" w:rsidR="00FF5AA2" w:rsidRPr="00EA665A" w:rsidRDefault="00EA665A" w:rsidP="00FF5AA2">
            <w:pPr>
              <w:rPr>
                <w:b/>
                <w:bCs/>
                <w:color w:val="00B050"/>
                <w:szCs w:val="22"/>
                <w:shd w:val="clear" w:color="auto" w:fill="FFFFFF"/>
              </w:rPr>
            </w:pPr>
            <w:r w:rsidRPr="00EA665A">
              <w:rPr>
                <w:color w:val="00B050"/>
                <w:szCs w:val="22"/>
                <w:shd w:val="clear" w:color="auto" w:fill="FFFFFF"/>
              </w:rPr>
              <w:t>Done</w:t>
            </w:r>
          </w:p>
        </w:tc>
        <w:tc>
          <w:tcPr>
            <w:tcW w:w="1710" w:type="dxa"/>
            <w:noWrap/>
            <w:hideMark/>
          </w:tcPr>
          <w:p w14:paraId="31FCB231" w14:textId="77777777" w:rsidR="00FF5AA2" w:rsidRPr="00EA665A" w:rsidRDefault="00FF5AA2" w:rsidP="00FF5AA2">
            <w:pPr>
              <w:rPr>
                <w:color w:val="00B050"/>
                <w:szCs w:val="22"/>
                <w:shd w:val="clear" w:color="auto" w:fill="FFFFFF"/>
              </w:rPr>
            </w:pPr>
            <w:r w:rsidRPr="00EA665A">
              <w:rPr>
                <w:color w:val="00B050"/>
                <w:szCs w:val="22"/>
                <w:shd w:val="clear" w:color="auto" w:fill="FFFFFF"/>
              </w:rPr>
              <w:t>Sounding</w:t>
            </w:r>
          </w:p>
        </w:tc>
        <w:tc>
          <w:tcPr>
            <w:tcW w:w="901" w:type="dxa"/>
            <w:noWrap/>
            <w:hideMark/>
          </w:tcPr>
          <w:p w14:paraId="464CC6CF"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3C1F2877" w:rsidR="00E5020F" w:rsidRPr="00BB12D5" w:rsidRDefault="00EA18C8" w:rsidP="00EA18C8">
            <w:pPr>
              <w:jc w:val="center"/>
              <w:rPr>
                <w:szCs w:val="22"/>
                <w:shd w:val="clear" w:color="auto" w:fill="FFFFFF"/>
              </w:rPr>
            </w:pPr>
            <w:r>
              <w:rPr>
                <w:szCs w:val="22"/>
                <w:shd w:val="clear" w:color="auto" w:fill="FFFFFF"/>
              </w:rPr>
              <w:t xml:space="preserve">New </w:t>
            </w:r>
            <w:r w:rsidR="00465F77">
              <w:rPr>
                <w:szCs w:val="22"/>
                <w:shd w:val="clear" w:color="auto" w:fill="FFFFFF"/>
              </w:rPr>
              <w:t xml:space="preserve">Deferred SP </w:t>
            </w:r>
            <w:r>
              <w:rPr>
                <w:szCs w:val="22"/>
                <w:shd w:val="clear" w:color="auto" w:fill="FFFFFF"/>
              </w:rPr>
              <w:t>requests received after the call for submissions phase.</w:t>
            </w:r>
          </w:p>
        </w:tc>
      </w:tr>
      <w:tr w:rsidR="00E5020F" w:rsidRPr="00BB12D5" w14:paraId="43D695AB" w14:textId="77777777" w:rsidTr="000C0739">
        <w:trPr>
          <w:trHeight w:val="315"/>
        </w:trPr>
        <w:tc>
          <w:tcPr>
            <w:tcW w:w="840" w:type="dxa"/>
            <w:noWrap/>
          </w:tcPr>
          <w:p w14:paraId="3393FC13" w14:textId="5997FE2D" w:rsidR="00E5020F" w:rsidRPr="00E5020F" w:rsidRDefault="00AA5C6A"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AA5C6A"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6"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6"/>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AA5C6A"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AA5C6A"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AA5C6A" w:rsidP="00B93415">
            <w:pPr>
              <w:rPr>
                <w:color w:val="FF0000"/>
              </w:rPr>
            </w:pPr>
            <w:hyperlink r:id="rId61"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65EC4AA5" w:rsidR="006468C5" w:rsidRPr="006468C5" w:rsidRDefault="00AA5C6A" w:rsidP="006468C5">
            <w:pPr>
              <w:rPr>
                <w:color w:val="FF0000"/>
              </w:rPr>
            </w:pPr>
            <w:hyperlink r:id="rId62" w:history="1">
              <w:r w:rsidR="006468C5" w:rsidRPr="001C0971">
                <w:rPr>
                  <w:rStyle w:val="Hyperlink"/>
                </w:rPr>
                <w:t>457r</w:t>
              </w:r>
              <w:r w:rsidR="001C0971">
                <w:rPr>
                  <w:rStyle w:val="Hyperlink"/>
                </w:rPr>
                <w:t>1</w:t>
              </w:r>
            </w:hyperlink>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AA5C6A"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7"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Start w:id="8" w:name="_Hlk37608820"/>
      <w:bookmarkEnd w:id="7"/>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AA5C6A"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bookmarkEnd w:id="8"/>
      <w:tr w:rsidR="00CB3382" w:rsidRPr="006468C5" w14:paraId="50F06B7B" w14:textId="77777777" w:rsidTr="004025FF">
        <w:trPr>
          <w:trHeight w:val="315"/>
        </w:trPr>
        <w:tc>
          <w:tcPr>
            <w:tcW w:w="840" w:type="dxa"/>
            <w:noWrap/>
          </w:tcPr>
          <w:p w14:paraId="1945F868" w14:textId="67548DFF" w:rsidR="00CB3382" w:rsidRDefault="002A414D" w:rsidP="00CB3382">
            <w:r>
              <w:fldChar w:fldCharType="begin"/>
            </w:r>
            <w:r>
              <w:instrText xml:space="preserve"> HYPERLINK "https://mentor.ieee.org/802.11/dcn/20/11-20-0502-00-00be-multi-ap-sounding-discussion-follow-up.pptx" </w:instrText>
            </w:r>
            <w:r>
              <w:fldChar w:fldCharType="separate"/>
            </w:r>
            <w:r w:rsidR="00CB3382" w:rsidRPr="0055740D">
              <w:rPr>
                <w:rStyle w:val="Hyperlink"/>
              </w:rPr>
              <w:t>502r0</w:t>
            </w:r>
            <w:r>
              <w:rPr>
                <w:rStyle w:val="Hyperlink"/>
              </w:rPr>
              <w:fldChar w:fldCharType="end"/>
            </w:r>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Discussion On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AA5C6A" w:rsidP="00EA18C8">
            <w:pPr>
              <w:rPr>
                <w:color w:val="FF0000"/>
              </w:rPr>
            </w:pPr>
            <w:hyperlink r:id="rId65"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2B42F9">
              <w:rPr>
                <w:color w:val="FF0000"/>
              </w:rPr>
              <w:t>574</w:t>
            </w:r>
            <w:r w:rsidR="00E443A5" w:rsidRPr="002B42F9">
              <w:rPr>
                <w:color w:val="FF0000"/>
              </w:rPr>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184CB6" w:rsidRPr="006468C5" w14:paraId="7A779E72" w14:textId="77777777" w:rsidTr="004025FF">
        <w:trPr>
          <w:trHeight w:val="315"/>
        </w:trPr>
        <w:tc>
          <w:tcPr>
            <w:tcW w:w="840" w:type="dxa"/>
            <w:noWrap/>
          </w:tcPr>
          <w:p w14:paraId="5D01BC7C" w14:textId="6A406D1A" w:rsidR="00184CB6" w:rsidRPr="002B42F9" w:rsidRDefault="00184CB6" w:rsidP="00184CB6">
            <w:pPr>
              <w:rPr>
                <w:color w:val="FF0000"/>
              </w:rPr>
            </w:pPr>
            <w:r w:rsidRPr="000B2A4E">
              <w:rPr>
                <w:color w:val="FF0000"/>
              </w:rPr>
              <w:t>576r0</w:t>
            </w:r>
          </w:p>
        </w:tc>
        <w:tc>
          <w:tcPr>
            <w:tcW w:w="3925" w:type="dxa"/>
            <w:noWrap/>
          </w:tcPr>
          <w:p w14:paraId="26A8BF75" w14:textId="275B0A4A" w:rsidR="00184CB6" w:rsidRPr="005C21EC" w:rsidRDefault="00184CB6" w:rsidP="00184CB6">
            <w:r w:rsidRPr="00184CB6">
              <w:t>Coordinated Spatial Reuse Protocol</w:t>
            </w:r>
          </w:p>
        </w:tc>
        <w:tc>
          <w:tcPr>
            <w:tcW w:w="1440" w:type="dxa"/>
            <w:noWrap/>
          </w:tcPr>
          <w:p w14:paraId="32C5C040" w14:textId="015929A0" w:rsidR="00184CB6" w:rsidRPr="005C21EC" w:rsidRDefault="00184CB6" w:rsidP="00184CB6">
            <w:r w:rsidRPr="00184CB6">
              <w:t>Yongho Seok</w:t>
            </w:r>
          </w:p>
        </w:tc>
        <w:tc>
          <w:tcPr>
            <w:tcW w:w="1080" w:type="dxa"/>
            <w:noWrap/>
          </w:tcPr>
          <w:p w14:paraId="676D1B6F" w14:textId="4286EA48" w:rsidR="00184CB6" w:rsidRPr="006468C5" w:rsidRDefault="00184CB6" w:rsidP="00184CB6">
            <w:r w:rsidRPr="006468C5">
              <w:t>Pending</w:t>
            </w:r>
          </w:p>
        </w:tc>
        <w:tc>
          <w:tcPr>
            <w:tcW w:w="2160" w:type="dxa"/>
            <w:noWrap/>
          </w:tcPr>
          <w:p w14:paraId="5FC25667" w14:textId="1360EBF6" w:rsidR="00184CB6" w:rsidRDefault="00184CB6" w:rsidP="00184CB6">
            <w:r>
              <w:t>MAP-SR</w:t>
            </w:r>
          </w:p>
        </w:tc>
        <w:tc>
          <w:tcPr>
            <w:tcW w:w="901" w:type="dxa"/>
            <w:noWrap/>
          </w:tcPr>
          <w:p w14:paraId="3D798888" w14:textId="610440CF" w:rsidR="00184CB6" w:rsidRPr="006468C5" w:rsidRDefault="00184CB6" w:rsidP="00184CB6">
            <w:r w:rsidRPr="006468C5">
              <w:t>Joint</w:t>
            </w:r>
          </w:p>
        </w:tc>
      </w:tr>
      <w:tr w:rsidR="005C21EC" w:rsidRPr="006468C5" w14:paraId="7FF1857D" w14:textId="77777777" w:rsidTr="004025FF">
        <w:trPr>
          <w:trHeight w:val="315"/>
        </w:trPr>
        <w:tc>
          <w:tcPr>
            <w:tcW w:w="840" w:type="dxa"/>
            <w:noWrap/>
          </w:tcPr>
          <w:p w14:paraId="336496F4" w14:textId="12D9C624" w:rsidR="005C21EC" w:rsidRPr="002B42F9" w:rsidRDefault="005C21EC" w:rsidP="005C21EC">
            <w:pPr>
              <w:rPr>
                <w:color w:val="FF0000"/>
              </w:rPr>
            </w:pPr>
            <w:r w:rsidRPr="002B42F9">
              <w:rPr>
                <w:color w:val="FF0000"/>
              </w:rPr>
              <w:t>595r0</w:t>
            </w:r>
          </w:p>
        </w:tc>
        <w:tc>
          <w:tcPr>
            <w:tcW w:w="3925" w:type="dxa"/>
            <w:noWrap/>
          </w:tcPr>
          <w:p w14:paraId="34FFF0CC" w14:textId="052D4297" w:rsidR="005C21EC" w:rsidRPr="00E443A5" w:rsidRDefault="005C21EC" w:rsidP="005C21EC">
            <w:r w:rsidRPr="005C21EC">
              <w:t>C-TDMA protection</w:t>
            </w:r>
          </w:p>
        </w:tc>
        <w:tc>
          <w:tcPr>
            <w:tcW w:w="1440" w:type="dxa"/>
            <w:noWrap/>
          </w:tcPr>
          <w:p w14:paraId="59C59A00" w14:textId="6D29AE08" w:rsidR="005C21EC" w:rsidRDefault="005C21EC" w:rsidP="005C21EC">
            <w:r w:rsidRPr="005C21EC">
              <w:t>Dibakar Das</w:t>
            </w:r>
          </w:p>
        </w:tc>
        <w:tc>
          <w:tcPr>
            <w:tcW w:w="1080" w:type="dxa"/>
            <w:noWrap/>
          </w:tcPr>
          <w:p w14:paraId="0CB1CE51" w14:textId="4BCBF1B8" w:rsidR="005C21EC" w:rsidRPr="006468C5" w:rsidRDefault="005C21EC" w:rsidP="005C21EC">
            <w:r w:rsidRPr="006468C5">
              <w:t>Pending</w:t>
            </w:r>
          </w:p>
        </w:tc>
        <w:tc>
          <w:tcPr>
            <w:tcW w:w="2160" w:type="dxa"/>
            <w:noWrap/>
          </w:tcPr>
          <w:p w14:paraId="1C44A483" w14:textId="6A04EB85" w:rsidR="005C21EC" w:rsidRDefault="005C21EC" w:rsidP="005C21EC">
            <w:r>
              <w:t>MAP-TDMA</w:t>
            </w:r>
          </w:p>
        </w:tc>
        <w:tc>
          <w:tcPr>
            <w:tcW w:w="901" w:type="dxa"/>
            <w:noWrap/>
          </w:tcPr>
          <w:p w14:paraId="1067FA14" w14:textId="59CC38B0" w:rsidR="005C21EC" w:rsidRPr="006468C5" w:rsidRDefault="005C21EC" w:rsidP="005C21EC">
            <w:r w:rsidRPr="006468C5">
              <w:t>Joint</w:t>
            </w:r>
          </w:p>
        </w:tc>
      </w:tr>
      <w:tr w:rsidR="007F790A" w:rsidRPr="006468C5" w14:paraId="0F406BE7" w14:textId="77777777" w:rsidTr="004025FF">
        <w:trPr>
          <w:trHeight w:val="315"/>
        </w:trPr>
        <w:tc>
          <w:tcPr>
            <w:tcW w:w="840" w:type="dxa"/>
            <w:noWrap/>
          </w:tcPr>
          <w:p w14:paraId="415735C4" w14:textId="1F7EE204" w:rsidR="007F790A" w:rsidRPr="002B42F9" w:rsidRDefault="00AA5C6A" w:rsidP="007F790A">
            <w:pPr>
              <w:rPr>
                <w:color w:val="FF0000"/>
              </w:rPr>
            </w:pPr>
            <w:hyperlink r:id="rId66" w:history="1">
              <w:r w:rsidR="007F790A" w:rsidRPr="00776E7D">
                <w:rPr>
                  <w:rStyle w:val="Hyperlink"/>
                </w:rPr>
                <w:t>596r0</w:t>
              </w:r>
            </w:hyperlink>
          </w:p>
        </w:tc>
        <w:tc>
          <w:tcPr>
            <w:tcW w:w="3925" w:type="dxa"/>
            <w:noWrap/>
          </w:tcPr>
          <w:p w14:paraId="49B67E17" w14:textId="473CFA2A" w:rsidR="007F790A" w:rsidRPr="005C21EC" w:rsidRDefault="007F790A" w:rsidP="007F790A">
            <w:r w:rsidRPr="007F790A">
              <w:t>AP candidate set follow up</w:t>
            </w:r>
          </w:p>
        </w:tc>
        <w:tc>
          <w:tcPr>
            <w:tcW w:w="1440" w:type="dxa"/>
            <w:noWrap/>
          </w:tcPr>
          <w:p w14:paraId="791002AE" w14:textId="64907013" w:rsidR="007F790A" w:rsidRPr="005C21EC" w:rsidRDefault="007F790A" w:rsidP="007F790A">
            <w:r w:rsidRPr="007F790A">
              <w:t>Cheng Chen</w:t>
            </w:r>
          </w:p>
        </w:tc>
        <w:tc>
          <w:tcPr>
            <w:tcW w:w="1080" w:type="dxa"/>
            <w:noWrap/>
          </w:tcPr>
          <w:p w14:paraId="7643D49A" w14:textId="24B98612" w:rsidR="007F790A" w:rsidRPr="006468C5" w:rsidRDefault="007F790A" w:rsidP="007F790A">
            <w:r w:rsidRPr="006468C5">
              <w:t>Pending</w:t>
            </w:r>
          </w:p>
        </w:tc>
        <w:tc>
          <w:tcPr>
            <w:tcW w:w="2160" w:type="dxa"/>
            <w:noWrap/>
          </w:tcPr>
          <w:p w14:paraId="234020D7" w14:textId="7C593907" w:rsidR="007F790A" w:rsidRDefault="007F790A" w:rsidP="007F790A">
            <w:r>
              <w:t>MAP-General</w:t>
            </w:r>
          </w:p>
        </w:tc>
        <w:tc>
          <w:tcPr>
            <w:tcW w:w="901" w:type="dxa"/>
            <w:noWrap/>
          </w:tcPr>
          <w:p w14:paraId="6E38AC8C" w14:textId="05EDAF3E" w:rsidR="007F790A" w:rsidRPr="006468C5" w:rsidRDefault="007F790A" w:rsidP="007F790A">
            <w:r w:rsidRPr="006468C5">
              <w:t>Joint</w:t>
            </w:r>
          </w:p>
        </w:tc>
      </w:tr>
      <w:tr w:rsidR="00561A8E" w:rsidRPr="006468C5" w14:paraId="72A1A496" w14:textId="77777777" w:rsidTr="004025FF">
        <w:trPr>
          <w:trHeight w:val="315"/>
        </w:trPr>
        <w:tc>
          <w:tcPr>
            <w:tcW w:w="840" w:type="dxa"/>
            <w:noWrap/>
          </w:tcPr>
          <w:p w14:paraId="320567FA" w14:textId="3FAC73BF" w:rsidR="00561A8E" w:rsidRDefault="00AA5C6A" w:rsidP="00561A8E">
            <w:hyperlink r:id="rId67" w:history="1">
              <w:r w:rsidR="00561A8E" w:rsidRPr="00561A8E">
                <w:rPr>
                  <w:rStyle w:val="Hyperlink"/>
                </w:rPr>
                <w:t>617r0</w:t>
              </w:r>
            </w:hyperlink>
          </w:p>
        </w:tc>
        <w:tc>
          <w:tcPr>
            <w:tcW w:w="3925" w:type="dxa"/>
            <w:noWrap/>
          </w:tcPr>
          <w:p w14:paraId="1472A389" w14:textId="428AE98D" w:rsidR="00561A8E" w:rsidRPr="007F790A" w:rsidRDefault="00561A8E" w:rsidP="00561A8E">
            <w:r w:rsidRPr="00E7248E">
              <w:t>Multi-AP-Operation-Basic-Definition</w:t>
            </w:r>
          </w:p>
        </w:tc>
        <w:tc>
          <w:tcPr>
            <w:tcW w:w="1440" w:type="dxa"/>
            <w:noWrap/>
          </w:tcPr>
          <w:p w14:paraId="0CF87DB6" w14:textId="7E7E66C8" w:rsidR="00561A8E" w:rsidRPr="007F790A" w:rsidRDefault="00561A8E" w:rsidP="00561A8E">
            <w:r w:rsidRPr="00561A8E">
              <w:t>Oren Kedem</w:t>
            </w:r>
          </w:p>
        </w:tc>
        <w:tc>
          <w:tcPr>
            <w:tcW w:w="1080" w:type="dxa"/>
            <w:noWrap/>
          </w:tcPr>
          <w:p w14:paraId="33FB78C6" w14:textId="28CED7CF" w:rsidR="00561A8E" w:rsidRPr="006468C5" w:rsidRDefault="00561A8E" w:rsidP="00561A8E">
            <w:r w:rsidRPr="006468C5">
              <w:t>Pending</w:t>
            </w:r>
          </w:p>
        </w:tc>
        <w:tc>
          <w:tcPr>
            <w:tcW w:w="2160" w:type="dxa"/>
            <w:noWrap/>
          </w:tcPr>
          <w:p w14:paraId="51550C9C" w14:textId="2239DD58" w:rsidR="00561A8E" w:rsidRDefault="00561A8E" w:rsidP="00561A8E">
            <w:r>
              <w:t>MAP-General</w:t>
            </w:r>
          </w:p>
        </w:tc>
        <w:tc>
          <w:tcPr>
            <w:tcW w:w="901" w:type="dxa"/>
            <w:noWrap/>
          </w:tcPr>
          <w:p w14:paraId="46D19DDB" w14:textId="20ED34D7" w:rsidR="00561A8E" w:rsidRPr="006468C5" w:rsidRDefault="00561A8E" w:rsidP="00561A8E">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AA5C6A" w:rsidP="00EA18C8">
            <w:pPr>
              <w:rPr>
                <w:color w:val="00B050"/>
              </w:rPr>
            </w:pPr>
            <w:hyperlink r:id="rId68"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AA5C6A" w:rsidP="00EA18C8">
            <w:pPr>
              <w:rPr>
                <w:color w:val="00B050"/>
              </w:rPr>
            </w:pPr>
            <w:hyperlink r:id="rId69"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AA5C6A" w:rsidP="00EA18C8">
            <w:pPr>
              <w:rPr>
                <w:color w:val="00B050"/>
              </w:rPr>
            </w:pPr>
            <w:hyperlink r:id="rId70"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AA5C6A" w:rsidP="00EA18C8">
            <w:pPr>
              <w:rPr>
                <w:u w:val="single"/>
              </w:rPr>
            </w:pPr>
            <w:hyperlink r:id="rId71"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Multilink Feature Candidates For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AA5C6A" w:rsidP="00EA18C8">
            <w:pPr>
              <w:rPr>
                <w:color w:val="00B050"/>
                <w:u w:val="single"/>
              </w:rPr>
            </w:pPr>
            <w:hyperlink r:id="rId72"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AA5C6A" w:rsidP="00EA18C8">
            <w:pPr>
              <w:rPr>
                <w:color w:val="00B050"/>
                <w:u w:val="single"/>
              </w:rPr>
            </w:pPr>
            <w:hyperlink r:id="rId73"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AA5C6A" w:rsidP="00EA18C8">
            <w:pPr>
              <w:rPr>
                <w:color w:val="00B050"/>
                <w:u w:val="single"/>
              </w:rPr>
            </w:pPr>
            <w:hyperlink r:id="rId74"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AA5C6A" w:rsidP="00EA18C8">
            <w:pPr>
              <w:rPr>
                <w:u w:val="single"/>
              </w:rPr>
            </w:pPr>
            <w:hyperlink r:id="rId75"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AA5C6A" w:rsidP="00EA18C8">
            <w:pPr>
              <w:rPr>
                <w:color w:val="00B050"/>
                <w:u w:val="single"/>
              </w:rPr>
            </w:pPr>
            <w:hyperlink r:id="rId76"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AA5C6A" w:rsidP="00EA18C8">
            <w:pPr>
              <w:rPr>
                <w:u w:val="single"/>
              </w:rPr>
            </w:pPr>
            <w:hyperlink r:id="rId77"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AA5C6A" w:rsidP="00EA18C8">
            <w:pPr>
              <w:rPr>
                <w:u w:val="single"/>
              </w:rPr>
            </w:pPr>
            <w:hyperlink r:id="rId78"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AA5C6A" w:rsidP="00EA18C8">
            <w:pPr>
              <w:rPr>
                <w:color w:val="00B050"/>
              </w:rPr>
            </w:pPr>
            <w:hyperlink r:id="rId79"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AA5C6A" w:rsidP="00EA18C8">
            <w:pPr>
              <w:rPr>
                <w:u w:val="single"/>
              </w:rPr>
            </w:pPr>
            <w:hyperlink r:id="rId80"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AA5C6A" w:rsidP="00EA18C8">
            <w:pPr>
              <w:rPr>
                <w:u w:val="single"/>
              </w:rPr>
            </w:pPr>
            <w:hyperlink r:id="rId81"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AA5C6A" w:rsidP="00EA18C8">
            <w:pPr>
              <w:rPr>
                <w:u w:val="single"/>
              </w:rPr>
            </w:pPr>
            <w:hyperlink r:id="rId82"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AA5C6A" w:rsidP="00EA18C8">
            <w:pPr>
              <w:rPr>
                <w:u w:val="single"/>
              </w:rPr>
            </w:pPr>
            <w:hyperlink r:id="rId83"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33446E15" w:rsidR="00EA18C8" w:rsidRPr="006468C5" w:rsidRDefault="00EA18C8" w:rsidP="00EA18C8">
            <w:r w:rsidRPr="006468C5">
              <w:t>MAC-Block</w:t>
            </w:r>
            <w:r w:rsidR="00B510C2">
              <w:t xml:space="preserve"> </w:t>
            </w:r>
            <w:r w:rsidRPr="006468C5">
              <w:t>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AA5C6A" w:rsidP="00EA18C8">
            <w:pPr>
              <w:rPr>
                <w:u w:val="single"/>
              </w:rPr>
            </w:pPr>
            <w:hyperlink r:id="rId84"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0BECD40A" w:rsidR="00EA18C8" w:rsidRPr="006468C5" w:rsidRDefault="00C56A6A" w:rsidP="00EA18C8">
            <w:r>
              <w:t>MAC-</w:t>
            </w:r>
            <w:r w:rsidR="00EA18C8"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AA5C6A" w:rsidP="00EA18C8">
            <w:pPr>
              <w:rPr>
                <w:u w:val="single"/>
              </w:rPr>
            </w:pPr>
            <w:hyperlink r:id="rId85"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AA5C6A" w:rsidP="00EA18C8">
            <w:pPr>
              <w:rPr>
                <w:color w:val="00B050"/>
                <w:u w:val="single"/>
              </w:rPr>
            </w:pPr>
            <w:hyperlink r:id="rId86"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98CDFD8" w:rsidR="00EA18C8" w:rsidRPr="00AF6F5E" w:rsidRDefault="00C56A6A" w:rsidP="00EA18C8">
            <w:pPr>
              <w:rPr>
                <w:color w:val="00B050"/>
              </w:rPr>
            </w:pPr>
            <w:r>
              <w:rPr>
                <w:color w:val="00B050"/>
              </w:rPr>
              <w:t>MAC-</w:t>
            </w:r>
            <w:r w:rsidR="00EA18C8"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AA5C6A" w:rsidP="00EA18C8">
            <w:pPr>
              <w:rPr>
                <w:u w:val="single"/>
              </w:rPr>
            </w:pPr>
            <w:hyperlink r:id="rId87"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AA5C6A" w:rsidP="00EA18C8">
            <w:pPr>
              <w:rPr>
                <w:u w:val="single"/>
              </w:rPr>
            </w:pPr>
            <w:hyperlink r:id="rId88"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AA5C6A" w:rsidP="00EA18C8">
            <w:pPr>
              <w:rPr>
                <w:u w:val="single"/>
              </w:rPr>
            </w:pPr>
            <w:hyperlink r:id="rId89"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AA5C6A" w:rsidP="00EA18C8">
            <w:pPr>
              <w:rPr>
                <w:u w:val="single"/>
              </w:rPr>
            </w:pPr>
            <w:hyperlink r:id="rId90"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AA5C6A" w:rsidP="00EA18C8">
            <w:pPr>
              <w:rPr>
                <w:u w:val="single"/>
              </w:rPr>
            </w:pPr>
            <w:hyperlink r:id="rId91"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AA5C6A" w:rsidP="00EA18C8">
            <w:pPr>
              <w:rPr>
                <w:u w:val="single"/>
              </w:rPr>
            </w:pPr>
            <w:hyperlink r:id="rId92"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AA5C6A" w:rsidP="00EA18C8">
            <w:pPr>
              <w:rPr>
                <w:u w:val="single"/>
              </w:rPr>
            </w:pPr>
            <w:hyperlink r:id="rId93"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AA5C6A" w:rsidP="00EA18C8">
            <w:pPr>
              <w:rPr>
                <w:u w:val="single"/>
              </w:rPr>
            </w:pPr>
            <w:hyperlink r:id="rId94"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AA5C6A" w:rsidP="00EA18C8">
            <w:pPr>
              <w:rPr>
                <w:u w:val="single"/>
              </w:rPr>
            </w:pPr>
            <w:hyperlink r:id="rId95"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633FF17F" w:rsidR="00EA18C8" w:rsidRPr="006468C5" w:rsidRDefault="00EA18C8" w:rsidP="00EA18C8">
            <w:r w:rsidRPr="006468C5">
              <w:t>MAC-Block</w:t>
            </w:r>
            <w:r w:rsidR="00B510C2">
              <w:t xml:space="preserve"> </w:t>
            </w:r>
            <w:r w:rsidRPr="006468C5">
              <w:t>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AA5C6A" w:rsidP="00EA18C8">
            <w:pPr>
              <w:rPr>
                <w:color w:val="00B050"/>
                <w:u w:val="single"/>
              </w:rPr>
            </w:pPr>
            <w:hyperlink r:id="rId96"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2E4658B" w:rsidR="00EA18C8" w:rsidRPr="00AB1F20" w:rsidRDefault="00C56A6A" w:rsidP="00EA18C8">
            <w:pPr>
              <w:rPr>
                <w:color w:val="00B050"/>
              </w:rPr>
            </w:pPr>
            <w:r>
              <w:rPr>
                <w:color w:val="00B050"/>
              </w:rPr>
              <w:t>MAC-</w:t>
            </w:r>
            <w:r w:rsidR="00EA18C8"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AA5C6A" w:rsidP="00EA18C8">
            <w:pPr>
              <w:rPr>
                <w:color w:val="FFC000"/>
                <w:u w:val="single"/>
              </w:rPr>
            </w:pPr>
            <w:hyperlink r:id="rId97"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AA5C6A" w:rsidP="00EA18C8">
            <w:pPr>
              <w:rPr>
                <w:color w:val="FF0000"/>
              </w:rPr>
            </w:pPr>
            <w:hyperlink r:id="rId98"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7A5C5F" w:rsidRDefault="00AA5C6A" w:rsidP="00EA18C8">
            <w:pPr>
              <w:rPr>
                <w:color w:val="00B050"/>
                <w:u w:val="single"/>
              </w:rPr>
            </w:pPr>
            <w:hyperlink r:id="rId99" w:history="1">
              <w:r w:rsidR="00EA18C8" w:rsidRPr="007A5C5F">
                <w:rPr>
                  <w:rStyle w:val="Hyperlink"/>
                  <w:color w:val="00B050"/>
                </w:rPr>
                <w:t>414r0</w:t>
              </w:r>
            </w:hyperlink>
          </w:p>
        </w:tc>
        <w:tc>
          <w:tcPr>
            <w:tcW w:w="3925" w:type="dxa"/>
            <w:noWrap/>
            <w:hideMark/>
          </w:tcPr>
          <w:p w14:paraId="6B3B4414" w14:textId="77777777" w:rsidR="00EA18C8" w:rsidRPr="007A5C5F" w:rsidRDefault="00EA18C8" w:rsidP="00EA18C8">
            <w:pPr>
              <w:rPr>
                <w:color w:val="00B050"/>
              </w:rPr>
            </w:pPr>
            <w:r w:rsidRPr="007A5C5F">
              <w:rPr>
                <w:color w:val="00B050"/>
              </w:rPr>
              <w:t>Method for Handling Constrained MLD</w:t>
            </w:r>
          </w:p>
        </w:tc>
        <w:tc>
          <w:tcPr>
            <w:tcW w:w="1440" w:type="dxa"/>
            <w:noWrap/>
            <w:hideMark/>
          </w:tcPr>
          <w:p w14:paraId="5BAF9199" w14:textId="77777777" w:rsidR="00EA18C8" w:rsidRPr="007A5C5F" w:rsidRDefault="00EA18C8" w:rsidP="00EA18C8">
            <w:pPr>
              <w:rPr>
                <w:color w:val="00B050"/>
              </w:rPr>
            </w:pPr>
            <w:r w:rsidRPr="007A5C5F">
              <w:rPr>
                <w:color w:val="00B050"/>
              </w:rPr>
              <w:t>Insun Jang</w:t>
            </w:r>
          </w:p>
        </w:tc>
        <w:tc>
          <w:tcPr>
            <w:tcW w:w="1080" w:type="dxa"/>
            <w:noWrap/>
            <w:hideMark/>
          </w:tcPr>
          <w:p w14:paraId="79718ECB" w14:textId="1D8E3DEC" w:rsidR="00EA18C8" w:rsidRPr="007A5C5F" w:rsidRDefault="007A5C5F" w:rsidP="00EA18C8">
            <w:pPr>
              <w:rPr>
                <w:color w:val="00B050"/>
              </w:rPr>
            </w:pPr>
            <w:r w:rsidRPr="007A5C5F">
              <w:rPr>
                <w:color w:val="00B050"/>
              </w:rPr>
              <w:t>Presented</w:t>
            </w:r>
          </w:p>
        </w:tc>
        <w:tc>
          <w:tcPr>
            <w:tcW w:w="2160" w:type="dxa"/>
            <w:noWrap/>
            <w:hideMark/>
          </w:tcPr>
          <w:p w14:paraId="147FF763" w14:textId="29E6DB89" w:rsidR="00EA18C8" w:rsidRPr="007A5C5F" w:rsidRDefault="00EA18C8" w:rsidP="00EA18C8">
            <w:pPr>
              <w:rPr>
                <w:color w:val="00B050"/>
              </w:rPr>
            </w:pPr>
            <w:r w:rsidRPr="007A5C5F">
              <w:rPr>
                <w:color w:val="00B050"/>
              </w:rPr>
              <w:t>ML-Constrained ops.</w:t>
            </w:r>
          </w:p>
        </w:tc>
        <w:tc>
          <w:tcPr>
            <w:tcW w:w="901" w:type="dxa"/>
            <w:noWrap/>
            <w:hideMark/>
          </w:tcPr>
          <w:p w14:paraId="0C424B56" w14:textId="77777777" w:rsidR="00EA18C8" w:rsidRPr="007A5C5F" w:rsidRDefault="00EA18C8" w:rsidP="00EA18C8">
            <w:pPr>
              <w:rPr>
                <w:color w:val="00B050"/>
              </w:rPr>
            </w:pPr>
            <w:r w:rsidRPr="007A5C5F">
              <w:rPr>
                <w:color w:val="00B050"/>
              </w:rPr>
              <w:t>MAC</w:t>
            </w:r>
          </w:p>
        </w:tc>
      </w:tr>
      <w:tr w:rsidR="00EA18C8" w:rsidRPr="006468C5" w14:paraId="4922BCE4" w14:textId="77777777" w:rsidTr="004025FF">
        <w:trPr>
          <w:trHeight w:val="315"/>
        </w:trPr>
        <w:tc>
          <w:tcPr>
            <w:tcW w:w="840" w:type="dxa"/>
            <w:noWrap/>
            <w:hideMark/>
          </w:tcPr>
          <w:p w14:paraId="4900C48A" w14:textId="77777777" w:rsidR="00EA18C8" w:rsidRPr="007A5C5F" w:rsidRDefault="00AA5C6A" w:rsidP="00EA18C8">
            <w:pPr>
              <w:rPr>
                <w:color w:val="00B050"/>
                <w:u w:val="single"/>
              </w:rPr>
            </w:pPr>
            <w:hyperlink r:id="rId100" w:history="1">
              <w:r w:rsidR="00EA18C8" w:rsidRPr="007A5C5F">
                <w:rPr>
                  <w:rStyle w:val="Hyperlink"/>
                  <w:color w:val="00B050"/>
                </w:rPr>
                <w:t>415r0</w:t>
              </w:r>
            </w:hyperlink>
          </w:p>
        </w:tc>
        <w:tc>
          <w:tcPr>
            <w:tcW w:w="3925" w:type="dxa"/>
            <w:noWrap/>
            <w:hideMark/>
          </w:tcPr>
          <w:p w14:paraId="3D80AC76" w14:textId="77777777" w:rsidR="00EA18C8" w:rsidRPr="007A5C5F" w:rsidRDefault="00EA18C8" w:rsidP="00EA18C8">
            <w:pPr>
              <w:rPr>
                <w:color w:val="00B050"/>
              </w:rPr>
            </w:pPr>
            <w:r w:rsidRPr="007A5C5F">
              <w:rPr>
                <w:color w:val="00B050"/>
              </w:rPr>
              <w:t>Multi-link Aggregation: Synchronized PPDUs on Multiple Links</w:t>
            </w:r>
          </w:p>
        </w:tc>
        <w:tc>
          <w:tcPr>
            <w:tcW w:w="1440" w:type="dxa"/>
            <w:noWrap/>
            <w:hideMark/>
          </w:tcPr>
          <w:p w14:paraId="0C650BE7" w14:textId="77777777" w:rsidR="00EA18C8" w:rsidRPr="007A5C5F" w:rsidRDefault="00EA18C8" w:rsidP="00EA18C8">
            <w:pPr>
              <w:rPr>
                <w:color w:val="00B050"/>
              </w:rPr>
            </w:pPr>
            <w:r w:rsidRPr="007A5C5F">
              <w:rPr>
                <w:color w:val="00B050"/>
              </w:rPr>
              <w:t>Insun Jang</w:t>
            </w:r>
          </w:p>
        </w:tc>
        <w:tc>
          <w:tcPr>
            <w:tcW w:w="1080" w:type="dxa"/>
            <w:noWrap/>
            <w:hideMark/>
          </w:tcPr>
          <w:p w14:paraId="1B865903" w14:textId="50CEFD32" w:rsidR="00EA18C8" w:rsidRPr="007A5C5F" w:rsidRDefault="007A5C5F" w:rsidP="00EA18C8">
            <w:pPr>
              <w:rPr>
                <w:color w:val="00B050"/>
              </w:rPr>
            </w:pPr>
            <w:r w:rsidRPr="007A5C5F">
              <w:rPr>
                <w:color w:val="00B050"/>
              </w:rPr>
              <w:t>Presented</w:t>
            </w:r>
          </w:p>
        </w:tc>
        <w:tc>
          <w:tcPr>
            <w:tcW w:w="2160" w:type="dxa"/>
            <w:noWrap/>
            <w:hideMark/>
          </w:tcPr>
          <w:p w14:paraId="0C11957F" w14:textId="5BCBA964" w:rsidR="00EA18C8" w:rsidRPr="007A5C5F" w:rsidRDefault="00EA18C8" w:rsidP="00EA18C8">
            <w:pPr>
              <w:rPr>
                <w:color w:val="00B050"/>
              </w:rPr>
            </w:pPr>
            <w:r w:rsidRPr="007A5C5F">
              <w:rPr>
                <w:color w:val="00B050"/>
              </w:rPr>
              <w:t>ML-Constrained ops.</w:t>
            </w:r>
          </w:p>
        </w:tc>
        <w:tc>
          <w:tcPr>
            <w:tcW w:w="901" w:type="dxa"/>
            <w:noWrap/>
            <w:hideMark/>
          </w:tcPr>
          <w:p w14:paraId="19A0CE9B" w14:textId="77777777" w:rsidR="00EA18C8" w:rsidRPr="007A5C5F" w:rsidRDefault="00EA18C8" w:rsidP="00EA18C8">
            <w:pPr>
              <w:rPr>
                <w:color w:val="00B050"/>
              </w:rPr>
            </w:pPr>
            <w:r w:rsidRPr="007A5C5F">
              <w:rPr>
                <w:color w:val="00B050"/>
              </w:rPr>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AA5C6A" w:rsidP="00EA18C8">
            <w:pPr>
              <w:rPr>
                <w:u w:val="single"/>
              </w:rPr>
            </w:pPr>
            <w:hyperlink r:id="rId101"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40C4830A" w:rsidR="00EA18C8" w:rsidRPr="006468C5" w:rsidRDefault="00631761" w:rsidP="00EA18C8">
            <w:r w:rsidRPr="00631761">
              <w:t>MAC-Low Latency</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AA5C6A" w:rsidP="00EA18C8">
            <w:pPr>
              <w:rPr>
                <w:u w:val="single"/>
              </w:rPr>
            </w:pPr>
            <w:hyperlink r:id="rId102"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AA5C6A" w:rsidP="00EA18C8">
            <w:pPr>
              <w:rPr>
                <w:color w:val="FF0000"/>
              </w:rPr>
            </w:pPr>
            <w:hyperlink r:id="rId103"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AA5C6A" w:rsidP="00EA18C8">
            <w:pPr>
              <w:rPr>
                <w:u w:val="single"/>
              </w:rPr>
            </w:pPr>
            <w:hyperlink r:id="rId104"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18C1657A" w:rsidR="00EA18C8" w:rsidRPr="006468C5" w:rsidRDefault="00EA18C8" w:rsidP="00EA18C8">
            <w:r w:rsidRPr="006468C5">
              <w:t>ML-</w:t>
            </w:r>
            <w:r w:rsidR="00175035">
              <w:t>Block</w:t>
            </w:r>
            <w:r w:rsidR="00B510C2">
              <w:t xml:space="preserve"> </w:t>
            </w:r>
            <w:r w:rsidR="00175035">
              <w:t>Ack</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7A5C5F" w:rsidRDefault="00AA5C6A" w:rsidP="00EA18C8">
            <w:pPr>
              <w:rPr>
                <w:color w:val="00B050"/>
                <w:u w:val="single"/>
              </w:rPr>
            </w:pPr>
            <w:hyperlink r:id="rId105" w:history="1">
              <w:r w:rsidR="00EA18C8" w:rsidRPr="007A5C5F">
                <w:rPr>
                  <w:rStyle w:val="Hyperlink"/>
                  <w:color w:val="00B050"/>
                </w:rPr>
                <w:t>433r0</w:t>
              </w:r>
            </w:hyperlink>
          </w:p>
        </w:tc>
        <w:tc>
          <w:tcPr>
            <w:tcW w:w="3925" w:type="dxa"/>
            <w:noWrap/>
            <w:hideMark/>
          </w:tcPr>
          <w:p w14:paraId="24977389" w14:textId="77777777" w:rsidR="00EA18C8" w:rsidRPr="007A5C5F" w:rsidRDefault="00EA18C8" w:rsidP="00EA18C8">
            <w:pPr>
              <w:rPr>
                <w:color w:val="00B050"/>
              </w:rPr>
            </w:pPr>
            <w:r w:rsidRPr="007A5C5F">
              <w:rPr>
                <w:color w:val="00B050"/>
              </w:rPr>
              <w:t>PPDU alignment in STR constrained multi-link</w:t>
            </w:r>
          </w:p>
        </w:tc>
        <w:tc>
          <w:tcPr>
            <w:tcW w:w="1440" w:type="dxa"/>
            <w:noWrap/>
            <w:hideMark/>
          </w:tcPr>
          <w:p w14:paraId="61382157" w14:textId="77777777" w:rsidR="00EA18C8" w:rsidRPr="007A5C5F" w:rsidRDefault="00EA18C8" w:rsidP="00EA18C8">
            <w:pPr>
              <w:rPr>
                <w:color w:val="00B050"/>
              </w:rPr>
            </w:pPr>
            <w:r w:rsidRPr="007A5C5F">
              <w:rPr>
                <w:color w:val="00B050"/>
              </w:rPr>
              <w:t>Yunbo Li</w:t>
            </w:r>
          </w:p>
        </w:tc>
        <w:tc>
          <w:tcPr>
            <w:tcW w:w="1080" w:type="dxa"/>
            <w:noWrap/>
            <w:hideMark/>
          </w:tcPr>
          <w:p w14:paraId="4163E6E3" w14:textId="7C610FD2" w:rsidR="00EA18C8" w:rsidRPr="007A5C5F" w:rsidRDefault="007A5C5F" w:rsidP="00EA18C8">
            <w:pPr>
              <w:rPr>
                <w:color w:val="00B050"/>
              </w:rPr>
            </w:pPr>
            <w:r w:rsidRPr="007A5C5F">
              <w:rPr>
                <w:color w:val="00B050"/>
              </w:rPr>
              <w:t>Presented</w:t>
            </w:r>
          </w:p>
        </w:tc>
        <w:tc>
          <w:tcPr>
            <w:tcW w:w="2160" w:type="dxa"/>
            <w:noWrap/>
            <w:hideMark/>
          </w:tcPr>
          <w:p w14:paraId="309D7BF7" w14:textId="77777777" w:rsidR="00EA18C8" w:rsidRPr="007A5C5F" w:rsidRDefault="00EA18C8" w:rsidP="00EA18C8">
            <w:pPr>
              <w:rPr>
                <w:color w:val="00B050"/>
              </w:rPr>
            </w:pPr>
            <w:r w:rsidRPr="007A5C5F">
              <w:rPr>
                <w:color w:val="00B050"/>
              </w:rPr>
              <w:t>ML-Constrained ops.</w:t>
            </w:r>
          </w:p>
        </w:tc>
        <w:tc>
          <w:tcPr>
            <w:tcW w:w="901" w:type="dxa"/>
            <w:noWrap/>
            <w:hideMark/>
          </w:tcPr>
          <w:p w14:paraId="24A982FB" w14:textId="77777777" w:rsidR="00EA18C8" w:rsidRPr="007A5C5F" w:rsidRDefault="00EA18C8" w:rsidP="00EA18C8">
            <w:pPr>
              <w:rPr>
                <w:color w:val="00B050"/>
              </w:rPr>
            </w:pPr>
            <w:r w:rsidRPr="007A5C5F">
              <w:rPr>
                <w:color w:val="00B050"/>
              </w:rPr>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AA5C6A" w:rsidP="00EA18C8">
            <w:pPr>
              <w:rPr>
                <w:u w:val="single"/>
              </w:rPr>
            </w:pPr>
            <w:hyperlink r:id="rId106"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AA5C6A" w:rsidP="00EA18C8">
            <w:pPr>
              <w:rPr>
                <w:u w:val="single"/>
              </w:rPr>
            </w:pPr>
            <w:hyperlink r:id="rId107"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4E5EBDCE" w:rsidR="00EA18C8" w:rsidRPr="006468C5" w:rsidRDefault="00EA18C8" w:rsidP="00EA18C8">
            <w:r w:rsidRPr="006468C5">
              <w:t>ML-Block</w:t>
            </w:r>
            <w:r w:rsidR="00B510C2">
              <w:t xml:space="preserve"> </w:t>
            </w:r>
            <w:r w:rsidRPr="006468C5">
              <w:t>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AA5C6A" w:rsidP="00EA18C8">
            <w:pPr>
              <w:rPr>
                <w:u w:val="single"/>
              </w:rPr>
            </w:pPr>
            <w:hyperlink r:id="rId108"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7A5C5F" w:rsidRDefault="00AA5C6A" w:rsidP="00EA18C8">
            <w:pPr>
              <w:rPr>
                <w:color w:val="00B050"/>
                <w:u w:val="single"/>
              </w:rPr>
            </w:pPr>
            <w:hyperlink r:id="rId109" w:history="1">
              <w:r w:rsidR="00EA18C8" w:rsidRPr="007A5C5F">
                <w:rPr>
                  <w:rStyle w:val="Hyperlink"/>
                  <w:color w:val="00B050"/>
                </w:rPr>
                <w:t>444r0</w:t>
              </w:r>
            </w:hyperlink>
          </w:p>
        </w:tc>
        <w:tc>
          <w:tcPr>
            <w:tcW w:w="3925" w:type="dxa"/>
            <w:noWrap/>
            <w:hideMark/>
          </w:tcPr>
          <w:p w14:paraId="482B247E" w14:textId="77777777" w:rsidR="00EA18C8" w:rsidRPr="007A5C5F" w:rsidRDefault="00EA18C8" w:rsidP="00EA18C8">
            <w:pPr>
              <w:rPr>
                <w:color w:val="00B050"/>
              </w:rPr>
            </w:pPr>
            <w:r w:rsidRPr="007A5C5F">
              <w:rPr>
                <w:color w:val="00B050"/>
              </w:rPr>
              <w:t>MLA: Non-STR STA EDCA rules after self-interference</w:t>
            </w:r>
          </w:p>
        </w:tc>
        <w:tc>
          <w:tcPr>
            <w:tcW w:w="1440" w:type="dxa"/>
            <w:noWrap/>
            <w:hideMark/>
          </w:tcPr>
          <w:p w14:paraId="3A23C74C" w14:textId="77777777" w:rsidR="00EA18C8" w:rsidRPr="007A5C5F" w:rsidRDefault="00EA18C8" w:rsidP="00EA18C8">
            <w:pPr>
              <w:rPr>
                <w:color w:val="00B050"/>
              </w:rPr>
            </w:pPr>
            <w:r w:rsidRPr="007A5C5F">
              <w:rPr>
                <w:color w:val="00B050"/>
              </w:rPr>
              <w:t>Duncan Ho</w:t>
            </w:r>
          </w:p>
        </w:tc>
        <w:tc>
          <w:tcPr>
            <w:tcW w:w="1080" w:type="dxa"/>
            <w:noWrap/>
            <w:hideMark/>
          </w:tcPr>
          <w:p w14:paraId="09A17A11" w14:textId="3956566F" w:rsidR="00EA18C8" w:rsidRPr="007A5C5F" w:rsidRDefault="007A5C5F" w:rsidP="00EA18C8">
            <w:pPr>
              <w:rPr>
                <w:color w:val="00B050"/>
              </w:rPr>
            </w:pPr>
            <w:r w:rsidRPr="007A5C5F">
              <w:rPr>
                <w:color w:val="00B050"/>
              </w:rPr>
              <w:t>Presented</w:t>
            </w:r>
          </w:p>
        </w:tc>
        <w:tc>
          <w:tcPr>
            <w:tcW w:w="2160" w:type="dxa"/>
            <w:noWrap/>
            <w:hideMark/>
          </w:tcPr>
          <w:p w14:paraId="12D48E48" w14:textId="77777777" w:rsidR="00EA18C8" w:rsidRPr="007A5C5F" w:rsidRDefault="00EA18C8" w:rsidP="00EA18C8">
            <w:pPr>
              <w:rPr>
                <w:color w:val="00B050"/>
              </w:rPr>
            </w:pPr>
            <w:r w:rsidRPr="007A5C5F">
              <w:rPr>
                <w:color w:val="00B050"/>
              </w:rPr>
              <w:t>ML-Constrained ops.</w:t>
            </w:r>
          </w:p>
        </w:tc>
        <w:tc>
          <w:tcPr>
            <w:tcW w:w="901" w:type="dxa"/>
            <w:noWrap/>
            <w:hideMark/>
          </w:tcPr>
          <w:p w14:paraId="7F632B28" w14:textId="77777777" w:rsidR="00EA18C8" w:rsidRPr="007A5C5F" w:rsidRDefault="00EA18C8" w:rsidP="00EA18C8">
            <w:pPr>
              <w:rPr>
                <w:color w:val="00B050"/>
              </w:rPr>
            </w:pPr>
            <w:r w:rsidRPr="007A5C5F">
              <w:rPr>
                <w:color w:val="00B050"/>
              </w:rPr>
              <w:t>MAC</w:t>
            </w:r>
          </w:p>
        </w:tc>
      </w:tr>
      <w:tr w:rsidR="00EA18C8" w:rsidRPr="006468C5" w14:paraId="772EA9D2" w14:textId="77777777" w:rsidTr="004025FF">
        <w:trPr>
          <w:trHeight w:val="315"/>
        </w:trPr>
        <w:tc>
          <w:tcPr>
            <w:tcW w:w="840" w:type="dxa"/>
            <w:noWrap/>
            <w:hideMark/>
          </w:tcPr>
          <w:p w14:paraId="125972BE" w14:textId="77777777" w:rsidR="00EA18C8" w:rsidRPr="006468C5" w:rsidRDefault="00EA18C8" w:rsidP="00EA18C8">
            <w:pPr>
              <w:rPr>
                <w:color w:val="FF0000"/>
              </w:rPr>
            </w:pPr>
            <w:r w:rsidRPr="006468C5">
              <w:rPr>
                <w:color w:val="FF0000"/>
              </w:rPr>
              <w:t>448r0</w:t>
            </w:r>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23A4626D" w:rsidR="00EA18C8" w:rsidRPr="006468C5" w:rsidRDefault="00EA18C8" w:rsidP="00EA18C8">
            <w:r w:rsidRPr="006468C5">
              <w:t>ML-Block</w:t>
            </w:r>
            <w:r w:rsidR="00B510C2">
              <w:t xml:space="preserve"> </w:t>
            </w:r>
            <w:r w:rsidRPr="006468C5">
              <w:t>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524A4C" w:rsidRDefault="00AA5C6A" w:rsidP="00EA18C8">
            <w:pPr>
              <w:rPr>
                <w:color w:val="00B050"/>
                <w:u w:val="single"/>
              </w:rPr>
            </w:pPr>
            <w:hyperlink r:id="rId110" w:history="1">
              <w:r w:rsidR="00EA18C8" w:rsidRPr="00524A4C">
                <w:rPr>
                  <w:rStyle w:val="Hyperlink"/>
                  <w:color w:val="00B050"/>
                </w:rPr>
                <w:t>455r0</w:t>
              </w:r>
            </w:hyperlink>
          </w:p>
        </w:tc>
        <w:tc>
          <w:tcPr>
            <w:tcW w:w="3925" w:type="dxa"/>
            <w:noWrap/>
            <w:hideMark/>
          </w:tcPr>
          <w:p w14:paraId="33144A36" w14:textId="77777777" w:rsidR="00EA18C8" w:rsidRPr="00524A4C" w:rsidRDefault="00EA18C8" w:rsidP="00EA18C8">
            <w:pPr>
              <w:rPr>
                <w:color w:val="00B050"/>
              </w:rPr>
            </w:pPr>
            <w:r w:rsidRPr="00524A4C">
              <w:rPr>
                <w:color w:val="00B050"/>
              </w:rPr>
              <w:t>Async multi-link operation for non-STR STA</w:t>
            </w:r>
          </w:p>
        </w:tc>
        <w:tc>
          <w:tcPr>
            <w:tcW w:w="1440" w:type="dxa"/>
            <w:noWrap/>
            <w:hideMark/>
          </w:tcPr>
          <w:p w14:paraId="2C6FCD63" w14:textId="77777777" w:rsidR="00EA18C8" w:rsidRPr="00524A4C" w:rsidRDefault="00EA18C8" w:rsidP="00EA18C8">
            <w:pPr>
              <w:rPr>
                <w:color w:val="00B050"/>
              </w:rPr>
            </w:pPr>
            <w:r w:rsidRPr="00524A4C">
              <w:rPr>
                <w:color w:val="00B050"/>
              </w:rPr>
              <w:t>Dmitry Akhmetov</w:t>
            </w:r>
          </w:p>
        </w:tc>
        <w:tc>
          <w:tcPr>
            <w:tcW w:w="1080" w:type="dxa"/>
            <w:noWrap/>
            <w:hideMark/>
          </w:tcPr>
          <w:p w14:paraId="58272BA6" w14:textId="564010F8" w:rsidR="00EA18C8" w:rsidRPr="00524A4C" w:rsidRDefault="00524A4C" w:rsidP="00EA18C8">
            <w:pPr>
              <w:rPr>
                <w:color w:val="00B050"/>
              </w:rPr>
            </w:pPr>
            <w:r>
              <w:rPr>
                <w:color w:val="00B050"/>
              </w:rPr>
              <w:t>Presented</w:t>
            </w:r>
          </w:p>
        </w:tc>
        <w:tc>
          <w:tcPr>
            <w:tcW w:w="2160" w:type="dxa"/>
            <w:noWrap/>
            <w:hideMark/>
          </w:tcPr>
          <w:p w14:paraId="71C27397" w14:textId="77777777" w:rsidR="00EA18C8" w:rsidRPr="00524A4C" w:rsidRDefault="00EA18C8" w:rsidP="00EA18C8">
            <w:pPr>
              <w:rPr>
                <w:color w:val="00B050"/>
              </w:rPr>
            </w:pPr>
            <w:r w:rsidRPr="00524A4C">
              <w:rPr>
                <w:color w:val="00B050"/>
              </w:rPr>
              <w:t>ML-Constrained ops.</w:t>
            </w:r>
          </w:p>
        </w:tc>
        <w:tc>
          <w:tcPr>
            <w:tcW w:w="901" w:type="dxa"/>
            <w:noWrap/>
            <w:hideMark/>
          </w:tcPr>
          <w:p w14:paraId="4BD96476" w14:textId="77777777" w:rsidR="00EA18C8" w:rsidRPr="00524A4C" w:rsidRDefault="00EA18C8" w:rsidP="00EA18C8">
            <w:pPr>
              <w:rPr>
                <w:color w:val="00B050"/>
              </w:rPr>
            </w:pPr>
            <w:r w:rsidRPr="00524A4C">
              <w:rPr>
                <w:color w:val="00B050"/>
              </w:rPr>
              <w:t>MAC</w:t>
            </w:r>
          </w:p>
        </w:tc>
      </w:tr>
      <w:tr w:rsidR="00EA18C8" w:rsidRPr="006468C5" w14:paraId="5D9008B1" w14:textId="77777777" w:rsidTr="004025FF">
        <w:trPr>
          <w:trHeight w:val="315"/>
        </w:trPr>
        <w:tc>
          <w:tcPr>
            <w:tcW w:w="840" w:type="dxa"/>
            <w:noWrap/>
          </w:tcPr>
          <w:p w14:paraId="60CC4332" w14:textId="65A9E56A" w:rsidR="00EA18C8" w:rsidRPr="00935C5D" w:rsidRDefault="00AA5C6A" w:rsidP="00EA18C8">
            <w:pPr>
              <w:rPr>
                <w:rFonts w:ascii="Verdana" w:hAnsi="Verdana"/>
                <w:color w:val="000000"/>
                <w:sz w:val="20"/>
              </w:rPr>
            </w:pPr>
            <w:hyperlink r:id="rId111"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7460BA39" w:rsidR="00EA18C8" w:rsidRPr="006468C5" w:rsidRDefault="00EA18C8" w:rsidP="00EA18C8">
            <w:r w:rsidRPr="006468C5">
              <w:t>ML-Block</w:t>
            </w:r>
            <w:r w:rsidR="00B510C2">
              <w:t xml:space="preserve"> </w:t>
            </w:r>
            <w:r w:rsidRPr="006468C5">
              <w:t>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AA5C6A" w:rsidP="00EA18C8">
            <w:pPr>
              <w:rPr>
                <w:color w:val="FF0000"/>
              </w:rPr>
            </w:pPr>
            <w:hyperlink r:id="rId112"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3DD5199D" w:rsidR="00EA18C8" w:rsidRPr="006468C5" w:rsidRDefault="00EA18C8" w:rsidP="00EA18C8">
            <w:r w:rsidRPr="006468C5">
              <w:t>MAC-Block</w:t>
            </w:r>
            <w:r w:rsidR="00B510C2">
              <w:t xml:space="preserve"> </w:t>
            </w:r>
            <w:r w:rsidRPr="006468C5">
              <w:t>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AA5C6A" w:rsidP="00EA18C8">
            <w:pPr>
              <w:rPr>
                <w:u w:val="single"/>
              </w:rPr>
            </w:pPr>
            <w:hyperlink r:id="rId113"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660ADA4F" w:rsidR="00EA18C8" w:rsidRPr="006468C5" w:rsidRDefault="00C742D1" w:rsidP="00EA18C8">
            <w:r>
              <w:t>MAC-</w:t>
            </w:r>
            <w:r w:rsidR="00175035">
              <w:t>General</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AA5C6A" w:rsidP="00EA18C8">
            <w:pPr>
              <w:rPr>
                <w:color w:val="FF0000"/>
              </w:rPr>
            </w:pPr>
            <w:hyperlink r:id="rId114"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2684E01D" w:rsidR="00EA18C8" w:rsidRPr="006468C5" w:rsidRDefault="00C742D1" w:rsidP="00EA18C8">
            <w:r>
              <w:t>MAC-</w:t>
            </w:r>
            <w:r w:rsidR="00EA18C8"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AA5C6A" w:rsidP="00EA18C8">
            <w:pPr>
              <w:rPr>
                <w:color w:val="FF0000"/>
              </w:rPr>
            </w:pPr>
            <w:hyperlink r:id="rId115"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AA5C6A" w:rsidP="00EA18C8">
            <w:pPr>
              <w:rPr>
                <w:u w:val="single"/>
              </w:rPr>
            </w:pPr>
            <w:hyperlink r:id="rId116"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AA5C6A" w:rsidP="00EA18C8">
            <w:pPr>
              <w:rPr>
                <w:u w:val="single"/>
              </w:rPr>
            </w:pPr>
            <w:hyperlink r:id="rId117"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405A7DC3" w:rsidR="00EA18C8" w:rsidRPr="006468C5" w:rsidRDefault="00D36A11" w:rsidP="00EA18C8">
            <w:r>
              <w:t>MAC-</w:t>
            </w:r>
            <w:r w:rsidR="00EA18C8" w:rsidRPr="006468C5">
              <w:t>Low Lat</w:t>
            </w:r>
            <w:r>
              <w:t>ency</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524A4C" w:rsidRDefault="00AA5C6A" w:rsidP="00EA18C8">
            <w:pPr>
              <w:rPr>
                <w:color w:val="00B050"/>
                <w:u w:val="single"/>
              </w:rPr>
            </w:pPr>
            <w:hyperlink r:id="rId118" w:history="1">
              <w:r w:rsidR="00EA18C8" w:rsidRPr="00524A4C">
                <w:rPr>
                  <w:rStyle w:val="Hyperlink"/>
                  <w:color w:val="00B050"/>
                </w:rPr>
                <w:t>487r0</w:t>
              </w:r>
            </w:hyperlink>
          </w:p>
        </w:tc>
        <w:tc>
          <w:tcPr>
            <w:tcW w:w="3925" w:type="dxa"/>
            <w:noWrap/>
            <w:hideMark/>
          </w:tcPr>
          <w:p w14:paraId="465F80CB" w14:textId="77777777" w:rsidR="00EA18C8" w:rsidRPr="00524A4C" w:rsidRDefault="00EA18C8" w:rsidP="00EA18C8">
            <w:pPr>
              <w:rPr>
                <w:color w:val="00B050"/>
              </w:rPr>
            </w:pPr>
            <w:r w:rsidRPr="00524A4C">
              <w:rPr>
                <w:color w:val="00B050"/>
              </w:rPr>
              <w:t>Multiple link operation follow up</w:t>
            </w:r>
          </w:p>
        </w:tc>
        <w:tc>
          <w:tcPr>
            <w:tcW w:w="1440" w:type="dxa"/>
            <w:noWrap/>
            <w:hideMark/>
          </w:tcPr>
          <w:p w14:paraId="58DCBA58" w14:textId="77777777" w:rsidR="00EA18C8" w:rsidRPr="00524A4C" w:rsidRDefault="00EA18C8" w:rsidP="00EA18C8">
            <w:pPr>
              <w:rPr>
                <w:color w:val="00B050"/>
              </w:rPr>
            </w:pPr>
            <w:r w:rsidRPr="00524A4C">
              <w:rPr>
                <w:color w:val="00B050"/>
              </w:rPr>
              <w:t>Liwen Chu</w:t>
            </w:r>
          </w:p>
        </w:tc>
        <w:tc>
          <w:tcPr>
            <w:tcW w:w="1080" w:type="dxa"/>
            <w:noWrap/>
            <w:hideMark/>
          </w:tcPr>
          <w:p w14:paraId="26E5B091" w14:textId="01C507AB" w:rsidR="00EA18C8" w:rsidRPr="00524A4C" w:rsidRDefault="00524A4C" w:rsidP="00EA18C8">
            <w:pPr>
              <w:rPr>
                <w:color w:val="00B050"/>
              </w:rPr>
            </w:pPr>
            <w:r>
              <w:rPr>
                <w:color w:val="00B050"/>
              </w:rPr>
              <w:t>Presented</w:t>
            </w:r>
          </w:p>
        </w:tc>
        <w:tc>
          <w:tcPr>
            <w:tcW w:w="2160" w:type="dxa"/>
            <w:noWrap/>
            <w:hideMark/>
          </w:tcPr>
          <w:p w14:paraId="54B3620C" w14:textId="6CC59222" w:rsidR="00EA18C8" w:rsidRPr="00524A4C" w:rsidRDefault="00EA18C8" w:rsidP="00EA18C8">
            <w:pPr>
              <w:rPr>
                <w:color w:val="00B050"/>
              </w:rPr>
            </w:pPr>
            <w:r w:rsidRPr="00524A4C">
              <w:rPr>
                <w:color w:val="00B050"/>
              </w:rPr>
              <w:t>ML-Constrained ops.</w:t>
            </w:r>
          </w:p>
        </w:tc>
        <w:tc>
          <w:tcPr>
            <w:tcW w:w="901" w:type="dxa"/>
            <w:noWrap/>
            <w:hideMark/>
          </w:tcPr>
          <w:p w14:paraId="00C5491E" w14:textId="77777777" w:rsidR="00EA18C8" w:rsidRPr="00524A4C" w:rsidRDefault="00EA18C8" w:rsidP="00EA18C8">
            <w:pPr>
              <w:rPr>
                <w:color w:val="00B050"/>
              </w:rPr>
            </w:pPr>
            <w:r w:rsidRPr="00524A4C">
              <w:rPr>
                <w:color w:val="00B050"/>
              </w:rPr>
              <w:t>MAC</w:t>
            </w:r>
          </w:p>
        </w:tc>
      </w:tr>
      <w:tr w:rsidR="00EA18C8" w:rsidRPr="006468C5" w14:paraId="16CE8844" w14:textId="77777777" w:rsidTr="004025FF">
        <w:trPr>
          <w:trHeight w:val="315"/>
        </w:trPr>
        <w:tc>
          <w:tcPr>
            <w:tcW w:w="840" w:type="dxa"/>
            <w:noWrap/>
            <w:hideMark/>
          </w:tcPr>
          <w:p w14:paraId="38E1D4E8" w14:textId="4AAD1967" w:rsidR="00EA18C8" w:rsidRPr="006468C5" w:rsidRDefault="00AA5C6A" w:rsidP="00EA18C8">
            <w:hyperlink r:id="rId119" w:history="1">
              <w:r w:rsidR="00EA18C8" w:rsidRPr="0086679B">
                <w:rPr>
                  <w:rStyle w:val="Hyperlink"/>
                </w:rPr>
                <w:t>488r0</w:t>
              </w:r>
            </w:hyperlink>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524A4C" w:rsidRDefault="00AA5C6A" w:rsidP="00EA18C8">
            <w:pPr>
              <w:rPr>
                <w:color w:val="00B050"/>
              </w:rPr>
            </w:pPr>
            <w:hyperlink r:id="rId120" w:history="1">
              <w:r w:rsidR="00EA18C8" w:rsidRPr="00524A4C">
                <w:rPr>
                  <w:rStyle w:val="Hyperlink"/>
                  <w:color w:val="00B050"/>
                </w:rPr>
                <w:t>490r0</w:t>
              </w:r>
            </w:hyperlink>
          </w:p>
        </w:tc>
        <w:tc>
          <w:tcPr>
            <w:tcW w:w="3925" w:type="dxa"/>
            <w:noWrap/>
          </w:tcPr>
          <w:p w14:paraId="5EB0E2D0" w14:textId="7FE0C0DE" w:rsidR="00EA18C8" w:rsidRPr="00524A4C" w:rsidRDefault="00EA18C8" w:rsidP="00EA18C8">
            <w:pPr>
              <w:rPr>
                <w:color w:val="00B050"/>
              </w:rPr>
            </w:pPr>
            <w:proofErr w:type="spellStart"/>
            <w:r w:rsidRPr="00524A4C">
              <w:rPr>
                <w:color w:val="00B050"/>
              </w:rPr>
              <w:t>Impact_of_channel_blindness_ML_txrx</w:t>
            </w:r>
            <w:proofErr w:type="spellEnd"/>
          </w:p>
        </w:tc>
        <w:tc>
          <w:tcPr>
            <w:tcW w:w="1440" w:type="dxa"/>
            <w:noWrap/>
          </w:tcPr>
          <w:p w14:paraId="42FA308F" w14:textId="3BE6A505" w:rsidR="00EA18C8" w:rsidRPr="00524A4C" w:rsidRDefault="00EA18C8" w:rsidP="00EA18C8">
            <w:pPr>
              <w:rPr>
                <w:color w:val="00B050"/>
              </w:rPr>
            </w:pPr>
            <w:r w:rsidRPr="00524A4C">
              <w:rPr>
                <w:color w:val="00B050"/>
              </w:rPr>
              <w:t>Dibakar Das</w:t>
            </w:r>
          </w:p>
        </w:tc>
        <w:tc>
          <w:tcPr>
            <w:tcW w:w="1080" w:type="dxa"/>
            <w:noWrap/>
          </w:tcPr>
          <w:p w14:paraId="1325C67A" w14:textId="49BCC111" w:rsidR="00EA18C8" w:rsidRPr="00524A4C" w:rsidRDefault="00524A4C" w:rsidP="00EA18C8">
            <w:pPr>
              <w:rPr>
                <w:color w:val="00B050"/>
              </w:rPr>
            </w:pPr>
            <w:r>
              <w:rPr>
                <w:color w:val="00B050"/>
              </w:rPr>
              <w:t>Presented</w:t>
            </w:r>
          </w:p>
        </w:tc>
        <w:tc>
          <w:tcPr>
            <w:tcW w:w="2160" w:type="dxa"/>
            <w:noWrap/>
          </w:tcPr>
          <w:p w14:paraId="2B3BF8B5" w14:textId="51BEDA2D" w:rsidR="00EA18C8" w:rsidRPr="00524A4C" w:rsidRDefault="00EA18C8" w:rsidP="00EA18C8">
            <w:pPr>
              <w:rPr>
                <w:color w:val="00B050"/>
              </w:rPr>
            </w:pPr>
            <w:r w:rsidRPr="00524A4C">
              <w:rPr>
                <w:color w:val="00B050"/>
              </w:rPr>
              <w:t>ML-Constrained ops.</w:t>
            </w:r>
          </w:p>
        </w:tc>
        <w:tc>
          <w:tcPr>
            <w:tcW w:w="901" w:type="dxa"/>
            <w:noWrap/>
          </w:tcPr>
          <w:p w14:paraId="36C10F0C" w14:textId="04385630" w:rsidR="00EA18C8" w:rsidRPr="00524A4C" w:rsidRDefault="00EA18C8" w:rsidP="00EA18C8">
            <w:pPr>
              <w:rPr>
                <w:color w:val="00B050"/>
              </w:rPr>
            </w:pPr>
            <w:r w:rsidRPr="00524A4C">
              <w:rPr>
                <w:color w:val="00B050"/>
              </w:rPr>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AA5C6A" w:rsidP="00EA18C8">
            <w:hyperlink r:id="rId121"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AA5C6A" w:rsidP="00EA18C8">
            <w:hyperlink r:id="rId122"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AA5C6A" w:rsidP="00EA18C8">
            <w:hyperlink r:id="rId123"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AA5C6A" w:rsidP="00CE2C91">
            <w:hyperlink r:id="rId124"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AA5C6A" w:rsidP="00CE2C91">
            <w:pPr>
              <w:rPr>
                <w:color w:val="FF0000"/>
              </w:rPr>
            </w:pPr>
            <w:hyperlink r:id="rId125"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195348" w:rsidRPr="006468C5" w14:paraId="4411F250" w14:textId="77777777" w:rsidTr="004025FF">
        <w:trPr>
          <w:trHeight w:val="315"/>
        </w:trPr>
        <w:tc>
          <w:tcPr>
            <w:tcW w:w="840" w:type="dxa"/>
            <w:noWrap/>
          </w:tcPr>
          <w:p w14:paraId="1E8C6630" w14:textId="034338C0" w:rsidR="00195348" w:rsidRDefault="00AA5C6A" w:rsidP="00195348">
            <w:pPr>
              <w:rPr>
                <w:color w:val="FF0000"/>
              </w:rPr>
            </w:pPr>
            <w:hyperlink r:id="rId126" w:history="1">
              <w:r w:rsidR="00195348" w:rsidRPr="00C41DED">
                <w:rPr>
                  <w:rStyle w:val="Hyperlink"/>
                </w:rPr>
                <w:t>591r0</w:t>
              </w:r>
            </w:hyperlink>
          </w:p>
        </w:tc>
        <w:tc>
          <w:tcPr>
            <w:tcW w:w="3925" w:type="dxa"/>
            <w:noWrap/>
          </w:tcPr>
          <w:p w14:paraId="0B38F996" w14:textId="0F34E93C" w:rsidR="00195348" w:rsidRPr="007B2F4A" w:rsidRDefault="00195348" w:rsidP="00195348">
            <w:r w:rsidRPr="00195348">
              <w:t>Channel</w:t>
            </w:r>
            <w:r>
              <w:t xml:space="preserve"> </w:t>
            </w:r>
            <w:r w:rsidRPr="00195348">
              <w:t>width</w:t>
            </w:r>
            <w:r>
              <w:t xml:space="preserve"> </w:t>
            </w:r>
            <w:r w:rsidRPr="00195348">
              <w:t>selection</w:t>
            </w:r>
            <w:r>
              <w:t xml:space="preserve"> </w:t>
            </w:r>
            <w:r w:rsidRPr="00195348">
              <w:t>for</w:t>
            </w:r>
            <w:r>
              <w:t xml:space="preserve"> </w:t>
            </w:r>
            <w:r w:rsidRPr="00195348">
              <w:t>various</w:t>
            </w:r>
            <w:r>
              <w:t xml:space="preserve"> </w:t>
            </w:r>
            <w:r w:rsidRPr="00195348">
              <w:t>frame</w:t>
            </w:r>
            <w:r>
              <w:t xml:space="preserve"> </w:t>
            </w:r>
            <w:r w:rsidRPr="00195348">
              <w:t>types</w:t>
            </w:r>
            <w:r>
              <w:t xml:space="preserve"> </w:t>
            </w:r>
            <w:r w:rsidRPr="00195348">
              <w:t>with</w:t>
            </w:r>
            <w:r>
              <w:t xml:space="preserve"> </w:t>
            </w:r>
            <w:r w:rsidRPr="00195348">
              <w:t>preamble</w:t>
            </w:r>
            <w:r>
              <w:t xml:space="preserve"> </w:t>
            </w:r>
            <w:r w:rsidRPr="00195348">
              <w:t>puncture</w:t>
            </w:r>
            <w:r>
              <w:t xml:space="preserve"> </w:t>
            </w:r>
            <w:r w:rsidRPr="00195348">
              <w:t>and</w:t>
            </w:r>
            <w:r>
              <w:t xml:space="preserve"> </w:t>
            </w:r>
            <w:r w:rsidRPr="00195348">
              <w:t>puncture</w:t>
            </w:r>
            <w:r>
              <w:t xml:space="preserve"> </w:t>
            </w:r>
            <w:r w:rsidRPr="00195348">
              <w:t>location</w:t>
            </w:r>
            <w:r>
              <w:t xml:space="preserve"> </w:t>
            </w:r>
            <w:r w:rsidRPr="00195348">
              <w:t>indication</w:t>
            </w:r>
          </w:p>
        </w:tc>
        <w:tc>
          <w:tcPr>
            <w:tcW w:w="1440" w:type="dxa"/>
            <w:noWrap/>
          </w:tcPr>
          <w:p w14:paraId="23CBA12C" w14:textId="6ECBFF2D" w:rsidR="00195348" w:rsidRDefault="00195348" w:rsidP="00195348">
            <w:r w:rsidRPr="00195348">
              <w:t>Lochan Verma</w:t>
            </w:r>
          </w:p>
        </w:tc>
        <w:tc>
          <w:tcPr>
            <w:tcW w:w="1080" w:type="dxa"/>
            <w:noWrap/>
          </w:tcPr>
          <w:p w14:paraId="55F2D8DE" w14:textId="676B9DDF" w:rsidR="00195348" w:rsidRPr="006468C5" w:rsidRDefault="00195348" w:rsidP="00195348">
            <w:r w:rsidRPr="006468C5">
              <w:t>Pending</w:t>
            </w:r>
          </w:p>
        </w:tc>
        <w:tc>
          <w:tcPr>
            <w:tcW w:w="2160" w:type="dxa"/>
            <w:noWrap/>
          </w:tcPr>
          <w:p w14:paraId="6076AC37" w14:textId="26946634" w:rsidR="00195348" w:rsidRDefault="00195348" w:rsidP="00195348">
            <w:r>
              <w:t>MAC-General</w:t>
            </w:r>
          </w:p>
        </w:tc>
        <w:tc>
          <w:tcPr>
            <w:tcW w:w="901" w:type="dxa"/>
            <w:noWrap/>
          </w:tcPr>
          <w:p w14:paraId="43B9A594" w14:textId="2621ABD7" w:rsidR="00195348" w:rsidRDefault="00195348" w:rsidP="00195348">
            <w:r>
              <w:t>MAC</w:t>
            </w:r>
          </w:p>
        </w:tc>
      </w:tr>
      <w:tr w:rsidR="00750284" w:rsidRPr="006468C5" w14:paraId="06ED5F4D" w14:textId="77777777" w:rsidTr="004025FF">
        <w:trPr>
          <w:trHeight w:val="315"/>
        </w:trPr>
        <w:tc>
          <w:tcPr>
            <w:tcW w:w="840" w:type="dxa"/>
            <w:noWrap/>
          </w:tcPr>
          <w:p w14:paraId="3997652B" w14:textId="17604504" w:rsidR="00750284" w:rsidRDefault="00750284" w:rsidP="00750284">
            <w:r w:rsidRPr="00432A16">
              <w:rPr>
                <w:color w:val="FF0000"/>
              </w:rPr>
              <w:t>527r0</w:t>
            </w:r>
          </w:p>
        </w:tc>
        <w:tc>
          <w:tcPr>
            <w:tcW w:w="3925" w:type="dxa"/>
            <w:noWrap/>
          </w:tcPr>
          <w:p w14:paraId="0010E3BD" w14:textId="75C704CA" w:rsidR="00750284" w:rsidRPr="00195348" w:rsidRDefault="00750284" w:rsidP="00750284">
            <w:r w:rsidRPr="00750284">
              <w:t xml:space="preserve">Multi-link Constraint </w:t>
            </w:r>
            <w:proofErr w:type="spellStart"/>
            <w:r w:rsidRPr="00750284">
              <w:t>Signaling</w:t>
            </w:r>
            <w:proofErr w:type="spellEnd"/>
          </w:p>
        </w:tc>
        <w:tc>
          <w:tcPr>
            <w:tcW w:w="1440" w:type="dxa"/>
            <w:noWrap/>
          </w:tcPr>
          <w:p w14:paraId="22FD7738" w14:textId="52846698" w:rsidR="00750284" w:rsidRPr="00195348" w:rsidRDefault="00750284" w:rsidP="00750284">
            <w:r w:rsidRPr="00750284">
              <w:t>Yongho Seok</w:t>
            </w:r>
          </w:p>
        </w:tc>
        <w:tc>
          <w:tcPr>
            <w:tcW w:w="1080" w:type="dxa"/>
            <w:noWrap/>
          </w:tcPr>
          <w:p w14:paraId="70D3639A" w14:textId="25011052" w:rsidR="00750284" w:rsidRPr="006468C5" w:rsidRDefault="00750284" w:rsidP="00750284">
            <w:r w:rsidRPr="006468C5">
              <w:t>Pending</w:t>
            </w:r>
          </w:p>
        </w:tc>
        <w:tc>
          <w:tcPr>
            <w:tcW w:w="2160" w:type="dxa"/>
            <w:noWrap/>
          </w:tcPr>
          <w:p w14:paraId="78A104A0" w14:textId="34DBE9E3" w:rsidR="00750284" w:rsidRDefault="00750284" w:rsidP="00750284">
            <w:r w:rsidRPr="006468C5">
              <w:t>ML-Constrained ops.</w:t>
            </w:r>
          </w:p>
        </w:tc>
        <w:tc>
          <w:tcPr>
            <w:tcW w:w="901" w:type="dxa"/>
            <w:noWrap/>
          </w:tcPr>
          <w:p w14:paraId="543B6DBA" w14:textId="73A889F8" w:rsidR="00750284" w:rsidRDefault="00750284" w:rsidP="00750284">
            <w:r>
              <w:t>MAC</w:t>
            </w:r>
          </w:p>
        </w:tc>
      </w:tr>
      <w:tr w:rsidR="00750284" w:rsidRPr="006468C5" w14:paraId="597F44B6" w14:textId="77777777" w:rsidTr="004025FF">
        <w:trPr>
          <w:trHeight w:val="315"/>
        </w:trPr>
        <w:tc>
          <w:tcPr>
            <w:tcW w:w="840" w:type="dxa"/>
            <w:noWrap/>
          </w:tcPr>
          <w:p w14:paraId="37A44B76" w14:textId="5294B0F5" w:rsidR="00750284" w:rsidRPr="00964C44" w:rsidRDefault="00750284" w:rsidP="00750284">
            <w:r w:rsidRPr="00432A16">
              <w:rPr>
                <w:color w:val="FF0000"/>
              </w:rPr>
              <w:t>577r0</w:t>
            </w:r>
          </w:p>
        </w:tc>
        <w:tc>
          <w:tcPr>
            <w:tcW w:w="3925" w:type="dxa"/>
            <w:noWrap/>
          </w:tcPr>
          <w:p w14:paraId="34EFC84E" w14:textId="3BB1D97B" w:rsidR="00750284" w:rsidRPr="00195348" w:rsidRDefault="00750284" w:rsidP="00750284">
            <w:r w:rsidRPr="00750284">
              <w:t>RTS and CTS Procedure in Synchronous Multi-link Operation</w:t>
            </w:r>
          </w:p>
        </w:tc>
        <w:tc>
          <w:tcPr>
            <w:tcW w:w="1440" w:type="dxa"/>
            <w:noWrap/>
          </w:tcPr>
          <w:p w14:paraId="6DE43B63" w14:textId="0F342E12" w:rsidR="00750284" w:rsidRPr="00195348" w:rsidRDefault="00750284" w:rsidP="00750284">
            <w:r w:rsidRPr="00750284">
              <w:t>Yongho Seok</w:t>
            </w:r>
          </w:p>
        </w:tc>
        <w:tc>
          <w:tcPr>
            <w:tcW w:w="1080" w:type="dxa"/>
            <w:noWrap/>
          </w:tcPr>
          <w:p w14:paraId="67C74A1C" w14:textId="773E8E40" w:rsidR="00750284" w:rsidRPr="006468C5" w:rsidRDefault="00750284" w:rsidP="00750284">
            <w:r w:rsidRPr="006468C5">
              <w:t>Pending</w:t>
            </w:r>
          </w:p>
        </w:tc>
        <w:tc>
          <w:tcPr>
            <w:tcW w:w="2160" w:type="dxa"/>
            <w:noWrap/>
          </w:tcPr>
          <w:p w14:paraId="63730BD5" w14:textId="35E42A15" w:rsidR="00750284" w:rsidRDefault="00750284" w:rsidP="00750284">
            <w:r w:rsidRPr="006468C5">
              <w:t>ML-Constrained ops.</w:t>
            </w:r>
          </w:p>
        </w:tc>
        <w:tc>
          <w:tcPr>
            <w:tcW w:w="901" w:type="dxa"/>
            <w:noWrap/>
          </w:tcPr>
          <w:p w14:paraId="4F99C74A" w14:textId="0D2F32C9" w:rsidR="00750284" w:rsidRDefault="00750284" w:rsidP="00750284">
            <w:r>
              <w:t>MAC</w:t>
            </w:r>
          </w:p>
        </w:tc>
      </w:tr>
      <w:tr w:rsidR="0084562A" w:rsidRPr="006468C5" w14:paraId="0783562C" w14:textId="77777777" w:rsidTr="004025FF">
        <w:trPr>
          <w:trHeight w:val="315"/>
        </w:trPr>
        <w:tc>
          <w:tcPr>
            <w:tcW w:w="840" w:type="dxa"/>
            <w:noWrap/>
          </w:tcPr>
          <w:p w14:paraId="11E09DC2" w14:textId="2C1EE8CD" w:rsidR="0084562A" w:rsidRPr="00432A16" w:rsidRDefault="00AA5C6A" w:rsidP="0084562A">
            <w:pPr>
              <w:rPr>
                <w:color w:val="FF0000"/>
              </w:rPr>
            </w:pPr>
            <w:hyperlink r:id="rId127" w:history="1">
              <w:r w:rsidR="0084562A" w:rsidRPr="001002EF">
                <w:rPr>
                  <w:rStyle w:val="Hyperlink"/>
                </w:rPr>
                <w:t>616r0</w:t>
              </w:r>
            </w:hyperlink>
          </w:p>
        </w:tc>
        <w:tc>
          <w:tcPr>
            <w:tcW w:w="3925" w:type="dxa"/>
            <w:noWrap/>
          </w:tcPr>
          <w:p w14:paraId="7110C549" w14:textId="7F2FDC7A" w:rsidR="0084562A" w:rsidRPr="00750284" w:rsidRDefault="0084562A" w:rsidP="0084562A">
            <w:r>
              <w:t>B</w:t>
            </w:r>
            <w:r w:rsidRPr="00F810AC">
              <w:t>andwidth indication of 320MHz for non-HT and non-HT duplicate frames</w:t>
            </w:r>
          </w:p>
        </w:tc>
        <w:tc>
          <w:tcPr>
            <w:tcW w:w="1440" w:type="dxa"/>
            <w:noWrap/>
          </w:tcPr>
          <w:p w14:paraId="2B6D68FF" w14:textId="0559578B" w:rsidR="0084562A" w:rsidRPr="00750284" w:rsidRDefault="0084562A" w:rsidP="0084562A">
            <w:r w:rsidRPr="0084562A">
              <w:t>Yunbo Li</w:t>
            </w:r>
          </w:p>
        </w:tc>
        <w:tc>
          <w:tcPr>
            <w:tcW w:w="1080" w:type="dxa"/>
            <w:noWrap/>
          </w:tcPr>
          <w:p w14:paraId="1F61D2A2" w14:textId="7BD5A41C" w:rsidR="0084562A" w:rsidRPr="006468C5" w:rsidRDefault="0084562A" w:rsidP="0084562A">
            <w:r w:rsidRPr="006468C5">
              <w:t>Pending</w:t>
            </w:r>
          </w:p>
        </w:tc>
        <w:tc>
          <w:tcPr>
            <w:tcW w:w="2160" w:type="dxa"/>
            <w:noWrap/>
          </w:tcPr>
          <w:p w14:paraId="06DA5C15" w14:textId="636155F6" w:rsidR="0084562A" w:rsidRPr="006468C5" w:rsidRDefault="0084562A" w:rsidP="0084562A">
            <w:r>
              <w:t>MAC-Protection</w:t>
            </w:r>
          </w:p>
        </w:tc>
        <w:tc>
          <w:tcPr>
            <w:tcW w:w="901" w:type="dxa"/>
            <w:noWrap/>
          </w:tcPr>
          <w:p w14:paraId="020B5332" w14:textId="4B4548E7" w:rsidR="0084562A" w:rsidRDefault="0084562A" w:rsidP="0084562A">
            <w:r>
              <w:t>MAC</w:t>
            </w:r>
          </w:p>
        </w:tc>
      </w:tr>
      <w:tr w:rsidR="00FE03E3" w:rsidRPr="006468C5" w14:paraId="01E5E617" w14:textId="77777777" w:rsidTr="004025FF">
        <w:trPr>
          <w:trHeight w:val="315"/>
        </w:trPr>
        <w:tc>
          <w:tcPr>
            <w:tcW w:w="840" w:type="dxa"/>
            <w:noWrap/>
          </w:tcPr>
          <w:p w14:paraId="634B5EBD" w14:textId="60D36871" w:rsidR="00FE03E3" w:rsidRDefault="00FE03E3" w:rsidP="00FE03E3">
            <w:pPr>
              <w:rPr>
                <w:color w:val="FF0000"/>
              </w:rPr>
            </w:pPr>
            <w:r>
              <w:rPr>
                <w:color w:val="FF0000"/>
              </w:rPr>
              <w:t>624r0</w:t>
            </w:r>
          </w:p>
        </w:tc>
        <w:tc>
          <w:tcPr>
            <w:tcW w:w="3925" w:type="dxa"/>
            <w:noWrap/>
          </w:tcPr>
          <w:p w14:paraId="5D7E6D52" w14:textId="5F728096" w:rsidR="00FE03E3" w:rsidRDefault="00FE03E3" w:rsidP="00FE03E3">
            <w:r w:rsidRPr="00FE03E3">
              <w:t>EHT-Operation-Element-for-320MHz</w:t>
            </w:r>
          </w:p>
        </w:tc>
        <w:tc>
          <w:tcPr>
            <w:tcW w:w="1440" w:type="dxa"/>
            <w:noWrap/>
          </w:tcPr>
          <w:p w14:paraId="5634DBDF" w14:textId="26ABA30C" w:rsidR="00FE03E3" w:rsidRPr="0084562A" w:rsidRDefault="00FE03E3" w:rsidP="00FE03E3">
            <w:r w:rsidRPr="00FE03E3">
              <w:t>Jason Yuchen Guo</w:t>
            </w:r>
          </w:p>
        </w:tc>
        <w:tc>
          <w:tcPr>
            <w:tcW w:w="1080" w:type="dxa"/>
            <w:noWrap/>
          </w:tcPr>
          <w:p w14:paraId="44E3E83B" w14:textId="7028A759" w:rsidR="00FE03E3" w:rsidRPr="006468C5" w:rsidRDefault="00FE03E3" w:rsidP="00FE03E3">
            <w:r w:rsidRPr="006468C5">
              <w:t>Pending</w:t>
            </w:r>
          </w:p>
        </w:tc>
        <w:tc>
          <w:tcPr>
            <w:tcW w:w="2160" w:type="dxa"/>
            <w:noWrap/>
          </w:tcPr>
          <w:p w14:paraId="765100B0" w14:textId="62A8E9DB" w:rsidR="00FE03E3" w:rsidRDefault="00FE03E3" w:rsidP="00FE03E3">
            <w:r>
              <w:t>MAC-General</w:t>
            </w:r>
          </w:p>
        </w:tc>
        <w:tc>
          <w:tcPr>
            <w:tcW w:w="901" w:type="dxa"/>
            <w:noWrap/>
          </w:tcPr>
          <w:p w14:paraId="1C94574D" w14:textId="05205F63" w:rsidR="00FE03E3" w:rsidRDefault="00FE03E3" w:rsidP="00FE03E3">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AA5C6A" w:rsidP="00CE2C91">
            <w:pPr>
              <w:rPr>
                <w:color w:val="00B050"/>
                <w:u w:val="single"/>
              </w:rPr>
            </w:pPr>
            <w:hyperlink r:id="rId128"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AA5C6A" w:rsidP="00CE2C91">
            <w:pPr>
              <w:rPr>
                <w:color w:val="00B050"/>
                <w:u w:val="single"/>
              </w:rPr>
            </w:pPr>
            <w:hyperlink r:id="rId129"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AA5C6A" w:rsidP="00CE2C91">
            <w:pPr>
              <w:rPr>
                <w:color w:val="00B050"/>
                <w:u w:val="single"/>
              </w:rPr>
            </w:pPr>
            <w:hyperlink r:id="rId130"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AA5C6A" w:rsidP="00CE2C91">
            <w:pPr>
              <w:rPr>
                <w:color w:val="00B050"/>
                <w:u w:val="single"/>
              </w:rPr>
            </w:pPr>
            <w:hyperlink r:id="rId131"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AA5C6A" w:rsidP="00CE2C91">
            <w:pPr>
              <w:rPr>
                <w:color w:val="00B050"/>
                <w:u w:val="single"/>
              </w:rPr>
            </w:pPr>
            <w:hyperlink r:id="rId132"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AA5C6A" w:rsidP="00CE2C91">
            <w:pPr>
              <w:rPr>
                <w:color w:val="00B050"/>
                <w:u w:val="single"/>
              </w:rPr>
            </w:pPr>
            <w:hyperlink r:id="rId133"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AA5C6A" w:rsidP="00CE2C91">
            <w:pPr>
              <w:rPr>
                <w:color w:val="00B050"/>
                <w:u w:val="single"/>
              </w:rPr>
            </w:pPr>
            <w:hyperlink r:id="rId134"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AA5C6A" w:rsidP="00CE2C91">
            <w:pPr>
              <w:rPr>
                <w:color w:val="00B050"/>
                <w:u w:val="single"/>
              </w:rPr>
            </w:pPr>
            <w:hyperlink r:id="rId135"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AA5C6A" w:rsidP="00CE2C91">
            <w:pPr>
              <w:rPr>
                <w:color w:val="00B050"/>
                <w:u w:val="single"/>
              </w:rPr>
            </w:pPr>
            <w:hyperlink r:id="rId136"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AA5C6A" w:rsidP="00CE2C91">
            <w:pPr>
              <w:rPr>
                <w:color w:val="00B050"/>
                <w:u w:val="single"/>
              </w:rPr>
            </w:pPr>
            <w:hyperlink r:id="rId137"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AA5C6A" w:rsidP="00CE2C91">
            <w:pPr>
              <w:rPr>
                <w:color w:val="00B050"/>
                <w:u w:val="single"/>
              </w:rPr>
            </w:pPr>
            <w:hyperlink r:id="rId138"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AA5C6A" w:rsidP="00CE2C91">
            <w:pPr>
              <w:rPr>
                <w:color w:val="00B050"/>
                <w:u w:val="single"/>
              </w:rPr>
            </w:pPr>
            <w:hyperlink r:id="rId139"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AA5C6A" w:rsidP="00CE2C91">
            <w:pPr>
              <w:rPr>
                <w:color w:val="00B050"/>
                <w:u w:val="single"/>
              </w:rPr>
            </w:pPr>
            <w:hyperlink r:id="rId140"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AA5C6A" w:rsidP="00CE2C91">
            <w:pPr>
              <w:rPr>
                <w:color w:val="00B050"/>
                <w:u w:val="single"/>
              </w:rPr>
            </w:pPr>
            <w:hyperlink r:id="rId141"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AA5C6A" w:rsidP="00CE2C91">
            <w:pPr>
              <w:rPr>
                <w:color w:val="00B050"/>
                <w:u w:val="single"/>
              </w:rPr>
            </w:pPr>
            <w:hyperlink r:id="rId142"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8C1FA1" w:rsidRDefault="00AA5C6A" w:rsidP="00CE2C91">
            <w:pPr>
              <w:rPr>
                <w:color w:val="00B050"/>
                <w:u w:val="single"/>
              </w:rPr>
            </w:pPr>
            <w:hyperlink r:id="rId143" w:history="1">
              <w:r w:rsidR="00CE2C91" w:rsidRPr="008C1FA1">
                <w:rPr>
                  <w:rStyle w:val="Hyperlink"/>
                  <w:color w:val="00B050"/>
                </w:rPr>
                <w:t>456r0</w:t>
              </w:r>
            </w:hyperlink>
          </w:p>
        </w:tc>
        <w:tc>
          <w:tcPr>
            <w:tcW w:w="3925" w:type="dxa"/>
            <w:noWrap/>
            <w:hideMark/>
          </w:tcPr>
          <w:p w14:paraId="4EA6849D" w14:textId="77777777" w:rsidR="00CE2C91" w:rsidRPr="008C1FA1" w:rsidRDefault="00CE2C91" w:rsidP="00CE2C91">
            <w:pPr>
              <w:rPr>
                <w:color w:val="00B050"/>
              </w:rPr>
            </w:pPr>
            <w:r w:rsidRPr="008C1FA1">
              <w:rPr>
                <w:color w:val="00B050"/>
              </w:rPr>
              <w:t>Tx EVM Requirement for 4k QAM</w:t>
            </w:r>
          </w:p>
        </w:tc>
        <w:tc>
          <w:tcPr>
            <w:tcW w:w="1440" w:type="dxa"/>
            <w:noWrap/>
            <w:hideMark/>
          </w:tcPr>
          <w:p w14:paraId="653A59E5" w14:textId="77777777" w:rsidR="00CE2C91" w:rsidRPr="008C1FA1" w:rsidRDefault="00CE2C91" w:rsidP="00CE2C91">
            <w:pPr>
              <w:rPr>
                <w:color w:val="00B050"/>
              </w:rPr>
            </w:pPr>
            <w:r w:rsidRPr="008C1FA1">
              <w:rPr>
                <w:color w:val="00B050"/>
              </w:rPr>
              <w:t>Qinghua Li</w:t>
            </w:r>
          </w:p>
        </w:tc>
        <w:tc>
          <w:tcPr>
            <w:tcW w:w="1080" w:type="dxa"/>
            <w:noWrap/>
            <w:hideMark/>
          </w:tcPr>
          <w:p w14:paraId="0A9789DA" w14:textId="53ABA1B5" w:rsidR="00CE2C91" w:rsidRPr="008C1FA1" w:rsidRDefault="008C1FA1" w:rsidP="00CE2C91">
            <w:pPr>
              <w:rPr>
                <w:color w:val="00B050"/>
              </w:rPr>
            </w:pPr>
            <w:r w:rsidRPr="008C1FA1">
              <w:rPr>
                <w:color w:val="00B050"/>
              </w:rPr>
              <w:t>Presented</w:t>
            </w:r>
          </w:p>
        </w:tc>
        <w:tc>
          <w:tcPr>
            <w:tcW w:w="2160" w:type="dxa"/>
            <w:noWrap/>
            <w:hideMark/>
          </w:tcPr>
          <w:p w14:paraId="729013A2" w14:textId="77777777" w:rsidR="00CE2C91" w:rsidRPr="008C1FA1" w:rsidRDefault="00CE2C91" w:rsidP="00CE2C91">
            <w:pPr>
              <w:rPr>
                <w:color w:val="00B050"/>
              </w:rPr>
            </w:pPr>
            <w:r w:rsidRPr="008C1FA1">
              <w:rPr>
                <w:color w:val="00B050"/>
              </w:rPr>
              <w:t>4K QAM</w:t>
            </w:r>
          </w:p>
        </w:tc>
        <w:tc>
          <w:tcPr>
            <w:tcW w:w="901" w:type="dxa"/>
            <w:noWrap/>
            <w:hideMark/>
          </w:tcPr>
          <w:p w14:paraId="1C4E2AD6" w14:textId="77777777" w:rsidR="00CE2C91" w:rsidRPr="008C1FA1" w:rsidRDefault="00CE2C91" w:rsidP="00CE2C91">
            <w:pPr>
              <w:rPr>
                <w:color w:val="00B050"/>
              </w:rPr>
            </w:pPr>
            <w:r w:rsidRPr="008C1FA1">
              <w:rPr>
                <w:color w:val="00B050"/>
              </w:rPr>
              <w:t>PHY</w:t>
            </w:r>
          </w:p>
        </w:tc>
      </w:tr>
      <w:bookmarkStart w:id="9"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9"/>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AA5C6A" w:rsidP="00CE2C91">
            <w:pPr>
              <w:rPr>
                <w:color w:val="00B050"/>
                <w:u w:val="single"/>
              </w:rPr>
            </w:pPr>
            <w:hyperlink r:id="rId144"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AA5C6A" w:rsidP="00CE2C91">
            <w:pPr>
              <w:rPr>
                <w:color w:val="00B050"/>
                <w:u w:val="single"/>
              </w:rPr>
            </w:pPr>
            <w:hyperlink r:id="rId145"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8C1FA1" w:rsidRDefault="00AA5C6A" w:rsidP="00CE2C91">
            <w:pPr>
              <w:rPr>
                <w:color w:val="00B050"/>
                <w:u w:val="single"/>
              </w:rPr>
            </w:pPr>
            <w:hyperlink r:id="rId146" w:history="1">
              <w:r w:rsidR="00CE2C91" w:rsidRPr="008C1FA1">
                <w:rPr>
                  <w:rStyle w:val="Hyperlink"/>
                  <w:color w:val="00B050"/>
                </w:rPr>
                <w:t>479r0</w:t>
              </w:r>
            </w:hyperlink>
          </w:p>
        </w:tc>
        <w:tc>
          <w:tcPr>
            <w:tcW w:w="3925" w:type="dxa"/>
            <w:noWrap/>
            <w:hideMark/>
          </w:tcPr>
          <w:p w14:paraId="2A3D8045" w14:textId="77777777" w:rsidR="00CE2C91" w:rsidRPr="008C1FA1" w:rsidRDefault="00CE2C91" w:rsidP="00CE2C91">
            <w:pPr>
              <w:rPr>
                <w:color w:val="00B050"/>
              </w:rPr>
            </w:pPr>
            <w:r w:rsidRPr="008C1FA1">
              <w:rPr>
                <w:color w:val="00B050"/>
              </w:rPr>
              <w:t>240 MHz channelization</w:t>
            </w:r>
          </w:p>
        </w:tc>
        <w:tc>
          <w:tcPr>
            <w:tcW w:w="1440" w:type="dxa"/>
            <w:noWrap/>
            <w:hideMark/>
          </w:tcPr>
          <w:p w14:paraId="146EACB6" w14:textId="77777777" w:rsidR="00CE2C91" w:rsidRPr="008C1FA1" w:rsidRDefault="00CE2C91" w:rsidP="00CE2C91">
            <w:pPr>
              <w:rPr>
                <w:color w:val="00B050"/>
              </w:rPr>
            </w:pPr>
            <w:r w:rsidRPr="008C1FA1">
              <w:rPr>
                <w:color w:val="00B050"/>
              </w:rPr>
              <w:t>Sigurd Schelstraete</w:t>
            </w:r>
          </w:p>
        </w:tc>
        <w:tc>
          <w:tcPr>
            <w:tcW w:w="1080" w:type="dxa"/>
            <w:noWrap/>
            <w:hideMark/>
          </w:tcPr>
          <w:p w14:paraId="74E48D31" w14:textId="6F48CADC" w:rsidR="00CE2C91" w:rsidRPr="008C1FA1" w:rsidRDefault="008C1FA1" w:rsidP="00CE2C91">
            <w:pPr>
              <w:rPr>
                <w:color w:val="00B050"/>
              </w:rPr>
            </w:pPr>
            <w:r w:rsidRPr="008C1FA1">
              <w:rPr>
                <w:color w:val="00B050"/>
              </w:rPr>
              <w:t>Presented</w:t>
            </w:r>
          </w:p>
        </w:tc>
        <w:tc>
          <w:tcPr>
            <w:tcW w:w="2160" w:type="dxa"/>
            <w:noWrap/>
            <w:hideMark/>
          </w:tcPr>
          <w:p w14:paraId="7F099126" w14:textId="77777777" w:rsidR="00CE2C91" w:rsidRPr="008C1FA1" w:rsidRDefault="00CE2C91" w:rsidP="00CE2C91">
            <w:pPr>
              <w:rPr>
                <w:color w:val="00B050"/>
              </w:rPr>
            </w:pPr>
            <w:r w:rsidRPr="008C1FA1">
              <w:rPr>
                <w:color w:val="00B050"/>
              </w:rPr>
              <w:t>Channelization</w:t>
            </w:r>
          </w:p>
        </w:tc>
        <w:tc>
          <w:tcPr>
            <w:tcW w:w="901" w:type="dxa"/>
            <w:noWrap/>
            <w:hideMark/>
          </w:tcPr>
          <w:p w14:paraId="2D1264DA" w14:textId="77777777" w:rsidR="00CE2C91" w:rsidRPr="008C1FA1" w:rsidRDefault="00CE2C91" w:rsidP="00CE2C91">
            <w:pPr>
              <w:rPr>
                <w:color w:val="00B050"/>
              </w:rPr>
            </w:pPr>
            <w:r w:rsidRPr="008C1FA1">
              <w:rPr>
                <w:color w:val="00B050"/>
              </w:rPr>
              <w:t>PHY</w:t>
            </w:r>
          </w:p>
        </w:tc>
      </w:tr>
      <w:tr w:rsidR="00CE2C91" w:rsidRPr="006468C5" w14:paraId="43D1E5D6" w14:textId="77777777" w:rsidTr="004025FF">
        <w:trPr>
          <w:trHeight w:val="315"/>
        </w:trPr>
        <w:tc>
          <w:tcPr>
            <w:tcW w:w="840" w:type="dxa"/>
            <w:noWrap/>
            <w:hideMark/>
          </w:tcPr>
          <w:p w14:paraId="4F5AC2C9" w14:textId="77777777" w:rsidR="00CE2C91" w:rsidRPr="006468C5" w:rsidRDefault="00AA5C6A" w:rsidP="00CE2C91">
            <w:pPr>
              <w:rPr>
                <w:u w:val="single"/>
              </w:rPr>
            </w:pPr>
            <w:hyperlink r:id="rId147" w:history="1">
              <w:r w:rsidR="00CE2C91" w:rsidRPr="006468C5">
                <w:rPr>
                  <w:rStyle w:val="Hyperlink"/>
                </w:rPr>
                <w:t>480r0</w:t>
              </w:r>
            </w:hyperlink>
          </w:p>
        </w:tc>
        <w:tc>
          <w:tcPr>
            <w:tcW w:w="3925" w:type="dxa"/>
            <w:noWrap/>
            <w:hideMark/>
          </w:tcPr>
          <w:p w14:paraId="67EF8058" w14:textId="77777777" w:rsidR="00CE2C91" w:rsidRPr="006468C5" w:rsidRDefault="00CE2C91" w:rsidP="00CE2C91">
            <w:r w:rsidRPr="006468C5">
              <w:t>4096 QAM Straw Polls</w:t>
            </w:r>
          </w:p>
        </w:tc>
        <w:tc>
          <w:tcPr>
            <w:tcW w:w="1440" w:type="dxa"/>
            <w:noWrap/>
            <w:hideMark/>
          </w:tcPr>
          <w:p w14:paraId="6A1B9C50" w14:textId="77777777" w:rsidR="00CE2C91" w:rsidRPr="006468C5" w:rsidRDefault="00CE2C91" w:rsidP="00CE2C91">
            <w:r w:rsidRPr="006468C5">
              <w:t>Sigurd Schelstraete</w:t>
            </w:r>
          </w:p>
        </w:tc>
        <w:tc>
          <w:tcPr>
            <w:tcW w:w="1080" w:type="dxa"/>
            <w:noWrap/>
            <w:hideMark/>
          </w:tcPr>
          <w:p w14:paraId="40489BEE" w14:textId="77777777" w:rsidR="00CE2C91" w:rsidRPr="006468C5" w:rsidRDefault="00CE2C91" w:rsidP="00CE2C91">
            <w:r w:rsidRPr="006468C5">
              <w:t>Pending</w:t>
            </w:r>
          </w:p>
        </w:tc>
        <w:tc>
          <w:tcPr>
            <w:tcW w:w="2160" w:type="dxa"/>
            <w:noWrap/>
            <w:hideMark/>
          </w:tcPr>
          <w:p w14:paraId="3C92BE65" w14:textId="77777777" w:rsidR="00CE2C91" w:rsidRPr="006468C5" w:rsidRDefault="00CE2C91" w:rsidP="00CE2C91">
            <w:r w:rsidRPr="006468C5">
              <w:t>4K QAM</w:t>
            </w:r>
          </w:p>
        </w:tc>
        <w:tc>
          <w:tcPr>
            <w:tcW w:w="901" w:type="dxa"/>
            <w:noWrap/>
            <w:hideMark/>
          </w:tcPr>
          <w:p w14:paraId="649F06B9" w14:textId="77777777" w:rsidR="00CE2C91" w:rsidRPr="006468C5" w:rsidRDefault="00CE2C91" w:rsidP="00CE2C91">
            <w:r w:rsidRPr="006468C5">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AA5C6A" w:rsidP="00CE2C91">
            <w:pPr>
              <w:rPr>
                <w:color w:val="00B050"/>
              </w:rPr>
            </w:pPr>
            <w:hyperlink r:id="rId148"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AA5C6A" w:rsidP="00CE2C91">
            <w:pPr>
              <w:rPr>
                <w:color w:val="00B050"/>
                <w:u w:val="single"/>
              </w:rPr>
            </w:pPr>
            <w:hyperlink r:id="rId149"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AA5C6A" w:rsidP="00CE2C91">
            <w:pPr>
              <w:rPr>
                <w:color w:val="00B050"/>
              </w:rPr>
            </w:pPr>
            <w:hyperlink r:id="rId150"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4360FA" w:rsidRDefault="00AA5C6A" w:rsidP="005F6320">
            <w:pPr>
              <w:rPr>
                <w:color w:val="00B050"/>
              </w:rPr>
            </w:pPr>
            <w:hyperlink r:id="rId151" w:history="1">
              <w:r w:rsidR="005F6320" w:rsidRPr="005F6320">
                <w:rPr>
                  <w:rStyle w:val="Hyperlink"/>
                </w:rPr>
                <w:t>129r0</w:t>
              </w:r>
            </w:hyperlink>
          </w:p>
        </w:tc>
        <w:tc>
          <w:tcPr>
            <w:tcW w:w="3925" w:type="dxa"/>
            <w:noWrap/>
          </w:tcPr>
          <w:p w14:paraId="4439411F" w14:textId="6F5200A5" w:rsidR="005F6320" w:rsidRPr="005F6320" w:rsidRDefault="005F6320" w:rsidP="005F6320">
            <w:proofErr w:type="spellStart"/>
            <w:r>
              <w:t>F</w:t>
            </w:r>
            <w:r w:rsidRPr="005F6320">
              <w:t>uther</w:t>
            </w:r>
            <w:proofErr w:type="spellEnd"/>
            <w:r w:rsidRPr="005F6320">
              <w:t>-discussions-on-preamble-puncturing-and-sig-b-</w:t>
            </w:r>
            <w:proofErr w:type="spellStart"/>
            <w:r w:rsidRPr="005F6320">
              <w:t>signaling</w:t>
            </w:r>
            <w:proofErr w:type="spellEnd"/>
          </w:p>
        </w:tc>
        <w:tc>
          <w:tcPr>
            <w:tcW w:w="1440" w:type="dxa"/>
            <w:noWrap/>
          </w:tcPr>
          <w:p w14:paraId="63841AC0" w14:textId="72374605" w:rsidR="005F6320" w:rsidRPr="005F6320" w:rsidRDefault="005F6320" w:rsidP="005F6320">
            <w:proofErr w:type="spellStart"/>
            <w:r w:rsidRPr="005F6320">
              <w:t>Sanghyun</w:t>
            </w:r>
            <w:proofErr w:type="spellEnd"/>
            <w:r w:rsidRPr="005F6320">
              <w:t xml:space="preserve"> Kim</w:t>
            </w:r>
          </w:p>
        </w:tc>
        <w:tc>
          <w:tcPr>
            <w:tcW w:w="1080" w:type="dxa"/>
            <w:noWrap/>
          </w:tcPr>
          <w:p w14:paraId="5E032572" w14:textId="09ED7CDA" w:rsidR="005F6320" w:rsidRPr="005F6320" w:rsidRDefault="005F6320" w:rsidP="005F6320">
            <w:r>
              <w:t>Pending</w:t>
            </w:r>
          </w:p>
        </w:tc>
        <w:tc>
          <w:tcPr>
            <w:tcW w:w="2160" w:type="dxa"/>
            <w:noWrap/>
          </w:tcPr>
          <w:p w14:paraId="39C05D42" w14:textId="35396BF6" w:rsidR="005F6320" w:rsidRPr="005F6320" w:rsidRDefault="005F6320" w:rsidP="005F6320">
            <w:r>
              <w:t>SIG</w:t>
            </w:r>
          </w:p>
        </w:tc>
        <w:tc>
          <w:tcPr>
            <w:tcW w:w="901" w:type="dxa"/>
            <w:noWrap/>
          </w:tcPr>
          <w:p w14:paraId="23C67476" w14:textId="5A16BFFA" w:rsidR="005F6320" w:rsidRPr="004360FA" w:rsidRDefault="005F6320" w:rsidP="005F6320">
            <w:pPr>
              <w:rPr>
                <w:color w:val="00B050"/>
              </w:rPr>
            </w:pPr>
            <w:r>
              <w:t>PHY</w:t>
            </w:r>
          </w:p>
        </w:tc>
      </w:tr>
      <w:tr w:rsidR="00CE2C91" w:rsidRPr="006468C5" w14:paraId="717923E5" w14:textId="77777777" w:rsidTr="004025FF">
        <w:trPr>
          <w:trHeight w:val="315"/>
        </w:trPr>
        <w:tc>
          <w:tcPr>
            <w:tcW w:w="840" w:type="dxa"/>
            <w:noWrap/>
          </w:tcPr>
          <w:p w14:paraId="736DCE5B" w14:textId="6E8F36B9" w:rsidR="00CE2C91" w:rsidRPr="004360FA" w:rsidRDefault="00AA5C6A" w:rsidP="00CE2C91">
            <w:pPr>
              <w:rPr>
                <w:color w:val="00B050"/>
              </w:rPr>
            </w:pPr>
            <w:hyperlink r:id="rId152"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AA5C6A" w:rsidP="00CE2C91">
            <w:pPr>
              <w:rPr>
                <w:color w:val="00B050"/>
              </w:rPr>
            </w:pPr>
            <w:hyperlink r:id="rId153"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3FC4DAE3" w:rsidR="00CE2C91" w:rsidRPr="00047DC4" w:rsidRDefault="00AA5C6A" w:rsidP="00CE2C91">
            <w:pPr>
              <w:rPr>
                <w:color w:val="FF0000"/>
              </w:rPr>
            </w:pPr>
            <w:hyperlink r:id="rId154" w:history="1">
              <w:r w:rsidR="00CE2C91" w:rsidRPr="00FE24E5">
                <w:rPr>
                  <w:rStyle w:val="Hyperlink"/>
                </w:rPr>
                <w:t>563r0</w:t>
              </w:r>
            </w:hyperlink>
          </w:p>
        </w:tc>
        <w:tc>
          <w:tcPr>
            <w:tcW w:w="3925" w:type="dxa"/>
            <w:noWrap/>
          </w:tcPr>
          <w:p w14:paraId="21A03A21" w14:textId="19E64D4C" w:rsidR="00CE2C91" w:rsidRDefault="00CE2C91" w:rsidP="00CE2C91">
            <w:r w:rsidRPr="00BF2240">
              <w:t>EHT-PPDU-Scrambler</w:t>
            </w:r>
          </w:p>
        </w:tc>
        <w:tc>
          <w:tcPr>
            <w:tcW w:w="1440" w:type="dxa"/>
            <w:noWrap/>
          </w:tcPr>
          <w:p w14:paraId="1AE2D510" w14:textId="40844715" w:rsidR="00CE2C91" w:rsidRPr="006770C3" w:rsidRDefault="00CE2C91" w:rsidP="00CE2C91">
            <w:r>
              <w:t>Xiaogang Chen</w:t>
            </w:r>
          </w:p>
        </w:tc>
        <w:tc>
          <w:tcPr>
            <w:tcW w:w="1080" w:type="dxa"/>
            <w:noWrap/>
          </w:tcPr>
          <w:p w14:paraId="0B148ED2" w14:textId="107D23BF" w:rsidR="00CE2C91" w:rsidRDefault="00CE2C91" w:rsidP="00CE2C91">
            <w:r>
              <w:t>Pending</w:t>
            </w:r>
          </w:p>
        </w:tc>
        <w:tc>
          <w:tcPr>
            <w:tcW w:w="2160" w:type="dxa"/>
            <w:noWrap/>
          </w:tcPr>
          <w:p w14:paraId="2EB7D71F" w14:textId="1B13FA21" w:rsidR="00CE2C91" w:rsidRDefault="00CE2C91" w:rsidP="00CE2C91">
            <w:r>
              <w:t>General</w:t>
            </w:r>
          </w:p>
        </w:tc>
        <w:tc>
          <w:tcPr>
            <w:tcW w:w="901" w:type="dxa"/>
            <w:noWrap/>
          </w:tcPr>
          <w:p w14:paraId="5DC48904" w14:textId="049998EE" w:rsidR="00CE2C91" w:rsidRDefault="00CE2C91" w:rsidP="00CE2C91">
            <w:r>
              <w:t>PHY</w:t>
            </w:r>
          </w:p>
        </w:tc>
      </w:tr>
      <w:tr w:rsidR="00CE2C91" w:rsidRPr="006468C5" w14:paraId="7B4BC3F5" w14:textId="77777777" w:rsidTr="004025FF">
        <w:trPr>
          <w:trHeight w:val="315"/>
        </w:trPr>
        <w:tc>
          <w:tcPr>
            <w:tcW w:w="840" w:type="dxa"/>
            <w:noWrap/>
          </w:tcPr>
          <w:p w14:paraId="05A10146" w14:textId="0F3C1FE0" w:rsidR="00CE2C91" w:rsidRPr="00047DC4" w:rsidRDefault="00AA5C6A" w:rsidP="00CE2C91">
            <w:pPr>
              <w:rPr>
                <w:color w:val="FF0000"/>
              </w:rPr>
            </w:pPr>
            <w:hyperlink r:id="rId155" w:history="1">
              <w:r w:rsidR="00CE2C91" w:rsidRPr="00E2125F">
                <w:rPr>
                  <w:rStyle w:val="Hyperlink"/>
                </w:rPr>
                <w:t>565r0</w:t>
              </w:r>
            </w:hyperlink>
          </w:p>
        </w:tc>
        <w:tc>
          <w:tcPr>
            <w:tcW w:w="3925" w:type="dxa"/>
            <w:noWrap/>
          </w:tcPr>
          <w:p w14:paraId="0CBA7C27" w14:textId="394943D4" w:rsidR="00CE2C91" w:rsidRPr="00BF2240" w:rsidRDefault="00CE2C91" w:rsidP="00CE2C91">
            <w:r w:rsidRPr="000F748C">
              <w:t>Smoothing Indication in 11be</w:t>
            </w:r>
          </w:p>
        </w:tc>
        <w:tc>
          <w:tcPr>
            <w:tcW w:w="1440" w:type="dxa"/>
            <w:noWrap/>
          </w:tcPr>
          <w:p w14:paraId="69398D9A" w14:textId="47129A7D" w:rsidR="00CE2C91" w:rsidRDefault="00CE2C91" w:rsidP="00CE2C91">
            <w:r w:rsidRPr="000F748C">
              <w:t>Shimi Shilo</w:t>
            </w:r>
          </w:p>
        </w:tc>
        <w:tc>
          <w:tcPr>
            <w:tcW w:w="1080" w:type="dxa"/>
            <w:noWrap/>
          </w:tcPr>
          <w:p w14:paraId="5FFA37F1" w14:textId="237D2F60" w:rsidR="00CE2C91" w:rsidRDefault="00CE2C91" w:rsidP="00CE2C91">
            <w:r>
              <w:t>Pending</w:t>
            </w:r>
          </w:p>
        </w:tc>
        <w:tc>
          <w:tcPr>
            <w:tcW w:w="2160" w:type="dxa"/>
            <w:noWrap/>
          </w:tcPr>
          <w:p w14:paraId="1D410114" w14:textId="148F46CD" w:rsidR="00CE2C91" w:rsidRDefault="00CE2C91" w:rsidP="00CE2C91">
            <w:r>
              <w:t>General</w:t>
            </w:r>
          </w:p>
        </w:tc>
        <w:tc>
          <w:tcPr>
            <w:tcW w:w="901" w:type="dxa"/>
            <w:noWrap/>
          </w:tcPr>
          <w:p w14:paraId="61D31EA6" w14:textId="579BE08A" w:rsidR="00CE2C91" w:rsidRDefault="00CE2C91" w:rsidP="00CE2C91">
            <w:r>
              <w:t>PHY</w:t>
            </w:r>
          </w:p>
        </w:tc>
      </w:tr>
      <w:tr w:rsidR="00A566D7" w:rsidRPr="006468C5" w14:paraId="189CAC02" w14:textId="77777777" w:rsidTr="004025FF">
        <w:trPr>
          <w:trHeight w:val="315"/>
        </w:trPr>
        <w:tc>
          <w:tcPr>
            <w:tcW w:w="840" w:type="dxa"/>
            <w:noWrap/>
          </w:tcPr>
          <w:p w14:paraId="159D0B1D" w14:textId="5CEA1021" w:rsidR="00A566D7" w:rsidRPr="00196592" w:rsidRDefault="00AA5C6A" w:rsidP="00A52669">
            <w:pPr>
              <w:rPr>
                <w:color w:val="00B050"/>
              </w:rPr>
            </w:pPr>
            <w:hyperlink r:id="rId156" w:history="1">
              <w:r w:rsidR="00A566D7" w:rsidRPr="00196592">
                <w:rPr>
                  <w:rStyle w:val="Hyperlink"/>
                  <w:color w:val="00B050"/>
                </w:rPr>
                <w:t>575r0</w:t>
              </w:r>
            </w:hyperlink>
          </w:p>
        </w:tc>
        <w:tc>
          <w:tcPr>
            <w:tcW w:w="3925" w:type="dxa"/>
            <w:noWrap/>
          </w:tcPr>
          <w:p w14:paraId="44C013B4" w14:textId="076335CC" w:rsidR="00A566D7" w:rsidRPr="00196592" w:rsidRDefault="00DC6DCF" w:rsidP="00A52669">
            <w:pPr>
              <w:rPr>
                <w:color w:val="00B050"/>
              </w:rPr>
            </w:pPr>
            <w:proofErr w:type="spellStart"/>
            <w:r w:rsidRPr="00196592">
              <w:rPr>
                <w:color w:val="00B050"/>
              </w:rPr>
              <w:t>Self Contained</w:t>
            </w:r>
            <w:proofErr w:type="spellEnd"/>
            <w:r w:rsidRPr="00196592">
              <w:rPr>
                <w:color w:val="00B050"/>
              </w:rPr>
              <w:t xml:space="preserve"> </w:t>
            </w:r>
            <w:proofErr w:type="spellStart"/>
            <w:r w:rsidRPr="00196592">
              <w:rPr>
                <w:color w:val="00B050"/>
              </w:rPr>
              <w:t>Signaling</w:t>
            </w:r>
            <w:proofErr w:type="spellEnd"/>
            <w:r w:rsidRPr="00196592">
              <w:rPr>
                <w:color w:val="00B050"/>
              </w:rPr>
              <w:t xml:space="preserve"> for E-SIG</w:t>
            </w:r>
          </w:p>
        </w:tc>
        <w:tc>
          <w:tcPr>
            <w:tcW w:w="1440" w:type="dxa"/>
            <w:noWrap/>
          </w:tcPr>
          <w:p w14:paraId="17C0B4C3" w14:textId="3AFDE4EC" w:rsidR="00A566D7" w:rsidRPr="00196592" w:rsidRDefault="00DC6DCF" w:rsidP="00A52669">
            <w:pPr>
              <w:rPr>
                <w:color w:val="00B050"/>
              </w:rPr>
            </w:pPr>
            <w:r w:rsidRPr="00196592">
              <w:rPr>
                <w:color w:val="00B050"/>
              </w:rPr>
              <w:t>Ron Porat</w:t>
            </w:r>
          </w:p>
        </w:tc>
        <w:tc>
          <w:tcPr>
            <w:tcW w:w="1080" w:type="dxa"/>
            <w:noWrap/>
          </w:tcPr>
          <w:p w14:paraId="56E3648C" w14:textId="000843A4" w:rsidR="00A566D7" w:rsidRPr="00196592" w:rsidRDefault="00196592" w:rsidP="00A52669">
            <w:pPr>
              <w:rPr>
                <w:color w:val="00B050"/>
              </w:rPr>
            </w:pPr>
            <w:r w:rsidRPr="00196592">
              <w:rPr>
                <w:color w:val="00B050"/>
              </w:rPr>
              <w:t>Presented</w:t>
            </w:r>
          </w:p>
        </w:tc>
        <w:tc>
          <w:tcPr>
            <w:tcW w:w="2160" w:type="dxa"/>
            <w:noWrap/>
          </w:tcPr>
          <w:p w14:paraId="6C95222D" w14:textId="0473DF3B" w:rsidR="00A566D7" w:rsidRPr="00196592" w:rsidRDefault="00DC6DCF" w:rsidP="00A52669">
            <w:pPr>
              <w:rPr>
                <w:color w:val="00B050"/>
              </w:rPr>
            </w:pPr>
            <w:r w:rsidRPr="00196592">
              <w:rPr>
                <w:color w:val="00B050"/>
              </w:rPr>
              <w:t>SIG</w:t>
            </w:r>
          </w:p>
        </w:tc>
        <w:tc>
          <w:tcPr>
            <w:tcW w:w="901" w:type="dxa"/>
            <w:noWrap/>
          </w:tcPr>
          <w:p w14:paraId="304D17F4" w14:textId="76A244ED" w:rsidR="00A566D7" w:rsidRPr="00196592" w:rsidRDefault="00DC6DCF" w:rsidP="00A52669">
            <w:pPr>
              <w:rPr>
                <w:color w:val="00B050"/>
              </w:rPr>
            </w:pPr>
            <w:r w:rsidRPr="00196592">
              <w:rPr>
                <w:color w:val="00B050"/>
              </w:rPr>
              <w:t>PHY</w:t>
            </w:r>
          </w:p>
        </w:tc>
      </w:tr>
      <w:tr w:rsidR="00A52669" w:rsidRPr="006468C5" w14:paraId="55FCF85C" w14:textId="77777777" w:rsidTr="004025FF">
        <w:trPr>
          <w:trHeight w:val="315"/>
        </w:trPr>
        <w:tc>
          <w:tcPr>
            <w:tcW w:w="840" w:type="dxa"/>
            <w:noWrap/>
          </w:tcPr>
          <w:p w14:paraId="1335B7C4" w14:textId="2E804D2C" w:rsidR="00A52669" w:rsidRPr="00196592" w:rsidRDefault="00AA5C6A" w:rsidP="00A52669">
            <w:pPr>
              <w:rPr>
                <w:color w:val="00B050"/>
              </w:rPr>
            </w:pPr>
            <w:hyperlink r:id="rId157" w:history="1">
              <w:r w:rsidR="00A52669" w:rsidRPr="00196592">
                <w:rPr>
                  <w:rStyle w:val="Hyperlink"/>
                  <w:color w:val="00B050"/>
                </w:rPr>
                <w:t>578r0</w:t>
              </w:r>
            </w:hyperlink>
          </w:p>
        </w:tc>
        <w:tc>
          <w:tcPr>
            <w:tcW w:w="3925" w:type="dxa"/>
            <w:noWrap/>
          </w:tcPr>
          <w:p w14:paraId="0ED7A343" w14:textId="0EE9CBFB" w:rsidR="00A52669" w:rsidRPr="00196592" w:rsidRDefault="00A52669" w:rsidP="00A52669">
            <w:pPr>
              <w:rPr>
                <w:color w:val="00B050"/>
              </w:rPr>
            </w:pPr>
            <w:r w:rsidRPr="00196592">
              <w:rPr>
                <w:color w:val="00B050"/>
              </w:rPr>
              <w:t>On RU Allocation Singling in EHT-SIG</w:t>
            </w:r>
          </w:p>
        </w:tc>
        <w:tc>
          <w:tcPr>
            <w:tcW w:w="1440" w:type="dxa"/>
            <w:noWrap/>
          </w:tcPr>
          <w:p w14:paraId="019EF8A4" w14:textId="65B3B8AE" w:rsidR="00A52669" w:rsidRPr="00196592" w:rsidRDefault="00A52669" w:rsidP="00A52669">
            <w:pPr>
              <w:rPr>
                <w:color w:val="00B050"/>
              </w:rPr>
            </w:pPr>
            <w:r w:rsidRPr="00196592">
              <w:rPr>
                <w:color w:val="00B050"/>
              </w:rPr>
              <w:t>Jianhan Liu</w:t>
            </w:r>
          </w:p>
        </w:tc>
        <w:tc>
          <w:tcPr>
            <w:tcW w:w="1080" w:type="dxa"/>
            <w:noWrap/>
          </w:tcPr>
          <w:p w14:paraId="4AB56100" w14:textId="21573B4A" w:rsidR="00A52669" w:rsidRPr="00196592" w:rsidRDefault="00196592" w:rsidP="00A52669">
            <w:pPr>
              <w:rPr>
                <w:color w:val="00B050"/>
              </w:rPr>
            </w:pPr>
            <w:r w:rsidRPr="00196592">
              <w:rPr>
                <w:color w:val="00B050"/>
              </w:rPr>
              <w:t>Presented</w:t>
            </w:r>
          </w:p>
        </w:tc>
        <w:tc>
          <w:tcPr>
            <w:tcW w:w="2160" w:type="dxa"/>
            <w:noWrap/>
          </w:tcPr>
          <w:p w14:paraId="2B572A66" w14:textId="3BB8C8EC" w:rsidR="00A52669" w:rsidRPr="00196592" w:rsidRDefault="00A52669" w:rsidP="00A52669">
            <w:pPr>
              <w:rPr>
                <w:color w:val="00B050"/>
              </w:rPr>
            </w:pPr>
            <w:r w:rsidRPr="00196592">
              <w:rPr>
                <w:color w:val="00B050"/>
              </w:rPr>
              <w:t>RU Aggregation</w:t>
            </w:r>
          </w:p>
        </w:tc>
        <w:tc>
          <w:tcPr>
            <w:tcW w:w="901" w:type="dxa"/>
            <w:noWrap/>
          </w:tcPr>
          <w:p w14:paraId="4A02517D" w14:textId="1964BAD0" w:rsidR="00A52669" w:rsidRPr="00196592" w:rsidRDefault="00A52669" w:rsidP="00A52669">
            <w:pPr>
              <w:rPr>
                <w:color w:val="00B050"/>
              </w:rPr>
            </w:pPr>
            <w:r w:rsidRPr="00196592">
              <w:rPr>
                <w:color w:val="00B050"/>
              </w:rPr>
              <w:t>PHY</w:t>
            </w:r>
          </w:p>
        </w:tc>
      </w:tr>
      <w:tr w:rsidR="00150DB4" w:rsidRPr="006468C5" w14:paraId="5C09BB5F" w14:textId="77777777" w:rsidTr="004025FF">
        <w:trPr>
          <w:trHeight w:val="315"/>
        </w:trPr>
        <w:tc>
          <w:tcPr>
            <w:tcW w:w="840" w:type="dxa"/>
            <w:noWrap/>
          </w:tcPr>
          <w:p w14:paraId="2C00021F" w14:textId="33D38788" w:rsidR="00150DB4" w:rsidRPr="00BE1627" w:rsidRDefault="00AA5C6A" w:rsidP="00150DB4">
            <w:pPr>
              <w:rPr>
                <w:color w:val="FF0000"/>
              </w:rPr>
            </w:pPr>
            <w:hyperlink r:id="rId158" w:history="1">
              <w:r w:rsidR="00150DB4" w:rsidRPr="00B71CD7">
                <w:rPr>
                  <w:rStyle w:val="Hyperlink"/>
                </w:rPr>
                <w:t>579r</w:t>
              </w:r>
              <w:r w:rsidR="00B71CD7"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r w:rsidR="008E4321" w:rsidRPr="006468C5" w14:paraId="47A9CA77" w14:textId="77777777" w:rsidTr="004025FF">
        <w:trPr>
          <w:trHeight w:val="315"/>
        </w:trPr>
        <w:tc>
          <w:tcPr>
            <w:tcW w:w="840" w:type="dxa"/>
            <w:noWrap/>
          </w:tcPr>
          <w:p w14:paraId="5056EDDA" w14:textId="5997BA87" w:rsidR="008E4321" w:rsidRDefault="008E4321" w:rsidP="008E4321">
            <w:r w:rsidRPr="00F63013">
              <w:rPr>
                <w:color w:val="FF0000"/>
              </w:rPr>
              <w:t>585r0</w:t>
            </w:r>
          </w:p>
        </w:tc>
        <w:tc>
          <w:tcPr>
            <w:tcW w:w="3925" w:type="dxa"/>
            <w:noWrap/>
          </w:tcPr>
          <w:p w14:paraId="31EFAC59" w14:textId="502B27D2" w:rsidR="008E4321" w:rsidRDefault="008E4321" w:rsidP="008E4321">
            <w:r w:rsidRPr="008F543E">
              <w:t>Consideration on EHT-STF</w:t>
            </w:r>
          </w:p>
        </w:tc>
        <w:tc>
          <w:tcPr>
            <w:tcW w:w="1440" w:type="dxa"/>
            <w:noWrap/>
          </w:tcPr>
          <w:p w14:paraId="52B3983D" w14:textId="5F146EF4" w:rsidR="008E4321" w:rsidRPr="00A52669" w:rsidRDefault="008E4321" w:rsidP="008E4321">
            <w:r w:rsidRPr="008E4321">
              <w:t>Eunsung Park</w:t>
            </w:r>
          </w:p>
        </w:tc>
        <w:tc>
          <w:tcPr>
            <w:tcW w:w="1080" w:type="dxa"/>
            <w:noWrap/>
          </w:tcPr>
          <w:p w14:paraId="4EE4480E" w14:textId="4B247ED1" w:rsidR="008E4321" w:rsidRDefault="008E4321" w:rsidP="008E4321">
            <w:r>
              <w:t>Pending</w:t>
            </w:r>
          </w:p>
        </w:tc>
        <w:tc>
          <w:tcPr>
            <w:tcW w:w="2160" w:type="dxa"/>
            <w:noWrap/>
          </w:tcPr>
          <w:p w14:paraId="26AD3082" w14:textId="5221F223" w:rsidR="008E4321" w:rsidRDefault="008E4321" w:rsidP="008E4321">
            <w:r>
              <w:t>Preamble</w:t>
            </w:r>
          </w:p>
        </w:tc>
        <w:tc>
          <w:tcPr>
            <w:tcW w:w="901" w:type="dxa"/>
            <w:noWrap/>
          </w:tcPr>
          <w:p w14:paraId="5D2AA286" w14:textId="4B268A5C" w:rsidR="008E4321" w:rsidRDefault="008E4321" w:rsidP="008E4321">
            <w:r>
              <w:t>PHY</w:t>
            </w:r>
          </w:p>
        </w:tc>
      </w:tr>
      <w:tr w:rsidR="00B268B8" w:rsidRPr="006468C5" w14:paraId="1B946609" w14:textId="77777777" w:rsidTr="004025FF">
        <w:trPr>
          <w:trHeight w:val="315"/>
        </w:trPr>
        <w:tc>
          <w:tcPr>
            <w:tcW w:w="840" w:type="dxa"/>
            <w:noWrap/>
          </w:tcPr>
          <w:p w14:paraId="63AA8656" w14:textId="0B7ADAE6" w:rsidR="00B268B8" w:rsidRDefault="00AA5C6A" w:rsidP="00B268B8">
            <w:hyperlink r:id="rId159" w:history="1">
              <w:r w:rsidR="00B268B8" w:rsidRPr="000A3EF5">
                <w:rPr>
                  <w:rStyle w:val="Hyperlink"/>
                </w:rPr>
                <w:t>603r0</w:t>
              </w:r>
            </w:hyperlink>
          </w:p>
        </w:tc>
        <w:tc>
          <w:tcPr>
            <w:tcW w:w="3925" w:type="dxa"/>
            <w:noWrap/>
          </w:tcPr>
          <w:p w14:paraId="1FF0743A" w14:textId="5D1E2DFA" w:rsidR="00B268B8" w:rsidRDefault="00B268B8" w:rsidP="00B268B8">
            <w:r w:rsidRPr="00B268B8">
              <w:t>EHT-SIG contents for SU transmission</w:t>
            </w:r>
          </w:p>
        </w:tc>
        <w:tc>
          <w:tcPr>
            <w:tcW w:w="1440" w:type="dxa"/>
            <w:noWrap/>
          </w:tcPr>
          <w:p w14:paraId="66A78685" w14:textId="0BF37BB1" w:rsidR="00B268B8" w:rsidRPr="00A52669" w:rsidRDefault="00B268B8" w:rsidP="00B268B8">
            <w:r w:rsidRPr="00B268B8">
              <w:t>Ross Jian Yu</w:t>
            </w:r>
          </w:p>
        </w:tc>
        <w:tc>
          <w:tcPr>
            <w:tcW w:w="1080" w:type="dxa"/>
            <w:noWrap/>
          </w:tcPr>
          <w:p w14:paraId="43E09806" w14:textId="46B8B511" w:rsidR="00B268B8" w:rsidRDefault="00B268B8" w:rsidP="00B268B8">
            <w:r>
              <w:t>Pending</w:t>
            </w:r>
          </w:p>
        </w:tc>
        <w:tc>
          <w:tcPr>
            <w:tcW w:w="2160" w:type="dxa"/>
            <w:noWrap/>
          </w:tcPr>
          <w:p w14:paraId="1A34F3C0" w14:textId="652A9067" w:rsidR="00B268B8" w:rsidRDefault="00B268B8" w:rsidP="00B268B8">
            <w:r>
              <w:t>SIG</w:t>
            </w:r>
          </w:p>
        </w:tc>
        <w:tc>
          <w:tcPr>
            <w:tcW w:w="901" w:type="dxa"/>
            <w:noWrap/>
          </w:tcPr>
          <w:p w14:paraId="7C77D0DB" w14:textId="2CF2B954" w:rsidR="00B268B8" w:rsidRDefault="00B268B8" w:rsidP="00B268B8">
            <w:r>
              <w:t>PHY</w:t>
            </w:r>
          </w:p>
        </w:tc>
      </w:tr>
      <w:tr w:rsidR="00CF77AE" w:rsidRPr="006468C5" w14:paraId="1BD76C6D" w14:textId="77777777" w:rsidTr="004025FF">
        <w:trPr>
          <w:trHeight w:val="315"/>
        </w:trPr>
        <w:tc>
          <w:tcPr>
            <w:tcW w:w="840" w:type="dxa"/>
            <w:noWrap/>
          </w:tcPr>
          <w:p w14:paraId="66C4FD21" w14:textId="4204B8A0" w:rsidR="00CF77AE" w:rsidRDefault="00AA5C6A" w:rsidP="00CF77AE">
            <w:hyperlink r:id="rId160" w:history="1">
              <w:r w:rsidR="00CF77AE" w:rsidRPr="00C20A35">
                <w:rPr>
                  <w:rStyle w:val="Hyperlink"/>
                </w:rPr>
                <w:t>604r0</w:t>
              </w:r>
            </w:hyperlink>
          </w:p>
        </w:tc>
        <w:tc>
          <w:tcPr>
            <w:tcW w:w="3925" w:type="dxa"/>
            <w:noWrap/>
          </w:tcPr>
          <w:p w14:paraId="2E2FCCBB" w14:textId="6E6D96FA" w:rsidR="00CF77AE" w:rsidRPr="00B268B8" w:rsidRDefault="00CF77AE" w:rsidP="00CF77AE">
            <w:r w:rsidRPr="00CF77AE">
              <w:t>New Parser discussion in 11be</w:t>
            </w:r>
          </w:p>
        </w:tc>
        <w:tc>
          <w:tcPr>
            <w:tcW w:w="1440" w:type="dxa"/>
            <w:noWrap/>
          </w:tcPr>
          <w:p w14:paraId="7ACDF16E" w14:textId="76D34E2E" w:rsidR="00CF77AE" w:rsidRPr="00B268B8" w:rsidRDefault="00CF77AE" w:rsidP="00CF77AE">
            <w:r w:rsidRPr="00CF77AE">
              <w:t>Dandan Liang</w:t>
            </w:r>
          </w:p>
        </w:tc>
        <w:tc>
          <w:tcPr>
            <w:tcW w:w="1080" w:type="dxa"/>
            <w:noWrap/>
          </w:tcPr>
          <w:p w14:paraId="49B3FE73" w14:textId="6B5F728A" w:rsidR="00CF77AE" w:rsidRDefault="00CF77AE" w:rsidP="00CF77AE">
            <w:r>
              <w:t>Pending</w:t>
            </w:r>
          </w:p>
        </w:tc>
        <w:tc>
          <w:tcPr>
            <w:tcW w:w="2160" w:type="dxa"/>
            <w:noWrap/>
          </w:tcPr>
          <w:p w14:paraId="1935546D" w14:textId="382F565F" w:rsidR="00CF77AE" w:rsidRDefault="00CF77AE" w:rsidP="00CF77AE">
            <w:r>
              <w:t>RU Aggregation</w:t>
            </w:r>
          </w:p>
        </w:tc>
        <w:tc>
          <w:tcPr>
            <w:tcW w:w="901" w:type="dxa"/>
            <w:noWrap/>
          </w:tcPr>
          <w:p w14:paraId="2DF49A7D" w14:textId="48EE30DE" w:rsidR="00CF77AE" w:rsidRDefault="00CF77AE" w:rsidP="00CF77AE">
            <w:r>
              <w:t>PHY</w:t>
            </w:r>
          </w:p>
        </w:tc>
      </w:tr>
      <w:tr w:rsidR="00753320" w:rsidRPr="006468C5" w14:paraId="78C7A52C" w14:textId="77777777" w:rsidTr="004025FF">
        <w:trPr>
          <w:trHeight w:val="315"/>
        </w:trPr>
        <w:tc>
          <w:tcPr>
            <w:tcW w:w="840" w:type="dxa"/>
            <w:noWrap/>
          </w:tcPr>
          <w:p w14:paraId="07B3C6CE" w14:textId="78AD10A6" w:rsidR="00753320" w:rsidRDefault="00AA5C6A" w:rsidP="00753320">
            <w:hyperlink r:id="rId161" w:history="1">
              <w:r w:rsidR="00753320" w:rsidRPr="00FC3DFE">
                <w:rPr>
                  <w:rStyle w:val="Hyperlink"/>
                </w:rPr>
                <w:t>605r0</w:t>
              </w:r>
            </w:hyperlink>
          </w:p>
        </w:tc>
        <w:tc>
          <w:tcPr>
            <w:tcW w:w="3925" w:type="dxa"/>
            <w:noWrap/>
          </w:tcPr>
          <w:p w14:paraId="16DE7C58" w14:textId="2D5D006F" w:rsidR="00753320" w:rsidRPr="00CF77AE" w:rsidRDefault="00753320" w:rsidP="00753320">
            <w:r w:rsidRPr="00753320">
              <w:t>Further Discussions On Efficient EHT Preamble</w:t>
            </w:r>
          </w:p>
        </w:tc>
        <w:tc>
          <w:tcPr>
            <w:tcW w:w="1440" w:type="dxa"/>
            <w:noWrap/>
          </w:tcPr>
          <w:p w14:paraId="7054F596" w14:textId="437D5EAE" w:rsidR="00753320" w:rsidRPr="00CF77AE" w:rsidRDefault="00753320" w:rsidP="00753320">
            <w:r w:rsidRPr="00A52669">
              <w:t>Jianhan Liu</w:t>
            </w:r>
          </w:p>
        </w:tc>
        <w:tc>
          <w:tcPr>
            <w:tcW w:w="1080" w:type="dxa"/>
            <w:noWrap/>
          </w:tcPr>
          <w:p w14:paraId="065E6F7C" w14:textId="3BA61DC2" w:rsidR="00753320" w:rsidRDefault="00753320" w:rsidP="00753320">
            <w:r>
              <w:t>Pending</w:t>
            </w:r>
          </w:p>
        </w:tc>
        <w:tc>
          <w:tcPr>
            <w:tcW w:w="2160" w:type="dxa"/>
            <w:noWrap/>
          </w:tcPr>
          <w:p w14:paraId="6FE7A26A" w14:textId="28F8C616" w:rsidR="00753320" w:rsidRDefault="0054655A" w:rsidP="00753320">
            <w:r>
              <w:t>Preamble</w:t>
            </w:r>
          </w:p>
        </w:tc>
        <w:tc>
          <w:tcPr>
            <w:tcW w:w="901" w:type="dxa"/>
            <w:noWrap/>
          </w:tcPr>
          <w:p w14:paraId="244EA975" w14:textId="4A886042" w:rsidR="00753320" w:rsidRDefault="00753320" w:rsidP="00753320">
            <w:r>
              <w:t>PHY</w:t>
            </w:r>
          </w:p>
        </w:tc>
      </w:tr>
      <w:tr w:rsidR="001C20AA" w:rsidRPr="006468C5" w14:paraId="1106F0EF" w14:textId="77777777" w:rsidTr="004025FF">
        <w:trPr>
          <w:trHeight w:val="315"/>
        </w:trPr>
        <w:tc>
          <w:tcPr>
            <w:tcW w:w="840" w:type="dxa"/>
            <w:noWrap/>
          </w:tcPr>
          <w:p w14:paraId="192266C9" w14:textId="570C9421" w:rsidR="001C20AA" w:rsidRDefault="00AA5C6A" w:rsidP="001C20AA">
            <w:hyperlink r:id="rId162" w:history="1">
              <w:r w:rsidR="001C20AA" w:rsidRPr="007F790A">
                <w:rPr>
                  <w:rStyle w:val="Hyperlink"/>
                </w:rPr>
                <w:t>606</w:t>
              </w:r>
              <w:r w:rsidR="007F790A" w:rsidRPr="007F790A">
                <w:rPr>
                  <w:rStyle w:val="Hyperlink"/>
                </w:rPr>
                <w:t>r0</w:t>
              </w:r>
            </w:hyperlink>
          </w:p>
        </w:tc>
        <w:tc>
          <w:tcPr>
            <w:tcW w:w="3925" w:type="dxa"/>
            <w:noWrap/>
          </w:tcPr>
          <w:p w14:paraId="57CDF03B" w14:textId="2612B39C" w:rsidR="001C20AA" w:rsidRPr="00753320" w:rsidRDefault="001C20AA" w:rsidP="001C20AA">
            <w:r w:rsidRPr="001C20AA">
              <w:t>Further discussion on bandwidth and puncturing information</w:t>
            </w:r>
          </w:p>
        </w:tc>
        <w:tc>
          <w:tcPr>
            <w:tcW w:w="1440" w:type="dxa"/>
            <w:noWrap/>
          </w:tcPr>
          <w:p w14:paraId="1285DEA7" w14:textId="263F1F65" w:rsidR="001C20AA" w:rsidRPr="00A52669" w:rsidRDefault="001C20AA" w:rsidP="001C20AA">
            <w:r w:rsidRPr="001C20AA">
              <w:t>Wook Bong Lee</w:t>
            </w:r>
          </w:p>
        </w:tc>
        <w:tc>
          <w:tcPr>
            <w:tcW w:w="1080" w:type="dxa"/>
            <w:noWrap/>
          </w:tcPr>
          <w:p w14:paraId="34BB70A1" w14:textId="18B0DC45" w:rsidR="001C20AA" w:rsidRDefault="001C20AA" w:rsidP="001C20AA">
            <w:r>
              <w:t>Pending</w:t>
            </w:r>
          </w:p>
        </w:tc>
        <w:tc>
          <w:tcPr>
            <w:tcW w:w="2160" w:type="dxa"/>
            <w:noWrap/>
          </w:tcPr>
          <w:p w14:paraId="15DCA0AA" w14:textId="5714CA99" w:rsidR="001C20AA" w:rsidRDefault="000F1BC7" w:rsidP="001C20AA">
            <w:r w:rsidRPr="000F1BC7">
              <w:t>Puncturing</w:t>
            </w:r>
          </w:p>
        </w:tc>
        <w:tc>
          <w:tcPr>
            <w:tcW w:w="901" w:type="dxa"/>
            <w:noWrap/>
          </w:tcPr>
          <w:p w14:paraId="4C0C5ADF" w14:textId="7AF9997D" w:rsidR="001C20AA" w:rsidRDefault="001C20AA" w:rsidP="001C20AA">
            <w:r>
              <w:t>PHY</w:t>
            </w:r>
          </w:p>
        </w:tc>
      </w:tr>
      <w:tr w:rsidR="00F13722" w:rsidRPr="006468C5" w14:paraId="3FAEF3C7" w14:textId="77777777" w:rsidTr="004025FF">
        <w:trPr>
          <w:trHeight w:val="315"/>
        </w:trPr>
        <w:tc>
          <w:tcPr>
            <w:tcW w:w="840" w:type="dxa"/>
            <w:noWrap/>
          </w:tcPr>
          <w:p w14:paraId="21025942" w14:textId="0293127B" w:rsidR="00F13722" w:rsidRPr="00F63013" w:rsidRDefault="00F13722" w:rsidP="00F13722">
            <w:pPr>
              <w:rPr>
                <w:color w:val="FF0000"/>
              </w:rPr>
            </w:pPr>
            <w:r w:rsidRPr="00F63013">
              <w:rPr>
                <w:color w:val="FF0000"/>
              </w:rPr>
              <w:t>608r0</w:t>
            </w:r>
          </w:p>
        </w:tc>
        <w:tc>
          <w:tcPr>
            <w:tcW w:w="3925" w:type="dxa"/>
            <w:noWrap/>
          </w:tcPr>
          <w:p w14:paraId="72270B2C" w14:textId="60E5A70A" w:rsidR="00F13722" w:rsidRPr="001C20AA" w:rsidRDefault="00F13722" w:rsidP="00F13722">
            <w:r w:rsidRPr="008E4321">
              <w:t>Consideration on EHT-LTF Sequences</w:t>
            </w:r>
          </w:p>
        </w:tc>
        <w:tc>
          <w:tcPr>
            <w:tcW w:w="1440" w:type="dxa"/>
            <w:noWrap/>
          </w:tcPr>
          <w:p w14:paraId="5EE47ACA" w14:textId="73171958" w:rsidR="00F13722" w:rsidRPr="001C20AA" w:rsidRDefault="00F13722" w:rsidP="00F13722">
            <w:proofErr w:type="spellStart"/>
            <w:r w:rsidRPr="00F13722">
              <w:t>Jinyoung</w:t>
            </w:r>
            <w:proofErr w:type="spellEnd"/>
            <w:r w:rsidRPr="00F13722">
              <w:t xml:space="preserve"> Chun</w:t>
            </w:r>
          </w:p>
        </w:tc>
        <w:tc>
          <w:tcPr>
            <w:tcW w:w="1080" w:type="dxa"/>
            <w:noWrap/>
          </w:tcPr>
          <w:p w14:paraId="7E476F1F" w14:textId="0EAA8EF1" w:rsidR="00F13722" w:rsidRDefault="00F13722" w:rsidP="00F13722">
            <w:r>
              <w:t>Pending</w:t>
            </w:r>
          </w:p>
        </w:tc>
        <w:tc>
          <w:tcPr>
            <w:tcW w:w="2160" w:type="dxa"/>
            <w:noWrap/>
          </w:tcPr>
          <w:p w14:paraId="157EED01" w14:textId="403A7291" w:rsidR="00F13722" w:rsidRPr="000F1BC7" w:rsidRDefault="00F13722" w:rsidP="00F13722">
            <w:r>
              <w:t>Preamble</w:t>
            </w:r>
          </w:p>
        </w:tc>
        <w:tc>
          <w:tcPr>
            <w:tcW w:w="901" w:type="dxa"/>
            <w:noWrap/>
          </w:tcPr>
          <w:p w14:paraId="4156F2D7" w14:textId="1D49F54D" w:rsidR="00F13722" w:rsidRDefault="00F13722" w:rsidP="00F13722">
            <w: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6A2582CD" w:rsidR="005F5058" w:rsidRPr="005F5058" w:rsidRDefault="007122F5" w:rsidP="005F5058">
      <w:r>
        <w:t>MAP-SR</w:t>
      </w:r>
      <w:r w:rsidR="00474616">
        <w:t xml:space="preserve"> (</w:t>
      </w:r>
      <w:r w:rsidR="00474616" w:rsidRPr="00146897">
        <w:rPr>
          <w:b/>
          <w:bCs/>
        </w:rPr>
        <w:t>4</w:t>
      </w:r>
      <w:r w:rsidR="00474616">
        <w:t>)</w:t>
      </w:r>
      <w:r>
        <w:t xml:space="preserve">, </w:t>
      </w:r>
      <w:r w:rsidR="005F5058">
        <w:t>MAP-CBF</w:t>
      </w:r>
      <w:r w:rsidR="00D0251A">
        <w:t xml:space="preserve"> (</w:t>
      </w:r>
      <w:r w:rsidR="00D0251A" w:rsidRPr="00146897">
        <w:rPr>
          <w:b/>
          <w:bCs/>
        </w:rPr>
        <w:t>1</w:t>
      </w:r>
      <w:r w:rsidR="00D0251A">
        <w:t>)</w:t>
      </w:r>
      <w:r w:rsidR="005F5058">
        <w:t>, MAP-Sounding</w:t>
      </w:r>
      <w:r w:rsidR="00D0251A">
        <w:t xml:space="preserve"> (</w:t>
      </w:r>
      <w:r w:rsidR="00BD7BAD" w:rsidRPr="00146897">
        <w:rPr>
          <w:b/>
          <w:bCs/>
        </w:rPr>
        <w:t>2</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30210563"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6E7554">
        <w:rPr>
          <w:b/>
          <w:bCs/>
        </w:rPr>
        <w:t>9</w:t>
      </w:r>
      <w:r w:rsidR="00257CF3">
        <w:t>)</w:t>
      </w:r>
      <w:r>
        <w:t>,</w:t>
      </w:r>
      <w:r w:rsidR="00657331" w:rsidRPr="00657331">
        <w:t xml:space="preserve"> </w:t>
      </w:r>
      <w:r w:rsidR="00657331">
        <w:t>ML-Operation</w:t>
      </w:r>
      <w:r w:rsidR="00257CF3">
        <w:t xml:space="preserve"> (</w:t>
      </w:r>
      <w:r w:rsidR="00257CF3" w:rsidRPr="00257CF3">
        <w:rPr>
          <w:b/>
          <w:bCs/>
        </w:rPr>
        <w:t>8</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E94F1F" w:rsidRPr="00E94F1F">
        <w:rPr>
          <w:b/>
          <w:bCs/>
        </w:rPr>
        <w:t>4</w:t>
      </w:r>
      <w:r w:rsidR="00E94F1F">
        <w:t>)</w:t>
      </w:r>
      <w:r>
        <w:t>, ML-General</w:t>
      </w:r>
      <w:r w:rsidR="00E94F1F">
        <w:t xml:space="preserve"> (8)</w:t>
      </w:r>
      <w:r>
        <w:t xml:space="preserve">, </w:t>
      </w:r>
      <w:r w:rsidR="00E114C1">
        <w:t>MAC-General</w:t>
      </w:r>
      <w:r w:rsidR="00C56A6A">
        <w:t xml:space="preserve"> (5)</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DA1A92">
        <w:rPr>
          <w:b/>
          <w:bCs/>
        </w:rPr>
        <w:t>6</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6C34E466" w:rsidR="000F1BC7" w:rsidRPr="000F1BC7" w:rsidRDefault="000F1BC7" w:rsidP="0030252B">
      <w:pPr>
        <w:pStyle w:val="ListParagraph"/>
        <w:numPr>
          <w:ilvl w:val="0"/>
          <w:numId w:val="43"/>
        </w:numPr>
      </w:pPr>
      <w:r>
        <w:t xml:space="preserve">RU </w:t>
      </w:r>
      <w:r w:rsidR="00E43409">
        <w:t>Aggregation</w:t>
      </w:r>
      <w:r w:rsidR="00142314">
        <w:t xml:space="preserve"> (</w:t>
      </w:r>
      <w:r w:rsidR="00142314" w:rsidRPr="00142314">
        <w:rPr>
          <w:b/>
          <w:bCs/>
        </w:rPr>
        <w:t>2</w:t>
      </w:r>
      <w:r w:rsidR="00142314">
        <w:t>)</w:t>
      </w:r>
      <w:r>
        <w:t>, Channelization, 4</w:t>
      </w:r>
      <w:r w:rsidR="00E43409">
        <w:t>K-QAM</w:t>
      </w:r>
      <w:r w:rsidR="009B232B">
        <w:t xml:space="preserve"> (</w:t>
      </w:r>
      <w:r w:rsidR="009B232B" w:rsidRPr="009B232B">
        <w:rPr>
          <w:b/>
          <w:bCs/>
        </w:rPr>
        <w:t>1</w:t>
      </w:r>
      <w:r w:rsidR="009B232B">
        <w:t>)</w:t>
      </w:r>
      <w:r w:rsidR="00E43409">
        <w:t>, General</w:t>
      </w:r>
      <w:r w:rsidR="00516A08">
        <w:t xml:space="preserve"> </w:t>
      </w:r>
      <w:r w:rsidR="009B232B">
        <w:t>(</w:t>
      </w:r>
      <w:r w:rsidR="009B232B">
        <w:rPr>
          <w:b/>
          <w:bCs/>
        </w:rPr>
        <w:t>2</w:t>
      </w:r>
      <w:r w:rsidR="009B232B">
        <w:t>)</w:t>
      </w:r>
      <w:r w:rsidR="00E43409">
        <w:t>, SIG</w:t>
      </w:r>
      <w:r w:rsidR="009B232B">
        <w:t xml:space="preserve"> (</w:t>
      </w:r>
      <w:r w:rsidR="00142314">
        <w:rPr>
          <w:b/>
          <w:bCs/>
        </w:rPr>
        <w:t>2</w:t>
      </w:r>
      <w:r w:rsidR="009B232B">
        <w:t>)</w:t>
      </w:r>
      <w:r w:rsidR="00E43409">
        <w:t>, Preamble</w:t>
      </w:r>
      <w:r w:rsidR="00142314">
        <w:t xml:space="preserve"> (</w:t>
      </w:r>
      <w:r w:rsidR="000818FE">
        <w:rPr>
          <w:b/>
          <w:bCs/>
        </w:rPr>
        <w:t>3</w:t>
      </w:r>
      <w:r w:rsidR="00142314">
        <w:t>)</w:t>
      </w:r>
      <w:r w:rsidR="00E43409">
        <w:t>, Puncturing</w:t>
      </w:r>
      <w:r w:rsidR="00142314">
        <w:t xml:space="preserve"> (</w:t>
      </w:r>
      <w:r w:rsidR="00142314" w:rsidRPr="00142314">
        <w:rPr>
          <w:b/>
          <w:bCs/>
        </w:rPr>
        <w:t>2</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63"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65"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66"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AA5C6A" w:rsidP="002A414D">
      <w:pPr>
        <w:pStyle w:val="ListParagraph"/>
        <w:numPr>
          <w:ilvl w:val="1"/>
          <w:numId w:val="25"/>
        </w:numPr>
        <w:rPr>
          <w:color w:val="00B050"/>
        </w:rPr>
      </w:pPr>
      <w:hyperlink r:id="rId167"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AA5C6A" w:rsidP="00FA7062">
      <w:pPr>
        <w:pStyle w:val="ListParagraph"/>
        <w:numPr>
          <w:ilvl w:val="1"/>
          <w:numId w:val="25"/>
        </w:numPr>
        <w:rPr>
          <w:color w:val="00B050"/>
        </w:rPr>
      </w:pPr>
      <w:hyperlink r:id="rId168"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AA5C6A" w:rsidP="00FA7062">
      <w:pPr>
        <w:pStyle w:val="ListParagraph"/>
        <w:numPr>
          <w:ilvl w:val="1"/>
          <w:numId w:val="25"/>
        </w:numPr>
        <w:rPr>
          <w:color w:val="00B050"/>
        </w:rPr>
      </w:pPr>
      <w:hyperlink r:id="rId169"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AA5C6A" w:rsidP="00FA7062">
      <w:pPr>
        <w:pStyle w:val="ListParagraph"/>
        <w:numPr>
          <w:ilvl w:val="1"/>
          <w:numId w:val="25"/>
        </w:numPr>
        <w:rPr>
          <w:color w:val="00B050"/>
        </w:rPr>
      </w:pPr>
      <w:hyperlink r:id="rId170"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AA5C6A" w:rsidP="00FA7062">
      <w:pPr>
        <w:pStyle w:val="ListParagraph"/>
        <w:numPr>
          <w:ilvl w:val="1"/>
          <w:numId w:val="25"/>
        </w:numPr>
        <w:rPr>
          <w:color w:val="00B050"/>
        </w:rPr>
      </w:pPr>
      <w:hyperlink r:id="rId171"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AA5C6A" w:rsidP="00FA7062">
      <w:pPr>
        <w:pStyle w:val="ListParagraph"/>
        <w:numPr>
          <w:ilvl w:val="1"/>
          <w:numId w:val="25"/>
        </w:numPr>
        <w:rPr>
          <w:color w:val="A6A6A6" w:themeColor="background1" w:themeShade="A6"/>
        </w:rPr>
      </w:pPr>
      <w:hyperlink r:id="rId172"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AA5C6A" w:rsidP="00FA7062">
      <w:pPr>
        <w:pStyle w:val="ListParagraph"/>
        <w:numPr>
          <w:ilvl w:val="1"/>
          <w:numId w:val="25"/>
        </w:numPr>
        <w:rPr>
          <w:color w:val="A6A6A6" w:themeColor="background1" w:themeShade="A6"/>
        </w:rPr>
      </w:pPr>
      <w:hyperlink r:id="rId173"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AA5C6A" w:rsidP="00FA7062">
      <w:pPr>
        <w:pStyle w:val="ListParagraph"/>
        <w:numPr>
          <w:ilvl w:val="1"/>
          <w:numId w:val="25"/>
        </w:numPr>
        <w:rPr>
          <w:color w:val="A6A6A6" w:themeColor="background1" w:themeShade="A6"/>
        </w:rPr>
      </w:pPr>
      <w:hyperlink r:id="rId174"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AA5C6A" w:rsidP="002A414D">
      <w:pPr>
        <w:pStyle w:val="ListParagraph"/>
        <w:numPr>
          <w:ilvl w:val="1"/>
          <w:numId w:val="25"/>
        </w:numPr>
        <w:rPr>
          <w:strike/>
          <w:color w:val="A6A6A6" w:themeColor="background1" w:themeShade="A6"/>
        </w:rPr>
      </w:pPr>
      <w:hyperlink r:id="rId175"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AA5C6A" w:rsidP="002A414D">
      <w:pPr>
        <w:pStyle w:val="ListParagraph"/>
        <w:numPr>
          <w:ilvl w:val="1"/>
          <w:numId w:val="25"/>
        </w:numPr>
        <w:rPr>
          <w:color w:val="A6A6A6" w:themeColor="background1" w:themeShade="A6"/>
        </w:rPr>
      </w:pPr>
      <w:hyperlink r:id="rId176"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AA5C6A" w:rsidP="002A414D">
      <w:pPr>
        <w:pStyle w:val="ListParagraph"/>
        <w:numPr>
          <w:ilvl w:val="1"/>
          <w:numId w:val="25"/>
        </w:numPr>
        <w:rPr>
          <w:color w:val="A6A6A6" w:themeColor="background1" w:themeShade="A6"/>
        </w:rPr>
      </w:pPr>
      <w:hyperlink r:id="rId177"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AA5C6A" w:rsidP="002A414D">
      <w:pPr>
        <w:pStyle w:val="ListParagraph"/>
        <w:numPr>
          <w:ilvl w:val="1"/>
          <w:numId w:val="25"/>
        </w:numPr>
        <w:rPr>
          <w:color w:val="A6A6A6" w:themeColor="background1" w:themeShade="A6"/>
        </w:rPr>
      </w:pPr>
      <w:hyperlink r:id="rId178"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79"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81"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82"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AA5C6A" w:rsidP="002A414D">
      <w:pPr>
        <w:pStyle w:val="ListParagraph"/>
        <w:numPr>
          <w:ilvl w:val="1"/>
          <w:numId w:val="25"/>
        </w:numPr>
        <w:rPr>
          <w:color w:val="FFC000"/>
        </w:rPr>
      </w:pPr>
      <w:hyperlink r:id="rId183"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AA5C6A" w:rsidP="002A414D">
      <w:pPr>
        <w:pStyle w:val="ListParagraph"/>
        <w:numPr>
          <w:ilvl w:val="1"/>
          <w:numId w:val="25"/>
        </w:numPr>
        <w:rPr>
          <w:color w:val="00B050"/>
        </w:rPr>
      </w:pPr>
      <w:hyperlink r:id="rId184"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AA5C6A" w:rsidP="002A414D">
      <w:pPr>
        <w:pStyle w:val="ListParagraph"/>
        <w:numPr>
          <w:ilvl w:val="1"/>
          <w:numId w:val="25"/>
        </w:numPr>
        <w:rPr>
          <w:color w:val="00B050"/>
        </w:rPr>
      </w:pPr>
      <w:hyperlink r:id="rId185"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AA5C6A" w:rsidP="002A414D">
      <w:pPr>
        <w:pStyle w:val="ListParagraph"/>
        <w:numPr>
          <w:ilvl w:val="1"/>
          <w:numId w:val="25"/>
        </w:numPr>
        <w:rPr>
          <w:color w:val="00B050"/>
        </w:rPr>
      </w:pPr>
      <w:hyperlink r:id="rId186"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AA5C6A" w:rsidP="00020511">
      <w:pPr>
        <w:pStyle w:val="ListParagraph"/>
        <w:numPr>
          <w:ilvl w:val="1"/>
          <w:numId w:val="25"/>
        </w:numPr>
        <w:rPr>
          <w:color w:val="00B050"/>
        </w:rPr>
      </w:pPr>
      <w:hyperlink r:id="rId187"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AA5C6A" w:rsidP="00020511">
      <w:pPr>
        <w:pStyle w:val="ListParagraph"/>
        <w:numPr>
          <w:ilvl w:val="1"/>
          <w:numId w:val="25"/>
        </w:numPr>
        <w:rPr>
          <w:color w:val="00B050"/>
        </w:rPr>
      </w:pPr>
      <w:hyperlink r:id="rId188"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AA5C6A" w:rsidP="002A414D">
      <w:pPr>
        <w:pStyle w:val="ListParagraph"/>
        <w:numPr>
          <w:ilvl w:val="1"/>
          <w:numId w:val="25"/>
        </w:numPr>
        <w:rPr>
          <w:color w:val="808080" w:themeColor="background1" w:themeShade="80"/>
        </w:rPr>
      </w:pPr>
      <w:hyperlink r:id="rId189"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AA5C6A" w:rsidP="002A414D">
      <w:pPr>
        <w:pStyle w:val="ListParagraph"/>
        <w:numPr>
          <w:ilvl w:val="1"/>
          <w:numId w:val="25"/>
        </w:numPr>
        <w:rPr>
          <w:color w:val="808080" w:themeColor="background1" w:themeShade="80"/>
        </w:rPr>
      </w:pPr>
      <w:hyperlink r:id="rId190"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AA5C6A" w:rsidP="002A414D">
      <w:pPr>
        <w:pStyle w:val="ListParagraph"/>
        <w:numPr>
          <w:ilvl w:val="1"/>
          <w:numId w:val="25"/>
        </w:numPr>
        <w:rPr>
          <w:color w:val="808080" w:themeColor="background1" w:themeShade="80"/>
        </w:rPr>
      </w:pPr>
      <w:hyperlink r:id="rId191"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AA5C6A" w:rsidP="002A414D">
      <w:pPr>
        <w:pStyle w:val="ListParagraph"/>
        <w:numPr>
          <w:ilvl w:val="1"/>
          <w:numId w:val="25"/>
        </w:numPr>
        <w:rPr>
          <w:color w:val="808080" w:themeColor="background1" w:themeShade="80"/>
        </w:rPr>
      </w:pPr>
      <w:hyperlink r:id="rId192"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AA5C6A" w:rsidP="002A414D">
      <w:pPr>
        <w:pStyle w:val="ListParagraph"/>
        <w:numPr>
          <w:ilvl w:val="1"/>
          <w:numId w:val="25"/>
        </w:numPr>
        <w:rPr>
          <w:color w:val="808080" w:themeColor="background1" w:themeShade="80"/>
        </w:rPr>
      </w:pPr>
      <w:hyperlink r:id="rId193"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AA5C6A" w:rsidP="002A414D">
      <w:pPr>
        <w:pStyle w:val="ListParagraph"/>
        <w:numPr>
          <w:ilvl w:val="1"/>
          <w:numId w:val="25"/>
        </w:numPr>
        <w:rPr>
          <w:color w:val="808080" w:themeColor="background1" w:themeShade="80"/>
        </w:rPr>
      </w:pPr>
      <w:hyperlink r:id="rId194"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AA5C6A" w:rsidP="002A414D">
      <w:pPr>
        <w:pStyle w:val="ListParagraph"/>
        <w:numPr>
          <w:ilvl w:val="1"/>
          <w:numId w:val="25"/>
        </w:numPr>
        <w:rPr>
          <w:color w:val="808080" w:themeColor="background1" w:themeShade="80"/>
        </w:rPr>
      </w:pPr>
      <w:hyperlink r:id="rId195"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AA5C6A" w:rsidP="002A414D">
      <w:pPr>
        <w:pStyle w:val="ListParagraph"/>
        <w:numPr>
          <w:ilvl w:val="1"/>
          <w:numId w:val="25"/>
        </w:numPr>
        <w:rPr>
          <w:color w:val="808080" w:themeColor="background1" w:themeShade="80"/>
        </w:rPr>
      </w:pPr>
      <w:hyperlink r:id="rId196"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AA5C6A" w:rsidP="002A414D">
      <w:pPr>
        <w:pStyle w:val="ListParagraph"/>
        <w:numPr>
          <w:ilvl w:val="1"/>
          <w:numId w:val="25"/>
        </w:numPr>
        <w:rPr>
          <w:color w:val="808080" w:themeColor="background1" w:themeShade="80"/>
        </w:rPr>
      </w:pPr>
      <w:hyperlink r:id="rId197"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0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01"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AA5C6A" w:rsidP="00513E8A">
      <w:pPr>
        <w:pStyle w:val="ListParagraph"/>
        <w:numPr>
          <w:ilvl w:val="1"/>
          <w:numId w:val="25"/>
        </w:numPr>
        <w:rPr>
          <w:color w:val="00B050"/>
        </w:rPr>
      </w:pPr>
      <w:hyperlink r:id="rId202"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AA5C6A" w:rsidP="0091261D">
      <w:pPr>
        <w:pStyle w:val="ListParagraph"/>
        <w:numPr>
          <w:ilvl w:val="1"/>
          <w:numId w:val="25"/>
        </w:numPr>
        <w:rPr>
          <w:color w:val="00B050"/>
        </w:rPr>
      </w:pPr>
      <w:hyperlink r:id="rId203"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AA5C6A" w:rsidP="00161ACB">
      <w:pPr>
        <w:pStyle w:val="ListParagraph"/>
        <w:numPr>
          <w:ilvl w:val="1"/>
          <w:numId w:val="25"/>
        </w:numPr>
        <w:rPr>
          <w:color w:val="00B050"/>
        </w:rPr>
      </w:pPr>
      <w:hyperlink r:id="rId204"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AA5C6A" w:rsidP="00161ACB">
      <w:pPr>
        <w:pStyle w:val="ListParagraph"/>
        <w:numPr>
          <w:ilvl w:val="1"/>
          <w:numId w:val="25"/>
        </w:numPr>
        <w:rPr>
          <w:color w:val="00B050"/>
        </w:rPr>
      </w:pPr>
      <w:hyperlink r:id="rId205"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AA5C6A" w:rsidP="00161ACB">
      <w:pPr>
        <w:pStyle w:val="ListParagraph"/>
        <w:numPr>
          <w:ilvl w:val="1"/>
          <w:numId w:val="25"/>
        </w:numPr>
        <w:rPr>
          <w:color w:val="00B050"/>
        </w:rPr>
      </w:pPr>
      <w:hyperlink r:id="rId206"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AA5C6A" w:rsidP="00161ACB">
      <w:pPr>
        <w:pStyle w:val="ListParagraph"/>
        <w:numPr>
          <w:ilvl w:val="1"/>
          <w:numId w:val="25"/>
        </w:numPr>
        <w:rPr>
          <w:strike/>
          <w:color w:val="A6A6A6" w:themeColor="background1" w:themeShade="A6"/>
        </w:rPr>
      </w:pPr>
      <w:hyperlink r:id="rId207"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AA5C6A" w:rsidP="00161ACB">
      <w:pPr>
        <w:pStyle w:val="ListParagraph"/>
        <w:numPr>
          <w:ilvl w:val="1"/>
          <w:numId w:val="25"/>
        </w:numPr>
        <w:rPr>
          <w:color w:val="A6A6A6" w:themeColor="background1" w:themeShade="A6"/>
        </w:rPr>
      </w:pPr>
      <w:hyperlink r:id="rId208"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AA5C6A" w:rsidP="00161ACB">
      <w:pPr>
        <w:pStyle w:val="ListParagraph"/>
        <w:numPr>
          <w:ilvl w:val="1"/>
          <w:numId w:val="25"/>
        </w:numPr>
        <w:rPr>
          <w:color w:val="A6A6A6" w:themeColor="background1" w:themeShade="A6"/>
        </w:rPr>
      </w:pPr>
      <w:hyperlink r:id="rId209"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AA5C6A" w:rsidP="00161ACB">
      <w:pPr>
        <w:pStyle w:val="ListParagraph"/>
        <w:numPr>
          <w:ilvl w:val="1"/>
          <w:numId w:val="25"/>
        </w:numPr>
        <w:rPr>
          <w:color w:val="A6A6A6" w:themeColor="background1" w:themeShade="A6"/>
        </w:rPr>
      </w:pPr>
      <w:hyperlink r:id="rId210"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AA5C6A" w:rsidP="002A414D">
      <w:pPr>
        <w:pStyle w:val="ListParagraph"/>
        <w:numPr>
          <w:ilvl w:val="1"/>
          <w:numId w:val="25"/>
        </w:numPr>
        <w:rPr>
          <w:color w:val="A6A6A6" w:themeColor="background1" w:themeShade="A6"/>
        </w:rPr>
      </w:pPr>
      <w:hyperlink r:id="rId211"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AA5C6A" w:rsidP="002A414D">
      <w:pPr>
        <w:pStyle w:val="ListParagraph"/>
        <w:numPr>
          <w:ilvl w:val="1"/>
          <w:numId w:val="25"/>
        </w:numPr>
        <w:rPr>
          <w:color w:val="A6A6A6" w:themeColor="background1" w:themeShade="A6"/>
        </w:rPr>
      </w:pPr>
      <w:hyperlink r:id="rId212"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AA5C6A" w:rsidP="002A414D">
      <w:pPr>
        <w:pStyle w:val="ListParagraph"/>
        <w:numPr>
          <w:ilvl w:val="1"/>
          <w:numId w:val="25"/>
        </w:numPr>
        <w:rPr>
          <w:color w:val="A6A6A6" w:themeColor="background1" w:themeShade="A6"/>
        </w:rPr>
      </w:pPr>
      <w:hyperlink r:id="rId213"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14"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7"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AA5C6A" w:rsidP="00EA3129">
      <w:pPr>
        <w:pStyle w:val="ListParagraph"/>
        <w:numPr>
          <w:ilvl w:val="1"/>
          <w:numId w:val="25"/>
        </w:numPr>
        <w:rPr>
          <w:color w:val="00B050"/>
        </w:rPr>
      </w:pPr>
      <w:hyperlink r:id="rId218"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AA5C6A" w:rsidP="00EA3129">
      <w:pPr>
        <w:pStyle w:val="ListParagraph"/>
        <w:numPr>
          <w:ilvl w:val="1"/>
          <w:numId w:val="25"/>
        </w:numPr>
        <w:rPr>
          <w:color w:val="00B050"/>
        </w:rPr>
      </w:pPr>
      <w:hyperlink r:id="rId219"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AA5C6A" w:rsidP="00EA3129">
      <w:pPr>
        <w:pStyle w:val="ListParagraph"/>
        <w:numPr>
          <w:ilvl w:val="1"/>
          <w:numId w:val="25"/>
        </w:numPr>
        <w:rPr>
          <w:color w:val="00B050"/>
        </w:rPr>
      </w:pPr>
      <w:hyperlink r:id="rId220"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AA5C6A" w:rsidP="007524FD">
      <w:pPr>
        <w:pStyle w:val="ListParagraph"/>
        <w:numPr>
          <w:ilvl w:val="1"/>
          <w:numId w:val="25"/>
        </w:numPr>
        <w:rPr>
          <w:color w:val="A6A6A6" w:themeColor="background1" w:themeShade="A6"/>
        </w:rPr>
      </w:pPr>
      <w:hyperlink r:id="rId221"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AA5C6A" w:rsidP="007524FD">
      <w:pPr>
        <w:pStyle w:val="ListParagraph"/>
        <w:numPr>
          <w:ilvl w:val="1"/>
          <w:numId w:val="25"/>
        </w:numPr>
        <w:rPr>
          <w:color w:val="A6A6A6" w:themeColor="background1" w:themeShade="A6"/>
        </w:rPr>
      </w:pPr>
      <w:hyperlink r:id="rId222"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AA5C6A" w:rsidP="007524FD">
      <w:pPr>
        <w:pStyle w:val="ListParagraph"/>
        <w:numPr>
          <w:ilvl w:val="1"/>
          <w:numId w:val="25"/>
        </w:numPr>
        <w:rPr>
          <w:color w:val="A6A6A6" w:themeColor="background1" w:themeShade="A6"/>
        </w:rPr>
      </w:pPr>
      <w:hyperlink r:id="rId223"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AA5C6A" w:rsidP="007524FD">
      <w:pPr>
        <w:pStyle w:val="ListParagraph"/>
        <w:numPr>
          <w:ilvl w:val="1"/>
          <w:numId w:val="25"/>
        </w:numPr>
        <w:rPr>
          <w:color w:val="A6A6A6" w:themeColor="background1" w:themeShade="A6"/>
        </w:rPr>
      </w:pPr>
      <w:hyperlink r:id="rId224"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AA5C6A" w:rsidP="007524FD">
      <w:pPr>
        <w:pStyle w:val="ListParagraph"/>
        <w:numPr>
          <w:ilvl w:val="1"/>
          <w:numId w:val="25"/>
        </w:numPr>
        <w:rPr>
          <w:color w:val="A6A6A6" w:themeColor="background1" w:themeShade="A6"/>
        </w:rPr>
      </w:pPr>
      <w:hyperlink r:id="rId225"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AA5C6A" w:rsidP="00E655C4">
      <w:pPr>
        <w:pStyle w:val="ListParagraph"/>
        <w:numPr>
          <w:ilvl w:val="1"/>
          <w:numId w:val="25"/>
        </w:numPr>
        <w:rPr>
          <w:color w:val="A6A6A6" w:themeColor="background1" w:themeShade="A6"/>
        </w:rPr>
      </w:pPr>
      <w:hyperlink r:id="rId226"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AA5C6A" w:rsidP="001B4908">
      <w:pPr>
        <w:pStyle w:val="ListParagraph"/>
        <w:numPr>
          <w:ilvl w:val="1"/>
          <w:numId w:val="25"/>
        </w:numPr>
        <w:rPr>
          <w:color w:val="A6A6A6" w:themeColor="background1" w:themeShade="A6"/>
        </w:rPr>
      </w:pPr>
      <w:hyperlink r:id="rId227"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AA5C6A" w:rsidP="007524FD">
      <w:pPr>
        <w:pStyle w:val="ListParagraph"/>
        <w:numPr>
          <w:ilvl w:val="1"/>
          <w:numId w:val="25"/>
        </w:numPr>
        <w:rPr>
          <w:color w:val="A6A6A6" w:themeColor="background1" w:themeShade="A6"/>
        </w:rPr>
      </w:pPr>
      <w:hyperlink r:id="rId228"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AA5C6A" w:rsidP="007524FD">
      <w:pPr>
        <w:pStyle w:val="ListParagraph"/>
        <w:numPr>
          <w:ilvl w:val="1"/>
          <w:numId w:val="25"/>
        </w:numPr>
        <w:rPr>
          <w:color w:val="A6A6A6" w:themeColor="background1" w:themeShade="A6"/>
        </w:rPr>
      </w:pPr>
      <w:hyperlink r:id="rId229"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AA5C6A" w:rsidP="0099722C">
      <w:pPr>
        <w:pStyle w:val="ListParagraph"/>
        <w:numPr>
          <w:ilvl w:val="1"/>
          <w:numId w:val="25"/>
        </w:numPr>
        <w:rPr>
          <w:color w:val="A6A6A6" w:themeColor="background1" w:themeShade="A6"/>
        </w:rPr>
      </w:pPr>
      <w:hyperlink r:id="rId230"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AA5C6A" w:rsidP="00DD197F">
      <w:pPr>
        <w:pStyle w:val="ListParagraph"/>
        <w:numPr>
          <w:ilvl w:val="1"/>
          <w:numId w:val="25"/>
        </w:numPr>
        <w:rPr>
          <w:color w:val="A6A6A6" w:themeColor="background1" w:themeShade="A6"/>
        </w:rPr>
      </w:pPr>
      <w:hyperlink r:id="rId231"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AA5C6A" w:rsidP="007524FD">
      <w:pPr>
        <w:pStyle w:val="ListParagraph"/>
        <w:numPr>
          <w:ilvl w:val="1"/>
          <w:numId w:val="25"/>
        </w:numPr>
        <w:rPr>
          <w:color w:val="A6A6A6" w:themeColor="background1" w:themeShade="A6"/>
        </w:rPr>
      </w:pPr>
      <w:hyperlink r:id="rId232"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35" w:history="1">
        <w:r w:rsidRPr="00C86653">
          <w:rPr>
            <w:rStyle w:val="Hyperlink"/>
            <w:sz w:val="22"/>
          </w:rPr>
          <w:t>dennis.sundman@ericsson.com</w:t>
        </w:r>
      </w:hyperlink>
      <w:r w:rsidRPr="00C86653">
        <w:rPr>
          <w:sz w:val="22"/>
        </w:rPr>
        <w:t>)</w:t>
      </w:r>
      <w:r w:rsidR="00C9791D">
        <w:rPr>
          <w:sz w:val="22"/>
        </w:rPr>
        <w:t xml:space="preserve"> and Alfred Asterjadhi (</w:t>
      </w:r>
      <w:hyperlink r:id="rId236"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AA5C6A" w:rsidP="00101047">
      <w:pPr>
        <w:pStyle w:val="ListParagraph"/>
        <w:numPr>
          <w:ilvl w:val="1"/>
          <w:numId w:val="25"/>
        </w:numPr>
        <w:rPr>
          <w:color w:val="00B050"/>
        </w:rPr>
      </w:pPr>
      <w:hyperlink r:id="rId237"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AA5C6A" w:rsidP="00101047">
      <w:pPr>
        <w:pStyle w:val="ListParagraph"/>
        <w:numPr>
          <w:ilvl w:val="1"/>
          <w:numId w:val="25"/>
        </w:numPr>
        <w:rPr>
          <w:color w:val="00B050"/>
        </w:rPr>
      </w:pPr>
      <w:hyperlink r:id="rId238"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AA5C6A" w:rsidP="002A414D">
      <w:pPr>
        <w:pStyle w:val="ListParagraph"/>
        <w:numPr>
          <w:ilvl w:val="1"/>
          <w:numId w:val="25"/>
        </w:numPr>
        <w:rPr>
          <w:color w:val="00B050"/>
        </w:rPr>
      </w:pPr>
      <w:hyperlink r:id="rId239"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AA5C6A" w:rsidP="002A414D">
      <w:pPr>
        <w:pStyle w:val="ListParagraph"/>
        <w:numPr>
          <w:ilvl w:val="1"/>
          <w:numId w:val="25"/>
        </w:numPr>
        <w:rPr>
          <w:strike/>
          <w:color w:val="00B050"/>
        </w:rPr>
      </w:pPr>
      <w:hyperlink r:id="rId240"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AA5C6A" w:rsidP="002A414D">
      <w:pPr>
        <w:pStyle w:val="ListParagraph"/>
        <w:numPr>
          <w:ilvl w:val="1"/>
          <w:numId w:val="25"/>
        </w:numPr>
        <w:rPr>
          <w:color w:val="FFC000"/>
        </w:rPr>
      </w:pPr>
      <w:hyperlink r:id="rId241"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AA5C6A" w:rsidP="002A414D">
      <w:pPr>
        <w:pStyle w:val="ListParagraph"/>
        <w:numPr>
          <w:ilvl w:val="1"/>
          <w:numId w:val="25"/>
        </w:numPr>
        <w:rPr>
          <w:color w:val="A6A6A6" w:themeColor="background1" w:themeShade="A6"/>
        </w:rPr>
      </w:pPr>
      <w:hyperlink r:id="rId242"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AA5C6A" w:rsidP="002A414D">
      <w:pPr>
        <w:pStyle w:val="ListParagraph"/>
        <w:numPr>
          <w:ilvl w:val="1"/>
          <w:numId w:val="25"/>
        </w:numPr>
        <w:rPr>
          <w:color w:val="A6A6A6" w:themeColor="background1" w:themeShade="A6"/>
        </w:rPr>
      </w:pPr>
      <w:hyperlink r:id="rId243"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AA5C6A" w:rsidP="002A414D">
      <w:pPr>
        <w:pStyle w:val="ListParagraph"/>
        <w:numPr>
          <w:ilvl w:val="1"/>
          <w:numId w:val="25"/>
        </w:numPr>
        <w:rPr>
          <w:color w:val="A6A6A6" w:themeColor="background1" w:themeShade="A6"/>
        </w:rPr>
      </w:pPr>
      <w:hyperlink r:id="rId244"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45"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4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8"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AA5C6A" w:rsidP="00432A88">
      <w:pPr>
        <w:pStyle w:val="ListParagraph"/>
        <w:numPr>
          <w:ilvl w:val="1"/>
          <w:numId w:val="25"/>
        </w:numPr>
        <w:rPr>
          <w:color w:val="00B050"/>
        </w:rPr>
      </w:pPr>
      <w:hyperlink r:id="rId249"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AA5C6A" w:rsidP="00432A88">
      <w:pPr>
        <w:pStyle w:val="ListParagraph"/>
        <w:numPr>
          <w:ilvl w:val="1"/>
          <w:numId w:val="25"/>
        </w:numPr>
        <w:rPr>
          <w:color w:val="00B050"/>
        </w:rPr>
      </w:pPr>
      <w:hyperlink r:id="rId250"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AA5C6A" w:rsidP="00432A88">
      <w:pPr>
        <w:pStyle w:val="ListParagraph"/>
        <w:numPr>
          <w:ilvl w:val="1"/>
          <w:numId w:val="25"/>
        </w:numPr>
        <w:rPr>
          <w:strike/>
          <w:color w:val="FFC000"/>
        </w:rPr>
      </w:pPr>
      <w:hyperlink r:id="rId251"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AA5C6A" w:rsidP="002A414D">
      <w:pPr>
        <w:pStyle w:val="ListParagraph"/>
        <w:numPr>
          <w:ilvl w:val="1"/>
          <w:numId w:val="25"/>
        </w:numPr>
        <w:rPr>
          <w:color w:val="00B050"/>
        </w:rPr>
      </w:pPr>
      <w:hyperlink r:id="rId252"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AA5C6A" w:rsidP="002A414D">
      <w:pPr>
        <w:pStyle w:val="ListParagraph"/>
        <w:numPr>
          <w:ilvl w:val="1"/>
          <w:numId w:val="25"/>
        </w:numPr>
        <w:rPr>
          <w:color w:val="00B050"/>
        </w:rPr>
      </w:pPr>
      <w:hyperlink r:id="rId253"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AA5C6A" w:rsidP="002A414D">
      <w:pPr>
        <w:pStyle w:val="ListParagraph"/>
        <w:numPr>
          <w:ilvl w:val="1"/>
          <w:numId w:val="25"/>
        </w:numPr>
        <w:rPr>
          <w:color w:val="A6A6A6" w:themeColor="background1" w:themeShade="A6"/>
        </w:rPr>
      </w:pPr>
      <w:hyperlink r:id="rId254"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AA5C6A" w:rsidP="002A414D">
      <w:pPr>
        <w:pStyle w:val="ListParagraph"/>
        <w:numPr>
          <w:ilvl w:val="1"/>
          <w:numId w:val="25"/>
        </w:numPr>
        <w:rPr>
          <w:color w:val="A6A6A6" w:themeColor="background1" w:themeShade="A6"/>
        </w:rPr>
      </w:pPr>
      <w:hyperlink r:id="rId255"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AA5C6A" w:rsidP="002A414D">
      <w:pPr>
        <w:pStyle w:val="ListParagraph"/>
        <w:numPr>
          <w:ilvl w:val="1"/>
          <w:numId w:val="25"/>
        </w:numPr>
        <w:rPr>
          <w:color w:val="A6A6A6" w:themeColor="background1" w:themeShade="A6"/>
        </w:rPr>
      </w:pPr>
      <w:hyperlink r:id="rId256"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AA5C6A" w:rsidP="002A414D">
      <w:pPr>
        <w:pStyle w:val="ListParagraph"/>
        <w:numPr>
          <w:ilvl w:val="1"/>
          <w:numId w:val="25"/>
        </w:numPr>
        <w:rPr>
          <w:color w:val="A6A6A6" w:themeColor="background1" w:themeShade="A6"/>
        </w:rPr>
      </w:pPr>
      <w:hyperlink r:id="rId257"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AA5C6A" w:rsidP="002A414D">
      <w:pPr>
        <w:pStyle w:val="ListParagraph"/>
        <w:numPr>
          <w:ilvl w:val="1"/>
          <w:numId w:val="25"/>
        </w:numPr>
        <w:rPr>
          <w:color w:val="A6A6A6" w:themeColor="background1" w:themeShade="A6"/>
        </w:rPr>
      </w:pPr>
      <w:hyperlink r:id="rId258"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AA5C6A" w:rsidP="00432A88">
      <w:pPr>
        <w:pStyle w:val="ListParagraph"/>
        <w:numPr>
          <w:ilvl w:val="1"/>
          <w:numId w:val="25"/>
        </w:numPr>
        <w:rPr>
          <w:color w:val="A6A6A6" w:themeColor="background1" w:themeShade="A6"/>
        </w:rPr>
      </w:pPr>
      <w:hyperlink r:id="rId259"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AA5C6A" w:rsidP="002A414D">
      <w:pPr>
        <w:pStyle w:val="ListParagraph"/>
        <w:numPr>
          <w:ilvl w:val="1"/>
          <w:numId w:val="25"/>
        </w:numPr>
        <w:rPr>
          <w:color w:val="A6A6A6" w:themeColor="background1" w:themeShade="A6"/>
        </w:rPr>
      </w:pPr>
      <w:hyperlink r:id="rId260"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AA5C6A" w:rsidP="002A414D">
      <w:pPr>
        <w:pStyle w:val="ListParagraph"/>
        <w:numPr>
          <w:ilvl w:val="1"/>
          <w:numId w:val="25"/>
        </w:numPr>
        <w:rPr>
          <w:color w:val="A6A6A6" w:themeColor="background1" w:themeShade="A6"/>
        </w:rPr>
      </w:pPr>
      <w:hyperlink r:id="rId261"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AA5C6A" w:rsidP="00432A88">
      <w:pPr>
        <w:pStyle w:val="ListParagraph"/>
        <w:numPr>
          <w:ilvl w:val="1"/>
          <w:numId w:val="25"/>
        </w:numPr>
        <w:rPr>
          <w:color w:val="A6A6A6" w:themeColor="background1" w:themeShade="A6"/>
        </w:rPr>
      </w:pPr>
      <w:hyperlink r:id="rId262"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AA5C6A" w:rsidP="000A589E">
      <w:pPr>
        <w:pStyle w:val="ListParagraph"/>
        <w:numPr>
          <w:ilvl w:val="1"/>
          <w:numId w:val="25"/>
        </w:numPr>
        <w:rPr>
          <w:color w:val="A6A6A6" w:themeColor="background1" w:themeShade="A6"/>
        </w:rPr>
      </w:pPr>
      <w:hyperlink r:id="rId263"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AA5C6A" w:rsidP="002A414D">
      <w:pPr>
        <w:pStyle w:val="ListParagraph"/>
        <w:numPr>
          <w:ilvl w:val="1"/>
          <w:numId w:val="25"/>
        </w:numPr>
        <w:rPr>
          <w:color w:val="A6A6A6" w:themeColor="background1" w:themeShade="A6"/>
        </w:rPr>
      </w:pPr>
      <w:hyperlink r:id="rId264"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AA5C6A" w:rsidP="002A414D">
      <w:pPr>
        <w:pStyle w:val="ListParagraph"/>
        <w:numPr>
          <w:ilvl w:val="1"/>
          <w:numId w:val="25"/>
        </w:numPr>
        <w:rPr>
          <w:color w:val="A6A6A6" w:themeColor="background1" w:themeShade="A6"/>
        </w:rPr>
      </w:pPr>
      <w:hyperlink r:id="rId265"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AA5C6A" w:rsidP="002A414D">
      <w:pPr>
        <w:pStyle w:val="ListParagraph"/>
        <w:numPr>
          <w:ilvl w:val="1"/>
          <w:numId w:val="25"/>
        </w:numPr>
        <w:rPr>
          <w:color w:val="A6A6A6" w:themeColor="background1" w:themeShade="A6"/>
        </w:rPr>
      </w:pPr>
      <w:hyperlink r:id="rId266"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AA5C6A" w:rsidP="002A414D">
      <w:pPr>
        <w:pStyle w:val="ListParagraph"/>
        <w:numPr>
          <w:ilvl w:val="1"/>
          <w:numId w:val="25"/>
        </w:numPr>
        <w:rPr>
          <w:color w:val="A6A6A6" w:themeColor="background1" w:themeShade="A6"/>
        </w:rPr>
      </w:pPr>
      <w:hyperlink r:id="rId267"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AA5C6A" w:rsidP="002A414D">
      <w:pPr>
        <w:pStyle w:val="ListParagraph"/>
        <w:numPr>
          <w:ilvl w:val="1"/>
          <w:numId w:val="25"/>
        </w:numPr>
        <w:rPr>
          <w:color w:val="A6A6A6" w:themeColor="background1" w:themeShade="A6"/>
        </w:rPr>
      </w:pPr>
      <w:hyperlink r:id="rId268"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AA5C6A" w:rsidP="002A414D">
      <w:pPr>
        <w:pStyle w:val="ListParagraph"/>
        <w:numPr>
          <w:ilvl w:val="1"/>
          <w:numId w:val="25"/>
        </w:numPr>
        <w:rPr>
          <w:color w:val="A6A6A6" w:themeColor="background1" w:themeShade="A6"/>
        </w:rPr>
      </w:pPr>
      <w:hyperlink r:id="rId269"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AA5C6A" w:rsidP="002A414D">
      <w:pPr>
        <w:pStyle w:val="ListParagraph"/>
        <w:numPr>
          <w:ilvl w:val="1"/>
          <w:numId w:val="25"/>
        </w:numPr>
        <w:rPr>
          <w:color w:val="A6A6A6" w:themeColor="background1" w:themeShade="A6"/>
        </w:rPr>
      </w:pPr>
      <w:hyperlink r:id="rId270"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AA5C6A" w:rsidP="002A414D">
      <w:pPr>
        <w:pStyle w:val="ListParagraph"/>
        <w:numPr>
          <w:ilvl w:val="1"/>
          <w:numId w:val="25"/>
        </w:numPr>
        <w:rPr>
          <w:color w:val="A6A6A6" w:themeColor="background1" w:themeShade="A6"/>
        </w:rPr>
      </w:pPr>
      <w:hyperlink r:id="rId271"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AA5C6A" w:rsidP="002A414D">
      <w:pPr>
        <w:pStyle w:val="ListParagraph"/>
        <w:numPr>
          <w:ilvl w:val="1"/>
          <w:numId w:val="25"/>
        </w:numPr>
        <w:rPr>
          <w:color w:val="A6A6A6" w:themeColor="background1" w:themeShade="A6"/>
        </w:rPr>
      </w:pPr>
      <w:hyperlink r:id="rId272"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73"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6"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AA5C6A" w:rsidP="00326A2D">
      <w:pPr>
        <w:pStyle w:val="ListParagraph"/>
        <w:numPr>
          <w:ilvl w:val="1"/>
          <w:numId w:val="25"/>
        </w:numPr>
        <w:rPr>
          <w:color w:val="00B050"/>
        </w:rPr>
      </w:pPr>
      <w:hyperlink r:id="rId277"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AA5C6A" w:rsidP="004D140B">
      <w:pPr>
        <w:pStyle w:val="ListParagraph"/>
        <w:numPr>
          <w:ilvl w:val="1"/>
          <w:numId w:val="25"/>
        </w:numPr>
        <w:rPr>
          <w:color w:val="FFC000"/>
        </w:rPr>
      </w:pPr>
      <w:hyperlink r:id="rId278"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AA5C6A" w:rsidP="004D140B">
      <w:pPr>
        <w:pStyle w:val="ListParagraph"/>
        <w:numPr>
          <w:ilvl w:val="1"/>
          <w:numId w:val="25"/>
        </w:numPr>
        <w:rPr>
          <w:color w:val="00B050"/>
        </w:rPr>
      </w:pPr>
      <w:hyperlink r:id="rId279"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AA5C6A" w:rsidP="004D140B">
      <w:pPr>
        <w:pStyle w:val="ListParagraph"/>
        <w:numPr>
          <w:ilvl w:val="1"/>
          <w:numId w:val="25"/>
        </w:numPr>
        <w:rPr>
          <w:color w:val="00B050"/>
        </w:rPr>
      </w:pPr>
      <w:hyperlink r:id="rId280"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AA5C6A" w:rsidP="004D140B">
      <w:pPr>
        <w:pStyle w:val="ListParagraph"/>
        <w:numPr>
          <w:ilvl w:val="1"/>
          <w:numId w:val="25"/>
        </w:numPr>
        <w:rPr>
          <w:color w:val="00B050"/>
        </w:rPr>
      </w:pPr>
      <w:hyperlink r:id="rId281"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AA5C6A" w:rsidP="000A6DC0">
      <w:pPr>
        <w:pStyle w:val="ListParagraph"/>
        <w:numPr>
          <w:ilvl w:val="1"/>
          <w:numId w:val="25"/>
        </w:numPr>
        <w:rPr>
          <w:color w:val="00B050"/>
        </w:rPr>
      </w:pPr>
      <w:hyperlink r:id="rId282"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AA5C6A" w:rsidP="004D140B">
      <w:pPr>
        <w:pStyle w:val="ListParagraph"/>
        <w:numPr>
          <w:ilvl w:val="1"/>
          <w:numId w:val="25"/>
        </w:numPr>
        <w:rPr>
          <w:color w:val="A6A6A6" w:themeColor="background1" w:themeShade="A6"/>
        </w:rPr>
      </w:pPr>
      <w:hyperlink r:id="rId283"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AA5C6A" w:rsidP="004D140B">
      <w:pPr>
        <w:pStyle w:val="ListParagraph"/>
        <w:numPr>
          <w:ilvl w:val="1"/>
          <w:numId w:val="25"/>
        </w:numPr>
        <w:rPr>
          <w:color w:val="A6A6A6" w:themeColor="background1" w:themeShade="A6"/>
        </w:rPr>
      </w:pPr>
      <w:hyperlink r:id="rId284"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AA5C6A" w:rsidP="004D140B">
      <w:pPr>
        <w:pStyle w:val="ListParagraph"/>
        <w:numPr>
          <w:ilvl w:val="1"/>
          <w:numId w:val="25"/>
        </w:numPr>
        <w:rPr>
          <w:color w:val="A6A6A6" w:themeColor="background1" w:themeShade="A6"/>
        </w:rPr>
      </w:pPr>
      <w:hyperlink r:id="rId285"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AA5C6A" w:rsidP="004D140B">
      <w:pPr>
        <w:pStyle w:val="ListParagraph"/>
        <w:numPr>
          <w:ilvl w:val="1"/>
          <w:numId w:val="25"/>
        </w:numPr>
        <w:rPr>
          <w:color w:val="A6A6A6" w:themeColor="background1" w:themeShade="A6"/>
        </w:rPr>
      </w:pPr>
      <w:hyperlink r:id="rId286"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AA5C6A" w:rsidP="004D140B">
      <w:pPr>
        <w:pStyle w:val="ListParagraph"/>
        <w:numPr>
          <w:ilvl w:val="1"/>
          <w:numId w:val="25"/>
        </w:numPr>
        <w:rPr>
          <w:color w:val="A6A6A6" w:themeColor="background1" w:themeShade="A6"/>
        </w:rPr>
      </w:pPr>
      <w:hyperlink r:id="rId287"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AA5C6A" w:rsidP="004D140B">
      <w:pPr>
        <w:pStyle w:val="ListParagraph"/>
        <w:numPr>
          <w:ilvl w:val="1"/>
          <w:numId w:val="25"/>
        </w:numPr>
        <w:rPr>
          <w:color w:val="A6A6A6" w:themeColor="background1" w:themeShade="A6"/>
        </w:rPr>
      </w:pPr>
      <w:hyperlink r:id="rId288"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89"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90"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92"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93"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94"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AA5C6A" w:rsidP="00DB2DB8">
      <w:pPr>
        <w:pStyle w:val="ListParagraph"/>
        <w:numPr>
          <w:ilvl w:val="1"/>
          <w:numId w:val="25"/>
        </w:numPr>
        <w:rPr>
          <w:strike/>
          <w:color w:val="FF0000"/>
        </w:rPr>
      </w:pPr>
      <w:hyperlink r:id="rId295"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AA5C6A" w:rsidP="00593C0D">
      <w:pPr>
        <w:pStyle w:val="ListParagraph"/>
        <w:numPr>
          <w:ilvl w:val="1"/>
          <w:numId w:val="25"/>
        </w:numPr>
        <w:rPr>
          <w:color w:val="00B050"/>
        </w:rPr>
      </w:pPr>
      <w:hyperlink r:id="rId296"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AA5C6A" w:rsidP="00DB5426">
      <w:pPr>
        <w:pStyle w:val="ListParagraph"/>
        <w:numPr>
          <w:ilvl w:val="1"/>
          <w:numId w:val="25"/>
        </w:numPr>
        <w:rPr>
          <w:color w:val="00B050"/>
        </w:rPr>
      </w:pPr>
      <w:hyperlink r:id="rId297"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AA5C6A" w:rsidP="00DB2DB8">
      <w:pPr>
        <w:pStyle w:val="ListParagraph"/>
        <w:numPr>
          <w:ilvl w:val="1"/>
          <w:numId w:val="25"/>
        </w:numPr>
        <w:rPr>
          <w:color w:val="00B050"/>
        </w:rPr>
      </w:pPr>
      <w:hyperlink r:id="rId298"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AA5C6A" w:rsidP="00DB2DB8">
      <w:pPr>
        <w:pStyle w:val="ListParagraph"/>
        <w:numPr>
          <w:ilvl w:val="1"/>
          <w:numId w:val="25"/>
        </w:numPr>
        <w:rPr>
          <w:color w:val="00B050"/>
        </w:rPr>
      </w:pPr>
      <w:hyperlink r:id="rId299"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AA5C6A" w:rsidP="00DB2DB8">
      <w:pPr>
        <w:pStyle w:val="ListParagraph"/>
        <w:numPr>
          <w:ilvl w:val="1"/>
          <w:numId w:val="25"/>
        </w:numPr>
        <w:rPr>
          <w:color w:val="BFBFBF" w:themeColor="background1" w:themeShade="BF"/>
        </w:rPr>
      </w:pPr>
      <w:hyperlink r:id="rId300"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AA5C6A" w:rsidP="00DB2DB8">
      <w:pPr>
        <w:pStyle w:val="ListParagraph"/>
        <w:numPr>
          <w:ilvl w:val="1"/>
          <w:numId w:val="25"/>
        </w:numPr>
        <w:rPr>
          <w:color w:val="BFBFBF" w:themeColor="background1" w:themeShade="BF"/>
        </w:rPr>
      </w:pPr>
      <w:hyperlink r:id="rId301"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AA5C6A" w:rsidP="00DB2DB8">
      <w:pPr>
        <w:pStyle w:val="ListParagraph"/>
        <w:numPr>
          <w:ilvl w:val="1"/>
          <w:numId w:val="25"/>
        </w:numPr>
        <w:rPr>
          <w:color w:val="BFBFBF" w:themeColor="background1" w:themeShade="BF"/>
        </w:rPr>
      </w:pPr>
      <w:hyperlink r:id="rId302"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AA5C6A" w:rsidP="00DB2DB8">
      <w:pPr>
        <w:pStyle w:val="ListParagraph"/>
        <w:numPr>
          <w:ilvl w:val="1"/>
          <w:numId w:val="25"/>
        </w:numPr>
        <w:rPr>
          <w:strike/>
          <w:color w:val="BFBFBF" w:themeColor="background1" w:themeShade="BF"/>
        </w:rPr>
      </w:pPr>
      <w:hyperlink r:id="rId303"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AA5C6A" w:rsidP="00DB2DB8">
      <w:pPr>
        <w:pStyle w:val="ListParagraph"/>
        <w:numPr>
          <w:ilvl w:val="1"/>
          <w:numId w:val="25"/>
        </w:numPr>
        <w:rPr>
          <w:color w:val="BFBFBF" w:themeColor="background1" w:themeShade="BF"/>
        </w:rPr>
      </w:pPr>
      <w:hyperlink r:id="rId304"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AA5C6A" w:rsidP="00DB2DB8">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AA5C6A" w:rsidP="00DB2DB8">
      <w:pPr>
        <w:pStyle w:val="ListParagraph"/>
        <w:numPr>
          <w:ilvl w:val="1"/>
          <w:numId w:val="25"/>
        </w:numPr>
        <w:rPr>
          <w:color w:val="BFBFBF" w:themeColor="background1" w:themeShade="BF"/>
        </w:rPr>
      </w:pPr>
      <w:hyperlink r:id="rId306"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AA5C6A" w:rsidP="00DB2DB8">
      <w:pPr>
        <w:pStyle w:val="ListParagraph"/>
        <w:numPr>
          <w:ilvl w:val="1"/>
          <w:numId w:val="25"/>
        </w:numPr>
        <w:rPr>
          <w:color w:val="BFBFBF" w:themeColor="background1" w:themeShade="BF"/>
        </w:rPr>
      </w:pPr>
      <w:hyperlink r:id="rId307"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AA5C6A" w:rsidP="00DB2DB8">
      <w:pPr>
        <w:pStyle w:val="ListParagraph"/>
        <w:numPr>
          <w:ilvl w:val="1"/>
          <w:numId w:val="25"/>
        </w:numPr>
        <w:rPr>
          <w:color w:val="BFBFBF" w:themeColor="background1" w:themeShade="BF"/>
        </w:rPr>
      </w:pPr>
      <w:hyperlink r:id="rId308"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AA5C6A" w:rsidP="00DB2DB8">
      <w:pPr>
        <w:pStyle w:val="ListParagraph"/>
        <w:numPr>
          <w:ilvl w:val="1"/>
          <w:numId w:val="25"/>
        </w:numPr>
        <w:rPr>
          <w:color w:val="BFBFBF" w:themeColor="background1" w:themeShade="BF"/>
        </w:rPr>
      </w:pPr>
      <w:hyperlink r:id="rId309"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AA5C6A" w:rsidP="00DB2DB8">
      <w:pPr>
        <w:pStyle w:val="ListParagraph"/>
        <w:numPr>
          <w:ilvl w:val="1"/>
          <w:numId w:val="25"/>
        </w:numPr>
        <w:rPr>
          <w:color w:val="BFBFBF" w:themeColor="background1" w:themeShade="BF"/>
        </w:rPr>
      </w:pPr>
      <w:hyperlink r:id="rId310"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AA5C6A"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AA5C6A"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AA5C6A" w:rsidP="00DB2DB8">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AA5C6A" w:rsidP="00DB2DB8">
      <w:pPr>
        <w:pStyle w:val="ListParagraph"/>
        <w:numPr>
          <w:ilvl w:val="1"/>
          <w:numId w:val="25"/>
        </w:numPr>
        <w:rPr>
          <w:color w:val="BFBFBF" w:themeColor="background1" w:themeShade="BF"/>
        </w:rPr>
      </w:pPr>
      <w:hyperlink r:id="rId314"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AA5C6A" w:rsidP="00651CF5">
      <w:pPr>
        <w:pStyle w:val="ListParagraph"/>
        <w:numPr>
          <w:ilvl w:val="1"/>
          <w:numId w:val="25"/>
        </w:numPr>
        <w:rPr>
          <w:color w:val="BFBFBF" w:themeColor="background1" w:themeShade="BF"/>
        </w:rPr>
      </w:pPr>
      <w:hyperlink r:id="rId315"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19"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20"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AA5C6A" w:rsidP="009822F7">
      <w:pPr>
        <w:pStyle w:val="ListParagraph"/>
        <w:numPr>
          <w:ilvl w:val="1"/>
          <w:numId w:val="25"/>
        </w:numPr>
        <w:rPr>
          <w:color w:val="00B050"/>
        </w:rPr>
      </w:pPr>
      <w:hyperlink r:id="rId321"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AA5C6A" w:rsidP="009822F7">
      <w:pPr>
        <w:pStyle w:val="ListParagraph"/>
        <w:numPr>
          <w:ilvl w:val="1"/>
          <w:numId w:val="25"/>
        </w:numPr>
        <w:rPr>
          <w:color w:val="00B050"/>
        </w:rPr>
      </w:pPr>
      <w:hyperlink r:id="rId322"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10"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10"/>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AA5C6A" w:rsidP="00FD7B39">
      <w:pPr>
        <w:pStyle w:val="ListParagraph"/>
        <w:numPr>
          <w:ilvl w:val="1"/>
          <w:numId w:val="25"/>
        </w:numPr>
        <w:rPr>
          <w:color w:val="00B050"/>
        </w:rPr>
      </w:pPr>
      <w:hyperlink r:id="rId323"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AA5C6A" w:rsidP="00FE10A4">
      <w:pPr>
        <w:pStyle w:val="ListParagraph"/>
        <w:numPr>
          <w:ilvl w:val="1"/>
          <w:numId w:val="25"/>
        </w:numPr>
        <w:rPr>
          <w:color w:val="00B050"/>
        </w:rPr>
      </w:pPr>
      <w:hyperlink r:id="rId324"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AA5C6A" w:rsidP="002A414D">
      <w:pPr>
        <w:pStyle w:val="ListParagraph"/>
        <w:numPr>
          <w:ilvl w:val="1"/>
          <w:numId w:val="25"/>
        </w:numPr>
        <w:rPr>
          <w:color w:val="00B050"/>
        </w:rPr>
      </w:pPr>
      <w:hyperlink r:id="rId325"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AA5C6A" w:rsidP="00412ECB">
      <w:pPr>
        <w:pStyle w:val="ListParagraph"/>
        <w:numPr>
          <w:ilvl w:val="1"/>
          <w:numId w:val="25"/>
        </w:numPr>
        <w:rPr>
          <w:color w:val="00B050"/>
        </w:rPr>
      </w:pPr>
      <w:hyperlink r:id="rId326"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AA5C6A" w:rsidP="002A414D">
      <w:pPr>
        <w:pStyle w:val="ListParagraph"/>
        <w:numPr>
          <w:ilvl w:val="1"/>
          <w:numId w:val="25"/>
        </w:numPr>
        <w:rPr>
          <w:color w:val="A6A6A6" w:themeColor="background1" w:themeShade="A6"/>
        </w:rPr>
      </w:pPr>
      <w:hyperlink r:id="rId327"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AA5C6A" w:rsidP="002A414D">
      <w:pPr>
        <w:pStyle w:val="ListParagraph"/>
        <w:numPr>
          <w:ilvl w:val="1"/>
          <w:numId w:val="25"/>
        </w:numPr>
        <w:rPr>
          <w:color w:val="A6A6A6" w:themeColor="background1" w:themeShade="A6"/>
        </w:rPr>
      </w:pPr>
      <w:hyperlink r:id="rId328"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29"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2"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33"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34"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AA5C6A" w:rsidP="000627A9">
      <w:pPr>
        <w:pStyle w:val="ListParagraph"/>
        <w:numPr>
          <w:ilvl w:val="1"/>
          <w:numId w:val="25"/>
        </w:numPr>
        <w:rPr>
          <w:color w:val="00B050"/>
        </w:rPr>
      </w:pPr>
      <w:hyperlink r:id="rId335"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AA5C6A" w:rsidP="000627A9">
      <w:pPr>
        <w:pStyle w:val="ListParagraph"/>
        <w:numPr>
          <w:ilvl w:val="1"/>
          <w:numId w:val="25"/>
        </w:numPr>
        <w:rPr>
          <w:color w:val="00B050"/>
        </w:rPr>
      </w:pPr>
      <w:hyperlink r:id="rId336"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AA5C6A" w:rsidP="000627A9">
      <w:pPr>
        <w:pStyle w:val="ListParagraph"/>
        <w:numPr>
          <w:ilvl w:val="1"/>
          <w:numId w:val="25"/>
        </w:numPr>
        <w:rPr>
          <w:color w:val="00B050"/>
        </w:rPr>
      </w:pPr>
      <w:hyperlink r:id="rId337"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AA5C6A" w:rsidP="000627A9">
      <w:pPr>
        <w:pStyle w:val="ListParagraph"/>
        <w:numPr>
          <w:ilvl w:val="1"/>
          <w:numId w:val="25"/>
        </w:numPr>
        <w:rPr>
          <w:color w:val="00B050"/>
        </w:rPr>
      </w:pPr>
      <w:hyperlink r:id="rId338"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AA5C6A" w:rsidP="000627A9">
      <w:pPr>
        <w:pStyle w:val="ListParagraph"/>
        <w:numPr>
          <w:ilvl w:val="1"/>
          <w:numId w:val="25"/>
        </w:numPr>
        <w:rPr>
          <w:color w:val="FFC000"/>
        </w:rPr>
      </w:pPr>
      <w:hyperlink r:id="rId339"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AA5C6A" w:rsidP="000627A9">
      <w:pPr>
        <w:pStyle w:val="ListParagraph"/>
        <w:numPr>
          <w:ilvl w:val="1"/>
          <w:numId w:val="25"/>
        </w:numPr>
        <w:rPr>
          <w:color w:val="A6A6A6" w:themeColor="background1" w:themeShade="A6"/>
        </w:rPr>
      </w:pPr>
      <w:hyperlink r:id="rId340"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AA5C6A" w:rsidP="000627A9">
      <w:pPr>
        <w:pStyle w:val="ListParagraph"/>
        <w:numPr>
          <w:ilvl w:val="1"/>
          <w:numId w:val="25"/>
        </w:numPr>
        <w:rPr>
          <w:color w:val="A6A6A6" w:themeColor="background1" w:themeShade="A6"/>
        </w:rPr>
      </w:pPr>
      <w:hyperlink r:id="rId341"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AA5C6A" w:rsidP="000627A9">
      <w:pPr>
        <w:pStyle w:val="ListParagraph"/>
        <w:numPr>
          <w:ilvl w:val="1"/>
          <w:numId w:val="25"/>
        </w:numPr>
        <w:rPr>
          <w:color w:val="A6A6A6" w:themeColor="background1" w:themeShade="A6"/>
        </w:rPr>
      </w:pPr>
      <w:hyperlink r:id="rId342"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AA5C6A" w:rsidP="000627A9">
      <w:pPr>
        <w:pStyle w:val="ListParagraph"/>
        <w:numPr>
          <w:ilvl w:val="1"/>
          <w:numId w:val="25"/>
        </w:numPr>
        <w:rPr>
          <w:color w:val="A6A6A6" w:themeColor="background1" w:themeShade="A6"/>
        </w:rPr>
      </w:pPr>
      <w:hyperlink r:id="rId343"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AA5C6A" w:rsidP="000627A9">
      <w:pPr>
        <w:pStyle w:val="ListParagraph"/>
        <w:numPr>
          <w:ilvl w:val="1"/>
          <w:numId w:val="25"/>
        </w:numPr>
        <w:rPr>
          <w:color w:val="A6A6A6" w:themeColor="background1" w:themeShade="A6"/>
        </w:rPr>
      </w:pPr>
      <w:hyperlink r:id="rId344"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AA5C6A" w:rsidP="000627A9">
      <w:pPr>
        <w:pStyle w:val="ListParagraph"/>
        <w:numPr>
          <w:ilvl w:val="1"/>
          <w:numId w:val="25"/>
        </w:numPr>
        <w:rPr>
          <w:color w:val="A6A6A6" w:themeColor="background1" w:themeShade="A6"/>
        </w:rPr>
      </w:pPr>
      <w:hyperlink r:id="rId345"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AA5C6A" w:rsidP="000627A9">
      <w:pPr>
        <w:pStyle w:val="ListParagraph"/>
        <w:numPr>
          <w:ilvl w:val="1"/>
          <w:numId w:val="25"/>
        </w:numPr>
        <w:rPr>
          <w:color w:val="A6A6A6" w:themeColor="background1" w:themeShade="A6"/>
        </w:rPr>
      </w:pPr>
      <w:hyperlink r:id="rId346"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AA5C6A" w:rsidP="000627A9">
      <w:pPr>
        <w:pStyle w:val="ListParagraph"/>
        <w:numPr>
          <w:ilvl w:val="1"/>
          <w:numId w:val="25"/>
        </w:numPr>
        <w:rPr>
          <w:color w:val="A6A6A6" w:themeColor="background1" w:themeShade="A6"/>
        </w:rPr>
      </w:pPr>
      <w:hyperlink r:id="rId347"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AA5C6A" w:rsidP="000627A9">
      <w:pPr>
        <w:pStyle w:val="ListParagraph"/>
        <w:numPr>
          <w:ilvl w:val="1"/>
          <w:numId w:val="25"/>
        </w:numPr>
        <w:rPr>
          <w:color w:val="A6A6A6" w:themeColor="background1" w:themeShade="A6"/>
        </w:rPr>
      </w:pPr>
      <w:hyperlink r:id="rId348"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AA5C6A" w:rsidP="00095575">
      <w:pPr>
        <w:pStyle w:val="ListParagraph"/>
        <w:numPr>
          <w:ilvl w:val="1"/>
          <w:numId w:val="25"/>
        </w:numPr>
        <w:rPr>
          <w:color w:val="A6A6A6" w:themeColor="background1" w:themeShade="A6"/>
        </w:rPr>
      </w:pPr>
      <w:hyperlink r:id="rId349"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50"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3"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54"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55"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AA5C6A" w:rsidP="003E3A0B">
      <w:pPr>
        <w:pStyle w:val="ListParagraph"/>
        <w:numPr>
          <w:ilvl w:val="1"/>
          <w:numId w:val="25"/>
        </w:numPr>
        <w:rPr>
          <w:color w:val="00B050"/>
        </w:rPr>
      </w:pPr>
      <w:hyperlink r:id="rId356"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AA5C6A" w:rsidP="003E3A0B">
      <w:pPr>
        <w:pStyle w:val="ListParagraph"/>
        <w:numPr>
          <w:ilvl w:val="1"/>
          <w:numId w:val="25"/>
        </w:numPr>
        <w:rPr>
          <w:color w:val="00B050"/>
        </w:rPr>
      </w:pPr>
      <w:hyperlink r:id="rId357"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AA5C6A" w:rsidP="003E3A0B">
      <w:pPr>
        <w:pStyle w:val="ListParagraph"/>
        <w:numPr>
          <w:ilvl w:val="1"/>
          <w:numId w:val="25"/>
        </w:numPr>
        <w:rPr>
          <w:color w:val="BFBFBF" w:themeColor="background1" w:themeShade="BF"/>
        </w:rPr>
      </w:pPr>
      <w:hyperlink r:id="rId358"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AA5C6A" w:rsidP="003E3A0B">
      <w:pPr>
        <w:pStyle w:val="ListParagraph"/>
        <w:numPr>
          <w:ilvl w:val="1"/>
          <w:numId w:val="25"/>
        </w:numPr>
        <w:rPr>
          <w:color w:val="BFBFBF" w:themeColor="background1" w:themeShade="BF"/>
        </w:rPr>
      </w:pPr>
      <w:hyperlink r:id="rId359"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AA5C6A" w:rsidP="0075739B">
      <w:pPr>
        <w:pStyle w:val="ListParagraph"/>
        <w:numPr>
          <w:ilvl w:val="1"/>
          <w:numId w:val="25"/>
        </w:numPr>
        <w:rPr>
          <w:color w:val="BFBFBF" w:themeColor="background1" w:themeShade="BF"/>
        </w:rPr>
      </w:pPr>
      <w:hyperlink r:id="rId360"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AA5C6A" w:rsidP="003E3A0B">
      <w:pPr>
        <w:pStyle w:val="ListParagraph"/>
        <w:numPr>
          <w:ilvl w:val="1"/>
          <w:numId w:val="25"/>
        </w:numPr>
        <w:rPr>
          <w:color w:val="BFBFBF" w:themeColor="background1" w:themeShade="BF"/>
        </w:rPr>
      </w:pPr>
      <w:hyperlink r:id="rId361"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AA5C6A" w:rsidP="003E3A0B">
      <w:pPr>
        <w:pStyle w:val="ListParagraph"/>
        <w:numPr>
          <w:ilvl w:val="1"/>
          <w:numId w:val="25"/>
        </w:numPr>
        <w:rPr>
          <w:color w:val="BFBFBF" w:themeColor="background1" w:themeShade="BF"/>
        </w:rPr>
      </w:pPr>
      <w:hyperlink r:id="rId362"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AA5C6A" w:rsidP="003E3A0B">
      <w:pPr>
        <w:pStyle w:val="ListParagraph"/>
        <w:numPr>
          <w:ilvl w:val="1"/>
          <w:numId w:val="25"/>
        </w:numPr>
        <w:rPr>
          <w:color w:val="BFBFBF" w:themeColor="background1" w:themeShade="BF"/>
        </w:rPr>
      </w:pPr>
      <w:hyperlink r:id="rId363"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67"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68"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69"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70"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71"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AA5C6A" w:rsidP="005C1716">
      <w:pPr>
        <w:pStyle w:val="ListParagraph"/>
        <w:numPr>
          <w:ilvl w:val="1"/>
          <w:numId w:val="25"/>
        </w:numPr>
        <w:rPr>
          <w:color w:val="00B050"/>
        </w:rPr>
      </w:pPr>
      <w:hyperlink r:id="rId372"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AA5C6A" w:rsidP="002A414D">
      <w:pPr>
        <w:pStyle w:val="ListParagraph"/>
        <w:numPr>
          <w:ilvl w:val="1"/>
          <w:numId w:val="25"/>
        </w:numPr>
        <w:rPr>
          <w:color w:val="00B050"/>
        </w:rPr>
      </w:pPr>
      <w:hyperlink r:id="rId373"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AA5C6A" w:rsidP="002A414D">
      <w:pPr>
        <w:pStyle w:val="ListParagraph"/>
        <w:numPr>
          <w:ilvl w:val="1"/>
          <w:numId w:val="25"/>
        </w:numPr>
        <w:rPr>
          <w:color w:val="00B050"/>
        </w:rPr>
      </w:pPr>
      <w:hyperlink r:id="rId374"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AA5C6A" w:rsidP="00C86409">
      <w:pPr>
        <w:pStyle w:val="ListParagraph"/>
        <w:numPr>
          <w:ilvl w:val="1"/>
          <w:numId w:val="25"/>
        </w:numPr>
        <w:rPr>
          <w:color w:val="00B050"/>
        </w:rPr>
      </w:pPr>
      <w:hyperlink r:id="rId375"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AA5C6A" w:rsidP="00C86409">
      <w:pPr>
        <w:pStyle w:val="ListParagraph"/>
        <w:numPr>
          <w:ilvl w:val="1"/>
          <w:numId w:val="25"/>
        </w:numPr>
        <w:rPr>
          <w:color w:val="A6A6A6" w:themeColor="background1" w:themeShade="A6"/>
        </w:rPr>
      </w:pPr>
      <w:hyperlink r:id="rId376"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AA5C6A" w:rsidP="00C86409">
      <w:pPr>
        <w:pStyle w:val="ListParagraph"/>
        <w:numPr>
          <w:ilvl w:val="1"/>
          <w:numId w:val="25"/>
        </w:numPr>
        <w:rPr>
          <w:color w:val="A6A6A6" w:themeColor="background1" w:themeShade="A6"/>
        </w:rPr>
      </w:pPr>
      <w:hyperlink r:id="rId377"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AA5C6A" w:rsidP="00AA5599">
      <w:pPr>
        <w:pStyle w:val="ListParagraph"/>
        <w:numPr>
          <w:ilvl w:val="1"/>
          <w:numId w:val="25"/>
        </w:numPr>
        <w:rPr>
          <w:color w:val="A6A6A6" w:themeColor="background1" w:themeShade="A6"/>
        </w:rPr>
      </w:pPr>
      <w:hyperlink r:id="rId378"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AA5C6A" w:rsidP="002A414D">
      <w:pPr>
        <w:pStyle w:val="ListParagraph"/>
        <w:numPr>
          <w:ilvl w:val="1"/>
          <w:numId w:val="25"/>
        </w:numPr>
        <w:rPr>
          <w:color w:val="A6A6A6" w:themeColor="background1" w:themeShade="A6"/>
        </w:rPr>
      </w:pPr>
      <w:hyperlink r:id="rId379"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AA5C6A" w:rsidP="002A414D">
      <w:pPr>
        <w:pStyle w:val="ListParagraph"/>
        <w:numPr>
          <w:ilvl w:val="1"/>
          <w:numId w:val="25"/>
        </w:numPr>
        <w:rPr>
          <w:color w:val="A6A6A6" w:themeColor="background1" w:themeShade="A6"/>
        </w:rPr>
      </w:pPr>
      <w:hyperlink r:id="rId380"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81"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4"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85"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86"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AA5C6A" w:rsidP="0051519F">
      <w:pPr>
        <w:pStyle w:val="ListParagraph"/>
        <w:numPr>
          <w:ilvl w:val="1"/>
          <w:numId w:val="25"/>
        </w:numPr>
        <w:rPr>
          <w:color w:val="00B050"/>
        </w:rPr>
      </w:pPr>
      <w:hyperlink r:id="rId387"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AA5C6A" w:rsidP="00140EF6">
      <w:pPr>
        <w:pStyle w:val="ListParagraph"/>
        <w:numPr>
          <w:ilvl w:val="1"/>
          <w:numId w:val="25"/>
        </w:numPr>
        <w:rPr>
          <w:color w:val="00B050"/>
        </w:rPr>
      </w:pPr>
      <w:hyperlink r:id="rId388"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AA5C6A" w:rsidP="00140EF6">
      <w:pPr>
        <w:pStyle w:val="ListParagraph"/>
        <w:numPr>
          <w:ilvl w:val="1"/>
          <w:numId w:val="25"/>
        </w:numPr>
        <w:rPr>
          <w:color w:val="00B050"/>
        </w:rPr>
      </w:pPr>
      <w:hyperlink r:id="rId389"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AA5C6A" w:rsidP="00140EF6">
      <w:pPr>
        <w:pStyle w:val="ListParagraph"/>
        <w:numPr>
          <w:ilvl w:val="1"/>
          <w:numId w:val="25"/>
        </w:numPr>
        <w:rPr>
          <w:color w:val="00B050"/>
        </w:rPr>
      </w:pPr>
      <w:hyperlink r:id="rId390"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AA5C6A" w:rsidP="00140EF6">
      <w:pPr>
        <w:pStyle w:val="ListParagraph"/>
        <w:numPr>
          <w:ilvl w:val="1"/>
          <w:numId w:val="25"/>
        </w:numPr>
        <w:rPr>
          <w:color w:val="A6A6A6" w:themeColor="background1" w:themeShade="A6"/>
        </w:rPr>
      </w:pPr>
      <w:hyperlink r:id="rId391"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AA5C6A" w:rsidP="00140EF6">
      <w:pPr>
        <w:pStyle w:val="ListParagraph"/>
        <w:numPr>
          <w:ilvl w:val="1"/>
          <w:numId w:val="25"/>
        </w:numPr>
        <w:rPr>
          <w:color w:val="A6A6A6" w:themeColor="background1" w:themeShade="A6"/>
        </w:rPr>
      </w:pPr>
      <w:hyperlink r:id="rId392"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AA5C6A" w:rsidP="00140EF6">
      <w:pPr>
        <w:pStyle w:val="ListParagraph"/>
        <w:numPr>
          <w:ilvl w:val="1"/>
          <w:numId w:val="25"/>
        </w:numPr>
        <w:rPr>
          <w:color w:val="A6A6A6" w:themeColor="background1" w:themeShade="A6"/>
        </w:rPr>
      </w:pPr>
      <w:hyperlink r:id="rId393"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AA5C6A" w:rsidP="00140EF6">
      <w:pPr>
        <w:pStyle w:val="ListParagraph"/>
        <w:numPr>
          <w:ilvl w:val="1"/>
          <w:numId w:val="25"/>
        </w:numPr>
        <w:rPr>
          <w:color w:val="A6A6A6" w:themeColor="background1" w:themeShade="A6"/>
        </w:rPr>
      </w:pPr>
      <w:hyperlink r:id="rId394"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AA5C6A" w:rsidP="00140EF6">
      <w:pPr>
        <w:pStyle w:val="ListParagraph"/>
        <w:numPr>
          <w:ilvl w:val="1"/>
          <w:numId w:val="25"/>
        </w:numPr>
        <w:rPr>
          <w:color w:val="A6A6A6" w:themeColor="background1" w:themeShade="A6"/>
        </w:rPr>
      </w:pPr>
      <w:hyperlink r:id="rId395"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AA5C6A" w:rsidP="00140EF6">
      <w:pPr>
        <w:pStyle w:val="ListParagraph"/>
        <w:numPr>
          <w:ilvl w:val="1"/>
          <w:numId w:val="25"/>
        </w:numPr>
        <w:rPr>
          <w:color w:val="A6A6A6" w:themeColor="background1" w:themeShade="A6"/>
        </w:rPr>
      </w:pPr>
      <w:hyperlink r:id="rId396"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AA5C6A" w:rsidP="00140EF6">
      <w:pPr>
        <w:pStyle w:val="ListParagraph"/>
        <w:numPr>
          <w:ilvl w:val="1"/>
          <w:numId w:val="25"/>
        </w:numPr>
        <w:rPr>
          <w:color w:val="A6A6A6" w:themeColor="background1" w:themeShade="A6"/>
        </w:rPr>
      </w:pPr>
      <w:hyperlink r:id="rId397"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98"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99"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1"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2"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3"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AA5C6A" w:rsidP="00687F56">
      <w:pPr>
        <w:pStyle w:val="ListParagraph"/>
        <w:numPr>
          <w:ilvl w:val="1"/>
          <w:numId w:val="25"/>
        </w:numPr>
        <w:rPr>
          <w:color w:val="00B050"/>
        </w:rPr>
      </w:pPr>
      <w:hyperlink r:id="rId404"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AA5C6A" w:rsidP="00687F56">
      <w:pPr>
        <w:pStyle w:val="ListParagraph"/>
        <w:numPr>
          <w:ilvl w:val="1"/>
          <w:numId w:val="25"/>
        </w:numPr>
        <w:rPr>
          <w:color w:val="00B050"/>
        </w:rPr>
      </w:pPr>
      <w:hyperlink r:id="rId405"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06" w:history="1">
        <w:r w:rsidR="0084342F" w:rsidRPr="00212D1D">
          <w:rPr>
            <w:rStyle w:val="Hyperlink"/>
            <w:color w:val="00B050"/>
          </w:rPr>
          <w:t>380r0</w:t>
        </w:r>
      </w:hyperlink>
      <w:r w:rsidR="0084342F" w:rsidRPr="00212D1D">
        <w:rPr>
          <w:color w:val="00B050"/>
        </w:rPr>
        <w:t xml:space="preserve">, </w:t>
      </w:r>
      <w:hyperlink r:id="rId407"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08"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09"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10"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11"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12"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AA5C6A" w:rsidP="00687F56">
      <w:pPr>
        <w:pStyle w:val="ListParagraph"/>
        <w:numPr>
          <w:ilvl w:val="1"/>
          <w:numId w:val="25"/>
        </w:numPr>
        <w:rPr>
          <w:color w:val="00B050"/>
        </w:rPr>
      </w:pPr>
      <w:hyperlink r:id="rId413"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AA5C6A" w:rsidP="00687F56">
      <w:pPr>
        <w:pStyle w:val="ListParagraph"/>
        <w:numPr>
          <w:ilvl w:val="1"/>
          <w:numId w:val="25"/>
        </w:numPr>
        <w:rPr>
          <w:color w:val="00B050"/>
        </w:rPr>
      </w:pPr>
      <w:hyperlink r:id="rId414"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15" w:history="1">
        <w:r w:rsidR="00A92571" w:rsidRPr="007E5CAF">
          <w:rPr>
            <w:rStyle w:val="Hyperlink"/>
            <w:color w:val="00B050"/>
          </w:rPr>
          <w:t>373r1</w:t>
        </w:r>
      </w:hyperlink>
      <w:r w:rsidR="00A92571" w:rsidRPr="007E5CAF">
        <w:rPr>
          <w:color w:val="00B050"/>
        </w:rPr>
        <w:t xml:space="preserve">, </w:t>
      </w:r>
      <w:hyperlink r:id="rId416" w:history="1">
        <w:r w:rsidR="00A92571" w:rsidRPr="007E5CAF">
          <w:rPr>
            <w:rStyle w:val="Hyperlink"/>
            <w:color w:val="00B050"/>
          </w:rPr>
          <w:t>575r0</w:t>
        </w:r>
      </w:hyperlink>
      <w:r w:rsidR="00A92571" w:rsidRPr="007E5CAF">
        <w:rPr>
          <w:color w:val="00B050"/>
        </w:rPr>
        <w:t xml:space="preserve">, </w:t>
      </w:r>
      <w:hyperlink r:id="rId417"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18"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AA5C6A" w:rsidP="00687F56">
      <w:pPr>
        <w:pStyle w:val="ListParagraph"/>
        <w:numPr>
          <w:ilvl w:val="1"/>
          <w:numId w:val="25"/>
        </w:numPr>
        <w:rPr>
          <w:color w:val="A6A6A6" w:themeColor="background1" w:themeShade="A6"/>
        </w:rPr>
      </w:pPr>
      <w:hyperlink r:id="rId419"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AA5C6A" w:rsidP="00687F56">
      <w:pPr>
        <w:pStyle w:val="ListParagraph"/>
        <w:numPr>
          <w:ilvl w:val="1"/>
          <w:numId w:val="25"/>
        </w:numPr>
        <w:rPr>
          <w:color w:val="A6A6A6" w:themeColor="background1" w:themeShade="A6"/>
        </w:rPr>
      </w:pPr>
      <w:hyperlink r:id="rId420"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AA5C6A" w:rsidP="00687F56">
      <w:pPr>
        <w:pStyle w:val="ListParagraph"/>
        <w:numPr>
          <w:ilvl w:val="1"/>
          <w:numId w:val="25"/>
        </w:numPr>
        <w:rPr>
          <w:color w:val="A6A6A6" w:themeColor="background1" w:themeShade="A6"/>
        </w:rPr>
      </w:pPr>
      <w:hyperlink r:id="rId421"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22"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23"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5"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26"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27"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AA5C6A" w:rsidP="007A5C5F">
      <w:pPr>
        <w:pStyle w:val="ListParagraph"/>
        <w:numPr>
          <w:ilvl w:val="1"/>
          <w:numId w:val="25"/>
        </w:numPr>
        <w:rPr>
          <w:color w:val="00B050"/>
        </w:rPr>
      </w:pPr>
      <w:hyperlink r:id="rId428"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AA5C6A" w:rsidP="007B6D90">
      <w:pPr>
        <w:pStyle w:val="ListParagraph"/>
        <w:numPr>
          <w:ilvl w:val="1"/>
          <w:numId w:val="25"/>
        </w:numPr>
        <w:rPr>
          <w:color w:val="00B050"/>
        </w:rPr>
      </w:pPr>
      <w:hyperlink r:id="rId429"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AA5C6A" w:rsidP="007B6D90">
      <w:pPr>
        <w:pStyle w:val="ListParagraph"/>
        <w:numPr>
          <w:ilvl w:val="1"/>
          <w:numId w:val="25"/>
        </w:numPr>
        <w:rPr>
          <w:color w:val="00B050"/>
        </w:rPr>
      </w:pPr>
      <w:hyperlink r:id="rId430"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AA5C6A" w:rsidP="007B6D90">
      <w:pPr>
        <w:pStyle w:val="ListParagraph"/>
        <w:numPr>
          <w:ilvl w:val="1"/>
          <w:numId w:val="25"/>
        </w:numPr>
        <w:rPr>
          <w:color w:val="00B050"/>
        </w:rPr>
      </w:pPr>
      <w:hyperlink r:id="rId431"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AA5C6A" w:rsidP="007B6D90">
      <w:pPr>
        <w:pStyle w:val="ListParagraph"/>
        <w:numPr>
          <w:ilvl w:val="1"/>
          <w:numId w:val="25"/>
        </w:numPr>
        <w:rPr>
          <w:color w:val="00B050"/>
        </w:rPr>
      </w:pPr>
      <w:hyperlink r:id="rId432"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AA5C6A" w:rsidP="007B6D90">
      <w:pPr>
        <w:pStyle w:val="ListParagraph"/>
        <w:numPr>
          <w:ilvl w:val="1"/>
          <w:numId w:val="25"/>
        </w:numPr>
        <w:rPr>
          <w:color w:val="A6A6A6" w:themeColor="background1" w:themeShade="A6"/>
        </w:rPr>
      </w:pPr>
      <w:hyperlink r:id="rId433"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AA5C6A" w:rsidP="007B6D90">
      <w:pPr>
        <w:pStyle w:val="ListParagraph"/>
        <w:numPr>
          <w:ilvl w:val="1"/>
          <w:numId w:val="25"/>
        </w:numPr>
        <w:rPr>
          <w:color w:val="A6A6A6" w:themeColor="background1" w:themeShade="A6"/>
        </w:rPr>
      </w:pPr>
      <w:hyperlink r:id="rId434"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AA5C6A" w:rsidP="007B6D90">
      <w:pPr>
        <w:pStyle w:val="ListParagraph"/>
        <w:numPr>
          <w:ilvl w:val="1"/>
          <w:numId w:val="25"/>
        </w:numPr>
        <w:rPr>
          <w:color w:val="A6A6A6" w:themeColor="background1" w:themeShade="A6"/>
        </w:rPr>
      </w:pPr>
      <w:hyperlink r:id="rId435"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36"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40"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41"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42"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43"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44"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AA5C6A" w:rsidP="00772DEB">
      <w:pPr>
        <w:pStyle w:val="ListParagraph"/>
        <w:numPr>
          <w:ilvl w:val="1"/>
          <w:numId w:val="25"/>
        </w:numPr>
        <w:rPr>
          <w:color w:val="00B050"/>
        </w:rPr>
      </w:pPr>
      <w:hyperlink r:id="rId445"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AA5C6A" w:rsidP="00772DEB">
      <w:pPr>
        <w:pStyle w:val="ListParagraph"/>
        <w:numPr>
          <w:ilvl w:val="1"/>
          <w:numId w:val="25"/>
        </w:numPr>
        <w:rPr>
          <w:color w:val="00B050"/>
        </w:rPr>
      </w:pPr>
      <w:hyperlink r:id="rId446"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AA5C6A" w:rsidP="00A65F57">
      <w:pPr>
        <w:pStyle w:val="ListParagraph"/>
        <w:numPr>
          <w:ilvl w:val="1"/>
          <w:numId w:val="25"/>
        </w:numPr>
        <w:rPr>
          <w:color w:val="A6A6A6" w:themeColor="background1" w:themeShade="A6"/>
        </w:rPr>
      </w:pPr>
      <w:hyperlink r:id="rId447"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AA5C6A" w:rsidP="00A65F57">
      <w:pPr>
        <w:pStyle w:val="ListParagraph"/>
        <w:numPr>
          <w:ilvl w:val="1"/>
          <w:numId w:val="25"/>
        </w:numPr>
        <w:rPr>
          <w:color w:val="A6A6A6" w:themeColor="background1" w:themeShade="A6"/>
        </w:rPr>
      </w:pPr>
      <w:hyperlink r:id="rId448"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AA5C6A" w:rsidP="00A65F57">
      <w:pPr>
        <w:pStyle w:val="ListParagraph"/>
        <w:numPr>
          <w:ilvl w:val="1"/>
          <w:numId w:val="25"/>
        </w:numPr>
        <w:rPr>
          <w:color w:val="A6A6A6" w:themeColor="background1" w:themeShade="A6"/>
        </w:rPr>
      </w:pPr>
      <w:hyperlink r:id="rId449"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AA5C6A" w:rsidP="001A1094">
      <w:pPr>
        <w:pStyle w:val="ListParagraph"/>
        <w:numPr>
          <w:ilvl w:val="1"/>
          <w:numId w:val="25"/>
        </w:numPr>
        <w:rPr>
          <w:color w:val="A6A6A6" w:themeColor="background1" w:themeShade="A6"/>
        </w:rPr>
      </w:pPr>
      <w:hyperlink r:id="rId450"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AA5C6A" w:rsidP="001A1094">
      <w:pPr>
        <w:pStyle w:val="ListParagraph"/>
        <w:numPr>
          <w:ilvl w:val="1"/>
          <w:numId w:val="25"/>
        </w:numPr>
        <w:rPr>
          <w:color w:val="A6A6A6" w:themeColor="background1" w:themeShade="A6"/>
        </w:rPr>
      </w:pPr>
      <w:hyperlink r:id="rId451"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AA5C6A" w:rsidP="002A414D">
      <w:pPr>
        <w:pStyle w:val="ListParagraph"/>
        <w:numPr>
          <w:ilvl w:val="1"/>
          <w:numId w:val="25"/>
        </w:numPr>
        <w:rPr>
          <w:color w:val="A6A6A6" w:themeColor="background1" w:themeShade="A6"/>
        </w:rPr>
      </w:pPr>
      <w:hyperlink r:id="rId452"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AA5C6A" w:rsidP="002A414D">
      <w:pPr>
        <w:pStyle w:val="ListParagraph"/>
        <w:numPr>
          <w:ilvl w:val="1"/>
          <w:numId w:val="25"/>
        </w:numPr>
        <w:rPr>
          <w:color w:val="A6A6A6" w:themeColor="background1" w:themeShade="A6"/>
        </w:rPr>
      </w:pPr>
      <w:hyperlink r:id="rId453"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AA5C6A" w:rsidP="00BD3465">
      <w:pPr>
        <w:pStyle w:val="ListParagraph"/>
        <w:numPr>
          <w:ilvl w:val="1"/>
          <w:numId w:val="25"/>
        </w:numPr>
        <w:rPr>
          <w:color w:val="A6A6A6" w:themeColor="background1" w:themeShade="A6"/>
        </w:rPr>
      </w:pPr>
      <w:hyperlink r:id="rId454"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AA5C6A" w:rsidP="00BD3465">
      <w:pPr>
        <w:pStyle w:val="ListParagraph"/>
        <w:numPr>
          <w:ilvl w:val="1"/>
          <w:numId w:val="25"/>
        </w:numPr>
        <w:rPr>
          <w:color w:val="A6A6A6" w:themeColor="background1" w:themeShade="A6"/>
        </w:rPr>
      </w:pPr>
      <w:hyperlink r:id="rId455"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AA5C6A" w:rsidP="00BD3465">
      <w:pPr>
        <w:pStyle w:val="ListParagraph"/>
        <w:numPr>
          <w:ilvl w:val="1"/>
          <w:numId w:val="25"/>
        </w:numPr>
        <w:rPr>
          <w:color w:val="A6A6A6" w:themeColor="background1" w:themeShade="A6"/>
        </w:rPr>
      </w:pPr>
      <w:hyperlink r:id="rId456"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57"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58"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60"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61"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62"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AA5C6A" w:rsidP="006E52DF">
      <w:pPr>
        <w:pStyle w:val="ListParagraph"/>
        <w:numPr>
          <w:ilvl w:val="1"/>
          <w:numId w:val="25"/>
        </w:numPr>
        <w:rPr>
          <w:color w:val="00B050"/>
        </w:rPr>
      </w:pPr>
      <w:hyperlink r:id="rId463"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AA5C6A" w:rsidP="006E52DF">
      <w:pPr>
        <w:pStyle w:val="ListParagraph"/>
        <w:numPr>
          <w:ilvl w:val="1"/>
          <w:numId w:val="25"/>
        </w:numPr>
        <w:rPr>
          <w:color w:val="00B050"/>
        </w:rPr>
      </w:pPr>
      <w:hyperlink r:id="rId464"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AA5C6A" w:rsidP="006E52DF">
      <w:pPr>
        <w:pStyle w:val="ListParagraph"/>
        <w:numPr>
          <w:ilvl w:val="1"/>
          <w:numId w:val="25"/>
        </w:numPr>
        <w:rPr>
          <w:color w:val="00B050"/>
        </w:rPr>
      </w:pPr>
      <w:hyperlink r:id="rId465"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AA5C6A" w:rsidP="006E52DF">
      <w:pPr>
        <w:pStyle w:val="ListParagraph"/>
        <w:numPr>
          <w:ilvl w:val="2"/>
          <w:numId w:val="25"/>
        </w:numPr>
        <w:rPr>
          <w:color w:val="A6A6A6" w:themeColor="background1" w:themeShade="A6"/>
        </w:rPr>
      </w:pPr>
      <w:hyperlink r:id="rId466"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67"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68"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69"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70"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71"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72"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75"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76"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77"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78" w:history="1">
        <w:r w:rsidRPr="0045173C">
          <w:rPr>
            <w:rStyle w:val="Hyperlink"/>
            <w:color w:val="FFC000"/>
          </w:rPr>
          <w:t>373r1</w:t>
        </w:r>
      </w:hyperlink>
      <w:r w:rsidRPr="0045173C">
        <w:rPr>
          <w:color w:val="FFC000"/>
        </w:rPr>
        <w:t>,</w:t>
      </w:r>
      <w:r w:rsidR="00C12EE4" w:rsidRPr="0045173C">
        <w:rPr>
          <w:color w:val="FFC000"/>
        </w:rPr>
        <w:t xml:space="preserve"> </w:t>
      </w:r>
      <w:hyperlink r:id="rId479"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80"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AA5C6A" w:rsidP="00DF6AB4">
      <w:pPr>
        <w:pStyle w:val="ListParagraph"/>
        <w:numPr>
          <w:ilvl w:val="1"/>
          <w:numId w:val="25"/>
        </w:numPr>
        <w:rPr>
          <w:color w:val="00B050"/>
        </w:rPr>
      </w:pPr>
      <w:hyperlink r:id="rId481" w:history="1">
        <w:r w:rsidR="00DF6AB4" w:rsidRPr="00FA6A75">
          <w:rPr>
            <w:rStyle w:val="Hyperlink"/>
            <w:color w:val="00B050"/>
          </w:rPr>
          <w:t>1495r2</w:t>
        </w:r>
      </w:hyperlink>
      <w:r w:rsidR="00DF6AB4" w:rsidRPr="00FA6A75">
        <w:rPr>
          <w:color w:val="00B050"/>
        </w:rPr>
        <w:t xml:space="preserve"> (MIMO feedback), </w:t>
      </w:r>
      <w:hyperlink r:id="rId482" w:history="1">
        <w:r w:rsidR="00DF6AB4" w:rsidRPr="00FA6A75">
          <w:rPr>
            <w:rStyle w:val="Hyperlink"/>
            <w:color w:val="00B050"/>
          </w:rPr>
          <w:t>19r3</w:t>
        </w:r>
      </w:hyperlink>
      <w:r w:rsidR="00DF6AB4" w:rsidRPr="00FA6A75">
        <w:rPr>
          <w:color w:val="00B050"/>
        </w:rPr>
        <w:t xml:space="preserve"> (PPDU format), </w:t>
      </w:r>
      <w:hyperlink r:id="rId483"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484"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AA5C6A" w:rsidP="00DC0919">
      <w:pPr>
        <w:pStyle w:val="ListParagraph"/>
        <w:numPr>
          <w:ilvl w:val="1"/>
          <w:numId w:val="25"/>
        </w:numPr>
        <w:rPr>
          <w:color w:val="00B050"/>
        </w:rPr>
      </w:pPr>
      <w:hyperlink r:id="rId485"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AA5C6A" w:rsidP="00520A5B">
      <w:pPr>
        <w:pStyle w:val="ListParagraph"/>
        <w:numPr>
          <w:ilvl w:val="1"/>
          <w:numId w:val="25"/>
        </w:numPr>
        <w:rPr>
          <w:color w:val="00B050"/>
        </w:rPr>
      </w:pPr>
      <w:hyperlink r:id="rId486"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AA5C6A" w:rsidP="00520A5B">
      <w:pPr>
        <w:pStyle w:val="ListParagraph"/>
        <w:numPr>
          <w:ilvl w:val="1"/>
          <w:numId w:val="25"/>
        </w:numPr>
        <w:rPr>
          <w:color w:val="A6A6A6" w:themeColor="background1" w:themeShade="A6"/>
        </w:rPr>
      </w:pPr>
      <w:hyperlink r:id="rId487"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AA5C6A" w:rsidP="00F8653B">
      <w:pPr>
        <w:pStyle w:val="ListParagraph"/>
        <w:numPr>
          <w:ilvl w:val="1"/>
          <w:numId w:val="25"/>
        </w:numPr>
        <w:rPr>
          <w:color w:val="A6A6A6" w:themeColor="background1" w:themeShade="A6"/>
        </w:rPr>
      </w:pPr>
      <w:hyperlink r:id="rId488"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AA5C6A" w:rsidP="00F8653B">
      <w:pPr>
        <w:pStyle w:val="ListParagraph"/>
        <w:numPr>
          <w:ilvl w:val="1"/>
          <w:numId w:val="25"/>
        </w:numPr>
        <w:rPr>
          <w:color w:val="A6A6A6" w:themeColor="background1" w:themeShade="A6"/>
        </w:rPr>
      </w:pPr>
      <w:hyperlink r:id="rId489"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AA5C6A" w:rsidP="00B91AC7">
      <w:pPr>
        <w:pStyle w:val="ListParagraph"/>
        <w:numPr>
          <w:ilvl w:val="1"/>
          <w:numId w:val="25"/>
        </w:numPr>
        <w:rPr>
          <w:color w:val="A6A6A6" w:themeColor="background1" w:themeShade="A6"/>
        </w:rPr>
      </w:pPr>
      <w:hyperlink r:id="rId490"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AA5C6A" w:rsidP="00A72892">
      <w:pPr>
        <w:pStyle w:val="ListParagraph"/>
        <w:numPr>
          <w:ilvl w:val="1"/>
          <w:numId w:val="25"/>
        </w:numPr>
        <w:rPr>
          <w:color w:val="A6A6A6" w:themeColor="background1" w:themeShade="A6"/>
        </w:rPr>
      </w:pPr>
      <w:hyperlink r:id="rId491"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AA5C6A" w:rsidP="00A41414">
      <w:pPr>
        <w:pStyle w:val="ListParagraph"/>
        <w:numPr>
          <w:ilvl w:val="1"/>
          <w:numId w:val="25"/>
        </w:numPr>
        <w:rPr>
          <w:color w:val="A6A6A6" w:themeColor="background1" w:themeShade="A6"/>
        </w:rPr>
      </w:pPr>
      <w:hyperlink r:id="rId492"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AA5C6A" w:rsidP="00232F6D">
      <w:pPr>
        <w:pStyle w:val="ListParagraph"/>
        <w:numPr>
          <w:ilvl w:val="1"/>
          <w:numId w:val="25"/>
        </w:numPr>
        <w:rPr>
          <w:color w:val="A6A6A6" w:themeColor="background1" w:themeShade="A6"/>
        </w:rPr>
      </w:pPr>
      <w:hyperlink r:id="rId493"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AA5C6A" w:rsidP="008E2CD0">
      <w:pPr>
        <w:pStyle w:val="ListParagraph"/>
        <w:numPr>
          <w:ilvl w:val="1"/>
          <w:numId w:val="25"/>
        </w:numPr>
        <w:rPr>
          <w:color w:val="A6A6A6" w:themeColor="background1" w:themeShade="A6"/>
        </w:rPr>
      </w:pPr>
      <w:hyperlink r:id="rId494"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On Efficient EHT Preamble (Jianhan Liu)</w:t>
      </w:r>
    </w:p>
    <w:p w14:paraId="79E828AF" w14:textId="1DD72E41" w:rsidR="000D368E" w:rsidRPr="00FC3564" w:rsidRDefault="00AA5C6A" w:rsidP="00DB41DD">
      <w:pPr>
        <w:pStyle w:val="ListParagraph"/>
        <w:numPr>
          <w:ilvl w:val="1"/>
          <w:numId w:val="25"/>
        </w:numPr>
        <w:rPr>
          <w:color w:val="A6A6A6" w:themeColor="background1" w:themeShade="A6"/>
        </w:rPr>
      </w:pPr>
      <w:hyperlink r:id="rId495"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t>1</w:t>
      </w:r>
      <w:r w:rsidR="002D5E98">
        <w:t>2</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496"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497"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4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499"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00"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01" w:history="1">
        <w:r w:rsidR="004A33BE" w:rsidRPr="00132C67">
          <w:rPr>
            <w:rStyle w:val="Hyperlink"/>
            <w:sz w:val="22"/>
          </w:rPr>
          <w:t>aasterja@qti.qualcomm.com</w:t>
        </w:r>
      </w:hyperlink>
      <w:r w:rsidR="004A33BE">
        <w:rPr>
          <w:sz w:val="22"/>
        </w:rPr>
        <w:t>)</w:t>
      </w:r>
    </w:p>
    <w:p w14:paraId="6CD7E305" w14:textId="0E7C36F4" w:rsidR="004A33BE" w:rsidRDefault="004A33BE" w:rsidP="004A33BE">
      <w:pPr>
        <w:pStyle w:val="ListParagraph"/>
        <w:numPr>
          <w:ilvl w:val="0"/>
          <w:numId w:val="25"/>
        </w:numPr>
      </w:pPr>
      <w:r w:rsidRPr="003046F3">
        <w:t>Announcements</w:t>
      </w:r>
      <w:r>
        <w:t xml:space="preserve">:  </w:t>
      </w:r>
    </w:p>
    <w:p w14:paraId="4E54ECC2" w14:textId="25E1B933" w:rsidR="004737B8" w:rsidRDefault="004737B8" w:rsidP="004A33BE">
      <w:pPr>
        <w:pStyle w:val="ListParagraph"/>
        <w:numPr>
          <w:ilvl w:val="0"/>
          <w:numId w:val="25"/>
        </w:numPr>
      </w:pPr>
      <w:r>
        <w:t>WebEx</w:t>
      </w:r>
      <w:r w:rsidR="00FA6267">
        <w:t>:</w:t>
      </w:r>
      <w:r w:rsidR="00E16BC1">
        <w:t xml:space="preserve"> A Brief</w:t>
      </w:r>
      <w:r w:rsidR="00FA6267">
        <w:t xml:space="preserve"> Tutorial </w:t>
      </w:r>
      <w:r w:rsidR="00B97846">
        <w:t>(Robert Stacey)</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02"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Added a new subclause “Order Of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427D5342"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1E60B089" w14:textId="7EB85111" w:rsidR="007122F5" w:rsidRDefault="007122F5" w:rsidP="007122F5">
      <w:pPr>
        <w:pStyle w:val="ListParagraph"/>
        <w:numPr>
          <w:ilvl w:val="0"/>
          <w:numId w:val="25"/>
        </w:numPr>
      </w:pPr>
      <w:r>
        <w:t xml:space="preserve">Technical </w:t>
      </w:r>
      <w:r w:rsidRPr="003046F3">
        <w:t>Submissions</w:t>
      </w:r>
      <w:r>
        <w:t xml:space="preserve"> - </w:t>
      </w:r>
      <w:r w:rsidRPr="00FB64C6">
        <w:rPr>
          <w:b/>
          <w:bCs/>
        </w:rPr>
        <w:t xml:space="preserve">MAP </w:t>
      </w:r>
      <w:r>
        <w:rPr>
          <w:b/>
          <w:bCs/>
        </w:rPr>
        <w:t>SR</w:t>
      </w:r>
    </w:p>
    <w:p w14:paraId="277F7B6C" w14:textId="5CABE3B0" w:rsidR="007122F5" w:rsidRPr="007122F5" w:rsidRDefault="00AA5C6A" w:rsidP="007122F5">
      <w:pPr>
        <w:pStyle w:val="ListParagraph"/>
        <w:numPr>
          <w:ilvl w:val="1"/>
          <w:numId w:val="25"/>
        </w:numPr>
      </w:pPr>
      <w:hyperlink r:id="rId503" w:history="1">
        <w:r w:rsidR="007122F5" w:rsidRPr="007122F5">
          <w:rPr>
            <w:rStyle w:val="Hyperlink"/>
          </w:rPr>
          <w:t>410r0</w:t>
        </w:r>
      </w:hyperlink>
      <w:r w:rsidR="007122F5" w:rsidRPr="007122F5">
        <w:t xml:space="preserve"> Coordinated Spatial Reuse Procedure (Sungjin Park)</w:t>
      </w:r>
    </w:p>
    <w:p w14:paraId="60AEA018" w14:textId="096BF984" w:rsidR="007122F5" w:rsidRPr="007122F5" w:rsidRDefault="00AA5C6A" w:rsidP="007122F5">
      <w:pPr>
        <w:pStyle w:val="ListParagraph"/>
        <w:numPr>
          <w:ilvl w:val="1"/>
          <w:numId w:val="25"/>
        </w:numPr>
      </w:pPr>
      <w:hyperlink r:id="rId504" w:history="1">
        <w:r w:rsidR="007122F5" w:rsidRPr="007122F5">
          <w:rPr>
            <w:rStyle w:val="Hyperlink"/>
          </w:rPr>
          <w:t>424r0</w:t>
        </w:r>
      </w:hyperlink>
      <w:r w:rsidR="007122F5" w:rsidRPr="007122F5">
        <w:t xml:space="preserve"> Coordinated AP Spatial Sharing in a TXOP (Dennis Sundman)</w:t>
      </w:r>
    </w:p>
    <w:p w14:paraId="2640ABF6" w14:textId="2C6F8603" w:rsidR="007122F5" w:rsidRPr="007122F5" w:rsidRDefault="00AA5C6A" w:rsidP="007122F5">
      <w:pPr>
        <w:pStyle w:val="ListParagraph"/>
        <w:numPr>
          <w:ilvl w:val="1"/>
          <w:numId w:val="25"/>
        </w:numPr>
      </w:pPr>
      <w:hyperlink r:id="rId505" w:history="1">
        <w:r w:rsidR="007122F5" w:rsidRPr="007122F5">
          <w:rPr>
            <w:rStyle w:val="Hyperlink"/>
          </w:rPr>
          <w:t>457r1</w:t>
        </w:r>
      </w:hyperlink>
      <w:r w:rsidR="007122F5" w:rsidRPr="007122F5">
        <w:t xml:space="preserve"> Discussion on Coordinated Spatial Reuse Operation (Kosuke Aio)</w:t>
      </w:r>
    </w:p>
    <w:p w14:paraId="312D21F7" w14:textId="03C1A2F8" w:rsidR="004A33BE" w:rsidRDefault="004A33BE" w:rsidP="004A33BE">
      <w:pPr>
        <w:pStyle w:val="ListParagraph"/>
        <w:numPr>
          <w:ilvl w:val="0"/>
          <w:numId w:val="25"/>
        </w:numPr>
      </w:pPr>
      <w:r>
        <w:t xml:space="preserve">Technical </w:t>
      </w:r>
      <w:r w:rsidRPr="003046F3">
        <w:t>Submissions</w:t>
      </w:r>
      <w:r w:rsidR="003146C3">
        <w:t xml:space="preserve"> </w:t>
      </w:r>
      <w:r w:rsidR="00E807E5">
        <w:t xml:space="preserve">- </w:t>
      </w:r>
      <w:r w:rsidR="00E807E5" w:rsidRPr="00FB64C6">
        <w:rPr>
          <w:b/>
          <w:bCs/>
        </w:rPr>
        <w:t>MAP CBF</w:t>
      </w:r>
    </w:p>
    <w:p w14:paraId="40306EC3" w14:textId="774AB134" w:rsidR="00FB64C6" w:rsidRDefault="00AA5C6A" w:rsidP="00A31EBD">
      <w:pPr>
        <w:pStyle w:val="ListParagraph"/>
        <w:numPr>
          <w:ilvl w:val="1"/>
          <w:numId w:val="25"/>
        </w:numPr>
      </w:pPr>
      <w:hyperlink r:id="rId506" w:history="1">
        <w:r w:rsidR="007122F5" w:rsidRPr="007122F5">
          <w:rPr>
            <w:rStyle w:val="Hyperlink"/>
          </w:rPr>
          <w:t>099r0</w:t>
        </w:r>
      </w:hyperlink>
      <w:r w:rsidR="007122F5">
        <w:t xml:space="preserve"> Multi-AP Coordinated BF in IEEE 802.11be (Roya Doostnejad) [1 SP]</w:t>
      </w:r>
    </w:p>
    <w:p w14:paraId="15F64A82" w14:textId="37614FD3" w:rsidR="00E807E5" w:rsidRDefault="00E807E5" w:rsidP="00E807E5">
      <w:pPr>
        <w:pStyle w:val="ListParagraph"/>
        <w:numPr>
          <w:ilvl w:val="0"/>
          <w:numId w:val="25"/>
        </w:numPr>
      </w:pPr>
      <w:r>
        <w:t xml:space="preserve">Technical </w:t>
      </w:r>
      <w:r w:rsidRPr="003046F3">
        <w:t>Submissions</w:t>
      </w:r>
      <w:r w:rsidR="003146C3">
        <w:t xml:space="preserve"> </w:t>
      </w:r>
      <w:r>
        <w:t xml:space="preserve">- </w:t>
      </w:r>
      <w:r w:rsidRPr="00FB64C6">
        <w:rPr>
          <w:b/>
          <w:bCs/>
        </w:rPr>
        <w:t>MAP Sounding</w:t>
      </w:r>
    </w:p>
    <w:p w14:paraId="6E21B1DE" w14:textId="01D94878" w:rsidR="00FB64C6" w:rsidRDefault="00AA5C6A" w:rsidP="00551FE2">
      <w:pPr>
        <w:pStyle w:val="ListParagraph"/>
        <w:numPr>
          <w:ilvl w:val="1"/>
          <w:numId w:val="25"/>
        </w:numPr>
      </w:pPr>
      <w:hyperlink r:id="rId507" w:history="1">
        <w:r w:rsidR="007122F5" w:rsidRPr="007122F5">
          <w:rPr>
            <w:rStyle w:val="Hyperlink"/>
          </w:rPr>
          <w:t>123r0</w:t>
        </w:r>
      </w:hyperlink>
      <w:r w:rsidR="007122F5">
        <w:t xml:space="preserve"> Channel Sounding for Multi-AP CBF (Feng Jiang) [3 SPs]</w:t>
      </w:r>
    </w:p>
    <w:p w14:paraId="15D742E9" w14:textId="1FB3C7AA" w:rsidR="007122F5" w:rsidRDefault="00AA5C6A" w:rsidP="00BA2911">
      <w:pPr>
        <w:pStyle w:val="ListParagraph"/>
        <w:numPr>
          <w:ilvl w:val="1"/>
          <w:numId w:val="25"/>
        </w:numPr>
      </w:pPr>
      <w:hyperlink r:id="rId508" w:history="1">
        <w:r w:rsidR="00BA2911" w:rsidRPr="00BA2911">
          <w:rPr>
            <w:rStyle w:val="Hyperlink"/>
          </w:rPr>
          <w:t>502r0</w:t>
        </w:r>
      </w:hyperlink>
      <w:r w:rsidR="00BA2911">
        <w:t xml:space="preserve"> Multi-ap-sounding-discussion-follow-up (</w:t>
      </w:r>
      <w:proofErr w:type="spellStart"/>
      <w:r w:rsidR="00BA2911">
        <w:t>Qichen</w:t>
      </w:r>
      <w:proofErr w:type="spellEnd"/>
      <w:r w:rsidR="00BA2911">
        <w:t xml:space="preserve"> Jia)</w:t>
      </w:r>
    </w:p>
    <w:p w14:paraId="4DEAC96E" w14:textId="7D10DE02" w:rsidR="00FD510D" w:rsidRDefault="00FD510D" w:rsidP="00FD510D">
      <w:pPr>
        <w:pStyle w:val="ListParagraph"/>
        <w:numPr>
          <w:ilvl w:val="0"/>
          <w:numId w:val="25"/>
        </w:numPr>
      </w:pPr>
      <w:r>
        <w:t xml:space="preserve">Technical </w:t>
      </w:r>
      <w:r w:rsidRPr="003046F3">
        <w:t>Submissions</w:t>
      </w:r>
      <w:r>
        <w:t xml:space="preserve"> – </w:t>
      </w:r>
      <w:r>
        <w:rPr>
          <w:b/>
          <w:bCs/>
        </w:rPr>
        <w:t>Multi RU</w:t>
      </w:r>
    </w:p>
    <w:p w14:paraId="28432A80" w14:textId="5AC5FDCE" w:rsidR="00FD510D" w:rsidRDefault="00AA5C6A" w:rsidP="00FD510D">
      <w:pPr>
        <w:pStyle w:val="ListParagraph"/>
        <w:numPr>
          <w:ilvl w:val="1"/>
          <w:numId w:val="25"/>
        </w:numPr>
      </w:pPr>
      <w:hyperlink r:id="rId509" w:history="1">
        <w:r w:rsidR="00AC381C" w:rsidRPr="006328FB">
          <w:rPr>
            <w:rStyle w:val="Hyperlink"/>
          </w:rPr>
          <w:t>413r0</w:t>
        </w:r>
      </w:hyperlink>
      <w:r w:rsidR="00AC381C">
        <w:rPr>
          <w:rStyle w:val="Hyperlink"/>
          <w:color w:val="FFC000"/>
        </w:rPr>
        <w:t xml:space="preserve"> </w:t>
      </w:r>
      <w:r w:rsidR="00FD510D">
        <w:t>Discussion on EHT Trigger based UL MU (Insun Jang)</w:t>
      </w:r>
    </w:p>
    <w:p w14:paraId="032EE800" w14:textId="6A47AE95" w:rsidR="00FD510D" w:rsidRDefault="00AA5C6A" w:rsidP="00FD510D">
      <w:pPr>
        <w:pStyle w:val="ListParagraph"/>
        <w:numPr>
          <w:ilvl w:val="1"/>
          <w:numId w:val="25"/>
        </w:numPr>
      </w:pPr>
      <w:hyperlink r:id="rId510" w:history="1">
        <w:r w:rsidR="00AC381C" w:rsidRPr="006328FB">
          <w:rPr>
            <w:rStyle w:val="Hyperlink"/>
          </w:rPr>
          <w:t>416r0</w:t>
        </w:r>
      </w:hyperlink>
      <w:r w:rsidR="00AC381C">
        <w:rPr>
          <w:rStyle w:val="Hyperlink"/>
          <w:color w:val="FFC000"/>
        </w:rPr>
        <w:t xml:space="preserve"> </w:t>
      </w:r>
      <w:proofErr w:type="spellStart"/>
      <w:r w:rsidR="00FD510D">
        <w:t>Mru</w:t>
      </w:r>
      <w:proofErr w:type="spellEnd"/>
      <w:r w:rsidR="00FD510D">
        <w:t>-</w:t>
      </w:r>
      <w:proofErr w:type="spellStart"/>
      <w:r w:rsidR="00FD510D">
        <w:t>signaling</w:t>
      </w:r>
      <w:proofErr w:type="spellEnd"/>
      <w:r w:rsidR="00FD510D">
        <w:t>-in-trigger-frame (Ross Jian Yu)</w:t>
      </w:r>
    </w:p>
    <w:p w14:paraId="38FCAEBB" w14:textId="180E99CC" w:rsidR="00E807E5" w:rsidRDefault="00E807E5" w:rsidP="00E807E5">
      <w:pPr>
        <w:pStyle w:val="ListParagraph"/>
        <w:numPr>
          <w:ilvl w:val="0"/>
          <w:numId w:val="25"/>
        </w:numPr>
      </w:pPr>
      <w:r>
        <w:t xml:space="preserve">Technical </w:t>
      </w:r>
      <w:r w:rsidRPr="003046F3">
        <w:t>Submissions</w:t>
      </w:r>
      <w:r w:rsidR="003146C3">
        <w:t xml:space="preserve"> </w:t>
      </w:r>
      <w:r>
        <w:t xml:space="preserve">- </w:t>
      </w:r>
      <w:r w:rsidRPr="00FB64C6">
        <w:rPr>
          <w:b/>
          <w:bCs/>
        </w:rPr>
        <w:t>HARQ</w:t>
      </w:r>
    </w:p>
    <w:p w14:paraId="3E8BBD15" w14:textId="73EC5273" w:rsidR="00FB64C6" w:rsidRDefault="00AA5C6A" w:rsidP="00837B9F">
      <w:pPr>
        <w:pStyle w:val="ListParagraph"/>
        <w:numPr>
          <w:ilvl w:val="1"/>
          <w:numId w:val="25"/>
        </w:numPr>
      </w:pPr>
      <w:hyperlink r:id="rId511" w:history="1">
        <w:r w:rsidR="00EF5DEF" w:rsidRPr="00EF5DEF">
          <w:rPr>
            <w:rStyle w:val="Hyperlink"/>
          </w:rPr>
          <w:t>466r0</w:t>
        </w:r>
      </w:hyperlink>
      <w:r w:rsidR="00EF5DEF">
        <w:t xml:space="preserve"> HARQ feedback (Li-Hsiang Sun)</w:t>
      </w:r>
    </w:p>
    <w:p w14:paraId="489BC756" w14:textId="08D3DAD2" w:rsidR="00EF5DEF" w:rsidRDefault="00AA5C6A" w:rsidP="009B6B5C">
      <w:pPr>
        <w:pStyle w:val="ListParagraph"/>
        <w:numPr>
          <w:ilvl w:val="1"/>
          <w:numId w:val="25"/>
        </w:numPr>
      </w:pPr>
      <w:hyperlink r:id="rId512" w:history="1">
        <w:r w:rsidR="00EF5DEF" w:rsidRPr="006468C5">
          <w:rPr>
            <w:rStyle w:val="Hyperlink"/>
          </w:rPr>
          <w:t>481r0</w:t>
        </w:r>
      </w:hyperlink>
      <w:r w:rsidR="00D41220">
        <w:rPr>
          <w:rStyle w:val="Hyperlink"/>
        </w:rPr>
        <w:t xml:space="preserve"> </w:t>
      </w:r>
      <w:r w:rsidR="00EF5DEF">
        <w:t>Impact of HARQ on Latency-System Level Simulation Analysis (Shimi Shilo)</w:t>
      </w:r>
    </w:p>
    <w:p w14:paraId="4D88F79F" w14:textId="288B6371" w:rsidR="00E807E5" w:rsidRDefault="00AA5C6A" w:rsidP="0024266B">
      <w:pPr>
        <w:pStyle w:val="ListParagraph"/>
        <w:numPr>
          <w:ilvl w:val="1"/>
          <w:numId w:val="25"/>
        </w:numPr>
      </w:pPr>
      <w:hyperlink r:id="rId513" w:history="1">
        <w:r w:rsidR="00EF5DEF" w:rsidRPr="006468C5">
          <w:rPr>
            <w:rStyle w:val="Hyperlink"/>
          </w:rPr>
          <w:t>482r0</w:t>
        </w:r>
      </w:hyperlink>
      <w:r w:rsidR="00EF5DEF">
        <w:rPr>
          <w:rStyle w:val="Hyperlink"/>
        </w:rPr>
        <w:t xml:space="preserve"> </w:t>
      </w:r>
      <w:r w:rsidR="00EF5DEF">
        <w:t>Discussion on HARQ Unit (Shimi Shilo)</w:t>
      </w:r>
    </w:p>
    <w:p w14:paraId="2B7CD0FB" w14:textId="249520D0"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t>13</w:t>
      </w:r>
      <w:r w:rsidRPr="00B87597">
        <w:rPr>
          <w:vertAlign w:val="superscript"/>
        </w:rPr>
        <w:t>th</w:t>
      </w:r>
      <w:r>
        <w:t xml:space="preserve"> </w:t>
      </w:r>
      <w:r w:rsidRPr="00582366">
        <w:t xml:space="preserve">Conf. Call: </w:t>
      </w:r>
      <w:r>
        <w:rPr>
          <w:bCs/>
          <w:lang w:val="en-US"/>
        </w:rPr>
        <w:t>April 17</w:t>
      </w:r>
      <w:r w:rsidRPr="00582366">
        <w:t xml:space="preserve"> (1</w:t>
      </w:r>
      <w:r>
        <w:t>0</w:t>
      </w:r>
      <w:r w:rsidRPr="00582366">
        <w:t>:00–</w:t>
      </w:r>
      <w:r>
        <w:t>13</w:t>
      </w:r>
      <w:r w:rsidRPr="00582366">
        <w:t>:00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14"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15"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17"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1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19"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114B8B8D"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242A66CE" w14:textId="5830FD74" w:rsidR="000C29BD" w:rsidRDefault="000C29BD" w:rsidP="00643A24">
      <w:pPr>
        <w:pStyle w:val="ListParagraph"/>
        <w:numPr>
          <w:ilvl w:val="1"/>
          <w:numId w:val="25"/>
        </w:numPr>
      </w:pPr>
      <w:r>
        <w:t>Deferred SPs</w:t>
      </w:r>
      <w:r w:rsidR="00643A24">
        <w:t xml:space="preserve">: </w:t>
      </w:r>
      <w:hyperlink r:id="rId520" w:history="1">
        <w:r>
          <w:rPr>
            <w:rStyle w:val="Hyperlink"/>
          </w:rPr>
          <w:t>02</w:t>
        </w:r>
        <w:r w:rsidRPr="00211FA6">
          <w:rPr>
            <w:rStyle w:val="Hyperlink"/>
          </w:rPr>
          <w:t>6r3</w:t>
        </w:r>
      </w:hyperlink>
      <w:r>
        <w:t xml:space="preserve"> (2 SPs),</w:t>
      </w:r>
      <w:r w:rsidRPr="00B028E0">
        <w:t xml:space="preserve"> </w:t>
      </w:r>
      <w:hyperlink r:id="rId521" w:history="1">
        <w:r w:rsidRPr="00B63E17">
          <w:rPr>
            <w:rStyle w:val="Hyperlink"/>
          </w:rPr>
          <w:t>081r2</w:t>
        </w:r>
      </w:hyperlink>
      <w:r>
        <w:t xml:space="preserve"> (6 SPs), </w:t>
      </w:r>
      <w:hyperlink r:id="rId522" w:history="1">
        <w:r w:rsidRPr="00B63E17">
          <w:rPr>
            <w:rStyle w:val="Hyperlink"/>
          </w:rPr>
          <w:t>082r1</w:t>
        </w:r>
      </w:hyperlink>
      <w:r>
        <w:t xml:space="preserve"> (7 SPs), </w:t>
      </w:r>
      <w:hyperlink r:id="rId523" w:history="1">
        <w:r w:rsidRPr="00B63E17">
          <w:rPr>
            <w:rStyle w:val="Hyperlink"/>
          </w:rPr>
          <w:t>291r1</w:t>
        </w:r>
      </w:hyperlink>
      <w:r>
        <w:t xml:space="preserve"> (1 SP),</w:t>
      </w:r>
      <w:r w:rsidR="00643A24" w:rsidRPr="00643A24">
        <w:t xml:space="preserve"> </w:t>
      </w:r>
      <w:hyperlink r:id="rId524" w:history="1">
        <w:r w:rsidR="00643A24" w:rsidRPr="00585FD1">
          <w:rPr>
            <w:rStyle w:val="Hyperlink"/>
          </w:rPr>
          <w:t>414r3</w:t>
        </w:r>
      </w:hyperlink>
      <w:r w:rsidR="00643A24">
        <w:t xml:space="preserve"> (1 SP), </w:t>
      </w:r>
      <w:hyperlink r:id="rId525" w:history="1">
        <w:r w:rsidR="00643A24" w:rsidRPr="00585FD1">
          <w:rPr>
            <w:rStyle w:val="Hyperlink"/>
          </w:rPr>
          <w:t>415r3</w:t>
        </w:r>
      </w:hyperlink>
      <w:r w:rsidR="00643A24">
        <w:t xml:space="preserve"> (2 SPs), </w:t>
      </w:r>
      <w:r>
        <w:t xml:space="preserve"> </w:t>
      </w:r>
      <w:hyperlink r:id="rId526" w:history="1">
        <w:r w:rsidRPr="00B028E0">
          <w:rPr>
            <w:rStyle w:val="Hyperlink"/>
          </w:rPr>
          <w:t>455r1</w:t>
        </w:r>
      </w:hyperlink>
      <w:r>
        <w:t xml:space="preserve"> (4 SPs), </w:t>
      </w:r>
      <w:hyperlink r:id="rId527" w:history="1">
        <w:r w:rsidRPr="00474E3E">
          <w:rPr>
            <w:rStyle w:val="Hyperlink"/>
          </w:rPr>
          <w:t>487r2</w:t>
        </w:r>
      </w:hyperlink>
      <w:r>
        <w:t xml:space="preserve"> (4 SPs)</w:t>
      </w:r>
    </w:p>
    <w:p w14:paraId="34C5FC2F" w14:textId="3CAAC81E" w:rsidR="00643A24" w:rsidRPr="0028765E" w:rsidRDefault="00643A24" w:rsidP="00DE03D3">
      <w:pPr>
        <w:pStyle w:val="ListParagraph"/>
        <w:numPr>
          <w:ilvl w:val="0"/>
          <w:numId w:val="25"/>
        </w:numPr>
      </w:pPr>
      <w:r>
        <w:t>Technical Submissions</w:t>
      </w:r>
      <w:r w:rsidR="0028765E">
        <w:t xml:space="preserve">: </w:t>
      </w:r>
      <w:r w:rsidR="0028765E" w:rsidRPr="0028765E">
        <w:rPr>
          <w:b/>
          <w:bCs/>
        </w:rPr>
        <w:t>ML-Block Ack</w:t>
      </w:r>
    </w:p>
    <w:p w14:paraId="7ECBF3C5" w14:textId="0FA48411" w:rsidR="0028765E" w:rsidRDefault="00AA5C6A" w:rsidP="00BE54F7">
      <w:pPr>
        <w:pStyle w:val="ListParagraph"/>
        <w:numPr>
          <w:ilvl w:val="1"/>
          <w:numId w:val="25"/>
        </w:numPr>
      </w:pPr>
      <w:hyperlink r:id="rId528" w:history="1">
        <w:r w:rsidR="00EF104F" w:rsidRPr="004D7C63">
          <w:rPr>
            <w:rStyle w:val="Hyperlink"/>
          </w:rPr>
          <w:t>0012r0</w:t>
        </w:r>
      </w:hyperlink>
      <w:r w:rsidR="004D7C63">
        <w:t xml:space="preserve"> </w:t>
      </w:r>
      <w:r w:rsidR="00EF104F">
        <w:t>Multi-link Acknowledgement Follow Up</w:t>
      </w:r>
      <w:r w:rsidR="00C4718D">
        <w:t xml:space="preserve"> (</w:t>
      </w:r>
      <w:r w:rsidR="00EF104F">
        <w:t>Taewon Song</w:t>
      </w:r>
      <w:r w:rsidR="00C4718D">
        <w:t>)</w:t>
      </w:r>
    </w:p>
    <w:p w14:paraId="1CB07202" w14:textId="356B3F44" w:rsidR="00EF104F" w:rsidRDefault="00AA5C6A" w:rsidP="00E54890">
      <w:pPr>
        <w:pStyle w:val="ListParagraph"/>
        <w:numPr>
          <w:ilvl w:val="1"/>
          <w:numId w:val="25"/>
        </w:numPr>
      </w:pPr>
      <w:hyperlink r:id="rId529" w:history="1">
        <w:r w:rsidR="00EF104F" w:rsidRPr="004D7C63">
          <w:rPr>
            <w:rStyle w:val="Hyperlink"/>
          </w:rPr>
          <w:t>0024r0</w:t>
        </w:r>
      </w:hyperlink>
      <w:r w:rsidR="004D7C63">
        <w:t xml:space="preserve"> </w:t>
      </w:r>
      <w:r w:rsidR="00EF104F">
        <w:t>MLO: Acknowledgement procedure</w:t>
      </w:r>
      <w:r w:rsidR="00EF104F">
        <w:tab/>
      </w:r>
      <w:r w:rsidR="00C4718D">
        <w:t>(</w:t>
      </w:r>
      <w:r w:rsidR="00EF104F">
        <w:t>Abhishek Patil</w:t>
      </w:r>
      <w:r w:rsidR="00C4718D">
        <w:t>)</w:t>
      </w:r>
    </w:p>
    <w:p w14:paraId="15E1C424" w14:textId="6E66EB4B" w:rsidR="00EF104F" w:rsidRDefault="00AA5C6A" w:rsidP="00260852">
      <w:pPr>
        <w:pStyle w:val="ListParagraph"/>
        <w:numPr>
          <w:ilvl w:val="1"/>
          <w:numId w:val="25"/>
        </w:numPr>
      </w:pPr>
      <w:hyperlink r:id="rId530" w:history="1">
        <w:r w:rsidR="00EF104F" w:rsidRPr="00E820DF">
          <w:rPr>
            <w:rStyle w:val="Hyperlink"/>
          </w:rPr>
          <w:t>0053r0</w:t>
        </w:r>
      </w:hyperlink>
      <w:r w:rsidR="004D7C63">
        <w:t xml:space="preserve"> </w:t>
      </w:r>
      <w:r w:rsidR="00EF104F">
        <w:t>Multi-link BA</w:t>
      </w:r>
      <w:r w:rsidR="00EF104F">
        <w:tab/>
      </w:r>
      <w:r w:rsidR="00C4718D">
        <w:t>(</w:t>
      </w:r>
      <w:r w:rsidR="00EF104F">
        <w:t>Po-Kai Huang</w:t>
      </w:r>
      <w:r w:rsidR="00C4718D">
        <w:t>)</w:t>
      </w:r>
    </w:p>
    <w:p w14:paraId="10E2F8D1" w14:textId="7D5D830B" w:rsidR="00EF104F" w:rsidRDefault="00AA5C6A" w:rsidP="00C12477">
      <w:pPr>
        <w:pStyle w:val="ListParagraph"/>
        <w:numPr>
          <w:ilvl w:val="1"/>
          <w:numId w:val="25"/>
        </w:numPr>
      </w:pPr>
      <w:hyperlink r:id="rId531" w:history="1">
        <w:r w:rsidR="00EF104F" w:rsidRPr="00E820DF">
          <w:rPr>
            <w:rStyle w:val="Hyperlink"/>
          </w:rPr>
          <w:t>0055r0</w:t>
        </w:r>
      </w:hyperlink>
      <w:r w:rsidR="004D7C63">
        <w:t xml:space="preserve"> </w:t>
      </w:r>
      <w:r w:rsidR="00EF104F">
        <w:t>Multi-link block ack architecture</w:t>
      </w:r>
      <w:r w:rsidR="00C4718D">
        <w:t xml:space="preserve"> (</w:t>
      </w:r>
      <w:r w:rsidR="00EF104F">
        <w:t>Rojan Chitrakar</w:t>
      </w:r>
      <w:r w:rsidR="00C4718D">
        <w:t>)</w:t>
      </w:r>
    </w:p>
    <w:p w14:paraId="4065B459" w14:textId="0779454B" w:rsidR="008039E5" w:rsidRDefault="00AA5C6A" w:rsidP="00A620D2">
      <w:pPr>
        <w:pStyle w:val="ListParagraph"/>
        <w:numPr>
          <w:ilvl w:val="1"/>
          <w:numId w:val="25"/>
        </w:numPr>
      </w:pPr>
      <w:hyperlink r:id="rId532" w:history="1">
        <w:r w:rsidR="008039E5" w:rsidRPr="00E820DF">
          <w:rPr>
            <w:rStyle w:val="Hyperlink"/>
          </w:rPr>
          <w:t>0122r0</w:t>
        </w:r>
      </w:hyperlink>
      <w:r w:rsidR="004D7C63">
        <w:t xml:space="preserve"> </w:t>
      </w:r>
      <w:r w:rsidR="008039E5">
        <w:t>A BAR Variant For Multi-Link Operation</w:t>
      </w:r>
      <w:r w:rsidR="00C4718D">
        <w:t xml:space="preserve"> (</w:t>
      </w:r>
      <w:r w:rsidR="008039E5">
        <w:t>Chunyu Hu</w:t>
      </w:r>
      <w:r w:rsidR="00C4718D">
        <w:t>)</w:t>
      </w:r>
    </w:p>
    <w:p w14:paraId="112FFFF4" w14:textId="10C40C4E" w:rsidR="008039E5" w:rsidRDefault="00AA5C6A" w:rsidP="00DB2DC2">
      <w:pPr>
        <w:pStyle w:val="ListParagraph"/>
        <w:numPr>
          <w:ilvl w:val="1"/>
          <w:numId w:val="25"/>
        </w:numPr>
      </w:pPr>
      <w:hyperlink r:id="rId533" w:history="1">
        <w:r w:rsidR="008039E5" w:rsidRPr="00C4718D">
          <w:rPr>
            <w:rStyle w:val="Hyperlink"/>
          </w:rPr>
          <w:t>432r0</w:t>
        </w:r>
      </w:hyperlink>
      <w:r w:rsidR="004D7C63">
        <w:t xml:space="preserve"> </w:t>
      </w:r>
      <w:r w:rsidR="008039E5">
        <w:t>Bug fix for Acknowledgement rule in multi-link</w:t>
      </w:r>
      <w:r w:rsidR="00C4718D">
        <w:t xml:space="preserve"> (</w:t>
      </w:r>
      <w:r w:rsidR="008039E5">
        <w:t>Yunbo Li</w:t>
      </w:r>
      <w:r w:rsidR="00C4718D">
        <w:t>)</w:t>
      </w:r>
    </w:p>
    <w:p w14:paraId="45B328E1" w14:textId="005A968E" w:rsidR="004D7C63" w:rsidRDefault="00AA5C6A" w:rsidP="00A64D0B">
      <w:pPr>
        <w:pStyle w:val="ListParagraph"/>
        <w:numPr>
          <w:ilvl w:val="1"/>
          <w:numId w:val="25"/>
        </w:numPr>
      </w:pPr>
      <w:hyperlink r:id="rId534" w:history="1">
        <w:r w:rsidR="004D7C63" w:rsidRPr="00C4718D">
          <w:rPr>
            <w:rStyle w:val="Hyperlink"/>
          </w:rPr>
          <w:t>441r0</w:t>
        </w:r>
      </w:hyperlink>
      <w:r w:rsidR="004D7C63">
        <w:t xml:space="preserve"> MLA: BA Format</w:t>
      </w:r>
      <w:r w:rsidR="00C4718D">
        <w:t xml:space="preserve"> (</w:t>
      </w:r>
      <w:r w:rsidR="004D7C63">
        <w:t>Duncan Ho</w:t>
      </w:r>
      <w:r w:rsidR="00C4718D">
        <w:t>)</w:t>
      </w:r>
    </w:p>
    <w:p w14:paraId="33831115" w14:textId="5D113847" w:rsidR="004D7C63" w:rsidRDefault="004D7C63" w:rsidP="004D7C63">
      <w:pPr>
        <w:pStyle w:val="ListParagraph"/>
        <w:numPr>
          <w:ilvl w:val="1"/>
          <w:numId w:val="25"/>
        </w:numPr>
      </w:pPr>
      <w:r w:rsidRPr="00C4718D">
        <w:rPr>
          <w:color w:val="FF0000"/>
        </w:rPr>
        <w:t xml:space="preserve">448r0 </w:t>
      </w:r>
      <w:r w:rsidRPr="004D7C63">
        <w:t>Multi-Link-BA-Bitmap-Parsing-Rule</w:t>
      </w:r>
      <w:r w:rsidRPr="004D7C63">
        <w:tab/>
      </w:r>
      <w:r w:rsidR="00C4718D">
        <w:t>(</w:t>
      </w:r>
      <w:r w:rsidRPr="004D7C63">
        <w:t>Jason Yuchen Guo</w:t>
      </w:r>
      <w:r w:rsidR="00C4718D">
        <w:t>)</w:t>
      </w:r>
    </w:p>
    <w:p w14:paraId="46683DE5" w14:textId="485E53E5" w:rsidR="004D7C63" w:rsidRDefault="00AA5C6A" w:rsidP="001A63C4">
      <w:pPr>
        <w:pStyle w:val="ListParagraph"/>
        <w:numPr>
          <w:ilvl w:val="1"/>
          <w:numId w:val="25"/>
        </w:numPr>
      </w:pPr>
      <w:hyperlink r:id="rId535" w:history="1">
        <w:r w:rsidR="004D7C63" w:rsidRPr="00C4718D">
          <w:rPr>
            <w:rStyle w:val="Hyperlink"/>
          </w:rPr>
          <w:t>460r0</w:t>
        </w:r>
      </w:hyperlink>
      <w:r w:rsidR="004D7C63">
        <w:t xml:space="preserve"> Multi-link BA Clarification</w:t>
      </w:r>
      <w:r w:rsidR="00C4718D">
        <w:t xml:space="preserve"> (</w:t>
      </w:r>
      <w:r w:rsidR="004D7C63">
        <w:t>Yongho Seok</w:t>
      </w:r>
      <w:r w:rsidR="00C4718D">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5F61D31D" w14:textId="77777777" w:rsidR="00DE03D3" w:rsidRDefault="00DE03D3" w:rsidP="00DE03D3">
      <w:pPr>
        <w:pStyle w:val="ListParagraph"/>
        <w:numPr>
          <w:ilvl w:val="0"/>
          <w:numId w:val="25"/>
        </w:numPr>
      </w:pPr>
      <w:r w:rsidRPr="003046F3">
        <w:t>Adjourn</w:t>
      </w:r>
    </w:p>
    <w:p w14:paraId="4892CA29" w14:textId="77777777" w:rsidR="00DE03D3" w:rsidRDefault="00DE03D3" w:rsidP="008A7896">
      <w:pPr>
        <w:spacing w:before="100" w:beforeAutospacing="1" w:after="100" w:afterAutospacing="1"/>
      </w:pPr>
    </w:p>
    <w:p w14:paraId="0AC9DA27" w14:textId="28E117D0"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36"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37"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39"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40"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41"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1BD8DB64" w:rsidR="00E512B9"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42"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43"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45"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46"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47"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AE82766" w:rsidR="00E512B9" w:rsidRDefault="00E512B9" w:rsidP="00E512B9">
      <w:pPr>
        <w:pStyle w:val="ListParagraph"/>
        <w:numPr>
          <w:ilvl w:val="0"/>
          <w:numId w:val="25"/>
        </w:numPr>
      </w:pPr>
      <w:r>
        <w:t xml:space="preserve">Technical </w:t>
      </w:r>
      <w:r w:rsidRPr="003046F3">
        <w:t>Submissions:</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Default="00AA5C6A" w:rsidP="006E2E04">
      <w:pPr>
        <w:pStyle w:val="ListParagraph"/>
        <w:numPr>
          <w:ilvl w:val="1"/>
          <w:numId w:val="25"/>
        </w:numPr>
      </w:pPr>
      <w:hyperlink r:id="rId548" w:history="1">
        <w:r w:rsidR="006E2E04" w:rsidRPr="00772DEB">
          <w:rPr>
            <w:rStyle w:val="Hyperlink"/>
          </w:rPr>
          <w:t>480r0</w:t>
        </w:r>
      </w:hyperlink>
      <w:r w:rsidR="006E2E04" w:rsidRPr="00772DEB">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772DEB" w:rsidRDefault="00AA5C6A" w:rsidP="006E2E04">
      <w:pPr>
        <w:pStyle w:val="ListParagraph"/>
        <w:numPr>
          <w:ilvl w:val="1"/>
          <w:numId w:val="25"/>
        </w:numPr>
      </w:pPr>
      <w:hyperlink r:id="rId549" w:history="1">
        <w:r w:rsidR="006E2E04" w:rsidRPr="00772DEB">
          <w:rPr>
            <w:rStyle w:val="Hyperlink"/>
          </w:rPr>
          <w:t>563r0</w:t>
        </w:r>
      </w:hyperlink>
      <w:r w:rsidR="006E2E04" w:rsidRPr="00772DEB">
        <w:rPr>
          <w:color w:val="FF0000"/>
        </w:rPr>
        <w:t xml:space="preserve"> </w:t>
      </w:r>
      <w:r w:rsidR="006E2E04" w:rsidRPr="00772DEB">
        <w:t>EHT-PPDU-Scrambler (Xiaogang Chen)</w:t>
      </w:r>
    </w:p>
    <w:p w14:paraId="6B237F33" w14:textId="77777777" w:rsidR="006E2E04" w:rsidRPr="00772DEB" w:rsidRDefault="00AA5C6A" w:rsidP="006E2E04">
      <w:pPr>
        <w:pStyle w:val="ListParagraph"/>
        <w:numPr>
          <w:ilvl w:val="1"/>
          <w:numId w:val="25"/>
        </w:numPr>
      </w:pPr>
      <w:hyperlink r:id="rId550" w:history="1">
        <w:r w:rsidR="006E2E04" w:rsidRPr="00772DEB">
          <w:rPr>
            <w:rStyle w:val="Hyperlink"/>
          </w:rPr>
          <w:t>565r0</w:t>
        </w:r>
      </w:hyperlink>
      <w:r w:rsidR="006E2E04" w:rsidRPr="00772DEB">
        <w:t xml:space="preserve"> Smoothing Indication in 11be (Shimi Shilo)</w:t>
      </w:r>
    </w:p>
    <w:p w14:paraId="4BD3C854" w14:textId="77777777" w:rsidR="006E2E04" w:rsidRDefault="006E2E04" w:rsidP="006E2E04">
      <w:pPr>
        <w:pStyle w:val="ListParagraph"/>
        <w:numPr>
          <w:ilvl w:val="0"/>
          <w:numId w:val="25"/>
        </w:numPr>
      </w:pPr>
      <w:r>
        <w:t xml:space="preserve">Technical </w:t>
      </w:r>
      <w:r w:rsidRPr="003046F3">
        <w:t>Submissions</w:t>
      </w:r>
      <w:r>
        <w:t xml:space="preserve"> – </w:t>
      </w:r>
      <w:r>
        <w:rPr>
          <w:b/>
          <w:bCs/>
        </w:rPr>
        <w:t>Miscellaneous topics</w:t>
      </w:r>
    </w:p>
    <w:p w14:paraId="16B921A6" w14:textId="77777777" w:rsidR="006E2E04" w:rsidRDefault="00AA5C6A" w:rsidP="006E2E04">
      <w:pPr>
        <w:pStyle w:val="ListParagraph"/>
        <w:numPr>
          <w:ilvl w:val="1"/>
          <w:numId w:val="25"/>
        </w:numPr>
      </w:pPr>
      <w:hyperlink r:id="rId551" w:history="1">
        <w:r w:rsidR="006E2E04" w:rsidRPr="00772DEB">
          <w:rPr>
            <w:rStyle w:val="Hyperlink"/>
          </w:rPr>
          <w:t>129r0</w:t>
        </w:r>
      </w:hyperlink>
      <w:r w:rsidR="006E2E04" w:rsidRPr="00772DEB">
        <w:t xml:space="preserve"> </w:t>
      </w:r>
      <w:proofErr w:type="spellStart"/>
      <w:r w:rsidR="006E2E04" w:rsidRPr="00772DEB">
        <w:t>Futher</w:t>
      </w:r>
      <w:proofErr w:type="spellEnd"/>
      <w:r w:rsidR="006E2E04">
        <w:t xml:space="preserve"> </w:t>
      </w:r>
      <w:r w:rsidR="006E2E04" w:rsidRPr="00772DEB">
        <w:t>discussions</w:t>
      </w:r>
      <w:r w:rsidR="006E2E04">
        <w:t xml:space="preserve"> </w:t>
      </w:r>
      <w:r w:rsidR="006E2E04" w:rsidRPr="00772DEB">
        <w:t>on</w:t>
      </w:r>
      <w:r w:rsidR="006E2E04">
        <w:t xml:space="preserve"> </w:t>
      </w:r>
      <w:r w:rsidR="006E2E04" w:rsidRPr="00772DEB">
        <w:t>preamble</w:t>
      </w:r>
      <w:r w:rsidR="006E2E04">
        <w:t xml:space="preserve"> </w:t>
      </w:r>
      <w:r w:rsidR="006E2E04" w:rsidRPr="00772DEB">
        <w:t>puncturing</w:t>
      </w:r>
      <w:r w:rsidR="006E2E04">
        <w:t xml:space="preserve"> </w:t>
      </w:r>
      <w:r w:rsidR="006E2E04" w:rsidRPr="00772DEB">
        <w:t>and</w:t>
      </w:r>
      <w:r w:rsidR="006E2E04">
        <w:t xml:space="preserve"> </w:t>
      </w:r>
      <w:r w:rsidR="006E2E04" w:rsidRPr="00772DEB">
        <w:t>sig-b</w:t>
      </w:r>
      <w:r w:rsidR="006E2E04">
        <w:t xml:space="preserve"> </w:t>
      </w:r>
      <w:proofErr w:type="spellStart"/>
      <w:r w:rsidR="006E2E04" w:rsidRPr="00772DEB">
        <w:t>signaling</w:t>
      </w:r>
      <w:proofErr w:type="spellEnd"/>
      <w:r w:rsidR="006E2E04" w:rsidRPr="00772DEB">
        <w:t xml:space="preserve"> (</w:t>
      </w:r>
      <w:proofErr w:type="spellStart"/>
      <w:r w:rsidR="006E2E04" w:rsidRPr="00772DEB">
        <w:t>Sanghyun</w:t>
      </w:r>
      <w:proofErr w:type="spellEnd"/>
      <w:r w:rsidR="006E2E04" w:rsidRPr="00772DEB">
        <w:t xml:space="preserve"> Kim)</w:t>
      </w:r>
    </w:p>
    <w:p w14:paraId="574C9CB1" w14:textId="77777777" w:rsidR="006E2E04" w:rsidRPr="00772DEB" w:rsidRDefault="00AA5C6A" w:rsidP="006E2E04">
      <w:pPr>
        <w:pStyle w:val="ListParagraph"/>
        <w:numPr>
          <w:ilvl w:val="1"/>
          <w:numId w:val="25"/>
        </w:numPr>
      </w:pPr>
      <w:hyperlink r:id="rId552" w:history="1">
        <w:r w:rsidR="006E2E04" w:rsidRPr="00772DEB">
          <w:rPr>
            <w:rStyle w:val="Hyperlink"/>
          </w:rPr>
          <w:t>579r1</w:t>
        </w:r>
      </w:hyperlink>
      <w:r w:rsidR="006E2E04" w:rsidRPr="00772DEB">
        <w:t xml:space="preserve"> Update on segment parser and tone </w:t>
      </w:r>
      <w:proofErr w:type="spellStart"/>
      <w:r w:rsidR="006E2E04" w:rsidRPr="00772DEB">
        <w:t>interleaver</w:t>
      </w:r>
      <w:proofErr w:type="spellEnd"/>
      <w:r w:rsidR="006E2E04" w:rsidRPr="00772DEB">
        <w:t xml:space="preserve"> for 11be (Jianhan Liu)</w:t>
      </w:r>
    </w:p>
    <w:p w14:paraId="312425C4" w14:textId="77777777" w:rsidR="006E2E04" w:rsidRDefault="00AA5C6A" w:rsidP="006E2E04">
      <w:pPr>
        <w:pStyle w:val="ListParagraph"/>
        <w:numPr>
          <w:ilvl w:val="1"/>
          <w:numId w:val="25"/>
        </w:numPr>
      </w:pPr>
      <w:hyperlink r:id="rId553" w:history="1">
        <w:r w:rsidR="006E2E04">
          <w:rPr>
            <w:rStyle w:val="Hyperlink"/>
          </w:rPr>
          <w:t>603r0</w:t>
        </w:r>
      </w:hyperlink>
      <w:r w:rsidR="006E2E04">
        <w:rPr>
          <w:rStyle w:val="Hyperlink"/>
        </w:rPr>
        <w:t xml:space="preserve"> </w:t>
      </w:r>
      <w:r w:rsidR="006E2E04">
        <w:t>EHT-SIG contents for SU transmission (Ross Jian Yu)</w:t>
      </w:r>
    </w:p>
    <w:p w14:paraId="52C9A685" w14:textId="77777777" w:rsidR="006E2E04" w:rsidRDefault="00AA5C6A" w:rsidP="006E2E04">
      <w:pPr>
        <w:pStyle w:val="ListParagraph"/>
        <w:numPr>
          <w:ilvl w:val="1"/>
          <w:numId w:val="25"/>
        </w:numPr>
      </w:pPr>
      <w:hyperlink r:id="rId554" w:history="1">
        <w:r w:rsidR="006E2E04">
          <w:rPr>
            <w:rStyle w:val="Hyperlink"/>
          </w:rPr>
          <w:t>604r0</w:t>
        </w:r>
      </w:hyperlink>
      <w:r w:rsidR="006E2E04">
        <w:t xml:space="preserve"> New Parser discussion in 11be (Dandan Liang)</w:t>
      </w:r>
    </w:p>
    <w:p w14:paraId="1D061FC0" w14:textId="77777777" w:rsidR="006E2E04" w:rsidRDefault="00AA5C6A" w:rsidP="006E2E04">
      <w:pPr>
        <w:pStyle w:val="ListParagraph"/>
        <w:numPr>
          <w:ilvl w:val="1"/>
          <w:numId w:val="25"/>
        </w:numPr>
      </w:pPr>
      <w:hyperlink r:id="rId555" w:history="1">
        <w:r w:rsidR="006E2E04">
          <w:rPr>
            <w:rStyle w:val="Hyperlink"/>
          </w:rPr>
          <w:t>605r0</w:t>
        </w:r>
      </w:hyperlink>
      <w:r w:rsidR="006E2E04">
        <w:t xml:space="preserve"> Further Discussions On Efficient EHT Preamble (Jianhan Liu)</w:t>
      </w:r>
    </w:p>
    <w:p w14:paraId="373C6499" w14:textId="42AC8F5D" w:rsidR="006E2E04" w:rsidRPr="004737BC" w:rsidRDefault="00AA5C6A" w:rsidP="00A2619A">
      <w:pPr>
        <w:pStyle w:val="ListParagraph"/>
        <w:numPr>
          <w:ilvl w:val="1"/>
          <w:numId w:val="25"/>
        </w:numPr>
      </w:pPr>
      <w:hyperlink r:id="rId556" w:history="1">
        <w:r w:rsidR="006E2E04" w:rsidRPr="000D368E">
          <w:rPr>
            <w:rStyle w:val="Hyperlink"/>
          </w:rPr>
          <w:t>606r0</w:t>
        </w:r>
      </w:hyperlink>
      <w:r w:rsidR="006E2E04">
        <w:t xml:space="preserve"> Further discussion on bandwidth and puncturing information (Wook Bong Lee)</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743BC19C"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57"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58"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60"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61"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62"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63"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564"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5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66"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67"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68"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53D13A60" w:rsidR="00657FFD" w:rsidRDefault="00657FFD" w:rsidP="00657FFD">
      <w:pPr>
        <w:pStyle w:val="ListParagraph"/>
        <w:numPr>
          <w:ilvl w:val="0"/>
          <w:numId w:val="25"/>
        </w:numPr>
      </w:pPr>
      <w:r>
        <w:t xml:space="preserve">Technical </w:t>
      </w:r>
      <w:r w:rsidRPr="003046F3">
        <w:t>Submissions:</w:t>
      </w:r>
    </w:p>
    <w:p w14:paraId="0F54EE64" w14:textId="77777777" w:rsidR="00FC3564" w:rsidRPr="0045173C" w:rsidRDefault="00FC3564" w:rsidP="00FC3564">
      <w:pPr>
        <w:pStyle w:val="ListParagraph"/>
        <w:numPr>
          <w:ilvl w:val="1"/>
          <w:numId w:val="25"/>
        </w:numPr>
        <w:rPr>
          <w:rStyle w:val="Hyperlink"/>
          <w:color w:val="FFC000"/>
          <w:u w:val="none"/>
        </w:rPr>
      </w:pPr>
      <w:r w:rsidRPr="0045173C">
        <w:rPr>
          <w:color w:val="FFC000"/>
        </w:rPr>
        <w:t xml:space="preserve">Straw Polls on RU aggregation: </w:t>
      </w:r>
      <w:hyperlink r:id="rId569" w:history="1">
        <w:r w:rsidRPr="0045173C">
          <w:rPr>
            <w:rStyle w:val="Hyperlink"/>
            <w:color w:val="FFC000"/>
          </w:rPr>
          <w:t>373r1</w:t>
        </w:r>
      </w:hyperlink>
      <w:r w:rsidRPr="0045173C">
        <w:rPr>
          <w:color w:val="FFC000"/>
        </w:rPr>
        <w:t xml:space="preserve">, </w:t>
      </w:r>
      <w:hyperlink r:id="rId570" w:history="1">
        <w:r w:rsidRPr="0045173C">
          <w:rPr>
            <w:rStyle w:val="Hyperlink"/>
            <w:color w:val="FFC000"/>
          </w:rPr>
          <w:t>575r0</w:t>
        </w:r>
      </w:hyperlink>
      <w:r w:rsidRPr="0045173C">
        <w:rPr>
          <w:color w:val="FFC000"/>
        </w:rPr>
        <w:t xml:space="preserve">, </w:t>
      </w:r>
      <w:hyperlink r:id="rId571" w:history="1">
        <w:r w:rsidRPr="0045173C">
          <w:rPr>
            <w:rStyle w:val="Hyperlink"/>
            <w:color w:val="FFC000"/>
          </w:rPr>
          <w:t>578r0</w:t>
        </w:r>
      </w:hyperlink>
    </w:p>
    <w:p w14:paraId="1CB96498" w14:textId="76FDC7C3" w:rsidR="00FC3564" w:rsidRPr="00FC3564" w:rsidRDefault="00FC3564" w:rsidP="00FC3564">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t>1</w:t>
      </w:r>
      <w:r w:rsidR="0029671C">
        <w:t>6</w:t>
      </w:r>
      <w:r w:rsidRPr="00B87597">
        <w:rPr>
          <w:vertAlign w:val="superscript"/>
        </w:rPr>
        <w:t>th</w:t>
      </w:r>
      <w:r>
        <w:t xml:space="preserve"> </w:t>
      </w:r>
      <w:r w:rsidRPr="00582366">
        <w:t xml:space="preserve">Conf. Call: </w:t>
      </w:r>
      <w:r>
        <w:rPr>
          <w:bCs/>
          <w:lang w:val="en-US"/>
        </w:rPr>
        <w:t>April 2</w:t>
      </w:r>
      <w:r w:rsidR="007F2AC4">
        <w:rPr>
          <w:bCs/>
          <w:lang w:val="en-US"/>
        </w:rPr>
        <w:t>4</w:t>
      </w:r>
      <w:r w:rsidRPr="00582366">
        <w:t xml:space="preserve"> (1</w:t>
      </w:r>
      <w:r w:rsidR="007F2AC4">
        <w:t>0</w:t>
      </w:r>
      <w:r w:rsidRPr="00582366">
        <w:t>:00–</w:t>
      </w:r>
      <w:r w:rsidR="007F2AC4">
        <w:t>13</w:t>
      </w:r>
      <w:r w:rsidRPr="00582366">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72"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573"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5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75"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7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77" w:history="1">
        <w:r w:rsidRPr="00132C67">
          <w:rPr>
            <w:rStyle w:val="Hyperlink"/>
            <w:sz w:val="22"/>
            <w:szCs w:val="22"/>
          </w:rPr>
          <w:t>jeongki.kim@lge.com</w:t>
        </w:r>
      </w:hyperlink>
      <w:r w:rsidRPr="00E6799D">
        <w:rPr>
          <w:sz w:val="22"/>
          <w:szCs w:val="22"/>
        </w:rPr>
        <w:t>)</w:t>
      </w:r>
    </w:p>
    <w:p w14:paraId="651719FE" w14:textId="77777777" w:rsidR="00DE03D3" w:rsidRPr="003046F3" w:rsidRDefault="00DE03D3" w:rsidP="00DE03D3">
      <w:pPr>
        <w:pStyle w:val="ListParagraph"/>
        <w:numPr>
          <w:ilvl w:val="0"/>
          <w:numId w:val="25"/>
        </w:numPr>
      </w:pPr>
      <w:r w:rsidRPr="003046F3">
        <w:t>Announcements</w:t>
      </w:r>
      <w:r>
        <w:t>:</w:t>
      </w:r>
    </w:p>
    <w:p w14:paraId="424D20AE" w14:textId="77777777" w:rsidR="00DE03D3" w:rsidRPr="00565BFC" w:rsidRDefault="00DE03D3" w:rsidP="00DE03D3">
      <w:pPr>
        <w:pStyle w:val="ListParagraph"/>
        <w:numPr>
          <w:ilvl w:val="0"/>
          <w:numId w:val="25"/>
        </w:numPr>
      </w:pPr>
      <w:r>
        <w:t xml:space="preserve">Technical </w:t>
      </w:r>
      <w:r w:rsidRPr="003046F3">
        <w:t>Submissions:</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1F7D92AA" w14:textId="77777777" w:rsidR="00DE03D3" w:rsidRDefault="00DE03D3" w:rsidP="00DE03D3">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78"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579"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5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81"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82"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83"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84"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585"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5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87"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88"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89"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590"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591"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5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593"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594"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595"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596"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597"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5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599"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00"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01"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602"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603"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6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05"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606"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607"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08"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609"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6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11"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612"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613"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614"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615"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6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17"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618"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619"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620"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621"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6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77777777" w:rsidR="00A84F47" w:rsidRPr="00C86653" w:rsidRDefault="00A84F47" w:rsidP="00A84F47">
      <w:pPr>
        <w:pStyle w:val="ListParagraph"/>
        <w:numPr>
          <w:ilvl w:val="1"/>
          <w:numId w:val="25"/>
        </w:numPr>
        <w:rPr>
          <w:sz w:val="22"/>
        </w:rPr>
      </w:pPr>
      <w:r>
        <w:rPr>
          <w:sz w:val="22"/>
        </w:rPr>
        <w:t xml:space="preserve">If you are unable to record the attendance via </w:t>
      </w:r>
      <w:hyperlink r:id="rId623"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2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25" w:history="1">
        <w:r w:rsidRPr="00132C67">
          <w:rPr>
            <w:rStyle w:val="Hyperlink"/>
            <w:sz w:val="22"/>
            <w:szCs w:val="22"/>
          </w:rPr>
          <w:t>jeongki.kim@lge.com</w:t>
        </w:r>
      </w:hyperlink>
      <w:r w:rsidRPr="00E6799D">
        <w:rPr>
          <w:sz w:val="22"/>
          <w:szCs w:val="22"/>
        </w:rPr>
        <w:t>)</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A5C6A" w:rsidP="00024E05">
      <w:pPr>
        <w:spacing w:after="160" w:line="252" w:lineRule="auto"/>
        <w:ind w:left="720"/>
        <w:rPr>
          <w:sz w:val="20"/>
        </w:rPr>
      </w:pPr>
      <w:hyperlink r:id="rId62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A5C6A" w:rsidP="00024E05">
      <w:pPr>
        <w:spacing w:after="160" w:line="252" w:lineRule="auto"/>
        <w:ind w:left="720"/>
        <w:rPr>
          <w:sz w:val="20"/>
        </w:rPr>
      </w:pPr>
      <w:hyperlink r:id="rId627" w:history="1">
        <w:r w:rsidR="00024E05" w:rsidRPr="00BA5FED">
          <w:rPr>
            <w:rStyle w:val="Hyperlink"/>
            <w:sz w:val="20"/>
            <w:lang w:val="en-US"/>
          </w:rPr>
          <w:t>http</w:t>
        </w:r>
      </w:hyperlink>
      <w:hyperlink r:id="rId628" w:history="1">
        <w:r w:rsidR="00024E05" w:rsidRPr="00BA5FED">
          <w:rPr>
            <w:rStyle w:val="Hyperlink"/>
            <w:sz w:val="20"/>
            <w:lang w:val="en-US"/>
          </w:rPr>
          <w:t>://</w:t>
        </w:r>
      </w:hyperlink>
      <w:hyperlink r:id="rId62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A5C6A" w:rsidP="00024E05">
      <w:pPr>
        <w:spacing w:after="160" w:line="252" w:lineRule="auto"/>
        <w:ind w:left="720"/>
        <w:rPr>
          <w:sz w:val="20"/>
        </w:rPr>
      </w:pPr>
      <w:hyperlink r:id="rId630" w:history="1">
        <w:r w:rsidR="00024E05" w:rsidRPr="00BA5FED">
          <w:rPr>
            <w:rStyle w:val="Hyperlink"/>
            <w:sz w:val="20"/>
            <w:lang w:val="en-US"/>
          </w:rPr>
          <w:t>http</w:t>
        </w:r>
      </w:hyperlink>
      <w:hyperlink r:id="rId631" w:history="1">
        <w:r w:rsidR="00024E05" w:rsidRPr="00BA5FED">
          <w:rPr>
            <w:rStyle w:val="Hyperlink"/>
            <w:sz w:val="20"/>
            <w:lang w:val="en-US"/>
          </w:rPr>
          <w:t>://</w:t>
        </w:r>
      </w:hyperlink>
      <w:hyperlink r:id="rId63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A5C6A" w:rsidP="00024E05">
      <w:pPr>
        <w:spacing w:after="160" w:line="252" w:lineRule="auto"/>
        <w:ind w:left="720"/>
        <w:rPr>
          <w:sz w:val="20"/>
        </w:rPr>
      </w:pPr>
      <w:hyperlink r:id="rId633" w:history="1">
        <w:r w:rsidR="00024E05" w:rsidRPr="00BA5FED">
          <w:rPr>
            <w:rStyle w:val="Hyperlink"/>
            <w:sz w:val="20"/>
            <w:lang w:val="en-US"/>
          </w:rPr>
          <w:t>http://</w:t>
        </w:r>
      </w:hyperlink>
      <w:hyperlink r:id="rId63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A5C6A" w:rsidP="00024E05">
      <w:pPr>
        <w:spacing w:after="160" w:line="252" w:lineRule="auto"/>
        <w:ind w:left="720"/>
        <w:rPr>
          <w:sz w:val="20"/>
        </w:rPr>
      </w:pPr>
      <w:hyperlink r:id="rId635" w:history="1">
        <w:r w:rsidR="00024E05" w:rsidRPr="00BA5FED">
          <w:rPr>
            <w:rStyle w:val="Hyperlink"/>
            <w:sz w:val="20"/>
            <w:lang w:val="en-US"/>
          </w:rPr>
          <w:t>https</w:t>
        </w:r>
      </w:hyperlink>
      <w:hyperlink r:id="rId63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A5C6A" w:rsidP="00024E05">
      <w:pPr>
        <w:spacing w:after="160" w:line="252" w:lineRule="auto"/>
        <w:ind w:left="720"/>
        <w:rPr>
          <w:sz w:val="20"/>
          <w:lang w:val="en-US"/>
        </w:rPr>
      </w:pPr>
      <w:hyperlink r:id="rId637" w:history="1">
        <w:r w:rsidR="00024E05" w:rsidRPr="00BA5FED">
          <w:rPr>
            <w:rStyle w:val="Hyperlink"/>
            <w:sz w:val="20"/>
            <w:lang w:val="en-US"/>
          </w:rPr>
          <w:t>http</w:t>
        </w:r>
      </w:hyperlink>
      <w:hyperlink r:id="rId638" w:history="1">
        <w:r w:rsidR="00024E05" w:rsidRPr="00BA5FED">
          <w:rPr>
            <w:rStyle w:val="Hyperlink"/>
            <w:sz w:val="20"/>
            <w:lang w:val="en-US"/>
          </w:rPr>
          <w:t>://</w:t>
        </w:r>
      </w:hyperlink>
      <w:hyperlink r:id="rId639" w:history="1">
        <w:r w:rsidR="00024E05" w:rsidRPr="00BA5FED">
          <w:rPr>
            <w:rStyle w:val="Hyperlink"/>
            <w:sz w:val="20"/>
            <w:lang w:val="en-US"/>
          </w:rPr>
          <w:t>standards.ieee.org/board/pat/faq.pdf</w:t>
        </w:r>
      </w:hyperlink>
      <w:r w:rsidR="00024E05" w:rsidRPr="00BA5FED">
        <w:rPr>
          <w:sz w:val="20"/>
          <w:lang w:val="en-US"/>
        </w:rPr>
        <w:t xml:space="preserve"> and </w:t>
      </w:r>
      <w:hyperlink r:id="rId640" w:history="1">
        <w:r w:rsidR="00024E05" w:rsidRPr="00BA5FED">
          <w:rPr>
            <w:rStyle w:val="Hyperlink"/>
            <w:sz w:val="20"/>
            <w:lang w:val="en-US"/>
          </w:rPr>
          <w:t>http</w:t>
        </w:r>
      </w:hyperlink>
      <w:hyperlink r:id="rId641" w:history="1">
        <w:r w:rsidR="00024E05" w:rsidRPr="00BA5FED">
          <w:rPr>
            <w:rStyle w:val="Hyperlink"/>
            <w:sz w:val="20"/>
            <w:lang w:val="en-US"/>
          </w:rPr>
          <w:t>://</w:t>
        </w:r>
      </w:hyperlink>
      <w:hyperlink r:id="rId64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A5C6A" w:rsidP="00024E05">
      <w:pPr>
        <w:spacing w:after="160" w:line="252" w:lineRule="auto"/>
        <w:ind w:left="720"/>
        <w:rPr>
          <w:sz w:val="20"/>
        </w:rPr>
      </w:pPr>
      <w:hyperlink r:id="rId64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A5C6A" w:rsidP="00024E05">
      <w:pPr>
        <w:spacing w:after="160" w:line="252" w:lineRule="auto"/>
        <w:ind w:left="720"/>
        <w:rPr>
          <w:sz w:val="20"/>
          <w:lang w:val="en-US"/>
        </w:rPr>
      </w:pPr>
      <w:hyperlink r:id="rId64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A5C6A" w:rsidP="00024E05">
      <w:pPr>
        <w:spacing w:after="160" w:line="252" w:lineRule="auto"/>
        <w:ind w:left="720"/>
        <w:rPr>
          <w:sz w:val="20"/>
        </w:rPr>
      </w:pPr>
      <w:hyperlink r:id="rId64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A5C6A" w:rsidP="00024E05">
      <w:pPr>
        <w:spacing w:after="160" w:line="252" w:lineRule="auto"/>
        <w:ind w:left="720"/>
        <w:rPr>
          <w:sz w:val="20"/>
        </w:rPr>
      </w:pPr>
      <w:hyperlink r:id="rId646" w:history="1">
        <w:r w:rsidR="00024E05" w:rsidRPr="00BA5FED">
          <w:rPr>
            <w:rStyle w:val="Hyperlink"/>
            <w:sz w:val="20"/>
            <w:lang w:val="en-US"/>
          </w:rPr>
          <w:t>https://</w:t>
        </w:r>
      </w:hyperlink>
      <w:hyperlink r:id="rId64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A5C6A" w:rsidP="00024E05">
      <w:pPr>
        <w:spacing w:after="160" w:line="252" w:lineRule="auto"/>
        <w:ind w:left="720"/>
        <w:rPr>
          <w:sz w:val="20"/>
        </w:rPr>
      </w:pPr>
      <w:hyperlink r:id="rId64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A5C6A" w:rsidP="00024E05">
      <w:pPr>
        <w:spacing w:after="160" w:line="252" w:lineRule="auto"/>
        <w:ind w:left="720"/>
        <w:rPr>
          <w:sz w:val="20"/>
        </w:rPr>
      </w:pPr>
      <w:hyperlink r:id="rId649" w:history="1">
        <w:r w:rsidR="00024E05" w:rsidRPr="00BA5FED">
          <w:rPr>
            <w:rStyle w:val="Hyperlink"/>
            <w:sz w:val="20"/>
            <w:lang w:val="en-US"/>
          </w:rPr>
          <w:t>https://</w:t>
        </w:r>
      </w:hyperlink>
      <w:hyperlink r:id="rId65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A5C6A" w:rsidP="00024E05">
      <w:pPr>
        <w:spacing w:after="160" w:line="252" w:lineRule="auto"/>
        <w:ind w:left="720"/>
        <w:rPr>
          <w:sz w:val="20"/>
        </w:rPr>
      </w:pPr>
      <w:hyperlink r:id="rId65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AA5C6A" w:rsidP="00024E05">
      <w:pPr>
        <w:ind w:firstLine="720"/>
        <w:rPr>
          <w:sz w:val="20"/>
        </w:rPr>
      </w:pPr>
      <w:hyperlink r:id="rId652" w:history="1">
        <w:r w:rsidR="00024E05" w:rsidRPr="00BA5FED">
          <w:rPr>
            <w:rStyle w:val="Hyperlink"/>
            <w:sz w:val="20"/>
            <w:lang w:val="en-US"/>
          </w:rPr>
          <w:t>https://</w:t>
        </w:r>
      </w:hyperlink>
      <w:hyperlink r:id="rId653"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5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1211BD" w:rsidRDefault="001211BD" w:rsidP="001D1E00">
      <w:pPr>
        <w:numPr>
          <w:ilvl w:val="2"/>
          <w:numId w:val="28"/>
        </w:numPr>
        <w:shd w:val="clear" w:color="auto" w:fill="FFFFFF"/>
        <w:spacing w:before="100" w:beforeAutospacing="1" w:after="100" w:afterAutospacing="1"/>
        <w:jc w:val="both"/>
        <w:rPr>
          <w:ins w:id="11" w:author="Alfred Aster" w:date="2020-04-08T07:38:00Z"/>
          <w:rFonts w:ascii="Arial" w:hAnsi="Arial" w:cs="Arial"/>
          <w:color w:val="222222"/>
          <w:sz w:val="24"/>
          <w:szCs w:val="24"/>
          <w:highlight w:val="green"/>
          <w:lang w:val="en-US"/>
        </w:rPr>
      </w:pPr>
      <w:ins w:id="12" w:author="Alfred Aster" w:date="2020-04-08T07:38:00Z">
        <w:r w:rsidRPr="00615302">
          <w:rPr>
            <w:rFonts w:ascii="Arial" w:hAnsi="Arial" w:cs="Arial"/>
            <w:color w:val="222222"/>
            <w:sz w:val="24"/>
            <w:szCs w:val="24"/>
            <w:highlight w:val="green"/>
            <w:lang w:val="en-US"/>
          </w:rPr>
          <w:t xml:space="preserve">If a member cannot cast the vote via the pop-up window then the member </w:t>
        </w:r>
      </w:ins>
      <w:ins w:id="13" w:author="Alfred Aster" w:date="2020-04-08T07:39:00Z">
        <w:r w:rsidRPr="00615302">
          <w:rPr>
            <w:rFonts w:ascii="Arial" w:hAnsi="Arial" w:cs="Arial"/>
            <w:color w:val="222222"/>
            <w:sz w:val="24"/>
            <w:szCs w:val="24"/>
            <w:highlight w:val="green"/>
            <w:lang w:val="en-US"/>
          </w:rPr>
          <w:t xml:space="preserve">must notify the chair of such an issue and then </w:t>
        </w:r>
      </w:ins>
      <w:ins w:id="14" w:author="Alfred Aster" w:date="2020-04-08T07:38:00Z">
        <w:r w:rsidRPr="00615302">
          <w:rPr>
            <w:rFonts w:ascii="Arial" w:hAnsi="Arial" w:cs="Arial"/>
            <w:color w:val="222222"/>
            <w:sz w:val="24"/>
            <w:szCs w:val="24"/>
            <w:highlight w:val="green"/>
            <w:lang w:val="en-US"/>
          </w:rPr>
          <w:t xml:space="preserve">can cast his </w:t>
        </w:r>
      </w:ins>
      <w:ins w:id="15" w:author="Alfred Aster" w:date="2020-04-08T07:39:00Z">
        <w:r w:rsidRPr="00615302">
          <w:rPr>
            <w:rFonts w:ascii="Arial" w:hAnsi="Arial" w:cs="Arial"/>
            <w:color w:val="222222"/>
            <w:sz w:val="24"/>
            <w:szCs w:val="24"/>
            <w:highlight w:val="green"/>
            <w:lang w:val="en-US"/>
          </w:rPr>
          <w:t>vote in the chat window</w:t>
        </w:r>
      </w:ins>
      <w:ins w:id="16" w:author="Alfred Aster" w:date="2020-04-09T15:35:00Z">
        <w:r w:rsidR="00CE2D68">
          <w:rPr>
            <w:rFonts w:ascii="Arial" w:hAnsi="Arial" w:cs="Arial"/>
            <w:color w:val="222222"/>
            <w:sz w:val="24"/>
            <w:szCs w:val="24"/>
            <w:highlight w:val="green"/>
            <w:lang w:val="en-US"/>
          </w:rPr>
          <w:t xml:space="preserve"> (</w:t>
        </w:r>
        <w:r w:rsidR="004643D1">
          <w:rPr>
            <w:rFonts w:ascii="Arial" w:hAnsi="Arial" w:cs="Arial"/>
            <w:color w:val="222222"/>
            <w:sz w:val="24"/>
            <w:szCs w:val="24"/>
            <w:highlight w:val="green"/>
            <w:lang w:val="en-US"/>
          </w:rPr>
          <w:t>and subsequently send an e-mail to the chair)</w:t>
        </w:r>
      </w:ins>
      <w:ins w:id="17" w:author="Alfred Aster" w:date="2020-04-08T07:39:00Z">
        <w:r w:rsidRPr="00615302">
          <w:rPr>
            <w:rFonts w:ascii="Arial" w:hAnsi="Arial" w:cs="Arial"/>
            <w:color w:val="222222"/>
            <w:sz w:val="24"/>
            <w:szCs w:val="24"/>
            <w:highlight w:val="green"/>
            <w:lang w:val="en-US"/>
          </w:rPr>
          <w:t>. The vote then will be accounted for by the chair</w:t>
        </w:r>
      </w:ins>
      <w:ins w:id="18" w:author="Alfred Aster" w:date="2020-04-08T07:40:00Z">
        <w:r w:rsidRPr="00615302">
          <w:rPr>
            <w:rFonts w:ascii="Arial" w:hAnsi="Arial" w:cs="Arial"/>
            <w:color w:val="222222"/>
            <w:sz w:val="24"/>
            <w:szCs w:val="24"/>
            <w:highlight w:val="green"/>
            <w:lang w:val="en-US"/>
          </w:rPr>
          <w:t xml:space="preserve"> (and secretary) when declaring the results.</w:t>
        </w:r>
      </w:ins>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7051710E" w:rsidR="006E4B60" w:rsidRPr="00C57EAD" w:rsidRDefault="006E4B60" w:rsidP="006E4B60">
      <w:pPr>
        <w:pStyle w:val="Heading2"/>
        <w:rPr>
          <w:lang w:val="en-US"/>
        </w:rPr>
      </w:pPr>
      <w:r>
        <w:rPr>
          <w:lang w:val="en-US"/>
        </w:rPr>
        <w:t xml:space="preserve">Guideline-Running For </w:t>
      </w:r>
      <w:r w:rsidR="00E42C25">
        <w:rPr>
          <w:lang w:val="en-US"/>
        </w:rPr>
        <w:t>Building Consensus and Populate SFD</w:t>
      </w:r>
    </w:p>
    <w:p w14:paraId="43D26EEB" w14:textId="77777777" w:rsidR="006E4B60" w:rsidRPr="00767035" w:rsidRDefault="006E4B60" w:rsidP="006E4B60">
      <w:pPr>
        <w:pStyle w:val="ListParagraph"/>
        <w:numPr>
          <w:ilvl w:val="0"/>
          <w:numId w:val="44"/>
        </w:numPr>
        <w:rPr>
          <w:lang w:val="en-US"/>
        </w:rPr>
      </w:pPr>
      <w:r w:rsidRPr="00767035">
        <w:rPr>
          <w:lang w:val="en-US"/>
        </w:rPr>
        <w:t>Continue running Straw Polls following established procedure (</w:t>
      </w:r>
      <w:r>
        <w:rPr>
          <w:lang w:val="en-US"/>
        </w:rPr>
        <w:t>m</w:t>
      </w:r>
      <w:r w:rsidRPr="00767035">
        <w:rPr>
          <w:lang w:val="en-US"/>
        </w:rPr>
        <w:t>embers must ensure that name and affiliation is listed correctly in the participant's list in order for their vote to count</w:t>
      </w:r>
      <w:r>
        <w:rPr>
          <w:lang w:val="en-US"/>
        </w:rPr>
        <w:t>)</w:t>
      </w:r>
      <w:r w:rsidRPr="00767035">
        <w:rPr>
          <w:lang w:val="en-US"/>
        </w:rPr>
        <w:t>,</w:t>
      </w:r>
      <w:r>
        <w:rPr>
          <w:lang w:val="en-US"/>
        </w:rPr>
        <w:t xml:space="preserve"> except that only voting members can vote.</w:t>
      </w:r>
    </w:p>
    <w:p w14:paraId="7AF612D2" w14:textId="77777777" w:rsidR="006E4B60" w:rsidRDefault="006E4B60" w:rsidP="006E4B60">
      <w:pPr>
        <w:pStyle w:val="ListParagraph"/>
        <w:numPr>
          <w:ilvl w:val="0"/>
          <w:numId w:val="44"/>
        </w:numPr>
        <w:rPr>
          <w:lang w:val="en-US"/>
        </w:rPr>
      </w:pPr>
      <w:r>
        <w:rPr>
          <w:lang w:val="en-US"/>
        </w:rPr>
        <w:t xml:space="preserve">Text derived from a Straw Poll that passes with 75% or more will be included in the compendium of SPs document (11-20/566), where they will be highlighted in </w:t>
      </w:r>
      <w:r w:rsidRPr="008122FF">
        <w:rPr>
          <w:highlight w:val="lightGray"/>
          <w:lang w:val="en-US"/>
        </w:rPr>
        <w:t>grey</w:t>
      </w:r>
      <w:r>
        <w:rPr>
          <w:lang w:val="en-US"/>
        </w:rPr>
        <w:t xml:space="preserve"> (</w:t>
      </w:r>
      <w:r w:rsidRPr="00337090">
        <w:rPr>
          <w:highlight w:val="yellow"/>
          <w:lang w:val="en-US"/>
        </w:rPr>
        <w:t>or yellow?</w:t>
      </w:r>
      <w:r>
        <w:rPr>
          <w:lang w:val="en-US"/>
        </w:rPr>
        <w:t>), and identified by a unique tag (e.g., SP1, etc.).</w:t>
      </w:r>
    </w:p>
    <w:p w14:paraId="4D3D003E" w14:textId="77777777" w:rsidR="006E4B60" w:rsidRDefault="006E4B60" w:rsidP="006E4B60">
      <w:pPr>
        <w:pStyle w:val="ListParagraph"/>
        <w:numPr>
          <w:ilvl w:val="0"/>
          <w:numId w:val="44"/>
        </w:numPr>
        <w:rPr>
          <w:lang w:val="en-US"/>
        </w:rPr>
      </w:pPr>
      <w:r>
        <w:rPr>
          <w:lang w:val="en-US"/>
        </w:rPr>
        <w:t xml:space="preserve">TGbe Chair will announce to the reflector the availability of a list of SPs that passed (essentially everything highlighted in </w:t>
      </w:r>
      <w:r w:rsidRPr="002377D6">
        <w:rPr>
          <w:highlight w:val="lightGray"/>
          <w:lang w:val="en-US"/>
        </w:rPr>
        <w:t>grey</w:t>
      </w:r>
      <w:r>
        <w:rPr>
          <w:lang w:val="en-US"/>
        </w:rPr>
        <w:t xml:space="preserve">) and ask if there is any individual SP (identified by its tag) that needs further discussion. </w:t>
      </w:r>
    </w:p>
    <w:p w14:paraId="383F3167" w14:textId="77777777" w:rsidR="006E4B60" w:rsidRDefault="006E4B60" w:rsidP="006E4B60">
      <w:pPr>
        <w:pStyle w:val="ListParagraph"/>
        <w:numPr>
          <w:ilvl w:val="1"/>
          <w:numId w:val="44"/>
        </w:numPr>
        <w:rPr>
          <w:lang w:val="en-US"/>
        </w:rPr>
      </w:pPr>
      <w:r>
        <w:rPr>
          <w:lang w:val="en-US"/>
        </w:rPr>
        <w:t xml:space="preserve">Request </w:t>
      </w:r>
      <w:r w:rsidRPr="00A52ACA">
        <w:rPr>
          <w:lang w:val="en-US"/>
        </w:rPr>
        <w:t>to pull a gray item</w:t>
      </w:r>
      <w:r>
        <w:rPr>
          <w:lang w:val="en-US"/>
        </w:rPr>
        <w:t xml:space="preserve"> (namely a SP identified by its tag)</w:t>
      </w:r>
      <w:r w:rsidRPr="00A52ACA">
        <w:rPr>
          <w:lang w:val="en-US"/>
        </w:rPr>
        <w:t xml:space="preserve"> for individual consideration can be made on the reflector before the </w:t>
      </w:r>
      <w:r>
        <w:rPr>
          <w:lang w:val="en-US"/>
        </w:rPr>
        <w:t>J</w:t>
      </w:r>
      <w:r w:rsidRPr="00A52ACA">
        <w:rPr>
          <w:lang w:val="en-US"/>
        </w:rPr>
        <w:t xml:space="preserve">oint call or by voice during the </w:t>
      </w:r>
      <w:r>
        <w:rPr>
          <w:lang w:val="en-US"/>
        </w:rPr>
        <w:t>J</w:t>
      </w:r>
      <w:r w:rsidRPr="00A52ACA">
        <w:rPr>
          <w:lang w:val="en-US"/>
        </w:rPr>
        <w:t>oint call</w:t>
      </w:r>
      <w:r>
        <w:rPr>
          <w:lang w:val="en-US"/>
        </w:rPr>
        <w:t>.</w:t>
      </w:r>
    </w:p>
    <w:p w14:paraId="6B56FEF4" w14:textId="77777777" w:rsidR="006E4B60" w:rsidRDefault="006E4B60" w:rsidP="006E4B60">
      <w:pPr>
        <w:pStyle w:val="ListParagraph"/>
        <w:numPr>
          <w:ilvl w:val="1"/>
          <w:numId w:val="44"/>
        </w:numPr>
        <w:rPr>
          <w:lang w:val="en-US"/>
        </w:rPr>
      </w:pPr>
      <w:r>
        <w:rPr>
          <w:lang w:val="en-US"/>
        </w:rPr>
        <w:t xml:space="preserve">Text derived from SPs that do not have a request for further discussion, since the respective announcement and up to the end of the subsequent Joint conf call, will be marked in </w:t>
      </w:r>
      <w:r w:rsidRPr="006C6708">
        <w:rPr>
          <w:highlight w:val="green"/>
          <w:lang w:val="en-US"/>
        </w:rPr>
        <w:t>green</w:t>
      </w:r>
      <w:r>
        <w:rPr>
          <w:lang w:val="en-US"/>
        </w:rPr>
        <w:t xml:space="preserve"> in the compendium of SPs document (11-20/566) after that Joint conf call.</w:t>
      </w:r>
    </w:p>
    <w:p w14:paraId="037FBBDF" w14:textId="77777777" w:rsidR="006E4B60" w:rsidRDefault="006E4B60" w:rsidP="006E4B60">
      <w:pPr>
        <w:pStyle w:val="ListParagraph"/>
        <w:numPr>
          <w:ilvl w:val="1"/>
          <w:numId w:val="44"/>
        </w:numPr>
        <w:rPr>
          <w:lang w:val="en-US"/>
        </w:rPr>
      </w:pPr>
      <w:r w:rsidRPr="009D7D62">
        <w:rPr>
          <w:lang w:val="en-US"/>
        </w:rPr>
        <w:t xml:space="preserve">Text derived from SPs that do have a request for further discussion will be added as an item for discussion in the subsequent Joint conf call. At the end of the discussion there will be a second Straw Poll on the text (eventually updated based on discussions) for </w:t>
      </w:r>
      <w:r>
        <w:rPr>
          <w:lang w:val="en-US"/>
        </w:rPr>
        <w:t>the</w:t>
      </w:r>
      <w:r w:rsidRPr="009D7D62">
        <w:rPr>
          <w:lang w:val="en-US"/>
        </w:rPr>
        <w:t xml:space="preserve"> item</w:t>
      </w:r>
      <w:r>
        <w:rPr>
          <w:lang w:val="en-US"/>
        </w:rPr>
        <w:t>(</w:t>
      </w:r>
      <w:r w:rsidRPr="009D7D62">
        <w:rPr>
          <w:lang w:val="en-US"/>
        </w:rPr>
        <w:t>s</w:t>
      </w:r>
      <w:r>
        <w:rPr>
          <w:lang w:val="en-US"/>
        </w:rPr>
        <w:t>)</w:t>
      </w:r>
      <w:r w:rsidRPr="009D7D62">
        <w:rPr>
          <w:lang w:val="en-US"/>
        </w:rPr>
        <w:t xml:space="preserve"> that were requested to be pulled out. </w:t>
      </w:r>
    </w:p>
    <w:p w14:paraId="56571CC6" w14:textId="77777777" w:rsidR="006E4B60" w:rsidRDefault="006E4B60" w:rsidP="006E4B60">
      <w:pPr>
        <w:pStyle w:val="ListParagraph"/>
        <w:numPr>
          <w:ilvl w:val="2"/>
          <w:numId w:val="44"/>
        </w:numPr>
        <w:rPr>
          <w:lang w:val="en-US"/>
        </w:rPr>
      </w:pPr>
      <w:r w:rsidRPr="009D7D62">
        <w:rPr>
          <w:lang w:val="en-US"/>
        </w:rPr>
        <w:t xml:space="preserve">If the straw poll passes (voting members only)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77777777" w:rsidR="006E4B60" w:rsidRPr="009D7D62" w:rsidRDefault="006E4B60" w:rsidP="006E4B60">
      <w:pPr>
        <w:pStyle w:val="ListParagraph"/>
        <w:numPr>
          <w:ilvl w:val="2"/>
          <w:numId w:val="44"/>
        </w:numPr>
        <w:rPr>
          <w:lang w:val="en-US"/>
        </w:rPr>
      </w:pPr>
      <w:r>
        <w:rPr>
          <w:lang w:val="en-US"/>
        </w:rPr>
        <w:t xml:space="preserve">If the straw poll fails (voting members only) then the respective text will be removed from the next revision of the compendium of SPs document. </w:t>
      </w:r>
    </w:p>
    <w:p w14:paraId="4682CEB7" w14:textId="77777777" w:rsidR="006E4B60" w:rsidRPr="00AD32CE" w:rsidRDefault="006E4B60" w:rsidP="006E4B60">
      <w:pPr>
        <w:pStyle w:val="ListParagraph"/>
        <w:numPr>
          <w:ilvl w:val="0"/>
          <w:numId w:val="44"/>
        </w:numPr>
        <w:rPr>
          <w:lang w:val="en-US"/>
        </w:rPr>
      </w:pPr>
      <w:r>
        <w:t xml:space="preserve">TGbe chair will request the WG chair to run an e-poll to approve the addition to the TGbe SFD of all the text highlighted in </w:t>
      </w:r>
      <w:r w:rsidRPr="00B055B2">
        <w:rPr>
          <w:highlight w:val="green"/>
        </w:rPr>
        <w:t>green</w:t>
      </w:r>
      <w:r>
        <w:t xml:space="preserve"> in the compendium of SPs document when the TGbe chair deems that enough progress is achieved.</w:t>
      </w:r>
    </w:p>
    <w:p w14:paraId="70E35770" w14:textId="77777777" w:rsidR="006E4B60" w:rsidRPr="002C13EA" w:rsidRDefault="006E4B60" w:rsidP="00B002DE">
      <w:pPr>
        <w:shd w:val="clear" w:color="auto" w:fill="FFFFFF"/>
        <w:rPr>
          <w:rFonts w:ascii="Arial" w:hAnsi="Arial" w:cs="Arial"/>
          <w:color w:val="222222"/>
          <w:sz w:val="24"/>
          <w:szCs w:val="24"/>
          <w:lang w:val="en-US"/>
        </w:rPr>
      </w:pPr>
    </w:p>
    <w:p w14:paraId="3BFAB024" w14:textId="6F3540E7" w:rsidR="001C2681" w:rsidRPr="001C2681" w:rsidRDefault="00CA09B2" w:rsidP="007B0F4A">
      <w:pPr>
        <w:pStyle w:val="Heading2"/>
      </w:pPr>
      <w:r>
        <w:t>References:</w:t>
      </w:r>
    </w:p>
    <w:sectPr w:rsidR="001C2681" w:rsidRPr="001C2681" w:rsidSect="0041387C">
      <w:headerReference w:type="default" r:id="rId655"/>
      <w:footerReference w:type="default" r:id="rId65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8C8A0" w14:textId="77777777" w:rsidR="006D2974" w:rsidRDefault="006D2974">
      <w:r>
        <w:separator/>
      </w:r>
    </w:p>
  </w:endnote>
  <w:endnote w:type="continuationSeparator" w:id="0">
    <w:p w14:paraId="358BA9B5" w14:textId="77777777" w:rsidR="006D2974" w:rsidRDefault="006D2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55143" w14:textId="77777777" w:rsidR="006D2974" w:rsidRDefault="006D2974">
      <w:r>
        <w:separator/>
      </w:r>
    </w:p>
  </w:footnote>
  <w:footnote w:type="continuationSeparator" w:id="0">
    <w:p w14:paraId="3F2A3C67" w14:textId="77777777" w:rsidR="006D2974" w:rsidRDefault="006D2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C842378" w:rsidR="002A414D" w:rsidRDefault="002A414D">
    <w:pPr>
      <w:pStyle w:val="Header"/>
      <w:tabs>
        <w:tab w:val="clear" w:pos="6480"/>
        <w:tab w:val="center" w:pos="4680"/>
        <w:tab w:val="right" w:pos="9360"/>
      </w:tabs>
    </w:pPr>
    <w:r>
      <w:t>March 2020</w:t>
    </w:r>
    <w:r>
      <w:tab/>
    </w:r>
    <w:r>
      <w:tab/>
    </w:r>
    <w:fldSimple w:instr=" TITLE  \* MERGEFORMAT ">
      <w:r>
        <w:t>doc.: IEEE 802.11-20/0425r</w:t>
      </w:r>
    </w:fldSimple>
    <w:r>
      <w:t>2</w:t>
    </w:r>
    <w:r w:rsidR="00AA5C6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7"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32"/>
  </w:num>
  <w:num w:numId="3">
    <w:abstractNumId w:val="33"/>
  </w:num>
  <w:num w:numId="4">
    <w:abstractNumId w:val="12"/>
  </w:num>
  <w:num w:numId="5">
    <w:abstractNumId w:val="13"/>
  </w:num>
  <w:num w:numId="6">
    <w:abstractNumId w:val="18"/>
  </w:num>
  <w:num w:numId="7">
    <w:abstractNumId w:val="29"/>
  </w:num>
  <w:num w:numId="8">
    <w:abstractNumId w:val="3"/>
  </w:num>
  <w:num w:numId="9">
    <w:abstractNumId w:val="30"/>
  </w:num>
  <w:num w:numId="10">
    <w:abstractNumId w:val="26"/>
  </w:num>
  <w:num w:numId="11">
    <w:abstractNumId w:val="16"/>
  </w:num>
  <w:num w:numId="12">
    <w:abstractNumId w:val="22"/>
  </w:num>
  <w:num w:numId="13">
    <w:abstractNumId w:val="19"/>
  </w:num>
  <w:num w:numId="14">
    <w:abstractNumId w:val="7"/>
  </w:num>
  <w:num w:numId="15">
    <w:abstractNumId w:val="11"/>
  </w:num>
  <w:num w:numId="16">
    <w:abstractNumId w:val="11"/>
    <w:lvlOverride w:ilvl="1">
      <w:startOverride w:val="1"/>
    </w:lvlOverride>
  </w:num>
  <w:num w:numId="17">
    <w:abstractNumId w:val="11"/>
    <w:lvlOverride w:ilvl="1">
      <w:startOverride w:val="1"/>
    </w:lvlOverride>
  </w:num>
  <w:num w:numId="18">
    <w:abstractNumId w:val="11"/>
    <w:lvlOverride w:ilvl="1">
      <w:startOverride w:val="1"/>
    </w:lvlOverride>
  </w:num>
  <w:num w:numId="19">
    <w:abstractNumId w:val="11"/>
    <w:lvlOverride w:ilvl="1">
      <w:startOverride w:val="1"/>
    </w:lvlOverride>
  </w:num>
  <w:num w:numId="20">
    <w:abstractNumId w:val="10"/>
  </w:num>
  <w:num w:numId="21">
    <w:abstractNumId w:val="14"/>
  </w:num>
  <w:num w:numId="22">
    <w:abstractNumId w:val="20"/>
  </w:num>
  <w:num w:numId="23">
    <w:abstractNumId w:val="23"/>
  </w:num>
  <w:num w:numId="24">
    <w:abstractNumId w:val="8"/>
  </w:num>
  <w:num w:numId="25">
    <w:abstractNumId w:val="25"/>
  </w:num>
  <w:num w:numId="26">
    <w:abstractNumId w:val="31"/>
  </w:num>
  <w:num w:numId="27">
    <w:abstractNumId w:val="17"/>
  </w:num>
  <w:num w:numId="28">
    <w:abstractNumId w:val="28"/>
  </w:num>
  <w:num w:numId="29">
    <w:abstractNumId w:val="0"/>
  </w:num>
  <w:num w:numId="30">
    <w:abstractNumId w:val="9"/>
  </w:num>
  <w:num w:numId="31">
    <w:abstractNumId w:val="6"/>
  </w:num>
  <w:num w:numId="32">
    <w:abstractNumId w:val="1"/>
  </w:num>
  <w:num w:numId="33">
    <w:abstractNumId w:val="21"/>
  </w:num>
  <w:num w:numId="34">
    <w:abstractNumId w:val="24"/>
  </w:num>
  <w:num w:numId="35">
    <w:abstractNumId w:val="2"/>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4"/>
  </w:num>
  <w:num w:numId="43">
    <w:abstractNumId w:val="15"/>
  </w:num>
  <w:num w:numId="4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1EB2"/>
    <w:rsid w:val="000129DF"/>
    <w:rsid w:val="0001415B"/>
    <w:rsid w:val="000142B4"/>
    <w:rsid w:val="0001435D"/>
    <w:rsid w:val="0001437F"/>
    <w:rsid w:val="00015915"/>
    <w:rsid w:val="00015A2B"/>
    <w:rsid w:val="00020511"/>
    <w:rsid w:val="000208AD"/>
    <w:rsid w:val="00020F14"/>
    <w:rsid w:val="00021787"/>
    <w:rsid w:val="00021B6F"/>
    <w:rsid w:val="0002253B"/>
    <w:rsid w:val="00022A35"/>
    <w:rsid w:val="00022DA8"/>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A62"/>
    <w:rsid w:val="000356B1"/>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FD5"/>
    <w:rsid w:val="00074232"/>
    <w:rsid w:val="00074506"/>
    <w:rsid w:val="000749E7"/>
    <w:rsid w:val="000764CD"/>
    <w:rsid w:val="000764D9"/>
    <w:rsid w:val="0007791A"/>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055E"/>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9BD"/>
    <w:rsid w:val="000C2CFB"/>
    <w:rsid w:val="000C35F8"/>
    <w:rsid w:val="000C40F8"/>
    <w:rsid w:val="000C54C2"/>
    <w:rsid w:val="000C5811"/>
    <w:rsid w:val="000C5B7C"/>
    <w:rsid w:val="000C5FDC"/>
    <w:rsid w:val="000C6D39"/>
    <w:rsid w:val="000D22F2"/>
    <w:rsid w:val="000D368E"/>
    <w:rsid w:val="000D3B68"/>
    <w:rsid w:val="000D3EFC"/>
    <w:rsid w:val="000D40BD"/>
    <w:rsid w:val="000D4AF1"/>
    <w:rsid w:val="000D61DB"/>
    <w:rsid w:val="000D683E"/>
    <w:rsid w:val="000D6CEF"/>
    <w:rsid w:val="000D7493"/>
    <w:rsid w:val="000D78E6"/>
    <w:rsid w:val="000D7AA4"/>
    <w:rsid w:val="000E0103"/>
    <w:rsid w:val="000E1234"/>
    <w:rsid w:val="000E1D27"/>
    <w:rsid w:val="000E44D4"/>
    <w:rsid w:val="000E4B5F"/>
    <w:rsid w:val="000E5B8D"/>
    <w:rsid w:val="000E6F1D"/>
    <w:rsid w:val="000E6F69"/>
    <w:rsid w:val="000E7482"/>
    <w:rsid w:val="000F1BC7"/>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DD"/>
    <w:rsid w:val="00102C96"/>
    <w:rsid w:val="00103A82"/>
    <w:rsid w:val="00104B1E"/>
    <w:rsid w:val="00104CAF"/>
    <w:rsid w:val="001073F0"/>
    <w:rsid w:val="00107962"/>
    <w:rsid w:val="00110CD2"/>
    <w:rsid w:val="00110F8B"/>
    <w:rsid w:val="001135B5"/>
    <w:rsid w:val="00114255"/>
    <w:rsid w:val="00114896"/>
    <w:rsid w:val="00115579"/>
    <w:rsid w:val="001158DD"/>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2B7"/>
    <w:rsid w:val="00143637"/>
    <w:rsid w:val="001442BC"/>
    <w:rsid w:val="00144A97"/>
    <w:rsid w:val="00145E0A"/>
    <w:rsid w:val="00146897"/>
    <w:rsid w:val="00147155"/>
    <w:rsid w:val="0014755A"/>
    <w:rsid w:val="00150DB4"/>
    <w:rsid w:val="00151C37"/>
    <w:rsid w:val="00152AB3"/>
    <w:rsid w:val="00153A29"/>
    <w:rsid w:val="001541E4"/>
    <w:rsid w:val="00154344"/>
    <w:rsid w:val="00156F70"/>
    <w:rsid w:val="00157464"/>
    <w:rsid w:val="00157D2D"/>
    <w:rsid w:val="0016125D"/>
    <w:rsid w:val="0016188C"/>
    <w:rsid w:val="00161ACB"/>
    <w:rsid w:val="001637D8"/>
    <w:rsid w:val="00166624"/>
    <w:rsid w:val="0016669E"/>
    <w:rsid w:val="001702D4"/>
    <w:rsid w:val="00170D04"/>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4012"/>
    <w:rsid w:val="001A54A3"/>
    <w:rsid w:val="001A5E36"/>
    <w:rsid w:val="001A7FF7"/>
    <w:rsid w:val="001B234C"/>
    <w:rsid w:val="001B2EC8"/>
    <w:rsid w:val="001B310F"/>
    <w:rsid w:val="001B3714"/>
    <w:rsid w:val="001B38FB"/>
    <w:rsid w:val="001B4908"/>
    <w:rsid w:val="001B563A"/>
    <w:rsid w:val="001B73D1"/>
    <w:rsid w:val="001B782C"/>
    <w:rsid w:val="001B7F7B"/>
    <w:rsid w:val="001C0971"/>
    <w:rsid w:val="001C0B5B"/>
    <w:rsid w:val="001C20AA"/>
    <w:rsid w:val="001C2122"/>
    <w:rsid w:val="001C243F"/>
    <w:rsid w:val="001C2641"/>
    <w:rsid w:val="001C2681"/>
    <w:rsid w:val="001C2CF5"/>
    <w:rsid w:val="001C3978"/>
    <w:rsid w:val="001C4924"/>
    <w:rsid w:val="001C5809"/>
    <w:rsid w:val="001C5C70"/>
    <w:rsid w:val="001D1556"/>
    <w:rsid w:val="001D1705"/>
    <w:rsid w:val="001D1E00"/>
    <w:rsid w:val="001D221C"/>
    <w:rsid w:val="001D2395"/>
    <w:rsid w:val="001D2F66"/>
    <w:rsid w:val="001D3219"/>
    <w:rsid w:val="001D3424"/>
    <w:rsid w:val="001D4BA1"/>
    <w:rsid w:val="001D6513"/>
    <w:rsid w:val="001D6630"/>
    <w:rsid w:val="001D6995"/>
    <w:rsid w:val="001D723B"/>
    <w:rsid w:val="001D7956"/>
    <w:rsid w:val="001E0003"/>
    <w:rsid w:val="001E0028"/>
    <w:rsid w:val="001E2522"/>
    <w:rsid w:val="001E2DAC"/>
    <w:rsid w:val="001E33D9"/>
    <w:rsid w:val="001E43EA"/>
    <w:rsid w:val="001E4433"/>
    <w:rsid w:val="001E5177"/>
    <w:rsid w:val="001E65F8"/>
    <w:rsid w:val="001E6BC5"/>
    <w:rsid w:val="001F039B"/>
    <w:rsid w:val="001F09F9"/>
    <w:rsid w:val="001F0BB7"/>
    <w:rsid w:val="001F0FED"/>
    <w:rsid w:val="001F1534"/>
    <w:rsid w:val="001F1A09"/>
    <w:rsid w:val="001F1C71"/>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1D2"/>
    <w:rsid w:val="00205B32"/>
    <w:rsid w:val="002067E3"/>
    <w:rsid w:val="00210D69"/>
    <w:rsid w:val="00211FA6"/>
    <w:rsid w:val="00212D1D"/>
    <w:rsid w:val="00213A6D"/>
    <w:rsid w:val="00213FDD"/>
    <w:rsid w:val="002142F4"/>
    <w:rsid w:val="002144A3"/>
    <w:rsid w:val="00216D97"/>
    <w:rsid w:val="002171B9"/>
    <w:rsid w:val="002200C3"/>
    <w:rsid w:val="00220739"/>
    <w:rsid w:val="00221EA3"/>
    <w:rsid w:val="00222CD9"/>
    <w:rsid w:val="00223ED4"/>
    <w:rsid w:val="00224F99"/>
    <w:rsid w:val="00225CBA"/>
    <w:rsid w:val="00225E4D"/>
    <w:rsid w:val="002261CA"/>
    <w:rsid w:val="002311F4"/>
    <w:rsid w:val="00232D1D"/>
    <w:rsid w:val="00232F6D"/>
    <w:rsid w:val="002333CD"/>
    <w:rsid w:val="0023400C"/>
    <w:rsid w:val="00234173"/>
    <w:rsid w:val="0023494A"/>
    <w:rsid w:val="00234BDA"/>
    <w:rsid w:val="00235B3C"/>
    <w:rsid w:val="00236CA9"/>
    <w:rsid w:val="00237DDB"/>
    <w:rsid w:val="00237E74"/>
    <w:rsid w:val="00240492"/>
    <w:rsid w:val="002417B2"/>
    <w:rsid w:val="0024266B"/>
    <w:rsid w:val="00242D39"/>
    <w:rsid w:val="00243DE5"/>
    <w:rsid w:val="00244BAB"/>
    <w:rsid w:val="00246CCF"/>
    <w:rsid w:val="00246E73"/>
    <w:rsid w:val="0024755A"/>
    <w:rsid w:val="00247C4F"/>
    <w:rsid w:val="00247C73"/>
    <w:rsid w:val="00250864"/>
    <w:rsid w:val="00250C97"/>
    <w:rsid w:val="00251043"/>
    <w:rsid w:val="002512A3"/>
    <w:rsid w:val="00253DA0"/>
    <w:rsid w:val="00254862"/>
    <w:rsid w:val="00254EC0"/>
    <w:rsid w:val="00256242"/>
    <w:rsid w:val="00256DEB"/>
    <w:rsid w:val="0025730C"/>
    <w:rsid w:val="00257CF3"/>
    <w:rsid w:val="0026071A"/>
    <w:rsid w:val="00260AFF"/>
    <w:rsid w:val="00260CC7"/>
    <w:rsid w:val="002625AB"/>
    <w:rsid w:val="00262677"/>
    <w:rsid w:val="00262BCB"/>
    <w:rsid w:val="00262F90"/>
    <w:rsid w:val="00263B86"/>
    <w:rsid w:val="002642B8"/>
    <w:rsid w:val="00264618"/>
    <w:rsid w:val="002648B1"/>
    <w:rsid w:val="002667CF"/>
    <w:rsid w:val="00266C24"/>
    <w:rsid w:val="00270671"/>
    <w:rsid w:val="00270923"/>
    <w:rsid w:val="00271EDC"/>
    <w:rsid w:val="002722E5"/>
    <w:rsid w:val="00272531"/>
    <w:rsid w:val="002725E2"/>
    <w:rsid w:val="00273BCE"/>
    <w:rsid w:val="00273D89"/>
    <w:rsid w:val="0027457F"/>
    <w:rsid w:val="00275E64"/>
    <w:rsid w:val="00275ECE"/>
    <w:rsid w:val="00275EEE"/>
    <w:rsid w:val="00280206"/>
    <w:rsid w:val="00280877"/>
    <w:rsid w:val="002816E3"/>
    <w:rsid w:val="00281EC5"/>
    <w:rsid w:val="0028261E"/>
    <w:rsid w:val="00284C85"/>
    <w:rsid w:val="002856FD"/>
    <w:rsid w:val="00286C69"/>
    <w:rsid w:val="0028765E"/>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414D"/>
    <w:rsid w:val="002A48EA"/>
    <w:rsid w:val="002A5069"/>
    <w:rsid w:val="002A5226"/>
    <w:rsid w:val="002A5C31"/>
    <w:rsid w:val="002A5DAC"/>
    <w:rsid w:val="002A64CC"/>
    <w:rsid w:val="002A6581"/>
    <w:rsid w:val="002A68C8"/>
    <w:rsid w:val="002B0075"/>
    <w:rsid w:val="002B0C51"/>
    <w:rsid w:val="002B3963"/>
    <w:rsid w:val="002B42F9"/>
    <w:rsid w:val="002B4E0F"/>
    <w:rsid w:val="002B69A3"/>
    <w:rsid w:val="002B6A21"/>
    <w:rsid w:val="002B6AE9"/>
    <w:rsid w:val="002B6B51"/>
    <w:rsid w:val="002B6E19"/>
    <w:rsid w:val="002B7AC1"/>
    <w:rsid w:val="002C0714"/>
    <w:rsid w:val="002C10B8"/>
    <w:rsid w:val="002C11B3"/>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5E98"/>
    <w:rsid w:val="002D651C"/>
    <w:rsid w:val="002D6D50"/>
    <w:rsid w:val="002D6EC6"/>
    <w:rsid w:val="002D7227"/>
    <w:rsid w:val="002D7EF1"/>
    <w:rsid w:val="002E12EC"/>
    <w:rsid w:val="002E29AD"/>
    <w:rsid w:val="002E4A0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252B"/>
    <w:rsid w:val="003033A0"/>
    <w:rsid w:val="00304FF0"/>
    <w:rsid w:val="00305A11"/>
    <w:rsid w:val="00305C0E"/>
    <w:rsid w:val="00306C06"/>
    <w:rsid w:val="00306E06"/>
    <w:rsid w:val="003072D3"/>
    <w:rsid w:val="00311ACF"/>
    <w:rsid w:val="00312399"/>
    <w:rsid w:val="0031273D"/>
    <w:rsid w:val="003128AA"/>
    <w:rsid w:val="003146C3"/>
    <w:rsid w:val="00314F04"/>
    <w:rsid w:val="00317088"/>
    <w:rsid w:val="003177F5"/>
    <w:rsid w:val="00317E13"/>
    <w:rsid w:val="00320DB4"/>
    <w:rsid w:val="00322481"/>
    <w:rsid w:val="003228A7"/>
    <w:rsid w:val="0032425D"/>
    <w:rsid w:val="003251D2"/>
    <w:rsid w:val="00326112"/>
    <w:rsid w:val="00326A2D"/>
    <w:rsid w:val="00330BFA"/>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5DD"/>
    <w:rsid w:val="003746ED"/>
    <w:rsid w:val="00374715"/>
    <w:rsid w:val="0037532B"/>
    <w:rsid w:val="00375E2E"/>
    <w:rsid w:val="00376204"/>
    <w:rsid w:val="00376701"/>
    <w:rsid w:val="00376832"/>
    <w:rsid w:val="00376DF3"/>
    <w:rsid w:val="00377346"/>
    <w:rsid w:val="00377B34"/>
    <w:rsid w:val="00381181"/>
    <w:rsid w:val="00382A58"/>
    <w:rsid w:val="00383772"/>
    <w:rsid w:val="00384102"/>
    <w:rsid w:val="00384B38"/>
    <w:rsid w:val="00384B78"/>
    <w:rsid w:val="00384B8D"/>
    <w:rsid w:val="00385377"/>
    <w:rsid w:val="00385B60"/>
    <w:rsid w:val="003863A6"/>
    <w:rsid w:val="00386A09"/>
    <w:rsid w:val="003870FE"/>
    <w:rsid w:val="00387A4F"/>
    <w:rsid w:val="00390497"/>
    <w:rsid w:val="00391539"/>
    <w:rsid w:val="00391673"/>
    <w:rsid w:val="00391769"/>
    <w:rsid w:val="00391BAF"/>
    <w:rsid w:val="00392141"/>
    <w:rsid w:val="0039228F"/>
    <w:rsid w:val="00393096"/>
    <w:rsid w:val="0039354B"/>
    <w:rsid w:val="003938A5"/>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44EE"/>
    <w:rsid w:val="003C6309"/>
    <w:rsid w:val="003C665F"/>
    <w:rsid w:val="003D0109"/>
    <w:rsid w:val="003D01C8"/>
    <w:rsid w:val="003D07FB"/>
    <w:rsid w:val="003D1725"/>
    <w:rsid w:val="003D1FB0"/>
    <w:rsid w:val="003D2691"/>
    <w:rsid w:val="003D3753"/>
    <w:rsid w:val="003D39CC"/>
    <w:rsid w:val="003D3F99"/>
    <w:rsid w:val="003D4E71"/>
    <w:rsid w:val="003D5285"/>
    <w:rsid w:val="003D731C"/>
    <w:rsid w:val="003D7AC9"/>
    <w:rsid w:val="003D7D3E"/>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2F51"/>
    <w:rsid w:val="00423355"/>
    <w:rsid w:val="00423443"/>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5751"/>
    <w:rsid w:val="00435B04"/>
    <w:rsid w:val="004360FA"/>
    <w:rsid w:val="00437F0D"/>
    <w:rsid w:val="00440040"/>
    <w:rsid w:val="00440B44"/>
    <w:rsid w:val="00441C1C"/>
    <w:rsid w:val="00442037"/>
    <w:rsid w:val="00442909"/>
    <w:rsid w:val="00443BCD"/>
    <w:rsid w:val="0044413E"/>
    <w:rsid w:val="004456BB"/>
    <w:rsid w:val="00446C2E"/>
    <w:rsid w:val="00450476"/>
    <w:rsid w:val="0045173C"/>
    <w:rsid w:val="004519F2"/>
    <w:rsid w:val="00452C69"/>
    <w:rsid w:val="004531F8"/>
    <w:rsid w:val="00454DA1"/>
    <w:rsid w:val="004609C5"/>
    <w:rsid w:val="0046104B"/>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879"/>
    <w:rsid w:val="004A69B3"/>
    <w:rsid w:val="004A6B67"/>
    <w:rsid w:val="004A7F42"/>
    <w:rsid w:val="004B064B"/>
    <w:rsid w:val="004B10BC"/>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37CE"/>
    <w:rsid w:val="00524A4C"/>
    <w:rsid w:val="005251DF"/>
    <w:rsid w:val="00525AB5"/>
    <w:rsid w:val="00526149"/>
    <w:rsid w:val="00526D1B"/>
    <w:rsid w:val="00527A41"/>
    <w:rsid w:val="0053118A"/>
    <w:rsid w:val="00531624"/>
    <w:rsid w:val="00531689"/>
    <w:rsid w:val="00532AE4"/>
    <w:rsid w:val="00533B4A"/>
    <w:rsid w:val="0053406D"/>
    <w:rsid w:val="00534E01"/>
    <w:rsid w:val="00535FE9"/>
    <w:rsid w:val="00536650"/>
    <w:rsid w:val="00536A0D"/>
    <w:rsid w:val="005408AF"/>
    <w:rsid w:val="0054490D"/>
    <w:rsid w:val="00545265"/>
    <w:rsid w:val="0054562C"/>
    <w:rsid w:val="00546459"/>
    <w:rsid w:val="0054655A"/>
    <w:rsid w:val="005501A9"/>
    <w:rsid w:val="0055023D"/>
    <w:rsid w:val="00550397"/>
    <w:rsid w:val="00551667"/>
    <w:rsid w:val="00552186"/>
    <w:rsid w:val="0055280D"/>
    <w:rsid w:val="00552DBF"/>
    <w:rsid w:val="0055436D"/>
    <w:rsid w:val="005557AF"/>
    <w:rsid w:val="0055611A"/>
    <w:rsid w:val="00557148"/>
    <w:rsid w:val="0055740D"/>
    <w:rsid w:val="00560DE8"/>
    <w:rsid w:val="005616D2"/>
    <w:rsid w:val="00561A8E"/>
    <w:rsid w:val="00562858"/>
    <w:rsid w:val="00562CB6"/>
    <w:rsid w:val="00563356"/>
    <w:rsid w:val="00564C07"/>
    <w:rsid w:val="00565BFC"/>
    <w:rsid w:val="00566007"/>
    <w:rsid w:val="0056773A"/>
    <w:rsid w:val="005678E4"/>
    <w:rsid w:val="005723DA"/>
    <w:rsid w:val="00572EF4"/>
    <w:rsid w:val="005736AA"/>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3812"/>
    <w:rsid w:val="005F4529"/>
    <w:rsid w:val="005F5058"/>
    <w:rsid w:val="005F6320"/>
    <w:rsid w:val="005F714D"/>
    <w:rsid w:val="005F715E"/>
    <w:rsid w:val="005F743D"/>
    <w:rsid w:val="005F7F1B"/>
    <w:rsid w:val="006024A3"/>
    <w:rsid w:val="006026E2"/>
    <w:rsid w:val="00602C31"/>
    <w:rsid w:val="00603056"/>
    <w:rsid w:val="0060346D"/>
    <w:rsid w:val="00605EFF"/>
    <w:rsid w:val="00606663"/>
    <w:rsid w:val="00606A17"/>
    <w:rsid w:val="00607229"/>
    <w:rsid w:val="006110B8"/>
    <w:rsid w:val="00612505"/>
    <w:rsid w:val="00613DD6"/>
    <w:rsid w:val="006143B4"/>
    <w:rsid w:val="00614BC2"/>
    <w:rsid w:val="00615302"/>
    <w:rsid w:val="00620425"/>
    <w:rsid w:val="00622852"/>
    <w:rsid w:val="00622E3E"/>
    <w:rsid w:val="00622F38"/>
    <w:rsid w:val="00623ED8"/>
    <w:rsid w:val="0062440B"/>
    <w:rsid w:val="00627736"/>
    <w:rsid w:val="00631761"/>
    <w:rsid w:val="00631848"/>
    <w:rsid w:val="00632136"/>
    <w:rsid w:val="006328FB"/>
    <w:rsid w:val="00633690"/>
    <w:rsid w:val="00633DF6"/>
    <w:rsid w:val="00635047"/>
    <w:rsid w:val="006355FF"/>
    <w:rsid w:val="0063582B"/>
    <w:rsid w:val="006379C8"/>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7331"/>
    <w:rsid w:val="00657344"/>
    <w:rsid w:val="00657FFD"/>
    <w:rsid w:val="00662713"/>
    <w:rsid w:val="0066333E"/>
    <w:rsid w:val="006633D8"/>
    <w:rsid w:val="00663649"/>
    <w:rsid w:val="0066366A"/>
    <w:rsid w:val="00663730"/>
    <w:rsid w:val="00663967"/>
    <w:rsid w:val="00663D48"/>
    <w:rsid w:val="00663E9E"/>
    <w:rsid w:val="0066402A"/>
    <w:rsid w:val="00664FCF"/>
    <w:rsid w:val="00666398"/>
    <w:rsid w:val="00666FDE"/>
    <w:rsid w:val="00667552"/>
    <w:rsid w:val="00670379"/>
    <w:rsid w:val="006727B2"/>
    <w:rsid w:val="00672D0E"/>
    <w:rsid w:val="00675CE4"/>
    <w:rsid w:val="0067613C"/>
    <w:rsid w:val="006762B4"/>
    <w:rsid w:val="00676C64"/>
    <w:rsid w:val="006770C3"/>
    <w:rsid w:val="00677675"/>
    <w:rsid w:val="00677B0D"/>
    <w:rsid w:val="00680E0B"/>
    <w:rsid w:val="00681861"/>
    <w:rsid w:val="00681C91"/>
    <w:rsid w:val="00682D17"/>
    <w:rsid w:val="00684A4C"/>
    <w:rsid w:val="00685483"/>
    <w:rsid w:val="00687F56"/>
    <w:rsid w:val="006906DF"/>
    <w:rsid w:val="00690C06"/>
    <w:rsid w:val="006913F4"/>
    <w:rsid w:val="00692C65"/>
    <w:rsid w:val="00693D8D"/>
    <w:rsid w:val="006946AE"/>
    <w:rsid w:val="0069620E"/>
    <w:rsid w:val="006975A8"/>
    <w:rsid w:val="00697981"/>
    <w:rsid w:val="006A0179"/>
    <w:rsid w:val="006A1A12"/>
    <w:rsid w:val="006A3B1C"/>
    <w:rsid w:val="006A3B5C"/>
    <w:rsid w:val="006A40D3"/>
    <w:rsid w:val="006A6E1F"/>
    <w:rsid w:val="006A7A71"/>
    <w:rsid w:val="006A7CA7"/>
    <w:rsid w:val="006B1C91"/>
    <w:rsid w:val="006B4BA4"/>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E0A3F"/>
    <w:rsid w:val="006E145F"/>
    <w:rsid w:val="006E1662"/>
    <w:rsid w:val="006E2E04"/>
    <w:rsid w:val="006E3DC3"/>
    <w:rsid w:val="006E4B60"/>
    <w:rsid w:val="006E52DF"/>
    <w:rsid w:val="006E5810"/>
    <w:rsid w:val="006E5A47"/>
    <w:rsid w:val="006E6CE7"/>
    <w:rsid w:val="006E7059"/>
    <w:rsid w:val="006E7554"/>
    <w:rsid w:val="006F22F0"/>
    <w:rsid w:val="006F3E64"/>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21969"/>
    <w:rsid w:val="00722DEB"/>
    <w:rsid w:val="00722E49"/>
    <w:rsid w:val="007237FB"/>
    <w:rsid w:val="00724252"/>
    <w:rsid w:val="0072782A"/>
    <w:rsid w:val="007306EB"/>
    <w:rsid w:val="00730BE9"/>
    <w:rsid w:val="00730CC9"/>
    <w:rsid w:val="007315A2"/>
    <w:rsid w:val="007320ED"/>
    <w:rsid w:val="007329DE"/>
    <w:rsid w:val="0073748A"/>
    <w:rsid w:val="0074046C"/>
    <w:rsid w:val="00742D48"/>
    <w:rsid w:val="007430B3"/>
    <w:rsid w:val="00743D76"/>
    <w:rsid w:val="0074520F"/>
    <w:rsid w:val="007457D1"/>
    <w:rsid w:val="00746CBE"/>
    <w:rsid w:val="00750284"/>
    <w:rsid w:val="007503FD"/>
    <w:rsid w:val="007524FD"/>
    <w:rsid w:val="007529B5"/>
    <w:rsid w:val="00753320"/>
    <w:rsid w:val="00753E35"/>
    <w:rsid w:val="00755375"/>
    <w:rsid w:val="00755BA9"/>
    <w:rsid w:val="00755C65"/>
    <w:rsid w:val="00756791"/>
    <w:rsid w:val="0075739B"/>
    <w:rsid w:val="00757637"/>
    <w:rsid w:val="00757774"/>
    <w:rsid w:val="00760685"/>
    <w:rsid w:val="00761932"/>
    <w:rsid w:val="007619AF"/>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24C7"/>
    <w:rsid w:val="00772DEB"/>
    <w:rsid w:val="00773450"/>
    <w:rsid w:val="00773D2B"/>
    <w:rsid w:val="00774E24"/>
    <w:rsid w:val="00776DA8"/>
    <w:rsid w:val="00776E54"/>
    <w:rsid w:val="00776E7D"/>
    <w:rsid w:val="0077744A"/>
    <w:rsid w:val="00777BE8"/>
    <w:rsid w:val="0078058D"/>
    <w:rsid w:val="00780FC9"/>
    <w:rsid w:val="00781032"/>
    <w:rsid w:val="0078209F"/>
    <w:rsid w:val="00784027"/>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69EA"/>
    <w:rsid w:val="007B6D90"/>
    <w:rsid w:val="007B72EA"/>
    <w:rsid w:val="007B7B36"/>
    <w:rsid w:val="007B7B7C"/>
    <w:rsid w:val="007C0472"/>
    <w:rsid w:val="007C0709"/>
    <w:rsid w:val="007C0EFC"/>
    <w:rsid w:val="007C18B3"/>
    <w:rsid w:val="007C2DDF"/>
    <w:rsid w:val="007C397A"/>
    <w:rsid w:val="007C3F2F"/>
    <w:rsid w:val="007C488E"/>
    <w:rsid w:val="007C5529"/>
    <w:rsid w:val="007C5F8E"/>
    <w:rsid w:val="007C69AE"/>
    <w:rsid w:val="007C6B5E"/>
    <w:rsid w:val="007D23C3"/>
    <w:rsid w:val="007D25C0"/>
    <w:rsid w:val="007D29D5"/>
    <w:rsid w:val="007D2BDE"/>
    <w:rsid w:val="007D2CA6"/>
    <w:rsid w:val="007D2E26"/>
    <w:rsid w:val="007D33AF"/>
    <w:rsid w:val="007D4ABC"/>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A45"/>
    <w:rsid w:val="007F6D25"/>
    <w:rsid w:val="007F790A"/>
    <w:rsid w:val="00801735"/>
    <w:rsid w:val="00801EF6"/>
    <w:rsid w:val="00803664"/>
    <w:rsid w:val="008037F1"/>
    <w:rsid w:val="0080382C"/>
    <w:rsid w:val="008039E5"/>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7FB"/>
    <w:rsid w:val="008558A7"/>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80375"/>
    <w:rsid w:val="008818ED"/>
    <w:rsid w:val="00884648"/>
    <w:rsid w:val="0088676B"/>
    <w:rsid w:val="00886AEA"/>
    <w:rsid w:val="00887892"/>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3162"/>
    <w:rsid w:val="008C3598"/>
    <w:rsid w:val="008C36A0"/>
    <w:rsid w:val="008C3FC1"/>
    <w:rsid w:val="008C47E9"/>
    <w:rsid w:val="008C565E"/>
    <w:rsid w:val="008C6703"/>
    <w:rsid w:val="008C7D7D"/>
    <w:rsid w:val="008D09B3"/>
    <w:rsid w:val="008D1014"/>
    <w:rsid w:val="008D16F3"/>
    <w:rsid w:val="008D1A3E"/>
    <w:rsid w:val="008D1BB2"/>
    <w:rsid w:val="008D24F9"/>
    <w:rsid w:val="008D27DA"/>
    <w:rsid w:val="008D38D0"/>
    <w:rsid w:val="008D5DAB"/>
    <w:rsid w:val="008D5E1E"/>
    <w:rsid w:val="008D70C6"/>
    <w:rsid w:val="008E0A2E"/>
    <w:rsid w:val="008E0C43"/>
    <w:rsid w:val="008E1A1C"/>
    <w:rsid w:val="008E2CD0"/>
    <w:rsid w:val="008E4321"/>
    <w:rsid w:val="008E490E"/>
    <w:rsid w:val="008E5BDB"/>
    <w:rsid w:val="008E61D0"/>
    <w:rsid w:val="008E6DEA"/>
    <w:rsid w:val="008E6F82"/>
    <w:rsid w:val="008E783A"/>
    <w:rsid w:val="008E7E12"/>
    <w:rsid w:val="008F01ED"/>
    <w:rsid w:val="008F0271"/>
    <w:rsid w:val="008F3EA7"/>
    <w:rsid w:val="008F543E"/>
    <w:rsid w:val="008F5F23"/>
    <w:rsid w:val="008F6A08"/>
    <w:rsid w:val="008F7197"/>
    <w:rsid w:val="008F7628"/>
    <w:rsid w:val="008F7C1B"/>
    <w:rsid w:val="00900BA4"/>
    <w:rsid w:val="00900F26"/>
    <w:rsid w:val="009021C8"/>
    <w:rsid w:val="00902605"/>
    <w:rsid w:val="00903F1D"/>
    <w:rsid w:val="00904B6C"/>
    <w:rsid w:val="00904D16"/>
    <w:rsid w:val="00906F1E"/>
    <w:rsid w:val="00907461"/>
    <w:rsid w:val="00907CAC"/>
    <w:rsid w:val="00910838"/>
    <w:rsid w:val="0091083C"/>
    <w:rsid w:val="00911CD7"/>
    <w:rsid w:val="0091261D"/>
    <w:rsid w:val="00913A1C"/>
    <w:rsid w:val="00913FCD"/>
    <w:rsid w:val="0091466A"/>
    <w:rsid w:val="00914B7E"/>
    <w:rsid w:val="00915712"/>
    <w:rsid w:val="00916A91"/>
    <w:rsid w:val="009172FA"/>
    <w:rsid w:val="00921078"/>
    <w:rsid w:val="00922D3B"/>
    <w:rsid w:val="00923B33"/>
    <w:rsid w:val="009244AF"/>
    <w:rsid w:val="00924DE6"/>
    <w:rsid w:val="009262FA"/>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8C4"/>
    <w:rsid w:val="00952069"/>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2B"/>
    <w:rsid w:val="009B23E6"/>
    <w:rsid w:val="009B2574"/>
    <w:rsid w:val="009B29A1"/>
    <w:rsid w:val="009B2D64"/>
    <w:rsid w:val="009B3350"/>
    <w:rsid w:val="009B4F12"/>
    <w:rsid w:val="009B5C9E"/>
    <w:rsid w:val="009B6684"/>
    <w:rsid w:val="009B6F82"/>
    <w:rsid w:val="009C01EB"/>
    <w:rsid w:val="009C1014"/>
    <w:rsid w:val="009C1804"/>
    <w:rsid w:val="009C1BD5"/>
    <w:rsid w:val="009C1D20"/>
    <w:rsid w:val="009C20D0"/>
    <w:rsid w:val="009C21E5"/>
    <w:rsid w:val="009C2CFA"/>
    <w:rsid w:val="009C2E7C"/>
    <w:rsid w:val="009C3027"/>
    <w:rsid w:val="009C3036"/>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3A13"/>
    <w:rsid w:val="009E46B7"/>
    <w:rsid w:val="009E4EBD"/>
    <w:rsid w:val="009E4F61"/>
    <w:rsid w:val="009E6476"/>
    <w:rsid w:val="009E68A4"/>
    <w:rsid w:val="009E7FF6"/>
    <w:rsid w:val="009F01A9"/>
    <w:rsid w:val="009F01B0"/>
    <w:rsid w:val="009F0AA6"/>
    <w:rsid w:val="009F1A2A"/>
    <w:rsid w:val="009F2257"/>
    <w:rsid w:val="009F2F89"/>
    <w:rsid w:val="009F2FBC"/>
    <w:rsid w:val="009F58E4"/>
    <w:rsid w:val="009F6667"/>
    <w:rsid w:val="009F70A4"/>
    <w:rsid w:val="009F7438"/>
    <w:rsid w:val="009F7726"/>
    <w:rsid w:val="00A00A64"/>
    <w:rsid w:val="00A01816"/>
    <w:rsid w:val="00A018FB"/>
    <w:rsid w:val="00A0271A"/>
    <w:rsid w:val="00A02DFE"/>
    <w:rsid w:val="00A0494E"/>
    <w:rsid w:val="00A069A2"/>
    <w:rsid w:val="00A06FD4"/>
    <w:rsid w:val="00A07449"/>
    <w:rsid w:val="00A07EDC"/>
    <w:rsid w:val="00A11715"/>
    <w:rsid w:val="00A119A9"/>
    <w:rsid w:val="00A11E21"/>
    <w:rsid w:val="00A11E7D"/>
    <w:rsid w:val="00A125DD"/>
    <w:rsid w:val="00A142D2"/>
    <w:rsid w:val="00A144F8"/>
    <w:rsid w:val="00A14AE0"/>
    <w:rsid w:val="00A153F6"/>
    <w:rsid w:val="00A179AA"/>
    <w:rsid w:val="00A17B92"/>
    <w:rsid w:val="00A20DA6"/>
    <w:rsid w:val="00A21D02"/>
    <w:rsid w:val="00A21F91"/>
    <w:rsid w:val="00A2254A"/>
    <w:rsid w:val="00A22940"/>
    <w:rsid w:val="00A22E45"/>
    <w:rsid w:val="00A255FF"/>
    <w:rsid w:val="00A2619A"/>
    <w:rsid w:val="00A2687A"/>
    <w:rsid w:val="00A269E8"/>
    <w:rsid w:val="00A26DE1"/>
    <w:rsid w:val="00A31046"/>
    <w:rsid w:val="00A31AAA"/>
    <w:rsid w:val="00A3257A"/>
    <w:rsid w:val="00A33B8A"/>
    <w:rsid w:val="00A33D9D"/>
    <w:rsid w:val="00A3453E"/>
    <w:rsid w:val="00A34F10"/>
    <w:rsid w:val="00A35B52"/>
    <w:rsid w:val="00A36107"/>
    <w:rsid w:val="00A376B4"/>
    <w:rsid w:val="00A40D23"/>
    <w:rsid w:val="00A41414"/>
    <w:rsid w:val="00A42F08"/>
    <w:rsid w:val="00A431B6"/>
    <w:rsid w:val="00A43655"/>
    <w:rsid w:val="00A43C0D"/>
    <w:rsid w:val="00A447D9"/>
    <w:rsid w:val="00A44F3E"/>
    <w:rsid w:val="00A45C3D"/>
    <w:rsid w:val="00A4768A"/>
    <w:rsid w:val="00A478A8"/>
    <w:rsid w:val="00A511DD"/>
    <w:rsid w:val="00A5250B"/>
    <w:rsid w:val="00A525AA"/>
    <w:rsid w:val="00A52669"/>
    <w:rsid w:val="00A526B4"/>
    <w:rsid w:val="00A5510C"/>
    <w:rsid w:val="00A55948"/>
    <w:rsid w:val="00A565FD"/>
    <w:rsid w:val="00A566D7"/>
    <w:rsid w:val="00A571FE"/>
    <w:rsid w:val="00A61D2D"/>
    <w:rsid w:val="00A61E95"/>
    <w:rsid w:val="00A6296C"/>
    <w:rsid w:val="00A629AA"/>
    <w:rsid w:val="00A65185"/>
    <w:rsid w:val="00A65F57"/>
    <w:rsid w:val="00A66896"/>
    <w:rsid w:val="00A669DC"/>
    <w:rsid w:val="00A66DE0"/>
    <w:rsid w:val="00A67105"/>
    <w:rsid w:val="00A6763B"/>
    <w:rsid w:val="00A70195"/>
    <w:rsid w:val="00A708A6"/>
    <w:rsid w:val="00A70B75"/>
    <w:rsid w:val="00A70D97"/>
    <w:rsid w:val="00A71B90"/>
    <w:rsid w:val="00A71C20"/>
    <w:rsid w:val="00A72055"/>
    <w:rsid w:val="00A72892"/>
    <w:rsid w:val="00A72FF4"/>
    <w:rsid w:val="00A73B71"/>
    <w:rsid w:val="00A73B8B"/>
    <w:rsid w:val="00A73C4F"/>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25D0"/>
    <w:rsid w:val="00AA2AB8"/>
    <w:rsid w:val="00AA2CE5"/>
    <w:rsid w:val="00AA396C"/>
    <w:rsid w:val="00AA3DB1"/>
    <w:rsid w:val="00AA427C"/>
    <w:rsid w:val="00AA5599"/>
    <w:rsid w:val="00AA587D"/>
    <w:rsid w:val="00AA5C6A"/>
    <w:rsid w:val="00AA5EB2"/>
    <w:rsid w:val="00AA68CE"/>
    <w:rsid w:val="00AA68EF"/>
    <w:rsid w:val="00AA74B5"/>
    <w:rsid w:val="00AA7B60"/>
    <w:rsid w:val="00AB007A"/>
    <w:rsid w:val="00AB0731"/>
    <w:rsid w:val="00AB12A6"/>
    <w:rsid w:val="00AB191E"/>
    <w:rsid w:val="00AB1F20"/>
    <w:rsid w:val="00AB2129"/>
    <w:rsid w:val="00AB2844"/>
    <w:rsid w:val="00AB28C0"/>
    <w:rsid w:val="00AB3C9D"/>
    <w:rsid w:val="00AB574B"/>
    <w:rsid w:val="00AB643A"/>
    <w:rsid w:val="00AB6595"/>
    <w:rsid w:val="00AB6E20"/>
    <w:rsid w:val="00AB7E3E"/>
    <w:rsid w:val="00AC111F"/>
    <w:rsid w:val="00AC18C2"/>
    <w:rsid w:val="00AC1A72"/>
    <w:rsid w:val="00AC381C"/>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2960"/>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28E0"/>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68B8"/>
    <w:rsid w:val="00B26D24"/>
    <w:rsid w:val="00B27212"/>
    <w:rsid w:val="00B27DB2"/>
    <w:rsid w:val="00B3015D"/>
    <w:rsid w:val="00B3059E"/>
    <w:rsid w:val="00B310EF"/>
    <w:rsid w:val="00B31392"/>
    <w:rsid w:val="00B316C7"/>
    <w:rsid w:val="00B32815"/>
    <w:rsid w:val="00B3496A"/>
    <w:rsid w:val="00B34FE6"/>
    <w:rsid w:val="00B351A0"/>
    <w:rsid w:val="00B35459"/>
    <w:rsid w:val="00B36C4F"/>
    <w:rsid w:val="00B36C93"/>
    <w:rsid w:val="00B40291"/>
    <w:rsid w:val="00B4126F"/>
    <w:rsid w:val="00B412D6"/>
    <w:rsid w:val="00B42077"/>
    <w:rsid w:val="00B4235F"/>
    <w:rsid w:val="00B42565"/>
    <w:rsid w:val="00B458C4"/>
    <w:rsid w:val="00B46624"/>
    <w:rsid w:val="00B471DA"/>
    <w:rsid w:val="00B4747B"/>
    <w:rsid w:val="00B50D9D"/>
    <w:rsid w:val="00B510C2"/>
    <w:rsid w:val="00B51D9C"/>
    <w:rsid w:val="00B521FE"/>
    <w:rsid w:val="00B52EE4"/>
    <w:rsid w:val="00B5315F"/>
    <w:rsid w:val="00B532E4"/>
    <w:rsid w:val="00B53D24"/>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7"/>
    <w:rsid w:val="00B63E1C"/>
    <w:rsid w:val="00B6417F"/>
    <w:rsid w:val="00B64F9B"/>
    <w:rsid w:val="00B66533"/>
    <w:rsid w:val="00B66617"/>
    <w:rsid w:val="00B672E4"/>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294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312"/>
    <w:rsid w:val="00BA38AB"/>
    <w:rsid w:val="00BA4BA3"/>
    <w:rsid w:val="00BA56BA"/>
    <w:rsid w:val="00BA5D26"/>
    <w:rsid w:val="00BA61B7"/>
    <w:rsid w:val="00BA6A69"/>
    <w:rsid w:val="00BA7175"/>
    <w:rsid w:val="00BA7B82"/>
    <w:rsid w:val="00BB0062"/>
    <w:rsid w:val="00BB01DA"/>
    <w:rsid w:val="00BB12D5"/>
    <w:rsid w:val="00BB14C9"/>
    <w:rsid w:val="00BB15B5"/>
    <w:rsid w:val="00BB27C5"/>
    <w:rsid w:val="00BB3D28"/>
    <w:rsid w:val="00BB65F0"/>
    <w:rsid w:val="00BB7246"/>
    <w:rsid w:val="00BC040B"/>
    <w:rsid w:val="00BC0975"/>
    <w:rsid w:val="00BC0DC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FC0"/>
    <w:rsid w:val="00BD7326"/>
    <w:rsid w:val="00BD7BAD"/>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2A45"/>
    <w:rsid w:val="00C23C2B"/>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4718D"/>
    <w:rsid w:val="00C5349F"/>
    <w:rsid w:val="00C546A4"/>
    <w:rsid w:val="00C549EF"/>
    <w:rsid w:val="00C561D7"/>
    <w:rsid w:val="00C56A6A"/>
    <w:rsid w:val="00C56C75"/>
    <w:rsid w:val="00C57A45"/>
    <w:rsid w:val="00C6042E"/>
    <w:rsid w:val="00C61A6F"/>
    <w:rsid w:val="00C61C77"/>
    <w:rsid w:val="00C62E55"/>
    <w:rsid w:val="00C630DB"/>
    <w:rsid w:val="00C64390"/>
    <w:rsid w:val="00C6450A"/>
    <w:rsid w:val="00C65350"/>
    <w:rsid w:val="00C65B19"/>
    <w:rsid w:val="00C65EA8"/>
    <w:rsid w:val="00C66513"/>
    <w:rsid w:val="00C6742F"/>
    <w:rsid w:val="00C702C5"/>
    <w:rsid w:val="00C70B02"/>
    <w:rsid w:val="00C71883"/>
    <w:rsid w:val="00C742D1"/>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193"/>
    <w:rsid w:val="00C956F5"/>
    <w:rsid w:val="00C95A63"/>
    <w:rsid w:val="00C96A98"/>
    <w:rsid w:val="00C9703F"/>
    <w:rsid w:val="00C9791D"/>
    <w:rsid w:val="00C979C9"/>
    <w:rsid w:val="00CA033F"/>
    <w:rsid w:val="00CA09B2"/>
    <w:rsid w:val="00CA112D"/>
    <w:rsid w:val="00CA17BE"/>
    <w:rsid w:val="00CA214A"/>
    <w:rsid w:val="00CA24C1"/>
    <w:rsid w:val="00CA2577"/>
    <w:rsid w:val="00CA2E8E"/>
    <w:rsid w:val="00CA4864"/>
    <w:rsid w:val="00CA654E"/>
    <w:rsid w:val="00CA7DDE"/>
    <w:rsid w:val="00CA7F7A"/>
    <w:rsid w:val="00CB066F"/>
    <w:rsid w:val="00CB0EBC"/>
    <w:rsid w:val="00CB14AA"/>
    <w:rsid w:val="00CB169D"/>
    <w:rsid w:val="00CB2F30"/>
    <w:rsid w:val="00CB3382"/>
    <w:rsid w:val="00CB360C"/>
    <w:rsid w:val="00CB45D4"/>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68"/>
    <w:rsid w:val="00CE3103"/>
    <w:rsid w:val="00CE4A5B"/>
    <w:rsid w:val="00CE573A"/>
    <w:rsid w:val="00CE5B03"/>
    <w:rsid w:val="00CE5C13"/>
    <w:rsid w:val="00CF1C8A"/>
    <w:rsid w:val="00CF2511"/>
    <w:rsid w:val="00CF25C7"/>
    <w:rsid w:val="00CF2FAD"/>
    <w:rsid w:val="00CF526C"/>
    <w:rsid w:val="00CF55F2"/>
    <w:rsid w:val="00CF75FA"/>
    <w:rsid w:val="00CF77AE"/>
    <w:rsid w:val="00CF7D37"/>
    <w:rsid w:val="00D012C4"/>
    <w:rsid w:val="00D01A22"/>
    <w:rsid w:val="00D020DC"/>
    <w:rsid w:val="00D02318"/>
    <w:rsid w:val="00D0251A"/>
    <w:rsid w:val="00D03AB3"/>
    <w:rsid w:val="00D03ED3"/>
    <w:rsid w:val="00D03FF9"/>
    <w:rsid w:val="00D043A2"/>
    <w:rsid w:val="00D046B3"/>
    <w:rsid w:val="00D06B94"/>
    <w:rsid w:val="00D07EB0"/>
    <w:rsid w:val="00D11812"/>
    <w:rsid w:val="00D12308"/>
    <w:rsid w:val="00D12548"/>
    <w:rsid w:val="00D1306B"/>
    <w:rsid w:val="00D15381"/>
    <w:rsid w:val="00D159BE"/>
    <w:rsid w:val="00D179A7"/>
    <w:rsid w:val="00D20DE3"/>
    <w:rsid w:val="00D2122E"/>
    <w:rsid w:val="00D2134B"/>
    <w:rsid w:val="00D2168D"/>
    <w:rsid w:val="00D21AB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C15"/>
    <w:rsid w:val="00D37D48"/>
    <w:rsid w:val="00D41220"/>
    <w:rsid w:val="00D413BA"/>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4543"/>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3069"/>
    <w:rsid w:val="00D8338F"/>
    <w:rsid w:val="00D83E0E"/>
    <w:rsid w:val="00D83E67"/>
    <w:rsid w:val="00D8543B"/>
    <w:rsid w:val="00D869BF"/>
    <w:rsid w:val="00D87CC4"/>
    <w:rsid w:val="00D90409"/>
    <w:rsid w:val="00D9043B"/>
    <w:rsid w:val="00D90C61"/>
    <w:rsid w:val="00D92159"/>
    <w:rsid w:val="00D9228E"/>
    <w:rsid w:val="00D925FA"/>
    <w:rsid w:val="00D92F25"/>
    <w:rsid w:val="00D931E2"/>
    <w:rsid w:val="00D9584E"/>
    <w:rsid w:val="00D96907"/>
    <w:rsid w:val="00D96D92"/>
    <w:rsid w:val="00D974CD"/>
    <w:rsid w:val="00DA1A92"/>
    <w:rsid w:val="00DA1EBD"/>
    <w:rsid w:val="00DA3831"/>
    <w:rsid w:val="00DA3E3C"/>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919"/>
    <w:rsid w:val="00DC0A82"/>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4408"/>
    <w:rsid w:val="00DD44A9"/>
    <w:rsid w:val="00DD5C9D"/>
    <w:rsid w:val="00DD679B"/>
    <w:rsid w:val="00DD6AE8"/>
    <w:rsid w:val="00DE03D3"/>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307"/>
    <w:rsid w:val="00DF24A7"/>
    <w:rsid w:val="00DF2A2F"/>
    <w:rsid w:val="00DF2BE0"/>
    <w:rsid w:val="00DF2FCA"/>
    <w:rsid w:val="00DF3991"/>
    <w:rsid w:val="00DF3E5C"/>
    <w:rsid w:val="00DF4C77"/>
    <w:rsid w:val="00DF5A92"/>
    <w:rsid w:val="00DF64E7"/>
    <w:rsid w:val="00DF6AB4"/>
    <w:rsid w:val="00E00742"/>
    <w:rsid w:val="00E00BD4"/>
    <w:rsid w:val="00E0184D"/>
    <w:rsid w:val="00E02198"/>
    <w:rsid w:val="00E029B3"/>
    <w:rsid w:val="00E03CD8"/>
    <w:rsid w:val="00E061AE"/>
    <w:rsid w:val="00E062A5"/>
    <w:rsid w:val="00E07914"/>
    <w:rsid w:val="00E07ADA"/>
    <w:rsid w:val="00E07C31"/>
    <w:rsid w:val="00E07C43"/>
    <w:rsid w:val="00E10A6D"/>
    <w:rsid w:val="00E114C1"/>
    <w:rsid w:val="00E1249C"/>
    <w:rsid w:val="00E12B58"/>
    <w:rsid w:val="00E13540"/>
    <w:rsid w:val="00E14AD1"/>
    <w:rsid w:val="00E1551F"/>
    <w:rsid w:val="00E15DB0"/>
    <w:rsid w:val="00E164FA"/>
    <w:rsid w:val="00E16BC1"/>
    <w:rsid w:val="00E179B5"/>
    <w:rsid w:val="00E17EF7"/>
    <w:rsid w:val="00E206B2"/>
    <w:rsid w:val="00E2125F"/>
    <w:rsid w:val="00E2295A"/>
    <w:rsid w:val="00E244A4"/>
    <w:rsid w:val="00E26703"/>
    <w:rsid w:val="00E2720E"/>
    <w:rsid w:val="00E30627"/>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2C25"/>
    <w:rsid w:val="00E432C2"/>
    <w:rsid w:val="00E43330"/>
    <w:rsid w:val="00E43409"/>
    <w:rsid w:val="00E44339"/>
    <w:rsid w:val="00E443A5"/>
    <w:rsid w:val="00E44DF8"/>
    <w:rsid w:val="00E462C6"/>
    <w:rsid w:val="00E4664E"/>
    <w:rsid w:val="00E46D95"/>
    <w:rsid w:val="00E5020F"/>
    <w:rsid w:val="00E50309"/>
    <w:rsid w:val="00E50468"/>
    <w:rsid w:val="00E512B9"/>
    <w:rsid w:val="00E52AB5"/>
    <w:rsid w:val="00E5512D"/>
    <w:rsid w:val="00E55C67"/>
    <w:rsid w:val="00E5658B"/>
    <w:rsid w:val="00E565B9"/>
    <w:rsid w:val="00E6050D"/>
    <w:rsid w:val="00E607E1"/>
    <w:rsid w:val="00E60A57"/>
    <w:rsid w:val="00E61670"/>
    <w:rsid w:val="00E63D0F"/>
    <w:rsid w:val="00E64A81"/>
    <w:rsid w:val="00E655C4"/>
    <w:rsid w:val="00E674E3"/>
    <w:rsid w:val="00E67853"/>
    <w:rsid w:val="00E6799D"/>
    <w:rsid w:val="00E7000F"/>
    <w:rsid w:val="00E707FA"/>
    <w:rsid w:val="00E70CB6"/>
    <w:rsid w:val="00E70E1C"/>
    <w:rsid w:val="00E71487"/>
    <w:rsid w:val="00E7248E"/>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D7AD8"/>
    <w:rsid w:val="00EE0125"/>
    <w:rsid w:val="00EE014C"/>
    <w:rsid w:val="00EE0424"/>
    <w:rsid w:val="00EE21F3"/>
    <w:rsid w:val="00EE3C82"/>
    <w:rsid w:val="00EE3EC5"/>
    <w:rsid w:val="00EE5C2E"/>
    <w:rsid w:val="00EE5DA6"/>
    <w:rsid w:val="00EE6434"/>
    <w:rsid w:val="00EE7F15"/>
    <w:rsid w:val="00EF07CB"/>
    <w:rsid w:val="00EF0DA6"/>
    <w:rsid w:val="00EF104F"/>
    <w:rsid w:val="00EF1BBF"/>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0741B"/>
    <w:rsid w:val="00F116A3"/>
    <w:rsid w:val="00F1352B"/>
    <w:rsid w:val="00F13722"/>
    <w:rsid w:val="00F13732"/>
    <w:rsid w:val="00F13907"/>
    <w:rsid w:val="00F14F57"/>
    <w:rsid w:val="00F14F67"/>
    <w:rsid w:val="00F15B0A"/>
    <w:rsid w:val="00F15C05"/>
    <w:rsid w:val="00F171C8"/>
    <w:rsid w:val="00F17508"/>
    <w:rsid w:val="00F1795F"/>
    <w:rsid w:val="00F217D6"/>
    <w:rsid w:val="00F217E6"/>
    <w:rsid w:val="00F21C9A"/>
    <w:rsid w:val="00F22341"/>
    <w:rsid w:val="00F22489"/>
    <w:rsid w:val="00F239CE"/>
    <w:rsid w:val="00F23DD6"/>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50013"/>
    <w:rsid w:val="00F50768"/>
    <w:rsid w:val="00F50E10"/>
    <w:rsid w:val="00F526F5"/>
    <w:rsid w:val="00F53077"/>
    <w:rsid w:val="00F53080"/>
    <w:rsid w:val="00F5701C"/>
    <w:rsid w:val="00F5796F"/>
    <w:rsid w:val="00F60769"/>
    <w:rsid w:val="00F60DA5"/>
    <w:rsid w:val="00F62167"/>
    <w:rsid w:val="00F62535"/>
    <w:rsid w:val="00F63013"/>
    <w:rsid w:val="00F634C9"/>
    <w:rsid w:val="00F63978"/>
    <w:rsid w:val="00F64500"/>
    <w:rsid w:val="00F648CF"/>
    <w:rsid w:val="00F64F6B"/>
    <w:rsid w:val="00F657FF"/>
    <w:rsid w:val="00F67B95"/>
    <w:rsid w:val="00F7081B"/>
    <w:rsid w:val="00F7233B"/>
    <w:rsid w:val="00F72793"/>
    <w:rsid w:val="00F72833"/>
    <w:rsid w:val="00F746E1"/>
    <w:rsid w:val="00F756AB"/>
    <w:rsid w:val="00F75E69"/>
    <w:rsid w:val="00F7620E"/>
    <w:rsid w:val="00F764FD"/>
    <w:rsid w:val="00F77997"/>
    <w:rsid w:val="00F77D86"/>
    <w:rsid w:val="00F8046B"/>
    <w:rsid w:val="00F810AC"/>
    <w:rsid w:val="00F81B88"/>
    <w:rsid w:val="00F821ED"/>
    <w:rsid w:val="00F82527"/>
    <w:rsid w:val="00F830CB"/>
    <w:rsid w:val="00F83A07"/>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637F"/>
    <w:rsid w:val="00F9659F"/>
    <w:rsid w:val="00FA1744"/>
    <w:rsid w:val="00FA35E3"/>
    <w:rsid w:val="00FA5D80"/>
    <w:rsid w:val="00FA6247"/>
    <w:rsid w:val="00FA6267"/>
    <w:rsid w:val="00FA6A75"/>
    <w:rsid w:val="00FA7062"/>
    <w:rsid w:val="00FA77BC"/>
    <w:rsid w:val="00FA7B2D"/>
    <w:rsid w:val="00FB10A4"/>
    <w:rsid w:val="00FB1429"/>
    <w:rsid w:val="00FB23A7"/>
    <w:rsid w:val="00FB3926"/>
    <w:rsid w:val="00FB3E67"/>
    <w:rsid w:val="00FB4545"/>
    <w:rsid w:val="00FB4A23"/>
    <w:rsid w:val="00FB591D"/>
    <w:rsid w:val="00FB62F1"/>
    <w:rsid w:val="00FB64C6"/>
    <w:rsid w:val="00FB6BC9"/>
    <w:rsid w:val="00FB7207"/>
    <w:rsid w:val="00FC0318"/>
    <w:rsid w:val="00FC0CBD"/>
    <w:rsid w:val="00FC17E1"/>
    <w:rsid w:val="00FC1E3B"/>
    <w:rsid w:val="00FC2054"/>
    <w:rsid w:val="00FC3564"/>
    <w:rsid w:val="00FC35EC"/>
    <w:rsid w:val="00FC3DFE"/>
    <w:rsid w:val="00FC5717"/>
    <w:rsid w:val="00FC6C63"/>
    <w:rsid w:val="00FC6D3E"/>
    <w:rsid w:val="00FC6E95"/>
    <w:rsid w:val="00FC743E"/>
    <w:rsid w:val="00FC7BB7"/>
    <w:rsid w:val="00FD0267"/>
    <w:rsid w:val="00FD03A8"/>
    <w:rsid w:val="00FD236E"/>
    <w:rsid w:val="00FD439A"/>
    <w:rsid w:val="00FD4ABE"/>
    <w:rsid w:val="00FD510D"/>
    <w:rsid w:val="00FD6AD4"/>
    <w:rsid w:val="00FD6B90"/>
    <w:rsid w:val="00FD79F2"/>
    <w:rsid w:val="00FD7B39"/>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84-00-00be-latency-measurement-for-low-latency-applications.pptx" TargetMode="External"/><Relationship Id="rId299" Type="http://schemas.openxmlformats.org/officeDocument/2006/relationships/hyperlink" Target="https://mentor.ieee.org/802.11/dcn/20/11-20-0082-00-00be-synchronous-transmitter-medium-state-information.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603-00-00be-eht-sig-contents-for-su-transmission.pptx" TargetMode="External"/><Relationship Id="rId324" Type="http://schemas.openxmlformats.org/officeDocument/2006/relationships/hyperlink" Target="https://mentor.ieee.org/802.11/dcn/20/11-20-0478-00-00be-segment-parsing-for-punctured-transmissions.pptx" TargetMode="External"/><Relationship Id="rId366" Type="http://schemas.openxmlformats.org/officeDocument/2006/relationships/hyperlink" Target="https://imat.ieee.org/attendance" TargetMode="External"/><Relationship Id="rId531" Type="http://schemas.openxmlformats.org/officeDocument/2006/relationships/hyperlink" Target="https://mentor.ieee.org/802.11/dcn/20/11-20-0055-00-00be-multi-link-block-ack-architecture.pptx" TargetMode="External"/><Relationship Id="rId573" Type="http://schemas.openxmlformats.org/officeDocument/2006/relationships/hyperlink" Target="https://mentor.ieee.org/802-ec/dcn/16/ec-16-0180-05-00EC-ieee-802-participation-slide.pptx" TargetMode="External"/><Relationship Id="rId629" Type="http://schemas.openxmlformats.org/officeDocument/2006/relationships/hyperlink" Target="http://standards.ieee.org/faqs/affiliation.html" TargetMode="External"/><Relationship Id="rId170" Type="http://schemas.openxmlformats.org/officeDocument/2006/relationships/hyperlink" Target="https://mentor.ieee.org/802.11/dcn/20/11-20-0063-01-00be-sta-mld-link-address.pptx" TargetMode="External"/><Relationship Id="rId226" Type="http://schemas.openxmlformats.org/officeDocument/2006/relationships/hyperlink" Target="https://mentor.ieee.org/802.11/dcn/20/11-20-0394-00-00be-thoughts-on-ru-aggregation-and-interleaving.pptx" TargetMode="External"/><Relationship Id="rId433" Type="http://schemas.openxmlformats.org/officeDocument/2006/relationships/hyperlink" Target="https://mentor.ieee.org/802.11/dcn/20/11-20-0455-00-00be-async-mlo-with-non-str-sta.pptx" TargetMode="External"/><Relationship Id="rId268" Type="http://schemas.openxmlformats.org/officeDocument/2006/relationships/hyperlink" Target="https://mentor.ieee.org/802.11/dcn/20/11-20-0433-00-00be-ppdu-alignment-in-str-constrained-multi-link.pptx" TargetMode="External"/><Relationship Id="rId475" Type="http://schemas.openxmlformats.org/officeDocument/2006/relationships/hyperlink" Target="https://imat.ieee.org/attendance" TargetMode="External"/><Relationship Id="rId640" Type="http://schemas.openxmlformats.org/officeDocument/2006/relationships/hyperlink" Target="http://standards.ieee.org/board/pat/pat-slideset.ppt"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75-00-00be-need-for-sync-ppdu.pptx" TargetMode="External"/><Relationship Id="rId128" Type="http://schemas.openxmlformats.org/officeDocument/2006/relationships/hyperlink" Target="https://mentor.ieee.org/802.11/dcn/20/11-20-0279-00-00be-considerations-on-eht-sig-compression-modes.pptx" TargetMode="External"/><Relationship Id="rId335" Type="http://schemas.openxmlformats.org/officeDocument/2006/relationships/hyperlink" Target="https://mentor.ieee.org/802.11/dcn/20/11-20-0106-04-00be-follow-up-on-performance-aspects-of-mlink-ops-with-constrains.pptx" TargetMode="External"/><Relationship Id="rId377" Type="http://schemas.openxmlformats.org/officeDocument/2006/relationships/hyperlink" Target="https://mentor.ieee.org/802.11/dcn/20/11-20-0424-00-00be-coordinated-ap-spatial-sharing-in-a-txop.pptx" TargetMode="External"/><Relationship Id="rId500" Type="http://schemas.openxmlformats.org/officeDocument/2006/relationships/hyperlink" Target="mailto:dennis.sundman@ericsson.com" TargetMode="External"/><Relationship Id="rId542" Type="http://schemas.openxmlformats.org/officeDocument/2006/relationships/hyperlink" Target="mailto:patcom@ieee.org" TargetMode="External"/><Relationship Id="rId584" Type="http://schemas.openxmlformats.org/officeDocument/2006/relationships/hyperlink" Target="mailto:patcom@ieee.org" TargetMode="External"/><Relationship Id="rId5" Type="http://schemas.openxmlformats.org/officeDocument/2006/relationships/numbering" Target="numbering.xml"/><Relationship Id="rId181" Type="http://schemas.openxmlformats.org/officeDocument/2006/relationships/hyperlink" Target="mailto:sschelstraete@quantenna.com" TargetMode="External"/><Relationship Id="rId237" Type="http://schemas.openxmlformats.org/officeDocument/2006/relationships/hyperlink" Target="https://mentor.ieee.org/802.11/dcn/19/11-19-1582-02-00be-coordinated-ap-time-and-frequency-sharing-in-a-transmit-opportunity-in-11be.pptx" TargetMode="External"/><Relationship Id="rId402" Type="http://schemas.openxmlformats.org/officeDocument/2006/relationships/hyperlink" Target="mailto:sschelstraete@quantenna.com" TargetMode="External"/><Relationship Id="rId279" Type="http://schemas.openxmlformats.org/officeDocument/2006/relationships/hyperlink" Target="https://mentor.ieee.org/802.11/dcn/20/11-20-0474-00-00be-1-remarks-on-the-content-channels.pptx" TargetMode="External"/><Relationship Id="rId444" Type="http://schemas.openxmlformats.org/officeDocument/2006/relationships/hyperlink" Target="https://mentor.ieee.org/802.11/dcn/20/11-20-0524-02-00be-signaling-of-preamble-puncturing-in-su-transmission.pptx" TargetMode="External"/><Relationship Id="rId486" Type="http://schemas.openxmlformats.org/officeDocument/2006/relationships/hyperlink" Target="https://mentor.ieee.org/802.11/dcn/20/11-20-0456-00-00be-tx-evm-requirement-for-4k-qam.pptx" TargetMode="External"/><Relationship Id="rId651" Type="http://schemas.openxmlformats.org/officeDocument/2006/relationships/hyperlink" Target="https://mentor.ieee.org/802-ec/dcn/16/ec-16-0180-05-00EC-ieee-802-participation-slide.pptx"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05-00-00be-ldpc-tone-mapper-for-multiple-ru-aggregation.pptx" TargetMode="External"/><Relationship Id="rId290" Type="http://schemas.openxmlformats.org/officeDocument/2006/relationships/hyperlink" Target="https://mentor.ieee.org/802-ec/dcn/16/ec-16-0180-05-00EC-ieee-802-participation-slide.pptx" TargetMode="External"/><Relationship Id="rId304" Type="http://schemas.openxmlformats.org/officeDocument/2006/relationships/hyperlink" Target="https://mentor.ieee.org/802.11/dcn/20/11-20-0188-00-00be-multi-link-triggered-uplink-access.pptx" TargetMode="External"/><Relationship Id="rId346" Type="http://schemas.openxmlformats.org/officeDocument/2006/relationships/hyperlink" Target="https://mentor.ieee.org/802.11/dcn/20/11-20-0444-00-00be-mla-non-str-sta-edca-rules-after-self-interference.pptx" TargetMode="External"/><Relationship Id="rId388" Type="http://schemas.openxmlformats.org/officeDocument/2006/relationships/hyperlink" Target="https://mentor.ieee.org/802.11/dcn/20/11-20-0275-02-00be-need-for-sync-ppdu.pptx" TargetMode="External"/><Relationship Id="rId511" Type="http://schemas.openxmlformats.org/officeDocument/2006/relationships/hyperlink" Target="https://mentor.ieee.org/802.11/dcn/20/11-20-0466-00-00be-harq-feedback.pptx" TargetMode="External"/><Relationship Id="rId553" Type="http://schemas.openxmlformats.org/officeDocument/2006/relationships/hyperlink" Target="https://mentor.ieee.org/802.11/dcn/20/11-20-0603-00-00be-eht-sig-contents-for-su-transmission.pptx" TargetMode="External"/><Relationship Id="rId609" Type="http://schemas.openxmlformats.org/officeDocument/2006/relationships/hyperlink" Target="https://mentor.ieee.org/802-ec/dcn/16/ec-16-0180-05-00EC-ieee-802-participation-slide.pptx" TargetMode="External"/><Relationship Id="rId85" Type="http://schemas.openxmlformats.org/officeDocument/2006/relationships/hyperlink" Target="https://mentor.ieee.org/802.11/dcn/20/11-20-0370-00-00be-multi-link-power-save-discussion.pptx" TargetMode="External"/><Relationship Id="rId150" Type="http://schemas.openxmlformats.org/officeDocument/2006/relationships/hyperlink" Target="https://mentor.ieee.org/802.11/dcn/20/11-20-0495-00-00be-discussions-on-multi-ru-aggregation.pptx" TargetMode="External"/><Relationship Id="rId192" Type="http://schemas.openxmlformats.org/officeDocument/2006/relationships/hyperlink" Target="https://mentor.ieee.org/802.11/dcn/20/11-20-0382-00-00be-p-matrix-based-ltfs-for-eht.pptx" TargetMode="External"/><Relationship Id="rId206" Type="http://schemas.openxmlformats.org/officeDocument/2006/relationships/hyperlink" Target="https://mentor.ieee.org/802.11/dcn/20/11-20-0062-00-00be-protection-with-more-than-160mhz-ppdu-and-puncture-operation.pptx" TargetMode="External"/><Relationship Id="rId413" Type="http://schemas.openxmlformats.org/officeDocument/2006/relationships/hyperlink" Target="https://mentor.ieee.org/802.11/dcn/20/11-20-0575-00-00be-self-contained-signaling-for-e-sig.pptx" TargetMode="External"/><Relationship Id="rId595" Type="http://schemas.openxmlformats.org/officeDocument/2006/relationships/hyperlink" Target="mailto:aasterja@qti.qualcomm.com" TargetMode="External"/><Relationship Id="rId248" Type="http://schemas.openxmlformats.org/officeDocument/2006/relationships/hyperlink" Target="mailto:jeongki.kim@lge.com" TargetMode="External"/><Relationship Id="rId455" Type="http://schemas.openxmlformats.org/officeDocument/2006/relationships/hyperlink" Target="https://mentor.ieee.org/802.11/dcn/20/11-20-0604-00-00be-new-parser-discussion-in-11be.pptx" TargetMode="External"/><Relationship Id="rId497" Type="http://schemas.openxmlformats.org/officeDocument/2006/relationships/hyperlink" Target="https://mentor.ieee.org/802-ec/dcn/16/ec-16-0180-05-00EC-ieee-802-participation-slide.pptx" TargetMode="External"/><Relationship Id="rId620" Type="http://schemas.openxmlformats.org/officeDocument/2006/relationships/hyperlink" Target="mailto:patcom@ieee.org"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3-00-00be-mla-ssid-handling.pptx" TargetMode="External"/><Relationship Id="rId315" Type="http://schemas.openxmlformats.org/officeDocument/2006/relationships/hyperlink" Target="https://mentor.ieee.org/802.11/dcn/20/11-20-0490-00-00be-multi-link-hidden-terminal.pptx" TargetMode="External"/><Relationship Id="rId357" Type="http://schemas.openxmlformats.org/officeDocument/2006/relationships/hyperlink" Target="https://mentor.ieee.org/802.11/dcn/20/11-20-0402-00-00be-u-sig-and-eht-sig-contents-discussion.pptx" TargetMode="External"/><Relationship Id="rId522" Type="http://schemas.openxmlformats.org/officeDocument/2006/relationships/hyperlink" Target="https://mentor.ieee.org/802.11/dcn/20/11-20-0082-01-00be-synchronous-transmitter-medium-state-information.pptx"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8-00-00be-eht-bss-with-wider-bandwidth.pptx" TargetMode="External"/><Relationship Id="rId161" Type="http://schemas.openxmlformats.org/officeDocument/2006/relationships/hyperlink" Target="https://mentor.ieee.org/802.11/dcn/20/11-20-0605-00-00be-further-discussions-on-efficient-eht-preamble.pptx" TargetMode="External"/><Relationship Id="rId217" Type="http://schemas.openxmlformats.org/officeDocument/2006/relationships/hyperlink" Target="mailto:tianyu@apple.com" TargetMode="External"/><Relationship Id="rId399" Type="http://schemas.openxmlformats.org/officeDocument/2006/relationships/hyperlink" Target="https://mentor.ieee.org/802-ec/dcn/16/ec-16-0180-05-00EC-ieee-802-participation-slide.pptx" TargetMode="External"/><Relationship Id="rId564" Type="http://schemas.openxmlformats.org/officeDocument/2006/relationships/hyperlink" Target="https://mentor.ieee.org/802-ec/dcn/16/ec-16-0180-05-00EC-ieee-802-participation-slide.pptx" TargetMode="External"/><Relationship Id="rId259" Type="http://schemas.openxmlformats.org/officeDocument/2006/relationships/hyperlink" Target="https://mentor.ieee.org/802.11/dcn/19/11-19-1959-00-00be-constrained-multi-link-operation.pptx" TargetMode="External"/><Relationship Id="rId424" Type="http://schemas.openxmlformats.org/officeDocument/2006/relationships/hyperlink" Target="https://imat.ieee.org/attendance" TargetMode="External"/><Relationship Id="rId466" Type="http://schemas.openxmlformats.org/officeDocument/2006/relationships/hyperlink" Target="https://mentor.ieee.org/802.11/dcn/20/11-20-0026-03-00be-mlo-sync-ppdus.pptx" TargetMode="External"/><Relationship Id="rId631" Type="http://schemas.openxmlformats.org/officeDocument/2006/relationships/hyperlink" Target="http://standards.ieee.org/resources/antitrust-guidelines.pdf"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88-00-00be-multi-link-group-addressed-data-delivery.pptx" TargetMode="External"/><Relationship Id="rId270" Type="http://schemas.openxmlformats.org/officeDocument/2006/relationships/hyperlink" Target="https://mentor.ieee.org/802.11/dcn/20/11-20-0455-00-00be-async-mlo-with-non-str-sta.pptx" TargetMode="External"/><Relationship Id="rId326" Type="http://schemas.openxmlformats.org/officeDocument/2006/relationships/hyperlink" Target="https://mentor.ieee.org/802.11/dcn/20/11-20-0495-01-00be-discussions-on-multi-ru-aggregation.pptx" TargetMode="External"/><Relationship Id="rId533" Type="http://schemas.openxmlformats.org/officeDocument/2006/relationships/hyperlink" Target="https://mentor.ieee.org/802.11/dcn/20/11-20-0432-00-00be-bug-fix-for-acknowledgement-rule-in-multi-link.pptx" TargetMode="External"/><Relationship Id="rId65" Type="http://schemas.openxmlformats.org/officeDocument/2006/relationships/hyperlink" Target="https://mentor.ieee.org/802.11/dcn/20/11-20-0560-00-00be-multi-ap-configuration-and-resource-allocation.pptx" TargetMode="External"/><Relationship Id="rId130" Type="http://schemas.openxmlformats.org/officeDocument/2006/relationships/hyperlink" Target="https://mentor.ieee.org/802.11/dcn/20/11-20-0373-00-00be-ru-allocation-subfield-design-for-multi-ru-support.pptx" TargetMode="External"/><Relationship Id="rId368" Type="http://schemas.openxmlformats.org/officeDocument/2006/relationships/hyperlink" Target="mailto:dennis.sundman@ericsson.com" TargetMode="External"/><Relationship Id="rId575" Type="http://schemas.openxmlformats.org/officeDocument/2006/relationships/hyperlink" Target="https://imat.ieee.org/attendance" TargetMode="External"/><Relationship Id="rId172" Type="http://schemas.openxmlformats.org/officeDocument/2006/relationships/hyperlink" Target="https://mentor.ieee.org/802.11/dcn/19/11-19-2125-00-00be-eht-rts-and-cts-procedure.pptx" TargetMode="External"/><Relationship Id="rId228" Type="http://schemas.openxmlformats.org/officeDocument/2006/relationships/hyperlink" Target="https://mentor.ieee.org/802.11/dcn/20/11-20-0440-00-00be-segment-parser-and-tone-interleaver-for-11be.pptx" TargetMode="External"/><Relationship Id="rId435" Type="http://schemas.openxmlformats.org/officeDocument/2006/relationships/hyperlink" Target="https://mentor.ieee.org/802.11/dcn/20/11-20-0490-00-00be-multi-link-hidden-terminal.pptx" TargetMode="External"/><Relationship Id="rId477" Type="http://schemas.openxmlformats.org/officeDocument/2006/relationships/hyperlink" Target="mailto:tianyu@apple.com" TargetMode="External"/><Relationship Id="rId600" Type="http://schemas.openxmlformats.org/officeDocument/2006/relationships/hyperlink" Target="mailto:liwen.chu@nxp.com" TargetMode="External"/><Relationship Id="rId642" Type="http://schemas.openxmlformats.org/officeDocument/2006/relationships/hyperlink" Target="http://standards.ieee.org/board/pat/pat-slideset.ppt" TargetMode="External"/><Relationship Id="rId281" Type="http://schemas.openxmlformats.org/officeDocument/2006/relationships/hyperlink" Target="https://mentor.ieee.org/802.11/dcn/20/11-20-0406-00-00be-phase-rotation-proposal.pptx" TargetMode="External"/><Relationship Id="rId337" Type="http://schemas.openxmlformats.org/officeDocument/2006/relationships/hyperlink" Target="https://mentor.ieee.org/802.11/dcn/19/11-19-1959-00-00be-constrained-multi-link-operation.pptx" TargetMode="External"/><Relationship Id="rId502" Type="http://schemas.openxmlformats.org/officeDocument/2006/relationships/hyperlink" Target="https://mentor.ieee.org/802.11/dcn/20/11-20-0566-05-00be-compendium-of-straw-polls-and-potential-changes-to-the-specification-framework-document.doc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1-00-00be-mlo-async-and-sync-operation-discussion.pptx" TargetMode="External"/><Relationship Id="rId141" Type="http://schemas.openxmlformats.org/officeDocument/2006/relationships/hyperlink" Target="https://mentor.ieee.org/802.11/dcn/20/11-20-0439-00-00be-efficient-eht-preamble-design.pptx" TargetMode="External"/><Relationship Id="rId379" Type="http://schemas.openxmlformats.org/officeDocument/2006/relationships/hyperlink" Target="https://mentor.ieee.org/802.11/dcn/20/11-20-0099-00-00be-coordinated-beamforming-for-802-11be.pptx" TargetMode="External"/><Relationship Id="rId544" Type="http://schemas.openxmlformats.org/officeDocument/2006/relationships/hyperlink" Target="https://imat.ieee.org/attendance" TargetMode="External"/><Relationship Id="rId586" Type="http://schemas.openxmlformats.org/officeDocument/2006/relationships/hyperlink" Target="https://imat.ieee.org/attendance" TargetMode="External"/><Relationship Id="rId7" Type="http://schemas.openxmlformats.org/officeDocument/2006/relationships/settings" Target="settings.xml"/><Relationship Id="rId183" Type="http://schemas.openxmlformats.org/officeDocument/2006/relationships/hyperlink" Target="https://mentor.ieee.org/802.11/dcn/20/11-20-0020-01-00be-consideration-for-eht-sig-transmission.pptx" TargetMode="External"/><Relationship Id="rId239" Type="http://schemas.openxmlformats.org/officeDocument/2006/relationships/hyperlink" Target="https://mentor.ieee.org/802.11/dcn/20/11-20-0033-01-00be-coordinated-spatial-reuse-operation.pptx" TargetMode="External"/><Relationship Id="rId390" Type="http://schemas.openxmlformats.org/officeDocument/2006/relationships/hyperlink" Target="https://mentor.ieee.org/802.11/dcn/20/11-20-0329-01-00be-group-addressed-frame-transmission-in-constrained-multi-link-operation.pptx" TargetMode="External"/><Relationship Id="rId404" Type="http://schemas.openxmlformats.org/officeDocument/2006/relationships/hyperlink" Target="https://mentor.ieee.org/802.11/dcn/20/11-20-0524-02-00be-signaling-of-preamble-puncturing-in-su-transmission.pptx" TargetMode="External"/><Relationship Id="rId446" Type="http://schemas.openxmlformats.org/officeDocument/2006/relationships/hyperlink" Target="https://mentor.ieee.org/802.11/dcn/20/11-20-0578-00-00be-on-ru-allocation-singling-in-eht-sig.pptx" TargetMode="External"/><Relationship Id="rId611" Type="http://schemas.openxmlformats.org/officeDocument/2006/relationships/hyperlink" Target="https://imat.ieee.org/attendance" TargetMode="External"/><Relationship Id="rId653" Type="http://schemas.openxmlformats.org/officeDocument/2006/relationships/hyperlink" Target="https://mentor.ieee.org/802.11/dcn/14/11-14-0629-22-0000-802-11-operations-manual.docx" TargetMode="External"/><Relationship Id="rId250" Type="http://schemas.openxmlformats.org/officeDocument/2006/relationships/hyperlink" Target="https://mentor.ieee.org/802.11/dcn/20/11-20-0398-00-00be-eht-bss-with-wider-bandwidth.pptx" TargetMode="External"/><Relationship Id="rId292" Type="http://schemas.openxmlformats.org/officeDocument/2006/relationships/hyperlink" Target="https://imat.ieee.org/attendance" TargetMode="External"/><Relationship Id="rId306" Type="http://schemas.openxmlformats.org/officeDocument/2006/relationships/hyperlink" Target="https://mentor.ieee.org/802.11/dcn/20/11-20-0275-00-00be-need-for-sync-ppdu.pptx" TargetMode="External"/><Relationship Id="rId488" Type="http://schemas.openxmlformats.org/officeDocument/2006/relationships/hyperlink" Target="https://mentor.ieee.org/802.11/dcn/20/11-20-0563-00-00be-eht-ppdu-scrambler.pptx"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6-00-00be-multi-link-association-follow-up.pptx" TargetMode="External"/><Relationship Id="rId110" Type="http://schemas.openxmlformats.org/officeDocument/2006/relationships/hyperlink" Target="https://mentor.ieee.org/802.11/dcn/20/11-20-0455-00-00be-async-mlo-with-non-str-sta.pptx" TargetMode="External"/><Relationship Id="rId348" Type="http://schemas.openxmlformats.org/officeDocument/2006/relationships/hyperlink" Target="https://mentor.ieee.org/802.11/dcn/20/11-20-0487-00-00be-multiple-link-operation-follow-up.pptx" TargetMode="External"/><Relationship Id="rId513" Type="http://schemas.openxmlformats.org/officeDocument/2006/relationships/hyperlink" Target="https://mentor.ieee.org/802.11/dcn/20/11-20-0482-00-00be-discussion-on-harq-unit.pptx" TargetMode="External"/><Relationship Id="rId555" Type="http://schemas.openxmlformats.org/officeDocument/2006/relationships/hyperlink" Target="https://mentor.ieee.org/802.11/dcn/20/11-20-0605-00-00be-further-discussions-on-efficient-eht-preamble.pptx" TargetMode="External"/><Relationship Id="rId597" Type="http://schemas.openxmlformats.org/officeDocument/2006/relationships/hyperlink" Target="https://mentor.ieee.org/802-ec/dcn/16/ec-16-0180-05-00EC-ieee-802-participation-slide.pptx" TargetMode="External"/><Relationship Id="rId152" Type="http://schemas.openxmlformats.org/officeDocument/2006/relationships/hyperlink" Target="https://mentor.ieee.org/802.11/dcn/20/11-20-0524-00-00be-signaling-of-preamble-puncturing-in-su-transmission.pptx" TargetMode="External"/><Relationship Id="rId194" Type="http://schemas.openxmlformats.org/officeDocument/2006/relationships/hyperlink" Target="https://mentor.ieee.org/802.11/dcn/20/11-20-0406-00-00be-phase-rotation-proposal.pptx" TargetMode="External"/><Relationship Id="rId208" Type="http://schemas.openxmlformats.org/officeDocument/2006/relationships/hyperlink" Target="https://mentor.ieee.org/802.11/dcn/20/11-20-0384-00-00be-320-mhz-bss-configuration.pptx" TargetMode="External"/><Relationship Id="rId415" Type="http://schemas.openxmlformats.org/officeDocument/2006/relationships/hyperlink" Target="https://mentor.ieee.org/802.11/dcn/20/11-20-0373-01-00be-ru-allocation-subfield-design-for-multi-ru-support.pptx" TargetMode="External"/><Relationship Id="rId457" Type="http://schemas.openxmlformats.org/officeDocument/2006/relationships/hyperlink" Target="mailto:patcom@ieee.org" TargetMode="External"/><Relationship Id="rId622" Type="http://schemas.openxmlformats.org/officeDocument/2006/relationships/hyperlink" Target="https://imat.ieee.org/attendance" TargetMode="External"/><Relationship Id="rId261" Type="http://schemas.openxmlformats.org/officeDocument/2006/relationships/hyperlink" Target="https://mentor.ieee.org/802.11/dcn/20/11-20-0188-00-00be-multi-link-triggered-uplink-access.pptx" TargetMode="External"/><Relationship Id="rId499" Type="http://schemas.openxmlformats.org/officeDocument/2006/relationships/hyperlink" Target="https://imat.ieee.org/attendance"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19-02-00be-11be-ppdu-format.ppt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20/11-20-0483-01-00be-preamble-puncturing-for-ppdus-transmitted-to-multiple-stas.pptx" TargetMode="External"/><Relationship Id="rId524" Type="http://schemas.openxmlformats.org/officeDocument/2006/relationships/hyperlink" Target="https://mentor.ieee.org/802.11/dcn/20/11-20-0414-03-00be-method-for-handling-constrained-mld.pptx"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0411-00-00be-mlo-information-exchange-for-link-switching.pptx" TargetMode="External"/><Relationship Id="rId121" Type="http://schemas.openxmlformats.org/officeDocument/2006/relationships/hyperlink" Target="https://mentor.ieee.org/802.11/dcn/20/11-20-0151-00-00be-target-sta-announcement-in-dl-txop-for-synchronous-mode-stas-of-mlo.pptx" TargetMode="External"/><Relationship Id="rId163" Type="http://schemas.openxmlformats.org/officeDocument/2006/relationships/hyperlink" Target="mailto:patcom@ieee.org" TargetMode="External"/><Relationship Id="rId219" Type="http://schemas.openxmlformats.org/officeDocument/2006/relationships/hyperlink" Target="https://mentor.ieee.org/802.11/dcn/20/11-20-0404-00-00be-further-proposals-for-multiple-ru-aggregation.pptx" TargetMode="External"/><Relationship Id="rId370" Type="http://schemas.openxmlformats.org/officeDocument/2006/relationships/hyperlink" Target="http://www.ieee802.org/11/Rules/rules.shtml" TargetMode="External"/><Relationship Id="rId426" Type="http://schemas.openxmlformats.org/officeDocument/2006/relationships/hyperlink" Target="mailto:liwen.chu@nxp.com" TargetMode="External"/><Relationship Id="rId633" Type="http://schemas.openxmlformats.org/officeDocument/2006/relationships/hyperlink" Target="http://standards.ieee.org/develop/policies/bylaws/sect6-7.html" TargetMode="External"/><Relationship Id="rId230" Type="http://schemas.openxmlformats.org/officeDocument/2006/relationships/hyperlink" Target="https://mentor.ieee.org/802.11/dcn/20/11-20-0478-00-00be-segment-parsing-for-punctured-transmissions.pptx" TargetMode="External"/><Relationship Id="rId468" Type="http://schemas.openxmlformats.org/officeDocument/2006/relationships/hyperlink" Target="https://mentor.ieee.org/802.11/dcn/20/11-20-0082-01-00be-synchronous-transmitter-medium-state-information.ppt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617-00-00be-multi-ap-operation-basic-definition.pptx" TargetMode="External"/><Relationship Id="rId272" Type="http://schemas.openxmlformats.org/officeDocument/2006/relationships/hyperlink" Target="https://mentor.ieee.org/802.11/dcn/20/11-20-0490-00-00be-multi-link-hidden-terminal.pptx" TargetMode="External"/><Relationship Id="rId328" Type="http://schemas.openxmlformats.org/officeDocument/2006/relationships/hyperlink" Target="https://mentor.ieee.org/802.11/dcn/20/11-20-0479-00-00be-240-mhz-channelization.pptx" TargetMode="External"/><Relationship Id="rId535" Type="http://schemas.openxmlformats.org/officeDocument/2006/relationships/hyperlink" Target="https://mentor.ieee.org/802.11/dcn/20/11-20-0460-00-00be-multi-link-ba-clarification.pptx" TargetMode="External"/><Relationship Id="rId577" Type="http://schemas.openxmlformats.org/officeDocument/2006/relationships/hyperlink" Target="mailto:jeongki.kim@lge.com" TargetMode="External"/><Relationship Id="rId132" Type="http://schemas.openxmlformats.org/officeDocument/2006/relationships/hyperlink" Target="https://mentor.ieee.org/802.11/dcn/20/11-20-0382-00-00be-p-matrix-based-ltfs-for-eht.pptx" TargetMode="External"/><Relationship Id="rId174" Type="http://schemas.openxmlformats.org/officeDocument/2006/relationships/hyperlink" Target="https://mentor.ieee.org/802.11/dcn/20/11-20-0062-00-00be-protection-with-more-than-160mhz-ppdu-and-puncture-operation.pptx" TargetMode="External"/><Relationship Id="rId381" Type="http://schemas.openxmlformats.org/officeDocument/2006/relationships/hyperlink" Target="mailto:patcom@ieee.org" TargetMode="External"/><Relationship Id="rId602" Type="http://schemas.openxmlformats.org/officeDocument/2006/relationships/hyperlink" Target="mailto:patcom@ieee.org" TargetMode="External"/><Relationship Id="rId241" Type="http://schemas.openxmlformats.org/officeDocument/2006/relationships/hyperlink" Target="https://mentor.ieee.org/802.11/dcn/20/11-20-0277-00-00be-coordinated-ofdma-protocol.pptx" TargetMode="External"/><Relationship Id="rId437" Type="http://schemas.openxmlformats.org/officeDocument/2006/relationships/hyperlink" Target="https://mentor.ieee.org/802-ec/dcn/16/ec-16-0180-05-00EC-ieee-802-participation-slide.pptx" TargetMode="External"/><Relationship Id="rId479" Type="http://schemas.openxmlformats.org/officeDocument/2006/relationships/hyperlink" Target="https://mentor.ieee.org/802.11/dcn/20/11-20-0575-00-00be-self-contained-signaling-for-e-sig.pptx" TargetMode="External"/><Relationship Id="rId644" Type="http://schemas.openxmlformats.org/officeDocument/2006/relationships/hyperlink" Target="http://standards.ieee.org/develop/policies/opman/sb_om.pdf"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394-00-00be-thoughts-on-ru-aggregation-and-interleaving.pptx" TargetMode="External"/><Relationship Id="rId339" Type="http://schemas.openxmlformats.org/officeDocument/2006/relationships/hyperlink" Target="https://mentor.ieee.org/802.11/dcn/20/11-20-0226-00-00be-mlo-constraint-indication-and-operating-mode.pptx" TargetMode="External"/><Relationship Id="rId490" Type="http://schemas.openxmlformats.org/officeDocument/2006/relationships/hyperlink" Target="https://mentor.ieee.org/802.11/dcn/20/11-20-0129-00-00be-further-discussions-on-preamble-puncturing-and-sig-b-signaling.pptx" TargetMode="External"/><Relationship Id="rId504" Type="http://schemas.openxmlformats.org/officeDocument/2006/relationships/hyperlink" Target="https://mentor.ieee.org/802.11/dcn/20/11-20-0424-00-00be-coordinated-ap-spatial-sharing-in-a-txop.pptx" TargetMode="External"/><Relationship Id="rId546" Type="http://schemas.openxmlformats.org/officeDocument/2006/relationships/hyperlink" Target="mailto:sschelstraete@quantenna.com" TargetMode="External"/><Relationship Id="rId78" Type="http://schemas.openxmlformats.org/officeDocument/2006/relationships/hyperlink" Target="https://mentor.ieee.org/802.11/dcn/20/11-20-0314-00-00be-mlo-bss-color.pptx" TargetMode="External"/><Relationship Id="rId101" Type="http://schemas.openxmlformats.org/officeDocument/2006/relationships/hyperlink" Target="https://mentor.ieee.org/802.11/dcn/20/11-20-0418-01-00be-low-latency-service-in-802-11be.pptx" TargetMode="External"/><Relationship Id="rId143" Type="http://schemas.openxmlformats.org/officeDocument/2006/relationships/hyperlink" Target="https://mentor.ieee.org/802.11/dcn/20/11-20-0456-00-00be-tx-evm-requirement-for-4k-qam.pptx" TargetMode="External"/><Relationship Id="rId185" Type="http://schemas.openxmlformats.org/officeDocument/2006/relationships/hyperlink" Target="https://mentor.ieee.org/802.11/dcn/20/11-20-0285-01-00be-su-ppdu-sig-contents-considerations.pptx" TargetMode="External"/><Relationship Id="rId350" Type="http://schemas.openxmlformats.org/officeDocument/2006/relationships/hyperlink" Target="mailto:patcom@ieee.org" TargetMode="External"/><Relationship Id="rId406" Type="http://schemas.openxmlformats.org/officeDocument/2006/relationships/hyperlink" Target="https://mentor.ieee.org/802.11/dcn/20/11-20-0380-00-00be-u-sig-structure-and-preamble-processing.pptx" TargetMode="External"/><Relationship Id="rId588" Type="http://schemas.openxmlformats.org/officeDocument/2006/relationships/hyperlink" Target="mailto:sschelstraete@quantenna.com" TargetMode="External"/><Relationship Id="rId9" Type="http://schemas.openxmlformats.org/officeDocument/2006/relationships/footnotes" Target="footnotes.xml"/><Relationship Id="rId210" Type="http://schemas.openxmlformats.org/officeDocument/2006/relationships/hyperlink" Target="https://mentor.ieee.org/802.11/dcn/20/11-20-0399-00-00be-bw-negotiation-protection-with-more-than-160mhz-ppdu-and-puncture-operation.pptx" TargetMode="External"/><Relationship Id="rId392" Type="http://schemas.openxmlformats.org/officeDocument/2006/relationships/hyperlink" Target="https://mentor.ieee.org/802.11/dcn/20/11-20-0415-00-00be-multi-link-aggregation-synchronized-ppdus-on-multiple-links.pptx" TargetMode="External"/><Relationship Id="rId448" Type="http://schemas.openxmlformats.org/officeDocument/2006/relationships/hyperlink" Target="https://mentor.ieee.org/802.11/dcn/20/11-20-0456-00-00be-tx-evm-requirement-for-4k-qam.pptx" TargetMode="External"/><Relationship Id="rId613" Type="http://schemas.openxmlformats.org/officeDocument/2006/relationships/hyperlink" Target="mailto:jeongki.kim@lge.com" TargetMode="External"/><Relationship Id="rId655" Type="http://schemas.openxmlformats.org/officeDocument/2006/relationships/header" Target="header1.xml"/><Relationship Id="rId252" Type="http://schemas.openxmlformats.org/officeDocument/2006/relationships/hyperlink" Target="https://mentor.ieee.org/802.11/dcn/19/11-19-1993-01-00be-discussion-about-single-and-multiple-primary-channels-in-synchronous-multi-link.pptx" TargetMode="External"/><Relationship Id="rId294" Type="http://schemas.openxmlformats.org/officeDocument/2006/relationships/hyperlink" Target="mailto:jeongki.kim@lge.com" TargetMode="External"/><Relationship Id="rId308" Type="http://schemas.openxmlformats.org/officeDocument/2006/relationships/hyperlink" Target="https://mentor.ieee.org/802.11/dcn/20/11-20-0329-00-00be-group-addressed-frame-transmission-in-constrained-multi-link-operation.pptx" TargetMode="External"/><Relationship Id="rId515"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9-00-00be-multi-link-discovery-part-1.pptx" TargetMode="External"/><Relationship Id="rId112" Type="http://schemas.openxmlformats.org/officeDocument/2006/relationships/hyperlink" Target="https://mentor.ieee.org/802.11/dcn/20/11-20-0462-00-00be-11be-ba-indication.pptx" TargetMode="External"/><Relationship Id="rId154" Type="http://schemas.openxmlformats.org/officeDocument/2006/relationships/hyperlink" Target="https://mentor.ieee.org/802.11/dcn/20/11-20-0563-00-00be-eht-ppdu-scrambler.pptx" TargetMode="External"/><Relationship Id="rId361" Type="http://schemas.openxmlformats.org/officeDocument/2006/relationships/hyperlink" Target="https://mentor.ieee.org/802.11/dcn/20/11-20-0479-00-00be-240-mhz-channelization.pptx" TargetMode="External"/><Relationship Id="rId557" Type="http://schemas.openxmlformats.org/officeDocument/2006/relationships/hyperlink" Target="mailto:patcom@ieee.org" TargetMode="External"/><Relationship Id="rId599" Type="http://schemas.openxmlformats.org/officeDocument/2006/relationships/hyperlink" Target="https://imat.ieee.org/attendance" TargetMode="External"/><Relationship Id="rId196" Type="http://schemas.openxmlformats.org/officeDocument/2006/relationships/hyperlink" Target="https://mentor.ieee.org/802.11/dcn/20/11-20-0470-00-00be-small-size-mru-with-different-mcs-and-bcc.pptx" TargetMode="External"/><Relationship Id="rId417" Type="http://schemas.openxmlformats.org/officeDocument/2006/relationships/hyperlink" Target="https://mentor.ieee.org/802.11/dcn/20/11-20-0578-00-00be-on-ru-allocation-singling-in-eht-sig.pptx" TargetMode="External"/><Relationship Id="rId459" Type="http://schemas.openxmlformats.org/officeDocument/2006/relationships/hyperlink" Target="https://imat.ieee.org/attendance" TargetMode="External"/><Relationship Id="rId624" Type="http://schemas.openxmlformats.org/officeDocument/2006/relationships/hyperlink" Target="mailto:liwen.chu@nxp.com"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02-00-00be-u-sig-and-eht-sig-contents-discussion.pptx" TargetMode="External"/><Relationship Id="rId263" Type="http://schemas.openxmlformats.org/officeDocument/2006/relationships/hyperlink" Target="https://mentor.ieee.org/802.11/dcn/20/11-20-0275-00-00be-need-for-sync-ppdu.pptx" TargetMode="External"/><Relationship Id="rId319" Type="http://schemas.openxmlformats.org/officeDocument/2006/relationships/hyperlink" Target="mailto:sschelstraete@quantenna.com" TargetMode="External"/><Relationship Id="rId470" Type="http://schemas.openxmlformats.org/officeDocument/2006/relationships/hyperlink" Target="https://mentor.ieee.org/802.11/dcn/20/11-20-0455-01-00be-async-mlo-with-non-str-sta.pptx" TargetMode="External"/><Relationship Id="rId526" Type="http://schemas.openxmlformats.org/officeDocument/2006/relationships/hyperlink" Target="https://mentor.ieee.org/802.11/dcn/20/11-20-0455-01-00be-async-mlo-with-non-str-sta.pptx" TargetMode="External"/><Relationship Id="rId58" Type="http://schemas.openxmlformats.org/officeDocument/2006/relationships/hyperlink" Target="https://mentor.ieee.org/802.11/dcn/20/11-20-0005-01-00be-proposals-on-latency-reduction.pptx" TargetMode="External"/><Relationship Id="rId123" Type="http://schemas.openxmlformats.org/officeDocument/2006/relationships/hyperlink" Target="https://mentor.ieee.org/802.11/dcn/20/11-20-0292-00-00be-mlo-typical-operating-scenarios-and-sub-feature-prioritization.pptx" TargetMode="External"/><Relationship Id="rId330" Type="http://schemas.openxmlformats.org/officeDocument/2006/relationships/hyperlink" Target="https://mentor.ieee.org/802-ec/dcn/16/ec-16-0180-05-00EC-ieee-802-participation-slide.pptx" TargetMode="External"/><Relationship Id="rId568" Type="http://schemas.openxmlformats.org/officeDocument/2006/relationships/hyperlink" Target="mailto:tianyu@apple.com" TargetMode="External"/><Relationship Id="rId165" Type="http://schemas.openxmlformats.org/officeDocument/2006/relationships/hyperlink" Target="mailto:liwen.chu@nxp.com" TargetMode="External"/><Relationship Id="rId372" Type="http://schemas.openxmlformats.org/officeDocument/2006/relationships/hyperlink" Target="https://mentor.ieee.org/802.11/dcn/20/11-20-0056-00-00be-preparations-for-coordinated-ofdma.pptx" TargetMode="External"/><Relationship Id="rId428" Type="http://schemas.openxmlformats.org/officeDocument/2006/relationships/hyperlink" Target="https://mentor.ieee.org/802.11/dcn/20/11-20-0329-01-00be-group-addressed-frame-transmission-in-constrained-multi-link-operation.pptx" TargetMode="External"/><Relationship Id="rId635" Type="http://schemas.openxmlformats.org/officeDocument/2006/relationships/hyperlink" Target="http://standards.ieee.org/board/pat/pat-slideset.ppt" TargetMode="External"/><Relationship Id="rId232" Type="http://schemas.openxmlformats.org/officeDocument/2006/relationships/hyperlink" Target="https://mentor.ieee.org/802.11/dcn/20/11-20-0486-00-00be-decoupling-channel-training-from-nsts.pptx" TargetMode="External"/><Relationship Id="rId274" Type="http://schemas.openxmlformats.org/officeDocument/2006/relationships/hyperlink" Target="https://mentor.ieee.org/802-ec/dcn/16/ec-16-0180-05-00EC-ieee-802-participation-slide.pptx" TargetMode="External"/><Relationship Id="rId481" Type="http://schemas.openxmlformats.org/officeDocument/2006/relationships/hyperlink" Target="https://mentor.ieee.org/802.11/dcn/19/11-19-1495-02-00be-further-discussion-on-feedback-overhead-reduction.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026-01-00be-mlo-sync-ppdus.pptx" TargetMode="External"/><Relationship Id="rId134" Type="http://schemas.openxmlformats.org/officeDocument/2006/relationships/hyperlink" Target="https://mentor.ieee.org/802.11/dcn/20/11-20-0400-00-00be-multi-ru-combination-and-signaling-for-ofdma-transmission.pptx" TargetMode="External"/><Relationship Id="rId537" Type="http://schemas.openxmlformats.org/officeDocument/2006/relationships/hyperlink" Target="https://mentor.ieee.org/802-ec/dcn/16/ec-16-0180-05-00EC-ieee-802-participation-slide.pptx" TargetMode="External"/><Relationship Id="rId579"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0/11-20-0337-00-00be-multi-link-bss-parameter-update.pptx" TargetMode="External"/><Relationship Id="rId176" Type="http://schemas.openxmlformats.org/officeDocument/2006/relationships/hyperlink" Target="https://mentor.ieee.org/802.11/dcn/20/11-20-0384-00-00be-320-mhz-bss-configuration.pptx" TargetMode="External"/><Relationship Id="rId341" Type="http://schemas.openxmlformats.org/officeDocument/2006/relationships/hyperlink" Target="https://mentor.ieee.org/802.11/dcn/20/11-20-0291-00-00be-mlo-async-and-sync-operation-discussion.pptx" TargetMode="External"/><Relationship Id="rId383" Type="http://schemas.openxmlformats.org/officeDocument/2006/relationships/hyperlink" Target="https://imat.ieee.org/attendance" TargetMode="External"/><Relationship Id="rId439" Type="http://schemas.openxmlformats.org/officeDocument/2006/relationships/hyperlink" Target="https://imat.ieee.org/attendance" TargetMode="External"/><Relationship Id="rId590" Type="http://schemas.openxmlformats.org/officeDocument/2006/relationships/hyperlink" Target="mailto:patcom@ieee.org" TargetMode="External"/><Relationship Id="rId604" Type="http://schemas.openxmlformats.org/officeDocument/2006/relationships/hyperlink" Target="https://imat.ieee.org/attendance" TargetMode="External"/><Relationship Id="rId646" Type="http://schemas.openxmlformats.org/officeDocument/2006/relationships/hyperlink" Target="https://mentor.ieee.org/802-ec/dcn/17/ec-17-0090-22-0PNP-ieee-802-lmsc-operations-manual.pdf" TargetMode="External"/><Relationship Id="rId201" Type="http://schemas.openxmlformats.org/officeDocument/2006/relationships/hyperlink" Target="mailto:jeongki.kim@lge.com" TargetMode="External"/><Relationship Id="rId243" Type="http://schemas.openxmlformats.org/officeDocument/2006/relationships/hyperlink" Target="https://mentor.ieee.org/802.11/dcn/20/11-20-0410-00-00be-coordinated-spatial-reuse-procedure.pptx" TargetMode="External"/><Relationship Id="rId285" Type="http://schemas.openxmlformats.org/officeDocument/2006/relationships/hyperlink" Target="https://mentor.ieee.org/802.11/dcn/20/11-20-0440-00-00be-segment-parser-and-tone-interleaver-for-11be.pptx" TargetMode="External"/><Relationship Id="rId450" Type="http://schemas.openxmlformats.org/officeDocument/2006/relationships/hyperlink" Target="https://mentor.ieee.org/802.11/dcn/20/11-20-0563-00-00be-eht-ppdu-scrambler.pptx" TargetMode="External"/><Relationship Id="rId506" Type="http://schemas.openxmlformats.org/officeDocument/2006/relationships/hyperlink" Target="https://mentor.ieee.org/802.11/dcn/20/11-20-0099-00-00be-coordinated-beamforming-for-802-11be.pptx"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30-00-00be-rts-cts-for-multi-link.pptx" TargetMode="External"/><Relationship Id="rId310" Type="http://schemas.openxmlformats.org/officeDocument/2006/relationships/hyperlink" Target="https://mentor.ieee.org/802.11/dcn/20/11-20-0415-00-00be-multi-link-aggregation-synchronized-ppdus-on-multiple-links.pptx" TargetMode="External"/><Relationship Id="rId492" Type="http://schemas.openxmlformats.org/officeDocument/2006/relationships/hyperlink" Target="https://mentor.ieee.org/802.11/dcn/20/11-20-0603-00-00be-eht-sig-contents-for-su-transmission.pptx" TargetMode="External"/><Relationship Id="rId548" Type="http://schemas.openxmlformats.org/officeDocument/2006/relationships/hyperlink" Target="https://mentor.ieee.org/802.11/dcn/20/11-20-0480-00-00be-4096-qam-straw-polls.pptx" TargetMode="External"/><Relationship Id="rId91" Type="http://schemas.openxmlformats.org/officeDocument/2006/relationships/hyperlink" Target="https://mentor.ieee.org/802.11/dcn/20/11-20-0391-00-00be-multi-link-power-save-state-after-enablement.pptx" TargetMode="External"/><Relationship Id="rId145" Type="http://schemas.openxmlformats.org/officeDocument/2006/relationships/hyperlink" Target="https://mentor.ieee.org/802.11/dcn/20/11-20-0478-00-00be-segment-parsing-for-punctured-transmissions.pptx" TargetMode="External"/><Relationship Id="rId187" Type="http://schemas.openxmlformats.org/officeDocument/2006/relationships/hyperlink" Target="https://mentor.ieee.org/802.11/dcn/20/11-20-0400-00-00be-multi-ru-combination-and-signaling-for-ofdma-transmission.pptx" TargetMode="External"/><Relationship Id="rId352" Type="http://schemas.openxmlformats.org/officeDocument/2006/relationships/hyperlink" Target="https://imat.ieee.org/attendance" TargetMode="External"/><Relationship Id="rId394" Type="http://schemas.openxmlformats.org/officeDocument/2006/relationships/hyperlink" Target="https://mentor.ieee.org/802.11/dcn/20/11-20-0444-00-00be-mla-non-str-sta-edca-rules-after-self-interference.pptx" TargetMode="External"/><Relationship Id="rId408" Type="http://schemas.openxmlformats.org/officeDocument/2006/relationships/hyperlink" Target="https://mentor.ieee.org/802.11/dcn/20/11-20-0545-01-00be-multi-segment-eht-sig-design-discussion.pptx" TargetMode="External"/><Relationship Id="rId615" Type="http://schemas.openxmlformats.org/officeDocument/2006/relationships/hyperlink" Target="https://mentor.ieee.org/802-ec/dcn/16/ec-16-0180-05-00EC-ieee-802-participation-slide.pptx" TargetMode="External"/><Relationship Id="rId212" Type="http://schemas.openxmlformats.org/officeDocument/2006/relationships/hyperlink" Target="https://mentor.ieee.org/802.11/dcn/20/11-20-0226-00-00be-mlo-constraint-indication-and-operating-mode.pptx" TargetMode="External"/><Relationship Id="rId254" Type="http://schemas.openxmlformats.org/officeDocument/2006/relationships/hyperlink" Target="https://mentor.ieee.org/802.11/dcn/20/11-20-0026-00-00be-mlo-sync-ppdus.pptx" TargetMode="External"/><Relationship Id="rId657" Type="http://schemas.openxmlformats.org/officeDocument/2006/relationships/fontTable" Target="fontTable.xm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8-00-00be-channel-access-category.pptx" TargetMode="External"/><Relationship Id="rId296" Type="http://schemas.openxmlformats.org/officeDocument/2006/relationships/hyperlink" Target="https://mentor.ieee.org/802.11/dcn/19/11-19-1305-00-00be-synchronous-multi-link-operation.pptx" TargetMode="External"/><Relationship Id="rId461" Type="http://schemas.openxmlformats.org/officeDocument/2006/relationships/hyperlink" Target="mailto:liwen.chu@nxp.com" TargetMode="External"/><Relationship Id="rId517" Type="http://schemas.openxmlformats.org/officeDocument/2006/relationships/hyperlink" Target="https://imat.ieee.org/attendance" TargetMode="External"/><Relationship Id="rId559" Type="http://schemas.openxmlformats.org/officeDocument/2006/relationships/hyperlink" Target="https://imat.ieee.org/attendance" TargetMode="External"/><Relationship Id="rId60" Type="http://schemas.openxmlformats.org/officeDocument/2006/relationships/hyperlink" Target="https://mentor.ieee.org/802.11/dcn/20/11-20-0416-00-00be-mru-signaling-in-trigger-frame.pptx" TargetMode="External"/><Relationship Id="rId81" Type="http://schemas.openxmlformats.org/officeDocument/2006/relationships/hyperlink" Target="https://mentor.ieee.org/802.11/dcn/20/11-20-0356-00-00be-mlo-discovery-and-beacon-bloating.pptx" TargetMode="External"/><Relationship Id="rId135" Type="http://schemas.openxmlformats.org/officeDocument/2006/relationships/hyperlink" Target="https://mentor.ieee.org/802.11/dcn/20/11-20-0401-00-00be-preamble-puncture-signaling-for-non-ofdma-transmission.pptx" TargetMode="External"/><Relationship Id="rId156" Type="http://schemas.openxmlformats.org/officeDocument/2006/relationships/hyperlink" Target="https://mentor.ieee.org/802.11/dcn/20/11-20-0575-00-00be-self-contained-signaling-for-e-sig.pptx" TargetMode="External"/><Relationship Id="rId177" Type="http://schemas.openxmlformats.org/officeDocument/2006/relationships/hyperlink" Target="https://mentor.ieee.org/802.11/dcn/20/11-20-0398-00-00be-eht-bss-with-wider-bandwidth.pptx" TargetMode="External"/><Relationship Id="rId198" Type="http://schemas.openxmlformats.org/officeDocument/2006/relationships/hyperlink" Target="mailto:patcom@ieee.org" TargetMode="External"/><Relationship Id="rId321" Type="http://schemas.openxmlformats.org/officeDocument/2006/relationships/hyperlink" Target="https://mentor.ieee.org/802.11/dcn/20/11-20-0394-01-00be-thoughts-on-ru-aggregation-and-interleaving.pptx" TargetMode="External"/><Relationship Id="rId342" Type="http://schemas.openxmlformats.org/officeDocument/2006/relationships/hyperlink" Target="https://mentor.ieee.org/802.11/dcn/20/11-20-0329-00-00be-group-addressed-frame-transmission-in-constrained-multi-link-operation.pptx" TargetMode="External"/><Relationship Id="rId363" Type="http://schemas.openxmlformats.org/officeDocument/2006/relationships/hyperlink" Target="https://mentor.ieee.org/802.11/dcn/20/11-20-0480-00-00be-4096-qam-straw-polls.pptx" TargetMode="External"/><Relationship Id="rId384" Type="http://schemas.openxmlformats.org/officeDocument/2006/relationships/hyperlink" Target="https://imat.ieee.org/attendance" TargetMode="External"/><Relationship Id="rId419" Type="http://schemas.openxmlformats.org/officeDocument/2006/relationships/hyperlink" Target="https://mentor.ieee.org/802.11/dcn/20/11-20-0479-00-00be-240-mhz-channelization.pptx" TargetMode="External"/><Relationship Id="rId570" Type="http://schemas.openxmlformats.org/officeDocument/2006/relationships/hyperlink" Target="https://mentor.ieee.org/802.11/dcn/20/11-20-0575-00-00be-self-contained-signaling-for-e-sig.pptx" TargetMode="External"/><Relationship Id="rId591" Type="http://schemas.openxmlformats.org/officeDocument/2006/relationships/hyperlink" Target="https://mentor.ieee.org/802-ec/dcn/16/ec-16-0180-05-00EC-ieee-802-participation-slide.pptx" TargetMode="External"/><Relationship Id="rId605" Type="http://schemas.openxmlformats.org/officeDocument/2006/relationships/hyperlink" Target="https://imat.ieee.org/attendance" TargetMode="External"/><Relationship Id="rId626" Type="http://schemas.openxmlformats.org/officeDocument/2006/relationships/hyperlink" Target="http://www.ieee.org/about/corporate/governance/p7-8.html" TargetMode="External"/><Relationship Id="rId202" Type="http://schemas.openxmlformats.org/officeDocument/2006/relationships/hyperlink" Target="https://mentor.ieee.org/802.11/dcn/20/11-20-0095-01-00be-triggered-p2p-transmissions.pptx" TargetMode="External"/><Relationship Id="rId223" Type="http://schemas.openxmlformats.org/officeDocument/2006/relationships/hyperlink" Target="https://mentor.ieee.org/802.11/dcn/20/11-20-0382-00-00be-p-matrix-based-ltfs-for-eht.pptx" TargetMode="External"/><Relationship Id="rId244" Type="http://schemas.openxmlformats.org/officeDocument/2006/relationships/hyperlink" Target="https://mentor.ieee.org/802.11/dcn/20/11-20-0424-00-00be-coordinated-ap-spatial-sharing-in-a-txop.pptx" TargetMode="External"/><Relationship Id="rId430" Type="http://schemas.openxmlformats.org/officeDocument/2006/relationships/hyperlink" Target="https://mentor.ieee.org/802.11/dcn/20/11-20-0415-00-00be-multi-link-aggregation-synchronized-ppdus-on-multiple-links.pptx" TargetMode="External"/><Relationship Id="rId647" Type="http://schemas.openxmlformats.org/officeDocument/2006/relationships/hyperlink" Target="https://mentor.ieee.org/802-ec/dcn/17/ec-17-0090-22-0PNP-ieee-802-lmsc-operations-manual.pdf"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11/dcn/20/11-20-0329-00-00be-group-addressed-frame-transmission-in-constrained-multi-link-operation.pptx" TargetMode="External"/><Relationship Id="rId286" Type="http://schemas.openxmlformats.org/officeDocument/2006/relationships/hyperlink" Target="https://mentor.ieee.org/802.11/dcn/20/11-20-0470-00-00be-small-size-mru-with-different-mcs-and-bcc.pptx" TargetMode="External"/><Relationship Id="rId451" Type="http://schemas.openxmlformats.org/officeDocument/2006/relationships/hyperlink" Target="https://mentor.ieee.org/802.11/dcn/20/11-20-0565-00-00be-smoothing-indication-in-11be.pptx" TargetMode="External"/><Relationship Id="rId472" Type="http://schemas.openxmlformats.org/officeDocument/2006/relationships/hyperlink" Target="mailto:patcom@ieee.org" TargetMode="External"/><Relationship Id="rId493" Type="http://schemas.openxmlformats.org/officeDocument/2006/relationships/hyperlink" Target="https://mentor.ieee.org/802.11/dcn/20/11-20-0604-00-00be-new-parser-discussion-in-11be.pptx" TargetMode="External"/><Relationship Id="rId507" Type="http://schemas.openxmlformats.org/officeDocument/2006/relationships/hyperlink" Target="https://mentor.ieee.org/802.11/dcn/20/11-20-0123-00-00be-channel-sounding-for-multi-ap-cbf.pptx" TargetMode="External"/><Relationship Id="rId528" Type="http://schemas.openxmlformats.org/officeDocument/2006/relationships/hyperlink" Target="https://mentor.ieee.org/802.11/dcn/20/11-20-0012-00-00be-multi-link-acknowledgement-follow-up.pptx" TargetMode="External"/><Relationship Id="rId549" Type="http://schemas.openxmlformats.org/officeDocument/2006/relationships/hyperlink" Target="https://mentor.ieee.org/802.11/dcn/20/11-20-0563-00-00be-eht-ppdu-scrambler.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2-00-00be-bug-fix-for-acknowledgement-rule-in-multi-link.pptx" TargetMode="External"/><Relationship Id="rId125" Type="http://schemas.openxmlformats.org/officeDocument/2006/relationships/hyperlink" Target="https://mentor.ieee.org/802.11/dcn/20/11-20-0512-00-00be-mld-address-management-discussion.pptx" TargetMode="External"/><Relationship Id="rId146" Type="http://schemas.openxmlformats.org/officeDocument/2006/relationships/hyperlink" Target="https://mentor.ieee.org/802.11/dcn/20/11-20-0479-00-00be-240-mhz-channelization.pptx" TargetMode="External"/><Relationship Id="rId167" Type="http://schemas.openxmlformats.org/officeDocument/2006/relationships/hyperlink" Target="https://mentor.ieee.org/802.11/dcn/19/11-19-1822-04-00be-multi-link-security-consideration.pptx" TargetMode="External"/><Relationship Id="rId188" Type="http://schemas.openxmlformats.org/officeDocument/2006/relationships/hyperlink" Target="https://mentor.ieee.org/802.11/dcn/20/11-20-0401-00-00be-preamble-puncture-signaling-for-non-ofdma-transmission.pptx" TargetMode="External"/><Relationship Id="rId311" Type="http://schemas.openxmlformats.org/officeDocument/2006/relationships/hyperlink" Target="https://mentor.ieee.org/802.11/dcn/20/11-20-0433-00-00be-ppdu-alignment-in-str-constrained-multi-link.pptx" TargetMode="External"/><Relationship Id="rId332" Type="http://schemas.openxmlformats.org/officeDocument/2006/relationships/hyperlink" Target="https://imat.ieee.org/attendance" TargetMode="External"/><Relationship Id="rId353" Type="http://schemas.openxmlformats.org/officeDocument/2006/relationships/hyperlink" Target="https://imat.ieee.org/attendance" TargetMode="External"/><Relationship Id="rId374" Type="http://schemas.openxmlformats.org/officeDocument/2006/relationships/hyperlink" Target="https://mentor.ieee.org/802.11/dcn/20/11-20-0277-01-00be-coordinated-ofdma-protocol.pptx" TargetMode="External"/><Relationship Id="rId395" Type="http://schemas.openxmlformats.org/officeDocument/2006/relationships/hyperlink" Target="https://mentor.ieee.org/802.11/dcn/20/11-20-0455-00-00be-async-mlo-with-non-str-sta.pptx" TargetMode="External"/><Relationship Id="rId409" Type="http://schemas.openxmlformats.org/officeDocument/2006/relationships/hyperlink" Target="https://mentor.ieee.org/802.11/dcn/20/11-20-0402-00-00be-u-sig-and-eht-sig-contents-discussion.pptx" TargetMode="External"/><Relationship Id="rId560" Type="http://schemas.openxmlformats.org/officeDocument/2006/relationships/hyperlink" Target="https://imat.ieee.org/attendance" TargetMode="External"/><Relationship Id="rId581" Type="http://schemas.openxmlformats.org/officeDocument/2006/relationships/hyperlink" Target="https://imat.ieee.org/attendance" TargetMode="External"/><Relationship Id="rId71" Type="http://schemas.openxmlformats.org/officeDocument/2006/relationships/hyperlink" Target="https://mentor.ieee.org/802.11/dcn/20/11-20-0115-03-00be-multi-link-feature-candidates-for-r1.pptx" TargetMode="External"/><Relationship Id="rId92" Type="http://schemas.openxmlformats.org/officeDocument/2006/relationships/hyperlink" Target="https://mentor.ieee.org/802.11/dcn/20/11-20-0392-00-00be-mld-max-bss-idle-period.pptx" TargetMode="External"/><Relationship Id="rId213" Type="http://schemas.openxmlformats.org/officeDocument/2006/relationships/hyperlink" Target="https://mentor.ieee.org/802.11/dcn/20/11-20-0275-00-00be-need-for-sync-ppdu.pptx" TargetMode="External"/><Relationship Id="rId234" Type="http://schemas.openxmlformats.org/officeDocument/2006/relationships/hyperlink" Target="https://mentor.ieee.org/802-ec/dcn/16/ec-16-0180-05-00EC-ieee-802-participation-slide.pptx" TargetMode="External"/><Relationship Id="rId420" Type="http://schemas.openxmlformats.org/officeDocument/2006/relationships/hyperlink" Target="https://mentor.ieee.org/802.11/dcn/20/11-20-0456-00-00be-tx-evm-requirement-for-4k-qam.pptx" TargetMode="External"/><Relationship Id="rId616" Type="http://schemas.openxmlformats.org/officeDocument/2006/relationships/hyperlink" Target="https://imat.ieee.org/attendance" TargetMode="External"/><Relationship Id="rId637" Type="http://schemas.openxmlformats.org/officeDocument/2006/relationships/hyperlink" Target="http://standards.ieee.org/board/pat/faq.pdf" TargetMode="External"/><Relationship Id="rId658" Type="http://schemas.microsoft.com/office/2011/relationships/people" Target="people.xm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081-01-00be-mlo-synch-transmission.pptx" TargetMode="External"/><Relationship Id="rId276" Type="http://schemas.openxmlformats.org/officeDocument/2006/relationships/hyperlink" Target="mailto:tianyu@apple.com" TargetMode="External"/><Relationship Id="rId297" Type="http://schemas.openxmlformats.org/officeDocument/2006/relationships/hyperlink" Target="https://mentor.ieee.org/802.11/dcn/20/11-20-0026-01-00be-mlo-sync-ppdus.pptx" TargetMode="External"/><Relationship Id="rId441" Type="http://schemas.openxmlformats.org/officeDocument/2006/relationships/hyperlink" Target="mailto:tianyu@apple.com" TargetMode="External"/><Relationship Id="rId462" Type="http://schemas.openxmlformats.org/officeDocument/2006/relationships/hyperlink" Target="mailto:jeongki.kim@lge.com" TargetMode="External"/><Relationship Id="rId483" Type="http://schemas.openxmlformats.org/officeDocument/2006/relationships/hyperlink" Target="https://mentor.ieee.org/802.11/dcn/20/11-20-0065-03-00be-implicit-sounding-scheme.pptx" TargetMode="External"/><Relationship Id="rId518" Type="http://schemas.openxmlformats.org/officeDocument/2006/relationships/hyperlink" Target="mailto:liwen.chu@nxp.com" TargetMode="External"/><Relationship Id="rId539" Type="http://schemas.openxmlformats.org/officeDocument/2006/relationships/hyperlink" Target="https://imat.ieee.org/attendance"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69-00-00be-multi-link-channel-sensing.pptx" TargetMode="External"/><Relationship Id="rId136" Type="http://schemas.openxmlformats.org/officeDocument/2006/relationships/hyperlink" Target="https://mentor.ieee.org/802.11/dcn/20/11-20-0402-00-00be-u-sig-and-eht-sig-contents-discussion.pptx" TargetMode="External"/><Relationship Id="rId157" Type="http://schemas.openxmlformats.org/officeDocument/2006/relationships/hyperlink" Target="https://mentor.ieee.org/802.11/dcn/20/11-20-0578-00-00be-on-ru-allocation-singling-in-eht-sig.pptx" TargetMode="External"/><Relationship Id="rId178" Type="http://schemas.openxmlformats.org/officeDocument/2006/relationships/hyperlink" Target="https://mentor.ieee.org/802.11/dcn/20/11-20-0399-00-00be-bw-negotiation-protection-with-more-than-160mhz-ppdu-and-puncture-operation.pptx" TargetMode="External"/><Relationship Id="rId301" Type="http://schemas.openxmlformats.org/officeDocument/2006/relationships/hyperlink" Target="https://mentor.ieee.org/802.11/dcn/20/11-20-0134-00-00be-multilink-channel-access-considering-str-capability.pptx" TargetMode="External"/><Relationship Id="rId322" Type="http://schemas.openxmlformats.org/officeDocument/2006/relationships/hyperlink" Target="https://mentor.ieee.org/802.11/dcn/20/11-20-0405-01-00be-ldpc-tone-mapper-for-multiple-ru-aggregation.pptx" TargetMode="External"/><Relationship Id="rId343" Type="http://schemas.openxmlformats.org/officeDocument/2006/relationships/hyperlink" Target="https://mentor.ieee.org/802.11/dcn/20/11-20-0414-00-00be-method-for-handling-constrained-mld.pptx" TargetMode="External"/><Relationship Id="rId364" Type="http://schemas.openxmlformats.org/officeDocument/2006/relationships/hyperlink" Target="mailto:patcom@ieee.org" TargetMode="External"/><Relationship Id="rId550" Type="http://schemas.openxmlformats.org/officeDocument/2006/relationships/hyperlink" Target="https://mentor.ieee.org/802.11/dcn/20/11-20-0565-00-00be-smoothing-indication-in-11be.pptx" TargetMode="External"/><Relationship Id="rId61" Type="http://schemas.openxmlformats.org/officeDocument/2006/relationships/hyperlink" Target="https://mentor.ieee.org/802.11/dcn/20/11-20-0424-00-00be-coordinated-ap-spatial-sharing-in-a-txop.pptx" TargetMode="External"/><Relationship Id="rId82" Type="http://schemas.openxmlformats.org/officeDocument/2006/relationships/hyperlink" Target="https://mentor.ieee.org/802.11/dcn/20/11-20-0358-00-00be-multi-bssid-operation-with-mlo.ppt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https://mentor.ieee.org/802.11/dcn/19/11-19-1604-01-00be-eht-direct-link-transmission.pptx" TargetMode="External"/><Relationship Id="rId385" Type="http://schemas.openxmlformats.org/officeDocument/2006/relationships/hyperlink" Target="mailto:liwen.chu@nxp.com" TargetMode="External"/><Relationship Id="rId571" Type="http://schemas.openxmlformats.org/officeDocument/2006/relationships/hyperlink" Target="https://mentor.ieee.org/802.11/dcn/20/11-20-0578-00-00be-on-ru-allocation-singling-in-eht-sig.pptx" TargetMode="External"/><Relationship Id="rId592" Type="http://schemas.openxmlformats.org/officeDocument/2006/relationships/hyperlink" Target="https://imat.ieee.org/attendance" TargetMode="External"/><Relationship Id="rId606" Type="http://schemas.openxmlformats.org/officeDocument/2006/relationships/hyperlink" Target="mailto:sschelstraete@quantenna.com" TargetMode="External"/><Relationship Id="rId627" Type="http://schemas.openxmlformats.org/officeDocument/2006/relationships/hyperlink" Target="http://standards.ieee.org/faqs/affiliation.html" TargetMode="External"/><Relationship Id="rId648" Type="http://schemas.openxmlformats.org/officeDocument/2006/relationships/hyperlink" Target="http://www.ieee802.org/PNP/approved/IEEE_802_WG_PandP_v19.pdf"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439-00-00be-efficient-eht-preamble-design.pptx" TargetMode="External"/><Relationship Id="rId245" Type="http://schemas.openxmlformats.org/officeDocument/2006/relationships/hyperlink" Target="mailto:patcom@ieee.org" TargetMode="External"/><Relationship Id="rId266" Type="http://schemas.openxmlformats.org/officeDocument/2006/relationships/hyperlink" Target="https://mentor.ieee.org/802.11/dcn/20/11-20-0414-00-00be-method-for-handling-constrained-mld.pptx" TargetMode="External"/><Relationship Id="rId287" Type="http://schemas.openxmlformats.org/officeDocument/2006/relationships/hyperlink" Target="https://mentor.ieee.org/802.11/dcn/20/11-20-0478-00-00be-segment-parsing-for-punctured-transmissions.pptx" TargetMode="External"/><Relationship Id="rId410" Type="http://schemas.openxmlformats.org/officeDocument/2006/relationships/hyperlink" Target="https://mentor.ieee.org/802.11/dcn/20/11-20-0483-02-00be-preamble-puncturing-for-ppdus-transmitted-to-multiple-stas.pptx" TargetMode="External"/><Relationship Id="rId431" Type="http://schemas.openxmlformats.org/officeDocument/2006/relationships/hyperlink" Target="https://mentor.ieee.org/802.11/dcn/20/11-20-0433-00-00be-ppdu-alignment-in-str-constrained-multi-link.pptx" TargetMode="External"/><Relationship Id="rId452" Type="http://schemas.openxmlformats.org/officeDocument/2006/relationships/hyperlink" Target="https://mentor.ieee.org/802.11/dcn/20/11-20-0129-00-00be-further-discussions-on-preamble-puncturing-and-sig-b-signaling.pptx" TargetMode="External"/><Relationship Id="rId473" Type="http://schemas.openxmlformats.org/officeDocument/2006/relationships/hyperlink" Target="https://mentor.ieee.org/802-ec/dcn/16/ec-16-0180-05-00EC-ieee-802-participation-slide.pptx" TargetMode="External"/><Relationship Id="rId494" Type="http://schemas.openxmlformats.org/officeDocument/2006/relationships/hyperlink" Target="https://mentor.ieee.org/802.11/dcn/20/11-20-0605-00-00be-further-discussions-on-efficient-eht-preamble.pptx" TargetMode="External"/><Relationship Id="rId508" Type="http://schemas.openxmlformats.org/officeDocument/2006/relationships/hyperlink" Target="https://mentor.ieee.org/802.11/dcn/20/11-20-0502-00-00be-multi-ap-sounding-discussion-follow-up.pptx" TargetMode="External"/><Relationship Id="rId529" Type="http://schemas.openxmlformats.org/officeDocument/2006/relationships/hyperlink" Target="https://mentor.ieee.org/802.11/dcn/20/11-20-0024-00-00be-mlo-acknowledgement-procedure.pptx"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3-00-00be-ppdu-alignment-in-str-constrained-multi-link.pptx" TargetMode="External"/><Relationship Id="rId126" Type="http://schemas.openxmlformats.org/officeDocument/2006/relationships/hyperlink" Target="https://mentor.ieee.org/802.11/dcn/20/11-20-0591-00-00be-channel-width-selection-for-various-frame-types-with-preamble-puncture-and-puncture-location-indication.pptx" TargetMode="External"/><Relationship Id="rId147" Type="http://schemas.openxmlformats.org/officeDocument/2006/relationships/hyperlink" Target="https://mentor.ieee.org/802.11/dcn/20/11-20-0480-00-00be-4096-qam-straw-polls.pptx" TargetMode="External"/><Relationship Id="rId168" Type="http://schemas.openxmlformats.org/officeDocument/2006/relationships/hyperlink" Target="https://mentor.ieee.org/802.11/dcn/19/11-19-1963-01-00be-multi-link-security-and-aggregation-operations.pptx" TargetMode="External"/><Relationship Id="rId312" Type="http://schemas.openxmlformats.org/officeDocument/2006/relationships/hyperlink" Target="https://mentor.ieee.org/802.11/dcn/20/11-20-0444-00-00be-mla-non-str-sta-edca-rules-after-self-interference.pptx" TargetMode="External"/><Relationship Id="rId333" Type="http://schemas.openxmlformats.org/officeDocument/2006/relationships/hyperlink" Target="mailto:liwen.chu@nxp.com" TargetMode="External"/><Relationship Id="rId354" Type="http://schemas.openxmlformats.org/officeDocument/2006/relationships/hyperlink" Target="mailto:sschelstraete@quantenna.com" TargetMode="External"/><Relationship Id="rId540" Type="http://schemas.openxmlformats.org/officeDocument/2006/relationships/hyperlink" Target="mailto:liwen.chu@nxp.com"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188-00-00be-multi-link-triggered-uplink-access.pptx" TargetMode="External"/><Relationship Id="rId93" Type="http://schemas.openxmlformats.org/officeDocument/2006/relationships/hyperlink" Target="https://mentor.ieee.org/802.11/dcn/20/11-20-0395-00-00be-multi-link-beaconing-capability-operation-parameter.pptx" TargetMode="External"/><Relationship Id="rId189" Type="http://schemas.openxmlformats.org/officeDocument/2006/relationships/hyperlink" Target="https://mentor.ieee.org/802.11/dcn/20/11-20-0380-00-00be-u-sig-structure-and-preamble-processing.pptx" TargetMode="External"/><Relationship Id="rId375" Type="http://schemas.openxmlformats.org/officeDocument/2006/relationships/hyperlink" Target="https://mentor.ieee.org/802.11/dcn/20/11-20-0475-00-00be-coordinated-txop-sharing-in-ul.pptx" TargetMode="External"/><Relationship Id="rId396" Type="http://schemas.openxmlformats.org/officeDocument/2006/relationships/hyperlink" Target="https://mentor.ieee.org/802.11/dcn/20/11-20-0487-00-00be-multiple-link-operation-follow-up.pptx" TargetMode="External"/><Relationship Id="rId561" Type="http://schemas.openxmlformats.org/officeDocument/2006/relationships/hyperlink" Target="mailto:liwen.chu@nxp.com" TargetMode="External"/><Relationship Id="rId582" Type="http://schemas.openxmlformats.org/officeDocument/2006/relationships/hyperlink" Target="mailto:liwen.chu@nxp.com" TargetMode="External"/><Relationship Id="rId617" Type="http://schemas.openxmlformats.org/officeDocument/2006/relationships/hyperlink" Target="https://imat.ieee.org/attendance" TargetMode="External"/><Relationship Id="rId638" Type="http://schemas.openxmlformats.org/officeDocument/2006/relationships/hyperlink" Target="http://standards.ieee.org/board/pat/faq.pdf" TargetMode="External"/><Relationship Id="rId659" Type="http://schemas.openxmlformats.org/officeDocument/2006/relationships/theme" Target="theme/theme1.xml"/><Relationship Id="rId3" Type="http://schemas.openxmlformats.org/officeDocument/2006/relationships/customXml" Target="../customXml/item3.xml"/><Relationship Id="rId214" Type="http://schemas.openxmlformats.org/officeDocument/2006/relationships/hyperlink" Target="mailto:patcom@ieee.org" TargetMode="External"/><Relationship Id="rId235" Type="http://schemas.openxmlformats.org/officeDocument/2006/relationships/hyperlink" Target="mailto:dennis.sundman@ericsson.com" TargetMode="External"/><Relationship Id="rId256" Type="http://schemas.openxmlformats.org/officeDocument/2006/relationships/hyperlink" Target="https://mentor.ieee.org/802.11/dcn/20/11-20-0082-00-00be-synchronous-transmitter-medium-state-information.pptx" TargetMode="External"/><Relationship Id="rId277" Type="http://schemas.openxmlformats.org/officeDocument/2006/relationships/hyperlink" Target="https://mentor.ieee.org/802.11/dcn/20/11-20-0439-00-00be-efficient-eht-preamble-design.pptx" TargetMode="External"/><Relationship Id="rId298" Type="http://schemas.openxmlformats.org/officeDocument/2006/relationships/hyperlink" Target="https://mentor.ieee.org/802.11/dcn/20/11-20-0081-01-00be-mlo-synch-transmission.pptx" TargetMode="External"/><Relationship Id="rId400" Type="http://schemas.openxmlformats.org/officeDocument/2006/relationships/hyperlink" Target="https://imat.ieee.org/attendance" TargetMode="External"/><Relationship Id="rId421" Type="http://schemas.openxmlformats.org/officeDocument/2006/relationships/hyperlink" Target="https://mentor.ieee.org/802.11/dcn/20/11-20-0480-00-00be-4096-qam-straw-polls.pptx" TargetMode="External"/><Relationship Id="rId442" Type="http://schemas.openxmlformats.org/officeDocument/2006/relationships/hyperlink" Target="https://mentor.ieee.org/802.11/dcn/20/11-20-0483-02-00be-preamble-puncturing-for-ppdus-transmitted-to-multiple-stas.pptx" TargetMode="External"/><Relationship Id="rId463" Type="http://schemas.openxmlformats.org/officeDocument/2006/relationships/hyperlink" Target="https://mentor.ieee.org/802.11/dcn/20/11-20-0455-00-00be-async-mlo-with-non-str-sta.pptx" TargetMode="External"/><Relationship Id="rId484" Type="http://schemas.openxmlformats.org/officeDocument/2006/relationships/hyperlink" Target="https://mentor.ieee.org/802.11/dcn/20/11-20-0020-03-00be-consideration-for-eht-sig-transmission.pptx" TargetMode="External"/><Relationship Id="rId519" Type="http://schemas.openxmlformats.org/officeDocument/2006/relationships/hyperlink" Target="mailto:jeongki.kim@lge.com" TargetMode="External"/><Relationship Id="rId116" Type="http://schemas.openxmlformats.org/officeDocument/2006/relationships/hyperlink" Target="https://mentor.ieee.org/802.11/dcn/20/11-20-0472-00-00be-discussion-of-more-data-subfield-for-multi-link.pptx" TargetMode="External"/><Relationship Id="rId137" Type="http://schemas.openxmlformats.org/officeDocument/2006/relationships/hyperlink" Target="https://mentor.ieee.org/802.11/dcn/20/11-20-0403-00-00be-signaling-of-multiple-ru-aggregation-in-ofdma.pptx" TargetMode="External"/><Relationship Id="rId158" Type="http://schemas.openxmlformats.org/officeDocument/2006/relationships/hyperlink" Target="https://mentor.ieee.org/802.11/dcn/20/11-20-0579-01-00be-update-on-segment-parser-and-tone-interleaver-for-11be.pptx" TargetMode="External"/><Relationship Id="rId302" Type="http://schemas.openxmlformats.org/officeDocument/2006/relationships/hyperlink" Target="https://mentor.ieee.org/802.11/dcn/19/11-19-1959-00-00be-constrained-multi-link-operation.pptx" TargetMode="External"/><Relationship Id="rId323" Type="http://schemas.openxmlformats.org/officeDocument/2006/relationships/hyperlink" Target="https://mentor.ieee.org/802.11/dcn/20/11-20-0470-00-00be-small-size-mru-with-different-mcs-and-bcc.pptx" TargetMode="External"/><Relationship Id="rId344" Type="http://schemas.openxmlformats.org/officeDocument/2006/relationships/hyperlink" Target="https://mentor.ieee.org/802.11/dcn/20/11-20-0415-00-00be-multi-link-aggregation-synchronized-ppdus-on-multiple-links.pptx" TargetMode="External"/><Relationship Id="rId530" Type="http://schemas.openxmlformats.org/officeDocument/2006/relationships/hyperlink" Target="https://mentor.ieee.org/802.11/dcn/20/11-20-0053-00-00be-multi-link-ba.pptx"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2-00-00be-proposals-on-ampdu-ba-mechanisms.pptx" TargetMode="External"/><Relationship Id="rId179" Type="http://schemas.openxmlformats.org/officeDocument/2006/relationships/hyperlink" Target="mailto:patcom@ieee.org"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mailto:jeongki.kim@lge.com" TargetMode="External"/><Relationship Id="rId551" Type="http://schemas.openxmlformats.org/officeDocument/2006/relationships/hyperlink" Target="https://mentor.ieee.org/802.11/dcn/20/11-20-0129-00-00be-further-discussions-on-preamble-puncturing-and-sig-b-signaling.pptx" TargetMode="External"/><Relationship Id="rId572" Type="http://schemas.openxmlformats.org/officeDocument/2006/relationships/hyperlink" Target="mailto:patcom@ieee.org" TargetMode="External"/><Relationship Id="rId593" Type="http://schemas.openxmlformats.org/officeDocument/2006/relationships/hyperlink" Target="https://imat.ieee.org/attendance" TargetMode="External"/><Relationship Id="rId607" Type="http://schemas.openxmlformats.org/officeDocument/2006/relationships/hyperlink" Target="mailto:tianyu@apple.com" TargetMode="External"/><Relationship Id="rId628" Type="http://schemas.openxmlformats.org/officeDocument/2006/relationships/hyperlink" Target="http://standards.ieee.org/faqs/affiliation.html" TargetMode="External"/><Relationship Id="rId649" Type="http://schemas.openxmlformats.org/officeDocument/2006/relationships/hyperlink" Target="https://mentor.ieee.org/802-ec/dcn/17/ec-17-0120-27-0PNP-ieee-802-lmsc-chairs-guidelines.pdf" TargetMode="External"/><Relationship Id="rId190" Type="http://schemas.openxmlformats.org/officeDocument/2006/relationships/hyperlink" Target="https://mentor.ieee.org/802.11/dcn/20/11-20-0402-00-00be-u-sig-and-eht-sig-contents-discussion.pptx" TargetMode="External"/><Relationship Id="rId204" Type="http://schemas.openxmlformats.org/officeDocument/2006/relationships/hyperlink" Target="https://mentor.ieee.org/802.11/dcn/19/11-19-2125-00-00be-eht-rts-and-cts-procedure.pptx" TargetMode="External"/><Relationship Id="rId225" Type="http://schemas.openxmlformats.org/officeDocument/2006/relationships/hyperlink" Target="https://mentor.ieee.org/802.11/dcn/20/11-20-0406-00-00be-phase-rotation-proposal.pptx"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https://mentor.ieee.org/802.11/dcn/20/11-20-0415-00-00be-multi-link-aggregation-synchronized-ppdus-on-multiple-links.pptx" TargetMode="External"/><Relationship Id="rId288" Type="http://schemas.openxmlformats.org/officeDocument/2006/relationships/hyperlink" Target="https://mentor.ieee.org/802.11/dcn/20/11-20-0495-00-00be-discussions-on-multi-ru-aggregation.pptx" TargetMode="External"/><Relationship Id="rId411" Type="http://schemas.openxmlformats.org/officeDocument/2006/relationships/hyperlink" Target="https://mentor.ieee.org/802.11/dcn/20/11-20-0285-05-00be-su-ppdu-sig-contents-considerations.pptx" TargetMode="External"/><Relationship Id="rId432" Type="http://schemas.openxmlformats.org/officeDocument/2006/relationships/hyperlink" Target="https://mentor.ieee.org/802.11/dcn/20/11-20-0444-00-00be-mla-non-str-sta-edca-rules-after-self-interference.pptx" TargetMode="External"/><Relationship Id="rId453" Type="http://schemas.openxmlformats.org/officeDocument/2006/relationships/hyperlink" Target="https://mentor.ieee.org/802.11/dcn/20/11-20-0579-01-00be-update-on-segment-parser-and-tone-interleaver-for-11be.pptx" TargetMode="External"/><Relationship Id="rId474" Type="http://schemas.openxmlformats.org/officeDocument/2006/relationships/hyperlink" Target="https://imat.ieee.org/attendance" TargetMode="External"/><Relationship Id="rId509" Type="http://schemas.openxmlformats.org/officeDocument/2006/relationships/hyperlink" Target="https://mentor.ieee.org/802.11/dcn/20/11-20-0413-00-00be-discussion-on-eht-trigger-based-ul-mu.pptx" TargetMode="External"/><Relationship Id="rId106" Type="http://schemas.openxmlformats.org/officeDocument/2006/relationships/hyperlink" Target="https://mentor.ieee.org/802.11/dcn/20/11-20-0434-00-00be-multi-link-secured-retransmissions.pptx" TargetMode="External"/><Relationship Id="rId127" Type="http://schemas.openxmlformats.org/officeDocument/2006/relationships/hyperlink" Target="https://mentor.ieee.org/802.11/dcn/20/11-20-0616-00-00be-bandwidth-indication-of-320mhz-for-non-ht-and-non-ht-duplicate-frames.pptx" TargetMode="External"/><Relationship Id="rId313" Type="http://schemas.openxmlformats.org/officeDocument/2006/relationships/hyperlink" Target="https://mentor.ieee.org/802.11/dcn/20/11-20-0455-00-00be-async-mlo-with-non-str-sta.pptx" TargetMode="External"/><Relationship Id="rId495" Type="http://schemas.openxmlformats.org/officeDocument/2006/relationships/hyperlink" Target="https://mentor.ieee.org/802.11/dcn/20/11-20-0606-00-00be-further-discussion-on-bandwidth-and-puncturing-information.ppt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26-00-00be-mlo-constraint-indication-and-operating-mode.pptx" TargetMode="External"/><Relationship Id="rId94" Type="http://schemas.openxmlformats.org/officeDocument/2006/relationships/hyperlink" Target="https://mentor.ieee.org/802.11/dcn/20/11-20-0396-00-00be-mlo-bss-information-transmission-and-multiple-bssid-support.pptx" TargetMode="External"/><Relationship Id="rId148" Type="http://schemas.openxmlformats.org/officeDocument/2006/relationships/hyperlink" Target="https://mentor.ieee.org/802.11/dcn/20/11-20-0483-00-00be-preamble-puncturing-for-ppdus-transmitted-to-multiple-stas.pptx" TargetMode="External"/><Relationship Id="rId169" Type="http://schemas.openxmlformats.org/officeDocument/2006/relationships/hyperlink" Target="https://mentor.ieee.org/802.11/dcn/20/11-20-0054-01-00be-mld-mac-address-and-wm-address.pptx" TargetMode="External"/><Relationship Id="rId334" Type="http://schemas.openxmlformats.org/officeDocument/2006/relationships/hyperlink" Target="mailto:jeongki.kim@lge.com" TargetMode="External"/><Relationship Id="rId355" Type="http://schemas.openxmlformats.org/officeDocument/2006/relationships/hyperlink" Target="mailto:tianyu@apple.com" TargetMode="External"/><Relationship Id="rId376" Type="http://schemas.openxmlformats.org/officeDocument/2006/relationships/hyperlink" Target="https://mentor.ieee.org/802.11/dcn/20/11-20-0410-00-00be-coordinated-spatial-reuse-procedure.pptx" TargetMode="External"/><Relationship Id="rId397" Type="http://schemas.openxmlformats.org/officeDocument/2006/relationships/hyperlink" Target="https://mentor.ieee.org/802.11/dcn/20/11-20-0490-00-00be-multi-link-hidden-terminal.pptx" TargetMode="External"/><Relationship Id="rId520" Type="http://schemas.openxmlformats.org/officeDocument/2006/relationships/hyperlink" Target="https://mentor.ieee.org/802.11/dcn/20/11-20-0026-03-00be-mlo-sync-ppdus.pptx" TargetMode="External"/><Relationship Id="rId541" Type="http://schemas.openxmlformats.org/officeDocument/2006/relationships/hyperlink" Target="mailto:jeongki.kim@lge.com" TargetMode="External"/><Relationship Id="rId562" Type="http://schemas.openxmlformats.org/officeDocument/2006/relationships/hyperlink" Target="mailto:jeongki.kim@lge.com" TargetMode="External"/><Relationship Id="rId583" Type="http://schemas.openxmlformats.org/officeDocument/2006/relationships/hyperlink" Target="mailto:jeongki.kim@lge.com" TargetMode="External"/><Relationship Id="rId618" Type="http://schemas.openxmlformats.org/officeDocument/2006/relationships/hyperlink" Target="mailto:sschelstraete@quantenna.com" TargetMode="External"/><Relationship Id="rId639" Type="http://schemas.openxmlformats.org/officeDocument/2006/relationships/hyperlink" Target="http://standards.ieee.org/board/pat/faq.pdf"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mailto:aasterja@qti.qualcomm.com" TargetMode="External"/><Relationship Id="rId257" Type="http://schemas.openxmlformats.org/officeDocument/2006/relationships/hyperlink" Target="https://mentor.ieee.org/802.11/dcn/20/11-20-0106-01-00be-follow-up-on-performance-aspects-of-mlink-ops-with-constrains.pptx" TargetMode="External"/><Relationship Id="rId278" Type="http://schemas.openxmlformats.org/officeDocument/2006/relationships/hyperlink" Target="https://mentor.ieee.org/802.11/dcn/20/11-20-0402-00-00be-u-sig-and-eht-sig-contents-discussion.pptx" TargetMode="External"/><Relationship Id="rId401" Type="http://schemas.openxmlformats.org/officeDocument/2006/relationships/hyperlink" Target="https://imat.ieee.org/attendance" TargetMode="External"/><Relationship Id="rId422" Type="http://schemas.openxmlformats.org/officeDocument/2006/relationships/hyperlink" Target="mailto:patcom@ieee.org" TargetMode="External"/><Relationship Id="rId443" Type="http://schemas.openxmlformats.org/officeDocument/2006/relationships/hyperlink" Target="https://mentor.ieee.org/802.11/dcn/20/11-20-0285-05-00be-su-ppdu-sig-contents-considerations.pptx" TargetMode="External"/><Relationship Id="rId464" Type="http://schemas.openxmlformats.org/officeDocument/2006/relationships/hyperlink" Target="https://mentor.ieee.org/802.11/dcn/20/11-20-0487-00-00be-multiple-link-operation-follow-up.pptx" TargetMode="External"/><Relationship Id="rId650" Type="http://schemas.openxmlformats.org/officeDocument/2006/relationships/hyperlink" Target="https://mentor.ieee.org/802-ec/dcn/17/ec-17-0120-27-0PNP-ieee-802-lmsc-chairs-guidelines.pdf" TargetMode="External"/><Relationship Id="rId303" Type="http://schemas.openxmlformats.org/officeDocument/2006/relationships/hyperlink" Target="https://mentor.ieee.org/802.11/dcn/20/11-20-0026-01-00be-mlo-sync-ppdus.pptx" TargetMode="External"/><Relationship Id="rId485" Type="http://schemas.openxmlformats.org/officeDocument/2006/relationships/hyperlink" Target="https://mentor.ieee.org/802.11/dcn/20/11-20-0479-00-00be-240-mhz-channelization.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63-00-00be-proposals-on-unused-bandwidth-utilizations.pptx" TargetMode="External"/><Relationship Id="rId138" Type="http://schemas.openxmlformats.org/officeDocument/2006/relationships/hyperlink" Target="https://mentor.ieee.org/802.11/dcn/20/11-20-0404-00-00be-further-proposals-for-multiple-ru-aggregation.pptx" TargetMode="External"/><Relationship Id="rId345" Type="http://schemas.openxmlformats.org/officeDocument/2006/relationships/hyperlink" Target="https://mentor.ieee.org/802.11/dcn/20/11-20-0433-00-00be-ppdu-alignment-in-str-constrained-multi-link.pptx" TargetMode="External"/><Relationship Id="rId387" Type="http://schemas.openxmlformats.org/officeDocument/2006/relationships/hyperlink" Target="https://mentor.ieee.org/802.11/dcn/20/11-20-0226-02-00be-mlo-constraint-indication-and-operating-mode.pptx" TargetMode="External"/><Relationship Id="rId510" Type="http://schemas.openxmlformats.org/officeDocument/2006/relationships/hyperlink" Target="https://mentor.ieee.org/802.11/dcn/20/11-20-0416-00-00be-mru-signaling-in-trigger-frame.pptx" TargetMode="External"/><Relationship Id="rId552" Type="http://schemas.openxmlformats.org/officeDocument/2006/relationships/hyperlink" Target="https://mentor.ieee.org/802.11/dcn/20/11-20-0579-01-00be-update-on-segment-parser-and-tone-interleaver-for-11be.pptx" TargetMode="External"/><Relationship Id="rId594" Type="http://schemas.openxmlformats.org/officeDocument/2006/relationships/hyperlink" Target="mailto:dennis.sundman@ericsson.com" TargetMode="External"/><Relationship Id="rId608" Type="http://schemas.openxmlformats.org/officeDocument/2006/relationships/hyperlink" Target="mailto:patcom@ieee.org" TargetMode="External"/><Relationship Id="rId191" Type="http://schemas.openxmlformats.org/officeDocument/2006/relationships/hyperlink" Target="https://mentor.ieee.org/802.11/dcn/20/11-20-0474-00-00be-1-remarks-on-the-content-channels.pptx" TargetMode="External"/><Relationship Id="rId205" Type="http://schemas.openxmlformats.org/officeDocument/2006/relationships/hyperlink" Target="https://mentor.ieee.org/802.11/dcn/20/11-20-0006-00-00be-proposed-corrections-to-channel-access-issues-in-802-11.pptx" TargetMode="External"/><Relationship Id="rId247" Type="http://schemas.openxmlformats.org/officeDocument/2006/relationships/hyperlink" Target="mailto:liwen.chu@nxp.com" TargetMode="External"/><Relationship Id="rId412" Type="http://schemas.openxmlformats.org/officeDocument/2006/relationships/hyperlink" Target="https://mentor.ieee.org/802.11/dcn/20/11-20-0524-02-00be-signaling-of-preamble-puncturing-in-su-transmission.pptx" TargetMode="External"/><Relationship Id="rId107" Type="http://schemas.openxmlformats.org/officeDocument/2006/relationships/hyperlink" Target="https://mentor.ieee.org/802.11/dcn/20/11-20-0441-00-00be-mla-ba-format.pptx" TargetMode="External"/><Relationship Id="rId289" Type="http://schemas.openxmlformats.org/officeDocument/2006/relationships/hyperlink" Target="mailto:patcom@ieee.org" TargetMode="External"/><Relationship Id="rId454" Type="http://schemas.openxmlformats.org/officeDocument/2006/relationships/hyperlink" Target="https://mentor.ieee.org/802.11/dcn/20/11-20-0603-00-00be-eht-sig-contents-for-su-transmission.pptx" TargetMode="External"/><Relationship Id="rId496" Type="http://schemas.openxmlformats.org/officeDocument/2006/relationships/hyperlink" Target="mailto:patcom@ieee.org"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86-00-00be-decoupling-channel-training-from-nsts.pptx" TargetMode="External"/><Relationship Id="rId314" Type="http://schemas.openxmlformats.org/officeDocument/2006/relationships/hyperlink" Target="https://mentor.ieee.org/802.11/dcn/20/11-20-0487-00-00be-multiple-link-operation-follow-up.pptx" TargetMode="External"/><Relationship Id="rId356" Type="http://schemas.openxmlformats.org/officeDocument/2006/relationships/hyperlink" Target="https://mentor.ieee.org/802.11/dcn/20/11-20-0473-00-00be-impact-of-multiple-ru-allocation-on-papr.pptx" TargetMode="External"/><Relationship Id="rId398" Type="http://schemas.openxmlformats.org/officeDocument/2006/relationships/hyperlink" Target="mailto:patcom@ieee.org" TargetMode="External"/><Relationship Id="rId521" Type="http://schemas.openxmlformats.org/officeDocument/2006/relationships/hyperlink" Target="https://mentor.ieee.org/802.11/dcn/20/11-20-0081-02-00be-mlo-synch-transmission.pptx" TargetMode="External"/><Relationship Id="rId563" Type="http://schemas.openxmlformats.org/officeDocument/2006/relationships/hyperlink" Target="mailto:patcom@ieee.org" TargetMode="External"/><Relationship Id="rId619" Type="http://schemas.openxmlformats.org/officeDocument/2006/relationships/hyperlink" Target="mailto:tianyu@apple.com" TargetMode="External"/><Relationship Id="rId95" Type="http://schemas.openxmlformats.org/officeDocument/2006/relationships/hyperlink" Target="https://mentor.ieee.org/802.11/dcn/20/11-20-0397-00-00be-sequence-number-and-ba-operation-with-large-ba-buffer-size.pptx" TargetMode="External"/><Relationship Id="rId160" Type="http://schemas.openxmlformats.org/officeDocument/2006/relationships/hyperlink" Target="https://mentor.ieee.org/802.11/dcn/20/11-20-0604-00-00be-new-parser-discussion-in-11be.pptx" TargetMode="External"/><Relationship Id="rId216" Type="http://schemas.openxmlformats.org/officeDocument/2006/relationships/hyperlink" Target="mailto:sschelstraete@quantenna.com" TargetMode="External"/><Relationship Id="rId423" Type="http://schemas.openxmlformats.org/officeDocument/2006/relationships/hyperlink" Target="https://mentor.ieee.org/802-ec/dcn/16/ec-16-0180-05-00EC-ieee-802-participation-slide.pptx" TargetMode="External"/><Relationship Id="rId258" Type="http://schemas.openxmlformats.org/officeDocument/2006/relationships/hyperlink" Target="https://mentor.ieee.org/802.11/dcn/20/11-20-0134-00-00be-multilink-channel-access-considering-str-capability.pptx" TargetMode="External"/><Relationship Id="rId465" Type="http://schemas.openxmlformats.org/officeDocument/2006/relationships/hyperlink" Target="https://mentor.ieee.org/802.11/dcn/20/11-20-0490-00-00be-multi-link-hidden-terminal.pptx" TargetMode="External"/><Relationship Id="rId630" Type="http://schemas.openxmlformats.org/officeDocument/2006/relationships/hyperlink" Target="http://standards.ieee.org/resources/antitrust-guidelines.pdf"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487-00-00be-multiple-link-operation-follow-up.pptx" TargetMode="External"/><Relationship Id="rId325" Type="http://schemas.openxmlformats.org/officeDocument/2006/relationships/hyperlink" Target="https://mentor.ieee.org/802.11/dcn/20/11-20-0473-00-00be-impact-of-multiple-ru-allocation-on-papr.ppt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11/dcn/20/11-20-0122-00-00be-a-bar-variant-for-multi-link-operation.pptx"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19/11-19-1604-01-00be-eht-direct-link-transmission.pptx" TargetMode="External"/><Relationship Id="rId227" Type="http://schemas.openxmlformats.org/officeDocument/2006/relationships/hyperlink" Target="https://mentor.ieee.org/802.11/dcn/20/11-20-0405-00-00be-ldpc-tone-mapper-for-multiple-ru-aggregation.pptx" TargetMode="External"/><Relationship Id="rId269" Type="http://schemas.openxmlformats.org/officeDocument/2006/relationships/hyperlink" Target="https://mentor.ieee.org/802.11/dcn/20/11-20-0444-00-00be-mla-non-str-sta-edca-rules-after-self-interference.pptx" TargetMode="External"/><Relationship Id="rId434" Type="http://schemas.openxmlformats.org/officeDocument/2006/relationships/hyperlink" Target="https://mentor.ieee.org/802.11/dcn/20/11-20-0487-00-00be-multiple-link-operation-follow-up.pptx" TargetMode="External"/><Relationship Id="rId476" Type="http://schemas.openxmlformats.org/officeDocument/2006/relationships/hyperlink" Target="mailto:sschelstraete@quantenna.com" TargetMode="External"/><Relationship Id="rId641" Type="http://schemas.openxmlformats.org/officeDocument/2006/relationships/hyperlink" Target="http://standards.ieee.org/board/pat/pat-slideset.ppt"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285-01-00be-su-ppdu-sig-contents-considerations.pptx" TargetMode="External"/><Relationship Id="rId280" Type="http://schemas.openxmlformats.org/officeDocument/2006/relationships/hyperlink" Target="https://mentor.ieee.org/802.11/dcn/20/11-20-0382-00-00be-p-matrix-based-ltfs-for-eht.pptx" TargetMode="External"/><Relationship Id="rId336" Type="http://schemas.openxmlformats.org/officeDocument/2006/relationships/hyperlink" Target="https://mentor.ieee.org/802.11/dcn/20/11-20-0134-04-00be-multilink-channel-access-considering-str-capability.pptx" TargetMode="External"/><Relationship Id="rId501" Type="http://schemas.openxmlformats.org/officeDocument/2006/relationships/hyperlink" Target="mailto:aasterja@qti.qualcomm.com" TargetMode="External"/><Relationship Id="rId543"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0289-00-00be-on-multi-link-power-save-and-link-management.pptx" TargetMode="External"/><Relationship Id="rId140" Type="http://schemas.openxmlformats.org/officeDocument/2006/relationships/hyperlink" Target="https://mentor.ieee.org/802.11/dcn/20/11-20-0406-00-00be-phase-rotation-proposal.pptx" TargetMode="External"/><Relationship Id="rId182" Type="http://schemas.openxmlformats.org/officeDocument/2006/relationships/hyperlink" Target="mailto:tianyu@apple.com" TargetMode="External"/><Relationship Id="rId378" Type="http://schemas.openxmlformats.org/officeDocument/2006/relationships/hyperlink" Target="https://mentor.ieee.org/802.11/dcn/20/11-20-0457-01-00be-discussion-on-coordinated-spatial-reuse-operation.pptx" TargetMode="External"/><Relationship Id="rId403" Type="http://schemas.openxmlformats.org/officeDocument/2006/relationships/hyperlink" Target="mailto:tianyu@apple.com" TargetMode="External"/><Relationship Id="rId585" Type="http://schemas.openxmlformats.org/officeDocument/2006/relationships/hyperlink" Target="https://mentor.ieee.org/802-ec/dcn/16/ec-16-0180-05-00EC-ieee-802-participation-slide.pptx" TargetMode="External"/><Relationship Id="rId6" Type="http://schemas.openxmlformats.org/officeDocument/2006/relationships/styles" Target="styles.xml"/><Relationship Id="rId238" Type="http://schemas.openxmlformats.org/officeDocument/2006/relationships/hyperlink" Target="https://mentor.ieee.org/802.11/dcn/19/11-19-1961-03-00be-multi-ap-group-establishment.pptx" TargetMode="External"/><Relationship Id="rId445" Type="http://schemas.openxmlformats.org/officeDocument/2006/relationships/hyperlink" Target="https://mentor.ieee.org/802.11/dcn/20/11-20-0575-00-00be-self-contained-signaling-for-e-sig.pptx" TargetMode="External"/><Relationship Id="rId487" Type="http://schemas.openxmlformats.org/officeDocument/2006/relationships/hyperlink" Target="https://mentor.ieee.org/802.11/dcn/20/11-20-0480-00-00be-4096-qam-straw-polls.pptx" TargetMode="External"/><Relationship Id="rId610" Type="http://schemas.openxmlformats.org/officeDocument/2006/relationships/hyperlink" Target="https://imat.ieee.org/attendance" TargetMode="External"/><Relationship Id="rId652" Type="http://schemas.openxmlformats.org/officeDocument/2006/relationships/hyperlink" Target="https://mentor.ieee.org/802.11/dcn/14/11-14-0629-22-0000-802-11-operations-manual.docx" TargetMode="External"/><Relationship Id="rId291" Type="http://schemas.openxmlformats.org/officeDocument/2006/relationships/hyperlink" Target="https://imat.ieee.org/attendance" TargetMode="External"/><Relationship Id="rId305" Type="http://schemas.openxmlformats.org/officeDocument/2006/relationships/hyperlink" Target="https://mentor.ieee.org/802.11/dcn/20/11-20-0226-00-00be-mlo-constraint-indication-and-operating-mode.pptx" TargetMode="External"/><Relationship Id="rId347" Type="http://schemas.openxmlformats.org/officeDocument/2006/relationships/hyperlink" Target="https://mentor.ieee.org/802.11/dcn/20/11-20-0455-00-00be-async-mlo-with-non-str-sta.pptx" TargetMode="External"/><Relationship Id="rId512" Type="http://schemas.openxmlformats.org/officeDocument/2006/relationships/hyperlink" Target="https://mentor.ieee.org/802.11/dcn/20/11-20-0481-00-00be-impact-of-harq-on-latency-system-level-simulation-analysis.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4-00-00be-320-mhz-bss-configuration.pptx" TargetMode="External"/><Relationship Id="rId151" Type="http://schemas.openxmlformats.org/officeDocument/2006/relationships/hyperlink" Target="https://mentor.ieee.org/802.11/dcn/20/11-20-0129-00-00be-further-discussions-on-preamble-puncturing-and-sig-b-signaling.pptx" TargetMode="External"/><Relationship Id="rId389" Type="http://schemas.openxmlformats.org/officeDocument/2006/relationships/hyperlink" Target="https://mentor.ieee.org/802.11/dcn/20/11-20-0291-01-00be-mlo-async-and-sync-operation-discussion.pptx" TargetMode="External"/><Relationship Id="rId554" Type="http://schemas.openxmlformats.org/officeDocument/2006/relationships/hyperlink" Target="https://mentor.ieee.org/802.11/dcn/20/11-20-0604-00-00be-new-parser-discussion-in-11be.pptx" TargetMode="External"/><Relationship Id="rId596" Type="http://schemas.openxmlformats.org/officeDocument/2006/relationships/hyperlink" Target="mailto:patcom@ieee.org" TargetMode="External"/><Relationship Id="rId193" Type="http://schemas.openxmlformats.org/officeDocument/2006/relationships/hyperlink" Target="https://mentor.ieee.org/802.11/dcn/20/11-20-0439-00-00be-efficient-eht-preamble-design.pptx" TargetMode="External"/><Relationship Id="rId207" Type="http://schemas.openxmlformats.org/officeDocument/2006/relationships/hyperlink" Target="https://mentor.ieee.org/802.11/dcn/20/11-20-0363-00-00be-proposals-on-unused-bandwidth-utilizations.pptx" TargetMode="External"/><Relationship Id="rId249" Type="http://schemas.openxmlformats.org/officeDocument/2006/relationships/hyperlink" Target="https://mentor.ieee.org/802.11/dcn/20/11-20-0384-00-00be-320-mhz-bss-configuration.pptx" TargetMode="External"/><Relationship Id="rId414" Type="http://schemas.openxmlformats.org/officeDocument/2006/relationships/hyperlink" Target="https://mentor.ieee.org/802.11/dcn/20/11-20-0578-00-00be-on-ru-allocation-singling-in-eht-sig.pptx" TargetMode="External"/><Relationship Id="rId456" Type="http://schemas.openxmlformats.org/officeDocument/2006/relationships/hyperlink" Target="https://mentor.ieee.org/802.11/dcn/20/11-20-0605-00-00be-further-discussions-on-efficient-eht-preamble.pptx" TargetMode="External"/><Relationship Id="rId498" Type="http://schemas.openxmlformats.org/officeDocument/2006/relationships/hyperlink" Target="https://imat.ieee.org/attendance" TargetMode="External"/><Relationship Id="rId621"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4-00-00be-mla-non-str-sta-edca-rules-after-self-interference.pptx" TargetMode="External"/><Relationship Id="rId260" Type="http://schemas.openxmlformats.org/officeDocument/2006/relationships/hyperlink" Target="https://mentor.ieee.org/802.11/dcn/20/11-20-0026-01-00be-mlo-sync-ppdus.pptx" TargetMode="External"/><Relationship Id="rId316" Type="http://schemas.openxmlformats.org/officeDocument/2006/relationships/hyperlink" Target="mailto:patcom@ieee.org" TargetMode="External"/><Relationship Id="rId523" Type="http://schemas.openxmlformats.org/officeDocument/2006/relationships/hyperlink" Target="https://mentor.ieee.org/802.11/dcn/20/11-20-0291-01-00be-mlo-async-and-sync-operation-discussion.pptx"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399-00-00be-bw-negotiation-protection-with-more-than-160mhz-ppdu-and-puncture-operation.pptx" TargetMode="External"/><Relationship Id="rId120" Type="http://schemas.openxmlformats.org/officeDocument/2006/relationships/hyperlink" Target="https://mentor.ieee.org/802.11/dcn/20/11-20-0490-00-00be-multi-link-hidden-terminal.pptx" TargetMode="External"/><Relationship Id="rId358" Type="http://schemas.openxmlformats.org/officeDocument/2006/relationships/hyperlink" Target="https://mentor.ieee.org/802.11/dcn/20/11-20-0524-00-00be-signaling-of-preamble-puncturing-in-su-transmission.pptx" TargetMode="External"/><Relationship Id="rId565" Type="http://schemas.openxmlformats.org/officeDocument/2006/relationships/hyperlink" Target="https://imat.ieee.org/attendance" TargetMode="External"/><Relationship Id="rId162" Type="http://schemas.openxmlformats.org/officeDocument/2006/relationships/hyperlink" Target="https://mentor.ieee.org/802.11/dcn/20/11-20-0606-00-00be-further-discussion-on-bandwidth-and-puncturing-information.pptx" TargetMode="External"/><Relationship Id="rId218" Type="http://schemas.openxmlformats.org/officeDocument/2006/relationships/hyperlink" Target="https://mentor.ieee.org/802.11/dcn/20/11-20-0403-00-00be-signaling-of-multiple-ru-aggregation-in-ofdma.pptx" TargetMode="External"/><Relationship Id="rId425" Type="http://schemas.openxmlformats.org/officeDocument/2006/relationships/hyperlink" Target="https://imat.ieee.org/attendance" TargetMode="External"/><Relationship Id="rId467" Type="http://schemas.openxmlformats.org/officeDocument/2006/relationships/hyperlink" Target="https://mentor.ieee.org/802.11/dcn/20/11-20-0081-02-00be-mlo-synch-transmission.pptx" TargetMode="External"/><Relationship Id="rId632" Type="http://schemas.openxmlformats.org/officeDocument/2006/relationships/hyperlink" Target="http://standards.ieee.org/resources/antitrust-guidelines.pdf" TargetMode="External"/><Relationship Id="rId271" Type="http://schemas.openxmlformats.org/officeDocument/2006/relationships/hyperlink" Target="https://mentor.ieee.org/802.11/dcn/20/11-20-0487-00-00be-multiple-link-operation-follow-up.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96-00-00be-ap-candidate-set-follow-up.pptx" TargetMode="External"/><Relationship Id="rId131" Type="http://schemas.openxmlformats.org/officeDocument/2006/relationships/hyperlink" Target="https://mentor.ieee.org/802.11/dcn/20/11-20-0380-00-00be-u-sig-structure-and-preamble-processing.pptx" TargetMode="External"/><Relationship Id="rId327" Type="http://schemas.openxmlformats.org/officeDocument/2006/relationships/hyperlink" Target="https://mentor.ieee.org/802.11/dcn/20/11-20-0524-00-00be-signaling-of-preamble-puncturing-in-su-transmission.pptx" TargetMode="External"/><Relationship Id="rId369" Type="http://schemas.openxmlformats.org/officeDocument/2006/relationships/hyperlink" Target="mailto:aasterja@qti.qualcomm.com" TargetMode="External"/><Relationship Id="rId534" Type="http://schemas.openxmlformats.org/officeDocument/2006/relationships/hyperlink" Target="https://mentor.ieee.org/802.11/dcn/20/11-20-0441-00-00be-mla-ba-format.pptx" TargetMode="External"/><Relationship Id="rId576" Type="http://schemas.openxmlformats.org/officeDocument/2006/relationships/hyperlink" Target="mailto:liwen.chu@nxp.com" TargetMode="External"/><Relationship Id="rId173" Type="http://schemas.openxmlformats.org/officeDocument/2006/relationships/hyperlink" Target="https://mentor.ieee.org/802.11/dcn/20/11-20-0006-00-00be-proposed-corrections-to-channel-access-issues-in-802-11.pptx" TargetMode="External"/><Relationship Id="rId229" Type="http://schemas.openxmlformats.org/officeDocument/2006/relationships/hyperlink" Target="https://mentor.ieee.org/802.11/dcn/20/11-20-0470-00-00be-small-size-mru-with-different-mcs-and-bcc.pptx" TargetMode="External"/><Relationship Id="rId380" Type="http://schemas.openxmlformats.org/officeDocument/2006/relationships/hyperlink" Target="https://mentor.ieee.org/802.11/dcn/20/11-20-0123-00-00be-channel-sounding-for-multi-ap-cbf.pptx" TargetMode="External"/><Relationship Id="rId436" Type="http://schemas.openxmlformats.org/officeDocument/2006/relationships/hyperlink" Target="mailto:patcom@ieee.org" TargetMode="External"/><Relationship Id="rId601" Type="http://schemas.openxmlformats.org/officeDocument/2006/relationships/hyperlink" Target="mailto:jeongki.kim@lge.com" TargetMode="External"/><Relationship Id="rId643" Type="http://schemas.openxmlformats.org/officeDocument/2006/relationships/hyperlink" Target="http://standards.ieee.org/develop/policies/bylaws/sb_bylaws.pdf" TargetMode="External"/><Relationship Id="rId240" Type="http://schemas.openxmlformats.org/officeDocument/2006/relationships/hyperlink" Target="https://mentor.ieee.org/802.11/dcn/20/11-20-0073-00-00be-on-coordinated-spatial-reuse-in-11be.pptx" TargetMode="External"/><Relationship Id="rId478" Type="http://schemas.openxmlformats.org/officeDocument/2006/relationships/hyperlink" Target="https://mentor.ieee.org/802.11/dcn/20/11-20-0373-01-00be-ru-allocation-subfield-design-for-multi-ru-support.pptx"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92-00-00be-mlo-typical-operating-scenarios-and-sub-feature-prioritization.pptx" TargetMode="External"/><Relationship Id="rId100" Type="http://schemas.openxmlformats.org/officeDocument/2006/relationships/hyperlink" Target="https://mentor.ieee.org/802.11/dcn/20/11-20-0415-00-00be-multi-link-aggregation-synchronized-ppdus-on-multiple-links.pptx" TargetMode="External"/><Relationship Id="rId282" Type="http://schemas.openxmlformats.org/officeDocument/2006/relationships/hyperlink" Target="https://mentor.ieee.org/802.11/dcn/20/11-20-0486-00-00be-decoupling-channel-training-from-nsts.pptx" TargetMode="External"/><Relationship Id="rId338" Type="http://schemas.openxmlformats.org/officeDocument/2006/relationships/hyperlink" Target="https://mentor.ieee.org/802.11/dcn/20/11-20-0188-00-00be-multi-link-triggered-uplink-access.pptx" TargetMode="External"/><Relationship Id="rId503" Type="http://schemas.openxmlformats.org/officeDocument/2006/relationships/hyperlink" Target="https://mentor.ieee.org/802.11/dcn/20/11-20-0410-00-00be-coordinated-spatial-reuse-procedure.pptx" TargetMode="External"/><Relationship Id="rId545" Type="http://schemas.openxmlformats.org/officeDocument/2006/relationships/hyperlink" Target="https://imat.ieee.org/attendance" TargetMode="External"/><Relationship Id="rId587"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0440-00-00be-segment-parser-and-tone-interleaver-for-11be.pptx" TargetMode="External"/><Relationship Id="rId184" Type="http://schemas.openxmlformats.org/officeDocument/2006/relationships/hyperlink" Target="https://mentor.ieee.org/802.11/dcn/20/11-20-0279-00-00be-considerations-on-eht-sig-compression-modes.pptx" TargetMode="External"/><Relationship Id="rId391" Type="http://schemas.openxmlformats.org/officeDocument/2006/relationships/hyperlink" Target="https://mentor.ieee.org/802.11/dcn/20/11-20-0414-00-00be-method-for-handling-constrained-mld.pptx" TargetMode="External"/><Relationship Id="rId405" Type="http://schemas.openxmlformats.org/officeDocument/2006/relationships/hyperlink" Target="https://mentor.ieee.org/802.11/dcn/20/11-20-0483-02-00be-preamble-puncturing-for-ppdus-transmitted-to-multiple-stas.pptx" TargetMode="External"/><Relationship Id="rId447" Type="http://schemas.openxmlformats.org/officeDocument/2006/relationships/hyperlink" Target="https://mentor.ieee.org/802.11/dcn/20/11-20-0479-00-00be-240-mhz-channelization.pptx" TargetMode="External"/><Relationship Id="rId612" Type="http://schemas.openxmlformats.org/officeDocument/2006/relationships/hyperlink" Target="mailto:liwen.chu@nxp.com" TargetMode="External"/><Relationship Id="rId251" Type="http://schemas.openxmlformats.org/officeDocument/2006/relationships/hyperlink" Target="https://mentor.ieee.org/802.11/dcn/20/11-20-0399-00-00be-bw-negotiation-protection-with-more-than-160mhz-ppdu-and-puncture-operation.pptx" TargetMode="External"/><Relationship Id="rId489" Type="http://schemas.openxmlformats.org/officeDocument/2006/relationships/hyperlink" Target="https://mentor.ieee.org/802.11/dcn/20/11-20-0565-00-00be-smoothing-indication-in-11be.pptx" TargetMode="External"/><Relationship Id="rId654" Type="http://schemas.openxmlformats.org/officeDocument/2006/relationships/hyperlink" Target="http://standards.ieee.org/develop/policies/bylaws/sb_bylaws.pdf"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mailto:liwen.chu@nxp.com" TargetMode="External"/><Relationship Id="rId307" Type="http://schemas.openxmlformats.org/officeDocument/2006/relationships/hyperlink" Target="https://mentor.ieee.org/802.11/dcn/20/11-20-0291-00-00be-mlo-async-and-sync-operation-discussion.pptx" TargetMode="External"/><Relationship Id="rId349" Type="http://schemas.openxmlformats.org/officeDocument/2006/relationships/hyperlink" Target="https://mentor.ieee.org/802.11/dcn/20/11-20-0490-00-00be-multi-link-hidden-terminal.pptx" TargetMode="External"/><Relationship Id="rId514" Type="http://schemas.openxmlformats.org/officeDocument/2006/relationships/hyperlink" Target="mailto:patcom@ieee.org" TargetMode="External"/><Relationship Id="rId556" Type="http://schemas.openxmlformats.org/officeDocument/2006/relationships/hyperlink" Target="https://mentor.ieee.org/802.11/dcn/20/11-20-0606-00-00be-further-discussion-on-bandwidth-and-puncturing-information.pptx" TargetMode="External"/><Relationship Id="rId88" Type="http://schemas.openxmlformats.org/officeDocument/2006/relationships/hyperlink" Target="https://mentor.ieee.org/802.11/dcn/20/11-20-0387-00-00be-multi-link-setup-follow-up-ii.pptx" TargetMode="External"/><Relationship Id="rId111" Type="http://schemas.openxmlformats.org/officeDocument/2006/relationships/hyperlink" Target="https://mentor.ieee.org/802.11/dcn/20/11-20-0460-00-00be-multi-link-ba-clarification.pptx" TargetMode="External"/><Relationship Id="rId153" Type="http://schemas.openxmlformats.org/officeDocument/2006/relationships/hyperlink" Target="https://mentor.ieee.org/802.11/dcn/20/11-20-0545-00-00be-multi-segment-eht-sig-design-discussion.pptx" TargetMode="External"/><Relationship Id="rId195" Type="http://schemas.openxmlformats.org/officeDocument/2006/relationships/hyperlink" Target="https://mentor.ieee.org/802.11/dcn/20/11-20-0440-00-00be-segment-parser-and-tone-interleaver-for-11be.pptx" TargetMode="External"/><Relationship Id="rId209" Type="http://schemas.openxmlformats.org/officeDocument/2006/relationships/hyperlink" Target="https://mentor.ieee.org/802.11/dcn/20/11-20-0398-00-00be-eht-bss-with-wider-bandwidth.pptx" TargetMode="External"/><Relationship Id="rId360" Type="http://schemas.openxmlformats.org/officeDocument/2006/relationships/hyperlink" Target="https://mentor.ieee.org/802.11/dcn/20/11-20-0545-00-00be-multi-segment-eht-sig-design-discussion.pptx" TargetMode="External"/><Relationship Id="rId416" Type="http://schemas.openxmlformats.org/officeDocument/2006/relationships/hyperlink" Target="https://mentor.ieee.org/802.11/dcn/20/11-20-0575-00-00be-self-contained-signaling-for-e-sig.pptx" TargetMode="External"/><Relationship Id="rId598" Type="http://schemas.openxmlformats.org/officeDocument/2006/relationships/hyperlink" Target="https://imat.ieee.org/attendance" TargetMode="External"/><Relationship Id="rId220" Type="http://schemas.openxmlformats.org/officeDocument/2006/relationships/hyperlink" Target="https://mentor.ieee.org/802.11/dcn/20/11-20-0380-00-00be-u-sig-structure-and-preamble-processing.pptx" TargetMode="External"/><Relationship Id="rId458" Type="http://schemas.openxmlformats.org/officeDocument/2006/relationships/hyperlink" Target="https://mentor.ieee.org/802-ec/dcn/16/ec-16-0180-05-00EC-ieee-802-participation-slide.pptx" TargetMode="External"/><Relationship Id="rId623" Type="http://schemas.openxmlformats.org/officeDocument/2006/relationships/hyperlink" Target="https://imat.ieee.org/attendance"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20/11-20-0226-00-00be-mlo-constraint-indication-and-operating-mode.pptx" TargetMode="External"/><Relationship Id="rId318" Type="http://schemas.openxmlformats.org/officeDocument/2006/relationships/hyperlink" Target="https://imat.ieee.org/attendance" TargetMode="External"/><Relationship Id="rId525" Type="http://schemas.openxmlformats.org/officeDocument/2006/relationships/hyperlink" Target="https://mentor.ieee.org/802.11/dcn/20/11-20-0415-03-00be-multi-link-aggregation-synchronized-ppdus-on-multiple-links.pptx" TargetMode="External"/><Relationship Id="rId567" Type="http://schemas.openxmlformats.org/officeDocument/2006/relationships/hyperlink" Target="mailto:sschelstraete@quantenna.com" TargetMode="External"/><Relationship Id="rId99" Type="http://schemas.openxmlformats.org/officeDocument/2006/relationships/hyperlink" Target="https://mentor.ieee.org/802.11/dcn/20/11-20-0414-00-00be-method-for-handling-constrained-mld.pptx" TargetMode="External"/><Relationship Id="rId122" Type="http://schemas.openxmlformats.org/officeDocument/2006/relationships/hyperlink" Target="https://mentor.ieee.org/802.11/dcn/20/11-20-0280-00-00be-link-enablement-considerations.pptx" TargetMode="External"/><Relationship Id="rId164" Type="http://schemas.openxmlformats.org/officeDocument/2006/relationships/hyperlink" Target="https://mentor.ieee.org/802-ec/dcn/16/ec-16-0180-05-00EC-ieee-802-participation-slide.pptx" TargetMode="External"/><Relationship Id="rId371" Type="http://schemas.openxmlformats.org/officeDocument/2006/relationships/hyperlink" Target="https://mentor.ieee.org/802.11/dcn/20/11-20-0007-01-0000-802-11-new-participant-introduction.pptx" TargetMode="External"/><Relationship Id="rId427" Type="http://schemas.openxmlformats.org/officeDocument/2006/relationships/hyperlink" Target="mailto:jeongki.kim@lge.com" TargetMode="External"/><Relationship Id="rId469" Type="http://schemas.openxmlformats.org/officeDocument/2006/relationships/hyperlink" Target="https://mentor.ieee.org/802.11/dcn/20/11-20-0291-01-00be-mlo-async-and-sync-operation-discussion.pptx" TargetMode="External"/><Relationship Id="rId634" Type="http://schemas.openxmlformats.org/officeDocument/2006/relationships/hyperlink" Target="http://standards.ieee.org/develop/policies/bylaws/sect6-7.html"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495-00-00be-discussions-on-multi-ru-aggregation.pptx" TargetMode="External"/><Relationship Id="rId273" Type="http://schemas.openxmlformats.org/officeDocument/2006/relationships/hyperlink" Target="mailto:patcom@ieee.org" TargetMode="External"/><Relationship Id="rId329" Type="http://schemas.openxmlformats.org/officeDocument/2006/relationships/hyperlink" Target="mailto:patcom@ieee.org" TargetMode="External"/><Relationship Id="rId480" Type="http://schemas.openxmlformats.org/officeDocument/2006/relationships/hyperlink" Target="https://mentor.ieee.org/802.11/dcn/20/11-20-0578-00-00be-on-ru-allocation-singling-in-eht-sig.pptx" TargetMode="External"/><Relationship Id="rId536" Type="http://schemas.openxmlformats.org/officeDocument/2006/relationships/hyperlink" Target="mailto:patcom@ieee.org" TargetMode="External"/><Relationship Id="rId68" Type="http://schemas.openxmlformats.org/officeDocument/2006/relationships/hyperlink" Target="https://mentor.ieee.org/802.11/dcn/19/11-19-1959-00-00be-constrained-multi-link-operation.pptx" TargetMode="External"/><Relationship Id="rId133" Type="http://schemas.openxmlformats.org/officeDocument/2006/relationships/hyperlink" Target="https://mentor.ieee.org/802.11/dcn/20/11-20-0394-00-00be-thoughts-on-ru-aggregation-and-interleaving.pptx" TargetMode="External"/><Relationship Id="rId175" Type="http://schemas.openxmlformats.org/officeDocument/2006/relationships/hyperlink" Target="https://mentor.ieee.org/802.11/dcn/20/11-20-0363-00-00be-proposals-on-unused-bandwidth-utilizations.pptx" TargetMode="External"/><Relationship Id="rId340" Type="http://schemas.openxmlformats.org/officeDocument/2006/relationships/hyperlink" Target="https://mentor.ieee.org/802.11/dcn/20/11-20-0275-00-00be-need-for-sync-ppdu.pptx" TargetMode="External"/><Relationship Id="rId578" Type="http://schemas.openxmlformats.org/officeDocument/2006/relationships/hyperlink" Target="mailto:patcom@ieee.org" TargetMode="External"/><Relationship Id="rId200" Type="http://schemas.openxmlformats.org/officeDocument/2006/relationships/hyperlink" Target="mailto:liwen.chu@nxp.com" TargetMode="External"/><Relationship Id="rId382" Type="http://schemas.openxmlformats.org/officeDocument/2006/relationships/hyperlink" Target="https://mentor.ieee.org/802-ec/dcn/16/ec-16-0180-05-00EC-ieee-802-participation-slide.pptx" TargetMode="External"/><Relationship Id="rId438" Type="http://schemas.openxmlformats.org/officeDocument/2006/relationships/hyperlink" Target="https://imat.ieee.org/attendance" TargetMode="External"/><Relationship Id="rId603" Type="http://schemas.openxmlformats.org/officeDocument/2006/relationships/hyperlink" Target="https://mentor.ieee.org/802-ec/dcn/16/ec-16-0180-05-00EC-ieee-802-participation-slide.pptx" TargetMode="External"/><Relationship Id="rId645" Type="http://schemas.openxmlformats.org/officeDocument/2006/relationships/hyperlink" Target="http://standards.ieee.org/board/aud/LMSC.pdf" TargetMode="External"/><Relationship Id="rId242" Type="http://schemas.openxmlformats.org/officeDocument/2006/relationships/hyperlink" Target="https://mentor.ieee.org/802.11/dcn/20/11-20-0475-00-00be-coordinated-txop-sharing-in-ul.pptx" TargetMode="External"/><Relationship Id="rId284" Type="http://schemas.openxmlformats.org/officeDocument/2006/relationships/hyperlink" Target="https://mentor.ieee.org/802.11/dcn/20/11-20-0405-00-00be-ldpc-tone-mapper-for-multiple-ru-aggregation.pptx" TargetMode="External"/><Relationship Id="rId491" Type="http://schemas.openxmlformats.org/officeDocument/2006/relationships/hyperlink" Target="https://mentor.ieee.org/802.11/dcn/20/11-20-0579-01-00be-update-on-segment-parser-and-tone-interleaver-for-11be.pptx" TargetMode="External"/><Relationship Id="rId505" Type="http://schemas.openxmlformats.org/officeDocument/2006/relationships/hyperlink" Target="https://mentor.ieee.org/802.11/dcn/20/11-20-0457-01-00be-discussion-on-coordinated-spatial-reuse-operation.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329-00-00be-group-addressed-frame-transmission-in-constrained-multi-link-operation.pptx" TargetMode="External"/><Relationship Id="rId102" Type="http://schemas.openxmlformats.org/officeDocument/2006/relationships/hyperlink" Target="https://mentor.ieee.org/802.11/dcn/20/11-20-0426-00-00be-multi-link-tsf-discussion.pptx" TargetMode="External"/><Relationship Id="rId144" Type="http://schemas.openxmlformats.org/officeDocument/2006/relationships/hyperlink" Target="https://mentor.ieee.org/802.11/dcn/20/11-20-0474-00-00be-1-remarks-on-the-content-channels.pptx" TargetMode="External"/><Relationship Id="rId547" Type="http://schemas.openxmlformats.org/officeDocument/2006/relationships/hyperlink" Target="mailto:tianyu@apple.com" TargetMode="External"/><Relationship Id="rId589" Type="http://schemas.openxmlformats.org/officeDocument/2006/relationships/hyperlink" Target="mailto:tianyu@apple.com" TargetMode="External"/><Relationship Id="rId90" Type="http://schemas.openxmlformats.org/officeDocument/2006/relationships/hyperlink" Target="https://mentor.ieee.org/802.11/dcn/20/11-20-0390-00-00be-multi-link-discovery-part-2.pptx" TargetMode="External"/><Relationship Id="rId186" Type="http://schemas.openxmlformats.org/officeDocument/2006/relationships/hyperlink" Target="https://mentor.ieee.org/802.11/dcn/20/11-20-0373-00-00be-ru-allocation-subfield-design-for-multi-ru-support.pptx" TargetMode="External"/><Relationship Id="rId351" Type="http://schemas.openxmlformats.org/officeDocument/2006/relationships/hyperlink" Target="https://mentor.ieee.org/802-ec/dcn/16/ec-16-0180-05-00EC-ieee-802-participation-slide.pptx" TargetMode="External"/><Relationship Id="rId393" Type="http://schemas.openxmlformats.org/officeDocument/2006/relationships/hyperlink" Target="https://mentor.ieee.org/802.11/dcn/20/11-20-0433-00-00be-ppdu-alignment-in-str-constrained-multi-link.pptx" TargetMode="External"/><Relationship Id="rId407" Type="http://schemas.openxmlformats.org/officeDocument/2006/relationships/hyperlink" Target="https://mentor.ieee.org/802.11/dcn/20/11-20-0439-00-00be-efficient-eht-preamble-design.pptx" TargetMode="External"/><Relationship Id="rId449" Type="http://schemas.openxmlformats.org/officeDocument/2006/relationships/hyperlink" Target="https://mentor.ieee.org/802.11/dcn/20/11-20-0480-00-00be-4096-qam-straw-polls.pptx" TargetMode="External"/><Relationship Id="rId614" Type="http://schemas.openxmlformats.org/officeDocument/2006/relationships/hyperlink" Target="mailto:patcom@ieee.org" TargetMode="External"/><Relationship Id="rId656" Type="http://schemas.openxmlformats.org/officeDocument/2006/relationships/footer" Target="footer1.xml"/><Relationship Id="rId211" Type="http://schemas.openxmlformats.org/officeDocument/2006/relationships/hyperlink" Target="https://mentor.ieee.org/802.11/dcn/19/11-19-1959-00-00be-constrained-multi-link-operation.pptx" TargetMode="External"/><Relationship Id="rId253" Type="http://schemas.openxmlformats.org/officeDocument/2006/relationships/hyperlink" Target="https://mentor.ieee.org/802.11/dcn/19/11-19-1305-00-00be-synchronous-multi-link-operation.pptx" TargetMode="External"/><Relationship Id="rId295" Type="http://schemas.openxmlformats.org/officeDocument/2006/relationships/hyperlink" Target="https://mentor.ieee.org/802.11/dcn/20/11-20-0026-00-00be-mlo-sync-ppdus.pptx" TargetMode="External"/><Relationship Id="rId309" Type="http://schemas.openxmlformats.org/officeDocument/2006/relationships/hyperlink" Target="https://mentor.ieee.org/802.11/dcn/20/11-20-0414-00-00be-method-for-handling-constrained-mld.pptx" TargetMode="External"/><Relationship Id="rId460" Type="http://schemas.openxmlformats.org/officeDocument/2006/relationships/hyperlink" Target="https://imat.ieee.org/attendance" TargetMode="External"/><Relationship Id="rId516" Type="http://schemas.openxmlformats.org/officeDocument/2006/relationships/hyperlink" Target="https://imat.ieee.org/attendance"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63-00-00be-priority-access-support-options-for-ns-ep-serveices.pptx" TargetMode="External"/><Relationship Id="rId320" Type="http://schemas.openxmlformats.org/officeDocument/2006/relationships/hyperlink" Target="mailto:tianyu@apple.com" TargetMode="External"/><Relationship Id="rId558" Type="http://schemas.openxmlformats.org/officeDocument/2006/relationships/hyperlink" Target="https://mentor.ieee.org/802-ec/dcn/16/ec-16-0180-05-00EC-ieee-802-participation-slide.pptx" TargetMode="External"/><Relationship Id="rId155" Type="http://schemas.openxmlformats.org/officeDocument/2006/relationships/hyperlink" Target="https://mentor.ieee.org/802.11/dcn/20/11-20-0565-00-00be-smoothing-indication-in-11be.pptx" TargetMode="External"/><Relationship Id="rId197" Type="http://schemas.openxmlformats.org/officeDocument/2006/relationships/hyperlink" Target="https://mentor.ieee.org/802.11/dcn/20/11-20-0486-00-00be-decoupling-channel-training-from-nsts.pptx" TargetMode="External"/><Relationship Id="rId362" Type="http://schemas.openxmlformats.org/officeDocument/2006/relationships/hyperlink" Target="https://mentor.ieee.org/802.11/dcn/20/11-20-0456-00-00be-tx-evm-requirement-for-4k-qam.pptx" TargetMode="External"/><Relationship Id="rId418" Type="http://schemas.openxmlformats.org/officeDocument/2006/relationships/hyperlink" Target="https://mentor.ieee.org/802.11/dcn/20/11-20-0020-02-00be-consideration-for-eht-sig-transmission.pptx" TargetMode="External"/><Relationship Id="rId625" Type="http://schemas.openxmlformats.org/officeDocument/2006/relationships/hyperlink" Target="mailto:jeongki.kim@lge.com" TargetMode="External"/><Relationship Id="rId222" Type="http://schemas.openxmlformats.org/officeDocument/2006/relationships/hyperlink" Target="https://mentor.ieee.org/802.11/dcn/20/11-20-0474-00-00be-1-remarks-on-the-content-channels.pptx" TargetMode="External"/><Relationship Id="rId264" Type="http://schemas.openxmlformats.org/officeDocument/2006/relationships/hyperlink" Target="https://mentor.ieee.org/802.11/dcn/20/11-20-0291-00-00be-mlo-async-and-sync-operation-discussion.pptx" TargetMode="External"/><Relationship Id="rId471" Type="http://schemas.openxmlformats.org/officeDocument/2006/relationships/hyperlink" Target="https://mentor.ieee.org/802.11/dcn/20/11-20-0487-02-00be-multiple-link-operation-follow-up.pptx"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13-00-00be-discussion-on-eht-trigger-based-ul-mu.pptx" TargetMode="External"/><Relationship Id="rId124" Type="http://schemas.openxmlformats.org/officeDocument/2006/relationships/hyperlink" Target="https://mentor.ieee.org/802.11/dcn/20/11-20-0427-00-00be-synchronous-multi-link-operation.pptx" TargetMode="External"/><Relationship Id="rId527" Type="http://schemas.openxmlformats.org/officeDocument/2006/relationships/hyperlink" Target="https://mentor.ieee.org/802.11/dcn/20/11-20-0487-02-00be-multiple-link-operation-follow-up.pptx" TargetMode="External"/><Relationship Id="rId569" Type="http://schemas.openxmlformats.org/officeDocument/2006/relationships/hyperlink" Target="https://mentor.ieee.org/802.11/dcn/20/11-20-0373-01-00be-ru-allocation-subfield-design-for-multi-ru-support.pptx" TargetMode="External"/><Relationship Id="rId70" Type="http://schemas.openxmlformats.org/officeDocument/2006/relationships/hyperlink" Target="https://mentor.ieee.org/802.11/dcn/20/11-20-0095-01-00be-triggered-p2p-transmissions.pptx" TargetMode="External"/><Relationship Id="rId166" Type="http://schemas.openxmlformats.org/officeDocument/2006/relationships/hyperlink" Target="mailto:jeongki.kim@lge.com" TargetMode="External"/><Relationship Id="rId331" Type="http://schemas.openxmlformats.org/officeDocument/2006/relationships/hyperlink" Target="https://imat.ieee.org/attendance" TargetMode="External"/><Relationship Id="rId373" Type="http://schemas.openxmlformats.org/officeDocument/2006/relationships/hyperlink" Target="https://mentor.ieee.org/802.11/dcn/20/11-20-0071-00-00be-joint-transmission-for-11be.pptx" TargetMode="External"/><Relationship Id="rId429" Type="http://schemas.openxmlformats.org/officeDocument/2006/relationships/hyperlink" Target="https://mentor.ieee.org/802.11/dcn/20/11-20-0414-00-00be-method-for-handling-constrained-mld.pptx" TargetMode="External"/><Relationship Id="rId580" Type="http://schemas.openxmlformats.org/officeDocument/2006/relationships/hyperlink" Target="https://imat.ieee.org/attendance" TargetMode="External"/><Relationship Id="rId636" Type="http://schemas.openxmlformats.org/officeDocument/2006/relationships/hyperlink" Target="http://standards.ieee.org/board/pat/pat-slideset.ppt" TargetMode="External"/><Relationship Id="rId1" Type="http://schemas.openxmlformats.org/officeDocument/2006/relationships/customXml" Target="../customXml/item1.xml"/><Relationship Id="rId233" Type="http://schemas.openxmlformats.org/officeDocument/2006/relationships/hyperlink" Target="mailto:patcom@ieee.org" TargetMode="External"/><Relationship Id="rId440" Type="http://schemas.openxmlformats.org/officeDocument/2006/relationships/hyperlink" Target="mailto:sschelstraete@quantenna.com"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mailto:sschelstraete@quantenna.com" TargetMode="External"/><Relationship Id="rId300" Type="http://schemas.openxmlformats.org/officeDocument/2006/relationships/hyperlink" Target="https://mentor.ieee.org/802.11/dcn/20/11-20-0106-03-00be-follow-up-on-performance-aspects-of-mlink-ops-with-constrains.pptx" TargetMode="External"/><Relationship Id="rId482" Type="http://schemas.openxmlformats.org/officeDocument/2006/relationships/hyperlink" Target="https://mentor.ieee.org/802.11/dcn/20/11-20-0019-03-00be-11be-ppdu-format.pptx" TargetMode="External"/><Relationship Id="rId53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bcc01d59-85de-4ef9-881e-76d8b6a6f841"/>
    <ds:schemaRef ds:uri="http://www.w3.org/XML/1998/namespace"/>
    <ds:schemaRef ds:uri="http://purl.org/dc/dcmitype/"/>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E0E43562-9E1E-42D0-9028-D01AC8768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485</TotalTime>
  <Pages>5</Pages>
  <Words>23621</Words>
  <Characters>134646</Characters>
  <Application>Microsoft Office Word</Application>
  <DocSecurity>0</DocSecurity>
  <Lines>1122</Lines>
  <Paragraphs>315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120</cp:revision>
  <cp:lastPrinted>2019-05-20T20:59:00Z</cp:lastPrinted>
  <dcterms:created xsi:type="dcterms:W3CDTF">2020-04-15T14:47:00Z</dcterms:created>
  <dcterms:modified xsi:type="dcterms:W3CDTF">2020-04-16T13:54:00Z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