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information as per suggestion. E-mails for sending attendance e.t.c.,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imat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61090B4A" w:rsidR="00770594"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p>
                          <w:p w14:paraId="3302F245" w14:textId="367D0731" w:rsidR="000749E7" w:rsidRDefault="000749E7"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4C4402" w:rsidRDefault="004C4402"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9172FA" w:rsidRPr="00E414BC" w:rsidRDefault="009172F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information as per suggestion. E-mails for sending attendance e.t.c.,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imat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61090B4A" w:rsidR="00770594"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p>
                    <w:p w14:paraId="3302F245" w14:textId="367D0731" w:rsidR="000749E7" w:rsidRDefault="000749E7"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4C4402" w:rsidRDefault="004C4402"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9172FA" w:rsidRPr="00E414BC" w:rsidRDefault="009172FA"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D819D8" w:rsidRDefault="00D819D8" w:rsidP="00D819D8">
                            <w:pPr>
                              <w:pStyle w:val="ListParagraph"/>
                              <w:numPr>
                                <w:ilvl w:val="0"/>
                                <w:numId w:val="23"/>
                              </w:numPr>
                              <w:jc w:val="both"/>
                              <w:rPr>
                                <w:sz w:val="22"/>
                              </w:rPr>
                            </w:pPr>
                            <w:r>
                              <w:rPr>
                                <w:sz w:val="22"/>
                              </w:rPr>
                              <w:t xml:space="preserve">Rev 17: Updated with new received requests (note that submissions received after the end of the call for submissions are being placed in a separate </w:t>
                            </w:r>
                            <w:r w:rsidR="00B3059E">
                              <w:rPr>
                                <w:sz w:val="22"/>
                              </w:rPr>
                              <w:t>row, bordered by yellow row)</w:t>
                            </w:r>
                            <w:r>
                              <w:rPr>
                                <w:sz w:val="22"/>
                              </w:rPr>
                              <w:t>.</w:t>
                            </w:r>
                          </w:p>
                          <w:p w14:paraId="57A7B9A3" w14:textId="572E02BE" w:rsidR="003B1B36" w:rsidRPr="00E414BC" w:rsidRDefault="003B1B36" w:rsidP="00D819D8">
                            <w:pPr>
                              <w:pStyle w:val="ListParagraph"/>
                              <w:numPr>
                                <w:ilvl w:val="0"/>
                                <w:numId w:val="23"/>
                              </w:numPr>
                              <w:jc w:val="both"/>
                              <w:rPr>
                                <w:sz w:val="22"/>
                              </w:rPr>
                            </w:pPr>
                            <w:r>
                              <w:rPr>
                                <w:sz w:val="22"/>
                              </w:rPr>
                              <w:t xml:space="preserve">Rev 18: </w:t>
                            </w:r>
                            <w:r w:rsidR="00A866FD">
                              <w:rPr>
                                <w:sz w:val="22"/>
                              </w:rPr>
                              <w:t>Updated with progress from 8</w:t>
                            </w:r>
                            <w:r w:rsidR="00A866FD" w:rsidRPr="00A866FD">
                              <w:rPr>
                                <w:sz w:val="22"/>
                                <w:vertAlign w:val="superscript"/>
                              </w:rPr>
                              <w:t>th</w:t>
                            </w:r>
                            <w:r w:rsidR="00A866FD">
                              <w:rPr>
                                <w:sz w:val="22"/>
                              </w:rPr>
                              <w:t xml:space="preserve"> conf call, added received submission requests,</w:t>
                            </w:r>
                            <w:r w:rsidR="00304FF0">
                              <w:rPr>
                                <w:sz w:val="22"/>
                              </w:rPr>
                              <w:t xml:space="preserve"> and included submissions list for agendas for 9</w:t>
                            </w:r>
                            <w:r w:rsidR="00304FF0" w:rsidRPr="00304FF0">
                              <w:rPr>
                                <w:sz w:val="22"/>
                                <w:vertAlign w:val="superscript"/>
                              </w:rPr>
                              <w:t>th</w:t>
                            </w:r>
                            <w:r w:rsidR="00304FF0">
                              <w:rPr>
                                <w:sz w:val="22"/>
                              </w:rPr>
                              <w:t xml:space="preserve"> conf call.</w:t>
                            </w:r>
                          </w:p>
                          <w:p w14:paraId="1A4AF6AE" w14:textId="77777777" w:rsidR="00D819D8" w:rsidRDefault="00D819D8"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D819D8" w:rsidRDefault="00D819D8" w:rsidP="00D819D8">
                      <w:pPr>
                        <w:pStyle w:val="ListParagraph"/>
                        <w:numPr>
                          <w:ilvl w:val="0"/>
                          <w:numId w:val="23"/>
                        </w:numPr>
                        <w:jc w:val="both"/>
                        <w:rPr>
                          <w:sz w:val="22"/>
                        </w:rPr>
                      </w:pPr>
                      <w:r>
                        <w:rPr>
                          <w:sz w:val="22"/>
                        </w:rPr>
                        <w:t xml:space="preserve">Rev 17: Updated with new received requests (note that submissions received after the end of the call for submissions are being placed in a separate </w:t>
                      </w:r>
                      <w:r w:rsidR="00B3059E">
                        <w:rPr>
                          <w:sz w:val="22"/>
                        </w:rPr>
                        <w:t>row, bordered by yellow row)</w:t>
                      </w:r>
                      <w:r>
                        <w:rPr>
                          <w:sz w:val="22"/>
                        </w:rPr>
                        <w:t>.</w:t>
                      </w:r>
                    </w:p>
                    <w:p w14:paraId="57A7B9A3" w14:textId="572E02BE" w:rsidR="003B1B36" w:rsidRPr="00E414BC" w:rsidRDefault="003B1B36" w:rsidP="00D819D8">
                      <w:pPr>
                        <w:pStyle w:val="ListParagraph"/>
                        <w:numPr>
                          <w:ilvl w:val="0"/>
                          <w:numId w:val="23"/>
                        </w:numPr>
                        <w:jc w:val="both"/>
                        <w:rPr>
                          <w:sz w:val="22"/>
                        </w:rPr>
                      </w:pPr>
                      <w:r>
                        <w:rPr>
                          <w:sz w:val="22"/>
                        </w:rPr>
                        <w:t xml:space="preserve">Rev 18: </w:t>
                      </w:r>
                      <w:r w:rsidR="00A866FD">
                        <w:rPr>
                          <w:sz w:val="22"/>
                        </w:rPr>
                        <w:t>Updated with progress from 8</w:t>
                      </w:r>
                      <w:r w:rsidR="00A866FD" w:rsidRPr="00A866FD">
                        <w:rPr>
                          <w:sz w:val="22"/>
                          <w:vertAlign w:val="superscript"/>
                        </w:rPr>
                        <w:t>th</w:t>
                      </w:r>
                      <w:r w:rsidR="00A866FD">
                        <w:rPr>
                          <w:sz w:val="22"/>
                        </w:rPr>
                        <w:t xml:space="preserve"> conf call, added received submission requests,</w:t>
                      </w:r>
                      <w:r w:rsidR="00304FF0">
                        <w:rPr>
                          <w:sz w:val="22"/>
                        </w:rPr>
                        <w:t xml:space="preserve"> and included submissions list for agendas for 9</w:t>
                      </w:r>
                      <w:r w:rsidR="00304FF0" w:rsidRPr="00304FF0">
                        <w:rPr>
                          <w:sz w:val="22"/>
                          <w:vertAlign w:val="superscript"/>
                        </w:rPr>
                        <w:t>th</w:t>
                      </w:r>
                      <w:r w:rsidR="00304FF0">
                        <w:rPr>
                          <w:sz w:val="22"/>
                        </w:rPr>
                        <w:t xml:space="preserve"> conf call.</w:t>
                      </w:r>
                    </w:p>
                    <w:p w14:paraId="1A4AF6AE" w14:textId="77777777" w:rsidR="00D819D8" w:rsidRDefault="00D819D8"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63DE84AE" w14:textId="77777777" w:rsidR="00C44507" w:rsidRP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E50309" w:rsidRDefault="002A1FDE" w:rsidP="00CE25E7">
      <w:pPr>
        <w:pStyle w:val="ListParagraph"/>
        <w:numPr>
          <w:ilvl w:val="0"/>
          <w:numId w:val="24"/>
        </w:numPr>
        <w:spacing w:before="100" w:beforeAutospacing="1" w:after="240"/>
        <w:rPr>
          <w:b/>
          <w:bCs/>
          <w:highlight w:val="yellow"/>
          <w:lang w:val="en-US"/>
        </w:rPr>
      </w:pPr>
      <w:r w:rsidRPr="00E50309">
        <w:rPr>
          <w:b/>
          <w:bCs/>
          <w:highlight w:val="yellow"/>
          <w:lang w:val="en-US"/>
        </w:rPr>
        <w:t>April 9</w:t>
      </w:r>
      <w:r w:rsidR="001D1556" w:rsidRPr="00E50309">
        <w:rPr>
          <w:b/>
          <w:bCs/>
          <w:highlight w:val="yellow"/>
          <w:lang w:val="en-US"/>
        </w:rPr>
        <w:tab/>
      </w:r>
      <w:r w:rsidR="001D1556" w:rsidRPr="00E50309">
        <w:rPr>
          <w:b/>
          <w:bCs/>
          <w:highlight w:val="yellow"/>
          <w:lang w:val="en-US"/>
        </w:rPr>
        <w:tab/>
      </w:r>
      <w:r w:rsidR="001D1556" w:rsidRPr="00E50309">
        <w:rPr>
          <w:b/>
          <w:bCs/>
          <w:highlight w:val="yellow"/>
          <w:lang w:val="en-US"/>
        </w:rPr>
        <w:tab/>
        <w:t>(Thursday)</w:t>
      </w:r>
      <w:r w:rsidR="00E90933" w:rsidRPr="00E50309">
        <w:rPr>
          <w:b/>
          <w:bCs/>
          <w:highlight w:val="yellow"/>
          <w:lang w:val="en-US"/>
        </w:rPr>
        <w:tab/>
      </w:r>
      <w:r w:rsidR="00430BE3" w:rsidRPr="00E50309">
        <w:rPr>
          <w:b/>
          <w:bCs/>
          <w:highlight w:val="yellow"/>
          <w:lang w:val="en-US"/>
        </w:rPr>
        <w:t>– MAC/PHY</w:t>
      </w:r>
      <w:r w:rsidR="00E90933" w:rsidRPr="00E50309">
        <w:rPr>
          <w:b/>
          <w:bCs/>
          <w:highlight w:val="yellow"/>
          <w:lang w:val="en-US"/>
        </w:rPr>
        <w:tab/>
      </w:r>
      <w:r w:rsidR="00E90933" w:rsidRPr="00E50309">
        <w:rPr>
          <w:b/>
          <w:bCs/>
          <w:highlight w:val="yellow"/>
          <w:lang w:val="en-US"/>
        </w:rPr>
        <w:tab/>
      </w:r>
      <w:r w:rsidR="00E90933" w:rsidRPr="00E50309">
        <w:rPr>
          <w:b/>
          <w:bCs/>
          <w:highlight w:val="yellow"/>
          <w:lang w:val="en-US"/>
        </w:rPr>
        <w:tab/>
        <w:t>19:00-22:00 ET</w:t>
      </w:r>
    </w:p>
    <w:p w14:paraId="7C45B45B" w14:textId="0A873C91" w:rsidR="00704BE4" w:rsidRPr="0001437F" w:rsidRDefault="00704BE4" w:rsidP="00704BE4">
      <w:pPr>
        <w:pStyle w:val="ListParagraph"/>
        <w:numPr>
          <w:ilvl w:val="0"/>
          <w:numId w:val="24"/>
        </w:numPr>
        <w:spacing w:before="100" w:beforeAutospacing="1" w:after="240"/>
        <w:rPr>
          <w:b/>
          <w:bCs/>
          <w:lang w:val="en-US"/>
        </w:rPr>
      </w:pPr>
      <w:r w:rsidRPr="0001437F">
        <w:rPr>
          <w:b/>
          <w:bCs/>
          <w:lang w:val="en-US"/>
        </w:rPr>
        <w:t>April 10</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1A9D94CD" w14:textId="72F560EA" w:rsidR="00266C24" w:rsidRPr="0001437F" w:rsidRDefault="00266C24" w:rsidP="00266C24">
      <w:pPr>
        <w:pStyle w:val="ListParagraph"/>
        <w:numPr>
          <w:ilvl w:val="0"/>
          <w:numId w:val="24"/>
        </w:numPr>
        <w:spacing w:before="100" w:beforeAutospacing="1" w:after="240"/>
        <w:rPr>
          <w:b/>
          <w:bCs/>
          <w:lang w:val="en-US"/>
        </w:rPr>
      </w:pPr>
      <w:r w:rsidRPr="0001437F">
        <w:rPr>
          <w:b/>
          <w:bCs/>
          <w:lang w:val="en-US"/>
        </w:rPr>
        <w:t xml:space="preserve">April </w:t>
      </w:r>
      <w:r w:rsidR="002B7AC1" w:rsidRPr="0001437F">
        <w:rPr>
          <w:b/>
          <w:bCs/>
          <w:lang w:val="en-US"/>
        </w:rPr>
        <w:t>13</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w:t>
      </w:r>
      <w:r w:rsidR="002B7AC1" w:rsidRPr="0001437F">
        <w:rPr>
          <w:b/>
          <w:bCs/>
          <w:lang w:val="en-US"/>
        </w:rPr>
        <w:t>9</w:t>
      </w:r>
      <w:r w:rsidRPr="0001437F">
        <w:rPr>
          <w:b/>
          <w:bCs/>
          <w:lang w:val="en-US"/>
        </w:rPr>
        <w:t>:00-22:00 ET</w:t>
      </w:r>
    </w:p>
    <w:p w14:paraId="4FCB73CB" w14:textId="6CCEA400"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16</w:t>
      </w:r>
      <w:r w:rsidR="001D1556" w:rsidRPr="0001437F">
        <w:rPr>
          <w:b/>
          <w:bCs/>
          <w:lang w:val="en-US"/>
        </w:rPr>
        <w:tab/>
      </w:r>
      <w:r w:rsidR="001D1556" w:rsidRPr="0001437F">
        <w:rPr>
          <w:b/>
          <w:bCs/>
          <w:lang w:val="en-US"/>
        </w:rPr>
        <w:tab/>
      </w:r>
      <w:r w:rsidR="001D1556" w:rsidRPr="0001437F">
        <w:rPr>
          <w:b/>
          <w:bCs/>
          <w:lang w:val="en-US"/>
        </w:rPr>
        <w:tab/>
        <w:t>(Thursday)</w:t>
      </w:r>
      <w:r w:rsidR="00430BE3" w:rsidRPr="0001437F">
        <w:rPr>
          <w:b/>
          <w:bCs/>
          <w:lang w:val="en-US"/>
        </w:rPr>
        <w:t xml:space="preserve"> </w:t>
      </w:r>
      <w:r w:rsidR="003072D3" w:rsidRPr="0001437F">
        <w:rPr>
          <w:b/>
          <w:bCs/>
          <w:lang w:val="en-US"/>
        </w:rPr>
        <w:tab/>
      </w:r>
      <w:r w:rsidR="00430BE3" w:rsidRPr="0001437F">
        <w:rPr>
          <w:b/>
          <w:bCs/>
          <w:lang w:val="en-US"/>
        </w:rPr>
        <w:t>– Joint</w:t>
      </w:r>
      <w:r w:rsidR="00F21C9A" w:rsidRPr="0001437F">
        <w:rPr>
          <w:b/>
          <w:bCs/>
          <w:lang w:val="en-US"/>
        </w:rPr>
        <w:tab/>
      </w:r>
      <w:r w:rsidR="00F21C9A" w:rsidRPr="0001437F">
        <w:rPr>
          <w:b/>
          <w:bCs/>
          <w:lang w:val="en-US"/>
        </w:rPr>
        <w:tab/>
      </w:r>
      <w:r w:rsidR="00F21C9A" w:rsidRPr="0001437F">
        <w:rPr>
          <w:b/>
          <w:bCs/>
          <w:lang w:val="en-US"/>
        </w:rPr>
        <w:tab/>
      </w:r>
      <w:r w:rsidR="00F21C9A" w:rsidRPr="0001437F">
        <w:rPr>
          <w:b/>
          <w:bCs/>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1</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0360A4" w:rsidRDefault="00F53080" w:rsidP="00F53080">
      <w:pPr>
        <w:pStyle w:val="ListParagraph"/>
        <w:numPr>
          <w:ilvl w:val="0"/>
          <w:numId w:val="24"/>
        </w:numPr>
        <w:spacing w:before="100" w:beforeAutospacing="1" w:after="240"/>
        <w:rPr>
          <w:b/>
          <w:bCs/>
          <w:lang w:val="en-US"/>
        </w:rPr>
      </w:pPr>
      <w:r>
        <w:rPr>
          <w:b/>
          <w:bCs/>
          <w:lang w:val="en-US"/>
        </w:rPr>
        <w:t>May 25</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E61670">
        <w:rPr>
          <w:b/>
          <w:bCs/>
          <w:lang w:val="en-US"/>
        </w:rPr>
        <w:t>9</w:t>
      </w:r>
      <w:r w:rsidRPr="000360A4">
        <w:rPr>
          <w:b/>
          <w:bCs/>
          <w:lang w:val="en-US"/>
        </w:rPr>
        <w:t>:00-</w:t>
      </w:r>
      <w:r w:rsidR="00E61670">
        <w:rPr>
          <w:b/>
          <w:bCs/>
          <w:lang w:val="en-US"/>
        </w:rPr>
        <w:t>22</w:t>
      </w:r>
      <w:r w:rsidRPr="000360A4">
        <w:rPr>
          <w:b/>
          <w:bCs/>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lastRenderedPageBreak/>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5743DB"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5743DB"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5743DB"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5743DB"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5743DB"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5743DB"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5743DB"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5743DB"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5743DB"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5743DB"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5743DB"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5743DB"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lastRenderedPageBreak/>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5743DB"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5743DB"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5743DB"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5743DB"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5743DB"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5743DB"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5743DB"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5743DB"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5743DB"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5743DB"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5743DB"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5743DB"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5743DB"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5743DB"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5743DB"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5743DB"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5743DB"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5743DB"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5743DB"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lastRenderedPageBreak/>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5743DB"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5743DB"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5743DB"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5743DB"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5743DB"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5743DB"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5743DB"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5743DB"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5743DB"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5743DB"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5743DB"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5743DB"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5743DB"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Default="005743DB"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5743DB"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5743DB"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5743DB"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5743DB"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5743DB"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5743DB" w:rsidP="00B93415">
            <w:pPr>
              <w:rPr>
                <w:color w:val="FF0000"/>
              </w:rPr>
            </w:pPr>
            <w:hyperlink r:id="rId61"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65EC4AA5" w:rsidR="006468C5" w:rsidRPr="006468C5" w:rsidRDefault="005743DB" w:rsidP="006468C5">
            <w:pPr>
              <w:rPr>
                <w:color w:val="FF0000"/>
              </w:rPr>
            </w:pPr>
            <w:hyperlink r:id="rId62" w:history="1">
              <w:r w:rsidR="006468C5" w:rsidRPr="001C0971">
                <w:rPr>
                  <w:rStyle w:val="Hyperlink"/>
                </w:rPr>
                <w:t>457r</w:t>
              </w:r>
              <w:r w:rsidR="001C0971">
                <w:rPr>
                  <w:rStyle w:val="Hyperlink"/>
                </w:rPr>
                <w:t>1</w:t>
              </w:r>
            </w:hyperlink>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5743DB"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5743DB"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CB3382" w:rsidRPr="006468C5" w14:paraId="50F06B7B" w14:textId="77777777" w:rsidTr="004025FF">
        <w:trPr>
          <w:trHeight w:val="315"/>
        </w:trPr>
        <w:tc>
          <w:tcPr>
            <w:tcW w:w="840" w:type="dxa"/>
            <w:noWrap/>
          </w:tcPr>
          <w:p w14:paraId="1945F868" w14:textId="67548DFF" w:rsidR="00CB3382" w:rsidRDefault="005743DB" w:rsidP="00CB3382">
            <w:hyperlink r:id="rId65" w:history="1">
              <w:r w:rsidR="00CB3382" w:rsidRPr="0055740D">
                <w:rPr>
                  <w:rStyle w:val="Hyperlink"/>
                </w:rPr>
                <w:t>502r0</w:t>
              </w:r>
            </w:hyperlink>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 xml:space="preserve">Discussion </w:t>
            </w:r>
            <w:proofErr w:type="gramStart"/>
            <w:r w:rsidRPr="00293503">
              <w:t>On</w:t>
            </w:r>
            <w:proofErr w:type="gramEnd"/>
            <w:r w:rsidRPr="00293503">
              <w:t xml:space="preserve">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5743DB" w:rsidP="00EA18C8">
            <w:pPr>
              <w:rPr>
                <w:color w:val="FF0000"/>
              </w:rPr>
            </w:pPr>
            <w:hyperlink r:id="rId66"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124D65">
              <w:t>574</w:t>
            </w:r>
            <w:r w:rsidR="00E443A5">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5743DB" w:rsidP="00EA18C8">
            <w:pPr>
              <w:rPr>
                <w:color w:val="00B050"/>
              </w:rPr>
            </w:pPr>
            <w:hyperlink r:id="rId67"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5743DB" w:rsidP="00EA18C8">
            <w:pPr>
              <w:rPr>
                <w:color w:val="00B050"/>
              </w:rPr>
            </w:pPr>
            <w:hyperlink r:id="rId68"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5743DB" w:rsidP="00EA18C8">
            <w:pPr>
              <w:rPr>
                <w:color w:val="00B050"/>
              </w:rPr>
            </w:pPr>
            <w:hyperlink r:id="rId69"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5743DB" w:rsidP="00EA18C8">
            <w:pPr>
              <w:rPr>
                <w:u w:val="single"/>
              </w:rPr>
            </w:pPr>
            <w:hyperlink r:id="rId70"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5743DB" w:rsidP="00EA18C8">
            <w:pPr>
              <w:rPr>
                <w:color w:val="00B050"/>
                <w:u w:val="single"/>
              </w:rPr>
            </w:pPr>
            <w:hyperlink r:id="rId71"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5743DB" w:rsidP="00EA18C8">
            <w:pPr>
              <w:rPr>
                <w:color w:val="00B050"/>
                <w:u w:val="single"/>
              </w:rPr>
            </w:pPr>
            <w:hyperlink r:id="rId72"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5743DB" w:rsidP="00EA18C8">
            <w:pPr>
              <w:rPr>
                <w:color w:val="00B050"/>
                <w:u w:val="single"/>
              </w:rPr>
            </w:pPr>
            <w:hyperlink r:id="rId73"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5743DB" w:rsidP="00EA18C8">
            <w:pPr>
              <w:rPr>
                <w:u w:val="single"/>
              </w:rPr>
            </w:pPr>
            <w:hyperlink r:id="rId74"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5743DB" w:rsidP="00EA18C8">
            <w:pPr>
              <w:rPr>
                <w:color w:val="00B050"/>
                <w:u w:val="single"/>
              </w:rPr>
            </w:pPr>
            <w:hyperlink r:id="rId75"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5743DB" w:rsidP="00EA18C8">
            <w:pPr>
              <w:rPr>
                <w:u w:val="single"/>
              </w:rPr>
            </w:pPr>
            <w:hyperlink r:id="rId76"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5743DB" w:rsidP="00EA18C8">
            <w:pPr>
              <w:rPr>
                <w:u w:val="single"/>
              </w:rPr>
            </w:pPr>
            <w:hyperlink r:id="rId77"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5743DB" w:rsidP="00EA18C8">
            <w:pPr>
              <w:rPr>
                <w:color w:val="00B050"/>
              </w:rPr>
            </w:pPr>
            <w:hyperlink r:id="rId78"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5743DB" w:rsidP="00EA18C8">
            <w:pPr>
              <w:rPr>
                <w:u w:val="single"/>
              </w:rPr>
            </w:pPr>
            <w:hyperlink r:id="rId79"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5743DB" w:rsidP="00EA18C8">
            <w:pPr>
              <w:rPr>
                <w:u w:val="single"/>
              </w:rPr>
            </w:pPr>
            <w:hyperlink r:id="rId80"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5743DB" w:rsidP="00EA18C8">
            <w:pPr>
              <w:rPr>
                <w:u w:val="single"/>
              </w:rPr>
            </w:pPr>
            <w:hyperlink r:id="rId81"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5743DB" w:rsidP="00EA18C8">
            <w:pPr>
              <w:rPr>
                <w:u w:val="single"/>
              </w:rPr>
            </w:pPr>
            <w:hyperlink r:id="rId82"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77777777" w:rsidR="00EA18C8" w:rsidRPr="006468C5" w:rsidRDefault="00EA18C8" w:rsidP="00EA18C8">
            <w:r w:rsidRPr="006468C5">
              <w:t>MAC-BlockAck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5743DB" w:rsidP="00EA18C8">
            <w:pPr>
              <w:rPr>
                <w:u w:val="single"/>
              </w:rPr>
            </w:pPr>
            <w:hyperlink r:id="rId83"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77777777" w:rsidR="00EA18C8" w:rsidRPr="006468C5" w:rsidRDefault="00EA18C8" w:rsidP="00EA18C8">
            <w:r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5743DB" w:rsidP="00EA18C8">
            <w:pPr>
              <w:rPr>
                <w:u w:val="single"/>
              </w:rPr>
            </w:pPr>
            <w:hyperlink r:id="rId84"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5743DB" w:rsidP="00EA18C8">
            <w:pPr>
              <w:rPr>
                <w:color w:val="00B050"/>
                <w:u w:val="single"/>
              </w:rPr>
            </w:pPr>
            <w:hyperlink r:id="rId85"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7777777" w:rsidR="00EA18C8" w:rsidRPr="00AF6F5E" w:rsidRDefault="00EA18C8" w:rsidP="00EA18C8">
            <w:pPr>
              <w:rPr>
                <w:color w:val="00B050"/>
              </w:rPr>
            </w:pPr>
            <w:r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5743DB" w:rsidP="00EA18C8">
            <w:pPr>
              <w:rPr>
                <w:u w:val="single"/>
              </w:rPr>
            </w:pPr>
            <w:hyperlink r:id="rId86"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5743DB" w:rsidP="00EA18C8">
            <w:pPr>
              <w:rPr>
                <w:u w:val="single"/>
              </w:rPr>
            </w:pPr>
            <w:hyperlink r:id="rId87"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5743DB" w:rsidP="00EA18C8">
            <w:pPr>
              <w:rPr>
                <w:u w:val="single"/>
              </w:rPr>
            </w:pPr>
            <w:hyperlink r:id="rId88"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5743DB" w:rsidP="00EA18C8">
            <w:pPr>
              <w:rPr>
                <w:u w:val="single"/>
              </w:rPr>
            </w:pPr>
            <w:hyperlink r:id="rId89"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5743DB" w:rsidP="00EA18C8">
            <w:pPr>
              <w:rPr>
                <w:u w:val="single"/>
              </w:rPr>
            </w:pPr>
            <w:hyperlink r:id="rId90"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5743DB" w:rsidP="00EA18C8">
            <w:pPr>
              <w:rPr>
                <w:u w:val="single"/>
              </w:rPr>
            </w:pPr>
            <w:hyperlink r:id="rId91"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5743DB" w:rsidP="00EA18C8">
            <w:pPr>
              <w:rPr>
                <w:u w:val="single"/>
              </w:rPr>
            </w:pPr>
            <w:hyperlink r:id="rId92"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5743DB" w:rsidP="00EA18C8">
            <w:pPr>
              <w:rPr>
                <w:u w:val="single"/>
              </w:rPr>
            </w:pPr>
            <w:hyperlink r:id="rId93"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5743DB" w:rsidP="00EA18C8">
            <w:pPr>
              <w:rPr>
                <w:u w:val="single"/>
              </w:rPr>
            </w:pPr>
            <w:hyperlink r:id="rId94"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77777777" w:rsidR="00EA18C8" w:rsidRPr="006468C5" w:rsidRDefault="00EA18C8" w:rsidP="00EA18C8">
            <w:r w:rsidRPr="006468C5">
              <w:t>MAC-BlockAck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5743DB" w:rsidP="00EA18C8">
            <w:pPr>
              <w:rPr>
                <w:color w:val="00B050"/>
                <w:u w:val="single"/>
              </w:rPr>
            </w:pPr>
            <w:hyperlink r:id="rId95"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7777777" w:rsidR="00EA18C8" w:rsidRPr="00AB1F20" w:rsidRDefault="00EA18C8" w:rsidP="00EA18C8">
            <w:pPr>
              <w:rPr>
                <w:color w:val="00B050"/>
              </w:rPr>
            </w:pPr>
            <w:r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5743DB" w:rsidP="00EA18C8">
            <w:pPr>
              <w:rPr>
                <w:color w:val="FFC000"/>
                <w:u w:val="single"/>
              </w:rPr>
            </w:pPr>
            <w:hyperlink r:id="rId96"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5743DB" w:rsidP="00EA18C8">
            <w:pPr>
              <w:rPr>
                <w:color w:val="FF0000"/>
              </w:rPr>
            </w:pPr>
            <w:hyperlink r:id="rId97"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6468C5" w:rsidRDefault="005743DB" w:rsidP="00EA18C8">
            <w:pPr>
              <w:rPr>
                <w:u w:val="single"/>
              </w:rPr>
            </w:pPr>
            <w:hyperlink r:id="rId98" w:history="1">
              <w:r w:rsidR="00EA18C8" w:rsidRPr="006468C5">
                <w:rPr>
                  <w:rStyle w:val="Hyperlink"/>
                </w:rPr>
                <w:t>414r0</w:t>
              </w:r>
            </w:hyperlink>
          </w:p>
        </w:tc>
        <w:tc>
          <w:tcPr>
            <w:tcW w:w="3925" w:type="dxa"/>
            <w:noWrap/>
            <w:hideMark/>
          </w:tcPr>
          <w:p w14:paraId="6B3B4414" w14:textId="77777777" w:rsidR="00EA18C8" w:rsidRPr="006468C5" w:rsidRDefault="00EA18C8" w:rsidP="00EA18C8">
            <w:r w:rsidRPr="006468C5">
              <w:t>Method for Handling Constrained MLD</w:t>
            </w:r>
          </w:p>
        </w:tc>
        <w:tc>
          <w:tcPr>
            <w:tcW w:w="1440" w:type="dxa"/>
            <w:noWrap/>
            <w:hideMark/>
          </w:tcPr>
          <w:p w14:paraId="5BAF9199" w14:textId="77777777" w:rsidR="00EA18C8" w:rsidRPr="006468C5" w:rsidRDefault="00EA18C8" w:rsidP="00EA18C8">
            <w:r w:rsidRPr="006468C5">
              <w:t>Insun Jang</w:t>
            </w:r>
          </w:p>
        </w:tc>
        <w:tc>
          <w:tcPr>
            <w:tcW w:w="1080" w:type="dxa"/>
            <w:noWrap/>
            <w:hideMark/>
          </w:tcPr>
          <w:p w14:paraId="79718ECB" w14:textId="77777777" w:rsidR="00EA18C8" w:rsidRPr="006468C5" w:rsidRDefault="00EA18C8" w:rsidP="00EA18C8">
            <w:r w:rsidRPr="006468C5">
              <w:t>Pending</w:t>
            </w:r>
          </w:p>
        </w:tc>
        <w:tc>
          <w:tcPr>
            <w:tcW w:w="2160" w:type="dxa"/>
            <w:noWrap/>
            <w:hideMark/>
          </w:tcPr>
          <w:p w14:paraId="147FF763" w14:textId="29E6DB89" w:rsidR="00EA18C8" w:rsidRPr="006468C5" w:rsidRDefault="00EA18C8" w:rsidP="00EA18C8">
            <w:r w:rsidRPr="006468C5">
              <w:t>ML-Constrained ops.</w:t>
            </w:r>
          </w:p>
        </w:tc>
        <w:tc>
          <w:tcPr>
            <w:tcW w:w="901" w:type="dxa"/>
            <w:noWrap/>
            <w:hideMark/>
          </w:tcPr>
          <w:p w14:paraId="0C424B56" w14:textId="77777777" w:rsidR="00EA18C8" w:rsidRPr="006468C5" w:rsidRDefault="00EA18C8" w:rsidP="00EA18C8">
            <w:r w:rsidRPr="006468C5">
              <w:t>MAC</w:t>
            </w:r>
          </w:p>
        </w:tc>
      </w:tr>
      <w:tr w:rsidR="00EA18C8" w:rsidRPr="006468C5" w14:paraId="4922BCE4" w14:textId="77777777" w:rsidTr="004025FF">
        <w:trPr>
          <w:trHeight w:val="315"/>
        </w:trPr>
        <w:tc>
          <w:tcPr>
            <w:tcW w:w="840" w:type="dxa"/>
            <w:noWrap/>
            <w:hideMark/>
          </w:tcPr>
          <w:p w14:paraId="4900C48A" w14:textId="77777777" w:rsidR="00EA18C8" w:rsidRPr="006468C5" w:rsidRDefault="005743DB" w:rsidP="00EA18C8">
            <w:pPr>
              <w:rPr>
                <w:u w:val="single"/>
              </w:rPr>
            </w:pPr>
            <w:hyperlink r:id="rId99" w:history="1">
              <w:r w:rsidR="00EA18C8" w:rsidRPr="006468C5">
                <w:rPr>
                  <w:rStyle w:val="Hyperlink"/>
                </w:rPr>
                <w:t>415r0</w:t>
              </w:r>
            </w:hyperlink>
          </w:p>
        </w:tc>
        <w:tc>
          <w:tcPr>
            <w:tcW w:w="3925" w:type="dxa"/>
            <w:noWrap/>
            <w:hideMark/>
          </w:tcPr>
          <w:p w14:paraId="3D80AC76" w14:textId="77777777" w:rsidR="00EA18C8" w:rsidRPr="006468C5" w:rsidRDefault="00EA18C8" w:rsidP="00EA18C8">
            <w:r w:rsidRPr="006468C5">
              <w:t>Multi-link Aggregation: Synchronized PPDUs on Multiple Links</w:t>
            </w:r>
          </w:p>
        </w:tc>
        <w:tc>
          <w:tcPr>
            <w:tcW w:w="1440" w:type="dxa"/>
            <w:noWrap/>
            <w:hideMark/>
          </w:tcPr>
          <w:p w14:paraId="0C650BE7" w14:textId="77777777" w:rsidR="00EA18C8" w:rsidRPr="006468C5" w:rsidRDefault="00EA18C8" w:rsidP="00EA18C8">
            <w:r w:rsidRPr="006468C5">
              <w:t>Insun Jang</w:t>
            </w:r>
          </w:p>
        </w:tc>
        <w:tc>
          <w:tcPr>
            <w:tcW w:w="1080" w:type="dxa"/>
            <w:noWrap/>
            <w:hideMark/>
          </w:tcPr>
          <w:p w14:paraId="1B865903" w14:textId="77777777" w:rsidR="00EA18C8" w:rsidRPr="006468C5" w:rsidRDefault="00EA18C8" w:rsidP="00EA18C8">
            <w:r w:rsidRPr="006468C5">
              <w:t>Pending</w:t>
            </w:r>
          </w:p>
        </w:tc>
        <w:tc>
          <w:tcPr>
            <w:tcW w:w="2160" w:type="dxa"/>
            <w:noWrap/>
            <w:hideMark/>
          </w:tcPr>
          <w:p w14:paraId="0C11957F" w14:textId="5BCBA964" w:rsidR="00EA18C8" w:rsidRPr="006468C5" w:rsidRDefault="00EA18C8" w:rsidP="00EA18C8">
            <w:r w:rsidRPr="006468C5">
              <w:t>ML-Constrained ops.</w:t>
            </w:r>
          </w:p>
        </w:tc>
        <w:tc>
          <w:tcPr>
            <w:tcW w:w="901" w:type="dxa"/>
            <w:noWrap/>
            <w:hideMark/>
          </w:tcPr>
          <w:p w14:paraId="19A0CE9B" w14:textId="77777777" w:rsidR="00EA18C8" w:rsidRPr="006468C5" w:rsidRDefault="00EA18C8" w:rsidP="00EA18C8">
            <w:r w:rsidRPr="006468C5">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5743DB" w:rsidP="00EA18C8">
            <w:pPr>
              <w:rPr>
                <w:u w:val="single"/>
              </w:rPr>
            </w:pPr>
            <w:hyperlink r:id="rId100"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77777777" w:rsidR="00EA18C8" w:rsidRPr="006468C5" w:rsidRDefault="00EA18C8" w:rsidP="00EA18C8">
            <w:r w:rsidRPr="006468C5">
              <w:t>Low Lat</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5743DB" w:rsidP="00EA18C8">
            <w:pPr>
              <w:rPr>
                <w:u w:val="single"/>
              </w:rPr>
            </w:pPr>
            <w:hyperlink r:id="rId101"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5743DB" w:rsidP="00EA18C8">
            <w:pPr>
              <w:rPr>
                <w:color w:val="FF0000"/>
              </w:rPr>
            </w:pPr>
            <w:hyperlink r:id="rId102"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5743DB" w:rsidP="00EA18C8">
            <w:pPr>
              <w:rPr>
                <w:u w:val="single"/>
              </w:rPr>
            </w:pPr>
            <w:hyperlink r:id="rId103"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77777777" w:rsidR="00EA18C8" w:rsidRPr="006468C5" w:rsidRDefault="00EA18C8" w:rsidP="00EA18C8">
            <w:r w:rsidRPr="006468C5">
              <w:t>ML-Ack procedure</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6468C5" w:rsidRDefault="005743DB" w:rsidP="00EA18C8">
            <w:pPr>
              <w:rPr>
                <w:u w:val="single"/>
              </w:rPr>
            </w:pPr>
            <w:hyperlink r:id="rId104" w:history="1">
              <w:r w:rsidR="00EA18C8" w:rsidRPr="006468C5">
                <w:rPr>
                  <w:rStyle w:val="Hyperlink"/>
                </w:rPr>
                <w:t>433r0</w:t>
              </w:r>
            </w:hyperlink>
          </w:p>
        </w:tc>
        <w:tc>
          <w:tcPr>
            <w:tcW w:w="3925" w:type="dxa"/>
            <w:noWrap/>
            <w:hideMark/>
          </w:tcPr>
          <w:p w14:paraId="24977389" w14:textId="77777777" w:rsidR="00EA18C8" w:rsidRPr="006468C5" w:rsidRDefault="00EA18C8" w:rsidP="00EA18C8">
            <w:r w:rsidRPr="006468C5">
              <w:t>PPDU alignment in STR constrained multi-link</w:t>
            </w:r>
          </w:p>
        </w:tc>
        <w:tc>
          <w:tcPr>
            <w:tcW w:w="1440" w:type="dxa"/>
            <w:noWrap/>
            <w:hideMark/>
          </w:tcPr>
          <w:p w14:paraId="61382157" w14:textId="77777777" w:rsidR="00EA18C8" w:rsidRPr="006468C5" w:rsidRDefault="00EA18C8" w:rsidP="00EA18C8">
            <w:r w:rsidRPr="006468C5">
              <w:t>Yunbo Li</w:t>
            </w:r>
          </w:p>
        </w:tc>
        <w:tc>
          <w:tcPr>
            <w:tcW w:w="1080" w:type="dxa"/>
            <w:noWrap/>
            <w:hideMark/>
          </w:tcPr>
          <w:p w14:paraId="4163E6E3" w14:textId="77777777" w:rsidR="00EA18C8" w:rsidRPr="006468C5" w:rsidRDefault="00EA18C8" w:rsidP="00EA18C8">
            <w:r w:rsidRPr="006468C5">
              <w:t>Pending</w:t>
            </w:r>
          </w:p>
        </w:tc>
        <w:tc>
          <w:tcPr>
            <w:tcW w:w="2160" w:type="dxa"/>
            <w:noWrap/>
            <w:hideMark/>
          </w:tcPr>
          <w:p w14:paraId="309D7BF7" w14:textId="77777777" w:rsidR="00EA18C8" w:rsidRPr="006468C5" w:rsidRDefault="00EA18C8" w:rsidP="00EA18C8">
            <w:r w:rsidRPr="006468C5">
              <w:t>ML-Constrained ops.</w:t>
            </w:r>
          </w:p>
        </w:tc>
        <w:tc>
          <w:tcPr>
            <w:tcW w:w="901" w:type="dxa"/>
            <w:noWrap/>
            <w:hideMark/>
          </w:tcPr>
          <w:p w14:paraId="24A982FB" w14:textId="77777777" w:rsidR="00EA18C8" w:rsidRPr="006468C5" w:rsidRDefault="00EA18C8" w:rsidP="00EA18C8">
            <w:r w:rsidRPr="006468C5">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5743DB" w:rsidP="00EA18C8">
            <w:pPr>
              <w:rPr>
                <w:u w:val="single"/>
              </w:rPr>
            </w:pPr>
            <w:hyperlink r:id="rId105"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5743DB" w:rsidP="00EA18C8">
            <w:pPr>
              <w:rPr>
                <w:u w:val="single"/>
              </w:rPr>
            </w:pPr>
            <w:hyperlink r:id="rId106"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77777777" w:rsidR="00EA18C8" w:rsidRPr="006468C5" w:rsidRDefault="00EA18C8" w:rsidP="00EA18C8">
            <w:r w:rsidRPr="006468C5">
              <w:t>ML-BlockAck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5743DB" w:rsidP="00EA18C8">
            <w:pPr>
              <w:rPr>
                <w:u w:val="single"/>
              </w:rPr>
            </w:pPr>
            <w:hyperlink r:id="rId107"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6468C5" w:rsidRDefault="005743DB" w:rsidP="00EA18C8">
            <w:pPr>
              <w:rPr>
                <w:u w:val="single"/>
              </w:rPr>
            </w:pPr>
            <w:hyperlink r:id="rId108" w:history="1">
              <w:r w:rsidR="00EA18C8" w:rsidRPr="006468C5">
                <w:rPr>
                  <w:rStyle w:val="Hyperlink"/>
                </w:rPr>
                <w:t>444r0</w:t>
              </w:r>
            </w:hyperlink>
          </w:p>
        </w:tc>
        <w:tc>
          <w:tcPr>
            <w:tcW w:w="3925" w:type="dxa"/>
            <w:noWrap/>
            <w:hideMark/>
          </w:tcPr>
          <w:p w14:paraId="482B247E" w14:textId="77777777" w:rsidR="00EA18C8" w:rsidRPr="006468C5" w:rsidRDefault="00EA18C8" w:rsidP="00EA18C8">
            <w:r w:rsidRPr="006468C5">
              <w:t>MLA: Non-STR STA EDCA rules after self-interference</w:t>
            </w:r>
          </w:p>
        </w:tc>
        <w:tc>
          <w:tcPr>
            <w:tcW w:w="1440" w:type="dxa"/>
            <w:noWrap/>
            <w:hideMark/>
          </w:tcPr>
          <w:p w14:paraId="3A23C74C" w14:textId="77777777" w:rsidR="00EA18C8" w:rsidRPr="006468C5" w:rsidRDefault="00EA18C8" w:rsidP="00EA18C8">
            <w:r w:rsidRPr="006468C5">
              <w:t>Duncan Ho</w:t>
            </w:r>
          </w:p>
        </w:tc>
        <w:tc>
          <w:tcPr>
            <w:tcW w:w="1080" w:type="dxa"/>
            <w:noWrap/>
            <w:hideMark/>
          </w:tcPr>
          <w:p w14:paraId="09A17A11" w14:textId="77777777" w:rsidR="00EA18C8" w:rsidRPr="006468C5" w:rsidRDefault="00EA18C8" w:rsidP="00EA18C8">
            <w:r w:rsidRPr="006468C5">
              <w:t>Pending</w:t>
            </w:r>
          </w:p>
        </w:tc>
        <w:tc>
          <w:tcPr>
            <w:tcW w:w="2160" w:type="dxa"/>
            <w:noWrap/>
            <w:hideMark/>
          </w:tcPr>
          <w:p w14:paraId="12D48E48" w14:textId="77777777" w:rsidR="00EA18C8" w:rsidRPr="006468C5" w:rsidRDefault="00EA18C8" w:rsidP="00EA18C8">
            <w:r w:rsidRPr="006468C5">
              <w:t>ML-Constrained ops.</w:t>
            </w:r>
          </w:p>
        </w:tc>
        <w:tc>
          <w:tcPr>
            <w:tcW w:w="901" w:type="dxa"/>
            <w:noWrap/>
            <w:hideMark/>
          </w:tcPr>
          <w:p w14:paraId="7F632B28" w14:textId="77777777" w:rsidR="00EA18C8" w:rsidRPr="006468C5" w:rsidRDefault="00EA18C8" w:rsidP="00EA18C8">
            <w:r w:rsidRPr="006468C5">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lastRenderedPageBreak/>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77777777" w:rsidR="00EA18C8" w:rsidRPr="006468C5" w:rsidRDefault="00EA18C8" w:rsidP="00EA18C8">
            <w:r w:rsidRPr="006468C5">
              <w:t>ML-BlockAck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6468C5" w:rsidRDefault="005743DB" w:rsidP="00EA18C8">
            <w:pPr>
              <w:rPr>
                <w:u w:val="single"/>
              </w:rPr>
            </w:pPr>
            <w:hyperlink r:id="rId109" w:history="1">
              <w:r w:rsidR="00EA18C8" w:rsidRPr="006468C5">
                <w:rPr>
                  <w:rStyle w:val="Hyperlink"/>
                </w:rPr>
                <w:t>455r0</w:t>
              </w:r>
            </w:hyperlink>
          </w:p>
        </w:tc>
        <w:tc>
          <w:tcPr>
            <w:tcW w:w="3925" w:type="dxa"/>
            <w:noWrap/>
            <w:hideMark/>
          </w:tcPr>
          <w:p w14:paraId="33144A36" w14:textId="77777777" w:rsidR="00EA18C8" w:rsidRPr="006468C5" w:rsidRDefault="00EA18C8" w:rsidP="00EA18C8">
            <w:r w:rsidRPr="006468C5">
              <w:t>Async multi-link operation for non-STR STA</w:t>
            </w:r>
          </w:p>
        </w:tc>
        <w:tc>
          <w:tcPr>
            <w:tcW w:w="1440" w:type="dxa"/>
            <w:noWrap/>
            <w:hideMark/>
          </w:tcPr>
          <w:p w14:paraId="2C6FCD63" w14:textId="77777777" w:rsidR="00EA18C8" w:rsidRPr="006468C5" w:rsidRDefault="00EA18C8" w:rsidP="00EA18C8">
            <w:r w:rsidRPr="006468C5">
              <w:t>Dmitry Akhmetov</w:t>
            </w:r>
          </w:p>
        </w:tc>
        <w:tc>
          <w:tcPr>
            <w:tcW w:w="1080" w:type="dxa"/>
            <w:noWrap/>
            <w:hideMark/>
          </w:tcPr>
          <w:p w14:paraId="58272BA6" w14:textId="77777777" w:rsidR="00EA18C8" w:rsidRPr="006468C5" w:rsidRDefault="00EA18C8" w:rsidP="00EA18C8">
            <w:r w:rsidRPr="006468C5">
              <w:t>Pending</w:t>
            </w:r>
          </w:p>
        </w:tc>
        <w:tc>
          <w:tcPr>
            <w:tcW w:w="2160" w:type="dxa"/>
            <w:noWrap/>
            <w:hideMark/>
          </w:tcPr>
          <w:p w14:paraId="71C27397" w14:textId="77777777" w:rsidR="00EA18C8" w:rsidRPr="006468C5" w:rsidRDefault="00EA18C8" w:rsidP="00EA18C8">
            <w:r w:rsidRPr="006468C5">
              <w:t>ML-Constrained ops.</w:t>
            </w:r>
          </w:p>
        </w:tc>
        <w:tc>
          <w:tcPr>
            <w:tcW w:w="901" w:type="dxa"/>
            <w:noWrap/>
            <w:hideMark/>
          </w:tcPr>
          <w:p w14:paraId="4BD96476" w14:textId="77777777" w:rsidR="00EA18C8" w:rsidRPr="006468C5" w:rsidRDefault="00EA18C8" w:rsidP="00EA18C8">
            <w:r w:rsidRPr="006468C5">
              <w:t>MAC</w:t>
            </w:r>
          </w:p>
        </w:tc>
      </w:tr>
      <w:tr w:rsidR="00EA18C8" w:rsidRPr="006468C5" w14:paraId="5D9008B1" w14:textId="77777777" w:rsidTr="004025FF">
        <w:trPr>
          <w:trHeight w:val="315"/>
        </w:trPr>
        <w:tc>
          <w:tcPr>
            <w:tcW w:w="840" w:type="dxa"/>
            <w:noWrap/>
          </w:tcPr>
          <w:p w14:paraId="60CC4332" w14:textId="65A9E56A" w:rsidR="00EA18C8" w:rsidRPr="00935C5D" w:rsidRDefault="005743DB" w:rsidP="00EA18C8">
            <w:pPr>
              <w:rPr>
                <w:rFonts w:ascii="Verdana" w:hAnsi="Verdana"/>
                <w:color w:val="000000"/>
                <w:sz w:val="20"/>
              </w:rPr>
            </w:pPr>
            <w:hyperlink r:id="rId110"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1E318054" w:rsidR="00EA18C8" w:rsidRPr="006468C5" w:rsidRDefault="00EA18C8" w:rsidP="00EA18C8">
            <w:r w:rsidRPr="006468C5">
              <w:t>ML-BlockAck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E75DE5" w:rsidP="00EA18C8">
            <w:pPr>
              <w:rPr>
                <w:color w:val="FF0000"/>
              </w:rPr>
            </w:pPr>
            <w:hyperlink r:id="rId111"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77777777" w:rsidR="00EA18C8" w:rsidRPr="006468C5" w:rsidRDefault="00EA18C8" w:rsidP="00EA18C8">
            <w:r w:rsidRPr="006468C5">
              <w:t>MAC-BlockAck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5743DB" w:rsidP="00EA18C8">
            <w:pPr>
              <w:rPr>
                <w:u w:val="single"/>
              </w:rPr>
            </w:pPr>
            <w:hyperlink r:id="rId112"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77777777" w:rsidR="00EA18C8" w:rsidRPr="006468C5" w:rsidRDefault="00EA18C8" w:rsidP="00EA18C8">
            <w:r w:rsidRPr="006468C5">
              <w:t>Priority Services</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5743DB" w:rsidP="00EA18C8">
            <w:pPr>
              <w:rPr>
                <w:color w:val="FF0000"/>
              </w:rPr>
            </w:pPr>
            <w:hyperlink r:id="rId113"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77777777" w:rsidR="00EA18C8" w:rsidRPr="006468C5" w:rsidRDefault="00EA18C8" w:rsidP="00EA18C8">
            <w:r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5743DB" w:rsidP="00EA18C8">
            <w:pPr>
              <w:rPr>
                <w:color w:val="FF0000"/>
              </w:rPr>
            </w:pPr>
            <w:hyperlink r:id="rId114"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5743DB" w:rsidP="00EA18C8">
            <w:pPr>
              <w:rPr>
                <w:u w:val="single"/>
              </w:rPr>
            </w:pPr>
            <w:hyperlink r:id="rId115"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5743DB" w:rsidP="00EA18C8">
            <w:pPr>
              <w:rPr>
                <w:u w:val="single"/>
              </w:rPr>
            </w:pPr>
            <w:hyperlink r:id="rId116"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77777777" w:rsidR="00EA18C8" w:rsidRPr="006468C5" w:rsidRDefault="00EA18C8" w:rsidP="00EA18C8">
            <w:r w:rsidRPr="006468C5">
              <w:t>Low Lat</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6468C5" w:rsidRDefault="005743DB" w:rsidP="00EA18C8">
            <w:pPr>
              <w:rPr>
                <w:u w:val="single"/>
              </w:rPr>
            </w:pPr>
            <w:hyperlink r:id="rId117" w:history="1">
              <w:r w:rsidR="00EA18C8" w:rsidRPr="006468C5">
                <w:rPr>
                  <w:rStyle w:val="Hyperlink"/>
                </w:rPr>
                <w:t>487r0</w:t>
              </w:r>
            </w:hyperlink>
          </w:p>
        </w:tc>
        <w:tc>
          <w:tcPr>
            <w:tcW w:w="3925" w:type="dxa"/>
            <w:noWrap/>
            <w:hideMark/>
          </w:tcPr>
          <w:p w14:paraId="465F80CB" w14:textId="77777777" w:rsidR="00EA18C8" w:rsidRPr="006468C5" w:rsidRDefault="00EA18C8" w:rsidP="00EA18C8">
            <w:r w:rsidRPr="006468C5">
              <w:t>Multiple link operation follow up</w:t>
            </w:r>
          </w:p>
        </w:tc>
        <w:tc>
          <w:tcPr>
            <w:tcW w:w="1440" w:type="dxa"/>
            <w:noWrap/>
            <w:hideMark/>
          </w:tcPr>
          <w:p w14:paraId="58DCBA58" w14:textId="77777777" w:rsidR="00EA18C8" w:rsidRPr="006468C5" w:rsidRDefault="00EA18C8" w:rsidP="00EA18C8">
            <w:r w:rsidRPr="006468C5">
              <w:t>Liwen Chu</w:t>
            </w:r>
          </w:p>
        </w:tc>
        <w:tc>
          <w:tcPr>
            <w:tcW w:w="1080" w:type="dxa"/>
            <w:noWrap/>
            <w:hideMark/>
          </w:tcPr>
          <w:p w14:paraId="26E5B091" w14:textId="77777777" w:rsidR="00EA18C8" w:rsidRPr="006468C5" w:rsidRDefault="00EA18C8" w:rsidP="00EA18C8">
            <w:r w:rsidRPr="006468C5">
              <w:t>Pending</w:t>
            </w:r>
          </w:p>
        </w:tc>
        <w:tc>
          <w:tcPr>
            <w:tcW w:w="2160" w:type="dxa"/>
            <w:noWrap/>
            <w:hideMark/>
          </w:tcPr>
          <w:p w14:paraId="54B3620C" w14:textId="6CC59222" w:rsidR="00EA18C8" w:rsidRPr="006468C5" w:rsidRDefault="00EA18C8" w:rsidP="00EA18C8">
            <w:r w:rsidRPr="006468C5">
              <w:t>ML-Constrained ops.</w:t>
            </w:r>
          </w:p>
        </w:tc>
        <w:tc>
          <w:tcPr>
            <w:tcW w:w="901" w:type="dxa"/>
            <w:noWrap/>
            <w:hideMark/>
          </w:tcPr>
          <w:p w14:paraId="00C5491E" w14:textId="77777777" w:rsidR="00EA18C8" w:rsidRPr="006468C5" w:rsidRDefault="00EA18C8" w:rsidP="00EA18C8">
            <w:r w:rsidRPr="006468C5">
              <w:t>MAC</w:t>
            </w:r>
          </w:p>
        </w:tc>
      </w:tr>
      <w:tr w:rsidR="00EA18C8" w:rsidRPr="006468C5" w14:paraId="16CE8844" w14:textId="77777777" w:rsidTr="004025FF">
        <w:trPr>
          <w:trHeight w:val="315"/>
        </w:trPr>
        <w:tc>
          <w:tcPr>
            <w:tcW w:w="840" w:type="dxa"/>
            <w:noWrap/>
            <w:hideMark/>
          </w:tcPr>
          <w:p w14:paraId="38E1D4E8" w14:textId="77777777" w:rsidR="00EA18C8" w:rsidRPr="006468C5" w:rsidRDefault="00EA18C8" w:rsidP="00EA18C8">
            <w:r w:rsidRPr="006468C5">
              <w:rPr>
                <w:color w:val="FF0000"/>
              </w:rPr>
              <w:t>488r0</w:t>
            </w:r>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6468C5" w:rsidRDefault="005743DB" w:rsidP="00EA18C8">
            <w:pPr>
              <w:rPr>
                <w:color w:val="FF0000"/>
              </w:rPr>
            </w:pPr>
            <w:hyperlink r:id="rId118" w:history="1">
              <w:r w:rsidR="00EA18C8" w:rsidRPr="00C57A45">
                <w:rPr>
                  <w:rStyle w:val="Hyperlink"/>
                </w:rPr>
                <w:t>490r0</w:t>
              </w:r>
            </w:hyperlink>
          </w:p>
        </w:tc>
        <w:tc>
          <w:tcPr>
            <w:tcW w:w="3925" w:type="dxa"/>
            <w:noWrap/>
          </w:tcPr>
          <w:p w14:paraId="5EB0E2D0" w14:textId="7FE0C0DE" w:rsidR="00EA18C8" w:rsidRPr="006468C5" w:rsidRDefault="00EA18C8" w:rsidP="00EA18C8">
            <w:proofErr w:type="spellStart"/>
            <w:r w:rsidRPr="00967C8A">
              <w:t>Impact_of_channel_blindness_ML_txrx</w:t>
            </w:r>
            <w:proofErr w:type="spellEnd"/>
          </w:p>
        </w:tc>
        <w:tc>
          <w:tcPr>
            <w:tcW w:w="1440" w:type="dxa"/>
            <w:noWrap/>
          </w:tcPr>
          <w:p w14:paraId="42FA308F" w14:textId="3BE6A505" w:rsidR="00EA18C8" w:rsidRPr="006468C5" w:rsidRDefault="00EA18C8" w:rsidP="00EA18C8">
            <w:r w:rsidRPr="00967C8A">
              <w:t>Dibakar Das</w:t>
            </w:r>
          </w:p>
        </w:tc>
        <w:tc>
          <w:tcPr>
            <w:tcW w:w="1080" w:type="dxa"/>
            <w:noWrap/>
          </w:tcPr>
          <w:p w14:paraId="1325C67A" w14:textId="21508FF1" w:rsidR="00EA18C8" w:rsidRPr="006468C5" w:rsidRDefault="00EA18C8" w:rsidP="00EA18C8">
            <w:r w:rsidRPr="006468C5">
              <w:t>Pending</w:t>
            </w:r>
          </w:p>
        </w:tc>
        <w:tc>
          <w:tcPr>
            <w:tcW w:w="2160" w:type="dxa"/>
            <w:noWrap/>
          </w:tcPr>
          <w:p w14:paraId="2B3BF8B5" w14:textId="51BEDA2D" w:rsidR="00EA18C8" w:rsidRPr="006468C5" w:rsidRDefault="00EA18C8" w:rsidP="00EA18C8">
            <w:r w:rsidRPr="006468C5">
              <w:t>ML-Constrained ops.</w:t>
            </w:r>
          </w:p>
        </w:tc>
        <w:tc>
          <w:tcPr>
            <w:tcW w:w="901" w:type="dxa"/>
            <w:noWrap/>
          </w:tcPr>
          <w:p w14:paraId="36C10F0C" w14:textId="04385630" w:rsidR="00EA18C8" w:rsidRPr="006468C5" w:rsidRDefault="00EA18C8" w:rsidP="00EA18C8">
            <w:r w:rsidRPr="006468C5">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5743DB" w:rsidP="00EA18C8">
            <w:hyperlink r:id="rId119"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5743DB" w:rsidP="00EA18C8">
            <w:hyperlink r:id="rId120"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5743DB" w:rsidP="00EA18C8">
            <w:hyperlink r:id="rId121"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F401A5" w:rsidP="00CE2C91">
            <w:hyperlink r:id="rId122"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5743DB" w:rsidP="00CE2C91">
            <w:pPr>
              <w:rPr>
                <w:color w:val="FF0000"/>
              </w:rPr>
            </w:pPr>
            <w:hyperlink r:id="rId123"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5743DB" w:rsidP="00CE2C91">
            <w:pPr>
              <w:rPr>
                <w:color w:val="00B050"/>
                <w:u w:val="single"/>
              </w:rPr>
            </w:pPr>
            <w:hyperlink r:id="rId124"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5743DB" w:rsidP="00CE2C91">
            <w:pPr>
              <w:rPr>
                <w:color w:val="00B050"/>
                <w:u w:val="single"/>
              </w:rPr>
            </w:pPr>
            <w:hyperlink r:id="rId125"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5743DB" w:rsidP="00CE2C91">
            <w:pPr>
              <w:rPr>
                <w:color w:val="00B050"/>
                <w:u w:val="single"/>
              </w:rPr>
            </w:pPr>
            <w:hyperlink r:id="rId126"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5743DB" w:rsidP="00CE2C91">
            <w:pPr>
              <w:rPr>
                <w:color w:val="00B050"/>
                <w:u w:val="single"/>
              </w:rPr>
            </w:pPr>
            <w:hyperlink r:id="rId127"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5743DB" w:rsidP="00CE2C91">
            <w:pPr>
              <w:rPr>
                <w:color w:val="00B050"/>
                <w:u w:val="single"/>
              </w:rPr>
            </w:pPr>
            <w:hyperlink r:id="rId128"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5743DB" w:rsidP="00CE2C91">
            <w:pPr>
              <w:rPr>
                <w:color w:val="00B050"/>
                <w:u w:val="single"/>
              </w:rPr>
            </w:pPr>
            <w:hyperlink r:id="rId129"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5743DB" w:rsidP="00CE2C91">
            <w:pPr>
              <w:rPr>
                <w:color w:val="00B050"/>
                <w:u w:val="single"/>
              </w:rPr>
            </w:pPr>
            <w:hyperlink r:id="rId130"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5743DB" w:rsidP="00CE2C91">
            <w:pPr>
              <w:rPr>
                <w:color w:val="00B050"/>
                <w:u w:val="single"/>
              </w:rPr>
            </w:pPr>
            <w:hyperlink r:id="rId131"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5743DB" w:rsidP="00CE2C91">
            <w:pPr>
              <w:rPr>
                <w:color w:val="00B050"/>
                <w:u w:val="single"/>
              </w:rPr>
            </w:pPr>
            <w:hyperlink r:id="rId132"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5743DB" w:rsidP="00CE2C91">
            <w:pPr>
              <w:rPr>
                <w:color w:val="00B050"/>
                <w:u w:val="single"/>
              </w:rPr>
            </w:pPr>
            <w:hyperlink r:id="rId133"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5743DB" w:rsidP="00CE2C91">
            <w:pPr>
              <w:rPr>
                <w:color w:val="00B050"/>
                <w:u w:val="single"/>
              </w:rPr>
            </w:pPr>
            <w:hyperlink r:id="rId134"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5743DB" w:rsidP="00CE2C91">
            <w:pPr>
              <w:rPr>
                <w:color w:val="00B050"/>
                <w:u w:val="single"/>
              </w:rPr>
            </w:pPr>
            <w:hyperlink r:id="rId135"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5743DB" w:rsidP="00CE2C91">
            <w:pPr>
              <w:rPr>
                <w:color w:val="00B050"/>
                <w:u w:val="single"/>
              </w:rPr>
            </w:pPr>
            <w:hyperlink r:id="rId136"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5743DB" w:rsidP="00CE2C91">
            <w:pPr>
              <w:rPr>
                <w:color w:val="00B050"/>
                <w:u w:val="single"/>
              </w:rPr>
            </w:pPr>
            <w:hyperlink r:id="rId137"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5743DB" w:rsidP="00CE2C91">
            <w:pPr>
              <w:rPr>
                <w:color w:val="00B050"/>
                <w:u w:val="single"/>
              </w:rPr>
            </w:pPr>
            <w:hyperlink r:id="rId138"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6468C5" w:rsidRDefault="005743DB" w:rsidP="00CE2C91">
            <w:pPr>
              <w:rPr>
                <w:u w:val="single"/>
              </w:rPr>
            </w:pPr>
            <w:hyperlink r:id="rId139" w:history="1">
              <w:r w:rsidR="00CE2C91" w:rsidRPr="006468C5">
                <w:rPr>
                  <w:rStyle w:val="Hyperlink"/>
                </w:rPr>
                <w:t>456r0</w:t>
              </w:r>
            </w:hyperlink>
          </w:p>
        </w:tc>
        <w:tc>
          <w:tcPr>
            <w:tcW w:w="3925" w:type="dxa"/>
            <w:noWrap/>
            <w:hideMark/>
          </w:tcPr>
          <w:p w14:paraId="4EA6849D" w14:textId="77777777" w:rsidR="00CE2C91" w:rsidRPr="006468C5" w:rsidRDefault="00CE2C91" w:rsidP="00CE2C91">
            <w:r w:rsidRPr="006468C5">
              <w:t>Tx EVM Requirement for 4k QAM</w:t>
            </w:r>
          </w:p>
        </w:tc>
        <w:tc>
          <w:tcPr>
            <w:tcW w:w="1440" w:type="dxa"/>
            <w:noWrap/>
            <w:hideMark/>
          </w:tcPr>
          <w:p w14:paraId="653A59E5" w14:textId="77777777" w:rsidR="00CE2C91" w:rsidRPr="006468C5" w:rsidRDefault="00CE2C91" w:rsidP="00CE2C91">
            <w:r w:rsidRPr="006468C5">
              <w:t>Qinghua Li</w:t>
            </w:r>
          </w:p>
        </w:tc>
        <w:tc>
          <w:tcPr>
            <w:tcW w:w="1080" w:type="dxa"/>
            <w:noWrap/>
            <w:hideMark/>
          </w:tcPr>
          <w:p w14:paraId="0A9789DA" w14:textId="77777777" w:rsidR="00CE2C91" w:rsidRPr="006468C5" w:rsidRDefault="00CE2C91" w:rsidP="00CE2C91">
            <w:r w:rsidRPr="006468C5">
              <w:t>Pending</w:t>
            </w:r>
          </w:p>
        </w:tc>
        <w:tc>
          <w:tcPr>
            <w:tcW w:w="2160" w:type="dxa"/>
            <w:noWrap/>
            <w:hideMark/>
          </w:tcPr>
          <w:p w14:paraId="729013A2" w14:textId="77777777" w:rsidR="00CE2C91" w:rsidRPr="006468C5" w:rsidRDefault="00CE2C91" w:rsidP="00CE2C91">
            <w:r w:rsidRPr="006468C5">
              <w:t>4K QAM</w:t>
            </w:r>
          </w:p>
        </w:tc>
        <w:tc>
          <w:tcPr>
            <w:tcW w:w="901" w:type="dxa"/>
            <w:noWrap/>
            <w:hideMark/>
          </w:tcPr>
          <w:p w14:paraId="1C4E2AD6" w14:textId="77777777" w:rsidR="00CE2C91" w:rsidRPr="006468C5" w:rsidRDefault="00CE2C91" w:rsidP="00CE2C91">
            <w:r w:rsidRPr="006468C5">
              <w:t>PHY</w:t>
            </w:r>
          </w:p>
        </w:tc>
      </w:tr>
      <w:bookmarkStart w:id="6"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6"/>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5743DB" w:rsidP="00CE2C91">
            <w:pPr>
              <w:rPr>
                <w:color w:val="00B050"/>
                <w:u w:val="single"/>
              </w:rPr>
            </w:pPr>
            <w:hyperlink r:id="rId140"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5743DB" w:rsidP="00CE2C91">
            <w:pPr>
              <w:rPr>
                <w:color w:val="00B050"/>
                <w:u w:val="single"/>
              </w:rPr>
            </w:pPr>
            <w:hyperlink r:id="rId141"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6468C5" w:rsidRDefault="005743DB" w:rsidP="00CE2C91">
            <w:pPr>
              <w:rPr>
                <w:u w:val="single"/>
              </w:rPr>
            </w:pPr>
            <w:hyperlink r:id="rId142" w:history="1">
              <w:r w:rsidR="00CE2C91" w:rsidRPr="006468C5">
                <w:rPr>
                  <w:rStyle w:val="Hyperlink"/>
                </w:rPr>
                <w:t>479r0</w:t>
              </w:r>
            </w:hyperlink>
          </w:p>
        </w:tc>
        <w:tc>
          <w:tcPr>
            <w:tcW w:w="3925" w:type="dxa"/>
            <w:noWrap/>
            <w:hideMark/>
          </w:tcPr>
          <w:p w14:paraId="2A3D8045" w14:textId="77777777" w:rsidR="00CE2C91" w:rsidRPr="006468C5" w:rsidRDefault="00CE2C91" w:rsidP="00CE2C91">
            <w:r w:rsidRPr="006468C5">
              <w:t>240 MHz channelization</w:t>
            </w:r>
          </w:p>
        </w:tc>
        <w:tc>
          <w:tcPr>
            <w:tcW w:w="1440" w:type="dxa"/>
            <w:noWrap/>
            <w:hideMark/>
          </w:tcPr>
          <w:p w14:paraId="146EACB6" w14:textId="77777777" w:rsidR="00CE2C91" w:rsidRPr="006468C5" w:rsidRDefault="00CE2C91" w:rsidP="00CE2C91">
            <w:r w:rsidRPr="006468C5">
              <w:t>Sigurd Schelstraete</w:t>
            </w:r>
          </w:p>
        </w:tc>
        <w:tc>
          <w:tcPr>
            <w:tcW w:w="1080" w:type="dxa"/>
            <w:noWrap/>
            <w:hideMark/>
          </w:tcPr>
          <w:p w14:paraId="74E48D31" w14:textId="77777777" w:rsidR="00CE2C91" w:rsidRPr="006468C5" w:rsidRDefault="00CE2C91" w:rsidP="00CE2C91">
            <w:r w:rsidRPr="006468C5">
              <w:t>Pending</w:t>
            </w:r>
          </w:p>
        </w:tc>
        <w:tc>
          <w:tcPr>
            <w:tcW w:w="2160" w:type="dxa"/>
            <w:noWrap/>
            <w:hideMark/>
          </w:tcPr>
          <w:p w14:paraId="7F099126" w14:textId="77777777" w:rsidR="00CE2C91" w:rsidRPr="006468C5" w:rsidRDefault="00CE2C91" w:rsidP="00CE2C91">
            <w:r w:rsidRPr="006468C5">
              <w:t>Channelization</w:t>
            </w:r>
          </w:p>
        </w:tc>
        <w:tc>
          <w:tcPr>
            <w:tcW w:w="901" w:type="dxa"/>
            <w:noWrap/>
            <w:hideMark/>
          </w:tcPr>
          <w:p w14:paraId="2D1264DA" w14:textId="77777777" w:rsidR="00CE2C91" w:rsidRPr="006468C5" w:rsidRDefault="00CE2C91" w:rsidP="00CE2C91">
            <w:r w:rsidRPr="006468C5">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5743DB" w:rsidP="00CE2C91">
            <w:pPr>
              <w:rPr>
                <w:u w:val="single"/>
              </w:rPr>
            </w:pPr>
            <w:hyperlink r:id="rId143"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5743DB" w:rsidP="00CE2C91">
            <w:pPr>
              <w:rPr>
                <w:color w:val="00B050"/>
              </w:rPr>
            </w:pPr>
            <w:hyperlink r:id="rId144"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5743DB" w:rsidP="00CE2C91">
            <w:pPr>
              <w:rPr>
                <w:color w:val="00B050"/>
                <w:u w:val="single"/>
              </w:rPr>
            </w:pPr>
            <w:hyperlink r:id="rId145"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5743DB" w:rsidP="00CE2C91">
            <w:pPr>
              <w:rPr>
                <w:color w:val="00B050"/>
              </w:rPr>
            </w:pPr>
            <w:hyperlink r:id="rId146"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5F6320" w:rsidP="005F6320">
            <w:pPr>
              <w:rPr>
                <w:color w:val="00B050"/>
              </w:rPr>
            </w:pPr>
            <w:hyperlink r:id="rId147" w:history="1">
              <w:r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5743DB" w:rsidP="00CE2C91">
            <w:pPr>
              <w:rPr>
                <w:color w:val="00B050"/>
              </w:rPr>
            </w:pPr>
            <w:hyperlink r:id="rId148"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5743DB" w:rsidP="00CE2C91">
            <w:pPr>
              <w:rPr>
                <w:color w:val="00B050"/>
              </w:rPr>
            </w:pPr>
            <w:hyperlink r:id="rId149"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6C028AB7" w:rsidR="00CE2C91" w:rsidRPr="00047DC4" w:rsidRDefault="00CE2C91" w:rsidP="00CE2C91">
            <w:pPr>
              <w:rPr>
                <w:color w:val="FF0000"/>
              </w:rPr>
            </w:pPr>
            <w:r w:rsidRPr="00047DC4">
              <w:rPr>
                <w:color w:val="FF0000"/>
              </w:rPr>
              <w:t>563r0</w:t>
            </w:r>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3DF42189" w:rsidR="00CE2C91" w:rsidRPr="00047DC4" w:rsidRDefault="00CE2C91" w:rsidP="00CE2C91">
            <w:pPr>
              <w:rPr>
                <w:color w:val="FF0000"/>
              </w:rPr>
            </w:pPr>
            <w:r w:rsidRPr="000F748C">
              <w:rPr>
                <w:color w:val="FF0000"/>
              </w:rPr>
              <w:t>565r0</w:t>
            </w:r>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Default="003D1725" w:rsidP="00A52669">
            <w:pPr>
              <w:rPr>
                <w:color w:val="FF0000"/>
              </w:rPr>
            </w:pPr>
            <w:hyperlink r:id="rId150" w:history="1">
              <w:r w:rsidR="00A566D7" w:rsidRPr="003D1725">
                <w:rPr>
                  <w:rStyle w:val="Hyperlink"/>
                </w:rPr>
                <w:t>575r0</w:t>
              </w:r>
            </w:hyperlink>
          </w:p>
        </w:tc>
        <w:tc>
          <w:tcPr>
            <w:tcW w:w="3925" w:type="dxa"/>
            <w:noWrap/>
          </w:tcPr>
          <w:p w14:paraId="44C013B4" w14:textId="076335CC" w:rsidR="00A566D7" w:rsidRPr="00A52669" w:rsidRDefault="00DC6DCF" w:rsidP="00A52669">
            <w:proofErr w:type="spellStart"/>
            <w:r w:rsidRPr="00DC6DCF">
              <w:t>Self Contained</w:t>
            </w:r>
            <w:proofErr w:type="spellEnd"/>
            <w:r w:rsidRPr="00DC6DCF">
              <w:t xml:space="preserve"> </w:t>
            </w:r>
            <w:proofErr w:type="spellStart"/>
            <w:r w:rsidRPr="00DC6DCF">
              <w:t>Signaling</w:t>
            </w:r>
            <w:proofErr w:type="spellEnd"/>
            <w:r w:rsidRPr="00DC6DCF">
              <w:t xml:space="preserve"> for E-SIG</w:t>
            </w:r>
          </w:p>
        </w:tc>
        <w:tc>
          <w:tcPr>
            <w:tcW w:w="1440" w:type="dxa"/>
            <w:noWrap/>
          </w:tcPr>
          <w:p w14:paraId="17C0B4C3" w14:textId="3AFDE4EC" w:rsidR="00A566D7" w:rsidRPr="00A52669" w:rsidRDefault="00DC6DCF" w:rsidP="00A52669">
            <w:r>
              <w:t>Ron Porat</w:t>
            </w:r>
          </w:p>
        </w:tc>
        <w:tc>
          <w:tcPr>
            <w:tcW w:w="1080" w:type="dxa"/>
            <w:noWrap/>
          </w:tcPr>
          <w:p w14:paraId="56E3648C" w14:textId="045442DE" w:rsidR="00A566D7" w:rsidRDefault="00DC6DCF" w:rsidP="00A52669">
            <w:r>
              <w:t>Pending</w:t>
            </w:r>
          </w:p>
        </w:tc>
        <w:tc>
          <w:tcPr>
            <w:tcW w:w="2160" w:type="dxa"/>
            <w:noWrap/>
          </w:tcPr>
          <w:p w14:paraId="6C95222D" w14:textId="0473DF3B" w:rsidR="00A566D7" w:rsidRDefault="00DC6DCF" w:rsidP="00A52669">
            <w:r>
              <w:t>SIG</w:t>
            </w:r>
          </w:p>
        </w:tc>
        <w:tc>
          <w:tcPr>
            <w:tcW w:w="901" w:type="dxa"/>
            <w:noWrap/>
          </w:tcPr>
          <w:p w14:paraId="304D17F4" w14:textId="76A244ED" w:rsidR="00A566D7" w:rsidRDefault="00DC6DCF" w:rsidP="00A52669">
            <w:r>
              <w:t>PHY</w:t>
            </w:r>
          </w:p>
        </w:tc>
      </w:tr>
      <w:tr w:rsidR="00A52669" w:rsidRPr="006468C5" w14:paraId="55FCF85C" w14:textId="77777777" w:rsidTr="004025FF">
        <w:trPr>
          <w:trHeight w:val="315"/>
        </w:trPr>
        <w:tc>
          <w:tcPr>
            <w:tcW w:w="840" w:type="dxa"/>
            <w:noWrap/>
          </w:tcPr>
          <w:p w14:paraId="1335B7C4" w14:textId="2E804D2C" w:rsidR="00A52669" w:rsidRPr="000F748C" w:rsidRDefault="001F09F9" w:rsidP="00A52669">
            <w:pPr>
              <w:rPr>
                <w:color w:val="FF0000"/>
              </w:rPr>
            </w:pPr>
            <w:hyperlink r:id="rId151" w:history="1">
              <w:r w:rsidR="00A52669" w:rsidRPr="001F09F9">
                <w:rPr>
                  <w:rStyle w:val="Hyperlink"/>
                </w:rPr>
                <w:t>578</w:t>
              </w:r>
              <w:r w:rsidR="00A52669" w:rsidRPr="001F09F9">
                <w:rPr>
                  <w:rStyle w:val="Hyperlink"/>
                </w:rPr>
                <w:t>r0</w:t>
              </w:r>
            </w:hyperlink>
          </w:p>
        </w:tc>
        <w:tc>
          <w:tcPr>
            <w:tcW w:w="3925" w:type="dxa"/>
            <w:noWrap/>
          </w:tcPr>
          <w:p w14:paraId="0ED7A343" w14:textId="0EE9CBFB" w:rsidR="00A52669" w:rsidRPr="000F748C" w:rsidRDefault="00A52669" w:rsidP="00A52669">
            <w:r w:rsidRPr="00A52669">
              <w:t>On RU Allocation Singling in EHT-SIG</w:t>
            </w:r>
          </w:p>
        </w:tc>
        <w:tc>
          <w:tcPr>
            <w:tcW w:w="1440" w:type="dxa"/>
            <w:noWrap/>
          </w:tcPr>
          <w:p w14:paraId="019EF8A4" w14:textId="65B3B8AE" w:rsidR="00A52669" w:rsidRPr="000F748C" w:rsidRDefault="00A52669" w:rsidP="00A52669">
            <w:r w:rsidRPr="00A52669">
              <w:t>Jianhan Liu</w:t>
            </w:r>
          </w:p>
        </w:tc>
        <w:tc>
          <w:tcPr>
            <w:tcW w:w="1080" w:type="dxa"/>
            <w:noWrap/>
          </w:tcPr>
          <w:p w14:paraId="4AB56100" w14:textId="761A17B6" w:rsidR="00A52669" w:rsidRDefault="00A52669" w:rsidP="00A52669">
            <w:r>
              <w:t>Pending</w:t>
            </w:r>
          </w:p>
        </w:tc>
        <w:tc>
          <w:tcPr>
            <w:tcW w:w="2160" w:type="dxa"/>
            <w:noWrap/>
          </w:tcPr>
          <w:p w14:paraId="2B572A66" w14:textId="3BB8C8EC" w:rsidR="00A52669" w:rsidRDefault="00A52669" w:rsidP="00A52669">
            <w:r>
              <w:t>RU Aggregation</w:t>
            </w:r>
          </w:p>
        </w:tc>
        <w:tc>
          <w:tcPr>
            <w:tcW w:w="901" w:type="dxa"/>
            <w:noWrap/>
          </w:tcPr>
          <w:p w14:paraId="4A02517D" w14:textId="1964BAD0" w:rsidR="00A52669" w:rsidRDefault="00A52669" w:rsidP="00A52669">
            <w:r>
              <w:t>PHY</w:t>
            </w:r>
          </w:p>
        </w:tc>
      </w:tr>
      <w:tr w:rsidR="00150DB4" w:rsidRPr="006468C5" w14:paraId="5C09BB5F" w14:textId="77777777" w:rsidTr="004025FF">
        <w:trPr>
          <w:trHeight w:val="315"/>
        </w:trPr>
        <w:tc>
          <w:tcPr>
            <w:tcW w:w="840" w:type="dxa"/>
            <w:noWrap/>
          </w:tcPr>
          <w:p w14:paraId="2C00021F" w14:textId="33D38788" w:rsidR="00150DB4" w:rsidRPr="00BE1627" w:rsidRDefault="00B71CD7" w:rsidP="00150DB4">
            <w:pPr>
              <w:rPr>
                <w:color w:val="FF0000"/>
              </w:rPr>
            </w:pPr>
            <w:hyperlink r:id="rId152" w:history="1">
              <w:r w:rsidR="00150DB4" w:rsidRPr="00B71CD7">
                <w:rPr>
                  <w:rStyle w:val="Hyperlink"/>
                </w:rPr>
                <w:t>579r</w:t>
              </w:r>
              <w:r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lastRenderedPageBreak/>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3"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55"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56"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5743DB" w:rsidP="00FF3F3A">
      <w:pPr>
        <w:pStyle w:val="ListParagraph"/>
        <w:numPr>
          <w:ilvl w:val="1"/>
          <w:numId w:val="25"/>
        </w:numPr>
        <w:rPr>
          <w:color w:val="00B050"/>
        </w:rPr>
      </w:pPr>
      <w:hyperlink r:id="rId157"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5743DB" w:rsidP="00FA7062">
      <w:pPr>
        <w:pStyle w:val="ListParagraph"/>
        <w:numPr>
          <w:ilvl w:val="1"/>
          <w:numId w:val="25"/>
        </w:numPr>
        <w:rPr>
          <w:color w:val="00B050"/>
        </w:rPr>
      </w:pPr>
      <w:hyperlink r:id="rId158"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5743DB" w:rsidP="00FA7062">
      <w:pPr>
        <w:pStyle w:val="ListParagraph"/>
        <w:numPr>
          <w:ilvl w:val="1"/>
          <w:numId w:val="25"/>
        </w:numPr>
        <w:rPr>
          <w:color w:val="00B050"/>
        </w:rPr>
      </w:pPr>
      <w:hyperlink r:id="rId159"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5743DB" w:rsidP="00FA7062">
      <w:pPr>
        <w:pStyle w:val="ListParagraph"/>
        <w:numPr>
          <w:ilvl w:val="1"/>
          <w:numId w:val="25"/>
        </w:numPr>
        <w:rPr>
          <w:color w:val="00B050"/>
        </w:rPr>
      </w:pPr>
      <w:hyperlink r:id="rId160"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5743DB" w:rsidP="00FA7062">
      <w:pPr>
        <w:pStyle w:val="ListParagraph"/>
        <w:numPr>
          <w:ilvl w:val="1"/>
          <w:numId w:val="25"/>
        </w:numPr>
        <w:rPr>
          <w:color w:val="00B050"/>
        </w:rPr>
      </w:pPr>
      <w:hyperlink r:id="rId161"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5743DB" w:rsidP="00FA7062">
      <w:pPr>
        <w:pStyle w:val="ListParagraph"/>
        <w:numPr>
          <w:ilvl w:val="1"/>
          <w:numId w:val="25"/>
        </w:numPr>
        <w:rPr>
          <w:color w:val="A6A6A6" w:themeColor="background1" w:themeShade="A6"/>
        </w:rPr>
      </w:pPr>
      <w:hyperlink r:id="rId162"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5743DB" w:rsidP="00FA7062">
      <w:pPr>
        <w:pStyle w:val="ListParagraph"/>
        <w:numPr>
          <w:ilvl w:val="1"/>
          <w:numId w:val="25"/>
        </w:numPr>
        <w:rPr>
          <w:color w:val="A6A6A6" w:themeColor="background1" w:themeShade="A6"/>
        </w:rPr>
      </w:pPr>
      <w:hyperlink r:id="rId163"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5743DB" w:rsidP="00FA7062">
      <w:pPr>
        <w:pStyle w:val="ListParagraph"/>
        <w:numPr>
          <w:ilvl w:val="1"/>
          <w:numId w:val="25"/>
        </w:numPr>
        <w:rPr>
          <w:color w:val="A6A6A6" w:themeColor="background1" w:themeShade="A6"/>
        </w:rPr>
      </w:pPr>
      <w:hyperlink r:id="rId164"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5743DB" w:rsidP="00E6432D">
      <w:pPr>
        <w:pStyle w:val="ListParagraph"/>
        <w:numPr>
          <w:ilvl w:val="1"/>
          <w:numId w:val="25"/>
        </w:numPr>
        <w:rPr>
          <w:strike/>
          <w:color w:val="A6A6A6" w:themeColor="background1" w:themeShade="A6"/>
        </w:rPr>
      </w:pPr>
      <w:hyperlink r:id="rId165"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5743DB" w:rsidP="00A10609">
      <w:pPr>
        <w:pStyle w:val="ListParagraph"/>
        <w:numPr>
          <w:ilvl w:val="1"/>
          <w:numId w:val="25"/>
        </w:numPr>
        <w:rPr>
          <w:color w:val="A6A6A6" w:themeColor="background1" w:themeShade="A6"/>
        </w:rPr>
      </w:pPr>
      <w:hyperlink r:id="rId166"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5743DB" w:rsidP="00A1456A">
      <w:pPr>
        <w:pStyle w:val="ListParagraph"/>
        <w:numPr>
          <w:ilvl w:val="1"/>
          <w:numId w:val="25"/>
        </w:numPr>
        <w:rPr>
          <w:color w:val="A6A6A6" w:themeColor="background1" w:themeShade="A6"/>
        </w:rPr>
      </w:pPr>
      <w:hyperlink r:id="rId167"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5743DB" w:rsidP="00B658BD">
      <w:pPr>
        <w:pStyle w:val="ListParagraph"/>
        <w:numPr>
          <w:ilvl w:val="1"/>
          <w:numId w:val="25"/>
        </w:numPr>
        <w:rPr>
          <w:color w:val="A6A6A6" w:themeColor="background1" w:themeShade="A6"/>
        </w:rPr>
      </w:pPr>
      <w:hyperlink r:id="rId168"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9"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71"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72"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5743DB" w:rsidP="006B5AFB">
      <w:pPr>
        <w:pStyle w:val="ListParagraph"/>
        <w:numPr>
          <w:ilvl w:val="1"/>
          <w:numId w:val="25"/>
        </w:numPr>
        <w:rPr>
          <w:color w:val="FFC000"/>
        </w:rPr>
      </w:pPr>
      <w:hyperlink r:id="rId173"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5743DB" w:rsidP="00333148">
      <w:pPr>
        <w:pStyle w:val="ListParagraph"/>
        <w:numPr>
          <w:ilvl w:val="1"/>
          <w:numId w:val="25"/>
        </w:numPr>
        <w:rPr>
          <w:color w:val="00B050"/>
        </w:rPr>
      </w:pPr>
      <w:hyperlink r:id="rId174"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5743DB" w:rsidP="00B946E3">
      <w:pPr>
        <w:pStyle w:val="ListParagraph"/>
        <w:numPr>
          <w:ilvl w:val="1"/>
          <w:numId w:val="25"/>
        </w:numPr>
        <w:rPr>
          <w:color w:val="00B050"/>
        </w:rPr>
      </w:pPr>
      <w:hyperlink r:id="rId175"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5743DB" w:rsidP="001336A8">
      <w:pPr>
        <w:pStyle w:val="ListParagraph"/>
        <w:numPr>
          <w:ilvl w:val="1"/>
          <w:numId w:val="25"/>
        </w:numPr>
        <w:rPr>
          <w:color w:val="00B050"/>
        </w:rPr>
      </w:pPr>
      <w:hyperlink r:id="rId176"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5743DB" w:rsidP="00020511">
      <w:pPr>
        <w:pStyle w:val="ListParagraph"/>
        <w:numPr>
          <w:ilvl w:val="1"/>
          <w:numId w:val="25"/>
        </w:numPr>
        <w:rPr>
          <w:color w:val="00B050"/>
        </w:rPr>
      </w:pPr>
      <w:hyperlink r:id="rId177"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5743DB" w:rsidP="00020511">
      <w:pPr>
        <w:pStyle w:val="ListParagraph"/>
        <w:numPr>
          <w:ilvl w:val="1"/>
          <w:numId w:val="25"/>
        </w:numPr>
        <w:rPr>
          <w:color w:val="00B050"/>
        </w:rPr>
      </w:pPr>
      <w:hyperlink r:id="rId178"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5743DB" w:rsidP="0024120E">
      <w:pPr>
        <w:pStyle w:val="ListParagraph"/>
        <w:numPr>
          <w:ilvl w:val="1"/>
          <w:numId w:val="25"/>
        </w:numPr>
        <w:rPr>
          <w:color w:val="808080" w:themeColor="background1" w:themeShade="80"/>
        </w:rPr>
      </w:pPr>
      <w:hyperlink r:id="rId179"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5743DB" w:rsidP="00364185">
      <w:pPr>
        <w:pStyle w:val="ListParagraph"/>
        <w:numPr>
          <w:ilvl w:val="1"/>
          <w:numId w:val="25"/>
        </w:numPr>
        <w:rPr>
          <w:color w:val="808080" w:themeColor="background1" w:themeShade="80"/>
        </w:rPr>
      </w:pPr>
      <w:hyperlink r:id="rId180"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5743DB" w:rsidP="00D936A4">
      <w:pPr>
        <w:pStyle w:val="ListParagraph"/>
        <w:numPr>
          <w:ilvl w:val="1"/>
          <w:numId w:val="25"/>
        </w:numPr>
        <w:rPr>
          <w:color w:val="808080" w:themeColor="background1" w:themeShade="80"/>
        </w:rPr>
      </w:pPr>
      <w:hyperlink r:id="rId181"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5743DB" w:rsidP="00725924">
      <w:pPr>
        <w:pStyle w:val="ListParagraph"/>
        <w:numPr>
          <w:ilvl w:val="1"/>
          <w:numId w:val="25"/>
        </w:numPr>
        <w:rPr>
          <w:color w:val="808080" w:themeColor="background1" w:themeShade="80"/>
        </w:rPr>
      </w:pPr>
      <w:hyperlink r:id="rId182"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5743DB" w:rsidP="002171CD">
      <w:pPr>
        <w:pStyle w:val="ListParagraph"/>
        <w:numPr>
          <w:ilvl w:val="1"/>
          <w:numId w:val="25"/>
        </w:numPr>
        <w:rPr>
          <w:color w:val="808080" w:themeColor="background1" w:themeShade="80"/>
        </w:rPr>
      </w:pPr>
      <w:hyperlink r:id="rId183"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5743DB" w:rsidP="007C666A">
      <w:pPr>
        <w:pStyle w:val="ListParagraph"/>
        <w:numPr>
          <w:ilvl w:val="1"/>
          <w:numId w:val="25"/>
        </w:numPr>
        <w:rPr>
          <w:color w:val="808080" w:themeColor="background1" w:themeShade="80"/>
        </w:rPr>
      </w:pPr>
      <w:hyperlink r:id="rId184"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5743DB" w:rsidP="005925B0">
      <w:pPr>
        <w:pStyle w:val="ListParagraph"/>
        <w:numPr>
          <w:ilvl w:val="1"/>
          <w:numId w:val="25"/>
        </w:numPr>
        <w:rPr>
          <w:color w:val="808080" w:themeColor="background1" w:themeShade="80"/>
        </w:rPr>
      </w:pPr>
      <w:hyperlink r:id="rId185"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5743DB" w:rsidP="00AA6655">
      <w:pPr>
        <w:pStyle w:val="ListParagraph"/>
        <w:numPr>
          <w:ilvl w:val="1"/>
          <w:numId w:val="25"/>
        </w:numPr>
        <w:rPr>
          <w:color w:val="808080" w:themeColor="background1" w:themeShade="80"/>
        </w:rPr>
      </w:pPr>
      <w:hyperlink r:id="rId186"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5743DB" w:rsidP="000E486A">
      <w:pPr>
        <w:pStyle w:val="ListParagraph"/>
        <w:numPr>
          <w:ilvl w:val="1"/>
          <w:numId w:val="25"/>
        </w:numPr>
        <w:rPr>
          <w:color w:val="808080" w:themeColor="background1" w:themeShade="80"/>
        </w:rPr>
      </w:pPr>
      <w:hyperlink r:id="rId187"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8"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89"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9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91"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5743DB" w:rsidP="00513E8A">
      <w:pPr>
        <w:pStyle w:val="ListParagraph"/>
        <w:numPr>
          <w:ilvl w:val="1"/>
          <w:numId w:val="25"/>
        </w:numPr>
        <w:rPr>
          <w:color w:val="00B050"/>
        </w:rPr>
      </w:pPr>
      <w:hyperlink r:id="rId192"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5743DB" w:rsidP="0091261D">
      <w:pPr>
        <w:pStyle w:val="ListParagraph"/>
        <w:numPr>
          <w:ilvl w:val="1"/>
          <w:numId w:val="25"/>
        </w:numPr>
        <w:rPr>
          <w:color w:val="00B050"/>
        </w:rPr>
      </w:pPr>
      <w:hyperlink r:id="rId193"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5743DB" w:rsidP="00161ACB">
      <w:pPr>
        <w:pStyle w:val="ListParagraph"/>
        <w:numPr>
          <w:ilvl w:val="1"/>
          <w:numId w:val="25"/>
        </w:numPr>
        <w:rPr>
          <w:color w:val="00B050"/>
        </w:rPr>
      </w:pPr>
      <w:hyperlink r:id="rId194"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5743DB" w:rsidP="00161ACB">
      <w:pPr>
        <w:pStyle w:val="ListParagraph"/>
        <w:numPr>
          <w:ilvl w:val="1"/>
          <w:numId w:val="25"/>
        </w:numPr>
        <w:rPr>
          <w:color w:val="00B050"/>
        </w:rPr>
      </w:pPr>
      <w:hyperlink r:id="rId195"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5743DB" w:rsidP="00161ACB">
      <w:pPr>
        <w:pStyle w:val="ListParagraph"/>
        <w:numPr>
          <w:ilvl w:val="1"/>
          <w:numId w:val="25"/>
        </w:numPr>
        <w:rPr>
          <w:color w:val="00B050"/>
        </w:rPr>
      </w:pPr>
      <w:hyperlink r:id="rId196"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5743DB" w:rsidP="00161ACB">
      <w:pPr>
        <w:pStyle w:val="ListParagraph"/>
        <w:numPr>
          <w:ilvl w:val="1"/>
          <w:numId w:val="25"/>
        </w:numPr>
        <w:rPr>
          <w:strike/>
          <w:color w:val="A6A6A6" w:themeColor="background1" w:themeShade="A6"/>
        </w:rPr>
      </w:pPr>
      <w:hyperlink r:id="rId197"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5743DB" w:rsidP="00161ACB">
      <w:pPr>
        <w:pStyle w:val="ListParagraph"/>
        <w:numPr>
          <w:ilvl w:val="1"/>
          <w:numId w:val="25"/>
        </w:numPr>
        <w:rPr>
          <w:color w:val="A6A6A6" w:themeColor="background1" w:themeShade="A6"/>
        </w:rPr>
      </w:pPr>
      <w:hyperlink r:id="rId198"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5743DB" w:rsidP="00161ACB">
      <w:pPr>
        <w:pStyle w:val="ListParagraph"/>
        <w:numPr>
          <w:ilvl w:val="1"/>
          <w:numId w:val="25"/>
        </w:numPr>
        <w:rPr>
          <w:color w:val="A6A6A6" w:themeColor="background1" w:themeShade="A6"/>
        </w:rPr>
      </w:pPr>
      <w:hyperlink r:id="rId199"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5743DB" w:rsidP="00161ACB">
      <w:pPr>
        <w:pStyle w:val="ListParagraph"/>
        <w:numPr>
          <w:ilvl w:val="1"/>
          <w:numId w:val="25"/>
        </w:numPr>
        <w:rPr>
          <w:color w:val="A6A6A6" w:themeColor="background1" w:themeShade="A6"/>
        </w:rPr>
      </w:pPr>
      <w:hyperlink r:id="rId200"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5743DB" w:rsidP="004033CA">
      <w:pPr>
        <w:pStyle w:val="ListParagraph"/>
        <w:numPr>
          <w:ilvl w:val="1"/>
          <w:numId w:val="25"/>
        </w:numPr>
        <w:rPr>
          <w:color w:val="A6A6A6" w:themeColor="background1" w:themeShade="A6"/>
        </w:rPr>
      </w:pPr>
      <w:hyperlink r:id="rId201"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5743DB" w:rsidP="00566813">
      <w:pPr>
        <w:pStyle w:val="ListParagraph"/>
        <w:numPr>
          <w:ilvl w:val="1"/>
          <w:numId w:val="25"/>
        </w:numPr>
        <w:rPr>
          <w:color w:val="A6A6A6" w:themeColor="background1" w:themeShade="A6"/>
        </w:rPr>
      </w:pPr>
      <w:hyperlink r:id="rId202"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5743DB" w:rsidP="00905958">
      <w:pPr>
        <w:pStyle w:val="ListParagraph"/>
        <w:numPr>
          <w:ilvl w:val="1"/>
          <w:numId w:val="25"/>
        </w:numPr>
        <w:rPr>
          <w:color w:val="A6A6A6" w:themeColor="background1" w:themeShade="A6"/>
        </w:rPr>
      </w:pPr>
      <w:hyperlink r:id="rId203"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4"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0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07"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lastRenderedPageBreak/>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5743DB" w:rsidP="00EA3129">
      <w:pPr>
        <w:pStyle w:val="ListParagraph"/>
        <w:numPr>
          <w:ilvl w:val="1"/>
          <w:numId w:val="25"/>
        </w:numPr>
        <w:rPr>
          <w:color w:val="00B050"/>
        </w:rPr>
      </w:pPr>
      <w:hyperlink r:id="rId208"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5743DB" w:rsidP="00EA3129">
      <w:pPr>
        <w:pStyle w:val="ListParagraph"/>
        <w:numPr>
          <w:ilvl w:val="1"/>
          <w:numId w:val="25"/>
        </w:numPr>
        <w:rPr>
          <w:color w:val="00B050"/>
        </w:rPr>
      </w:pPr>
      <w:hyperlink r:id="rId209"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5743DB" w:rsidP="00EA3129">
      <w:pPr>
        <w:pStyle w:val="ListParagraph"/>
        <w:numPr>
          <w:ilvl w:val="1"/>
          <w:numId w:val="25"/>
        </w:numPr>
        <w:rPr>
          <w:color w:val="00B050"/>
        </w:rPr>
      </w:pPr>
      <w:hyperlink r:id="rId210"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5743DB" w:rsidP="007524FD">
      <w:pPr>
        <w:pStyle w:val="ListParagraph"/>
        <w:numPr>
          <w:ilvl w:val="1"/>
          <w:numId w:val="25"/>
        </w:numPr>
        <w:rPr>
          <w:color w:val="A6A6A6" w:themeColor="background1" w:themeShade="A6"/>
        </w:rPr>
      </w:pPr>
      <w:hyperlink r:id="rId211"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5743DB" w:rsidP="007524FD">
      <w:pPr>
        <w:pStyle w:val="ListParagraph"/>
        <w:numPr>
          <w:ilvl w:val="1"/>
          <w:numId w:val="25"/>
        </w:numPr>
        <w:rPr>
          <w:color w:val="A6A6A6" w:themeColor="background1" w:themeShade="A6"/>
        </w:rPr>
      </w:pPr>
      <w:hyperlink r:id="rId212"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5743DB" w:rsidP="007524FD">
      <w:pPr>
        <w:pStyle w:val="ListParagraph"/>
        <w:numPr>
          <w:ilvl w:val="1"/>
          <w:numId w:val="25"/>
        </w:numPr>
        <w:rPr>
          <w:color w:val="A6A6A6" w:themeColor="background1" w:themeShade="A6"/>
        </w:rPr>
      </w:pPr>
      <w:hyperlink r:id="rId213"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5743DB" w:rsidP="007524FD">
      <w:pPr>
        <w:pStyle w:val="ListParagraph"/>
        <w:numPr>
          <w:ilvl w:val="1"/>
          <w:numId w:val="25"/>
        </w:numPr>
        <w:rPr>
          <w:color w:val="A6A6A6" w:themeColor="background1" w:themeShade="A6"/>
        </w:rPr>
      </w:pPr>
      <w:hyperlink r:id="rId214"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5743DB" w:rsidP="007524FD">
      <w:pPr>
        <w:pStyle w:val="ListParagraph"/>
        <w:numPr>
          <w:ilvl w:val="1"/>
          <w:numId w:val="25"/>
        </w:numPr>
        <w:rPr>
          <w:color w:val="A6A6A6" w:themeColor="background1" w:themeShade="A6"/>
        </w:rPr>
      </w:pPr>
      <w:hyperlink r:id="rId215"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5743DB" w:rsidP="00E655C4">
      <w:pPr>
        <w:pStyle w:val="ListParagraph"/>
        <w:numPr>
          <w:ilvl w:val="1"/>
          <w:numId w:val="25"/>
        </w:numPr>
        <w:rPr>
          <w:color w:val="A6A6A6" w:themeColor="background1" w:themeShade="A6"/>
        </w:rPr>
      </w:pPr>
      <w:hyperlink r:id="rId216"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5743DB" w:rsidP="001B4908">
      <w:pPr>
        <w:pStyle w:val="ListParagraph"/>
        <w:numPr>
          <w:ilvl w:val="1"/>
          <w:numId w:val="25"/>
        </w:numPr>
        <w:rPr>
          <w:color w:val="A6A6A6" w:themeColor="background1" w:themeShade="A6"/>
        </w:rPr>
      </w:pPr>
      <w:hyperlink r:id="rId217"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5743DB" w:rsidP="007524FD">
      <w:pPr>
        <w:pStyle w:val="ListParagraph"/>
        <w:numPr>
          <w:ilvl w:val="1"/>
          <w:numId w:val="25"/>
        </w:numPr>
        <w:rPr>
          <w:color w:val="A6A6A6" w:themeColor="background1" w:themeShade="A6"/>
        </w:rPr>
      </w:pPr>
      <w:hyperlink r:id="rId218"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5743DB" w:rsidP="007524FD">
      <w:pPr>
        <w:pStyle w:val="ListParagraph"/>
        <w:numPr>
          <w:ilvl w:val="1"/>
          <w:numId w:val="25"/>
        </w:numPr>
        <w:rPr>
          <w:color w:val="A6A6A6" w:themeColor="background1" w:themeShade="A6"/>
        </w:rPr>
      </w:pPr>
      <w:hyperlink r:id="rId219"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5743DB" w:rsidP="0099722C">
      <w:pPr>
        <w:pStyle w:val="ListParagraph"/>
        <w:numPr>
          <w:ilvl w:val="1"/>
          <w:numId w:val="25"/>
        </w:numPr>
        <w:rPr>
          <w:color w:val="A6A6A6" w:themeColor="background1" w:themeShade="A6"/>
        </w:rPr>
      </w:pPr>
      <w:hyperlink r:id="rId220"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5743DB" w:rsidP="00DD197F">
      <w:pPr>
        <w:pStyle w:val="ListParagraph"/>
        <w:numPr>
          <w:ilvl w:val="1"/>
          <w:numId w:val="25"/>
        </w:numPr>
        <w:rPr>
          <w:color w:val="A6A6A6" w:themeColor="background1" w:themeShade="A6"/>
        </w:rPr>
      </w:pPr>
      <w:hyperlink r:id="rId221"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5743DB"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3"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25" w:history="1">
        <w:r w:rsidRPr="00C86653">
          <w:rPr>
            <w:rStyle w:val="Hyperlink"/>
            <w:sz w:val="22"/>
          </w:rPr>
          <w:t>dennis.sundman@ericsson.com</w:t>
        </w:r>
      </w:hyperlink>
      <w:r w:rsidRPr="00C86653">
        <w:rPr>
          <w:sz w:val="22"/>
        </w:rPr>
        <w:t>)</w:t>
      </w:r>
      <w:r w:rsidR="00C9791D">
        <w:rPr>
          <w:sz w:val="22"/>
        </w:rPr>
        <w:t xml:space="preserve"> and Alfred Asterjadhi (</w:t>
      </w:r>
      <w:hyperlink r:id="rId226"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lastRenderedPageBreak/>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5743DB" w:rsidP="00101047">
      <w:pPr>
        <w:pStyle w:val="ListParagraph"/>
        <w:numPr>
          <w:ilvl w:val="1"/>
          <w:numId w:val="25"/>
        </w:numPr>
        <w:rPr>
          <w:color w:val="00B050"/>
        </w:rPr>
      </w:pPr>
      <w:hyperlink r:id="rId227"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5743DB" w:rsidP="00101047">
      <w:pPr>
        <w:pStyle w:val="ListParagraph"/>
        <w:numPr>
          <w:ilvl w:val="1"/>
          <w:numId w:val="25"/>
        </w:numPr>
        <w:rPr>
          <w:color w:val="00B050"/>
        </w:rPr>
      </w:pPr>
      <w:hyperlink r:id="rId228"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5743DB" w:rsidP="00AC4445">
      <w:pPr>
        <w:pStyle w:val="ListParagraph"/>
        <w:numPr>
          <w:ilvl w:val="1"/>
          <w:numId w:val="25"/>
        </w:numPr>
        <w:rPr>
          <w:color w:val="00B050"/>
        </w:rPr>
      </w:pPr>
      <w:hyperlink r:id="rId229"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5743DB" w:rsidP="00466AA0">
      <w:pPr>
        <w:pStyle w:val="ListParagraph"/>
        <w:numPr>
          <w:ilvl w:val="1"/>
          <w:numId w:val="25"/>
        </w:numPr>
        <w:rPr>
          <w:strike/>
          <w:color w:val="00B050"/>
        </w:rPr>
      </w:pPr>
      <w:hyperlink r:id="rId230"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5743DB" w:rsidP="00A32B12">
      <w:pPr>
        <w:pStyle w:val="ListParagraph"/>
        <w:numPr>
          <w:ilvl w:val="1"/>
          <w:numId w:val="25"/>
        </w:numPr>
        <w:rPr>
          <w:color w:val="FFC000"/>
        </w:rPr>
      </w:pPr>
      <w:hyperlink r:id="rId231"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5743DB" w:rsidP="00683C45">
      <w:pPr>
        <w:pStyle w:val="ListParagraph"/>
        <w:numPr>
          <w:ilvl w:val="1"/>
          <w:numId w:val="25"/>
        </w:numPr>
        <w:rPr>
          <w:color w:val="A6A6A6" w:themeColor="background1" w:themeShade="A6"/>
        </w:rPr>
      </w:pPr>
      <w:hyperlink r:id="rId232"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5743DB" w:rsidP="000E3690">
      <w:pPr>
        <w:pStyle w:val="ListParagraph"/>
        <w:numPr>
          <w:ilvl w:val="1"/>
          <w:numId w:val="25"/>
        </w:numPr>
        <w:rPr>
          <w:color w:val="A6A6A6" w:themeColor="background1" w:themeShade="A6"/>
        </w:rPr>
      </w:pPr>
      <w:hyperlink r:id="rId233"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5743DB" w:rsidP="007373C3">
      <w:pPr>
        <w:pStyle w:val="ListParagraph"/>
        <w:numPr>
          <w:ilvl w:val="1"/>
          <w:numId w:val="25"/>
        </w:numPr>
        <w:rPr>
          <w:color w:val="A6A6A6" w:themeColor="background1" w:themeShade="A6"/>
        </w:rPr>
      </w:pPr>
      <w:hyperlink r:id="rId234"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5"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3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38"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5743DB" w:rsidP="00432A88">
      <w:pPr>
        <w:pStyle w:val="ListParagraph"/>
        <w:numPr>
          <w:ilvl w:val="1"/>
          <w:numId w:val="25"/>
        </w:numPr>
        <w:rPr>
          <w:color w:val="00B050"/>
        </w:rPr>
      </w:pPr>
      <w:hyperlink r:id="rId239"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5743DB" w:rsidP="00432A88">
      <w:pPr>
        <w:pStyle w:val="ListParagraph"/>
        <w:numPr>
          <w:ilvl w:val="1"/>
          <w:numId w:val="25"/>
        </w:numPr>
        <w:rPr>
          <w:color w:val="00B050"/>
        </w:rPr>
      </w:pPr>
      <w:hyperlink r:id="rId240"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5743DB" w:rsidP="00432A88">
      <w:pPr>
        <w:pStyle w:val="ListParagraph"/>
        <w:numPr>
          <w:ilvl w:val="1"/>
          <w:numId w:val="25"/>
        </w:numPr>
        <w:rPr>
          <w:strike/>
          <w:color w:val="FFC000"/>
        </w:rPr>
      </w:pPr>
      <w:hyperlink r:id="rId241"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5743DB" w:rsidP="004C2A1A">
      <w:pPr>
        <w:pStyle w:val="ListParagraph"/>
        <w:numPr>
          <w:ilvl w:val="1"/>
          <w:numId w:val="25"/>
        </w:numPr>
        <w:rPr>
          <w:color w:val="00B050"/>
        </w:rPr>
      </w:pPr>
      <w:hyperlink r:id="rId242"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5743DB" w:rsidP="00D46F7F">
      <w:pPr>
        <w:pStyle w:val="ListParagraph"/>
        <w:numPr>
          <w:ilvl w:val="1"/>
          <w:numId w:val="25"/>
        </w:numPr>
        <w:rPr>
          <w:color w:val="00B050"/>
        </w:rPr>
      </w:pPr>
      <w:hyperlink r:id="rId243"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5743DB" w:rsidP="006F7F3B">
      <w:pPr>
        <w:pStyle w:val="ListParagraph"/>
        <w:numPr>
          <w:ilvl w:val="1"/>
          <w:numId w:val="25"/>
        </w:numPr>
        <w:rPr>
          <w:color w:val="A6A6A6" w:themeColor="background1" w:themeShade="A6"/>
        </w:rPr>
      </w:pPr>
      <w:hyperlink r:id="rId244"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5743DB" w:rsidP="00B931E2">
      <w:pPr>
        <w:pStyle w:val="ListParagraph"/>
        <w:numPr>
          <w:ilvl w:val="1"/>
          <w:numId w:val="25"/>
        </w:numPr>
        <w:rPr>
          <w:color w:val="A6A6A6" w:themeColor="background1" w:themeShade="A6"/>
        </w:rPr>
      </w:pPr>
      <w:hyperlink r:id="rId245"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5743DB" w:rsidP="008B22B5">
      <w:pPr>
        <w:pStyle w:val="ListParagraph"/>
        <w:numPr>
          <w:ilvl w:val="1"/>
          <w:numId w:val="25"/>
        </w:numPr>
        <w:rPr>
          <w:color w:val="A6A6A6" w:themeColor="background1" w:themeShade="A6"/>
        </w:rPr>
      </w:pPr>
      <w:hyperlink r:id="rId246"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5743DB" w:rsidP="00C60100">
      <w:pPr>
        <w:pStyle w:val="ListParagraph"/>
        <w:numPr>
          <w:ilvl w:val="1"/>
          <w:numId w:val="25"/>
        </w:numPr>
        <w:rPr>
          <w:color w:val="A6A6A6" w:themeColor="background1" w:themeShade="A6"/>
        </w:rPr>
      </w:pPr>
      <w:hyperlink r:id="rId247"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5743DB" w:rsidP="0027611A">
      <w:pPr>
        <w:pStyle w:val="ListParagraph"/>
        <w:numPr>
          <w:ilvl w:val="1"/>
          <w:numId w:val="25"/>
        </w:numPr>
        <w:rPr>
          <w:color w:val="A6A6A6" w:themeColor="background1" w:themeShade="A6"/>
        </w:rPr>
      </w:pPr>
      <w:hyperlink r:id="rId248"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5743DB" w:rsidP="00432A88">
      <w:pPr>
        <w:pStyle w:val="ListParagraph"/>
        <w:numPr>
          <w:ilvl w:val="1"/>
          <w:numId w:val="25"/>
        </w:numPr>
        <w:rPr>
          <w:color w:val="A6A6A6" w:themeColor="background1" w:themeShade="A6"/>
        </w:rPr>
      </w:pPr>
      <w:hyperlink r:id="rId249"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5743DB" w:rsidP="004008A5">
      <w:pPr>
        <w:pStyle w:val="ListParagraph"/>
        <w:numPr>
          <w:ilvl w:val="1"/>
          <w:numId w:val="25"/>
        </w:numPr>
        <w:rPr>
          <w:color w:val="A6A6A6" w:themeColor="background1" w:themeShade="A6"/>
        </w:rPr>
      </w:pPr>
      <w:hyperlink r:id="rId250"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5743DB" w:rsidP="003A7D07">
      <w:pPr>
        <w:pStyle w:val="ListParagraph"/>
        <w:numPr>
          <w:ilvl w:val="1"/>
          <w:numId w:val="25"/>
        </w:numPr>
        <w:rPr>
          <w:color w:val="A6A6A6" w:themeColor="background1" w:themeShade="A6"/>
        </w:rPr>
      </w:pPr>
      <w:hyperlink r:id="rId251"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5743DB" w:rsidP="00432A88">
      <w:pPr>
        <w:pStyle w:val="ListParagraph"/>
        <w:numPr>
          <w:ilvl w:val="1"/>
          <w:numId w:val="25"/>
        </w:numPr>
        <w:rPr>
          <w:color w:val="A6A6A6" w:themeColor="background1" w:themeShade="A6"/>
        </w:rPr>
      </w:pPr>
      <w:hyperlink r:id="rId252"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5743DB" w:rsidP="000A589E">
      <w:pPr>
        <w:pStyle w:val="ListParagraph"/>
        <w:numPr>
          <w:ilvl w:val="1"/>
          <w:numId w:val="25"/>
        </w:numPr>
        <w:rPr>
          <w:color w:val="A6A6A6" w:themeColor="background1" w:themeShade="A6"/>
        </w:rPr>
      </w:pPr>
      <w:hyperlink r:id="rId253"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5743DB" w:rsidP="0027724C">
      <w:pPr>
        <w:pStyle w:val="ListParagraph"/>
        <w:numPr>
          <w:ilvl w:val="1"/>
          <w:numId w:val="25"/>
        </w:numPr>
        <w:rPr>
          <w:color w:val="A6A6A6" w:themeColor="background1" w:themeShade="A6"/>
        </w:rPr>
      </w:pPr>
      <w:hyperlink r:id="rId254"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5743DB" w:rsidP="0062418B">
      <w:pPr>
        <w:pStyle w:val="ListParagraph"/>
        <w:numPr>
          <w:ilvl w:val="1"/>
          <w:numId w:val="25"/>
        </w:numPr>
        <w:rPr>
          <w:color w:val="A6A6A6" w:themeColor="background1" w:themeShade="A6"/>
        </w:rPr>
      </w:pPr>
      <w:hyperlink r:id="rId255"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5743DB" w:rsidP="00A344DB">
      <w:pPr>
        <w:pStyle w:val="ListParagraph"/>
        <w:numPr>
          <w:ilvl w:val="1"/>
          <w:numId w:val="25"/>
        </w:numPr>
        <w:rPr>
          <w:color w:val="A6A6A6" w:themeColor="background1" w:themeShade="A6"/>
        </w:rPr>
      </w:pPr>
      <w:hyperlink r:id="rId256"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5743DB" w:rsidP="00377DFD">
      <w:pPr>
        <w:pStyle w:val="ListParagraph"/>
        <w:numPr>
          <w:ilvl w:val="1"/>
          <w:numId w:val="25"/>
        </w:numPr>
        <w:rPr>
          <w:color w:val="A6A6A6" w:themeColor="background1" w:themeShade="A6"/>
        </w:rPr>
      </w:pPr>
      <w:hyperlink r:id="rId257"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5743DB" w:rsidP="002B506D">
      <w:pPr>
        <w:pStyle w:val="ListParagraph"/>
        <w:numPr>
          <w:ilvl w:val="1"/>
          <w:numId w:val="25"/>
        </w:numPr>
        <w:rPr>
          <w:color w:val="A6A6A6" w:themeColor="background1" w:themeShade="A6"/>
        </w:rPr>
      </w:pPr>
      <w:hyperlink r:id="rId258"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5743DB" w:rsidP="00EB1D79">
      <w:pPr>
        <w:pStyle w:val="ListParagraph"/>
        <w:numPr>
          <w:ilvl w:val="1"/>
          <w:numId w:val="25"/>
        </w:numPr>
        <w:rPr>
          <w:color w:val="A6A6A6" w:themeColor="background1" w:themeShade="A6"/>
        </w:rPr>
      </w:pPr>
      <w:hyperlink r:id="rId259"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5743DB" w:rsidP="00A420F1">
      <w:pPr>
        <w:pStyle w:val="ListParagraph"/>
        <w:numPr>
          <w:ilvl w:val="1"/>
          <w:numId w:val="25"/>
        </w:numPr>
        <w:rPr>
          <w:color w:val="A6A6A6" w:themeColor="background1" w:themeShade="A6"/>
        </w:rPr>
      </w:pPr>
      <w:hyperlink r:id="rId260"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5743DB" w:rsidP="0022334D">
      <w:pPr>
        <w:pStyle w:val="ListParagraph"/>
        <w:numPr>
          <w:ilvl w:val="1"/>
          <w:numId w:val="25"/>
        </w:numPr>
        <w:rPr>
          <w:color w:val="A6A6A6" w:themeColor="background1" w:themeShade="A6"/>
        </w:rPr>
      </w:pPr>
      <w:hyperlink r:id="rId261"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5743DB" w:rsidP="00C53B93">
      <w:pPr>
        <w:pStyle w:val="ListParagraph"/>
        <w:numPr>
          <w:ilvl w:val="1"/>
          <w:numId w:val="25"/>
        </w:numPr>
        <w:rPr>
          <w:color w:val="A6A6A6" w:themeColor="background1" w:themeShade="A6"/>
        </w:rPr>
      </w:pPr>
      <w:hyperlink r:id="rId262"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3"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6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6"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5743DB" w:rsidP="00326A2D">
      <w:pPr>
        <w:pStyle w:val="ListParagraph"/>
        <w:numPr>
          <w:ilvl w:val="1"/>
          <w:numId w:val="25"/>
        </w:numPr>
        <w:rPr>
          <w:color w:val="00B050"/>
        </w:rPr>
      </w:pPr>
      <w:hyperlink r:id="rId267"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5743DB" w:rsidP="004D140B">
      <w:pPr>
        <w:pStyle w:val="ListParagraph"/>
        <w:numPr>
          <w:ilvl w:val="1"/>
          <w:numId w:val="25"/>
        </w:numPr>
        <w:rPr>
          <w:color w:val="FFC000"/>
        </w:rPr>
      </w:pPr>
      <w:hyperlink r:id="rId268"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5743DB" w:rsidP="004D140B">
      <w:pPr>
        <w:pStyle w:val="ListParagraph"/>
        <w:numPr>
          <w:ilvl w:val="1"/>
          <w:numId w:val="25"/>
        </w:numPr>
        <w:rPr>
          <w:color w:val="00B050"/>
        </w:rPr>
      </w:pPr>
      <w:hyperlink r:id="rId269"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5743DB" w:rsidP="004D140B">
      <w:pPr>
        <w:pStyle w:val="ListParagraph"/>
        <w:numPr>
          <w:ilvl w:val="1"/>
          <w:numId w:val="25"/>
        </w:numPr>
        <w:rPr>
          <w:color w:val="00B050"/>
        </w:rPr>
      </w:pPr>
      <w:hyperlink r:id="rId270"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5743DB" w:rsidP="004D140B">
      <w:pPr>
        <w:pStyle w:val="ListParagraph"/>
        <w:numPr>
          <w:ilvl w:val="1"/>
          <w:numId w:val="25"/>
        </w:numPr>
        <w:rPr>
          <w:color w:val="00B050"/>
        </w:rPr>
      </w:pPr>
      <w:hyperlink r:id="rId271"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5743DB" w:rsidP="000A6DC0">
      <w:pPr>
        <w:pStyle w:val="ListParagraph"/>
        <w:numPr>
          <w:ilvl w:val="1"/>
          <w:numId w:val="25"/>
        </w:numPr>
        <w:rPr>
          <w:color w:val="00B050"/>
        </w:rPr>
      </w:pPr>
      <w:hyperlink r:id="rId272"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5743DB" w:rsidP="004D140B">
      <w:pPr>
        <w:pStyle w:val="ListParagraph"/>
        <w:numPr>
          <w:ilvl w:val="1"/>
          <w:numId w:val="25"/>
        </w:numPr>
        <w:rPr>
          <w:color w:val="A6A6A6" w:themeColor="background1" w:themeShade="A6"/>
        </w:rPr>
      </w:pPr>
      <w:hyperlink r:id="rId273"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5743DB" w:rsidP="004D140B">
      <w:pPr>
        <w:pStyle w:val="ListParagraph"/>
        <w:numPr>
          <w:ilvl w:val="1"/>
          <w:numId w:val="25"/>
        </w:numPr>
        <w:rPr>
          <w:color w:val="A6A6A6" w:themeColor="background1" w:themeShade="A6"/>
        </w:rPr>
      </w:pPr>
      <w:hyperlink r:id="rId274"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5743DB" w:rsidP="004D140B">
      <w:pPr>
        <w:pStyle w:val="ListParagraph"/>
        <w:numPr>
          <w:ilvl w:val="1"/>
          <w:numId w:val="25"/>
        </w:numPr>
        <w:rPr>
          <w:color w:val="A6A6A6" w:themeColor="background1" w:themeShade="A6"/>
        </w:rPr>
      </w:pPr>
      <w:hyperlink r:id="rId275"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5743DB" w:rsidP="004D140B">
      <w:pPr>
        <w:pStyle w:val="ListParagraph"/>
        <w:numPr>
          <w:ilvl w:val="1"/>
          <w:numId w:val="25"/>
        </w:numPr>
        <w:rPr>
          <w:color w:val="A6A6A6" w:themeColor="background1" w:themeShade="A6"/>
        </w:rPr>
      </w:pPr>
      <w:hyperlink r:id="rId276"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5743DB" w:rsidP="004D140B">
      <w:pPr>
        <w:pStyle w:val="ListParagraph"/>
        <w:numPr>
          <w:ilvl w:val="1"/>
          <w:numId w:val="25"/>
        </w:numPr>
        <w:rPr>
          <w:color w:val="A6A6A6" w:themeColor="background1" w:themeShade="A6"/>
        </w:rPr>
      </w:pPr>
      <w:hyperlink r:id="rId277"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5743DB" w:rsidP="004D140B">
      <w:pPr>
        <w:pStyle w:val="ListParagraph"/>
        <w:numPr>
          <w:ilvl w:val="1"/>
          <w:numId w:val="25"/>
        </w:numPr>
        <w:rPr>
          <w:color w:val="A6A6A6" w:themeColor="background1" w:themeShade="A6"/>
        </w:rPr>
      </w:pPr>
      <w:hyperlink r:id="rId278"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9"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82"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83"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84"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5743DB" w:rsidP="00DB2DB8">
      <w:pPr>
        <w:pStyle w:val="ListParagraph"/>
        <w:numPr>
          <w:ilvl w:val="1"/>
          <w:numId w:val="25"/>
        </w:numPr>
        <w:rPr>
          <w:strike/>
          <w:color w:val="FF0000"/>
        </w:rPr>
      </w:pPr>
      <w:hyperlink r:id="rId285"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5743DB" w:rsidP="00593C0D">
      <w:pPr>
        <w:pStyle w:val="ListParagraph"/>
        <w:numPr>
          <w:ilvl w:val="1"/>
          <w:numId w:val="25"/>
        </w:numPr>
        <w:rPr>
          <w:color w:val="00B050"/>
        </w:rPr>
      </w:pPr>
      <w:hyperlink r:id="rId286"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5743DB" w:rsidP="00DB5426">
      <w:pPr>
        <w:pStyle w:val="ListParagraph"/>
        <w:numPr>
          <w:ilvl w:val="1"/>
          <w:numId w:val="25"/>
        </w:numPr>
        <w:rPr>
          <w:color w:val="00B050"/>
        </w:rPr>
      </w:pPr>
      <w:hyperlink r:id="rId287"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5743DB" w:rsidP="00DB2DB8">
      <w:pPr>
        <w:pStyle w:val="ListParagraph"/>
        <w:numPr>
          <w:ilvl w:val="1"/>
          <w:numId w:val="25"/>
        </w:numPr>
        <w:rPr>
          <w:color w:val="00B050"/>
        </w:rPr>
      </w:pPr>
      <w:hyperlink r:id="rId288"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5743DB" w:rsidP="00DB2DB8">
      <w:pPr>
        <w:pStyle w:val="ListParagraph"/>
        <w:numPr>
          <w:ilvl w:val="1"/>
          <w:numId w:val="25"/>
        </w:numPr>
        <w:rPr>
          <w:color w:val="00B050"/>
        </w:rPr>
      </w:pPr>
      <w:hyperlink r:id="rId289"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5743DB" w:rsidP="00DB2DB8">
      <w:pPr>
        <w:pStyle w:val="ListParagraph"/>
        <w:numPr>
          <w:ilvl w:val="1"/>
          <w:numId w:val="25"/>
        </w:numPr>
        <w:rPr>
          <w:color w:val="BFBFBF" w:themeColor="background1" w:themeShade="BF"/>
        </w:rPr>
      </w:pPr>
      <w:hyperlink r:id="rId290"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5743DB" w:rsidP="00DB2DB8">
      <w:pPr>
        <w:pStyle w:val="ListParagraph"/>
        <w:numPr>
          <w:ilvl w:val="1"/>
          <w:numId w:val="25"/>
        </w:numPr>
        <w:rPr>
          <w:color w:val="BFBFBF" w:themeColor="background1" w:themeShade="BF"/>
        </w:rPr>
      </w:pPr>
      <w:hyperlink r:id="rId291"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5743DB" w:rsidP="00DB2DB8">
      <w:pPr>
        <w:pStyle w:val="ListParagraph"/>
        <w:numPr>
          <w:ilvl w:val="1"/>
          <w:numId w:val="25"/>
        </w:numPr>
        <w:rPr>
          <w:color w:val="BFBFBF" w:themeColor="background1" w:themeShade="BF"/>
        </w:rPr>
      </w:pPr>
      <w:hyperlink r:id="rId292"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5743DB" w:rsidP="00DB2DB8">
      <w:pPr>
        <w:pStyle w:val="ListParagraph"/>
        <w:numPr>
          <w:ilvl w:val="1"/>
          <w:numId w:val="25"/>
        </w:numPr>
        <w:rPr>
          <w:strike/>
          <w:color w:val="BFBFBF" w:themeColor="background1" w:themeShade="BF"/>
        </w:rPr>
      </w:pPr>
      <w:hyperlink r:id="rId293"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5743DB" w:rsidP="00DB2DB8">
      <w:pPr>
        <w:pStyle w:val="ListParagraph"/>
        <w:numPr>
          <w:ilvl w:val="1"/>
          <w:numId w:val="25"/>
        </w:numPr>
        <w:rPr>
          <w:color w:val="BFBFBF" w:themeColor="background1" w:themeShade="BF"/>
        </w:rPr>
      </w:pPr>
      <w:hyperlink r:id="rId294"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5743DB" w:rsidP="00DB2DB8">
      <w:pPr>
        <w:pStyle w:val="ListParagraph"/>
        <w:numPr>
          <w:ilvl w:val="1"/>
          <w:numId w:val="25"/>
        </w:numPr>
        <w:rPr>
          <w:color w:val="BFBFBF" w:themeColor="background1" w:themeShade="BF"/>
        </w:rPr>
      </w:pPr>
      <w:hyperlink r:id="rId295"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5743DB" w:rsidP="00DB2DB8">
      <w:pPr>
        <w:pStyle w:val="ListParagraph"/>
        <w:numPr>
          <w:ilvl w:val="1"/>
          <w:numId w:val="25"/>
        </w:numPr>
        <w:rPr>
          <w:color w:val="BFBFBF" w:themeColor="background1" w:themeShade="BF"/>
        </w:rPr>
      </w:pPr>
      <w:hyperlink r:id="rId296"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5743DB" w:rsidP="00DB2DB8">
      <w:pPr>
        <w:pStyle w:val="ListParagraph"/>
        <w:numPr>
          <w:ilvl w:val="1"/>
          <w:numId w:val="25"/>
        </w:numPr>
        <w:rPr>
          <w:color w:val="BFBFBF" w:themeColor="background1" w:themeShade="BF"/>
        </w:rPr>
      </w:pPr>
      <w:hyperlink r:id="rId297"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5743DB" w:rsidP="00DB2DB8">
      <w:pPr>
        <w:pStyle w:val="ListParagraph"/>
        <w:numPr>
          <w:ilvl w:val="1"/>
          <w:numId w:val="25"/>
        </w:numPr>
        <w:rPr>
          <w:color w:val="BFBFBF" w:themeColor="background1" w:themeShade="BF"/>
        </w:rPr>
      </w:pPr>
      <w:hyperlink r:id="rId298"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5743DB" w:rsidP="00DB2DB8">
      <w:pPr>
        <w:pStyle w:val="ListParagraph"/>
        <w:numPr>
          <w:ilvl w:val="1"/>
          <w:numId w:val="25"/>
        </w:numPr>
        <w:rPr>
          <w:color w:val="BFBFBF" w:themeColor="background1" w:themeShade="BF"/>
        </w:rPr>
      </w:pPr>
      <w:hyperlink r:id="rId299"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5743DB"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5743DB" w:rsidP="00DB2DB8">
      <w:pPr>
        <w:pStyle w:val="ListParagraph"/>
        <w:numPr>
          <w:ilvl w:val="1"/>
          <w:numId w:val="25"/>
        </w:numPr>
        <w:rPr>
          <w:color w:val="BFBFBF" w:themeColor="background1" w:themeShade="BF"/>
        </w:rPr>
      </w:pPr>
      <w:hyperlink r:id="rId301"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5743DB"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5743DB" w:rsidP="00DB2DB8">
      <w:pPr>
        <w:pStyle w:val="ListParagraph"/>
        <w:numPr>
          <w:ilvl w:val="1"/>
          <w:numId w:val="25"/>
        </w:numPr>
        <w:rPr>
          <w:color w:val="BFBFBF" w:themeColor="background1" w:themeShade="BF"/>
        </w:rPr>
      </w:pPr>
      <w:hyperlink r:id="rId303"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5743DB"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5743DB" w:rsidP="00651CF5">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08"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09"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10"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5743DB" w:rsidP="009822F7">
      <w:pPr>
        <w:pStyle w:val="ListParagraph"/>
        <w:numPr>
          <w:ilvl w:val="1"/>
          <w:numId w:val="25"/>
        </w:numPr>
        <w:rPr>
          <w:color w:val="00B050"/>
        </w:rPr>
      </w:pPr>
      <w:hyperlink r:id="rId311"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5743DB" w:rsidP="009822F7">
      <w:pPr>
        <w:pStyle w:val="ListParagraph"/>
        <w:numPr>
          <w:ilvl w:val="1"/>
          <w:numId w:val="25"/>
        </w:numPr>
        <w:rPr>
          <w:color w:val="00B050"/>
        </w:rPr>
      </w:pPr>
      <w:hyperlink r:id="rId312"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7"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7"/>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5743DB" w:rsidP="00FD7B39">
      <w:pPr>
        <w:pStyle w:val="ListParagraph"/>
        <w:numPr>
          <w:ilvl w:val="1"/>
          <w:numId w:val="25"/>
        </w:numPr>
        <w:rPr>
          <w:color w:val="00B050"/>
        </w:rPr>
      </w:pPr>
      <w:hyperlink r:id="rId313"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5743DB" w:rsidP="00FE10A4">
      <w:pPr>
        <w:pStyle w:val="ListParagraph"/>
        <w:numPr>
          <w:ilvl w:val="1"/>
          <w:numId w:val="25"/>
        </w:numPr>
        <w:rPr>
          <w:color w:val="00B050"/>
        </w:rPr>
      </w:pPr>
      <w:hyperlink r:id="rId314"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5743DB" w:rsidP="005D2443">
      <w:pPr>
        <w:pStyle w:val="ListParagraph"/>
        <w:numPr>
          <w:ilvl w:val="1"/>
          <w:numId w:val="25"/>
        </w:numPr>
        <w:rPr>
          <w:color w:val="00B050"/>
        </w:rPr>
      </w:pPr>
      <w:hyperlink r:id="rId315"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5743DB" w:rsidP="00412ECB">
      <w:pPr>
        <w:pStyle w:val="ListParagraph"/>
        <w:numPr>
          <w:ilvl w:val="1"/>
          <w:numId w:val="25"/>
        </w:numPr>
        <w:rPr>
          <w:color w:val="00B050"/>
        </w:rPr>
      </w:pPr>
      <w:hyperlink r:id="rId316"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5743DB" w:rsidP="00641BFF">
      <w:pPr>
        <w:pStyle w:val="ListParagraph"/>
        <w:numPr>
          <w:ilvl w:val="1"/>
          <w:numId w:val="25"/>
        </w:numPr>
        <w:rPr>
          <w:color w:val="A6A6A6" w:themeColor="background1" w:themeShade="A6"/>
        </w:rPr>
      </w:pPr>
      <w:hyperlink r:id="rId317"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5743DB" w:rsidP="00057DCC">
      <w:pPr>
        <w:pStyle w:val="ListParagraph"/>
        <w:numPr>
          <w:ilvl w:val="1"/>
          <w:numId w:val="25"/>
        </w:numPr>
        <w:rPr>
          <w:color w:val="A6A6A6" w:themeColor="background1" w:themeShade="A6"/>
        </w:rPr>
      </w:pPr>
      <w:hyperlink r:id="rId318"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9"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23"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24"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5743DB" w:rsidP="000627A9">
      <w:pPr>
        <w:pStyle w:val="ListParagraph"/>
        <w:numPr>
          <w:ilvl w:val="1"/>
          <w:numId w:val="25"/>
        </w:numPr>
        <w:rPr>
          <w:color w:val="00B050"/>
        </w:rPr>
      </w:pPr>
      <w:hyperlink r:id="rId325"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5743DB" w:rsidP="000627A9">
      <w:pPr>
        <w:pStyle w:val="ListParagraph"/>
        <w:numPr>
          <w:ilvl w:val="1"/>
          <w:numId w:val="25"/>
        </w:numPr>
        <w:rPr>
          <w:color w:val="00B050"/>
        </w:rPr>
      </w:pPr>
      <w:hyperlink r:id="rId326"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5743DB" w:rsidP="000627A9">
      <w:pPr>
        <w:pStyle w:val="ListParagraph"/>
        <w:numPr>
          <w:ilvl w:val="1"/>
          <w:numId w:val="25"/>
        </w:numPr>
        <w:rPr>
          <w:color w:val="00B050"/>
        </w:rPr>
      </w:pPr>
      <w:hyperlink r:id="rId327"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5743DB" w:rsidP="000627A9">
      <w:pPr>
        <w:pStyle w:val="ListParagraph"/>
        <w:numPr>
          <w:ilvl w:val="1"/>
          <w:numId w:val="25"/>
        </w:numPr>
        <w:rPr>
          <w:color w:val="00B050"/>
        </w:rPr>
      </w:pPr>
      <w:hyperlink r:id="rId328"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5743DB" w:rsidP="000627A9">
      <w:pPr>
        <w:pStyle w:val="ListParagraph"/>
        <w:numPr>
          <w:ilvl w:val="1"/>
          <w:numId w:val="25"/>
        </w:numPr>
        <w:rPr>
          <w:color w:val="FFC000"/>
        </w:rPr>
      </w:pPr>
      <w:hyperlink r:id="rId329"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5743DB" w:rsidP="000627A9">
      <w:pPr>
        <w:pStyle w:val="ListParagraph"/>
        <w:numPr>
          <w:ilvl w:val="1"/>
          <w:numId w:val="25"/>
        </w:numPr>
        <w:rPr>
          <w:color w:val="A6A6A6" w:themeColor="background1" w:themeShade="A6"/>
        </w:rPr>
      </w:pPr>
      <w:hyperlink r:id="rId330"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5743DB" w:rsidP="000627A9">
      <w:pPr>
        <w:pStyle w:val="ListParagraph"/>
        <w:numPr>
          <w:ilvl w:val="1"/>
          <w:numId w:val="25"/>
        </w:numPr>
        <w:rPr>
          <w:color w:val="A6A6A6" w:themeColor="background1" w:themeShade="A6"/>
        </w:rPr>
      </w:pPr>
      <w:hyperlink r:id="rId331"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5743DB" w:rsidP="000627A9">
      <w:pPr>
        <w:pStyle w:val="ListParagraph"/>
        <w:numPr>
          <w:ilvl w:val="1"/>
          <w:numId w:val="25"/>
        </w:numPr>
        <w:rPr>
          <w:color w:val="A6A6A6" w:themeColor="background1" w:themeShade="A6"/>
        </w:rPr>
      </w:pPr>
      <w:hyperlink r:id="rId332"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5743DB" w:rsidP="000627A9">
      <w:pPr>
        <w:pStyle w:val="ListParagraph"/>
        <w:numPr>
          <w:ilvl w:val="1"/>
          <w:numId w:val="25"/>
        </w:numPr>
        <w:rPr>
          <w:color w:val="A6A6A6" w:themeColor="background1" w:themeShade="A6"/>
        </w:rPr>
      </w:pPr>
      <w:hyperlink r:id="rId333"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5743DB" w:rsidP="000627A9">
      <w:pPr>
        <w:pStyle w:val="ListParagraph"/>
        <w:numPr>
          <w:ilvl w:val="1"/>
          <w:numId w:val="25"/>
        </w:numPr>
        <w:rPr>
          <w:color w:val="A6A6A6" w:themeColor="background1" w:themeShade="A6"/>
        </w:rPr>
      </w:pPr>
      <w:hyperlink r:id="rId334"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5743DB" w:rsidP="000627A9">
      <w:pPr>
        <w:pStyle w:val="ListParagraph"/>
        <w:numPr>
          <w:ilvl w:val="1"/>
          <w:numId w:val="25"/>
        </w:numPr>
        <w:rPr>
          <w:color w:val="A6A6A6" w:themeColor="background1" w:themeShade="A6"/>
        </w:rPr>
      </w:pPr>
      <w:hyperlink r:id="rId335"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5743DB" w:rsidP="000627A9">
      <w:pPr>
        <w:pStyle w:val="ListParagraph"/>
        <w:numPr>
          <w:ilvl w:val="1"/>
          <w:numId w:val="25"/>
        </w:numPr>
        <w:rPr>
          <w:color w:val="A6A6A6" w:themeColor="background1" w:themeShade="A6"/>
        </w:rPr>
      </w:pPr>
      <w:hyperlink r:id="rId336"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5743DB" w:rsidP="000627A9">
      <w:pPr>
        <w:pStyle w:val="ListParagraph"/>
        <w:numPr>
          <w:ilvl w:val="1"/>
          <w:numId w:val="25"/>
        </w:numPr>
        <w:rPr>
          <w:color w:val="A6A6A6" w:themeColor="background1" w:themeShade="A6"/>
        </w:rPr>
      </w:pPr>
      <w:hyperlink r:id="rId337"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5743DB" w:rsidP="000627A9">
      <w:pPr>
        <w:pStyle w:val="ListParagraph"/>
        <w:numPr>
          <w:ilvl w:val="1"/>
          <w:numId w:val="25"/>
        </w:numPr>
        <w:rPr>
          <w:color w:val="A6A6A6" w:themeColor="background1" w:themeShade="A6"/>
        </w:rPr>
      </w:pPr>
      <w:hyperlink r:id="rId338"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5743DB" w:rsidP="00095575">
      <w:pPr>
        <w:pStyle w:val="ListParagraph"/>
        <w:numPr>
          <w:ilvl w:val="1"/>
          <w:numId w:val="25"/>
        </w:numPr>
        <w:rPr>
          <w:color w:val="A6A6A6" w:themeColor="background1" w:themeShade="A6"/>
        </w:rPr>
      </w:pPr>
      <w:hyperlink r:id="rId339"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0"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43"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44"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45"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5743DB" w:rsidP="003E3A0B">
      <w:pPr>
        <w:pStyle w:val="ListParagraph"/>
        <w:numPr>
          <w:ilvl w:val="1"/>
          <w:numId w:val="25"/>
        </w:numPr>
        <w:rPr>
          <w:color w:val="00B050"/>
        </w:rPr>
      </w:pPr>
      <w:hyperlink r:id="rId346"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5743DB" w:rsidP="003E3A0B">
      <w:pPr>
        <w:pStyle w:val="ListParagraph"/>
        <w:numPr>
          <w:ilvl w:val="1"/>
          <w:numId w:val="25"/>
        </w:numPr>
        <w:rPr>
          <w:color w:val="00B050"/>
        </w:rPr>
      </w:pPr>
      <w:hyperlink r:id="rId347"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5743DB" w:rsidP="003E3A0B">
      <w:pPr>
        <w:pStyle w:val="ListParagraph"/>
        <w:numPr>
          <w:ilvl w:val="1"/>
          <w:numId w:val="25"/>
        </w:numPr>
        <w:rPr>
          <w:color w:val="BFBFBF" w:themeColor="background1" w:themeShade="BF"/>
        </w:rPr>
      </w:pPr>
      <w:hyperlink r:id="rId348"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5743DB" w:rsidP="003E3A0B">
      <w:pPr>
        <w:pStyle w:val="ListParagraph"/>
        <w:numPr>
          <w:ilvl w:val="1"/>
          <w:numId w:val="25"/>
        </w:numPr>
        <w:rPr>
          <w:color w:val="BFBFBF" w:themeColor="background1" w:themeShade="BF"/>
        </w:rPr>
      </w:pPr>
      <w:hyperlink r:id="rId349"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5743DB" w:rsidP="0075739B">
      <w:pPr>
        <w:pStyle w:val="ListParagraph"/>
        <w:numPr>
          <w:ilvl w:val="1"/>
          <w:numId w:val="25"/>
        </w:numPr>
        <w:rPr>
          <w:color w:val="BFBFBF" w:themeColor="background1" w:themeShade="BF"/>
        </w:rPr>
      </w:pPr>
      <w:hyperlink r:id="rId350"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5743DB" w:rsidP="003E3A0B">
      <w:pPr>
        <w:pStyle w:val="ListParagraph"/>
        <w:numPr>
          <w:ilvl w:val="1"/>
          <w:numId w:val="25"/>
        </w:numPr>
        <w:rPr>
          <w:color w:val="BFBFBF" w:themeColor="background1" w:themeShade="BF"/>
        </w:rPr>
      </w:pPr>
      <w:hyperlink r:id="rId351"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5743DB" w:rsidP="003E3A0B">
      <w:pPr>
        <w:pStyle w:val="ListParagraph"/>
        <w:numPr>
          <w:ilvl w:val="1"/>
          <w:numId w:val="25"/>
        </w:numPr>
        <w:rPr>
          <w:color w:val="BFBFBF" w:themeColor="background1" w:themeShade="BF"/>
        </w:rPr>
      </w:pPr>
      <w:hyperlink r:id="rId352"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5743DB" w:rsidP="003E3A0B">
      <w:pPr>
        <w:pStyle w:val="ListParagraph"/>
        <w:numPr>
          <w:ilvl w:val="1"/>
          <w:numId w:val="25"/>
        </w:numPr>
        <w:rPr>
          <w:color w:val="BFBFBF" w:themeColor="background1" w:themeShade="BF"/>
        </w:rPr>
      </w:pPr>
      <w:hyperlink r:id="rId353"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lastRenderedPageBreak/>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4"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7"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58"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59"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lastRenderedPageBreak/>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60"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61"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5743DB" w:rsidP="005C1716">
      <w:pPr>
        <w:pStyle w:val="ListParagraph"/>
        <w:numPr>
          <w:ilvl w:val="1"/>
          <w:numId w:val="25"/>
        </w:numPr>
        <w:rPr>
          <w:color w:val="00B050"/>
        </w:rPr>
      </w:pPr>
      <w:hyperlink r:id="rId362"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5743DB" w:rsidP="003476E8">
      <w:pPr>
        <w:pStyle w:val="ListParagraph"/>
        <w:numPr>
          <w:ilvl w:val="1"/>
          <w:numId w:val="25"/>
        </w:numPr>
        <w:rPr>
          <w:color w:val="00B050"/>
        </w:rPr>
      </w:pPr>
      <w:hyperlink r:id="rId363"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5743DB" w:rsidP="003476E8">
      <w:pPr>
        <w:pStyle w:val="ListParagraph"/>
        <w:numPr>
          <w:ilvl w:val="1"/>
          <w:numId w:val="25"/>
        </w:numPr>
        <w:rPr>
          <w:color w:val="00B050"/>
        </w:rPr>
      </w:pPr>
      <w:hyperlink r:id="rId364"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5743DB" w:rsidP="00C86409">
      <w:pPr>
        <w:pStyle w:val="ListParagraph"/>
        <w:numPr>
          <w:ilvl w:val="1"/>
          <w:numId w:val="25"/>
        </w:numPr>
        <w:rPr>
          <w:color w:val="00B050"/>
        </w:rPr>
      </w:pPr>
      <w:hyperlink r:id="rId365"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5743DB" w:rsidP="00C86409">
      <w:pPr>
        <w:pStyle w:val="ListParagraph"/>
        <w:numPr>
          <w:ilvl w:val="1"/>
          <w:numId w:val="25"/>
        </w:numPr>
        <w:rPr>
          <w:color w:val="A6A6A6" w:themeColor="background1" w:themeShade="A6"/>
        </w:rPr>
      </w:pPr>
      <w:hyperlink r:id="rId366"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5743DB" w:rsidP="00C86409">
      <w:pPr>
        <w:pStyle w:val="ListParagraph"/>
        <w:numPr>
          <w:ilvl w:val="1"/>
          <w:numId w:val="25"/>
        </w:numPr>
        <w:rPr>
          <w:color w:val="A6A6A6" w:themeColor="background1" w:themeShade="A6"/>
        </w:rPr>
      </w:pPr>
      <w:hyperlink r:id="rId367"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5743DB" w:rsidP="00AA5599">
      <w:pPr>
        <w:pStyle w:val="ListParagraph"/>
        <w:numPr>
          <w:ilvl w:val="1"/>
          <w:numId w:val="25"/>
        </w:numPr>
        <w:rPr>
          <w:color w:val="A6A6A6" w:themeColor="background1" w:themeShade="A6"/>
        </w:rPr>
      </w:pPr>
      <w:hyperlink r:id="rId368"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5743DB" w:rsidP="007818D5">
      <w:pPr>
        <w:pStyle w:val="ListParagraph"/>
        <w:numPr>
          <w:ilvl w:val="1"/>
          <w:numId w:val="25"/>
        </w:numPr>
        <w:rPr>
          <w:color w:val="A6A6A6" w:themeColor="background1" w:themeShade="A6"/>
        </w:rPr>
      </w:pPr>
      <w:hyperlink r:id="rId369"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5743DB" w:rsidP="004E6A56">
      <w:pPr>
        <w:pStyle w:val="ListParagraph"/>
        <w:numPr>
          <w:ilvl w:val="1"/>
          <w:numId w:val="25"/>
        </w:numPr>
        <w:rPr>
          <w:color w:val="A6A6A6" w:themeColor="background1" w:themeShade="A6"/>
        </w:rPr>
      </w:pPr>
      <w:hyperlink r:id="rId370"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1"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7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7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76"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5743DB" w:rsidP="0051519F">
      <w:pPr>
        <w:pStyle w:val="ListParagraph"/>
        <w:numPr>
          <w:ilvl w:val="1"/>
          <w:numId w:val="25"/>
        </w:numPr>
        <w:rPr>
          <w:color w:val="00B050"/>
        </w:rPr>
      </w:pPr>
      <w:hyperlink r:id="rId377"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5743DB" w:rsidP="00140EF6">
      <w:pPr>
        <w:pStyle w:val="ListParagraph"/>
        <w:numPr>
          <w:ilvl w:val="1"/>
          <w:numId w:val="25"/>
        </w:numPr>
        <w:rPr>
          <w:color w:val="00B050"/>
        </w:rPr>
      </w:pPr>
      <w:hyperlink r:id="rId378"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5743DB" w:rsidP="00140EF6">
      <w:pPr>
        <w:pStyle w:val="ListParagraph"/>
        <w:numPr>
          <w:ilvl w:val="1"/>
          <w:numId w:val="25"/>
        </w:numPr>
        <w:rPr>
          <w:color w:val="00B050"/>
        </w:rPr>
      </w:pPr>
      <w:hyperlink r:id="rId379"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5743DB" w:rsidP="00140EF6">
      <w:pPr>
        <w:pStyle w:val="ListParagraph"/>
        <w:numPr>
          <w:ilvl w:val="1"/>
          <w:numId w:val="25"/>
        </w:numPr>
        <w:rPr>
          <w:color w:val="00B050"/>
        </w:rPr>
      </w:pPr>
      <w:hyperlink r:id="rId380"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5743DB" w:rsidP="00140EF6">
      <w:pPr>
        <w:pStyle w:val="ListParagraph"/>
        <w:numPr>
          <w:ilvl w:val="1"/>
          <w:numId w:val="25"/>
        </w:numPr>
        <w:rPr>
          <w:color w:val="A6A6A6" w:themeColor="background1" w:themeShade="A6"/>
        </w:rPr>
      </w:pPr>
      <w:hyperlink r:id="rId381"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5743DB" w:rsidP="00140EF6">
      <w:pPr>
        <w:pStyle w:val="ListParagraph"/>
        <w:numPr>
          <w:ilvl w:val="1"/>
          <w:numId w:val="25"/>
        </w:numPr>
        <w:rPr>
          <w:color w:val="A6A6A6" w:themeColor="background1" w:themeShade="A6"/>
        </w:rPr>
      </w:pPr>
      <w:hyperlink r:id="rId382"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5743DB" w:rsidP="00140EF6">
      <w:pPr>
        <w:pStyle w:val="ListParagraph"/>
        <w:numPr>
          <w:ilvl w:val="1"/>
          <w:numId w:val="25"/>
        </w:numPr>
        <w:rPr>
          <w:color w:val="A6A6A6" w:themeColor="background1" w:themeShade="A6"/>
        </w:rPr>
      </w:pPr>
      <w:hyperlink r:id="rId383"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5743DB" w:rsidP="00140EF6">
      <w:pPr>
        <w:pStyle w:val="ListParagraph"/>
        <w:numPr>
          <w:ilvl w:val="1"/>
          <w:numId w:val="25"/>
        </w:numPr>
        <w:rPr>
          <w:color w:val="A6A6A6" w:themeColor="background1" w:themeShade="A6"/>
        </w:rPr>
      </w:pPr>
      <w:hyperlink r:id="rId384"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5743DB" w:rsidP="00140EF6">
      <w:pPr>
        <w:pStyle w:val="ListParagraph"/>
        <w:numPr>
          <w:ilvl w:val="1"/>
          <w:numId w:val="25"/>
        </w:numPr>
        <w:rPr>
          <w:color w:val="A6A6A6" w:themeColor="background1" w:themeShade="A6"/>
        </w:rPr>
      </w:pPr>
      <w:hyperlink r:id="rId385"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5743DB" w:rsidP="00140EF6">
      <w:pPr>
        <w:pStyle w:val="ListParagraph"/>
        <w:numPr>
          <w:ilvl w:val="1"/>
          <w:numId w:val="25"/>
        </w:numPr>
        <w:rPr>
          <w:color w:val="A6A6A6" w:themeColor="background1" w:themeShade="A6"/>
        </w:rPr>
      </w:pPr>
      <w:hyperlink r:id="rId386"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5743DB" w:rsidP="00140EF6">
      <w:pPr>
        <w:pStyle w:val="ListParagraph"/>
        <w:numPr>
          <w:ilvl w:val="1"/>
          <w:numId w:val="25"/>
        </w:numPr>
        <w:rPr>
          <w:color w:val="A6A6A6" w:themeColor="background1" w:themeShade="A6"/>
        </w:rPr>
      </w:pPr>
      <w:hyperlink r:id="rId387"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8"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lastRenderedPageBreak/>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39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393"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5743DB" w:rsidP="00687F56">
      <w:pPr>
        <w:pStyle w:val="ListParagraph"/>
        <w:numPr>
          <w:ilvl w:val="1"/>
          <w:numId w:val="25"/>
        </w:numPr>
        <w:rPr>
          <w:color w:val="00B050"/>
        </w:rPr>
      </w:pPr>
      <w:hyperlink r:id="rId394"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5743DB" w:rsidP="00687F56">
      <w:pPr>
        <w:pStyle w:val="ListParagraph"/>
        <w:numPr>
          <w:ilvl w:val="1"/>
          <w:numId w:val="25"/>
        </w:numPr>
        <w:rPr>
          <w:color w:val="00B050"/>
        </w:rPr>
      </w:pPr>
      <w:hyperlink r:id="rId395"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396" w:history="1">
        <w:r w:rsidR="0084342F" w:rsidRPr="00212D1D">
          <w:rPr>
            <w:rStyle w:val="Hyperlink"/>
            <w:color w:val="00B050"/>
          </w:rPr>
          <w:t>380r0</w:t>
        </w:r>
      </w:hyperlink>
      <w:r w:rsidR="0084342F" w:rsidRPr="00212D1D">
        <w:rPr>
          <w:color w:val="00B050"/>
        </w:rPr>
        <w:t xml:space="preserve">, </w:t>
      </w:r>
      <w:hyperlink r:id="rId397"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398"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399"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00"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01"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02"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415A0E" w:rsidP="00687F56">
      <w:pPr>
        <w:pStyle w:val="ListParagraph"/>
        <w:numPr>
          <w:ilvl w:val="1"/>
          <w:numId w:val="25"/>
        </w:numPr>
        <w:rPr>
          <w:color w:val="00B050"/>
        </w:rPr>
      </w:pPr>
      <w:hyperlink r:id="rId403" w:history="1">
        <w:r w:rsidR="00817A7B" w:rsidRPr="00415A0E">
          <w:rPr>
            <w:rStyle w:val="Hyperlink"/>
            <w:color w:val="00B050"/>
          </w:rPr>
          <w:t>575r</w:t>
        </w:r>
        <w:r w:rsidRPr="00415A0E">
          <w:rPr>
            <w:rStyle w:val="Hyperlink"/>
            <w:color w:val="00B050"/>
          </w:rPr>
          <w:t>0</w:t>
        </w:r>
      </w:hyperlink>
      <w:r w:rsidRPr="00415A0E">
        <w:rPr>
          <w:color w:val="00B050"/>
        </w:rPr>
        <w:t xml:space="preserve"> </w:t>
      </w:r>
      <w:r w:rsidRPr="00415A0E">
        <w:rPr>
          <w:color w:val="00B050"/>
        </w:rPr>
        <w:t xml:space="preserve">Self Contained </w:t>
      </w:r>
      <w:proofErr w:type="spellStart"/>
      <w:r w:rsidRPr="00415A0E">
        <w:rPr>
          <w:color w:val="00B050"/>
        </w:rPr>
        <w:t>Signaling</w:t>
      </w:r>
      <w:proofErr w:type="spellEnd"/>
      <w:r w:rsidRPr="00415A0E">
        <w:rPr>
          <w:color w:val="00B050"/>
        </w:rPr>
        <w:t xml:space="preserve"> for E-SIG</w:t>
      </w:r>
      <w:r w:rsidRPr="00415A0E">
        <w:rPr>
          <w:color w:val="00B050"/>
        </w:rPr>
        <w:t xml:space="preserve"> (</w:t>
      </w:r>
      <w:r w:rsidRPr="00415A0E">
        <w:rPr>
          <w:color w:val="00B050"/>
        </w:rPr>
        <w:t>Ron Porat</w:t>
      </w:r>
      <w:r w:rsidRPr="00415A0E">
        <w:rPr>
          <w:color w:val="00B050"/>
        </w:rPr>
        <w:t>)</w:t>
      </w:r>
      <w:r w:rsidR="00784027" w:rsidRPr="00415A0E">
        <w:rPr>
          <w:color w:val="00B050"/>
        </w:rPr>
        <w:t xml:space="preserve"> </w:t>
      </w:r>
      <w:r w:rsidRPr="00415A0E">
        <w:rPr>
          <w:color w:val="00B050"/>
        </w:rPr>
        <w:t xml:space="preserve"> </w:t>
      </w:r>
    </w:p>
    <w:p w14:paraId="44949905" w14:textId="00287FD9" w:rsidR="00C47100" w:rsidRDefault="00362ECC" w:rsidP="00687F56">
      <w:pPr>
        <w:pStyle w:val="ListParagraph"/>
        <w:numPr>
          <w:ilvl w:val="1"/>
          <w:numId w:val="25"/>
        </w:numPr>
        <w:rPr>
          <w:color w:val="00B050"/>
        </w:rPr>
      </w:pPr>
      <w:hyperlink r:id="rId404" w:history="1">
        <w:r w:rsidR="00C47100" w:rsidRPr="002722E5">
          <w:rPr>
            <w:rStyle w:val="Hyperlink"/>
            <w:color w:val="00B050"/>
          </w:rPr>
          <w:t>578r0</w:t>
        </w:r>
      </w:hyperlink>
      <w:r w:rsidR="00C47100" w:rsidRPr="002722E5">
        <w:rPr>
          <w:color w:val="00B050"/>
        </w:rPr>
        <w:t xml:space="preserve"> </w:t>
      </w:r>
      <w:r w:rsidR="00C47100" w:rsidRPr="002722E5">
        <w:rPr>
          <w:color w:val="00B050"/>
        </w:rPr>
        <w:t xml:space="preserve">On RU Allocation </w:t>
      </w:r>
      <w:r w:rsidR="00C47100" w:rsidRPr="00C47100">
        <w:rPr>
          <w:color w:val="00B050"/>
        </w:rPr>
        <w:t>Singling in EHT-SIG</w:t>
      </w:r>
      <w:r>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05" w:history="1">
        <w:r w:rsidR="00A92571" w:rsidRPr="007E5CAF">
          <w:rPr>
            <w:rStyle w:val="Hyperlink"/>
            <w:color w:val="00B050"/>
          </w:rPr>
          <w:t>373</w:t>
        </w:r>
        <w:r w:rsidR="00A92571" w:rsidRPr="007E5CAF">
          <w:rPr>
            <w:rStyle w:val="Hyperlink"/>
            <w:color w:val="00B050"/>
          </w:rPr>
          <w:t>r1</w:t>
        </w:r>
      </w:hyperlink>
      <w:r w:rsidR="00A92571" w:rsidRPr="007E5CAF">
        <w:rPr>
          <w:color w:val="00B050"/>
        </w:rPr>
        <w:t xml:space="preserve">, </w:t>
      </w:r>
      <w:hyperlink r:id="rId406" w:history="1">
        <w:r w:rsidR="00A92571" w:rsidRPr="007E5CAF">
          <w:rPr>
            <w:rStyle w:val="Hyperlink"/>
            <w:color w:val="00B050"/>
          </w:rPr>
          <w:t>575</w:t>
        </w:r>
        <w:r w:rsidR="00A92571" w:rsidRPr="007E5CAF">
          <w:rPr>
            <w:rStyle w:val="Hyperlink"/>
            <w:color w:val="00B050"/>
          </w:rPr>
          <w:t>r0</w:t>
        </w:r>
      </w:hyperlink>
      <w:r w:rsidR="00A92571" w:rsidRPr="007E5CAF">
        <w:rPr>
          <w:color w:val="00B050"/>
        </w:rPr>
        <w:t xml:space="preserve">, </w:t>
      </w:r>
      <w:hyperlink r:id="rId407"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08"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5743DB" w:rsidP="00687F56">
      <w:pPr>
        <w:pStyle w:val="ListParagraph"/>
        <w:numPr>
          <w:ilvl w:val="1"/>
          <w:numId w:val="25"/>
        </w:numPr>
        <w:rPr>
          <w:color w:val="A6A6A6" w:themeColor="background1" w:themeShade="A6"/>
        </w:rPr>
      </w:pPr>
      <w:hyperlink r:id="rId409"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5743DB" w:rsidP="00687F56">
      <w:pPr>
        <w:pStyle w:val="ListParagraph"/>
        <w:numPr>
          <w:ilvl w:val="1"/>
          <w:numId w:val="25"/>
        </w:numPr>
        <w:rPr>
          <w:color w:val="A6A6A6" w:themeColor="background1" w:themeShade="A6"/>
        </w:rPr>
      </w:pPr>
      <w:hyperlink r:id="rId410"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5743DB" w:rsidP="00687F56">
      <w:pPr>
        <w:pStyle w:val="ListParagraph"/>
        <w:numPr>
          <w:ilvl w:val="1"/>
          <w:numId w:val="25"/>
        </w:numPr>
        <w:rPr>
          <w:color w:val="A6A6A6" w:themeColor="background1" w:themeShade="A6"/>
        </w:rPr>
      </w:pPr>
      <w:hyperlink r:id="rId411"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2"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13"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lastRenderedPageBreak/>
        <w:t xml:space="preserve">If you are unable to record the attendance via </w:t>
      </w:r>
      <w:hyperlink r:id="rId41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1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17"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0F539D4A" w14:textId="77777777" w:rsidR="007B6D90" w:rsidRDefault="007B6D90" w:rsidP="007B6D90">
      <w:pPr>
        <w:pStyle w:val="ListParagraph"/>
        <w:numPr>
          <w:ilvl w:val="1"/>
          <w:numId w:val="25"/>
        </w:numPr>
      </w:pPr>
      <w:hyperlink r:id="rId418" w:history="1">
        <w:r w:rsidRPr="008C565E">
          <w:rPr>
            <w:rStyle w:val="Hyperlink"/>
          </w:rPr>
          <w:t>414r0</w:t>
        </w:r>
      </w:hyperlink>
      <w:r>
        <w:t xml:space="preserve"> Method for Handling Constrained MLD (Insun Jang)</w:t>
      </w:r>
    </w:p>
    <w:p w14:paraId="15C5E352" w14:textId="77777777" w:rsidR="007B6D90" w:rsidRDefault="007B6D90" w:rsidP="007B6D90">
      <w:pPr>
        <w:pStyle w:val="ListParagraph"/>
        <w:numPr>
          <w:ilvl w:val="1"/>
          <w:numId w:val="25"/>
        </w:numPr>
      </w:pPr>
      <w:hyperlink r:id="rId419" w:history="1">
        <w:r w:rsidRPr="008C565E">
          <w:rPr>
            <w:rStyle w:val="Hyperlink"/>
          </w:rPr>
          <w:t>415r0</w:t>
        </w:r>
      </w:hyperlink>
      <w:r>
        <w:t xml:space="preserve"> Multi-link Aggregation: Synchronized PPDUs on Multiple Links (Insun Jang)</w:t>
      </w:r>
    </w:p>
    <w:p w14:paraId="63AE868C" w14:textId="77777777" w:rsidR="007B6D90" w:rsidRDefault="007B6D90" w:rsidP="007B6D90">
      <w:pPr>
        <w:pStyle w:val="ListParagraph"/>
        <w:numPr>
          <w:ilvl w:val="1"/>
          <w:numId w:val="25"/>
        </w:numPr>
      </w:pPr>
      <w:hyperlink r:id="rId420" w:history="1">
        <w:r w:rsidRPr="009612EE">
          <w:rPr>
            <w:rStyle w:val="Hyperlink"/>
          </w:rPr>
          <w:t>433r0</w:t>
        </w:r>
      </w:hyperlink>
      <w:r>
        <w:t xml:space="preserve"> PPDU alignment in STR constrained multi-link (Yunbo Li)</w:t>
      </w:r>
    </w:p>
    <w:p w14:paraId="396C86D2" w14:textId="77777777" w:rsidR="007B6D90" w:rsidRDefault="007B6D90" w:rsidP="007B6D90">
      <w:pPr>
        <w:pStyle w:val="ListParagraph"/>
        <w:numPr>
          <w:ilvl w:val="1"/>
          <w:numId w:val="25"/>
        </w:numPr>
      </w:pPr>
      <w:hyperlink r:id="rId421" w:history="1">
        <w:r w:rsidRPr="009612EE">
          <w:rPr>
            <w:rStyle w:val="Hyperlink"/>
          </w:rPr>
          <w:t>444r0</w:t>
        </w:r>
      </w:hyperlink>
      <w:r>
        <w:t xml:space="preserve"> MLA: Non-STR STA EDCA rules after self-interference (Duncan Ho)</w:t>
      </w:r>
    </w:p>
    <w:p w14:paraId="137CF797" w14:textId="77777777" w:rsidR="007B6D90" w:rsidRDefault="007B6D90" w:rsidP="007B6D90">
      <w:pPr>
        <w:pStyle w:val="ListParagraph"/>
        <w:numPr>
          <w:ilvl w:val="1"/>
          <w:numId w:val="25"/>
        </w:numPr>
      </w:pPr>
      <w:hyperlink r:id="rId422" w:history="1">
        <w:r w:rsidRPr="00270671">
          <w:rPr>
            <w:rStyle w:val="Hyperlink"/>
          </w:rPr>
          <w:t>455r0</w:t>
        </w:r>
      </w:hyperlink>
      <w:r>
        <w:t xml:space="preserve"> Async multi-link operation for non-STR STA</w:t>
      </w:r>
      <w:r>
        <w:tab/>
        <w:t>(Dmitry Akhmetov)</w:t>
      </w:r>
    </w:p>
    <w:p w14:paraId="3C331267" w14:textId="77777777" w:rsidR="007B6D90" w:rsidRDefault="007B6D90" w:rsidP="007B6D90">
      <w:pPr>
        <w:pStyle w:val="ListParagraph"/>
        <w:numPr>
          <w:ilvl w:val="1"/>
          <w:numId w:val="25"/>
        </w:numPr>
      </w:pPr>
      <w:hyperlink r:id="rId423" w:history="1">
        <w:r w:rsidRPr="008B67B0">
          <w:rPr>
            <w:rStyle w:val="Hyperlink"/>
          </w:rPr>
          <w:t>487r0</w:t>
        </w:r>
      </w:hyperlink>
      <w:r>
        <w:t xml:space="preserve"> Multiple link operation follow up (Liwen Chu)</w:t>
      </w:r>
    </w:p>
    <w:p w14:paraId="566582B1" w14:textId="4200956D" w:rsidR="007B6D90" w:rsidRPr="00565BFC" w:rsidRDefault="007B6D90" w:rsidP="007B6D90">
      <w:pPr>
        <w:pStyle w:val="ListParagraph"/>
        <w:numPr>
          <w:ilvl w:val="1"/>
          <w:numId w:val="25"/>
        </w:numPr>
      </w:pPr>
      <w:hyperlink r:id="rId424" w:history="1">
        <w:r w:rsidRPr="00270671">
          <w:rPr>
            <w:rStyle w:val="Hyperlink"/>
          </w:rPr>
          <w:t>490r0</w:t>
        </w:r>
      </w:hyperlink>
      <w:r>
        <w:t xml:space="preserve"> </w:t>
      </w:r>
      <w:proofErr w:type="spellStart"/>
      <w:r>
        <w:t>Impact_of_channel_blindness_ML_txrx</w:t>
      </w:r>
      <w:proofErr w:type="spellEnd"/>
      <w: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5"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8"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29"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30"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76F616F1" w14:textId="1D348CE7" w:rsidR="008D1BB2" w:rsidRDefault="001D2F66" w:rsidP="008D1BB2">
      <w:pPr>
        <w:pStyle w:val="ListParagraph"/>
        <w:numPr>
          <w:ilvl w:val="1"/>
          <w:numId w:val="25"/>
        </w:numPr>
      </w:pPr>
      <w:r>
        <w:t>D</w:t>
      </w:r>
      <w:r w:rsidR="00CB45D4">
        <w:t>eferred SPs on</w:t>
      </w:r>
      <w:r w:rsidR="008D1BB2">
        <w:t xml:space="preserve"> topic </w:t>
      </w:r>
      <w:r w:rsidR="00533B4A">
        <w:t>under</w:t>
      </w:r>
      <w:r w:rsidR="008D1BB2">
        <w:t xml:space="preserve"> discuss</w:t>
      </w:r>
      <w:r w:rsidR="0074046C">
        <w:t>ion</w:t>
      </w:r>
      <w:r w:rsidR="008D1BB2">
        <w:t xml:space="preserve"> (e.g.,</w:t>
      </w:r>
      <w:r w:rsidR="0074046C">
        <w:t xml:space="preserve"> c</w:t>
      </w:r>
      <w:r w:rsidR="00CB45D4">
        <w:t xml:space="preserve">hannelization, </w:t>
      </w:r>
      <w:r w:rsidR="008220E9">
        <w:t>4K QAM,</w:t>
      </w:r>
      <w:r w:rsidR="0074046C">
        <w:t xml:space="preserve"> etc.)</w:t>
      </w:r>
    </w:p>
    <w:p w14:paraId="5E73DF45" w14:textId="1D009FF2" w:rsidR="00A65F57" w:rsidRPr="00886AEA" w:rsidRDefault="00886AEA" w:rsidP="00A65F57">
      <w:pPr>
        <w:pStyle w:val="ListParagraph"/>
        <w:numPr>
          <w:ilvl w:val="1"/>
          <w:numId w:val="25"/>
        </w:numPr>
      </w:pPr>
      <w:hyperlink r:id="rId431" w:history="1">
        <w:r w:rsidR="00A65F57" w:rsidRPr="00886AEA">
          <w:rPr>
            <w:rStyle w:val="Hyperlink"/>
          </w:rPr>
          <w:t>479r0</w:t>
        </w:r>
      </w:hyperlink>
      <w:r w:rsidR="00A65F57" w:rsidRPr="00886AEA">
        <w:t xml:space="preserve"> 240 MHz channelization (Sigurd Schelstraete)</w:t>
      </w:r>
    </w:p>
    <w:p w14:paraId="1E4947B0" w14:textId="170CB451" w:rsidR="00A65F57" w:rsidRPr="00886AEA" w:rsidRDefault="00886AEA" w:rsidP="00A65F57">
      <w:pPr>
        <w:pStyle w:val="ListParagraph"/>
        <w:numPr>
          <w:ilvl w:val="1"/>
          <w:numId w:val="25"/>
        </w:numPr>
      </w:pPr>
      <w:hyperlink r:id="rId432" w:history="1">
        <w:r w:rsidR="00A65F57" w:rsidRPr="00886AEA">
          <w:rPr>
            <w:rStyle w:val="Hyperlink"/>
          </w:rPr>
          <w:t>456r0</w:t>
        </w:r>
      </w:hyperlink>
      <w:r w:rsidR="00A65F57" w:rsidRPr="00886AEA">
        <w:t xml:space="preserve"> Tx EVM Requirement for 4k QAM (Qinghua Li)</w:t>
      </w:r>
    </w:p>
    <w:p w14:paraId="7C4FFACF" w14:textId="2A493261" w:rsidR="00A65F57" w:rsidRPr="00886AEA" w:rsidRDefault="005736AA" w:rsidP="00A65F57">
      <w:pPr>
        <w:pStyle w:val="ListParagraph"/>
        <w:numPr>
          <w:ilvl w:val="1"/>
          <w:numId w:val="25"/>
        </w:numPr>
      </w:pPr>
      <w:hyperlink r:id="rId433" w:history="1">
        <w:r w:rsidR="00A65F57" w:rsidRPr="005736AA">
          <w:rPr>
            <w:rStyle w:val="Hyperlink"/>
          </w:rPr>
          <w:t>480r0</w:t>
        </w:r>
      </w:hyperlink>
      <w:r>
        <w:t xml:space="preserve"> </w:t>
      </w:r>
      <w:r w:rsidR="00A65F57" w:rsidRPr="00886AEA">
        <w:t>4096 QAM Straw Polls (Sigurd Schelstraete)</w:t>
      </w:r>
    </w:p>
    <w:p w14:paraId="49ADE70D" w14:textId="52D1C848" w:rsidR="001A1094" w:rsidRPr="00886AEA" w:rsidRDefault="001A1094" w:rsidP="001A1094">
      <w:pPr>
        <w:pStyle w:val="ListParagraph"/>
        <w:numPr>
          <w:ilvl w:val="1"/>
          <w:numId w:val="25"/>
        </w:numPr>
      </w:pPr>
      <w:r w:rsidRPr="005736AA">
        <w:rPr>
          <w:color w:val="FF0000"/>
        </w:rPr>
        <w:t>563r0</w:t>
      </w:r>
      <w:r w:rsidRPr="00886AEA">
        <w:tab/>
        <w:t>EHT-PPDU-Scrambler</w:t>
      </w:r>
      <w:r w:rsidRPr="00886AEA">
        <w:t xml:space="preserve"> (</w:t>
      </w:r>
      <w:r w:rsidRPr="00886AEA">
        <w:t>Xiaogang Chen</w:t>
      </w:r>
      <w:r w:rsidRPr="00886AEA">
        <w:t>)</w:t>
      </w:r>
    </w:p>
    <w:p w14:paraId="4124BD8F" w14:textId="671AFDE8" w:rsidR="001F039B" w:rsidRDefault="001A1094" w:rsidP="001A1094">
      <w:pPr>
        <w:pStyle w:val="ListParagraph"/>
        <w:numPr>
          <w:ilvl w:val="1"/>
          <w:numId w:val="25"/>
        </w:numPr>
      </w:pPr>
      <w:r w:rsidRPr="005736AA">
        <w:rPr>
          <w:color w:val="FF0000"/>
        </w:rPr>
        <w:t>565r0</w:t>
      </w:r>
      <w:r w:rsidRPr="00886AEA">
        <w:tab/>
        <w:t>Smoothing Indication in 11be</w:t>
      </w:r>
      <w:r w:rsidRPr="00886AEA">
        <w:tab/>
      </w:r>
      <w:r w:rsidRPr="00886AEA">
        <w:t xml:space="preserve"> (</w:t>
      </w:r>
      <w:r w:rsidRPr="00886AEA">
        <w:t>Shimi Shilo</w:t>
      </w:r>
      <w:r w:rsidRPr="00886AEA">
        <w:t>)</w:t>
      </w:r>
    </w:p>
    <w:p w14:paraId="118BAD69" w14:textId="6C8847D8" w:rsidR="00887892" w:rsidRPr="00886AEA" w:rsidRDefault="005D4018" w:rsidP="007A361B">
      <w:pPr>
        <w:pStyle w:val="ListParagraph"/>
        <w:numPr>
          <w:ilvl w:val="1"/>
          <w:numId w:val="25"/>
        </w:numPr>
      </w:pPr>
      <w:hyperlink r:id="rId434" w:history="1">
        <w:r w:rsidR="00887892" w:rsidRPr="005D4018">
          <w:rPr>
            <w:rStyle w:val="Hyperlink"/>
          </w:rPr>
          <w:t>129r0</w:t>
        </w:r>
      </w:hyperlink>
      <w:r w:rsidR="00887892">
        <w:t xml:space="preserve"> </w:t>
      </w:r>
      <w:proofErr w:type="spellStart"/>
      <w:r w:rsidR="00887892">
        <w:t>Futher</w:t>
      </w:r>
      <w:proofErr w:type="spellEnd"/>
      <w:r w:rsidR="00887892">
        <w:t>-discussions-on-preamble-puncturing-and-sig-b-</w:t>
      </w:r>
      <w:proofErr w:type="spellStart"/>
      <w:r w:rsidR="00887892">
        <w:t>signaling</w:t>
      </w:r>
      <w:proofErr w:type="spellEnd"/>
      <w:r w:rsidR="00887892">
        <w:t xml:space="preserve"> (</w:t>
      </w:r>
      <w:proofErr w:type="spellStart"/>
      <w:r w:rsidR="00887892">
        <w:t>Sanghyun</w:t>
      </w:r>
      <w:proofErr w:type="spellEnd"/>
      <w:r w:rsidR="00887892">
        <w:t xml:space="preserve"> Kim</w:t>
      </w:r>
      <w:r w:rsidR="00887892">
        <w:t>)</w:t>
      </w:r>
    </w:p>
    <w:p w14:paraId="5F4DD664" w14:textId="79E842A6" w:rsidR="001A1094" w:rsidRPr="00886AEA" w:rsidRDefault="002E646B" w:rsidP="0069618F">
      <w:pPr>
        <w:pStyle w:val="ListParagraph"/>
        <w:numPr>
          <w:ilvl w:val="1"/>
          <w:numId w:val="25"/>
        </w:numPr>
      </w:pPr>
      <w:hyperlink r:id="rId435" w:history="1">
        <w:r w:rsidR="001A1094" w:rsidRPr="002E646B">
          <w:rPr>
            <w:rStyle w:val="Hyperlink"/>
          </w:rPr>
          <w:t>575r0</w:t>
        </w:r>
      </w:hyperlink>
      <w:r w:rsidR="001A1094" w:rsidRPr="00886AEA">
        <w:t xml:space="preserve"> </w:t>
      </w:r>
      <w:r w:rsidR="001A1094" w:rsidRPr="00886AEA">
        <w:t xml:space="preserve">Self Contained </w:t>
      </w:r>
      <w:proofErr w:type="spellStart"/>
      <w:r w:rsidR="001A1094" w:rsidRPr="00886AEA">
        <w:t>Signaling</w:t>
      </w:r>
      <w:proofErr w:type="spellEnd"/>
      <w:r w:rsidR="001A1094" w:rsidRPr="00886AEA">
        <w:t xml:space="preserve"> for E-SIG</w:t>
      </w:r>
      <w:r w:rsidR="001A1094" w:rsidRPr="00886AEA">
        <w:t xml:space="preserve"> (</w:t>
      </w:r>
      <w:r w:rsidR="001A1094" w:rsidRPr="00886AEA">
        <w:t>Ron Porat</w:t>
      </w:r>
      <w:r w:rsidR="001A1094" w:rsidRPr="00886AEA">
        <w:t>)</w:t>
      </w:r>
    </w:p>
    <w:p w14:paraId="0E73203D" w14:textId="4E59BF73" w:rsidR="001A1094" w:rsidRPr="00886AEA" w:rsidRDefault="002E646B" w:rsidP="0001253A">
      <w:pPr>
        <w:pStyle w:val="ListParagraph"/>
        <w:numPr>
          <w:ilvl w:val="1"/>
          <w:numId w:val="25"/>
        </w:numPr>
      </w:pPr>
      <w:hyperlink r:id="rId436" w:history="1">
        <w:r w:rsidR="001A1094" w:rsidRPr="002E646B">
          <w:rPr>
            <w:rStyle w:val="Hyperlink"/>
          </w:rPr>
          <w:t>578r0</w:t>
        </w:r>
      </w:hyperlink>
      <w:r w:rsidR="001A1094" w:rsidRPr="00886AEA">
        <w:t xml:space="preserve"> </w:t>
      </w:r>
      <w:r w:rsidR="001A1094" w:rsidRPr="00886AEA">
        <w:t>On RU Allocation Singling in EHT-SIG</w:t>
      </w:r>
      <w:r w:rsidR="001A1094" w:rsidRPr="00886AEA">
        <w:t xml:space="preserve"> (</w:t>
      </w:r>
      <w:r w:rsidR="001A1094" w:rsidRPr="00886AEA">
        <w:t>Jianhan Liu</w:t>
      </w:r>
      <w:r w:rsidR="001A1094" w:rsidRPr="00886AEA">
        <w:t>)</w:t>
      </w:r>
    </w:p>
    <w:p w14:paraId="0D2D6F3F" w14:textId="659979CA" w:rsidR="001A1094" w:rsidRPr="00886AEA" w:rsidRDefault="002E646B" w:rsidP="00591480">
      <w:pPr>
        <w:pStyle w:val="ListParagraph"/>
        <w:numPr>
          <w:ilvl w:val="1"/>
          <w:numId w:val="25"/>
        </w:numPr>
      </w:pPr>
      <w:hyperlink r:id="rId437" w:history="1">
        <w:r w:rsidR="001A1094" w:rsidRPr="002E646B">
          <w:rPr>
            <w:rStyle w:val="Hyperlink"/>
          </w:rPr>
          <w:t>579r1</w:t>
        </w:r>
      </w:hyperlink>
      <w:r w:rsidR="001A1094" w:rsidRPr="00886AEA">
        <w:t xml:space="preserve"> </w:t>
      </w:r>
      <w:r w:rsidR="001A1094" w:rsidRPr="00886AEA">
        <w:t xml:space="preserve">Update on segment parser and tone </w:t>
      </w:r>
      <w:proofErr w:type="spellStart"/>
      <w:r w:rsidR="001A1094" w:rsidRPr="00886AEA">
        <w:t>interleaver</w:t>
      </w:r>
      <w:proofErr w:type="spellEnd"/>
      <w:r w:rsidR="001A1094" w:rsidRPr="00886AEA">
        <w:t xml:space="preserve"> for 11be</w:t>
      </w:r>
      <w:r w:rsidR="001A1094" w:rsidRPr="00886AEA">
        <w:t xml:space="preserve"> (</w:t>
      </w:r>
      <w:r w:rsidR="001A1094" w:rsidRPr="00886AEA">
        <w:t>Jianhan Liu</w:t>
      </w:r>
      <w:r w:rsidR="001A1094" w:rsidRPr="00886AEA">
        <w:t>)</w:t>
      </w:r>
    </w:p>
    <w:p w14:paraId="1D12347A" w14:textId="77777777" w:rsidR="00A65F57" w:rsidRPr="004737BC" w:rsidRDefault="00A65F57" w:rsidP="00A65F57"/>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8"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41"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42"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43"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4"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4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9"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0"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454"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455" w:history="1">
        <w:r w:rsidR="004A33BE" w:rsidRPr="00132C67">
          <w:rPr>
            <w:rStyle w:val="Hyperlink"/>
            <w:sz w:val="22"/>
          </w:rPr>
          <w:t>aasterja@qti.qualcomm.com</w:t>
        </w:r>
      </w:hyperlink>
      <w:r w:rsidR="004A33BE">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6"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4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459"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460"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461"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2"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465"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466"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467"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lastRenderedPageBreak/>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8"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71"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72"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73"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4"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475"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4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77"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78"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79"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lastRenderedPageBreak/>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0"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4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83"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84"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85"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6"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lastRenderedPageBreak/>
        <w:t xml:space="preserve">Participation slide: </w:t>
      </w:r>
      <w:hyperlink r:id="rId487"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4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89"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90"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91"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2"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493"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4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495"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496"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497"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8"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01"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502"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503"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4"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07"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508"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509"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0"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511"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5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13"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514"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515"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6"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lastRenderedPageBreak/>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19"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520"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521"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743DB" w:rsidP="00024E05">
      <w:pPr>
        <w:spacing w:after="160" w:line="252" w:lineRule="auto"/>
        <w:ind w:left="720"/>
        <w:rPr>
          <w:sz w:val="20"/>
        </w:rPr>
      </w:pPr>
      <w:hyperlink r:id="rId52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743DB" w:rsidP="00024E05">
      <w:pPr>
        <w:spacing w:after="160" w:line="252" w:lineRule="auto"/>
        <w:ind w:left="720"/>
        <w:rPr>
          <w:sz w:val="20"/>
        </w:rPr>
      </w:pPr>
      <w:hyperlink r:id="rId523" w:history="1">
        <w:r w:rsidR="00024E05" w:rsidRPr="00BA5FED">
          <w:rPr>
            <w:rStyle w:val="Hyperlink"/>
            <w:sz w:val="20"/>
            <w:lang w:val="en-US"/>
          </w:rPr>
          <w:t>http</w:t>
        </w:r>
      </w:hyperlink>
      <w:hyperlink r:id="rId524" w:history="1">
        <w:r w:rsidR="00024E05" w:rsidRPr="00BA5FED">
          <w:rPr>
            <w:rStyle w:val="Hyperlink"/>
            <w:sz w:val="20"/>
            <w:lang w:val="en-US"/>
          </w:rPr>
          <w:t>://</w:t>
        </w:r>
      </w:hyperlink>
      <w:hyperlink r:id="rId52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743DB" w:rsidP="00024E05">
      <w:pPr>
        <w:spacing w:after="160" w:line="252" w:lineRule="auto"/>
        <w:ind w:left="720"/>
        <w:rPr>
          <w:sz w:val="20"/>
        </w:rPr>
      </w:pPr>
      <w:hyperlink r:id="rId526" w:history="1">
        <w:r w:rsidR="00024E05" w:rsidRPr="00BA5FED">
          <w:rPr>
            <w:rStyle w:val="Hyperlink"/>
            <w:sz w:val="20"/>
            <w:lang w:val="en-US"/>
          </w:rPr>
          <w:t>http</w:t>
        </w:r>
      </w:hyperlink>
      <w:hyperlink r:id="rId527" w:history="1">
        <w:r w:rsidR="00024E05" w:rsidRPr="00BA5FED">
          <w:rPr>
            <w:rStyle w:val="Hyperlink"/>
            <w:sz w:val="20"/>
            <w:lang w:val="en-US"/>
          </w:rPr>
          <w:t>://</w:t>
        </w:r>
      </w:hyperlink>
      <w:hyperlink r:id="rId52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743DB" w:rsidP="00024E05">
      <w:pPr>
        <w:spacing w:after="160" w:line="252" w:lineRule="auto"/>
        <w:ind w:left="720"/>
        <w:rPr>
          <w:sz w:val="20"/>
        </w:rPr>
      </w:pPr>
      <w:hyperlink r:id="rId529" w:history="1">
        <w:r w:rsidR="00024E05" w:rsidRPr="00BA5FED">
          <w:rPr>
            <w:rStyle w:val="Hyperlink"/>
            <w:sz w:val="20"/>
            <w:lang w:val="en-US"/>
          </w:rPr>
          <w:t>http://</w:t>
        </w:r>
      </w:hyperlink>
      <w:hyperlink r:id="rId53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743DB" w:rsidP="00024E05">
      <w:pPr>
        <w:spacing w:after="160" w:line="252" w:lineRule="auto"/>
        <w:ind w:left="720"/>
        <w:rPr>
          <w:sz w:val="20"/>
        </w:rPr>
      </w:pPr>
      <w:hyperlink r:id="rId531" w:history="1">
        <w:r w:rsidR="00024E05" w:rsidRPr="00BA5FED">
          <w:rPr>
            <w:rStyle w:val="Hyperlink"/>
            <w:sz w:val="20"/>
            <w:lang w:val="en-US"/>
          </w:rPr>
          <w:t>https</w:t>
        </w:r>
      </w:hyperlink>
      <w:hyperlink r:id="rId53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743DB" w:rsidP="00024E05">
      <w:pPr>
        <w:spacing w:after="160" w:line="252" w:lineRule="auto"/>
        <w:ind w:left="720"/>
        <w:rPr>
          <w:sz w:val="20"/>
          <w:lang w:val="en-US"/>
        </w:rPr>
      </w:pPr>
      <w:hyperlink r:id="rId533" w:history="1">
        <w:r w:rsidR="00024E05" w:rsidRPr="00BA5FED">
          <w:rPr>
            <w:rStyle w:val="Hyperlink"/>
            <w:sz w:val="20"/>
            <w:lang w:val="en-US"/>
          </w:rPr>
          <w:t>http</w:t>
        </w:r>
      </w:hyperlink>
      <w:hyperlink r:id="rId534" w:history="1">
        <w:r w:rsidR="00024E05" w:rsidRPr="00BA5FED">
          <w:rPr>
            <w:rStyle w:val="Hyperlink"/>
            <w:sz w:val="20"/>
            <w:lang w:val="en-US"/>
          </w:rPr>
          <w:t>://</w:t>
        </w:r>
      </w:hyperlink>
      <w:hyperlink r:id="rId535" w:history="1">
        <w:r w:rsidR="00024E05" w:rsidRPr="00BA5FED">
          <w:rPr>
            <w:rStyle w:val="Hyperlink"/>
            <w:sz w:val="20"/>
            <w:lang w:val="en-US"/>
          </w:rPr>
          <w:t>standards.ieee.org/board/pat/faq.pdf</w:t>
        </w:r>
      </w:hyperlink>
      <w:r w:rsidR="00024E05" w:rsidRPr="00BA5FED">
        <w:rPr>
          <w:sz w:val="20"/>
          <w:lang w:val="en-US"/>
        </w:rPr>
        <w:t xml:space="preserve"> and </w:t>
      </w:r>
      <w:hyperlink r:id="rId536" w:history="1">
        <w:r w:rsidR="00024E05" w:rsidRPr="00BA5FED">
          <w:rPr>
            <w:rStyle w:val="Hyperlink"/>
            <w:sz w:val="20"/>
            <w:lang w:val="en-US"/>
          </w:rPr>
          <w:t>http</w:t>
        </w:r>
      </w:hyperlink>
      <w:hyperlink r:id="rId537" w:history="1">
        <w:r w:rsidR="00024E05" w:rsidRPr="00BA5FED">
          <w:rPr>
            <w:rStyle w:val="Hyperlink"/>
            <w:sz w:val="20"/>
            <w:lang w:val="en-US"/>
          </w:rPr>
          <w:t>://</w:t>
        </w:r>
      </w:hyperlink>
      <w:hyperlink r:id="rId53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743DB" w:rsidP="00024E05">
      <w:pPr>
        <w:spacing w:after="160" w:line="252" w:lineRule="auto"/>
        <w:ind w:left="720"/>
        <w:rPr>
          <w:sz w:val="20"/>
        </w:rPr>
      </w:pPr>
      <w:hyperlink r:id="rId53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743DB" w:rsidP="00024E05">
      <w:pPr>
        <w:spacing w:after="160" w:line="252" w:lineRule="auto"/>
        <w:ind w:left="720"/>
        <w:rPr>
          <w:sz w:val="20"/>
          <w:lang w:val="en-US"/>
        </w:rPr>
      </w:pPr>
      <w:hyperlink r:id="rId54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743DB" w:rsidP="00024E05">
      <w:pPr>
        <w:spacing w:after="160" w:line="252" w:lineRule="auto"/>
        <w:ind w:left="720"/>
        <w:rPr>
          <w:sz w:val="20"/>
        </w:rPr>
      </w:pPr>
      <w:hyperlink r:id="rId54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743DB" w:rsidP="00024E05">
      <w:pPr>
        <w:spacing w:after="160" w:line="252" w:lineRule="auto"/>
        <w:ind w:left="720"/>
        <w:rPr>
          <w:sz w:val="20"/>
        </w:rPr>
      </w:pPr>
      <w:hyperlink r:id="rId542" w:history="1">
        <w:r w:rsidR="00024E05" w:rsidRPr="00BA5FED">
          <w:rPr>
            <w:rStyle w:val="Hyperlink"/>
            <w:sz w:val="20"/>
            <w:lang w:val="en-US"/>
          </w:rPr>
          <w:t>https://</w:t>
        </w:r>
      </w:hyperlink>
      <w:hyperlink r:id="rId54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743DB" w:rsidP="00024E05">
      <w:pPr>
        <w:spacing w:after="160" w:line="252" w:lineRule="auto"/>
        <w:ind w:left="720"/>
        <w:rPr>
          <w:sz w:val="20"/>
        </w:rPr>
      </w:pPr>
      <w:hyperlink r:id="rId54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743DB" w:rsidP="00024E05">
      <w:pPr>
        <w:spacing w:after="160" w:line="252" w:lineRule="auto"/>
        <w:ind w:left="720"/>
        <w:rPr>
          <w:sz w:val="20"/>
        </w:rPr>
      </w:pPr>
      <w:hyperlink r:id="rId545" w:history="1">
        <w:r w:rsidR="00024E05" w:rsidRPr="00BA5FED">
          <w:rPr>
            <w:rStyle w:val="Hyperlink"/>
            <w:sz w:val="20"/>
            <w:lang w:val="en-US"/>
          </w:rPr>
          <w:t>https://</w:t>
        </w:r>
      </w:hyperlink>
      <w:hyperlink r:id="rId54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743DB" w:rsidP="00024E05">
      <w:pPr>
        <w:spacing w:after="160" w:line="252" w:lineRule="auto"/>
        <w:ind w:left="720"/>
        <w:rPr>
          <w:sz w:val="20"/>
        </w:rPr>
      </w:pPr>
      <w:hyperlink r:id="rId54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5743DB" w:rsidP="00024E05">
      <w:pPr>
        <w:ind w:firstLine="720"/>
        <w:rPr>
          <w:sz w:val="20"/>
        </w:rPr>
      </w:pPr>
      <w:hyperlink r:id="rId548" w:history="1">
        <w:r w:rsidR="00024E05" w:rsidRPr="00BA5FED">
          <w:rPr>
            <w:rStyle w:val="Hyperlink"/>
            <w:sz w:val="20"/>
            <w:lang w:val="en-US"/>
          </w:rPr>
          <w:t>https://</w:t>
        </w:r>
      </w:hyperlink>
      <w:hyperlink r:id="rId54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5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lastRenderedPageBreak/>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D5F22F4"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ins w:id="8" w:author="Alfred Aster" w:date="2020-04-08T07:38:00Z">
        <w:r w:rsidR="008A2BEE">
          <w:rPr>
            <w:rFonts w:ascii="Arial" w:hAnsi="Arial" w:cs="Arial"/>
            <w:color w:val="222222"/>
            <w:sz w:val="24"/>
            <w:szCs w:val="24"/>
            <w:lang w:val="en-US"/>
          </w:rPr>
          <w:t>er</w:t>
        </w:r>
      </w:ins>
      <w:r>
        <w:rPr>
          <w:rFonts w:ascii="Arial" w:hAnsi="Arial" w:cs="Arial"/>
          <w:color w:val="222222"/>
          <w:sz w:val="24"/>
          <w:szCs w:val="24"/>
          <w:lang w:val="en-US"/>
        </w:rPr>
        <w:t>w</w:t>
      </w:r>
      <w:del w:id="9" w:author="Alfred Aster" w:date="2020-04-08T07:38:00Z">
        <w:r w:rsidDel="008A2BEE">
          <w:rPr>
            <w:rFonts w:ascii="Arial" w:hAnsi="Arial" w:cs="Arial"/>
            <w:color w:val="222222"/>
            <w:sz w:val="24"/>
            <w:szCs w:val="24"/>
            <w:lang w:val="en-US"/>
          </w:rPr>
          <w:delText>er</w:delText>
        </w:r>
      </w:del>
      <w:r>
        <w:rPr>
          <w:rFonts w:ascii="Arial" w:hAnsi="Arial" w:cs="Arial"/>
          <w:color w:val="222222"/>
          <w:sz w:val="24"/>
          <w:szCs w:val="24"/>
          <w:lang w:val="en-US"/>
        </w:rPr>
        <w:t>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699A01DF" w:rsidR="00B002DE" w:rsidRDefault="00B002DE" w:rsidP="00B002DE">
      <w:pPr>
        <w:numPr>
          <w:ilvl w:val="2"/>
          <w:numId w:val="28"/>
        </w:numPr>
        <w:shd w:val="clear" w:color="auto" w:fill="FFFFFF"/>
        <w:spacing w:before="100" w:beforeAutospacing="1" w:after="100" w:afterAutospacing="1"/>
        <w:rPr>
          <w:ins w:id="10" w:author="Alfred Aster" w:date="2020-04-08T07:38:00Z"/>
          <w:rFonts w:ascii="Arial" w:hAnsi="Arial" w:cs="Arial"/>
          <w:color w:val="222222"/>
          <w:sz w:val="24"/>
          <w:szCs w:val="24"/>
          <w:lang w:val="en-US"/>
        </w:rPr>
      </w:pPr>
      <w:r>
        <w:rPr>
          <w:rFonts w:ascii="Arial" w:hAnsi="Arial" w:cs="Arial"/>
          <w:color w:val="222222"/>
          <w:sz w:val="24"/>
          <w:szCs w:val="24"/>
          <w:lang w:val="en-US"/>
        </w:rPr>
        <w:t>A</w:t>
      </w:r>
      <w:bookmarkStart w:id="11" w:name="_GoBack"/>
      <w:bookmarkEnd w:id="11"/>
      <w:r>
        <w:rPr>
          <w:rFonts w:ascii="Arial" w:hAnsi="Arial" w:cs="Arial"/>
          <w:color w:val="222222"/>
          <w:sz w:val="24"/>
          <w:szCs w:val="24"/>
          <w:lang w:val="en-US"/>
        </w:rPr>
        <w:t>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551"/>
      <w:footerReference w:type="default" r:id="rId5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47088" w14:textId="77777777" w:rsidR="006C5AB0" w:rsidRDefault="006C5AB0">
      <w:r>
        <w:separator/>
      </w:r>
    </w:p>
  </w:endnote>
  <w:endnote w:type="continuationSeparator" w:id="0">
    <w:p w14:paraId="26B656D8" w14:textId="77777777" w:rsidR="006C5AB0" w:rsidRDefault="006C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6E645" w14:textId="77777777" w:rsidR="006C5AB0" w:rsidRDefault="006C5AB0">
      <w:r>
        <w:separator/>
      </w:r>
    </w:p>
  </w:footnote>
  <w:footnote w:type="continuationSeparator" w:id="0">
    <w:p w14:paraId="49E076B5" w14:textId="77777777" w:rsidR="006C5AB0" w:rsidRDefault="006C5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549B223"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r w:rsidR="005743DB">
      <w:fldChar w:fldCharType="begin"/>
    </w:r>
    <w:r w:rsidR="005743DB">
      <w:instrText xml:space="preserve"> TITLE  \* MERGEFORMAT </w:instrText>
    </w:r>
    <w:r w:rsidR="005743DB">
      <w:fldChar w:fldCharType="separate"/>
    </w:r>
    <w:r w:rsidR="005E6C11">
      <w:t>doc.: IEEE 802.11-</w:t>
    </w:r>
    <w:r w:rsidR="00133DC8">
      <w:t>20</w:t>
    </w:r>
    <w:r w:rsidR="005E6C11">
      <w:t>/</w:t>
    </w:r>
    <w:r w:rsidR="00133DC8">
      <w:t>0</w:t>
    </w:r>
    <w:r w:rsidR="0001435D">
      <w:t>0425</w:t>
    </w:r>
    <w:r w:rsidR="005E6C11">
      <w:t>r</w:t>
    </w:r>
    <w:r w:rsidR="005743DB">
      <w:fldChar w:fldCharType="end"/>
    </w:r>
    <w:r w:rsidR="00AC4F2C">
      <w:t>1</w:t>
    </w:r>
    <w:r w:rsidR="002648B1">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 w:numId="4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EB2"/>
    <w:rsid w:val="000129DF"/>
    <w:rsid w:val="0001415B"/>
    <w:rsid w:val="0001435D"/>
    <w:rsid w:val="0001437F"/>
    <w:rsid w:val="00015915"/>
    <w:rsid w:val="00015A2B"/>
    <w:rsid w:val="00020511"/>
    <w:rsid w:val="000208AD"/>
    <w:rsid w:val="00020F14"/>
    <w:rsid w:val="00021787"/>
    <w:rsid w:val="00021B6F"/>
    <w:rsid w:val="0002253B"/>
    <w:rsid w:val="00022A35"/>
    <w:rsid w:val="0002369B"/>
    <w:rsid w:val="00024E05"/>
    <w:rsid w:val="00025560"/>
    <w:rsid w:val="00025903"/>
    <w:rsid w:val="00025991"/>
    <w:rsid w:val="00025A6A"/>
    <w:rsid w:val="00025FC4"/>
    <w:rsid w:val="00026F29"/>
    <w:rsid w:val="000322F0"/>
    <w:rsid w:val="0003312E"/>
    <w:rsid w:val="000331C7"/>
    <w:rsid w:val="00033679"/>
    <w:rsid w:val="00033B31"/>
    <w:rsid w:val="00034A62"/>
    <w:rsid w:val="000356B1"/>
    <w:rsid w:val="00035FC9"/>
    <w:rsid w:val="000360A4"/>
    <w:rsid w:val="00036AF6"/>
    <w:rsid w:val="00040361"/>
    <w:rsid w:val="0004051A"/>
    <w:rsid w:val="00040860"/>
    <w:rsid w:val="00041D4D"/>
    <w:rsid w:val="00041FD3"/>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64CD"/>
    <w:rsid w:val="000764D9"/>
    <w:rsid w:val="0007791A"/>
    <w:rsid w:val="000804F3"/>
    <w:rsid w:val="00081448"/>
    <w:rsid w:val="00082588"/>
    <w:rsid w:val="00082F32"/>
    <w:rsid w:val="00084112"/>
    <w:rsid w:val="00085477"/>
    <w:rsid w:val="00086C03"/>
    <w:rsid w:val="00086D19"/>
    <w:rsid w:val="00087933"/>
    <w:rsid w:val="00087A87"/>
    <w:rsid w:val="000906AF"/>
    <w:rsid w:val="000911A8"/>
    <w:rsid w:val="0009193E"/>
    <w:rsid w:val="000919D8"/>
    <w:rsid w:val="00093CF5"/>
    <w:rsid w:val="0009433F"/>
    <w:rsid w:val="00095531"/>
    <w:rsid w:val="00095575"/>
    <w:rsid w:val="000A0030"/>
    <w:rsid w:val="000A0971"/>
    <w:rsid w:val="000A156C"/>
    <w:rsid w:val="000A4B48"/>
    <w:rsid w:val="000A589E"/>
    <w:rsid w:val="000A58C7"/>
    <w:rsid w:val="000A6057"/>
    <w:rsid w:val="000A6628"/>
    <w:rsid w:val="000A6CF8"/>
    <w:rsid w:val="000A6D3C"/>
    <w:rsid w:val="000A6D9C"/>
    <w:rsid w:val="000A6DC0"/>
    <w:rsid w:val="000A7876"/>
    <w:rsid w:val="000A7A8D"/>
    <w:rsid w:val="000B0317"/>
    <w:rsid w:val="000B1EDB"/>
    <w:rsid w:val="000B2711"/>
    <w:rsid w:val="000B33AF"/>
    <w:rsid w:val="000B3641"/>
    <w:rsid w:val="000B43F3"/>
    <w:rsid w:val="000B4B56"/>
    <w:rsid w:val="000B61D8"/>
    <w:rsid w:val="000B746B"/>
    <w:rsid w:val="000C0476"/>
    <w:rsid w:val="000C0739"/>
    <w:rsid w:val="000C08A1"/>
    <w:rsid w:val="000C09C4"/>
    <w:rsid w:val="000C0FE6"/>
    <w:rsid w:val="000C2CFB"/>
    <w:rsid w:val="000C35F8"/>
    <w:rsid w:val="000C54C2"/>
    <w:rsid w:val="000C5811"/>
    <w:rsid w:val="000C5B7C"/>
    <w:rsid w:val="000C5FDC"/>
    <w:rsid w:val="000C6D39"/>
    <w:rsid w:val="000D22F2"/>
    <w:rsid w:val="000D3B68"/>
    <w:rsid w:val="000D3EFC"/>
    <w:rsid w:val="000D40BD"/>
    <w:rsid w:val="000D4AF1"/>
    <w:rsid w:val="000D61DB"/>
    <w:rsid w:val="000D683E"/>
    <w:rsid w:val="000D6CEF"/>
    <w:rsid w:val="000D7493"/>
    <w:rsid w:val="000D78E6"/>
    <w:rsid w:val="000D7AA4"/>
    <w:rsid w:val="000E0103"/>
    <w:rsid w:val="000E1234"/>
    <w:rsid w:val="000E1D27"/>
    <w:rsid w:val="000E44D4"/>
    <w:rsid w:val="000E4B5F"/>
    <w:rsid w:val="000E5B8D"/>
    <w:rsid w:val="000E6F1D"/>
    <w:rsid w:val="000E6F69"/>
    <w:rsid w:val="000E7482"/>
    <w:rsid w:val="000F2C2D"/>
    <w:rsid w:val="000F3A70"/>
    <w:rsid w:val="000F3C32"/>
    <w:rsid w:val="000F3CF0"/>
    <w:rsid w:val="000F46FD"/>
    <w:rsid w:val="000F748C"/>
    <w:rsid w:val="000F74B8"/>
    <w:rsid w:val="000F7907"/>
    <w:rsid w:val="001001B4"/>
    <w:rsid w:val="00100676"/>
    <w:rsid w:val="0010097E"/>
    <w:rsid w:val="00101047"/>
    <w:rsid w:val="00101054"/>
    <w:rsid w:val="00102C96"/>
    <w:rsid w:val="00103A82"/>
    <w:rsid w:val="00104B1E"/>
    <w:rsid w:val="001073F0"/>
    <w:rsid w:val="00107962"/>
    <w:rsid w:val="00110CD2"/>
    <w:rsid w:val="00110F8B"/>
    <w:rsid w:val="00114255"/>
    <w:rsid w:val="00114896"/>
    <w:rsid w:val="00115579"/>
    <w:rsid w:val="001158DD"/>
    <w:rsid w:val="00117093"/>
    <w:rsid w:val="00121219"/>
    <w:rsid w:val="001222F2"/>
    <w:rsid w:val="00124D65"/>
    <w:rsid w:val="00125518"/>
    <w:rsid w:val="0012595A"/>
    <w:rsid w:val="00125E27"/>
    <w:rsid w:val="001261A2"/>
    <w:rsid w:val="001261A3"/>
    <w:rsid w:val="001267AF"/>
    <w:rsid w:val="00126BC9"/>
    <w:rsid w:val="00126D53"/>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297F"/>
    <w:rsid w:val="00142AB2"/>
    <w:rsid w:val="001432B7"/>
    <w:rsid w:val="00143637"/>
    <w:rsid w:val="001442BC"/>
    <w:rsid w:val="00144A97"/>
    <w:rsid w:val="00145E0A"/>
    <w:rsid w:val="00147155"/>
    <w:rsid w:val="0014755A"/>
    <w:rsid w:val="00150DB4"/>
    <w:rsid w:val="00151C37"/>
    <w:rsid w:val="00152AB3"/>
    <w:rsid w:val="00153A29"/>
    <w:rsid w:val="001541E4"/>
    <w:rsid w:val="00154344"/>
    <w:rsid w:val="00156F70"/>
    <w:rsid w:val="00157464"/>
    <w:rsid w:val="00157D2D"/>
    <w:rsid w:val="0016125D"/>
    <w:rsid w:val="0016188C"/>
    <w:rsid w:val="00161ACB"/>
    <w:rsid w:val="001637D8"/>
    <w:rsid w:val="00166624"/>
    <w:rsid w:val="0016669E"/>
    <w:rsid w:val="001702D4"/>
    <w:rsid w:val="00170D04"/>
    <w:rsid w:val="0017208D"/>
    <w:rsid w:val="0017249C"/>
    <w:rsid w:val="00173413"/>
    <w:rsid w:val="00173AE2"/>
    <w:rsid w:val="001755AB"/>
    <w:rsid w:val="00176211"/>
    <w:rsid w:val="00180C6D"/>
    <w:rsid w:val="00181BB7"/>
    <w:rsid w:val="001866DE"/>
    <w:rsid w:val="00187790"/>
    <w:rsid w:val="00187B07"/>
    <w:rsid w:val="001905FB"/>
    <w:rsid w:val="00190C82"/>
    <w:rsid w:val="00190FC1"/>
    <w:rsid w:val="00191673"/>
    <w:rsid w:val="001916F1"/>
    <w:rsid w:val="0019227E"/>
    <w:rsid w:val="00192513"/>
    <w:rsid w:val="00193472"/>
    <w:rsid w:val="0019512F"/>
    <w:rsid w:val="00195ADC"/>
    <w:rsid w:val="00195E6A"/>
    <w:rsid w:val="00195E85"/>
    <w:rsid w:val="0019788D"/>
    <w:rsid w:val="001A0326"/>
    <w:rsid w:val="001A1094"/>
    <w:rsid w:val="001A4012"/>
    <w:rsid w:val="001A5E36"/>
    <w:rsid w:val="001A7FF7"/>
    <w:rsid w:val="001B234C"/>
    <w:rsid w:val="001B2EC8"/>
    <w:rsid w:val="001B310F"/>
    <w:rsid w:val="001B3714"/>
    <w:rsid w:val="001B4908"/>
    <w:rsid w:val="001B563A"/>
    <w:rsid w:val="001B73D1"/>
    <w:rsid w:val="001B782C"/>
    <w:rsid w:val="001B7F7B"/>
    <w:rsid w:val="001C0971"/>
    <w:rsid w:val="001C0B5B"/>
    <w:rsid w:val="001C2122"/>
    <w:rsid w:val="001C243F"/>
    <w:rsid w:val="001C2641"/>
    <w:rsid w:val="001C2681"/>
    <w:rsid w:val="001C2CF5"/>
    <w:rsid w:val="001C3978"/>
    <w:rsid w:val="001C4924"/>
    <w:rsid w:val="001C5809"/>
    <w:rsid w:val="001C5C70"/>
    <w:rsid w:val="001D1556"/>
    <w:rsid w:val="001D1705"/>
    <w:rsid w:val="001D221C"/>
    <w:rsid w:val="001D2395"/>
    <w:rsid w:val="001D2F66"/>
    <w:rsid w:val="001D3219"/>
    <w:rsid w:val="001D3424"/>
    <w:rsid w:val="001D4BA1"/>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B32"/>
    <w:rsid w:val="002067E3"/>
    <w:rsid w:val="00210D69"/>
    <w:rsid w:val="00212D1D"/>
    <w:rsid w:val="00213A6D"/>
    <w:rsid w:val="002142F4"/>
    <w:rsid w:val="002144A3"/>
    <w:rsid w:val="00216D97"/>
    <w:rsid w:val="002171B9"/>
    <w:rsid w:val="002200C3"/>
    <w:rsid w:val="00220739"/>
    <w:rsid w:val="00221EA3"/>
    <w:rsid w:val="00222CD9"/>
    <w:rsid w:val="00224F99"/>
    <w:rsid w:val="00225CBA"/>
    <w:rsid w:val="00225E4D"/>
    <w:rsid w:val="002261CA"/>
    <w:rsid w:val="002311F4"/>
    <w:rsid w:val="002333CD"/>
    <w:rsid w:val="0023400C"/>
    <w:rsid w:val="00234173"/>
    <w:rsid w:val="0023494A"/>
    <w:rsid w:val="00234BDA"/>
    <w:rsid w:val="00235B3C"/>
    <w:rsid w:val="00236CA9"/>
    <w:rsid w:val="00237DDB"/>
    <w:rsid w:val="00237E74"/>
    <w:rsid w:val="00240492"/>
    <w:rsid w:val="002417B2"/>
    <w:rsid w:val="00242D39"/>
    <w:rsid w:val="00243DE5"/>
    <w:rsid w:val="00244BAB"/>
    <w:rsid w:val="00246CCF"/>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48B1"/>
    <w:rsid w:val="002667CF"/>
    <w:rsid w:val="00266C24"/>
    <w:rsid w:val="00270671"/>
    <w:rsid w:val="00270923"/>
    <w:rsid w:val="00271EDC"/>
    <w:rsid w:val="002722E5"/>
    <w:rsid w:val="00272531"/>
    <w:rsid w:val="002725E2"/>
    <w:rsid w:val="00273BCE"/>
    <w:rsid w:val="00273D89"/>
    <w:rsid w:val="00275E64"/>
    <w:rsid w:val="00275ECE"/>
    <w:rsid w:val="00275EEE"/>
    <w:rsid w:val="00280206"/>
    <w:rsid w:val="00280877"/>
    <w:rsid w:val="002816E3"/>
    <w:rsid w:val="00281EC5"/>
    <w:rsid w:val="0028261E"/>
    <w:rsid w:val="00284C85"/>
    <w:rsid w:val="002856FD"/>
    <w:rsid w:val="00286C69"/>
    <w:rsid w:val="0029020B"/>
    <w:rsid w:val="002902A5"/>
    <w:rsid w:val="002924EA"/>
    <w:rsid w:val="0029275E"/>
    <w:rsid w:val="002932B4"/>
    <w:rsid w:val="00293503"/>
    <w:rsid w:val="002952A3"/>
    <w:rsid w:val="00295B6D"/>
    <w:rsid w:val="00295CA6"/>
    <w:rsid w:val="00295D30"/>
    <w:rsid w:val="00296F47"/>
    <w:rsid w:val="0029719A"/>
    <w:rsid w:val="00297E48"/>
    <w:rsid w:val="002A1238"/>
    <w:rsid w:val="002A175F"/>
    <w:rsid w:val="002A19E8"/>
    <w:rsid w:val="002A1FDE"/>
    <w:rsid w:val="002A302B"/>
    <w:rsid w:val="002A48EA"/>
    <w:rsid w:val="002A5226"/>
    <w:rsid w:val="002A5DAC"/>
    <w:rsid w:val="002A64CC"/>
    <w:rsid w:val="002A6581"/>
    <w:rsid w:val="002A68C8"/>
    <w:rsid w:val="002B0075"/>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6EC6"/>
    <w:rsid w:val="002D7227"/>
    <w:rsid w:val="002D7EF1"/>
    <w:rsid w:val="002E12EC"/>
    <w:rsid w:val="002E29AD"/>
    <w:rsid w:val="002E4A0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33A0"/>
    <w:rsid w:val="00304FF0"/>
    <w:rsid w:val="00305A11"/>
    <w:rsid w:val="00305C0E"/>
    <w:rsid w:val="00306C06"/>
    <w:rsid w:val="00306E06"/>
    <w:rsid w:val="003072D3"/>
    <w:rsid w:val="00312399"/>
    <w:rsid w:val="0031273D"/>
    <w:rsid w:val="003128AA"/>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1B36"/>
    <w:rsid w:val="003B279C"/>
    <w:rsid w:val="003B2800"/>
    <w:rsid w:val="003B39A9"/>
    <w:rsid w:val="003B3A4D"/>
    <w:rsid w:val="003B4225"/>
    <w:rsid w:val="003B4804"/>
    <w:rsid w:val="003B7CA4"/>
    <w:rsid w:val="003B7D1A"/>
    <w:rsid w:val="003C0CFF"/>
    <w:rsid w:val="003C23BF"/>
    <w:rsid w:val="003C38B2"/>
    <w:rsid w:val="003C423C"/>
    <w:rsid w:val="003C4290"/>
    <w:rsid w:val="003C6309"/>
    <w:rsid w:val="003C665F"/>
    <w:rsid w:val="003D0109"/>
    <w:rsid w:val="003D01C8"/>
    <w:rsid w:val="003D07FB"/>
    <w:rsid w:val="003D1725"/>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3355"/>
    <w:rsid w:val="00423443"/>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88"/>
    <w:rsid w:val="0043373B"/>
    <w:rsid w:val="00435B04"/>
    <w:rsid w:val="004360FA"/>
    <w:rsid w:val="00437F0D"/>
    <w:rsid w:val="00440040"/>
    <w:rsid w:val="00440B44"/>
    <w:rsid w:val="00441C1C"/>
    <w:rsid w:val="00442037"/>
    <w:rsid w:val="00442909"/>
    <w:rsid w:val="00443BCD"/>
    <w:rsid w:val="0044413E"/>
    <w:rsid w:val="004456BB"/>
    <w:rsid w:val="00446C2E"/>
    <w:rsid w:val="00450476"/>
    <w:rsid w:val="004519F2"/>
    <w:rsid w:val="00452C69"/>
    <w:rsid w:val="004531F8"/>
    <w:rsid w:val="00454DA1"/>
    <w:rsid w:val="004609C5"/>
    <w:rsid w:val="0046104B"/>
    <w:rsid w:val="00461474"/>
    <w:rsid w:val="004614D8"/>
    <w:rsid w:val="004638F3"/>
    <w:rsid w:val="00464551"/>
    <w:rsid w:val="004659F5"/>
    <w:rsid w:val="00465DCF"/>
    <w:rsid w:val="00465F77"/>
    <w:rsid w:val="00466C3F"/>
    <w:rsid w:val="00467DD1"/>
    <w:rsid w:val="004707AF"/>
    <w:rsid w:val="0047161A"/>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4026"/>
    <w:rsid w:val="004C4402"/>
    <w:rsid w:val="004C5260"/>
    <w:rsid w:val="004C57DC"/>
    <w:rsid w:val="004C6E30"/>
    <w:rsid w:val="004C707F"/>
    <w:rsid w:val="004C7F32"/>
    <w:rsid w:val="004D140B"/>
    <w:rsid w:val="004D2594"/>
    <w:rsid w:val="004D2643"/>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202A6"/>
    <w:rsid w:val="005205B8"/>
    <w:rsid w:val="00520B6B"/>
    <w:rsid w:val="00520E27"/>
    <w:rsid w:val="00521213"/>
    <w:rsid w:val="00521EFC"/>
    <w:rsid w:val="005221A0"/>
    <w:rsid w:val="00522362"/>
    <w:rsid w:val="005237CE"/>
    <w:rsid w:val="005251DF"/>
    <w:rsid w:val="00525AB5"/>
    <w:rsid w:val="00526149"/>
    <w:rsid w:val="00526D1B"/>
    <w:rsid w:val="00527A41"/>
    <w:rsid w:val="0053118A"/>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436D"/>
    <w:rsid w:val="005557AF"/>
    <w:rsid w:val="0055611A"/>
    <w:rsid w:val="00557148"/>
    <w:rsid w:val="0055740D"/>
    <w:rsid w:val="00560DE8"/>
    <w:rsid w:val="005616D2"/>
    <w:rsid w:val="00562858"/>
    <w:rsid w:val="00562CB6"/>
    <w:rsid w:val="00563356"/>
    <w:rsid w:val="00564C07"/>
    <w:rsid w:val="00565BFC"/>
    <w:rsid w:val="00566007"/>
    <w:rsid w:val="0056773A"/>
    <w:rsid w:val="005678E4"/>
    <w:rsid w:val="005723DA"/>
    <w:rsid w:val="00572EF4"/>
    <w:rsid w:val="005736AA"/>
    <w:rsid w:val="005743DB"/>
    <w:rsid w:val="0057778F"/>
    <w:rsid w:val="0057792F"/>
    <w:rsid w:val="00581D95"/>
    <w:rsid w:val="005821B3"/>
    <w:rsid w:val="00582366"/>
    <w:rsid w:val="005838CF"/>
    <w:rsid w:val="005843D7"/>
    <w:rsid w:val="00584ABC"/>
    <w:rsid w:val="00585E7F"/>
    <w:rsid w:val="005868E6"/>
    <w:rsid w:val="00587283"/>
    <w:rsid w:val="005876A9"/>
    <w:rsid w:val="005908C1"/>
    <w:rsid w:val="00593C0D"/>
    <w:rsid w:val="00594A57"/>
    <w:rsid w:val="005950ED"/>
    <w:rsid w:val="005971CF"/>
    <w:rsid w:val="00597708"/>
    <w:rsid w:val="005A097D"/>
    <w:rsid w:val="005A2031"/>
    <w:rsid w:val="005A3A47"/>
    <w:rsid w:val="005A42FD"/>
    <w:rsid w:val="005A4C98"/>
    <w:rsid w:val="005A6EC9"/>
    <w:rsid w:val="005A731D"/>
    <w:rsid w:val="005A7B3A"/>
    <w:rsid w:val="005B03D3"/>
    <w:rsid w:val="005B0956"/>
    <w:rsid w:val="005B1620"/>
    <w:rsid w:val="005B3C4D"/>
    <w:rsid w:val="005B4DF3"/>
    <w:rsid w:val="005B5238"/>
    <w:rsid w:val="005B5A70"/>
    <w:rsid w:val="005B6BF0"/>
    <w:rsid w:val="005B7724"/>
    <w:rsid w:val="005C045B"/>
    <w:rsid w:val="005C0630"/>
    <w:rsid w:val="005C1716"/>
    <w:rsid w:val="005C2C31"/>
    <w:rsid w:val="005C3241"/>
    <w:rsid w:val="005C3BAA"/>
    <w:rsid w:val="005C4338"/>
    <w:rsid w:val="005C456B"/>
    <w:rsid w:val="005C5754"/>
    <w:rsid w:val="005C5AAD"/>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6320"/>
    <w:rsid w:val="005F714D"/>
    <w:rsid w:val="005F715E"/>
    <w:rsid w:val="005F743D"/>
    <w:rsid w:val="005F7F1B"/>
    <w:rsid w:val="006024A3"/>
    <w:rsid w:val="006026E2"/>
    <w:rsid w:val="00602C31"/>
    <w:rsid w:val="00603056"/>
    <w:rsid w:val="0060346D"/>
    <w:rsid w:val="00605EFF"/>
    <w:rsid w:val="00606663"/>
    <w:rsid w:val="00606A17"/>
    <w:rsid w:val="00607229"/>
    <w:rsid w:val="006110B8"/>
    <w:rsid w:val="00612505"/>
    <w:rsid w:val="00613DD6"/>
    <w:rsid w:val="006143B4"/>
    <w:rsid w:val="00614BC2"/>
    <w:rsid w:val="00615302"/>
    <w:rsid w:val="00620425"/>
    <w:rsid w:val="00622852"/>
    <w:rsid w:val="00622F38"/>
    <w:rsid w:val="00623ED8"/>
    <w:rsid w:val="0062440B"/>
    <w:rsid w:val="00627736"/>
    <w:rsid w:val="00631848"/>
    <w:rsid w:val="00632136"/>
    <w:rsid w:val="00633690"/>
    <w:rsid w:val="00633DF6"/>
    <w:rsid w:val="00635047"/>
    <w:rsid w:val="006355FF"/>
    <w:rsid w:val="0063582B"/>
    <w:rsid w:val="006379C8"/>
    <w:rsid w:val="00640742"/>
    <w:rsid w:val="00640CD3"/>
    <w:rsid w:val="00640E0F"/>
    <w:rsid w:val="00641D31"/>
    <w:rsid w:val="006430EC"/>
    <w:rsid w:val="006443FF"/>
    <w:rsid w:val="006446FB"/>
    <w:rsid w:val="0064480C"/>
    <w:rsid w:val="00644A4F"/>
    <w:rsid w:val="00644B2D"/>
    <w:rsid w:val="00644D11"/>
    <w:rsid w:val="006468C5"/>
    <w:rsid w:val="006473EC"/>
    <w:rsid w:val="00647F2D"/>
    <w:rsid w:val="00651702"/>
    <w:rsid w:val="00651BB4"/>
    <w:rsid w:val="00651CF5"/>
    <w:rsid w:val="00651F94"/>
    <w:rsid w:val="006529AB"/>
    <w:rsid w:val="00652E0A"/>
    <w:rsid w:val="006550E2"/>
    <w:rsid w:val="0065617A"/>
    <w:rsid w:val="00657FFD"/>
    <w:rsid w:val="00662713"/>
    <w:rsid w:val="006633D8"/>
    <w:rsid w:val="00663649"/>
    <w:rsid w:val="00663730"/>
    <w:rsid w:val="00663967"/>
    <w:rsid w:val="00663D48"/>
    <w:rsid w:val="00663E9E"/>
    <w:rsid w:val="0066402A"/>
    <w:rsid w:val="00664FCF"/>
    <w:rsid w:val="00666398"/>
    <w:rsid w:val="00666FDE"/>
    <w:rsid w:val="00667552"/>
    <w:rsid w:val="00670379"/>
    <w:rsid w:val="006727B2"/>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13F4"/>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3DC3"/>
    <w:rsid w:val="006E6CE7"/>
    <w:rsid w:val="006E7059"/>
    <w:rsid w:val="006F22F0"/>
    <w:rsid w:val="006F3E64"/>
    <w:rsid w:val="006F7C40"/>
    <w:rsid w:val="007003AA"/>
    <w:rsid w:val="0070090E"/>
    <w:rsid w:val="007010B7"/>
    <w:rsid w:val="007045DC"/>
    <w:rsid w:val="00704BE4"/>
    <w:rsid w:val="00705960"/>
    <w:rsid w:val="00705A56"/>
    <w:rsid w:val="00707BCD"/>
    <w:rsid w:val="00710084"/>
    <w:rsid w:val="00712A4E"/>
    <w:rsid w:val="00713A3E"/>
    <w:rsid w:val="00713A83"/>
    <w:rsid w:val="0071497A"/>
    <w:rsid w:val="00715F0D"/>
    <w:rsid w:val="00716466"/>
    <w:rsid w:val="00721969"/>
    <w:rsid w:val="00722DEB"/>
    <w:rsid w:val="00722E49"/>
    <w:rsid w:val="007237FB"/>
    <w:rsid w:val="00724252"/>
    <w:rsid w:val="0072782A"/>
    <w:rsid w:val="007306EB"/>
    <w:rsid w:val="00730CC9"/>
    <w:rsid w:val="007315A2"/>
    <w:rsid w:val="007320ED"/>
    <w:rsid w:val="007329DE"/>
    <w:rsid w:val="0073748A"/>
    <w:rsid w:val="0074046C"/>
    <w:rsid w:val="00742D48"/>
    <w:rsid w:val="007430B3"/>
    <w:rsid w:val="00743D76"/>
    <w:rsid w:val="0074520F"/>
    <w:rsid w:val="007457D1"/>
    <w:rsid w:val="00746CBE"/>
    <w:rsid w:val="007503FD"/>
    <w:rsid w:val="007524FD"/>
    <w:rsid w:val="007529B5"/>
    <w:rsid w:val="00753E35"/>
    <w:rsid w:val="00755375"/>
    <w:rsid w:val="00755BA9"/>
    <w:rsid w:val="00755C65"/>
    <w:rsid w:val="00756791"/>
    <w:rsid w:val="0075739B"/>
    <w:rsid w:val="00757637"/>
    <w:rsid w:val="00757774"/>
    <w:rsid w:val="007619AF"/>
    <w:rsid w:val="00762B33"/>
    <w:rsid w:val="00763076"/>
    <w:rsid w:val="007652C0"/>
    <w:rsid w:val="00767162"/>
    <w:rsid w:val="0076779B"/>
    <w:rsid w:val="00767AAD"/>
    <w:rsid w:val="00767DD8"/>
    <w:rsid w:val="00767EF0"/>
    <w:rsid w:val="007702BC"/>
    <w:rsid w:val="00770572"/>
    <w:rsid w:val="00770594"/>
    <w:rsid w:val="00771931"/>
    <w:rsid w:val="007724C7"/>
    <w:rsid w:val="00773450"/>
    <w:rsid w:val="00773D2B"/>
    <w:rsid w:val="00774E24"/>
    <w:rsid w:val="00776DA8"/>
    <w:rsid w:val="0077744A"/>
    <w:rsid w:val="00777BE8"/>
    <w:rsid w:val="0078058D"/>
    <w:rsid w:val="00780FC9"/>
    <w:rsid w:val="00781032"/>
    <w:rsid w:val="0078209F"/>
    <w:rsid w:val="00784027"/>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4436"/>
    <w:rsid w:val="007A6FCE"/>
    <w:rsid w:val="007A733A"/>
    <w:rsid w:val="007A75CF"/>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7F1"/>
    <w:rsid w:val="0080382C"/>
    <w:rsid w:val="0080413A"/>
    <w:rsid w:val="00804AA3"/>
    <w:rsid w:val="00805147"/>
    <w:rsid w:val="00805484"/>
    <w:rsid w:val="008064C8"/>
    <w:rsid w:val="00806590"/>
    <w:rsid w:val="008073FC"/>
    <w:rsid w:val="008074F0"/>
    <w:rsid w:val="008076E4"/>
    <w:rsid w:val="00807964"/>
    <w:rsid w:val="00811B32"/>
    <w:rsid w:val="00811D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687B"/>
    <w:rsid w:val="00846FFE"/>
    <w:rsid w:val="008470F3"/>
    <w:rsid w:val="00847364"/>
    <w:rsid w:val="00847D40"/>
    <w:rsid w:val="00851338"/>
    <w:rsid w:val="00852BE4"/>
    <w:rsid w:val="00854492"/>
    <w:rsid w:val="0085453B"/>
    <w:rsid w:val="00854CA7"/>
    <w:rsid w:val="008557FB"/>
    <w:rsid w:val="00856025"/>
    <w:rsid w:val="00856367"/>
    <w:rsid w:val="00857796"/>
    <w:rsid w:val="00860A1A"/>
    <w:rsid w:val="008616B8"/>
    <w:rsid w:val="008621AC"/>
    <w:rsid w:val="00862A28"/>
    <w:rsid w:val="00862B14"/>
    <w:rsid w:val="00862FD2"/>
    <w:rsid w:val="0086432D"/>
    <w:rsid w:val="00865A61"/>
    <w:rsid w:val="00865D40"/>
    <w:rsid w:val="00865DE0"/>
    <w:rsid w:val="008662AE"/>
    <w:rsid w:val="00870E40"/>
    <w:rsid w:val="00873798"/>
    <w:rsid w:val="008747EB"/>
    <w:rsid w:val="00875121"/>
    <w:rsid w:val="00875FE8"/>
    <w:rsid w:val="00876043"/>
    <w:rsid w:val="00876F9C"/>
    <w:rsid w:val="00880375"/>
    <w:rsid w:val="008818ED"/>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294F"/>
    <w:rsid w:val="008C3162"/>
    <w:rsid w:val="008C3598"/>
    <w:rsid w:val="008C36A0"/>
    <w:rsid w:val="008C3FC1"/>
    <w:rsid w:val="008C47E9"/>
    <w:rsid w:val="008C565E"/>
    <w:rsid w:val="008C6703"/>
    <w:rsid w:val="008C7D7D"/>
    <w:rsid w:val="008D09B3"/>
    <w:rsid w:val="008D1014"/>
    <w:rsid w:val="008D16F3"/>
    <w:rsid w:val="008D1A3E"/>
    <w:rsid w:val="008D1BB2"/>
    <w:rsid w:val="008D24F9"/>
    <w:rsid w:val="008D27DA"/>
    <w:rsid w:val="008D38D0"/>
    <w:rsid w:val="008D5DAB"/>
    <w:rsid w:val="008D5E1E"/>
    <w:rsid w:val="008D70C6"/>
    <w:rsid w:val="008E0A2E"/>
    <w:rsid w:val="008E0C43"/>
    <w:rsid w:val="008E1A1C"/>
    <w:rsid w:val="008E490E"/>
    <w:rsid w:val="008E5BDB"/>
    <w:rsid w:val="008E61D0"/>
    <w:rsid w:val="008E6DEA"/>
    <w:rsid w:val="008E6F82"/>
    <w:rsid w:val="008E783A"/>
    <w:rsid w:val="008E7E12"/>
    <w:rsid w:val="008F01ED"/>
    <w:rsid w:val="008F0271"/>
    <w:rsid w:val="008F3EA7"/>
    <w:rsid w:val="008F5F23"/>
    <w:rsid w:val="008F6A08"/>
    <w:rsid w:val="008F7197"/>
    <w:rsid w:val="008F7628"/>
    <w:rsid w:val="008F7C1B"/>
    <w:rsid w:val="00900BA4"/>
    <w:rsid w:val="00900F26"/>
    <w:rsid w:val="009021C8"/>
    <w:rsid w:val="00902605"/>
    <w:rsid w:val="00903F1D"/>
    <w:rsid w:val="00904B6C"/>
    <w:rsid w:val="00904D16"/>
    <w:rsid w:val="00906F1E"/>
    <w:rsid w:val="00907CAC"/>
    <w:rsid w:val="00910838"/>
    <w:rsid w:val="0091083C"/>
    <w:rsid w:val="00911CD7"/>
    <w:rsid w:val="0091261D"/>
    <w:rsid w:val="00913A1C"/>
    <w:rsid w:val="00913FCD"/>
    <w:rsid w:val="0091466A"/>
    <w:rsid w:val="00914B7E"/>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8C4"/>
    <w:rsid w:val="00952069"/>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014"/>
    <w:rsid w:val="009C1804"/>
    <w:rsid w:val="009C1BD5"/>
    <w:rsid w:val="009C20D0"/>
    <w:rsid w:val="009C21E5"/>
    <w:rsid w:val="009C2CFA"/>
    <w:rsid w:val="009C2E7C"/>
    <w:rsid w:val="009C3027"/>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46B7"/>
    <w:rsid w:val="009E4EBD"/>
    <w:rsid w:val="009E4F61"/>
    <w:rsid w:val="009E6476"/>
    <w:rsid w:val="009E68A4"/>
    <w:rsid w:val="009E7FF6"/>
    <w:rsid w:val="009F01A9"/>
    <w:rsid w:val="009F01B0"/>
    <w:rsid w:val="009F0AA6"/>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FD4"/>
    <w:rsid w:val="00A07449"/>
    <w:rsid w:val="00A07EDC"/>
    <w:rsid w:val="00A11715"/>
    <w:rsid w:val="00A119A9"/>
    <w:rsid w:val="00A11E21"/>
    <w:rsid w:val="00A11E7D"/>
    <w:rsid w:val="00A125DD"/>
    <w:rsid w:val="00A142D2"/>
    <w:rsid w:val="00A144F8"/>
    <w:rsid w:val="00A14AE0"/>
    <w:rsid w:val="00A153F6"/>
    <w:rsid w:val="00A179AA"/>
    <w:rsid w:val="00A17B92"/>
    <w:rsid w:val="00A20DA6"/>
    <w:rsid w:val="00A21D02"/>
    <w:rsid w:val="00A21F91"/>
    <w:rsid w:val="00A2254A"/>
    <w:rsid w:val="00A22940"/>
    <w:rsid w:val="00A22E45"/>
    <w:rsid w:val="00A255FF"/>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2F08"/>
    <w:rsid w:val="00A431B6"/>
    <w:rsid w:val="00A43655"/>
    <w:rsid w:val="00A43C0D"/>
    <w:rsid w:val="00A447D9"/>
    <w:rsid w:val="00A44F3E"/>
    <w:rsid w:val="00A45C3D"/>
    <w:rsid w:val="00A4768A"/>
    <w:rsid w:val="00A478A8"/>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8A6"/>
    <w:rsid w:val="00A70D97"/>
    <w:rsid w:val="00A71B90"/>
    <w:rsid w:val="00A71C20"/>
    <w:rsid w:val="00A72055"/>
    <w:rsid w:val="00A72FF4"/>
    <w:rsid w:val="00A73B71"/>
    <w:rsid w:val="00A73B8B"/>
    <w:rsid w:val="00A751E4"/>
    <w:rsid w:val="00A7673A"/>
    <w:rsid w:val="00A77013"/>
    <w:rsid w:val="00A80A42"/>
    <w:rsid w:val="00A80BC0"/>
    <w:rsid w:val="00A81742"/>
    <w:rsid w:val="00A825E1"/>
    <w:rsid w:val="00A82B19"/>
    <w:rsid w:val="00A82CFA"/>
    <w:rsid w:val="00A83646"/>
    <w:rsid w:val="00A83923"/>
    <w:rsid w:val="00A8617D"/>
    <w:rsid w:val="00A866E6"/>
    <w:rsid w:val="00A866FD"/>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25D0"/>
    <w:rsid w:val="00AA2AB8"/>
    <w:rsid w:val="00AA2CE5"/>
    <w:rsid w:val="00AA396C"/>
    <w:rsid w:val="00AA3DB1"/>
    <w:rsid w:val="00AA427C"/>
    <w:rsid w:val="00AA5599"/>
    <w:rsid w:val="00AA587D"/>
    <w:rsid w:val="00AA5EB2"/>
    <w:rsid w:val="00AA68CE"/>
    <w:rsid w:val="00AA68EF"/>
    <w:rsid w:val="00AA74B5"/>
    <w:rsid w:val="00AA7B60"/>
    <w:rsid w:val="00AB0731"/>
    <w:rsid w:val="00AB12A6"/>
    <w:rsid w:val="00AB1F20"/>
    <w:rsid w:val="00AB2129"/>
    <w:rsid w:val="00AB2844"/>
    <w:rsid w:val="00AB28C0"/>
    <w:rsid w:val="00AB3C9D"/>
    <w:rsid w:val="00AB574B"/>
    <w:rsid w:val="00AB643A"/>
    <w:rsid w:val="00AB6595"/>
    <w:rsid w:val="00AB7E3E"/>
    <w:rsid w:val="00AC111F"/>
    <w:rsid w:val="00AC18C2"/>
    <w:rsid w:val="00AC1A72"/>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059E"/>
    <w:rsid w:val="00B310EF"/>
    <w:rsid w:val="00B31392"/>
    <w:rsid w:val="00B316C7"/>
    <w:rsid w:val="00B32815"/>
    <w:rsid w:val="00B3496A"/>
    <w:rsid w:val="00B34FE6"/>
    <w:rsid w:val="00B351A0"/>
    <w:rsid w:val="00B35459"/>
    <w:rsid w:val="00B36C4F"/>
    <w:rsid w:val="00B36C93"/>
    <w:rsid w:val="00B40291"/>
    <w:rsid w:val="00B412D6"/>
    <w:rsid w:val="00B42077"/>
    <w:rsid w:val="00B4235F"/>
    <w:rsid w:val="00B42565"/>
    <w:rsid w:val="00B458C4"/>
    <w:rsid w:val="00B46624"/>
    <w:rsid w:val="00B471DA"/>
    <w:rsid w:val="00B4747B"/>
    <w:rsid w:val="00B50D9D"/>
    <w:rsid w:val="00B51D9C"/>
    <w:rsid w:val="00B521FE"/>
    <w:rsid w:val="00B52EE4"/>
    <w:rsid w:val="00B5315F"/>
    <w:rsid w:val="00B53D24"/>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C"/>
    <w:rsid w:val="00B6417F"/>
    <w:rsid w:val="00B64F9B"/>
    <w:rsid w:val="00B66533"/>
    <w:rsid w:val="00B66617"/>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A06ED"/>
    <w:rsid w:val="00BA0E3C"/>
    <w:rsid w:val="00BA166A"/>
    <w:rsid w:val="00BA25FC"/>
    <w:rsid w:val="00BA2677"/>
    <w:rsid w:val="00BA2B8F"/>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4875"/>
    <w:rsid w:val="00BD4C34"/>
    <w:rsid w:val="00BD5FC0"/>
    <w:rsid w:val="00BD7326"/>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65A6"/>
    <w:rsid w:val="00C007B5"/>
    <w:rsid w:val="00C01CBB"/>
    <w:rsid w:val="00C01E7C"/>
    <w:rsid w:val="00C01E93"/>
    <w:rsid w:val="00C02628"/>
    <w:rsid w:val="00C02C9B"/>
    <w:rsid w:val="00C03EA9"/>
    <w:rsid w:val="00C041A1"/>
    <w:rsid w:val="00C05048"/>
    <w:rsid w:val="00C058D2"/>
    <w:rsid w:val="00C06B21"/>
    <w:rsid w:val="00C0738F"/>
    <w:rsid w:val="00C11467"/>
    <w:rsid w:val="00C11809"/>
    <w:rsid w:val="00C12A8E"/>
    <w:rsid w:val="00C13287"/>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2AF"/>
    <w:rsid w:val="00C30FB3"/>
    <w:rsid w:val="00C312CB"/>
    <w:rsid w:val="00C32316"/>
    <w:rsid w:val="00C323AD"/>
    <w:rsid w:val="00C3313F"/>
    <w:rsid w:val="00C33453"/>
    <w:rsid w:val="00C341E3"/>
    <w:rsid w:val="00C34240"/>
    <w:rsid w:val="00C34B44"/>
    <w:rsid w:val="00C35093"/>
    <w:rsid w:val="00C35585"/>
    <w:rsid w:val="00C35C88"/>
    <w:rsid w:val="00C3718C"/>
    <w:rsid w:val="00C37586"/>
    <w:rsid w:val="00C37831"/>
    <w:rsid w:val="00C4042B"/>
    <w:rsid w:val="00C42399"/>
    <w:rsid w:val="00C429FA"/>
    <w:rsid w:val="00C431D0"/>
    <w:rsid w:val="00C43D35"/>
    <w:rsid w:val="00C44507"/>
    <w:rsid w:val="00C445FE"/>
    <w:rsid w:val="00C4584F"/>
    <w:rsid w:val="00C45AC4"/>
    <w:rsid w:val="00C45C24"/>
    <w:rsid w:val="00C47100"/>
    <w:rsid w:val="00C5349F"/>
    <w:rsid w:val="00C546A4"/>
    <w:rsid w:val="00C549EF"/>
    <w:rsid w:val="00C561D7"/>
    <w:rsid w:val="00C56C75"/>
    <w:rsid w:val="00C57A45"/>
    <w:rsid w:val="00C6042E"/>
    <w:rsid w:val="00C61A6F"/>
    <w:rsid w:val="00C61C77"/>
    <w:rsid w:val="00C62E55"/>
    <w:rsid w:val="00C630DB"/>
    <w:rsid w:val="00C64390"/>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193"/>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382"/>
    <w:rsid w:val="00CB360C"/>
    <w:rsid w:val="00CB45D4"/>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3103"/>
    <w:rsid w:val="00CE4A5B"/>
    <w:rsid w:val="00CE5B03"/>
    <w:rsid w:val="00CE5C13"/>
    <w:rsid w:val="00CF1C8A"/>
    <w:rsid w:val="00CF2511"/>
    <w:rsid w:val="00CF25C7"/>
    <w:rsid w:val="00CF2FAD"/>
    <w:rsid w:val="00CF526C"/>
    <w:rsid w:val="00CF55F2"/>
    <w:rsid w:val="00CF75FA"/>
    <w:rsid w:val="00D012C4"/>
    <w:rsid w:val="00D01A22"/>
    <w:rsid w:val="00D020DC"/>
    <w:rsid w:val="00D02318"/>
    <w:rsid w:val="00D03AB3"/>
    <w:rsid w:val="00D03ED3"/>
    <w:rsid w:val="00D03FF9"/>
    <w:rsid w:val="00D043A2"/>
    <w:rsid w:val="00D06B94"/>
    <w:rsid w:val="00D07EB0"/>
    <w:rsid w:val="00D11812"/>
    <w:rsid w:val="00D12308"/>
    <w:rsid w:val="00D12548"/>
    <w:rsid w:val="00D1306B"/>
    <w:rsid w:val="00D15381"/>
    <w:rsid w:val="00D159BE"/>
    <w:rsid w:val="00D179A7"/>
    <w:rsid w:val="00D20DE3"/>
    <w:rsid w:val="00D2122E"/>
    <w:rsid w:val="00D2134B"/>
    <w:rsid w:val="00D2168D"/>
    <w:rsid w:val="00D226E6"/>
    <w:rsid w:val="00D22770"/>
    <w:rsid w:val="00D228D7"/>
    <w:rsid w:val="00D22EA3"/>
    <w:rsid w:val="00D22ED7"/>
    <w:rsid w:val="00D237D0"/>
    <w:rsid w:val="00D2493B"/>
    <w:rsid w:val="00D2591D"/>
    <w:rsid w:val="00D25AB2"/>
    <w:rsid w:val="00D27F8F"/>
    <w:rsid w:val="00D30680"/>
    <w:rsid w:val="00D3307F"/>
    <w:rsid w:val="00D33CAF"/>
    <w:rsid w:val="00D34516"/>
    <w:rsid w:val="00D34725"/>
    <w:rsid w:val="00D34D3F"/>
    <w:rsid w:val="00D3613E"/>
    <w:rsid w:val="00D36B76"/>
    <w:rsid w:val="00D36EB6"/>
    <w:rsid w:val="00D372D3"/>
    <w:rsid w:val="00D37C15"/>
    <w:rsid w:val="00D37D48"/>
    <w:rsid w:val="00D413BA"/>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54F4"/>
    <w:rsid w:val="00D559CD"/>
    <w:rsid w:val="00D5622D"/>
    <w:rsid w:val="00D5644B"/>
    <w:rsid w:val="00D572F7"/>
    <w:rsid w:val="00D60B8D"/>
    <w:rsid w:val="00D60ED7"/>
    <w:rsid w:val="00D611FA"/>
    <w:rsid w:val="00D6163D"/>
    <w:rsid w:val="00D6334B"/>
    <w:rsid w:val="00D63AC8"/>
    <w:rsid w:val="00D63ACC"/>
    <w:rsid w:val="00D6692D"/>
    <w:rsid w:val="00D66DDF"/>
    <w:rsid w:val="00D7005B"/>
    <w:rsid w:val="00D70335"/>
    <w:rsid w:val="00D711AD"/>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19D8"/>
    <w:rsid w:val="00D83069"/>
    <w:rsid w:val="00D8338F"/>
    <w:rsid w:val="00D83E67"/>
    <w:rsid w:val="00D8543B"/>
    <w:rsid w:val="00D869BF"/>
    <w:rsid w:val="00D87CC4"/>
    <w:rsid w:val="00D90409"/>
    <w:rsid w:val="00D9043B"/>
    <w:rsid w:val="00D92159"/>
    <w:rsid w:val="00D9228E"/>
    <w:rsid w:val="00D925FA"/>
    <w:rsid w:val="00D92F25"/>
    <w:rsid w:val="00D931E2"/>
    <w:rsid w:val="00D9584E"/>
    <w:rsid w:val="00D96907"/>
    <w:rsid w:val="00D96D92"/>
    <w:rsid w:val="00D974CD"/>
    <w:rsid w:val="00DA1EBD"/>
    <w:rsid w:val="00DA3831"/>
    <w:rsid w:val="00DA3E3C"/>
    <w:rsid w:val="00DA4DE9"/>
    <w:rsid w:val="00DA55AF"/>
    <w:rsid w:val="00DA5A81"/>
    <w:rsid w:val="00DA6BF8"/>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A80"/>
    <w:rsid w:val="00DC5FCB"/>
    <w:rsid w:val="00DC60C6"/>
    <w:rsid w:val="00DC6DCF"/>
    <w:rsid w:val="00DC6E83"/>
    <w:rsid w:val="00DC73D9"/>
    <w:rsid w:val="00DC7DF1"/>
    <w:rsid w:val="00DD0CB0"/>
    <w:rsid w:val="00DD141D"/>
    <w:rsid w:val="00DD197F"/>
    <w:rsid w:val="00DD1FBD"/>
    <w:rsid w:val="00DD2A2A"/>
    <w:rsid w:val="00DD2F59"/>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4401"/>
    <w:rsid w:val="00DE5ACC"/>
    <w:rsid w:val="00DE687B"/>
    <w:rsid w:val="00DE692D"/>
    <w:rsid w:val="00DE6D07"/>
    <w:rsid w:val="00DE70ED"/>
    <w:rsid w:val="00DE7117"/>
    <w:rsid w:val="00DE7138"/>
    <w:rsid w:val="00DE7351"/>
    <w:rsid w:val="00DE7ADD"/>
    <w:rsid w:val="00DF12C3"/>
    <w:rsid w:val="00DF1BA8"/>
    <w:rsid w:val="00DF24A7"/>
    <w:rsid w:val="00DF2A2F"/>
    <w:rsid w:val="00DF2BE0"/>
    <w:rsid w:val="00DF2FCA"/>
    <w:rsid w:val="00DF3991"/>
    <w:rsid w:val="00DF3E5C"/>
    <w:rsid w:val="00DF4C77"/>
    <w:rsid w:val="00DF5A92"/>
    <w:rsid w:val="00DF64E7"/>
    <w:rsid w:val="00E00742"/>
    <w:rsid w:val="00E00BD4"/>
    <w:rsid w:val="00E0184D"/>
    <w:rsid w:val="00E02198"/>
    <w:rsid w:val="00E029B3"/>
    <w:rsid w:val="00E03CD8"/>
    <w:rsid w:val="00E061AE"/>
    <w:rsid w:val="00E062A5"/>
    <w:rsid w:val="00E07914"/>
    <w:rsid w:val="00E07ADA"/>
    <w:rsid w:val="00E07C31"/>
    <w:rsid w:val="00E07C43"/>
    <w:rsid w:val="00E10A6D"/>
    <w:rsid w:val="00E1249C"/>
    <w:rsid w:val="00E12B58"/>
    <w:rsid w:val="00E13540"/>
    <w:rsid w:val="00E14AD1"/>
    <w:rsid w:val="00E15DB0"/>
    <w:rsid w:val="00E164FA"/>
    <w:rsid w:val="00E179B5"/>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32C2"/>
    <w:rsid w:val="00E43330"/>
    <w:rsid w:val="00E44339"/>
    <w:rsid w:val="00E443A5"/>
    <w:rsid w:val="00E44DF8"/>
    <w:rsid w:val="00E462C6"/>
    <w:rsid w:val="00E4664E"/>
    <w:rsid w:val="00E46D95"/>
    <w:rsid w:val="00E5020F"/>
    <w:rsid w:val="00E50309"/>
    <w:rsid w:val="00E50468"/>
    <w:rsid w:val="00E512B9"/>
    <w:rsid w:val="00E52AB5"/>
    <w:rsid w:val="00E5512D"/>
    <w:rsid w:val="00E55C67"/>
    <w:rsid w:val="00E5658B"/>
    <w:rsid w:val="00E565B9"/>
    <w:rsid w:val="00E6050D"/>
    <w:rsid w:val="00E60A57"/>
    <w:rsid w:val="00E61670"/>
    <w:rsid w:val="00E63D0F"/>
    <w:rsid w:val="00E64A81"/>
    <w:rsid w:val="00E655C4"/>
    <w:rsid w:val="00E674E3"/>
    <w:rsid w:val="00E67853"/>
    <w:rsid w:val="00E6799D"/>
    <w:rsid w:val="00E7000F"/>
    <w:rsid w:val="00E707FA"/>
    <w:rsid w:val="00E70CB6"/>
    <w:rsid w:val="00E70E1C"/>
    <w:rsid w:val="00E71487"/>
    <w:rsid w:val="00E741F9"/>
    <w:rsid w:val="00E75DE5"/>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2BB"/>
    <w:rsid w:val="00E95AA7"/>
    <w:rsid w:val="00E974D3"/>
    <w:rsid w:val="00E977D8"/>
    <w:rsid w:val="00EA02C8"/>
    <w:rsid w:val="00EA0887"/>
    <w:rsid w:val="00EA0F10"/>
    <w:rsid w:val="00EA18C8"/>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3970"/>
    <w:rsid w:val="00ED6012"/>
    <w:rsid w:val="00ED7A60"/>
    <w:rsid w:val="00EE0125"/>
    <w:rsid w:val="00EE014C"/>
    <w:rsid w:val="00EE0424"/>
    <w:rsid w:val="00EE21F3"/>
    <w:rsid w:val="00EE3C82"/>
    <w:rsid w:val="00EE3EC5"/>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1795F"/>
    <w:rsid w:val="00F217D6"/>
    <w:rsid w:val="00F217E6"/>
    <w:rsid w:val="00F21C9A"/>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401A5"/>
    <w:rsid w:val="00F408E9"/>
    <w:rsid w:val="00F43398"/>
    <w:rsid w:val="00F438D5"/>
    <w:rsid w:val="00F44EA7"/>
    <w:rsid w:val="00F45353"/>
    <w:rsid w:val="00F46524"/>
    <w:rsid w:val="00F46BF8"/>
    <w:rsid w:val="00F4794C"/>
    <w:rsid w:val="00F50013"/>
    <w:rsid w:val="00F50768"/>
    <w:rsid w:val="00F50E10"/>
    <w:rsid w:val="00F526F5"/>
    <w:rsid w:val="00F53077"/>
    <w:rsid w:val="00F53080"/>
    <w:rsid w:val="00F5701C"/>
    <w:rsid w:val="00F5796F"/>
    <w:rsid w:val="00F60769"/>
    <w:rsid w:val="00F60DA5"/>
    <w:rsid w:val="00F62167"/>
    <w:rsid w:val="00F62535"/>
    <w:rsid w:val="00F634C9"/>
    <w:rsid w:val="00F63978"/>
    <w:rsid w:val="00F64500"/>
    <w:rsid w:val="00F648CF"/>
    <w:rsid w:val="00F64F6B"/>
    <w:rsid w:val="00F657FF"/>
    <w:rsid w:val="00F67B95"/>
    <w:rsid w:val="00F7081B"/>
    <w:rsid w:val="00F7233B"/>
    <w:rsid w:val="00F72833"/>
    <w:rsid w:val="00F746E1"/>
    <w:rsid w:val="00F756AB"/>
    <w:rsid w:val="00F75E69"/>
    <w:rsid w:val="00F7620E"/>
    <w:rsid w:val="00F764FD"/>
    <w:rsid w:val="00F77997"/>
    <w:rsid w:val="00F77D86"/>
    <w:rsid w:val="00F8046B"/>
    <w:rsid w:val="00F821ED"/>
    <w:rsid w:val="00F82527"/>
    <w:rsid w:val="00F830CB"/>
    <w:rsid w:val="00F83A07"/>
    <w:rsid w:val="00F851D4"/>
    <w:rsid w:val="00F86186"/>
    <w:rsid w:val="00F86613"/>
    <w:rsid w:val="00F86631"/>
    <w:rsid w:val="00F90665"/>
    <w:rsid w:val="00F914A4"/>
    <w:rsid w:val="00F921D0"/>
    <w:rsid w:val="00F92665"/>
    <w:rsid w:val="00F92E4E"/>
    <w:rsid w:val="00F93024"/>
    <w:rsid w:val="00F93826"/>
    <w:rsid w:val="00F93C18"/>
    <w:rsid w:val="00F93DA4"/>
    <w:rsid w:val="00F9637F"/>
    <w:rsid w:val="00F9659F"/>
    <w:rsid w:val="00FA1744"/>
    <w:rsid w:val="00FA35E3"/>
    <w:rsid w:val="00FA5D80"/>
    <w:rsid w:val="00FA7062"/>
    <w:rsid w:val="00FA77BC"/>
    <w:rsid w:val="00FA7B2D"/>
    <w:rsid w:val="00FB10A4"/>
    <w:rsid w:val="00FB1429"/>
    <w:rsid w:val="00FB23A7"/>
    <w:rsid w:val="00FB3926"/>
    <w:rsid w:val="00FB3E67"/>
    <w:rsid w:val="00FB4545"/>
    <w:rsid w:val="00FB4A23"/>
    <w:rsid w:val="00FB591D"/>
    <w:rsid w:val="00FB62F1"/>
    <w:rsid w:val="00FB6BC9"/>
    <w:rsid w:val="00FB7207"/>
    <w:rsid w:val="00FC0318"/>
    <w:rsid w:val="00FC17E1"/>
    <w:rsid w:val="00FC1E3B"/>
    <w:rsid w:val="00FC2054"/>
    <w:rsid w:val="00FC35EC"/>
    <w:rsid w:val="00FC5717"/>
    <w:rsid w:val="00FC6C63"/>
    <w:rsid w:val="00FC6D3E"/>
    <w:rsid w:val="00FC6E95"/>
    <w:rsid w:val="00FC743E"/>
    <w:rsid w:val="00FC7BB7"/>
    <w:rsid w:val="00FD03A8"/>
    <w:rsid w:val="00FD439A"/>
    <w:rsid w:val="00FD4ABE"/>
    <w:rsid w:val="00FD6AD4"/>
    <w:rsid w:val="00FD6B90"/>
    <w:rsid w:val="00FD79F2"/>
    <w:rsid w:val="00FD7B39"/>
    <w:rsid w:val="00FE03E5"/>
    <w:rsid w:val="00FE10A4"/>
    <w:rsid w:val="00FE1481"/>
    <w:rsid w:val="00FE1BE1"/>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7-00-00be-multiple-link-operation-follow-up.pptx" TargetMode="External"/><Relationship Id="rId299" Type="http://schemas.openxmlformats.org/officeDocument/2006/relationships/hyperlink" Target="https://mentor.ieee.org/802.11/dcn/20/11-20-0414-00-00be-method-for-handling-constrained-mld.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054-01-00be-mld-mac-address-and-wm-address.pptx" TargetMode="External"/><Relationship Id="rId324" Type="http://schemas.openxmlformats.org/officeDocument/2006/relationships/hyperlink" Target="mailto:jeongki.kim@lge.com" TargetMode="External"/><Relationship Id="rId366" Type="http://schemas.openxmlformats.org/officeDocument/2006/relationships/hyperlink" Target="https://mentor.ieee.org/802.11/dcn/20/11-20-0410-00-00be-coordinated-spatial-reuse-procedure.pptx" TargetMode="External"/><Relationship Id="rId531" Type="http://schemas.openxmlformats.org/officeDocument/2006/relationships/hyperlink" Target="http://standards.ieee.org/board/pat/pat-slideset.ppt" TargetMode="External"/><Relationship Id="rId170" Type="http://schemas.openxmlformats.org/officeDocument/2006/relationships/hyperlink" Target="https://mentor.ieee.org/802-ec/dcn/16/ec-16-0180-05-00EC-ieee-802-participation-slide.pptx" TargetMode="External"/><Relationship Id="rId226" Type="http://schemas.openxmlformats.org/officeDocument/2006/relationships/hyperlink" Target="mailto:aasterja@qti.qualcomm.com" TargetMode="External"/><Relationship Id="rId433" Type="http://schemas.openxmlformats.org/officeDocument/2006/relationships/hyperlink" Target="https://mentor.ieee.org/802.11/dcn/20/11-20-0480-00-00be-4096-qam-straw-polls.pptx" TargetMode="External"/><Relationship Id="rId268" Type="http://schemas.openxmlformats.org/officeDocument/2006/relationships/hyperlink" Target="https://mentor.ieee.org/802.11/dcn/20/11-20-0402-00-00be-u-sig-and-eht-sig-contents-discussion.pptx" TargetMode="External"/><Relationship Id="rId475"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89-00-00be-on-multi-link-power-save-and-link-management.pptx" TargetMode="External"/><Relationship Id="rId128" Type="http://schemas.openxmlformats.org/officeDocument/2006/relationships/hyperlink" Target="https://mentor.ieee.org/802.11/dcn/20/11-20-0382-00-00be-p-matrix-based-ltfs-for-eht.pptx" TargetMode="External"/><Relationship Id="rId335" Type="http://schemas.openxmlformats.org/officeDocument/2006/relationships/hyperlink" Target="https://mentor.ieee.org/802.11/dcn/20/11-20-0433-00-00be-ppdu-alignment-in-str-constrained-multi-link.pptx" TargetMode="External"/><Relationship Id="rId377" Type="http://schemas.openxmlformats.org/officeDocument/2006/relationships/hyperlink" Target="https://mentor.ieee.org/802.11/dcn/20/11-20-0226-02-00be-mlo-constraint-indication-and-operating-mode.pptx" TargetMode="External"/><Relationship Id="rId500" Type="http://schemas.openxmlformats.org/officeDocument/2006/relationships/hyperlink" Target="https://imat.ieee.org/attendance" TargetMode="External"/><Relationship Id="rId542"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181" Type="http://schemas.openxmlformats.org/officeDocument/2006/relationships/hyperlink" Target="https://mentor.ieee.org/802.11/dcn/20/11-20-0474-00-00be-1-remarks-on-the-content-channels.pptx" TargetMode="External"/><Relationship Id="rId237" Type="http://schemas.openxmlformats.org/officeDocument/2006/relationships/hyperlink" Target="mailto:liwen.chu@nxp.com" TargetMode="External"/><Relationship Id="rId402" Type="http://schemas.openxmlformats.org/officeDocument/2006/relationships/hyperlink" Target="https://mentor.ieee.org/802.11/dcn/20/11-20-0524-02-00be-signaling-of-preamble-puncturing-in-su-transmission.pptx" TargetMode="External"/><Relationship Id="rId279" Type="http://schemas.openxmlformats.org/officeDocument/2006/relationships/hyperlink" Target="mailto:patcom@ieee.org" TargetMode="External"/><Relationship Id="rId444" Type="http://schemas.openxmlformats.org/officeDocument/2006/relationships/hyperlink" Target="mailto:patcom@ieee.org" TargetMode="External"/><Relationship Id="rId486" Type="http://schemas.openxmlformats.org/officeDocument/2006/relationships/hyperlink" Target="mailto:patcom@ieee.org"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56-00-00be-tx-evm-requirement-for-4k-qam.pptx" TargetMode="External"/><Relationship Id="rId290" Type="http://schemas.openxmlformats.org/officeDocument/2006/relationships/hyperlink" Target="https://mentor.ieee.org/802.11/dcn/20/11-20-0106-03-00be-follow-up-on-performance-aspects-of-mlink-ops-with-constrains.pptx" TargetMode="External"/><Relationship Id="rId304" Type="http://schemas.openxmlformats.org/officeDocument/2006/relationships/hyperlink" Target="https://mentor.ieee.org/802.11/dcn/20/11-20-0487-00-00be-multiple-link-operation-follow-up.pptx" TargetMode="External"/><Relationship Id="rId346" Type="http://schemas.openxmlformats.org/officeDocument/2006/relationships/hyperlink" Target="https://mentor.ieee.org/802.11/dcn/20/11-20-0473-00-00be-impact-of-multiple-ru-allocation-on-papr.pptx" TargetMode="External"/><Relationship Id="rId388" Type="http://schemas.openxmlformats.org/officeDocument/2006/relationships/hyperlink" Target="mailto:patcom@ieee.org" TargetMode="External"/><Relationship Id="rId511" Type="http://schemas.openxmlformats.org/officeDocument/2006/relationships/hyperlink" Target="https://mentor.ieee.org/802-ec/dcn/16/ec-16-0180-05-00EC-ieee-802-participation-slide.pptx" TargetMode="External"/><Relationship Id="rId553" Type="http://schemas.openxmlformats.org/officeDocument/2006/relationships/fontTable" Target="fontTable.xml"/><Relationship Id="rId85" Type="http://schemas.openxmlformats.org/officeDocument/2006/relationships/hyperlink" Target="https://mentor.ieee.org/802.11/dcn/20/11-20-0384-00-00be-320-mhz-bss-configuration.pptx" TargetMode="External"/><Relationship Id="rId150" Type="http://schemas.openxmlformats.org/officeDocument/2006/relationships/hyperlink" Target="https://mentor.ieee.org/802.11/dcn/20/11-20-0575-00-00be-self-contained-signaling-for-e-sig.pptx" TargetMode="External"/><Relationship Id="rId192" Type="http://schemas.openxmlformats.org/officeDocument/2006/relationships/hyperlink" Target="https://mentor.ieee.org/802.11/dcn/20/11-20-0095-01-00be-triggered-p2p-transmissions.pptx" TargetMode="External"/><Relationship Id="rId206" Type="http://schemas.openxmlformats.org/officeDocument/2006/relationships/hyperlink" Target="mailto:sschelstraete@quantenna.com" TargetMode="External"/><Relationship Id="rId413"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134-00-00be-multilink-channel-access-considering-str-capability.pptx" TargetMode="External"/><Relationship Id="rId455" Type="http://schemas.openxmlformats.org/officeDocument/2006/relationships/hyperlink" Target="mailto:aasterja@qti.qualcomm.com" TargetMode="External"/><Relationship Id="rId497" Type="http://schemas.openxmlformats.org/officeDocument/2006/relationships/hyperlink" Target="mailto:aasterja@qti.qualcomm.com"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4-00-00be-mla-non-str-sta-edca-rules-after-self-interference.pptx" TargetMode="External"/><Relationship Id="rId315" Type="http://schemas.openxmlformats.org/officeDocument/2006/relationships/hyperlink" Target="https://mentor.ieee.org/802.11/dcn/20/11-20-0473-00-00be-impact-of-multiple-ru-allocation-on-papr.pptx" TargetMode="External"/><Relationship Id="rId357" Type="http://schemas.openxmlformats.org/officeDocument/2006/relationships/hyperlink" Target="https://imat.ieee.org/attendance" TargetMode="External"/><Relationship Id="rId522" Type="http://schemas.openxmlformats.org/officeDocument/2006/relationships/hyperlink" Target="http://www.ieee.org/about/corporate/governance/p7-8.html"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9-00-00be-bw-negotiation-protection-with-more-than-160mhz-ppdu-and-puncture-operation.pptx" TargetMode="External"/><Relationship Id="rId161" Type="http://schemas.openxmlformats.org/officeDocument/2006/relationships/hyperlink" Target="https://mentor.ieee.org/802.11/dcn/19/11-19-1604-01-00be-eht-direct-link-transmission.pptx" TargetMode="External"/><Relationship Id="rId217" Type="http://schemas.openxmlformats.org/officeDocument/2006/relationships/hyperlink" Target="https://mentor.ieee.org/802.11/dcn/20/11-20-0405-00-00be-ldpc-tone-mapper-for-multiple-ru-aggregation.pptx" TargetMode="External"/><Relationship Id="rId399" Type="http://schemas.openxmlformats.org/officeDocument/2006/relationships/hyperlink" Target="https://mentor.ieee.org/802.11/dcn/20/11-20-0402-00-00be-u-sig-and-eht-sig-contents-discussion.pptx" TargetMode="External"/><Relationship Id="rId259" Type="http://schemas.openxmlformats.org/officeDocument/2006/relationships/hyperlink" Target="https://mentor.ieee.org/802.11/dcn/20/11-20-0444-00-00be-mla-non-str-sta-edca-rules-after-self-interference.pptx" TargetMode="External"/><Relationship Id="rId424" Type="http://schemas.openxmlformats.org/officeDocument/2006/relationships/hyperlink" Target="https://mentor.ieee.org/802.11/dcn/20/11-20-0490-00-00be-multi-link-hidden-terminal.pptx" TargetMode="External"/><Relationship Id="rId466" Type="http://schemas.openxmlformats.org/officeDocument/2006/relationships/hyperlink" Target="mailto:sschelstraete@quantenna.com"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151-00-00be-target-sta-announcement-in-dl-txop-for-synchronous-mode-stas-of-mlo.pptx" TargetMode="External"/><Relationship Id="rId270" Type="http://schemas.openxmlformats.org/officeDocument/2006/relationships/hyperlink" Target="https://mentor.ieee.org/802.11/dcn/20/11-20-0382-00-00be-p-matrix-based-ltfs-for-eht.pptx" TargetMode="External"/><Relationship Id="rId326" Type="http://schemas.openxmlformats.org/officeDocument/2006/relationships/hyperlink" Target="https://mentor.ieee.org/802.11/dcn/20/11-20-0134-04-00be-multilink-channel-access-considering-str-capability.pptx" TargetMode="External"/><Relationship Id="rId533" Type="http://schemas.openxmlformats.org/officeDocument/2006/relationships/hyperlink" Target="http://standards.ieee.org/board/pat/faq.pdf" TargetMode="External"/><Relationship Id="rId65" Type="http://schemas.openxmlformats.org/officeDocument/2006/relationships/hyperlink" Target="https://mentor.ieee.org/802.11/dcn/20/11-20-0502-00-00be-multi-ap-sounding-discussion-follow-up.pptx" TargetMode="External"/><Relationship Id="rId130" Type="http://schemas.openxmlformats.org/officeDocument/2006/relationships/hyperlink" Target="https://mentor.ieee.org/802.11/dcn/20/11-20-0400-00-00be-multi-ru-combination-and-signaling-for-ofdma-transmission.pptx" TargetMode="External"/><Relationship Id="rId368" Type="http://schemas.openxmlformats.org/officeDocument/2006/relationships/hyperlink" Target="https://mentor.ieee.org/802.11/dcn/20/11-20-0457-01-00be-discussion-on-coordinated-spatial-reuse-operation.pptx" TargetMode="External"/><Relationship Id="rId172" Type="http://schemas.openxmlformats.org/officeDocument/2006/relationships/hyperlink" Target="mailto:tianyu@apple.com" TargetMode="External"/><Relationship Id="rId228" Type="http://schemas.openxmlformats.org/officeDocument/2006/relationships/hyperlink" Target="https://mentor.ieee.org/802.11/dcn/19/11-19-1961-03-00be-multi-ap-group-establishment.pptx" TargetMode="External"/><Relationship Id="rId435" Type="http://schemas.openxmlformats.org/officeDocument/2006/relationships/hyperlink" Target="https://mentor.ieee.org/802.11/dcn/20/11-20-0575-00-00be-self-contained-signaling-for-e-sig.pptx" TargetMode="External"/><Relationship Id="rId477" Type="http://schemas.openxmlformats.org/officeDocument/2006/relationships/hyperlink" Target="https://imat.ieee.org/attendance" TargetMode="External"/><Relationship Id="rId281" Type="http://schemas.openxmlformats.org/officeDocument/2006/relationships/hyperlink" Target="https://imat.ieee.org/attendance" TargetMode="External"/><Relationship Id="rId337" Type="http://schemas.openxmlformats.org/officeDocument/2006/relationships/hyperlink" Target="https://mentor.ieee.org/802.11/dcn/20/11-20-0455-00-00be-async-mlo-with-non-str-sta.pptx" TargetMode="External"/><Relationship Id="rId502" Type="http://schemas.openxmlformats.org/officeDocument/2006/relationships/hyperlink" Target="mailto:liwen.chu@nxp.com"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2-00-00be-mlo-typical-operating-scenarios-and-sub-feature-prioritization.pptx" TargetMode="External"/><Relationship Id="rId141" Type="http://schemas.openxmlformats.org/officeDocument/2006/relationships/hyperlink" Target="https://mentor.ieee.org/802.11/dcn/20/11-20-0478-00-00be-segment-parsing-for-punctured-transmissions.pptx" TargetMode="External"/><Relationship Id="rId379" Type="http://schemas.openxmlformats.org/officeDocument/2006/relationships/hyperlink" Target="https://mentor.ieee.org/802.11/dcn/20/11-20-0291-01-00be-mlo-async-and-sync-operation-discussion.pptx" TargetMode="External"/><Relationship Id="rId544" Type="http://schemas.openxmlformats.org/officeDocument/2006/relationships/hyperlink" Target="http://www.ieee802.org/PNP/approved/IEEE_802_WG_PandP_v19.pdf" TargetMode="External"/><Relationship Id="rId7" Type="http://schemas.openxmlformats.org/officeDocument/2006/relationships/settings" Target="settings.xml"/><Relationship Id="rId183" Type="http://schemas.openxmlformats.org/officeDocument/2006/relationships/hyperlink" Target="https://mentor.ieee.org/802.11/dcn/20/11-20-0439-00-00be-efficient-eht-preamble-design.pptx" TargetMode="External"/><Relationship Id="rId239" Type="http://schemas.openxmlformats.org/officeDocument/2006/relationships/hyperlink" Target="https://mentor.ieee.org/802.11/dcn/20/11-20-0384-00-00be-320-mhz-bss-configuration.pptx" TargetMode="External"/><Relationship Id="rId390" Type="http://schemas.openxmlformats.org/officeDocument/2006/relationships/hyperlink" Target="https://imat.ieee.org/attendance" TargetMode="External"/><Relationship Id="rId404" Type="http://schemas.openxmlformats.org/officeDocument/2006/relationships/hyperlink" Target="https://mentor.ieee.org/802.11/dcn/20/11-20-0578-00-00be-on-ru-allocation-singling-in-eht-sig.pptx" TargetMode="External"/><Relationship Id="rId446" Type="http://schemas.openxmlformats.org/officeDocument/2006/relationships/hyperlink" Target="https://imat.ieee.org/attendance" TargetMode="External"/><Relationship Id="rId250" Type="http://schemas.openxmlformats.org/officeDocument/2006/relationships/hyperlink" Target="https://mentor.ieee.org/802.11/dcn/20/11-20-0026-01-00be-mlo-sync-ppdus.pptx" TargetMode="External"/><Relationship Id="rId292" Type="http://schemas.openxmlformats.org/officeDocument/2006/relationships/hyperlink" Target="https://mentor.ieee.org/802.11/dcn/19/11-19-1959-00-00be-constrained-multi-link-operation.pptx" TargetMode="External"/><Relationship Id="rId306" Type="http://schemas.openxmlformats.org/officeDocument/2006/relationships/hyperlink" Target="mailto:patcom@ieee.org"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7-00-00be-multi-link-setup-follow-up-ii.pptx" TargetMode="External"/><Relationship Id="rId110" Type="http://schemas.openxmlformats.org/officeDocument/2006/relationships/hyperlink" Target="https://mentor.ieee.org/802.11/dcn/20/11-20-0460-00-00be-multi-link-ba-clarification.pptx" TargetMode="External"/><Relationship Id="rId348" Type="http://schemas.openxmlformats.org/officeDocument/2006/relationships/hyperlink" Target="https://mentor.ieee.org/802.11/dcn/20/11-20-0524-00-00be-signaling-of-preamble-puncturing-in-su-transmission.pptx" TargetMode="External"/><Relationship Id="rId513" Type="http://schemas.openxmlformats.org/officeDocument/2006/relationships/hyperlink" Target="https://imat.ieee.org/attendance" TargetMode="External"/><Relationship Id="rId555" Type="http://schemas.openxmlformats.org/officeDocument/2006/relationships/theme" Target="theme/theme1.xml"/><Relationship Id="rId152" Type="http://schemas.openxmlformats.org/officeDocument/2006/relationships/hyperlink" Target="https://mentor.ieee.org/802.11/dcn/20/11-20-0579-01-00be-update-on-segment-parser-and-tone-interleaver-for-11be.pptx" TargetMode="External"/><Relationship Id="rId194" Type="http://schemas.openxmlformats.org/officeDocument/2006/relationships/hyperlink" Target="https://mentor.ieee.org/802.11/dcn/19/11-19-2125-00-00be-eht-rts-and-cts-procedure.pptx" TargetMode="External"/><Relationship Id="rId208" Type="http://schemas.openxmlformats.org/officeDocument/2006/relationships/hyperlink" Target="https://mentor.ieee.org/802.11/dcn/20/11-20-0403-00-00be-signaling-of-multiple-ru-aggregation-in-ofdma.pptx" TargetMode="External"/><Relationship Id="rId415" Type="http://schemas.openxmlformats.org/officeDocument/2006/relationships/hyperlink" Target="https://imat.ieee.org/attendance" TargetMode="External"/><Relationship Id="rId457"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487-00-00be-multiple-link-operation-follow-up.pptx" TargetMode="External"/><Relationship Id="rId499"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https://mentor.ieee.org/802.11/dcn/20/11-20-0524-00-00be-signaling-of-preamble-puncturing-in-su-transmission.pptx" TargetMode="External"/><Relationship Id="rId359" Type="http://schemas.openxmlformats.org/officeDocument/2006/relationships/hyperlink" Target="mailto:aasterja@qti.qualcomm.com" TargetMode="External"/><Relationship Id="rId524" Type="http://schemas.openxmlformats.org/officeDocument/2006/relationships/hyperlink" Target="http://standards.ieee.org/faqs/affiliation.html" TargetMode="External"/><Relationship Id="rId98" Type="http://schemas.openxmlformats.org/officeDocument/2006/relationships/hyperlink" Target="https://mentor.ieee.org/802.11/dcn/20/11-20-0414-00-00be-method-for-handling-constrained-mld.pptx" TargetMode="External"/><Relationship Id="rId121" Type="http://schemas.openxmlformats.org/officeDocument/2006/relationships/hyperlink" Target="https://mentor.ieee.org/802.11/dcn/20/11-20-0292-00-00be-mlo-typical-operating-scenarios-and-sub-feature-prioritization.pptx" TargetMode="External"/><Relationship Id="rId163" Type="http://schemas.openxmlformats.org/officeDocument/2006/relationships/hyperlink" Target="https://mentor.ieee.org/802.11/dcn/20/11-20-0006-00-00be-proposed-corrections-to-channel-access-issues-in-802-11.pptx" TargetMode="External"/><Relationship Id="rId219" Type="http://schemas.openxmlformats.org/officeDocument/2006/relationships/hyperlink" Target="https://mentor.ieee.org/802.11/dcn/20/11-20-0470-00-00be-small-size-mru-with-different-mcs-and-bcc.pptx" TargetMode="External"/><Relationship Id="rId370" Type="http://schemas.openxmlformats.org/officeDocument/2006/relationships/hyperlink" Target="https://mentor.ieee.org/802.11/dcn/20/11-20-0123-00-00be-channel-sounding-for-multi-ap-cbf.pptx" TargetMode="External"/><Relationship Id="rId426" Type="http://schemas.openxmlformats.org/officeDocument/2006/relationships/hyperlink" Target="https://mentor.ieee.org/802-ec/dcn/16/ec-16-0180-05-00EC-ieee-802-participation-slide.pptx" TargetMode="External"/><Relationship Id="rId230" Type="http://schemas.openxmlformats.org/officeDocument/2006/relationships/hyperlink" Target="https://mentor.ieee.org/802.11/dcn/20/11-20-0073-00-00be-on-coordinated-spatial-reuse-in-11be.pptx" TargetMode="External"/><Relationship Id="rId468" Type="http://schemas.openxmlformats.org/officeDocument/2006/relationships/hyperlink" Target="mailto:patcom@ieee.org"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19/11-19-1959-00-00be-constrained-multi-link-operation.pptx" TargetMode="External"/><Relationship Id="rId272" Type="http://schemas.openxmlformats.org/officeDocument/2006/relationships/hyperlink" Target="https://mentor.ieee.org/802.11/dcn/20/11-20-0486-00-00be-decoupling-channel-training-from-nsts.pptx" TargetMode="External"/><Relationship Id="rId328" Type="http://schemas.openxmlformats.org/officeDocument/2006/relationships/hyperlink" Target="https://mentor.ieee.org/802.11/dcn/20/11-20-0188-00-00be-multi-link-triggered-uplink-access.pptx" TargetMode="External"/><Relationship Id="rId535" Type="http://schemas.openxmlformats.org/officeDocument/2006/relationships/hyperlink" Target="http://standards.ieee.org/board/pat/faq.pdf" TargetMode="External"/><Relationship Id="rId132" Type="http://schemas.openxmlformats.org/officeDocument/2006/relationships/hyperlink" Target="https://mentor.ieee.org/802.11/dcn/20/11-20-0402-00-00be-u-sig-and-eht-sig-contents-discussion.pptx" TargetMode="External"/><Relationship Id="rId174" Type="http://schemas.openxmlformats.org/officeDocument/2006/relationships/hyperlink" Target="https://mentor.ieee.org/802.11/dcn/20/11-20-0279-00-00be-considerations-on-eht-sig-compression-modes.pptx" TargetMode="External"/><Relationship Id="rId381" Type="http://schemas.openxmlformats.org/officeDocument/2006/relationships/hyperlink" Target="https://mentor.ieee.org/802.11/dcn/20/11-20-0414-00-00be-method-for-handling-constrained-mld.pptx" TargetMode="External"/><Relationship Id="rId241" Type="http://schemas.openxmlformats.org/officeDocument/2006/relationships/hyperlink" Target="https://mentor.ieee.org/802.11/dcn/20/11-20-0399-00-00be-bw-negotiation-protection-with-more-than-160mhz-ppdu-and-puncture-operation.pptx" TargetMode="External"/><Relationship Id="rId437" Type="http://schemas.openxmlformats.org/officeDocument/2006/relationships/hyperlink" Target="https://mentor.ieee.org/802.11/dcn/20/11-20-0579-01-00be-update-on-segment-parser-and-tone-interleaver-for-11be.pptx" TargetMode="External"/><Relationship Id="rId479" Type="http://schemas.openxmlformats.org/officeDocument/2006/relationships/hyperlink" Target="mailto:tianyu@apple.com"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3-00be-follow-up-on-performance-aspects-of-mlink-ops-with-constrains.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490-00-00be-multi-link-hidden-terminal.pptx" TargetMode="External"/><Relationship Id="rId283" Type="http://schemas.openxmlformats.org/officeDocument/2006/relationships/hyperlink" Target="mailto:liwen.chu@nxp.com" TargetMode="External"/><Relationship Id="rId318" Type="http://schemas.openxmlformats.org/officeDocument/2006/relationships/hyperlink" Target="https://mentor.ieee.org/802.11/dcn/20/11-20-0479-00-00be-240-mhz-channelization.pptx" TargetMode="External"/><Relationship Id="rId339" Type="http://schemas.openxmlformats.org/officeDocument/2006/relationships/hyperlink" Target="https://mentor.ieee.org/802.11/dcn/20/11-20-0490-00-00be-multi-link-hidden-terminal.pptx" TargetMode="External"/><Relationship Id="rId490" Type="http://schemas.openxmlformats.org/officeDocument/2006/relationships/hyperlink" Target="mailto:sschelstraete@quantenna.com" TargetMode="External"/><Relationship Id="rId504" Type="http://schemas.openxmlformats.org/officeDocument/2006/relationships/hyperlink" Target="mailto:patcom@ieee.org" TargetMode="External"/><Relationship Id="rId525" Type="http://schemas.openxmlformats.org/officeDocument/2006/relationships/hyperlink" Target="http://standards.ieee.org/faqs/affiliation.html" TargetMode="External"/><Relationship Id="rId546" Type="http://schemas.openxmlformats.org/officeDocument/2006/relationships/hyperlink" Target="https://mentor.ieee.org/802-ec/dcn/17/ec-17-0120-27-0PNP-ieee-802-lmsc-chairs-guidelines.pdf" TargetMode="External"/><Relationship Id="rId78" Type="http://schemas.openxmlformats.org/officeDocument/2006/relationships/hyperlink" Target="https://mentor.ieee.org/802.11/dcn/20/11-20-0329-00-00be-group-addressed-frame-transmission-in-constrained-multi-link-operation.pptx" TargetMode="External"/><Relationship Id="rId99" Type="http://schemas.openxmlformats.org/officeDocument/2006/relationships/hyperlink" Target="https://mentor.ieee.org/802.11/dcn/20/11-20-0415-00-00be-multi-link-aggregation-synchronized-ppdus-on-multiple-links.pptx" TargetMode="External"/><Relationship Id="rId101" Type="http://schemas.openxmlformats.org/officeDocument/2006/relationships/hyperlink" Target="https://mentor.ieee.org/802.11/dcn/20/11-20-0426-00-00be-multi-link-tsf-discussion.pptx" TargetMode="External"/><Relationship Id="rId122" Type="http://schemas.openxmlformats.org/officeDocument/2006/relationships/hyperlink" Target="https://mentor.ieee.org/802.11/dcn/20/11-20-0427-00-00be-synchronous-multi-link-operation.pptx" TargetMode="External"/><Relationship Id="rId143" Type="http://schemas.openxmlformats.org/officeDocument/2006/relationships/hyperlink" Target="https://mentor.ieee.org/802.11/dcn/20/11-20-0480-00-00be-4096-qam-straw-polls.pptx" TargetMode="External"/><Relationship Id="rId164" Type="http://schemas.openxmlformats.org/officeDocument/2006/relationships/hyperlink" Target="https://mentor.ieee.org/802.11/dcn/20/11-20-0062-00-00be-protection-with-more-than-160mhz-ppdu-and-puncture-operation.pptx" TargetMode="External"/><Relationship Id="rId185" Type="http://schemas.openxmlformats.org/officeDocument/2006/relationships/hyperlink" Target="https://mentor.ieee.org/802.11/dcn/20/11-20-0440-00-00be-segment-parser-and-tone-interleaver-for-11be.pptx" TargetMode="External"/><Relationship Id="rId350" Type="http://schemas.openxmlformats.org/officeDocument/2006/relationships/hyperlink" Target="https://mentor.ieee.org/802.11/dcn/20/11-20-0545-00-00be-multi-segment-eht-sig-design-discussion.pptx" TargetMode="External"/><Relationship Id="rId371" Type="http://schemas.openxmlformats.org/officeDocument/2006/relationships/hyperlink" Target="mailto:patcom@ieee.org" TargetMode="External"/><Relationship Id="rId406" Type="http://schemas.openxmlformats.org/officeDocument/2006/relationships/hyperlink" Target="https://mentor.ieee.org/802.11/dcn/20/11-20-0575-00-00be-self-contained-signaling-for-e-sig.pptx" TargetMode="External"/><Relationship Id="rId9" Type="http://schemas.openxmlformats.org/officeDocument/2006/relationships/footnotes" Target="footnotes.xml"/><Relationship Id="rId210" Type="http://schemas.openxmlformats.org/officeDocument/2006/relationships/hyperlink" Target="https://mentor.ieee.org/802.11/dcn/20/11-20-0380-00-00be-u-sig-structure-and-preamble-processing.pptx" TargetMode="External"/><Relationship Id="rId392" Type="http://schemas.openxmlformats.org/officeDocument/2006/relationships/hyperlink" Target="mailto:sschelstraete@quantenna.com" TargetMode="External"/><Relationship Id="rId427" Type="http://schemas.openxmlformats.org/officeDocument/2006/relationships/hyperlink" Target="https://imat.ieee.org/attendance" TargetMode="External"/><Relationship Id="rId448" Type="http://schemas.openxmlformats.org/officeDocument/2006/relationships/hyperlink" Target="mailto:sschelstraete@quantenna.com" TargetMode="External"/><Relationship Id="rId46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277-00-00be-coordinated-ofdma-protocol.pptx" TargetMode="External"/><Relationship Id="rId252" Type="http://schemas.openxmlformats.org/officeDocument/2006/relationships/hyperlink" Target="https://mentor.ieee.org/802.11/dcn/20/11-20-0226-00-00be-mlo-constraint-indication-and-operating-mode.pptx" TargetMode="External"/><Relationship Id="rId273" Type="http://schemas.openxmlformats.org/officeDocument/2006/relationships/hyperlink" Target="https://mentor.ieee.org/802.11/dcn/20/11-20-0394-00-00be-thoughts-on-ru-aggregation-and-interleaving.pptx" TargetMode="External"/><Relationship Id="rId294" Type="http://schemas.openxmlformats.org/officeDocument/2006/relationships/hyperlink" Target="https://mentor.ieee.org/802.11/dcn/20/11-20-0188-00-00be-multi-link-triggered-uplink-access.pptx" TargetMode="External"/><Relationship Id="rId308" Type="http://schemas.openxmlformats.org/officeDocument/2006/relationships/hyperlink" Target="https://imat.ieee.org/attendance" TargetMode="External"/><Relationship Id="rId329" Type="http://schemas.openxmlformats.org/officeDocument/2006/relationships/hyperlink" Target="https://mentor.ieee.org/802.11/dcn/20/11-20-0226-00-00be-mlo-constraint-indication-and-operating-mode.pptx" TargetMode="External"/><Relationship Id="rId480" Type="http://schemas.openxmlformats.org/officeDocument/2006/relationships/hyperlink" Target="mailto:patcom@ieee.org" TargetMode="External"/><Relationship Id="rId515" Type="http://schemas.openxmlformats.org/officeDocument/2006/relationships/hyperlink" Target="mailto:jeongki.kim@lge.com" TargetMode="External"/><Relationship Id="rId536" Type="http://schemas.openxmlformats.org/officeDocument/2006/relationships/hyperlink" Target="http://standards.ieee.org/board/pat/pat-slideset.ppt"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026-01-00be-mlo-sync-ppdus.pptx" TargetMode="External"/><Relationship Id="rId89" Type="http://schemas.openxmlformats.org/officeDocument/2006/relationships/hyperlink" Target="https://mentor.ieee.org/802.11/dcn/20/11-20-0390-00-00be-multi-link-discovery-part-2.pptx" TargetMode="External"/><Relationship Id="rId112" Type="http://schemas.openxmlformats.org/officeDocument/2006/relationships/hyperlink" Target="https://mentor.ieee.org/802.11/dcn/20/11-20-0463-00-00be-priority-access-support-options-for-ns-ep-serveices.pptx" TargetMode="External"/><Relationship Id="rId133" Type="http://schemas.openxmlformats.org/officeDocument/2006/relationships/hyperlink" Target="https://mentor.ieee.org/802.11/dcn/20/11-20-0403-00-00be-signaling-of-multiple-ru-aggregation-in-ofdma.pptx"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11/dcn/20/11-20-0285-01-00be-su-ppdu-sig-contents-considerations.pptx" TargetMode="External"/><Relationship Id="rId340" Type="http://schemas.openxmlformats.org/officeDocument/2006/relationships/hyperlink" Target="mailto:patcom@ieee.org" TargetMode="External"/><Relationship Id="rId361" Type="http://schemas.openxmlformats.org/officeDocument/2006/relationships/hyperlink" Target="https://mentor.ieee.org/802.11/dcn/20/11-20-0007-01-0000-802-11-new-participant-introduction.pptx" TargetMode="External"/><Relationship Id="rId196" Type="http://schemas.openxmlformats.org/officeDocument/2006/relationships/hyperlink" Target="https://mentor.ieee.org/802.11/dcn/20/11-20-0062-00-00be-protection-with-more-than-160mhz-ppdu-and-puncture-operation.pptx" TargetMode="External"/><Relationship Id="rId200" Type="http://schemas.openxmlformats.org/officeDocument/2006/relationships/hyperlink" Target="https://mentor.ieee.org/802.11/dcn/20/11-20-0399-00-00be-bw-negotiation-protection-with-more-than-160mhz-ppdu-and-puncture-operation.pptx" TargetMode="External"/><Relationship Id="rId382" Type="http://schemas.openxmlformats.org/officeDocument/2006/relationships/hyperlink" Target="https://mentor.ieee.org/802.11/dcn/20/11-20-0415-00-00be-multi-link-aggregation-synchronized-ppdus-on-multiple-links.pptx" TargetMode="External"/><Relationship Id="rId417" Type="http://schemas.openxmlformats.org/officeDocument/2006/relationships/hyperlink" Target="mailto:jeongki.kim@lge.com" TargetMode="External"/><Relationship Id="rId438" Type="http://schemas.openxmlformats.org/officeDocument/2006/relationships/hyperlink" Target="mailto:patcom@ieee.org"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95-00-00be-discussions-on-multi-ru-aggregation.pptx" TargetMode="External"/><Relationship Id="rId242" Type="http://schemas.openxmlformats.org/officeDocument/2006/relationships/hyperlink" Target="https://mentor.ieee.org/802.11/dcn/19/11-19-1993-01-00be-discussion-about-single-and-multiple-primary-channels-in-synchronous-multi-link.pptx" TargetMode="External"/><Relationship Id="rId263" Type="http://schemas.openxmlformats.org/officeDocument/2006/relationships/hyperlink" Target="mailto:patcom@ieee.org" TargetMode="External"/><Relationship Id="rId284" Type="http://schemas.openxmlformats.org/officeDocument/2006/relationships/hyperlink" Target="mailto:jeongki.kim@lge.com" TargetMode="External"/><Relationship Id="rId319" Type="http://schemas.openxmlformats.org/officeDocument/2006/relationships/hyperlink" Target="mailto:patcom@ieee.org" TargetMode="External"/><Relationship Id="rId470" Type="http://schemas.openxmlformats.org/officeDocument/2006/relationships/hyperlink" Target="https://imat.ieee.org/attendance" TargetMode="External"/><Relationship Id="rId491" Type="http://schemas.openxmlformats.org/officeDocument/2006/relationships/hyperlink" Target="mailto:tianyu@apple.com" TargetMode="External"/><Relationship Id="rId505" Type="http://schemas.openxmlformats.org/officeDocument/2006/relationships/hyperlink" Target="https://mentor.ieee.org/802-ec/dcn/16/ec-16-0180-05-00EC-ieee-802-participation-slide.pptx" TargetMode="External"/><Relationship Id="rId526" Type="http://schemas.openxmlformats.org/officeDocument/2006/relationships/hyperlink" Target="http://standards.ieee.org/resources/antitrust-guidelines.pdf" TargetMode="Externa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005-01-00be-proposals-on-latency-reduction.pptx" TargetMode="External"/><Relationship Id="rId79" Type="http://schemas.openxmlformats.org/officeDocument/2006/relationships/hyperlink" Target="https://mentor.ieee.org/802.11/dcn/20/11-20-0337-00-00be-multi-link-bss-parameter-update.pptx" TargetMode="External"/><Relationship Id="rId102" Type="http://schemas.openxmlformats.org/officeDocument/2006/relationships/hyperlink" Target="https://mentor.ieee.org/802.11/dcn/20/11-20-0430-00-00be-rts-cts-for-multi-link.pptx" TargetMode="External"/><Relationship Id="rId123" Type="http://schemas.openxmlformats.org/officeDocument/2006/relationships/hyperlink" Target="https://mentor.ieee.org/802.11/dcn/20/11-20-0512-00-00be-mld-address-management-discussion.pptx" TargetMode="External"/><Relationship Id="rId144" Type="http://schemas.openxmlformats.org/officeDocument/2006/relationships/hyperlink" Target="https://mentor.ieee.org/802.11/dcn/20/11-20-0483-00-00be-preamble-puncturing-for-ppdus-transmitted-to-multiple-stas.pptx" TargetMode="External"/><Relationship Id="rId330" Type="http://schemas.openxmlformats.org/officeDocument/2006/relationships/hyperlink" Target="https://mentor.ieee.org/802.11/dcn/20/11-20-0275-00-00be-need-for-sync-ppdu.pptx" TargetMode="External"/><Relationship Id="rId547"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391-00-00be-multi-link-power-save-state-after-enablement.pptx" TargetMode="External"/><Relationship Id="rId165" Type="http://schemas.openxmlformats.org/officeDocument/2006/relationships/hyperlink" Target="https://mentor.ieee.org/802.11/dcn/20/11-20-0363-00-00be-proposals-on-unused-bandwidth-utilizations.pptx" TargetMode="External"/><Relationship Id="rId186" Type="http://schemas.openxmlformats.org/officeDocument/2006/relationships/hyperlink" Target="https://mentor.ieee.org/802.11/dcn/20/11-20-0470-00-00be-small-size-mru-with-different-mcs-and-bcc.pptx" TargetMode="External"/><Relationship Id="rId351" Type="http://schemas.openxmlformats.org/officeDocument/2006/relationships/hyperlink" Target="https://mentor.ieee.org/802.11/dcn/20/11-20-0479-00-00be-240-mhz-channelization.pptx" TargetMode="External"/><Relationship Id="rId372" Type="http://schemas.openxmlformats.org/officeDocument/2006/relationships/hyperlink" Target="https://mentor.ieee.org/802-ec/dcn/16/ec-16-0180-05-00EC-ieee-802-participation-slide.pptx" TargetMode="External"/><Relationship Id="rId393" Type="http://schemas.openxmlformats.org/officeDocument/2006/relationships/hyperlink" Target="mailto:tianyu@apple.com" TargetMode="External"/><Relationship Id="rId407" Type="http://schemas.openxmlformats.org/officeDocument/2006/relationships/hyperlink" Target="https://mentor.ieee.org/802.11/dcn/20/11-20-0578-00-00be-on-ru-allocation-singling-in-eht-sig.pptx" TargetMode="External"/><Relationship Id="rId428" Type="http://schemas.openxmlformats.org/officeDocument/2006/relationships/hyperlink" Target="https://imat.ieee.org/attendance" TargetMode="External"/><Relationship Id="rId449" Type="http://schemas.openxmlformats.org/officeDocument/2006/relationships/hyperlink" Target="mailto:tianyu@apple.com" TargetMode="External"/><Relationship Id="rId211" Type="http://schemas.openxmlformats.org/officeDocument/2006/relationships/hyperlink" Target="https://mentor.ieee.org/802.11/dcn/20/11-20-0402-00-00be-u-sig-and-eht-sig-contents-discussion.pptx" TargetMode="External"/><Relationship Id="rId232" Type="http://schemas.openxmlformats.org/officeDocument/2006/relationships/hyperlink" Target="https://mentor.ieee.org/802.11/dcn/20/11-20-0475-00-00be-coordinated-txop-sharing-in-ul.pptx" TargetMode="External"/><Relationship Id="rId253" Type="http://schemas.openxmlformats.org/officeDocument/2006/relationships/hyperlink" Target="https://mentor.ieee.org/802.11/dcn/20/11-20-0275-00-00be-need-for-sync-ppdu.pptx" TargetMode="External"/><Relationship Id="rId274" Type="http://schemas.openxmlformats.org/officeDocument/2006/relationships/hyperlink" Target="https://mentor.ieee.org/802.11/dcn/20/11-20-0405-00-00be-ldpc-tone-mapper-for-multiple-ru-aggregation.pptx" TargetMode="External"/><Relationship Id="rId295" Type="http://schemas.openxmlformats.org/officeDocument/2006/relationships/hyperlink" Target="https://mentor.ieee.org/802.11/dcn/20/11-20-0226-00-00be-mlo-constraint-indication-and-operating-mode.pptx" TargetMode="External"/><Relationship Id="rId309" Type="http://schemas.openxmlformats.org/officeDocument/2006/relationships/hyperlink" Target="mailto:sschelstraete@quantenna.com" TargetMode="External"/><Relationship Id="rId460" Type="http://schemas.openxmlformats.org/officeDocument/2006/relationships/hyperlink" Target="mailto:liwen.chu@nxp.com" TargetMode="External"/><Relationship Id="rId481" Type="http://schemas.openxmlformats.org/officeDocument/2006/relationships/hyperlink" Target="https://mentor.ieee.org/802-ec/dcn/16/ec-16-0180-05-00EC-ieee-802-participation-slide.pptx" TargetMode="External"/><Relationship Id="rId516" Type="http://schemas.openxmlformats.org/officeDocument/2006/relationships/hyperlink" Target="mailto:patcom@ieee.org"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095-01-00be-triggered-p2p-transmissions.pptx" TargetMode="External"/><Relationship Id="rId113" Type="http://schemas.openxmlformats.org/officeDocument/2006/relationships/hyperlink" Target="https://mentor.ieee.org/802.11/dcn/20/11-20-0468-00-00be-channel-access-category.pptx" TargetMode="External"/><Relationship Id="rId134" Type="http://schemas.openxmlformats.org/officeDocument/2006/relationships/hyperlink" Target="https://mentor.ieee.org/802.11/dcn/20/11-20-0404-00-00be-further-proposals-for-multiple-ru-aggregation.pptx" TargetMode="External"/><Relationship Id="rId320" Type="http://schemas.openxmlformats.org/officeDocument/2006/relationships/hyperlink" Target="https://mentor.ieee.org/802-ec/dcn/16/ec-16-0180-05-00EC-ieee-802-participation-slide.pptx" TargetMode="External"/><Relationship Id="rId537" Type="http://schemas.openxmlformats.org/officeDocument/2006/relationships/hyperlink" Target="http://standards.ieee.org/board/pat/pat-slideset.ppt" TargetMode="External"/><Relationship Id="rId80" Type="http://schemas.openxmlformats.org/officeDocument/2006/relationships/hyperlink" Target="https://mentor.ieee.org/802.11/dcn/20/11-20-0356-00-00be-mlo-discovery-and-beacon-bloating.pptx" TargetMode="External"/><Relationship Id="rId155" Type="http://schemas.openxmlformats.org/officeDocument/2006/relationships/hyperlink" Target="mailto:liwen.chu@nxp.com" TargetMode="External"/><Relationship Id="rId176" Type="http://schemas.openxmlformats.org/officeDocument/2006/relationships/hyperlink" Target="https://mentor.ieee.org/802.11/dcn/20/11-20-0373-00-00be-ru-allocation-subfield-design-for-multi-ru-support.pptx" TargetMode="External"/><Relationship Id="rId197" Type="http://schemas.openxmlformats.org/officeDocument/2006/relationships/hyperlink" Target="https://mentor.ieee.org/802.11/dcn/20/11-20-0363-00-00be-proposals-on-unused-bandwidth-utilizations.pptx"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https://mentor.ieee.org/802.11/dcn/20/11-20-0056-00-00be-preparations-for-coordinated-ofdma.pptx" TargetMode="External"/><Relationship Id="rId383" Type="http://schemas.openxmlformats.org/officeDocument/2006/relationships/hyperlink" Target="https://mentor.ieee.org/802.11/dcn/20/11-20-0433-00-00be-ppdu-alignment-in-str-constrained-multi-link.pptx" TargetMode="External"/><Relationship Id="rId418" Type="http://schemas.openxmlformats.org/officeDocument/2006/relationships/hyperlink" Target="https://mentor.ieee.org/802.11/dcn/20/11-20-0414-00-00be-method-for-handling-constrained-mld.pptx" TargetMode="External"/><Relationship Id="rId439" Type="http://schemas.openxmlformats.org/officeDocument/2006/relationships/hyperlink" Target="https://mentor.ieee.org/802-ec/dcn/16/ec-16-0180-05-00EC-ieee-802-participation-slide.pptx" TargetMode="External"/><Relationship Id="rId201" Type="http://schemas.openxmlformats.org/officeDocument/2006/relationships/hyperlink" Target="https://mentor.ieee.org/802.11/dcn/19/11-19-1959-00-00be-constrained-multi-link-operation.pptx" TargetMode="External"/><Relationship Id="rId222" Type="http://schemas.openxmlformats.org/officeDocument/2006/relationships/hyperlink" Target="https://mentor.ieee.org/802.11/dcn/20/11-20-0486-00-00be-decoupling-channel-training-from-nsts.pptx" TargetMode="External"/><Relationship Id="rId243" Type="http://schemas.openxmlformats.org/officeDocument/2006/relationships/hyperlink" Target="https://mentor.ieee.org/802.11/dcn/19/11-19-1305-00-00be-synchronous-multi-link-operation.pptx" TargetMode="External"/><Relationship Id="rId264" Type="http://schemas.openxmlformats.org/officeDocument/2006/relationships/hyperlink" Target="https://mentor.ieee.org/802-ec/dcn/16/ec-16-0180-05-00EC-ieee-802-participation-slide.pptx" TargetMode="External"/><Relationship Id="rId285" Type="http://schemas.openxmlformats.org/officeDocument/2006/relationships/hyperlink" Target="https://mentor.ieee.org/802.11/dcn/20/11-20-0026-00-00be-mlo-sync-ppdus.pptx" TargetMode="External"/><Relationship Id="rId450" Type="http://schemas.openxmlformats.org/officeDocument/2006/relationships/hyperlink" Target="mailto:patcom@ieee.org" TargetMode="External"/><Relationship Id="rId471" Type="http://schemas.openxmlformats.org/officeDocument/2006/relationships/hyperlink" Target="https://imat.ieee.org/attendance"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3-00-00be-discussion-on-eht-trigger-based-ul-mu.pptx" TargetMode="External"/><Relationship Id="rId103" Type="http://schemas.openxmlformats.org/officeDocument/2006/relationships/hyperlink" Target="https://mentor.ieee.org/802.11/dcn/20/11-20-0432-00-00be-bug-fix-for-acknowledgement-rule-in-multi-link.pptx" TargetMode="External"/><Relationship Id="rId124" Type="http://schemas.openxmlformats.org/officeDocument/2006/relationships/hyperlink" Target="https://mentor.ieee.org/802.11/dcn/20/11-20-0279-00-00be-considerations-on-eht-sig-compression-modes.pptx" TargetMode="External"/><Relationship Id="rId310" Type="http://schemas.openxmlformats.org/officeDocument/2006/relationships/hyperlink" Target="mailto:tianyu@apple.com" TargetMode="External"/><Relationship Id="rId492" Type="http://schemas.openxmlformats.org/officeDocument/2006/relationships/hyperlink" Target="mailto:patcom@ieee.org" TargetMode="External"/><Relationship Id="rId527" Type="http://schemas.openxmlformats.org/officeDocument/2006/relationships/hyperlink" Target="http://standards.ieee.org/resources/antitrust-guidelines.pdf" TargetMode="External"/><Relationship Id="rId548" Type="http://schemas.openxmlformats.org/officeDocument/2006/relationships/hyperlink" Target="https://mentor.ieee.org/802.11/dcn/14/11-14-0629-22-0000-802-11-operations-manual.docx" TargetMode="External"/><Relationship Id="rId70" Type="http://schemas.openxmlformats.org/officeDocument/2006/relationships/hyperlink" Target="https://mentor.ieee.org/802.11/dcn/20/11-20-0115-03-00be-multi-link-feature-candidates-for-r1.pptx" TargetMode="External"/><Relationship Id="rId91" Type="http://schemas.openxmlformats.org/officeDocument/2006/relationships/hyperlink" Target="https://mentor.ieee.org/802.11/dcn/20/11-20-0392-00-00be-mld-max-bss-idle-period.pptx" TargetMode="External"/><Relationship Id="rId145" Type="http://schemas.openxmlformats.org/officeDocument/2006/relationships/hyperlink" Target="https://mentor.ieee.org/802.11/dcn/20/11-20-0486-00-00be-decoupling-channel-training-from-nsts.pptx" TargetMode="External"/><Relationship Id="rId166" Type="http://schemas.openxmlformats.org/officeDocument/2006/relationships/hyperlink" Target="https://mentor.ieee.org/802.11/dcn/20/11-20-0384-00-00be-320-mhz-bss-configuration.pptx" TargetMode="External"/><Relationship Id="rId187" Type="http://schemas.openxmlformats.org/officeDocument/2006/relationships/hyperlink" Target="https://mentor.ieee.org/802.11/dcn/20/11-20-0486-00-00be-decoupling-channel-training-from-nsts.pptx" TargetMode="External"/><Relationship Id="rId331" Type="http://schemas.openxmlformats.org/officeDocument/2006/relationships/hyperlink" Target="https://mentor.ieee.org/802.11/dcn/20/11-20-0291-00-00be-mlo-async-and-sync-operation-discussion.pptx" TargetMode="External"/><Relationship Id="rId352" Type="http://schemas.openxmlformats.org/officeDocument/2006/relationships/hyperlink" Target="https://mentor.ieee.org/802.11/dcn/20/11-20-0456-00-00be-tx-evm-requirement-for-4k-qam.pptx" TargetMode="External"/><Relationship Id="rId373" Type="http://schemas.openxmlformats.org/officeDocument/2006/relationships/hyperlink" Target="https://imat.ieee.org/attendance" TargetMode="External"/><Relationship Id="rId394" Type="http://schemas.openxmlformats.org/officeDocument/2006/relationships/hyperlink" Target="https://mentor.ieee.org/802.11/dcn/20/11-20-0524-02-00be-signaling-of-preamble-puncturing-in-su-transmission.pptx" TargetMode="External"/><Relationship Id="rId408" Type="http://schemas.openxmlformats.org/officeDocument/2006/relationships/hyperlink" Target="https://mentor.ieee.org/802.11/dcn/20/11-20-0020-02-00be-consideration-for-eht-sig-transmission.pptx" TargetMode="External"/><Relationship Id="rId429" Type="http://schemas.openxmlformats.org/officeDocument/2006/relationships/hyperlink" Target="mailto:sschelstraete@quantenna.com" TargetMode="External"/><Relationship Id="rId1" Type="http://schemas.openxmlformats.org/officeDocument/2006/relationships/customXml" Target="../customXml/item1.xml"/><Relationship Id="rId212" Type="http://schemas.openxmlformats.org/officeDocument/2006/relationships/hyperlink" Target="https://mentor.ieee.org/802.11/dcn/20/11-20-0474-00-00be-1-remarks-on-the-content-channels.pptx" TargetMode="External"/><Relationship Id="rId233" Type="http://schemas.openxmlformats.org/officeDocument/2006/relationships/hyperlink" Target="https://mentor.ieee.org/802.11/dcn/20/11-20-0410-00-00be-coordinated-spatial-reuse-procedure.pptx" TargetMode="External"/><Relationship Id="rId254" Type="http://schemas.openxmlformats.org/officeDocument/2006/relationships/hyperlink" Target="https://mentor.ieee.org/802.11/dcn/20/11-20-0291-00-00be-mlo-async-and-sync-operation-discussion.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9-00-00be-multi-link-channel-sensing.pptx" TargetMode="External"/><Relationship Id="rId275" Type="http://schemas.openxmlformats.org/officeDocument/2006/relationships/hyperlink" Target="https://mentor.ieee.org/802.11/dcn/20/11-20-0440-00-00be-segment-parser-and-tone-interleaver-for-11be.pptx" TargetMode="External"/><Relationship Id="rId296" Type="http://schemas.openxmlformats.org/officeDocument/2006/relationships/hyperlink" Target="https://mentor.ieee.org/802.11/dcn/20/11-20-0275-00-00be-need-for-sync-ppdu.pptx" TargetMode="External"/><Relationship Id="rId300" Type="http://schemas.openxmlformats.org/officeDocument/2006/relationships/hyperlink" Target="https://mentor.ieee.org/802.11/dcn/20/11-20-0415-00-00be-multi-link-aggregation-synchronized-ppdus-on-multiple-links.pptx" TargetMode="External"/><Relationship Id="rId461" Type="http://schemas.openxmlformats.org/officeDocument/2006/relationships/hyperlink" Target="mailto:jeongki.kim@lge.com" TargetMode="External"/><Relationship Id="rId482" Type="http://schemas.openxmlformats.org/officeDocument/2006/relationships/hyperlink" Target="https://imat.ieee.org/attendance" TargetMode="External"/><Relationship Id="rId517" Type="http://schemas.openxmlformats.org/officeDocument/2006/relationships/hyperlink" Target="https://mentor.ieee.org/802-ec/dcn/16/ec-16-0180-05-00EC-ieee-802-participation-slide.pptx" TargetMode="External"/><Relationship Id="rId538" Type="http://schemas.openxmlformats.org/officeDocument/2006/relationships/hyperlink" Target="http://standards.ieee.org/board/pat/pat-slideset.ppt" TargetMode="External"/><Relationship Id="rId60" Type="http://schemas.openxmlformats.org/officeDocument/2006/relationships/hyperlink" Target="https://mentor.ieee.org/802.11/dcn/20/11-20-0416-00-00be-mru-signaling-in-trigger-frame.pptx" TargetMode="External"/><Relationship Id="rId81" Type="http://schemas.openxmlformats.org/officeDocument/2006/relationships/hyperlink" Target="https://mentor.ieee.org/802.11/dcn/20/11-20-0358-00-00be-multi-bssid-operation-with-mlo.pptx" TargetMode="External"/><Relationship Id="rId135" Type="http://schemas.openxmlformats.org/officeDocument/2006/relationships/hyperlink" Target="https://mentor.ieee.org/802.11/dcn/20/11-20-0405-00-00be-ldpc-tone-mapper-for-multiple-ru-aggregation.pptx" TargetMode="External"/><Relationship Id="rId156" Type="http://schemas.openxmlformats.org/officeDocument/2006/relationships/hyperlink" Target="mailto:jeongki.kim@lge.com" TargetMode="External"/><Relationship Id="rId177" Type="http://schemas.openxmlformats.org/officeDocument/2006/relationships/hyperlink" Target="https://mentor.ieee.org/802.11/dcn/20/11-20-0400-00-00be-multi-ru-combination-and-signaling-for-ofdma-transmission.pptx" TargetMode="External"/><Relationship Id="rId198" Type="http://schemas.openxmlformats.org/officeDocument/2006/relationships/hyperlink" Target="https://mentor.ieee.org/802.11/dcn/20/11-20-0384-00-00be-320-mhz-bss-configuration.pptx" TargetMode="External"/><Relationship Id="rId321" Type="http://schemas.openxmlformats.org/officeDocument/2006/relationships/hyperlink" Target="https://imat.ieee.org/attendance" TargetMode="External"/><Relationship Id="rId342" Type="http://schemas.openxmlformats.org/officeDocument/2006/relationships/hyperlink" Target="https://imat.ieee.org/attendance" TargetMode="External"/><Relationship Id="rId363" Type="http://schemas.openxmlformats.org/officeDocument/2006/relationships/hyperlink" Target="https://mentor.ieee.org/802.11/dcn/20/11-20-0071-00-00be-joint-transmission-for-11be.pptx" TargetMode="External"/><Relationship Id="rId384" Type="http://schemas.openxmlformats.org/officeDocument/2006/relationships/hyperlink" Target="https://mentor.ieee.org/802.11/dcn/20/11-20-0444-00-00be-mla-non-str-sta-edca-rules-after-self-interference.pptx" TargetMode="External"/><Relationship Id="rId419" Type="http://schemas.openxmlformats.org/officeDocument/2006/relationships/hyperlink" Target="https://mentor.ieee.org/802.11/dcn/20/11-20-0415-00-00be-multi-link-aggregation-synchronized-ppdus-on-multiple-links.pptx" TargetMode="External"/><Relationship Id="rId202" Type="http://schemas.openxmlformats.org/officeDocument/2006/relationships/hyperlink" Target="https://mentor.ieee.org/802.11/dcn/20/11-20-0226-00-00be-mlo-constraint-indication-and-operating-mode.pptx" TargetMode="External"/><Relationship Id="rId223" Type="http://schemas.openxmlformats.org/officeDocument/2006/relationships/hyperlink" Target="mailto:patcom@ieee.org" TargetMode="External"/><Relationship Id="rId244" Type="http://schemas.openxmlformats.org/officeDocument/2006/relationships/hyperlink" Target="https://mentor.ieee.org/802.11/dcn/20/11-20-0026-00-00be-mlo-sync-ppdus.pptx" TargetMode="External"/><Relationship Id="rId430" Type="http://schemas.openxmlformats.org/officeDocument/2006/relationships/hyperlink" Target="mailto:tianyu@apple.com"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mailto:sschelstraete@quantenna.com" TargetMode="External"/><Relationship Id="rId286" Type="http://schemas.openxmlformats.org/officeDocument/2006/relationships/hyperlink" Target="https://mentor.ieee.org/802.11/dcn/19/11-19-1305-00-00be-synchronous-multi-link-operation.pptx" TargetMode="External"/><Relationship Id="rId451" Type="http://schemas.openxmlformats.org/officeDocument/2006/relationships/hyperlink" Target="https://mentor.ieee.org/802-ec/dcn/16/ec-16-0180-05-00EC-ieee-802-participation-slide.pptx" TargetMode="External"/><Relationship Id="rId472" Type="http://schemas.openxmlformats.org/officeDocument/2006/relationships/hyperlink" Target="mailto:liwen.chu@nxp.com" TargetMode="External"/><Relationship Id="rId493" Type="http://schemas.openxmlformats.org/officeDocument/2006/relationships/hyperlink" Target="https://mentor.ieee.org/802-ec/dcn/16/ec-16-0180-05-00EC-ieee-802-participation-slide.pptx" TargetMode="External"/><Relationship Id="rId507" Type="http://schemas.openxmlformats.org/officeDocument/2006/relationships/hyperlink" Target="https://imat.ieee.org/attendance" TargetMode="External"/><Relationship Id="rId528" Type="http://schemas.openxmlformats.org/officeDocument/2006/relationships/hyperlink" Target="http://standards.ieee.org/resources/antitrust-guidelines.pdf" TargetMode="External"/><Relationship Id="rId549" Type="http://schemas.openxmlformats.org/officeDocument/2006/relationships/hyperlink" Target="https://mentor.ieee.org/802.11/dcn/14/11-14-0629-22-0000-802-11-operations-manual.doc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3-00-00be-ppdu-alignment-in-str-constrained-multi-link.pptx" TargetMode="External"/><Relationship Id="rId125" Type="http://schemas.openxmlformats.org/officeDocument/2006/relationships/hyperlink" Target="https://mentor.ieee.org/802.11/dcn/20/11-20-0285-01-00be-su-ppdu-sig-contents-considerations.pptx" TargetMode="External"/><Relationship Id="rId146" Type="http://schemas.openxmlformats.org/officeDocument/2006/relationships/hyperlink" Target="https://mentor.ieee.org/802.11/dcn/20/11-20-0495-00-00be-discussions-on-multi-ru-aggregation.pptx" TargetMode="External"/><Relationship Id="rId167" Type="http://schemas.openxmlformats.org/officeDocument/2006/relationships/hyperlink" Target="https://mentor.ieee.org/802.11/dcn/20/11-20-0398-00-00be-eht-bss-with-wider-bandwidth.ppt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11/dcn/20/11-20-0394-01-00be-thoughts-on-ru-aggregation-and-interleaving.pptx" TargetMode="External"/><Relationship Id="rId332" Type="http://schemas.openxmlformats.org/officeDocument/2006/relationships/hyperlink" Target="https://mentor.ieee.org/802.11/dcn/20/11-20-0329-00-00be-group-addressed-frame-transmission-in-constrained-multi-link-operation.pptx" TargetMode="External"/><Relationship Id="rId353" Type="http://schemas.openxmlformats.org/officeDocument/2006/relationships/hyperlink" Target="https://mentor.ieee.org/802.11/dcn/20/11-20-0480-00-00be-4096-qam-straw-polls.pptx" TargetMode="External"/><Relationship Id="rId374" Type="http://schemas.openxmlformats.org/officeDocument/2006/relationships/hyperlink" Target="https://imat.ieee.org/attendance" TargetMode="External"/><Relationship Id="rId395" Type="http://schemas.openxmlformats.org/officeDocument/2006/relationships/hyperlink" Target="https://mentor.ieee.org/802.11/dcn/20/11-20-0483-02-00be-preamble-puncturing-for-ppdus-transmitted-to-multiple-stas.pptx" TargetMode="External"/><Relationship Id="rId409" Type="http://schemas.openxmlformats.org/officeDocument/2006/relationships/hyperlink" Target="https://mentor.ieee.org/802.11/dcn/20/11-20-0479-00-00be-240-mhz-channelization.pptx" TargetMode="External"/><Relationship Id="rId71" Type="http://schemas.openxmlformats.org/officeDocument/2006/relationships/hyperlink" Target="https://mentor.ieee.org/802.11/dcn/20/11-20-0188-00-00be-multi-link-triggered-uplink-access.pptx" TargetMode="External"/><Relationship Id="rId92" Type="http://schemas.openxmlformats.org/officeDocument/2006/relationships/hyperlink" Target="https://mentor.ieee.org/802.11/dcn/20/11-20-0395-00-00be-multi-link-beaconing-capability-operation-parameter.pptx" TargetMode="External"/><Relationship Id="rId213" Type="http://schemas.openxmlformats.org/officeDocument/2006/relationships/hyperlink" Target="https://mentor.ieee.org/802.11/dcn/20/11-20-0382-00-00be-p-matrix-based-ltfs-for-eht.pptx" TargetMode="External"/><Relationship Id="rId234" Type="http://schemas.openxmlformats.org/officeDocument/2006/relationships/hyperlink" Target="https://mentor.ieee.org/802.11/dcn/20/11-20-0424-00-00be-coordinated-ap-spatial-sharing-in-a-txop.pptx" TargetMode="External"/><Relationship Id="rId420" Type="http://schemas.openxmlformats.org/officeDocument/2006/relationships/hyperlink" Target="https://mentor.ieee.org/802.11/dcn/20/11-20-0433-00-00be-ppdu-alignment-in-str-constrained-multi-link.pptx"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329-00-00be-group-addressed-frame-transmission-in-constrained-multi-link-operation.pptx" TargetMode="External"/><Relationship Id="rId276" Type="http://schemas.openxmlformats.org/officeDocument/2006/relationships/hyperlink" Target="https://mentor.ieee.org/802.11/dcn/20/11-20-0470-00-00be-small-size-mru-with-different-mcs-and-bcc.pptx" TargetMode="External"/><Relationship Id="rId297" Type="http://schemas.openxmlformats.org/officeDocument/2006/relationships/hyperlink" Target="https://mentor.ieee.org/802.11/dcn/20/11-20-0291-00-00be-mlo-async-and-sync-operation-discussion.pptx" TargetMode="External"/><Relationship Id="rId441" Type="http://schemas.openxmlformats.org/officeDocument/2006/relationships/hyperlink" Target="https://imat.ieee.org/attendance" TargetMode="External"/><Relationship Id="rId462" Type="http://schemas.openxmlformats.org/officeDocument/2006/relationships/hyperlink" Target="mailto:patcom@ieee.org" TargetMode="External"/><Relationship Id="rId483" Type="http://schemas.openxmlformats.org/officeDocument/2006/relationships/hyperlink" Target="https://imat.ieee.org/attendance" TargetMode="External"/><Relationship Id="rId518" Type="http://schemas.openxmlformats.org/officeDocument/2006/relationships/hyperlink" Target="https://imat.ieee.org/attendance" TargetMode="External"/><Relationship Id="rId539" Type="http://schemas.openxmlformats.org/officeDocument/2006/relationships/hyperlink" Target="http://standards.ieee.org/develop/policies/bylaws/sb_bylaws.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72-00-00be-discussion-of-more-data-subfield-for-multi-link.pptx" TargetMode="External"/><Relationship Id="rId136" Type="http://schemas.openxmlformats.org/officeDocument/2006/relationships/hyperlink" Target="https://mentor.ieee.org/802.11/dcn/20/11-20-0406-00-00be-phase-rotation-proposal.pptx" TargetMode="External"/><Relationship Id="rId157" Type="http://schemas.openxmlformats.org/officeDocument/2006/relationships/hyperlink" Target="https://mentor.ieee.org/802.11/dcn/19/11-19-1822-04-00be-multi-link-security-consideration.pptx" TargetMode="External"/><Relationship Id="rId178" Type="http://schemas.openxmlformats.org/officeDocument/2006/relationships/hyperlink" Target="https://mentor.ieee.org/802.11/dcn/20/11-20-0401-00-00be-preamble-puncture-signaling-for-non-ofdma-transmission.pptx" TargetMode="External"/><Relationship Id="rId301" Type="http://schemas.openxmlformats.org/officeDocument/2006/relationships/hyperlink" Target="https://mentor.ieee.org/802.11/dcn/20/11-20-0433-00-00be-ppdu-alignment-in-str-constrained-multi-link.pptx" TargetMode="External"/><Relationship Id="rId322" Type="http://schemas.openxmlformats.org/officeDocument/2006/relationships/hyperlink" Target="https://imat.ieee.org/attendance" TargetMode="External"/><Relationship Id="rId343" Type="http://schemas.openxmlformats.org/officeDocument/2006/relationships/hyperlink" Target="https://imat.ieee.org/attendance" TargetMode="External"/><Relationship Id="rId364" Type="http://schemas.openxmlformats.org/officeDocument/2006/relationships/hyperlink" Target="https://mentor.ieee.org/802.11/dcn/20/11-20-0277-01-00be-coordinated-ofdma-protocol.pptx" TargetMode="External"/><Relationship Id="rId550" Type="http://schemas.openxmlformats.org/officeDocument/2006/relationships/hyperlink" Target="http://standards.ieee.org/develop/policies/bylaws/sb_bylaws.pdf"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62-00-00be-proposals-on-ampdu-ba-mechanisms.pptx" TargetMode="External"/><Relationship Id="rId199" Type="http://schemas.openxmlformats.org/officeDocument/2006/relationships/hyperlink" Target="https://mentor.ieee.org/802.11/dcn/20/11-20-0398-00-00be-eht-bss-with-wider-bandwidth.pptx" TargetMode="External"/><Relationship Id="rId203" Type="http://schemas.openxmlformats.org/officeDocument/2006/relationships/hyperlink" Target="https://mentor.ieee.org/802.11/dcn/20/11-20-0275-00-00be-need-for-sync-ppdu.pptx" TargetMode="External"/><Relationship Id="rId385" Type="http://schemas.openxmlformats.org/officeDocument/2006/relationships/hyperlink" Target="https://mentor.ieee.org/802.11/dcn/20/11-20-0455-00-00be-async-mlo-with-non-str-sta.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https://mentor.ieee.org/802.11/dcn/20/11-20-0081-01-00be-mlo-synch-transmission.pptx" TargetMode="External"/><Relationship Id="rId266" Type="http://schemas.openxmlformats.org/officeDocument/2006/relationships/hyperlink" Target="mailto:tianyu@apple.com" TargetMode="External"/><Relationship Id="rId287" Type="http://schemas.openxmlformats.org/officeDocument/2006/relationships/hyperlink" Target="https://mentor.ieee.org/802.11/dcn/20/11-20-0026-01-00be-mlo-sync-ppdus.pptx" TargetMode="External"/><Relationship Id="rId410" Type="http://schemas.openxmlformats.org/officeDocument/2006/relationships/hyperlink" Target="https://mentor.ieee.org/802.11/dcn/20/11-20-0456-00-00be-tx-evm-requirement-for-4k-qam.pptx" TargetMode="External"/><Relationship Id="rId431" Type="http://schemas.openxmlformats.org/officeDocument/2006/relationships/hyperlink" Target="https://mentor.ieee.org/802.11/dcn/20/11-20-0479-00-00be-240-mhz-channelization.pptx" TargetMode="External"/><Relationship Id="rId452" Type="http://schemas.openxmlformats.org/officeDocument/2006/relationships/hyperlink" Target="https://imat.ieee.org/attendance" TargetMode="External"/><Relationship Id="rId473" Type="http://schemas.openxmlformats.org/officeDocument/2006/relationships/hyperlink" Target="mailto:jeongki.kim@lge.com" TargetMode="External"/><Relationship Id="rId494" Type="http://schemas.openxmlformats.org/officeDocument/2006/relationships/hyperlink" Target="https://imat.ieee.org/attendance" TargetMode="External"/><Relationship Id="rId508" Type="http://schemas.openxmlformats.org/officeDocument/2006/relationships/hyperlink" Target="mailto:sschelstraete@quantenna.com" TargetMode="External"/><Relationship Id="rId529" Type="http://schemas.openxmlformats.org/officeDocument/2006/relationships/hyperlink" Target="http://standards.ieee.org/develop/policies/bylaws/sect6-7.html"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4-00-00be-multi-link-secured-retransmissions.pptx" TargetMode="External"/><Relationship Id="rId126" Type="http://schemas.openxmlformats.org/officeDocument/2006/relationships/hyperlink" Target="https://mentor.ieee.org/802.11/dcn/20/11-20-0373-00-00be-ru-allocation-subfield-design-for-multi-ru-support.pptx" TargetMode="External"/><Relationship Id="rId147" Type="http://schemas.openxmlformats.org/officeDocument/2006/relationships/hyperlink" Target="https://mentor.ieee.org/802.11/dcn/20/11-20-0129-00-00be-further-discussions-on-preamble-puncturing-and-sig-b-signaling.pptx" TargetMode="External"/><Relationship Id="rId168" Type="http://schemas.openxmlformats.org/officeDocument/2006/relationships/hyperlink" Target="https://mentor.ieee.org/802.11/dcn/20/11-20-0399-00-00be-bw-negotiation-protection-with-more-than-160mhz-ppdu-and-puncture-operation.pptx" TargetMode="External"/><Relationship Id="rId312" Type="http://schemas.openxmlformats.org/officeDocument/2006/relationships/hyperlink" Target="https://mentor.ieee.org/802.11/dcn/20/11-20-0405-01-00be-ldpc-tone-mapper-for-multiple-ru-aggregation.pptx" TargetMode="External"/><Relationship Id="rId333" Type="http://schemas.openxmlformats.org/officeDocument/2006/relationships/hyperlink" Target="https://mentor.ieee.org/802.11/dcn/20/11-20-0414-00-00be-method-for-handling-constrained-mld.pptx" TargetMode="External"/><Relationship Id="rId354" Type="http://schemas.openxmlformats.org/officeDocument/2006/relationships/hyperlink" Target="mailto:patcom@ieee.org" TargetMode="External"/><Relationship Id="rId540" Type="http://schemas.openxmlformats.org/officeDocument/2006/relationships/hyperlink" Target="http://standards.ieee.org/develop/policies/opman/sb_om.pdf"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26-00-00be-mlo-constraint-indication-and-operating-mode.pptx" TargetMode="External"/><Relationship Id="rId93" Type="http://schemas.openxmlformats.org/officeDocument/2006/relationships/hyperlink" Target="https://mentor.ieee.org/802.11/dcn/20/11-20-0396-00-00be-mlo-bss-information-transmission-and-multiple-bssid-support.pptx" TargetMode="External"/><Relationship Id="rId189" Type="http://schemas.openxmlformats.org/officeDocument/2006/relationships/hyperlink" Target="https://mentor.ieee.org/802-ec/dcn/16/ec-16-0180-05-00EC-ieee-802-participation-slide.pptx" TargetMode="External"/><Relationship Id="rId375" Type="http://schemas.openxmlformats.org/officeDocument/2006/relationships/hyperlink" Target="mailto:liwen.chu@nxp.com" TargetMode="External"/><Relationship Id="rId396" Type="http://schemas.openxmlformats.org/officeDocument/2006/relationships/hyperlink" Target="https://mentor.ieee.org/802.11/dcn/20/11-20-0380-00-00be-u-sig-structure-and-preamble-processing.pptx" TargetMode="External"/><Relationship Id="rId3" Type="http://schemas.openxmlformats.org/officeDocument/2006/relationships/customXml" Target="../customXml/item3.xml"/><Relationship Id="rId214" Type="http://schemas.openxmlformats.org/officeDocument/2006/relationships/hyperlink" Target="https://mentor.ieee.org/802.11/dcn/20/11-20-0439-00-00be-efficient-eht-preamble-design.pptx" TargetMode="External"/><Relationship Id="rId235" Type="http://schemas.openxmlformats.org/officeDocument/2006/relationships/hyperlink" Target="mailto:patcom@ieee.org" TargetMode="External"/><Relationship Id="rId256" Type="http://schemas.openxmlformats.org/officeDocument/2006/relationships/hyperlink" Target="https://mentor.ieee.org/802.11/dcn/20/11-20-0414-00-00be-method-for-handling-constrained-mld.pptx" TargetMode="External"/><Relationship Id="rId277" Type="http://schemas.openxmlformats.org/officeDocument/2006/relationships/hyperlink" Target="https://mentor.ieee.org/802.11/dcn/20/11-20-0478-00-00be-segment-parsing-for-punctured-transmissions.pptx" TargetMode="External"/><Relationship Id="rId298" Type="http://schemas.openxmlformats.org/officeDocument/2006/relationships/hyperlink" Target="https://mentor.ieee.org/802.11/dcn/20/11-20-0329-00-00be-group-addressed-frame-transmission-in-constrained-multi-link-operation.pptx" TargetMode="External"/><Relationship Id="rId400" Type="http://schemas.openxmlformats.org/officeDocument/2006/relationships/hyperlink" Target="https://mentor.ieee.org/802.11/dcn/20/11-20-0483-02-00be-preamble-puncturing-for-ppdus-transmitted-to-multiple-stas.pptx" TargetMode="External"/><Relationship Id="rId421" Type="http://schemas.openxmlformats.org/officeDocument/2006/relationships/hyperlink" Target="https://mentor.ieee.org/802.11/dcn/20/11-20-0444-00-00be-mla-non-str-sta-edca-rules-after-self-interference.pptx" TargetMode="External"/><Relationship Id="rId442" Type="http://schemas.openxmlformats.org/officeDocument/2006/relationships/hyperlink" Target="mailto:liwen.chu@nxp.com"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mailto:liwen.chu@nxp.com"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0/11-20-0484-00-00be-latency-measurement-for-low-latency-applications.pptx" TargetMode="External"/><Relationship Id="rId137" Type="http://schemas.openxmlformats.org/officeDocument/2006/relationships/hyperlink" Target="https://mentor.ieee.org/802.11/dcn/20/11-20-0439-00-00be-efficient-eht-preamble-design.pptx" TargetMode="External"/><Relationship Id="rId158" Type="http://schemas.openxmlformats.org/officeDocument/2006/relationships/hyperlink" Target="https://mentor.ieee.org/802.11/dcn/19/11-19-1963-01-00be-multi-link-security-and-aggregation-operations.pptx" TargetMode="External"/><Relationship Id="rId302" Type="http://schemas.openxmlformats.org/officeDocument/2006/relationships/hyperlink" Target="https://mentor.ieee.org/802.11/dcn/20/11-20-0444-00-00be-mla-non-str-sta-edca-rules-after-self-interference.pptx" TargetMode="External"/><Relationship Id="rId323" Type="http://schemas.openxmlformats.org/officeDocument/2006/relationships/hyperlink" Target="mailto:liwen.chu@nxp.com" TargetMode="External"/><Relationship Id="rId344" Type="http://schemas.openxmlformats.org/officeDocument/2006/relationships/hyperlink" Target="mailto:sschelstraete@quantenna.com" TargetMode="External"/><Relationship Id="rId530" Type="http://schemas.openxmlformats.org/officeDocument/2006/relationships/hyperlink" Target="http://standards.ieee.org/develop/policies/bylaws/sect6-7.html"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3-00-00be-proposals-on-unused-bandwidth-utilizations.pptx" TargetMode="External"/><Relationship Id="rId179" Type="http://schemas.openxmlformats.org/officeDocument/2006/relationships/hyperlink" Target="https://mentor.ieee.org/802.11/dcn/20/11-20-0380-00-00be-u-sig-structure-and-preamble-processing.pptx" TargetMode="External"/><Relationship Id="rId365" Type="http://schemas.openxmlformats.org/officeDocument/2006/relationships/hyperlink" Target="https://mentor.ieee.org/802.11/dcn/20/11-20-0475-00-00be-coordinated-txop-sharing-in-ul.pptx" TargetMode="External"/><Relationship Id="rId386" Type="http://schemas.openxmlformats.org/officeDocument/2006/relationships/hyperlink" Target="https://mentor.ieee.org/802.11/dcn/20/11-20-0487-00-00be-multiple-link-operation-follow-up.pptx" TargetMode="External"/><Relationship Id="rId551" Type="http://schemas.openxmlformats.org/officeDocument/2006/relationships/header" Target="header1.xml"/><Relationship Id="rId190" Type="http://schemas.openxmlformats.org/officeDocument/2006/relationships/hyperlink" Target="mailto:liwen.chu@nxp.com" TargetMode="External"/><Relationship Id="rId204" Type="http://schemas.openxmlformats.org/officeDocument/2006/relationships/hyperlink" Target="mailto:patcom@ieee.org" TargetMode="External"/><Relationship Id="rId225" Type="http://schemas.openxmlformats.org/officeDocument/2006/relationships/hyperlink" Target="mailto:dennis.sundman@ericsson.com" TargetMode="External"/><Relationship Id="rId246" Type="http://schemas.openxmlformats.org/officeDocument/2006/relationships/hyperlink" Target="https://mentor.ieee.org/802.11/dcn/20/11-20-0082-00-00be-synchronous-transmitter-medium-state-information.pptx" TargetMode="External"/><Relationship Id="rId267" Type="http://schemas.openxmlformats.org/officeDocument/2006/relationships/hyperlink" Target="https://mentor.ieee.org/802.11/dcn/20/11-20-0439-00-00be-efficient-eht-preamble-design.pptx" TargetMode="External"/><Relationship Id="rId288" Type="http://schemas.openxmlformats.org/officeDocument/2006/relationships/hyperlink" Target="https://mentor.ieee.org/802.11/dcn/20/11-20-0081-01-00be-mlo-synch-transmission.pptx" TargetMode="External"/><Relationship Id="rId411" Type="http://schemas.openxmlformats.org/officeDocument/2006/relationships/hyperlink" Target="https://mentor.ieee.org/802.11/dcn/20/11-20-0480-00-00be-4096-qam-straw-polls.pptx" TargetMode="External"/><Relationship Id="rId432" Type="http://schemas.openxmlformats.org/officeDocument/2006/relationships/hyperlink" Target="https://mentor.ieee.org/802.11/dcn/20/11-20-0456-00-00be-tx-evm-requirement-for-4k-qam.pptx" TargetMode="External"/><Relationship Id="rId453" Type="http://schemas.openxmlformats.org/officeDocument/2006/relationships/hyperlink" Target="https://imat.ieee.org/attendance" TargetMode="External"/><Relationship Id="rId474" Type="http://schemas.openxmlformats.org/officeDocument/2006/relationships/hyperlink" Target="mailto:patcom@ieee.org" TargetMode="External"/><Relationship Id="rId509" Type="http://schemas.openxmlformats.org/officeDocument/2006/relationships/hyperlink" Target="mailto:tianyu@apple.com" TargetMode="External"/><Relationship Id="rId106" Type="http://schemas.openxmlformats.org/officeDocument/2006/relationships/hyperlink" Target="https://mentor.ieee.org/802.11/dcn/20/11-20-0441-00-00be-mla-ba-format.pptx" TargetMode="External"/><Relationship Id="rId127" Type="http://schemas.openxmlformats.org/officeDocument/2006/relationships/hyperlink" Target="https://mentor.ieee.org/802.11/dcn/20/11-20-0380-00-00be-u-sig-structure-and-preamble-processing.pptx" TargetMode="External"/><Relationship Id="rId313" Type="http://schemas.openxmlformats.org/officeDocument/2006/relationships/hyperlink" Target="https://mentor.ieee.org/802.11/dcn/20/11-20-0470-00-00be-small-size-mru-with-different-mcs-and-bcc.ppt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75-00-00be-need-for-sync-ppdu.pptx" TargetMode="External"/><Relationship Id="rId94" Type="http://schemas.openxmlformats.org/officeDocument/2006/relationships/hyperlink" Target="https://mentor.ieee.org/802.11/dcn/20/11-20-0397-00-00be-sequence-number-and-ba-operation-with-large-ba-buffer-size.pptx" TargetMode="External"/><Relationship Id="rId148" Type="http://schemas.openxmlformats.org/officeDocument/2006/relationships/hyperlink" Target="https://mentor.ieee.org/802.11/dcn/20/11-20-0524-00-00be-signaling-of-preamble-puncturing-in-su-transmission.pptx" TargetMode="External"/><Relationship Id="rId169" Type="http://schemas.openxmlformats.org/officeDocument/2006/relationships/hyperlink" Target="mailto:patcom@ieee.org" TargetMode="External"/><Relationship Id="rId334" Type="http://schemas.openxmlformats.org/officeDocument/2006/relationships/hyperlink" Target="https://mentor.ieee.org/802.11/dcn/20/11-20-0415-00-00be-multi-link-aggregation-synchronized-ppdus-on-multiple-links.pptx" TargetMode="External"/><Relationship Id="rId355" Type="http://schemas.openxmlformats.org/officeDocument/2006/relationships/hyperlink" Target="https://mentor.ieee.org/802-ec/dcn/16/ec-16-0180-05-00EC-ieee-802-participation-slide.pptx" TargetMode="External"/><Relationship Id="rId376" Type="http://schemas.openxmlformats.org/officeDocument/2006/relationships/hyperlink" Target="mailto:jeongki.kim@lge.com" TargetMode="External"/><Relationship Id="rId397" Type="http://schemas.openxmlformats.org/officeDocument/2006/relationships/hyperlink" Target="https://mentor.ieee.org/802.11/dcn/20/11-20-0439-00-00be-efficient-eht-preamble-design.pptx" TargetMode="External"/><Relationship Id="rId520" Type="http://schemas.openxmlformats.org/officeDocument/2006/relationships/hyperlink" Target="mailto:sschelstraete@quantenna.com" TargetMode="External"/><Relationship Id="rId541" Type="http://schemas.openxmlformats.org/officeDocument/2006/relationships/hyperlink" Target="http://standards.ieee.org/board/aud/LMSC.pdf" TargetMode="External"/><Relationship Id="rId4" Type="http://schemas.openxmlformats.org/officeDocument/2006/relationships/customXml" Target="../customXml/item4.xml"/><Relationship Id="rId180" Type="http://schemas.openxmlformats.org/officeDocument/2006/relationships/hyperlink" Target="https://mentor.ieee.org/802.11/dcn/20/11-20-0402-00-00be-u-sig-and-eht-sig-contents-discussion.pptx" TargetMode="External"/><Relationship Id="rId215" Type="http://schemas.openxmlformats.org/officeDocument/2006/relationships/hyperlink" Target="https://mentor.ieee.org/802.11/dcn/20/11-20-0406-00-00be-phase-rotation-proposal.pptx"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mentor.ieee.org/802.11/dcn/20/11-20-0415-00-00be-multi-link-aggregation-synchronized-ppdus-on-multiple-links.pptx" TargetMode="External"/><Relationship Id="rId278" Type="http://schemas.openxmlformats.org/officeDocument/2006/relationships/hyperlink" Target="https://mentor.ieee.org/802.11/dcn/20/11-20-0495-00-00be-discussions-on-multi-ru-aggregation.pptx" TargetMode="External"/><Relationship Id="rId401" Type="http://schemas.openxmlformats.org/officeDocument/2006/relationships/hyperlink" Target="https://mentor.ieee.org/802.11/dcn/20/11-20-0285-05-00be-su-ppdu-sig-contents-considerations.pptx" TargetMode="External"/><Relationship Id="rId422" Type="http://schemas.openxmlformats.org/officeDocument/2006/relationships/hyperlink" Target="https://mentor.ieee.org/802.11/dcn/20/11-20-0455-00-00be-async-mlo-with-non-str-sta.pptx" TargetMode="External"/><Relationship Id="rId443" Type="http://schemas.openxmlformats.org/officeDocument/2006/relationships/hyperlink" Target="mailto:jeongki.kim@lge.com" TargetMode="External"/><Relationship Id="rId464" Type="http://schemas.openxmlformats.org/officeDocument/2006/relationships/hyperlink" Target="https://imat.ieee.org/attendance" TargetMode="External"/><Relationship Id="rId303" Type="http://schemas.openxmlformats.org/officeDocument/2006/relationships/hyperlink" Target="https://mentor.ieee.org/802.11/dcn/20/11-20-0455-00-00be-async-mlo-with-non-str-sta.pptx" TargetMode="External"/><Relationship Id="rId485" Type="http://schemas.openxmlformats.org/officeDocument/2006/relationships/hyperlink" Target="mailto:jeongki.kim@lge.com"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70-00-00be-multi-link-power-save-discussion.pptx" TargetMode="External"/><Relationship Id="rId138" Type="http://schemas.openxmlformats.org/officeDocument/2006/relationships/hyperlink" Target="https://mentor.ieee.org/802.11/dcn/20/11-20-0440-00-00be-segment-parser-and-tone-interleaver-for-11be.pptx" TargetMode="External"/><Relationship Id="rId345" Type="http://schemas.openxmlformats.org/officeDocument/2006/relationships/hyperlink" Target="mailto:tianyu@apple.com" TargetMode="External"/><Relationship Id="rId387" Type="http://schemas.openxmlformats.org/officeDocument/2006/relationships/hyperlink" Target="https://mentor.ieee.org/802.11/dcn/20/11-20-0490-00-00be-multi-link-hidden-terminal.pptx" TargetMode="External"/><Relationship Id="rId510" Type="http://schemas.openxmlformats.org/officeDocument/2006/relationships/hyperlink" Target="mailto:patcom@ieee.org" TargetMode="External"/><Relationship Id="rId552" Type="http://schemas.openxmlformats.org/officeDocument/2006/relationships/footer" Target="footer1.xml"/><Relationship Id="rId191" Type="http://schemas.openxmlformats.org/officeDocument/2006/relationships/hyperlink" Target="mailto:jeongki.kim@lge.com"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0106-01-00be-follow-up-on-performance-aspects-of-mlink-ops-with-constrains.pptx" TargetMode="External"/><Relationship Id="rId412" Type="http://schemas.openxmlformats.org/officeDocument/2006/relationships/hyperlink" Target="mailto:patcom@ieee.org" TargetMode="External"/><Relationship Id="rId107" Type="http://schemas.openxmlformats.org/officeDocument/2006/relationships/hyperlink" Target="https://mentor.ieee.org/802.11/dcn/20/11-20-0443-00-00be-mla-ssid-handling.pptx" TargetMode="External"/><Relationship Id="rId289" Type="http://schemas.openxmlformats.org/officeDocument/2006/relationships/hyperlink" Target="https://mentor.ieee.org/802.11/dcn/20/11-20-0082-00-00be-synchronous-transmitter-medium-state-information.pptx" TargetMode="External"/><Relationship Id="rId454" Type="http://schemas.openxmlformats.org/officeDocument/2006/relationships/hyperlink" Target="mailto:dennis.sundman@ericsson.com" TargetMode="External"/><Relationship Id="rId496" Type="http://schemas.openxmlformats.org/officeDocument/2006/relationships/hyperlink" Target="mailto:dennis.sundman@ericsson.com"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545-00-00be-multi-segment-eht-sig-design-discussion.pptx" TargetMode="External"/><Relationship Id="rId314" Type="http://schemas.openxmlformats.org/officeDocument/2006/relationships/hyperlink" Target="https://mentor.ieee.org/802.11/dcn/20/11-20-0478-00-00be-segment-parsing-for-punctured-transmissions.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0545-01-00be-multi-segment-eht-sig-design-discussion.pptx" TargetMode="External"/><Relationship Id="rId521" Type="http://schemas.openxmlformats.org/officeDocument/2006/relationships/hyperlink" Target="mailto:tianyu@apple.com" TargetMode="External"/><Relationship Id="rId95" Type="http://schemas.openxmlformats.org/officeDocument/2006/relationships/hyperlink" Target="https://mentor.ieee.org/802.11/dcn/20/11-20-0398-00-00be-eht-bss-with-wider-bandwidth.pptx" TargetMode="External"/><Relationship Id="rId160" Type="http://schemas.openxmlformats.org/officeDocument/2006/relationships/hyperlink" Target="https://mentor.ieee.org/802.11/dcn/20/11-20-0063-01-00be-sta-mld-link-address.pptx" TargetMode="External"/><Relationship Id="rId216" Type="http://schemas.openxmlformats.org/officeDocument/2006/relationships/hyperlink" Target="https://mentor.ieee.org/802.11/dcn/20/11-20-0394-00-00be-thoughts-on-ru-aggregation-and-interleaving.pptx" TargetMode="External"/><Relationship Id="rId423" Type="http://schemas.openxmlformats.org/officeDocument/2006/relationships/hyperlink" Target="https://mentor.ieee.org/802.11/dcn/20/11-20-0487-00-00be-multiple-link-operation-follow-up.pptx" TargetMode="External"/><Relationship Id="rId258" Type="http://schemas.openxmlformats.org/officeDocument/2006/relationships/hyperlink" Target="https://mentor.ieee.org/802.11/dcn/20/11-20-0433-00-00be-ppdu-alignment-in-str-constrained-multi-link.pptx"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90-00-00be-multi-link-hidden-terminal.pptx" TargetMode="External"/><Relationship Id="rId325" Type="http://schemas.openxmlformats.org/officeDocument/2006/relationships/hyperlink" Target="https://mentor.ieee.org/802.11/dcn/20/11-20-0106-04-00be-follow-up-on-performance-aspects-of-mlink-ops-with-constrains.pptx" TargetMode="External"/><Relationship Id="rId367" Type="http://schemas.openxmlformats.org/officeDocument/2006/relationships/hyperlink" Target="https://mentor.ieee.org/802.11/dcn/20/11-20-0424-00-00be-coordinated-ap-spatial-sharing-in-a-txop.pptx" TargetMode="External"/><Relationship Id="rId532" Type="http://schemas.openxmlformats.org/officeDocument/2006/relationships/hyperlink" Target="http://standards.ieee.org/board/pat/pat-slideset.ppt" TargetMode="External"/><Relationship Id="rId171" Type="http://schemas.openxmlformats.org/officeDocument/2006/relationships/hyperlink" Target="mailto:sschelstraete@quantenna.com" TargetMode="External"/><Relationship Id="rId227" Type="http://schemas.openxmlformats.org/officeDocument/2006/relationships/hyperlink" Target="https://mentor.ieee.org/802.11/dcn/19/11-19-1582-02-00be-coordinated-ap-time-and-frequency-sharing-in-a-transmit-opportunity-in-11be.pptx" TargetMode="External"/><Relationship Id="rId269" Type="http://schemas.openxmlformats.org/officeDocument/2006/relationships/hyperlink" Target="https://mentor.ieee.org/802.11/dcn/20/11-20-0474-00-00be-1-remarks-on-the-content-channels.pptx" TargetMode="External"/><Relationship Id="rId434" Type="http://schemas.openxmlformats.org/officeDocument/2006/relationships/hyperlink" Target="https://mentor.ieee.org/802.11/dcn/20/11-20-0129-00-00be-further-discussions-on-preamble-puncturing-and-sig-b-signaling.pptx" TargetMode="External"/><Relationship Id="rId476" Type="http://schemas.openxmlformats.org/officeDocument/2006/relationships/hyperlink" Target="https://imat.ieee.org/attendance"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394-00-00be-thoughts-on-ru-aggregation-and-interleaving.pptx" TargetMode="External"/><Relationship Id="rId280" Type="http://schemas.openxmlformats.org/officeDocument/2006/relationships/hyperlink" Target="https://mentor.ieee.org/802-ec/dcn/16/ec-16-0180-05-00EC-ieee-802-participation-slide.pptx" TargetMode="External"/><Relationship Id="rId336" Type="http://schemas.openxmlformats.org/officeDocument/2006/relationships/hyperlink" Target="https://mentor.ieee.org/802.11/dcn/20/11-20-0444-00-00be-mla-non-str-sta-edca-rules-after-self-interference.pptx" TargetMode="External"/><Relationship Id="rId501" Type="http://schemas.openxmlformats.org/officeDocument/2006/relationships/hyperlink" Target="https://imat.ieee.org/attendance" TargetMode="External"/><Relationship Id="rId543" Type="http://schemas.openxmlformats.org/officeDocument/2006/relationships/hyperlink" Target="https://mentor.ieee.org/802-ec/dcn/17/ec-17-0090-22-0PNP-ieee-802-lmsc-operations-manual.pdf" TargetMode="External"/><Relationship Id="rId75" Type="http://schemas.openxmlformats.org/officeDocument/2006/relationships/hyperlink" Target="https://mentor.ieee.org/802.11/dcn/20/11-20-0291-00-00be-mlo-async-and-sync-operation-discussion.pptx" TargetMode="External"/><Relationship Id="rId140" Type="http://schemas.openxmlformats.org/officeDocument/2006/relationships/hyperlink" Target="https://mentor.ieee.org/802.11/dcn/20/11-20-0474-00-00be-1-remarks-on-the-content-channels.pptx" TargetMode="External"/><Relationship Id="rId182" Type="http://schemas.openxmlformats.org/officeDocument/2006/relationships/hyperlink" Target="https://mentor.ieee.org/802.11/dcn/20/11-20-0382-00-00be-p-matrix-based-ltfs-for-eht.pptx" TargetMode="External"/><Relationship Id="rId378" Type="http://schemas.openxmlformats.org/officeDocument/2006/relationships/hyperlink" Target="https://mentor.ieee.org/802.11/dcn/20/11-20-0275-02-00be-need-for-sync-ppdu.pptx" TargetMode="External"/><Relationship Id="rId403" Type="http://schemas.openxmlformats.org/officeDocument/2006/relationships/hyperlink" Target="https://mentor.ieee.org/802.11/dcn/20/11-20-0575-00-00be-self-contained-signaling-for-e-sig.pptx" TargetMode="External"/><Relationship Id="rId6" Type="http://schemas.openxmlformats.org/officeDocument/2006/relationships/styles" Target="styles.xml"/><Relationship Id="rId238" Type="http://schemas.openxmlformats.org/officeDocument/2006/relationships/hyperlink" Target="mailto:jeongki.kim@lge.com"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0134-00-00be-multilink-channel-access-considering-str-capability.pptx" TargetMode="External"/><Relationship Id="rId305" Type="http://schemas.openxmlformats.org/officeDocument/2006/relationships/hyperlink" Target="https://mentor.ieee.org/802.11/dcn/20/11-20-0490-00-00be-multi-link-hidden-terminal.pptx" TargetMode="External"/><Relationship Id="rId347" Type="http://schemas.openxmlformats.org/officeDocument/2006/relationships/hyperlink" Target="https://mentor.ieee.org/802.11/dcn/20/11-20-0402-00-00be-u-sig-and-eht-sig-contents-discussion.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6-00-00be-multi-link-association-follow-up.pptx" TargetMode="External"/><Relationship Id="rId151" Type="http://schemas.openxmlformats.org/officeDocument/2006/relationships/hyperlink" Target="https://mentor.ieee.org/802.11/dcn/20/11-20-0578-00-00be-on-ru-allocation-singling-in-eht-sig.pptx" TargetMode="External"/><Relationship Id="rId389" Type="http://schemas.openxmlformats.org/officeDocument/2006/relationships/hyperlink" Target="https://mentor.ieee.org/802-ec/dcn/16/ec-16-0180-05-00EC-ieee-802-participation-slide.pptx" TargetMode="External"/><Relationship Id="rId554" Type="http://schemas.microsoft.com/office/2011/relationships/people" Target="people.xml"/><Relationship Id="rId193" Type="http://schemas.openxmlformats.org/officeDocument/2006/relationships/hyperlink" Target="https://mentor.ieee.org/802.11/dcn/19/11-19-1604-01-00be-eht-direct-link-transmission.pptx" TargetMode="External"/><Relationship Id="rId207" Type="http://schemas.openxmlformats.org/officeDocument/2006/relationships/hyperlink" Target="mailto:tianyu@apple.com" TargetMode="External"/><Relationship Id="rId249" Type="http://schemas.openxmlformats.org/officeDocument/2006/relationships/hyperlink" Target="https://mentor.ieee.org/802.11/dcn/19/11-19-1959-00-00be-constrained-multi-link-operation.pptx" TargetMode="External"/><Relationship Id="rId414" Type="http://schemas.openxmlformats.org/officeDocument/2006/relationships/hyperlink" Target="https://imat.ieee.org/attendance" TargetMode="External"/><Relationship Id="rId456" Type="http://schemas.openxmlformats.org/officeDocument/2006/relationships/hyperlink" Target="mailto:patcom@ieee.org" TargetMode="External"/><Relationship Id="rId498" Type="http://schemas.openxmlformats.org/officeDocument/2006/relationships/hyperlink" Target="mailto:patcom@ieee.org"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55-00-00be-async-mlo-with-non-str-sta.pptx" TargetMode="External"/><Relationship Id="rId260" Type="http://schemas.openxmlformats.org/officeDocument/2006/relationships/hyperlink" Target="https://mentor.ieee.org/802.11/dcn/20/11-20-0455-00-00be-async-mlo-with-non-str-sta.pptx" TargetMode="External"/><Relationship Id="rId316" Type="http://schemas.openxmlformats.org/officeDocument/2006/relationships/hyperlink" Target="https://mentor.ieee.org/802.11/dcn/20/11-20-0495-01-00be-discussions-on-multi-ru-aggregation.pptx" TargetMode="External"/><Relationship Id="rId523" Type="http://schemas.openxmlformats.org/officeDocument/2006/relationships/hyperlink" Target="http://standards.ieee.org/faqs/affiliation.html"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411-00-00be-mlo-information-exchange-for-link-switching.pptx" TargetMode="External"/><Relationship Id="rId120" Type="http://schemas.openxmlformats.org/officeDocument/2006/relationships/hyperlink" Target="https://mentor.ieee.org/802.11/dcn/20/11-20-0280-00-00be-link-enablement-considerations.pptx" TargetMode="External"/><Relationship Id="rId358" Type="http://schemas.openxmlformats.org/officeDocument/2006/relationships/hyperlink" Target="mailto:dennis.sundman@ericsson.com" TargetMode="External"/><Relationship Id="rId162" Type="http://schemas.openxmlformats.org/officeDocument/2006/relationships/hyperlink" Target="https://mentor.ieee.org/802.11/dcn/19/11-19-2125-00-00be-eht-rts-and-cts-procedure.pptx" TargetMode="External"/><Relationship Id="rId218" Type="http://schemas.openxmlformats.org/officeDocument/2006/relationships/hyperlink" Target="https://mentor.ieee.org/802.11/dcn/20/11-20-0440-00-00be-segment-parser-and-tone-interleaver-for-11be.pptx" TargetMode="External"/><Relationship Id="rId425" Type="http://schemas.openxmlformats.org/officeDocument/2006/relationships/hyperlink" Target="mailto:patcom@ieee.org" TargetMode="External"/><Relationship Id="rId467" Type="http://schemas.openxmlformats.org/officeDocument/2006/relationships/hyperlink" Target="mailto:tianyu@apple.com" TargetMode="External"/><Relationship Id="rId271" Type="http://schemas.openxmlformats.org/officeDocument/2006/relationships/hyperlink" Target="https://mentor.ieee.org/802.11/dcn/20/11-20-0406-00-00be-phase-rotation-proposal.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401-00-00be-preamble-puncture-signaling-for-non-ofdma-transmission.pptx" TargetMode="External"/><Relationship Id="rId327" Type="http://schemas.openxmlformats.org/officeDocument/2006/relationships/hyperlink" Target="https://mentor.ieee.org/802.11/dcn/19/11-19-1959-00-00be-constrained-multi-link-operation.pptx" TargetMode="External"/><Relationship Id="rId369" Type="http://schemas.openxmlformats.org/officeDocument/2006/relationships/hyperlink" Target="https://mentor.ieee.org/802.11/dcn/20/11-20-0099-00-00be-coordinated-beamforming-for-802-11be.pptx" TargetMode="External"/><Relationship Id="rId534" Type="http://schemas.openxmlformats.org/officeDocument/2006/relationships/hyperlink" Target="http://standards.ieee.org/board/pat/faq.pdf" TargetMode="External"/><Relationship Id="rId173" Type="http://schemas.openxmlformats.org/officeDocument/2006/relationships/hyperlink" Target="https://mentor.ieee.org/802.11/dcn/20/11-20-0020-01-00be-consideration-for-eht-sig-transmission.pptx" TargetMode="External"/><Relationship Id="rId229" Type="http://schemas.openxmlformats.org/officeDocument/2006/relationships/hyperlink" Target="https://mentor.ieee.org/802.11/dcn/20/11-20-0033-01-00be-coordinated-spatial-reuse-operation.pptx" TargetMode="External"/><Relationship Id="rId380" Type="http://schemas.openxmlformats.org/officeDocument/2006/relationships/hyperlink" Target="https://mentor.ieee.org/802.11/dcn/20/11-20-0329-01-00be-group-addressed-frame-transmission-in-constrained-multi-link-operation.pptx" TargetMode="External"/><Relationship Id="rId436" Type="http://schemas.openxmlformats.org/officeDocument/2006/relationships/hyperlink" Target="https://mentor.ieee.org/802.11/dcn/20/11-20-0578-00-00be-on-ru-allocation-singling-in-eht-sig.pptx" TargetMode="External"/><Relationship Id="rId240" Type="http://schemas.openxmlformats.org/officeDocument/2006/relationships/hyperlink" Target="https://mentor.ieee.org/802.11/dcn/20/11-20-0398-00-00be-eht-bss-with-wider-bandwidth.pptx" TargetMode="External"/><Relationship Id="rId478" Type="http://schemas.openxmlformats.org/officeDocument/2006/relationships/hyperlink" Target="mailto:sschelstraete@quantenna.com"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314-00-00be-mlo-bss-color.pptx" TargetMode="External"/><Relationship Id="rId100" Type="http://schemas.openxmlformats.org/officeDocument/2006/relationships/hyperlink" Target="https://mentor.ieee.org/802.11/dcn/20/11-20-0418-01-00be-low-latency-service-in-802-11be.pptx" TargetMode="External"/><Relationship Id="rId282" Type="http://schemas.openxmlformats.org/officeDocument/2006/relationships/hyperlink" Target="https://imat.ieee.org/attendance" TargetMode="External"/><Relationship Id="rId338" Type="http://schemas.openxmlformats.org/officeDocument/2006/relationships/hyperlink" Target="https://mentor.ieee.org/802.11/dcn/20/11-20-0487-00-00be-multiple-link-operation-follow-up.pptx" TargetMode="External"/><Relationship Id="rId503" Type="http://schemas.openxmlformats.org/officeDocument/2006/relationships/hyperlink" Target="mailto:jeongki.kim@lge.com" TargetMode="External"/><Relationship Id="rId545"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142" Type="http://schemas.openxmlformats.org/officeDocument/2006/relationships/hyperlink" Target="https://mentor.ieee.org/802.11/dcn/20/11-20-0479-00-00be-240-mhz-channelization.pptx" TargetMode="External"/><Relationship Id="rId184" Type="http://schemas.openxmlformats.org/officeDocument/2006/relationships/hyperlink" Target="https://mentor.ieee.org/802.11/dcn/20/11-20-0406-00-00be-phase-rotation-proposal.pptx"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0/11-20-0373-01-00be-ru-allocation-subfield-design-for-multi-ru-support.pptx" TargetMode="External"/><Relationship Id="rId447" Type="http://schemas.openxmlformats.org/officeDocument/2006/relationships/hyperlink" Target="https://imat.ieee.org/attendance" TargetMode="External"/><Relationship Id="rId251" Type="http://schemas.openxmlformats.org/officeDocument/2006/relationships/hyperlink" Target="https://mentor.ieee.org/802.11/dcn/20/11-20-0188-00-00be-multi-link-triggered-uplink-access.pptx" TargetMode="External"/><Relationship Id="rId489"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026-01-00be-mlo-sync-ppdus.pptx" TargetMode="External"/><Relationship Id="rId307" Type="http://schemas.openxmlformats.org/officeDocument/2006/relationships/hyperlink" Target="https://imat.ieee.org/attendance" TargetMode="External"/><Relationship Id="rId349" Type="http://schemas.openxmlformats.org/officeDocument/2006/relationships/hyperlink" Target="https://mentor.ieee.org/802.11/dcn/20/11-20-0483-01-00be-preamble-puncturing-for-ppdus-transmitted-to-multiple-stas.pptx" TargetMode="External"/><Relationship Id="rId514" Type="http://schemas.openxmlformats.org/officeDocument/2006/relationships/hyperlink" Target="mailto:liwen.chu@nxp.com" TargetMode="External"/><Relationship Id="rId88" Type="http://schemas.openxmlformats.org/officeDocument/2006/relationships/hyperlink" Target="https://mentor.ieee.org/802.11/dcn/20/11-20-0389-00-00be-multi-link-discovery-part-1.pptx" TargetMode="External"/><Relationship Id="rId111" Type="http://schemas.openxmlformats.org/officeDocument/2006/relationships/hyperlink" Target="https://mentor.ieee.org/802.11/dcn/20/11-20-0462-00-00be-11be-ba-indication.pptx" TargetMode="External"/><Relationship Id="rId153" Type="http://schemas.openxmlformats.org/officeDocument/2006/relationships/hyperlink" Target="mailto:patcom@ieee.org" TargetMode="External"/><Relationship Id="rId195" Type="http://schemas.openxmlformats.org/officeDocument/2006/relationships/hyperlink" Target="https://mentor.ieee.org/802.11/dcn/20/11-20-0006-00-00be-proposed-corrections-to-channel-access-issues-in-802-11.pptx" TargetMode="External"/><Relationship Id="rId209" Type="http://schemas.openxmlformats.org/officeDocument/2006/relationships/hyperlink" Target="https://mentor.ieee.org/802.11/dcn/20/11-20-0404-00-00be-further-proposals-for-multiple-ru-aggregation.pptx" TargetMode="External"/><Relationship Id="rId360" Type="http://schemas.openxmlformats.org/officeDocument/2006/relationships/hyperlink" Target="http://www.ieee802.org/11/Rules/rules.shtml" TargetMode="External"/><Relationship Id="rId416" Type="http://schemas.openxmlformats.org/officeDocument/2006/relationships/hyperlink" Target="mailto:liwen.chu@nxp.com" TargetMode="External"/><Relationship Id="rId220" Type="http://schemas.openxmlformats.org/officeDocument/2006/relationships/hyperlink" Target="https://mentor.ieee.org/802.11/dcn/20/11-20-0478-00-00be-segment-parsing-for-punctured-transmissions.pptx" TargetMode="External"/><Relationship Id="rId45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elements/1.1/"/>
    <ds:schemaRef ds:uri="http://schemas.openxmlformats.org/package/2006/metadata/core-properties"/>
    <ds:schemaRef ds:uri="4b1de6fe-44aa-4e13-b7e7-ab260d1ea5f8"/>
    <ds:schemaRef ds:uri="http://purl.org/dc/terms/"/>
    <ds:schemaRef ds:uri="http://schemas.microsoft.com/office/infopath/2007/PartnerControls"/>
    <ds:schemaRef ds:uri="http://schemas.microsoft.com/office/2006/documentManagement/types"/>
    <ds:schemaRef ds:uri="http://schemas.microsoft.com/office/2006/metadata/properties"/>
    <ds:schemaRef ds:uri="bcc01d59-85de-4ef9-881e-76d8b6a6f841"/>
    <ds:schemaRef ds:uri="http://www.w3.org/XML/1998/namespace"/>
    <ds:schemaRef ds:uri="http://purl.org/dc/dcmityp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447A74-11B9-422C-9342-C371D729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77</TotalTime>
  <Pages>36</Pages>
  <Words>11644</Words>
  <Characters>122180</Characters>
  <Application>Microsoft Office Word</Application>
  <DocSecurity>0</DocSecurity>
  <Lines>1018</Lines>
  <Paragraphs>267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136</cp:revision>
  <cp:lastPrinted>2019-05-20T20:59:00Z</cp:lastPrinted>
  <dcterms:created xsi:type="dcterms:W3CDTF">2020-04-08T14:36:00Z</dcterms:created>
  <dcterms:modified xsi:type="dcterms:W3CDTF">2020-04-08T16:49:00Z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