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AB874" w14:textId="77777777" w:rsidR="00CA09B2" w:rsidRPr="00D32A1F" w:rsidRDefault="00CA09B2" w:rsidP="001E0AC0">
      <w:pPr>
        <w:pStyle w:val="T1"/>
        <w:pBdr>
          <w:bottom w:val="single" w:sz="6" w:space="31" w:color="auto"/>
        </w:pBdr>
        <w:spacing w:after="240"/>
        <w:rPr>
          <w:rFonts w:ascii="Arial" w:hAnsi="Arial" w:cs="Arial"/>
          <w:sz w:val="18"/>
          <w:szCs w:val="18"/>
        </w:rPr>
      </w:pPr>
      <w:r w:rsidRPr="00D32A1F">
        <w:rPr>
          <w:rFonts w:ascii="Arial" w:hAnsi="Arial" w:cs="Arial"/>
          <w:sz w:val="18"/>
          <w:szCs w:val="18"/>
        </w:rPr>
        <w:t>IEEE P802.11</w:t>
      </w:r>
      <w:r w:rsidRPr="00D32A1F">
        <w:rPr>
          <w:rFonts w:ascii="Arial" w:hAnsi="Arial" w:cs="Arial"/>
          <w:sz w:val="18"/>
          <w:szCs w:val="1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582"/>
        <w:gridCol w:w="2549"/>
        <w:gridCol w:w="1606"/>
        <w:gridCol w:w="2021"/>
      </w:tblGrid>
      <w:tr w:rsidR="00CA09B2" w:rsidRPr="00D32A1F" w14:paraId="0571FED7" w14:textId="77777777" w:rsidTr="00C957FC">
        <w:trPr>
          <w:trHeight w:val="485"/>
          <w:jc w:val="center"/>
        </w:trPr>
        <w:tc>
          <w:tcPr>
            <w:tcW w:w="9576" w:type="dxa"/>
            <w:gridSpan w:val="5"/>
            <w:vAlign w:val="center"/>
          </w:tcPr>
          <w:p w14:paraId="76932150" w14:textId="39471CDD" w:rsidR="00CA09B2" w:rsidRPr="00D32A1F" w:rsidRDefault="00FC39D0" w:rsidP="004628C1">
            <w:pPr>
              <w:pStyle w:val="T2"/>
              <w:rPr>
                <w:rFonts w:ascii="Arial" w:hAnsi="Arial" w:cs="Arial"/>
                <w:sz w:val="18"/>
                <w:szCs w:val="18"/>
              </w:rPr>
            </w:pPr>
            <w:r w:rsidRPr="00D32A1F">
              <w:rPr>
                <w:rFonts w:ascii="Arial" w:hAnsi="Arial" w:cs="Arial"/>
                <w:sz w:val="18"/>
                <w:szCs w:val="18"/>
              </w:rPr>
              <w:t xml:space="preserve">Assorted </w:t>
            </w:r>
            <w:r w:rsidR="007F53DD" w:rsidRPr="00D32A1F">
              <w:rPr>
                <w:rFonts w:ascii="Arial" w:hAnsi="Arial" w:cs="Arial"/>
                <w:sz w:val="18"/>
                <w:szCs w:val="18"/>
              </w:rPr>
              <w:t>CR</w:t>
            </w:r>
            <w:r w:rsidR="00234B3F" w:rsidRPr="00D32A1F">
              <w:rPr>
                <w:rFonts w:ascii="Arial" w:hAnsi="Arial" w:cs="Arial"/>
                <w:sz w:val="18"/>
                <w:szCs w:val="18"/>
              </w:rPr>
              <w:t>s</w:t>
            </w:r>
            <w:r w:rsidR="00B87DBC" w:rsidRPr="00D32A1F">
              <w:rPr>
                <w:rFonts w:ascii="Arial" w:hAnsi="Arial" w:cs="Arial"/>
                <w:sz w:val="18"/>
                <w:szCs w:val="18"/>
              </w:rPr>
              <w:t xml:space="preserve"> on </w:t>
            </w:r>
            <w:proofErr w:type="spellStart"/>
            <w:r w:rsidR="00B87DBC" w:rsidRPr="00D32A1F">
              <w:rPr>
                <w:rFonts w:ascii="Arial" w:hAnsi="Arial" w:cs="Arial"/>
                <w:sz w:val="18"/>
                <w:szCs w:val="18"/>
              </w:rPr>
              <w:t>REVmd</w:t>
            </w:r>
            <w:proofErr w:type="spellEnd"/>
            <w:r w:rsidR="00B87DBC" w:rsidRPr="00D32A1F">
              <w:rPr>
                <w:rFonts w:ascii="Arial" w:hAnsi="Arial" w:cs="Arial"/>
                <w:sz w:val="18"/>
                <w:szCs w:val="18"/>
              </w:rPr>
              <w:t xml:space="preserve"> draft </w:t>
            </w:r>
            <w:r w:rsidR="00AD5C92" w:rsidRPr="00D32A1F">
              <w:rPr>
                <w:rFonts w:ascii="Arial" w:hAnsi="Arial" w:cs="Arial"/>
                <w:sz w:val="18"/>
                <w:szCs w:val="18"/>
              </w:rPr>
              <w:t>3</w:t>
            </w:r>
            <w:r w:rsidR="00B87DBC" w:rsidRPr="00D32A1F">
              <w:rPr>
                <w:rFonts w:ascii="Arial" w:hAnsi="Arial" w:cs="Arial"/>
                <w:sz w:val="18"/>
                <w:szCs w:val="18"/>
              </w:rPr>
              <w:t>.0</w:t>
            </w:r>
          </w:p>
        </w:tc>
      </w:tr>
      <w:tr w:rsidR="00CA09B2" w:rsidRPr="00D32A1F" w14:paraId="15997B99" w14:textId="77777777" w:rsidTr="00C957FC">
        <w:trPr>
          <w:trHeight w:val="359"/>
          <w:jc w:val="center"/>
        </w:trPr>
        <w:tc>
          <w:tcPr>
            <w:tcW w:w="9576" w:type="dxa"/>
            <w:gridSpan w:val="5"/>
            <w:vAlign w:val="center"/>
          </w:tcPr>
          <w:p w14:paraId="014A2C7E" w14:textId="7FC84E56" w:rsidR="00CA09B2" w:rsidRPr="00D32A1F" w:rsidRDefault="00CA09B2" w:rsidP="009A4F04">
            <w:pPr>
              <w:pStyle w:val="T2"/>
              <w:ind w:left="0"/>
              <w:rPr>
                <w:rFonts w:ascii="Arial" w:hAnsi="Arial" w:cs="Arial"/>
                <w:sz w:val="18"/>
                <w:szCs w:val="18"/>
              </w:rPr>
            </w:pPr>
            <w:r w:rsidRPr="00D32A1F">
              <w:rPr>
                <w:rFonts w:ascii="Arial" w:hAnsi="Arial" w:cs="Arial"/>
                <w:sz w:val="18"/>
                <w:szCs w:val="18"/>
              </w:rPr>
              <w:t>Date:</w:t>
            </w:r>
            <w:r w:rsidR="00193D21" w:rsidRPr="00D32A1F">
              <w:rPr>
                <w:rFonts w:ascii="Arial" w:hAnsi="Arial" w:cs="Arial"/>
                <w:b w:val="0"/>
                <w:sz w:val="18"/>
                <w:szCs w:val="18"/>
              </w:rPr>
              <w:t xml:space="preserve"> </w:t>
            </w:r>
            <w:del w:id="0" w:author="Microsoft Office User" w:date="2020-03-06T07:14:00Z">
              <w:r w:rsidR="001A5EF4" w:rsidDel="00673FE0">
                <w:rPr>
                  <w:rFonts w:ascii="Arial" w:hAnsi="Arial" w:cs="Arial"/>
                  <w:b w:val="0"/>
                  <w:sz w:val="18"/>
                  <w:szCs w:val="18"/>
                </w:rPr>
                <w:delText>February</w:delText>
              </w:r>
              <w:r w:rsidR="001A5EF4" w:rsidRPr="00D32A1F" w:rsidDel="00673FE0">
                <w:rPr>
                  <w:rFonts w:ascii="Arial" w:hAnsi="Arial" w:cs="Arial"/>
                  <w:b w:val="0"/>
                  <w:sz w:val="18"/>
                  <w:szCs w:val="18"/>
                </w:rPr>
                <w:delText xml:space="preserve"> </w:delText>
              </w:r>
            </w:del>
            <w:ins w:id="1" w:author="Microsoft Office User" w:date="2020-03-06T07:14:00Z">
              <w:r w:rsidR="00673FE0">
                <w:rPr>
                  <w:rFonts w:ascii="Arial" w:hAnsi="Arial" w:cs="Arial"/>
                  <w:b w:val="0"/>
                  <w:sz w:val="18"/>
                  <w:szCs w:val="18"/>
                </w:rPr>
                <w:t>March</w:t>
              </w:r>
              <w:r w:rsidR="00673FE0" w:rsidRPr="00D32A1F">
                <w:rPr>
                  <w:rFonts w:ascii="Arial" w:hAnsi="Arial" w:cs="Arial"/>
                  <w:b w:val="0"/>
                  <w:sz w:val="18"/>
                  <w:szCs w:val="18"/>
                </w:rPr>
                <w:t xml:space="preserve"> </w:t>
              </w:r>
            </w:ins>
            <w:del w:id="2" w:author="Microsoft Office User" w:date="2020-03-06T07:14:00Z">
              <w:r w:rsidR="001A5EF4" w:rsidDel="00673FE0">
                <w:rPr>
                  <w:rFonts w:ascii="Arial" w:hAnsi="Arial" w:cs="Arial"/>
                  <w:b w:val="0"/>
                  <w:sz w:val="18"/>
                  <w:szCs w:val="18"/>
                </w:rPr>
                <w:delText>19</w:delText>
              </w:r>
            </w:del>
            <w:ins w:id="3" w:author="Microsoft Office User" w:date="2020-03-06T07:14:00Z">
              <w:r w:rsidR="00673FE0">
                <w:rPr>
                  <w:rFonts w:ascii="Arial" w:hAnsi="Arial" w:cs="Arial"/>
                  <w:b w:val="0"/>
                  <w:sz w:val="18"/>
                  <w:szCs w:val="18"/>
                </w:rPr>
                <w:t>06</w:t>
              </w:r>
            </w:ins>
            <w:r w:rsidR="00CA7EDC" w:rsidRPr="00D32A1F">
              <w:rPr>
                <w:rFonts w:ascii="Arial" w:hAnsi="Arial" w:cs="Arial"/>
                <w:b w:val="0"/>
                <w:sz w:val="18"/>
                <w:szCs w:val="18"/>
              </w:rPr>
              <w:t>, 20</w:t>
            </w:r>
            <w:r w:rsidR="00B87DBC" w:rsidRPr="00D32A1F">
              <w:rPr>
                <w:rFonts w:ascii="Arial" w:hAnsi="Arial" w:cs="Arial"/>
                <w:b w:val="0"/>
                <w:sz w:val="18"/>
                <w:szCs w:val="18"/>
              </w:rPr>
              <w:t>20</w:t>
            </w:r>
          </w:p>
        </w:tc>
      </w:tr>
      <w:tr w:rsidR="00CA09B2" w:rsidRPr="00D32A1F" w14:paraId="4CE65939" w14:textId="77777777" w:rsidTr="00C957FC">
        <w:trPr>
          <w:cantSplit/>
          <w:jc w:val="center"/>
        </w:trPr>
        <w:tc>
          <w:tcPr>
            <w:tcW w:w="9576" w:type="dxa"/>
            <w:gridSpan w:val="5"/>
            <w:vAlign w:val="center"/>
          </w:tcPr>
          <w:p w14:paraId="3C275B4C"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Author(s):</w:t>
            </w:r>
          </w:p>
        </w:tc>
      </w:tr>
      <w:tr w:rsidR="00CA09B2" w:rsidRPr="00D32A1F" w14:paraId="7D4BC85B" w14:textId="77777777" w:rsidTr="000C3CDE">
        <w:trPr>
          <w:jc w:val="center"/>
        </w:trPr>
        <w:tc>
          <w:tcPr>
            <w:tcW w:w="1818" w:type="dxa"/>
            <w:vAlign w:val="center"/>
          </w:tcPr>
          <w:p w14:paraId="3BF9C35D"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Name</w:t>
            </w:r>
          </w:p>
        </w:tc>
        <w:tc>
          <w:tcPr>
            <w:tcW w:w="1582" w:type="dxa"/>
            <w:vAlign w:val="center"/>
          </w:tcPr>
          <w:p w14:paraId="77C89096" w14:textId="77777777" w:rsidR="00CA09B2" w:rsidRPr="00D32A1F" w:rsidRDefault="0062440B">
            <w:pPr>
              <w:pStyle w:val="T2"/>
              <w:spacing w:after="0"/>
              <w:ind w:left="0" w:right="0"/>
              <w:jc w:val="left"/>
              <w:rPr>
                <w:rFonts w:ascii="Arial" w:hAnsi="Arial" w:cs="Arial"/>
                <w:sz w:val="18"/>
                <w:szCs w:val="18"/>
              </w:rPr>
            </w:pPr>
            <w:r w:rsidRPr="00D32A1F">
              <w:rPr>
                <w:rFonts w:ascii="Arial" w:hAnsi="Arial" w:cs="Arial"/>
                <w:sz w:val="18"/>
                <w:szCs w:val="18"/>
              </w:rPr>
              <w:t>Affiliation</w:t>
            </w:r>
          </w:p>
        </w:tc>
        <w:tc>
          <w:tcPr>
            <w:tcW w:w="2549" w:type="dxa"/>
            <w:vAlign w:val="center"/>
          </w:tcPr>
          <w:p w14:paraId="645FC778"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Address</w:t>
            </w:r>
          </w:p>
        </w:tc>
        <w:tc>
          <w:tcPr>
            <w:tcW w:w="1606" w:type="dxa"/>
            <w:vAlign w:val="center"/>
          </w:tcPr>
          <w:p w14:paraId="497445E6"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Phone</w:t>
            </w:r>
          </w:p>
        </w:tc>
        <w:tc>
          <w:tcPr>
            <w:tcW w:w="2021" w:type="dxa"/>
            <w:vAlign w:val="center"/>
          </w:tcPr>
          <w:p w14:paraId="0CAA5356"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email</w:t>
            </w:r>
          </w:p>
        </w:tc>
      </w:tr>
      <w:tr w:rsidR="00813B60" w:rsidRPr="00D32A1F" w14:paraId="18C8F59E" w14:textId="77777777" w:rsidTr="000C3CDE">
        <w:trPr>
          <w:jc w:val="center"/>
        </w:trPr>
        <w:tc>
          <w:tcPr>
            <w:tcW w:w="1818" w:type="dxa"/>
            <w:vAlign w:val="center"/>
          </w:tcPr>
          <w:p w14:paraId="59F09116" w14:textId="437602E9"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Nehru Bhandaru</w:t>
            </w:r>
          </w:p>
        </w:tc>
        <w:tc>
          <w:tcPr>
            <w:tcW w:w="1582" w:type="dxa"/>
            <w:vAlign w:val="center"/>
          </w:tcPr>
          <w:p w14:paraId="7CFADDC4" w14:textId="11B32702"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Broadcom</w:t>
            </w:r>
          </w:p>
        </w:tc>
        <w:tc>
          <w:tcPr>
            <w:tcW w:w="2549" w:type="dxa"/>
            <w:vAlign w:val="center"/>
          </w:tcPr>
          <w:p w14:paraId="3F1AB42B" w14:textId="774E3A71"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250 Innovation Drive, San Jose CA</w:t>
            </w:r>
          </w:p>
        </w:tc>
        <w:tc>
          <w:tcPr>
            <w:tcW w:w="1606" w:type="dxa"/>
            <w:vAlign w:val="center"/>
          </w:tcPr>
          <w:p w14:paraId="7E7EBB25" w14:textId="31D69371"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+1 408 391 2159</w:t>
            </w:r>
          </w:p>
        </w:tc>
        <w:tc>
          <w:tcPr>
            <w:tcW w:w="2021" w:type="dxa"/>
            <w:vAlign w:val="center"/>
          </w:tcPr>
          <w:p w14:paraId="5EDE7F5D" w14:textId="34844F6B" w:rsidR="00813B60" w:rsidRPr="00A4305A" w:rsidRDefault="00A462EF">
            <w:pPr>
              <w:pStyle w:val="T2"/>
              <w:spacing w:after="0"/>
              <w:ind w:left="0" w:right="0"/>
              <w:rPr>
                <w:b w:val="0"/>
                <w:sz w:val="16"/>
                <w:szCs w:val="16"/>
              </w:rPr>
            </w:pPr>
            <w:hyperlink r:id="rId8" w:history="1">
              <w:r w:rsidR="00A4305A" w:rsidRPr="00A4305A">
                <w:rPr>
                  <w:rStyle w:val="Hyperlink"/>
                  <w:b w:val="0"/>
                  <w:sz w:val="16"/>
                  <w:szCs w:val="16"/>
                </w:rPr>
                <w:t>nehru.bhandaru@broadcom.com</w:t>
              </w:r>
            </w:hyperlink>
          </w:p>
        </w:tc>
      </w:tr>
      <w:tr w:rsidR="00A4305A" w:rsidRPr="00D32A1F" w14:paraId="56912E71" w14:textId="77777777" w:rsidTr="000C3CDE">
        <w:trPr>
          <w:jc w:val="center"/>
        </w:trPr>
        <w:tc>
          <w:tcPr>
            <w:tcW w:w="1818" w:type="dxa"/>
            <w:vAlign w:val="center"/>
          </w:tcPr>
          <w:p w14:paraId="74648605" w14:textId="233F53A5" w:rsidR="00A4305A" w:rsidRPr="00D32A1F" w:rsidRDefault="00A4305A">
            <w:pPr>
              <w:pStyle w:val="T2"/>
              <w:spacing w:after="0"/>
              <w:ind w:left="0" w:right="0"/>
              <w:rPr>
                <w:rFonts w:ascii="Arial" w:hAnsi="Arial" w:cs="Arial"/>
                <w:b w:val="0"/>
                <w:sz w:val="18"/>
                <w:szCs w:val="18"/>
              </w:rPr>
            </w:pPr>
            <w:r w:rsidRPr="00A4305A">
              <w:rPr>
                <w:rFonts w:ascii="Arial" w:hAnsi="Arial" w:cs="Arial"/>
                <w:b w:val="0"/>
                <w:sz w:val="18"/>
                <w:szCs w:val="18"/>
              </w:rPr>
              <w:t xml:space="preserve">Mike </w:t>
            </w:r>
            <w:proofErr w:type="spellStart"/>
            <w:r w:rsidRPr="00A4305A">
              <w:rPr>
                <w:rFonts w:ascii="Arial" w:hAnsi="Arial" w:cs="Arial"/>
                <w:b w:val="0"/>
                <w:sz w:val="18"/>
                <w:szCs w:val="18"/>
              </w:rPr>
              <w:t>Montemurro</w:t>
            </w:r>
            <w:proofErr w:type="spellEnd"/>
          </w:p>
        </w:tc>
        <w:tc>
          <w:tcPr>
            <w:tcW w:w="1582" w:type="dxa"/>
            <w:vAlign w:val="center"/>
          </w:tcPr>
          <w:p w14:paraId="4F76652D" w14:textId="3246CD0E" w:rsidR="00A4305A" w:rsidRPr="00D32A1F" w:rsidRDefault="00A4305A">
            <w:pPr>
              <w:pStyle w:val="T2"/>
              <w:spacing w:after="0"/>
              <w:ind w:left="0" w:right="0"/>
              <w:rPr>
                <w:rFonts w:ascii="Arial" w:hAnsi="Arial" w:cs="Arial"/>
                <w:b w:val="0"/>
                <w:sz w:val="18"/>
                <w:szCs w:val="18"/>
              </w:rPr>
            </w:pPr>
            <w:r>
              <w:rPr>
                <w:rFonts w:ascii="Arial" w:hAnsi="Arial" w:cs="Arial"/>
                <w:b w:val="0"/>
                <w:sz w:val="18"/>
                <w:szCs w:val="18"/>
              </w:rPr>
              <w:t>Blackberry</w:t>
            </w:r>
          </w:p>
        </w:tc>
        <w:tc>
          <w:tcPr>
            <w:tcW w:w="2549" w:type="dxa"/>
            <w:vAlign w:val="center"/>
          </w:tcPr>
          <w:p w14:paraId="0C1456D4" w14:textId="77777777" w:rsidR="00A4305A" w:rsidRPr="00D32A1F" w:rsidRDefault="00A4305A">
            <w:pPr>
              <w:pStyle w:val="T2"/>
              <w:spacing w:after="0"/>
              <w:ind w:left="0" w:right="0"/>
              <w:rPr>
                <w:rFonts w:ascii="Arial" w:hAnsi="Arial" w:cs="Arial"/>
                <w:b w:val="0"/>
                <w:sz w:val="18"/>
                <w:szCs w:val="18"/>
              </w:rPr>
            </w:pPr>
          </w:p>
        </w:tc>
        <w:tc>
          <w:tcPr>
            <w:tcW w:w="1606" w:type="dxa"/>
            <w:vAlign w:val="center"/>
          </w:tcPr>
          <w:p w14:paraId="0353B093" w14:textId="77777777" w:rsidR="00A4305A" w:rsidRPr="00D32A1F" w:rsidRDefault="00A4305A">
            <w:pPr>
              <w:pStyle w:val="T2"/>
              <w:spacing w:after="0"/>
              <w:ind w:left="0" w:right="0"/>
              <w:rPr>
                <w:rFonts w:ascii="Arial" w:hAnsi="Arial" w:cs="Arial"/>
                <w:b w:val="0"/>
                <w:sz w:val="18"/>
                <w:szCs w:val="18"/>
              </w:rPr>
            </w:pPr>
          </w:p>
        </w:tc>
        <w:tc>
          <w:tcPr>
            <w:tcW w:w="2021" w:type="dxa"/>
            <w:vAlign w:val="center"/>
          </w:tcPr>
          <w:p w14:paraId="065413FE" w14:textId="77777777" w:rsidR="00A4305A" w:rsidRPr="00A4305A" w:rsidRDefault="00A462EF" w:rsidP="00A4305A">
            <w:pPr>
              <w:jc w:val="left"/>
              <w:rPr>
                <w:sz w:val="16"/>
                <w:szCs w:val="16"/>
              </w:rPr>
            </w:pPr>
            <w:hyperlink r:id="rId9" w:tgtFrame="_blank" w:history="1">
              <w:r w:rsidR="00A4305A" w:rsidRPr="00A4305A">
                <w:rPr>
                  <w:rStyle w:val="Hyperlink"/>
                  <w:color w:val="3C4043"/>
                  <w:sz w:val="16"/>
                  <w:szCs w:val="16"/>
                  <w:shd w:val="clear" w:color="auto" w:fill="FFFFFF"/>
                </w:rPr>
                <w:t>montemurro.michael@gmail.com</w:t>
              </w:r>
            </w:hyperlink>
          </w:p>
          <w:p w14:paraId="3CA9BBAA" w14:textId="77777777" w:rsidR="00A4305A" w:rsidRPr="00A4305A" w:rsidRDefault="00A4305A">
            <w:pPr>
              <w:pStyle w:val="T2"/>
              <w:spacing w:after="0"/>
              <w:ind w:left="0" w:right="0"/>
              <w:rPr>
                <w:b w:val="0"/>
                <w:sz w:val="16"/>
                <w:szCs w:val="16"/>
              </w:rPr>
            </w:pPr>
          </w:p>
        </w:tc>
      </w:tr>
    </w:tbl>
    <w:p w14:paraId="54ECD63A" w14:textId="34C49C55" w:rsidR="007A0827" w:rsidRPr="00D32A1F" w:rsidRDefault="007A0827">
      <w:pPr>
        <w:pStyle w:val="T1"/>
        <w:spacing w:after="120"/>
        <w:rPr>
          <w:rFonts w:ascii="Arial" w:hAnsi="Arial" w:cs="Arial"/>
          <w:sz w:val="18"/>
          <w:szCs w:val="18"/>
        </w:rPr>
      </w:pPr>
    </w:p>
    <w:p w14:paraId="1CE35D24" w14:textId="77777777" w:rsidR="007A0827" w:rsidRPr="00D32A1F" w:rsidRDefault="007A0827">
      <w:pPr>
        <w:pStyle w:val="T1"/>
        <w:spacing w:after="120"/>
        <w:rPr>
          <w:rFonts w:ascii="Arial" w:hAnsi="Arial" w:cs="Arial"/>
          <w:sz w:val="18"/>
          <w:szCs w:val="18"/>
        </w:rPr>
      </w:pPr>
      <w:r w:rsidRPr="00D32A1F">
        <w:rPr>
          <w:rFonts w:ascii="Arial" w:hAnsi="Arial" w:cs="Arial"/>
          <w:sz w:val="18"/>
          <w:szCs w:val="18"/>
        </w:rPr>
        <w:t>Abstract</w:t>
      </w:r>
    </w:p>
    <w:p w14:paraId="1D422CFF" w14:textId="614065A8" w:rsidR="00EB6E65" w:rsidRPr="00D32A1F" w:rsidRDefault="007A0827" w:rsidP="00B254C8">
      <w:pPr>
        <w:rPr>
          <w:rFonts w:ascii="Arial" w:hAnsi="Arial" w:cs="Arial"/>
          <w:sz w:val="18"/>
          <w:szCs w:val="18"/>
        </w:rPr>
      </w:pPr>
      <w:r w:rsidRPr="00D32A1F">
        <w:rPr>
          <w:rFonts w:ascii="Arial" w:hAnsi="Arial" w:cs="Arial"/>
          <w:sz w:val="18"/>
          <w:szCs w:val="18"/>
        </w:rPr>
        <w:t xml:space="preserve">This document </w:t>
      </w:r>
      <w:r w:rsidR="009659FF" w:rsidRPr="00D32A1F">
        <w:rPr>
          <w:rFonts w:ascii="Arial" w:hAnsi="Arial" w:cs="Arial"/>
          <w:sz w:val="18"/>
          <w:szCs w:val="18"/>
        </w:rPr>
        <w:t>contains</w:t>
      </w:r>
      <w:r w:rsidR="00D057FE" w:rsidRPr="00D32A1F">
        <w:rPr>
          <w:rFonts w:ascii="Arial" w:hAnsi="Arial" w:cs="Arial"/>
          <w:sz w:val="18"/>
          <w:szCs w:val="18"/>
        </w:rPr>
        <w:t xml:space="preserve"> </w:t>
      </w:r>
      <w:r w:rsidR="00772365">
        <w:rPr>
          <w:rFonts w:ascii="Arial" w:hAnsi="Arial" w:cs="Arial"/>
          <w:sz w:val="18"/>
          <w:szCs w:val="18"/>
        </w:rPr>
        <w:t xml:space="preserve">proposed </w:t>
      </w:r>
      <w:r w:rsidR="007F53DD" w:rsidRPr="00D32A1F">
        <w:rPr>
          <w:rFonts w:ascii="Arial" w:hAnsi="Arial" w:cs="Arial"/>
          <w:sz w:val="18"/>
          <w:szCs w:val="18"/>
        </w:rPr>
        <w:t xml:space="preserve">resolutions for </w:t>
      </w:r>
      <w:r w:rsidR="00B87DBC" w:rsidRPr="00D32A1F">
        <w:rPr>
          <w:rFonts w:ascii="Arial" w:hAnsi="Arial" w:cs="Arial"/>
          <w:sz w:val="18"/>
          <w:szCs w:val="18"/>
        </w:rPr>
        <w:t xml:space="preserve">following </w:t>
      </w:r>
      <w:r w:rsidR="00702988" w:rsidRPr="00D32A1F">
        <w:rPr>
          <w:rFonts w:ascii="Arial" w:hAnsi="Arial" w:cs="Arial"/>
          <w:sz w:val="18"/>
          <w:szCs w:val="18"/>
        </w:rPr>
        <w:t>CIDs</w:t>
      </w:r>
      <w:r w:rsidR="00772365">
        <w:rPr>
          <w:rFonts w:ascii="Arial" w:hAnsi="Arial" w:cs="Arial"/>
          <w:sz w:val="18"/>
          <w:szCs w:val="18"/>
        </w:rPr>
        <w:t xml:space="preserve"> against </w:t>
      </w:r>
      <w:proofErr w:type="spellStart"/>
      <w:r w:rsidR="00772365" w:rsidRPr="00D32A1F">
        <w:rPr>
          <w:rFonts w:ascii="Arial" w:hAnsi="Arial" w:cs="Arial"/>
          <w:sz w:val="18"/>
          <w:szCs w:val="18"/>
        </w:rPr>
        <w:t>REVmd</w:t>
      </w:r>
      <w:proofErr w:type="spellEnd"/>
      <w:r w:rsidR="00772365" w:rsidRPr="00D32A1F">
        <w:rPr>
          <w:rFonts w:ascii="Arial" w:hAnsi="Arial" w:cs="Arial"/>
          <w:sz w:val="18"/>
          <w:szCs w:val="18"/>
        </w:rPr>
        <w:t xml:space="preserve"> draft 3.0</w:t>
      </w:r>
      <w:r w:rsidR="00B87DBC" w:rsidRPr="00D32A1F">
        <w:rPr>
          <w:rFonts w:ascii="Arial" w:hAnsi="Arial" w:cs="Arial"/>
          <w:sz w:val="18"/>
          <w:szCs w:val="18"/>
        </w:rPr>
        <w:t>:</w:t>
      </w:r>
    </w:p>
    <w:p w14:paraId="5DBBEEFD" w14:textId="0DCC35A2" w:rsidR="00D32A1F" w:rsidRPr="00D32A1F" w:rsidRDefault="00D32A1F" w:rsidP="00B254C8">
      <w:pPr>
        <w:rPr>
          <w:rFonts w:ascii="Arial" w:hAnsi="Arial" w:cs="Arial"/>
          <w:sz w:val="18"/>
          <w:szCs w:val="18"/>
        </w:rPr>
      </w:pPr>
    </w:p>
    <w:p w14:paraId="2256FC2D" w14:textId="77777777" w:rsidR="00772365" w:rsidRPr="00772365" w:rsidRDefault="00772365" w:rsidP="00772365">
      <w:pPr>
        <w:rPr>
          <w:rFonts w:ascii="Arial" w:hAnsi="Arial" w:cs="Arial"/>
          <w:sz w:val="18"/>
          <w:szCs w:val="18"/>
        </w:rPr>
      </w:pPr>
      <w:r w:rsidRPr="00772365">
        <w:rPr>
          <w:rFonts w:ascii="Arial" w:hAnsi="Arial" w:cs="Arial"/>
          <w:sz w:val="18"/>
          <w:szCs w:val="18"/>
        </w:rPr>
        <w:t>4031, 4032, 4033, 4086, 4087, 4088, 4089, 4090, 4091, 4092, 4093, 4188, 4204,</w:t>
      </w:r>
    </w:p>
    <w:p w14:paraId="7A64E94D" w14:textId="6E05C00C" w:rsidR="0039647F" w:rsidRDefault="00772365" w:rsidP="00772365">
      <w:pPr>
        <w:rPr>
          <w:rFonts w:ascii="Arial" w:hAnsi="Arial" w:cs="Arial"/>
          <w:sz w:val="18"/>
          <w:szCs w:val="18"/>
        </w:rPr>
      </w:pPr>
      <w:r w:rsidRPr="00772365">
        <w:rPr>
          <w:rFonts w:ascii="Arial" w:hAnsi="Arial" w:cs="Arial"/>
          <w:sz w:val="18"/>
          <w:szCs w:val="18"/>
        </w:rPr>
        <w:t xml:space="preserve">4230, 4308, </w:t>
      </w:r>
      <w:r w:rsidRPr="008269C0">
        <w:rPr>
          <w:rFonts w:ascii="Arial" w:hAnsi="Arial" w:cs="Arial"/>
          <w:strike/>
          <w:sz w:val="18"/>
          <w:szCs w:val="18"/>
        </w:rPr>
        <w:t>4326</w:t>
      </w:r>
      <w:r w:rsidRPr="00772365">
        <w:rPr>
          <w:rFonts w:ascii="Arial" w:hAnsi="Arial" w:cs="Arial"/>
          <w:sz w:val="18"/>
          <w:szCs w:val="18"/>
        </w:rPr>
        <w:t xml:space="preserve">, </w:t>
      </w:r>
      <w:r w:rsidRPr="00F7371E">
        <w:rPr>
          <w:rFonts w:ascii="Arial" w:hAnsi="Arial" w:cs="Arial"/>
          <w:sz w:val="18"/>
          <w:szCs w:val="18"/>
        </w:rPr>
        <w:t>4388</w:t>
      </w:r>
      <w:r w:rsidRPr="00772365">
        <w:rPr>
          <w:rFonts w:ascii="Arial" w:hAnsi="Arial" w:cs="Arial"/>
          <w:sz w:val="18"/>
          <w:szCs w:val="18"/>
        </w:rPr>
        <w:t>, 4417, 4465, 4522, 4602, 4612, 4672,</w:t>
      </w:r>
      <w:r>
        <w:rPr>
          <w:rFonts w:ascii="Arial" w:hAnsi="Arial" w:cs="Arial"/>
          <w:sz w:val="18"/>
          <w:szCs w:val="18"/>
        </w:rPr>
        <w:t xml:space="preserve"> 4</w:t>
      </w:r>
      <w:r w:rsidRPr="00772365">
        <w:rPr>
          <w:rFonts w:ascii="Arial" w:hAnsi="Arial" w:cs="Arial"/>
          <w:sz w:val="18"/>
          <w:szCs w:val="18"/>
        </w:rPr>
        <w:t>728</w:t>
      </w:r>
    </w:p>
    <w:p w14:paraId="316F46D7" w14:textId="77777777" w:rsidR="00772365" w:rsidRPr="00D32A1F" w:rsidRDefault="00772365" w:rsidP="00772365">
      <w:pPr>
        <w:rPr>
          <w:rFonts w:ascii="Arial" w:hAnsi="Arial" w:cs="Arial"/>
          <w:sz w:val="18"/>
          <w:szCs w:val="18"/>
        </w:rPr>
      </w:pPr>
    </w:p>
    <w:p w14:paraId="32833ACB" w14:textId="54193039" w:rsidR="00EB6E65" w:rsidRPr="00D32A1F" w:rsidRDefault="00EB6E65" w:rsidP="00B254C8">
      <w:pPr>
        <w:rPr>
          <w:rFonts w:ascii="Arial" w:hAnsi="Arial" w:cs="Arial"/>
          <w:sz w:val="18"/>
          <w:szCs w:val="18"/>
        </w:rPr>
      </w:pPr>
      <w:r w:rsidRPr="00D32A1F">
        <w:rPr>
          <w:rFonts w:ascii="Arial" w:hAnsi="Arial" w:cs="Arial"/>
          <w:sz w:val="18"/>
          <w:szCs w:val="18"/>
        </w:rPr>
        <w:t xml:space="preserve">The baseline for this document is </w:t>
      </w:r>
      <w:r w:rsidR="00592FB3" w:rsidRPr="00D32A1F">
        <w:rPr>
          <w:rFonts w:ascii="Arial" w:hAnsi="Arial" w:cs="Arial"/>
          <w:sz w:val="18"/>
          <w:szCs w:val="18"/>
        </w:rPr>
        <w:t>Draft P802.11REVmd D</w:t>
      </w:r>
      <w:r w:rsidR="00B87DBC" w:rsidRPr="00D32A1F">
        <w:rPr>
          <w:rFonts w:ascii="Arial" w:hAnsi="Arial" w:cs="Arial"/>
          <w:sz w:val="18"/>
          <w:szCs w:val="18"/>
        </w:rPr>
        <w:t>3</w:t>
      </w:r>
      <w:r w:rsidR="00592FB3" w:rsidRPr="00D32A1F">
        <w:rPr>
          <w:rFonts w:ascii="Arial" w:hAnsi="Arial" w:cs="Arial"/>
          <w:sz w:val="18"/>
          <w:szCs w:val="18"/>
        </w:rPr>
        <w:t>.0</w:t>
      </w:r>
      <w:r w:rsidRPr="00D32A1F">
        <w:rPr>
          <w:rFonts w:ascii="Arial" w:hAnsi="Arial" w:cs="Arial"/>
          <w:sz w:val="18"/>
          <w:szCs w:val="18"/>
        </w:rPr>
        <w:t>.</w:t>
      </w:r>
    </w:p>
    <w:p w14:paraId="3D2A5A6C" w14:textId="0D59428D" w:rsidR="0079076D" w:rsidRDefault="001A5EF4" w:rsidP="00673FE0">
      <w:pPr>
        <w:tabs>
          <w:tab w:val="left" w:pos="6695"/>
        </w:tabs>
        <w:rPr>
          <w:rFonts w:ascii="Arial" w:hAnsi="Arial" w:cs="Arial"/>
          <w:b/>
          <w:sz w:val="18"/>
          <w:szCs w:val="18"/>
        </w:rPr>
      </w:pPr>
      <w:r>
        <w:rPr>
          <w:rFonts w:ascii="Arial" w:hAnsi="Arial" w:cs="Arial"/>
          <w:b/>
          <w:sz w:val="18"/>
          <w:szCs w:val="18"/>
        </w:rPr>
        <w:tab/>
      </w:r>
    </w:p>
    <w:p w14:paraId="33CFE325" w14:textId="77777777" w:rsidR="0079076D" w:rsidRDefault="0079076D">
      <w:pPr>
        <w:jc w:val="left"/>
        <w:rPr>
          <w:rFonts w:ascii="Arial" w:hAnsi="Arial" w:cs="Arial"/>
          <w:b/>
          <w:sz w:val="18"/>
          <w:szCs w:val="18"/>
        </w:rPr>
      </w:pPr>
      <w:r>
        <w:rPr>
          <w:rFonts w:ascii="Arial" w:hAnsi="Arial" w:cs="Arial"/>
          <w:b/>
          <w:sz w:val="18"/>
          <w:szCs w:val="18"/>
        </w:rPr>
        <w:br w:type="page"/>
      </w:r>
    </w:p>
    <w:p w14:paraId="20181E58" w14:textId="77777777" w:rsidR="0079076D" w:rsidRDefault="0079076D" w:rsidP="00B254C8">
      <w:pPr>
        <w:rPr>
          <w:rFonts w:ascii="Arial" w:hAnsi="Arial" w:cs="Arial"/>
          <w:b/>
          <w:sz w:val="18"/>
          <w:szCs w:val="18"/>
        </w:rPr>
      </w:pPr>
      <w:r>
        <w:rPr>
          <w:rFonts w:ascii="Arial" w:hAnsi="Arial" w:cs="Arial"/>
          <w:b/>
          <w:sz w:val="18"/>
          <w:szCs w:val="18"/>
        </w:rPr>
        <w:lastRenderedPageBreak/>
        <w:t>Revision History</w:t>
      </w:r>
    </w:p>
    <w:p w14:paraId="30E7CE15" w14:textId="77777777" w:rsidR="0079076D" w:rsidRDefault="0079076D" w:rsidP="00B254C8">
      <w:pPr>
        <w:rPr>
          <w:rFonts w:ascii="Arial" w:hAnsi="Arial" w:cs="Arial"/>
          <w:b/>
          <w:sz w:val="18"/>
          <w:szCs w:val="18"/>
        </w:rPr>
      </w:pPr>
    </w:p>
    <w:p w14:paraId="48874290" w14:textId="77777777" w:rsidR="0079076D" w:rsidRDefault="0079076D" w:rsidP="00B254C8">
      <w:pPr>
        <w:rPr>
          <w:rFonts w:ascii="Arial" w:hAnsi="Arial" w:cs="Arial"/>
          <w:bCs/>
          <w:sz w:val="18"/>
          <w:szCs w:val="18"/>
        </w:rPr>
      </w:pPr>
      <w:r w:rsidRPr="0079076D">
        <w:rPr>
          <w:rFonts w:ascii="Arial" w:hAnsi="Arial" w:cs="Arial"/>
          <w:bCs/>
          <w:sz w:val="18"/>
          <w:szCs w:val="18"/>
        </w:rPr>
        <w:t xml:space="preserve">00: </w:t>
      </w:r>
      <w:r>
        <w:rPr>
          <w:rFonts w:ascii="Arial" w:hAnsi="Arial" w:cs="Arial"/>
          <w:bCs/>
          <w:sz w:val="18"/>
          <w:szCs w:val="18"/>
        </w:rPr>
        <w:t>Initial version</w:t>
      </w:r>
    </w:p>
    <w:p w14:paraId="1ED7817B" w14:textId="77777777" w:rsidR="002225CA" w:rsidRDefault="0079076D" w:rsidP="00B254C8">
      <w:pPr>
        <w:rPr>
          <w:rFonts w:ascii="Arial" w:hAnsi="Arial" w:cs="Arial"/>
          <w:bCs/>
          <w:sz w:val="18"/>
          <w:szCs w:val="18"/>
        </w:rPr>
      </w:pPr>
      <w:r>
        <w:rPr>
          <w:rFonts w:ascii="Arial" w:hAnsi="Arial" w:cs="Arial"/>
          <w:bCs/>
          <w:sz w:val="18"/>
          <w:szCs w:val="18"/>
        </w:rPr>
        <w:t>01: Update based on Mark Rison’s comments – 02/13/20</w:t>
      </w:r>
    </w:p>
    <w:p w14:paraId="334379E3" w14:textId="77777777" w:rsidR="00673FE0" w:rsidRDefault="002225CA" w:rsidP="00B254C8">
      <w:pPr>
        <w:rPr>
          <w:ins w:id="4" w:author="Microsoft Office User" w:date="2020-03-06T07:15:00Z"/>
          <w:rFonts w:ascii="Arial" w:hAnsi="Arial" w:cs="Arial"/>
          <w:bCs/>
          <w:sz w:val="18"/>
          <w:szCs w:val="18"/>
        </w:rPr>
      </w:pPr>
      <w:r>
        <w:rPr>
          <w:rFonts w:ascii="Arial" w:hAnsi="Arial" w:cs="Arial"/>
          <w:bCs/>
          <w:sz w:val="18"/>
          <w:szCs w:val="18"/>
        </w:rPr>
        <w:t>02: Update based on Mark Rison’s comments – 02/15/20</w:t>
      </w:r>
    </w:p>
    <w:p w14:paraId="00389203" w14:textId="77777777" w:rsidR="00673FE0" w:rsidRDefault="00673FE0" w:rsidP="00B254C8">
      <w:pPr>
        <w:rPr>
          <w:ins w:id="5" w:author="Microsoft Office User" w:date="2020-03-06T07:15:00Z"/>
          <w:rFonts w:ascii="Arial" w:hAnsi="Arial" w:cs="Arial"/>
          <w:bCs/>
          <w:sz w:val="18"/>
          <w:szCs w:val="18"/>
        </w:rPr>
      </w:pPr>
      <w:ins w:id="6" w:author="Microsoft Office User" w:date="2020-03-06T07:15:00Z">
        <w:r>
          <w:rPr>
            <w:rFonts w:ascii="Arial" w:hAnsi="Arial" w:cs="Arial"/>
            <w:bCs/>
            <w:sz w:val="18"/>
            <w:szCs w:val="18"/>
          </w:rPr>
          <w:t>03: Update based on 11md ad hoc</w:t>
        </w:r>
      </w:ins>
    </w:p>
    <w:p w14:paraId="2417934E" w14:textId="2D02B67D" w:rsidR="00D32A1F" w:rsidRPr="0079076D" w:rsidRDefault="00673FE0" w:rsidP="00B254C8">
      <w:pPr>
        <w:rPr>
          <w:rFonts w:ascii="Arial" w:hAnsi="Arial" w:cs="Arial"/>
          <w:bCs/>
          <w:sz w:val="18"/>
          <w:szCs w:val="18"/>
        </w:rPr>
      </w:pPr>
      <w:ins w:id="7" w:author="Microsoft Office User" w:date="2020-03-06T07:15:00Z">
        <w:r>
          <w:rPr>
            <w:rFonts w:ascii="Arial" w:hAnsi="Arial" w:cs="Arial"/>
            <w:bCs/>
            <w:sz w:val="18"/>
            <w:szCs w:val="18"/>
          </w:rPr>
          <w:t xml:space="preserve">04: Update from </w:t>
        </w:r>
        <w:proofErr w:type="spellStart"/>
        <w:r>
          <w:rPr>
            <w:rFonts w:ascii="Arial" w:hAnsi="Arial" w:cs="Arial"/>
            <w:bCs/>
            <w:sz w:val="18"/>
            <w:szCs w:val="18"/>
          </w:rPr>
          <w:t>teleconf</w:t>
        </w:r>
        <w:proofErr w:type="spellEnd"/>
        <w:r>
          <w:rPr>
            <w:rFonts w:ascii="Arial" w:hAnsi="Arial" w:cs="Arial"/>
            <w:bCs/>
            <w:sz w:val="18"/>
            <w:szCs w:val="18"/>
          </w:rPr>
          <w:t xml:space="preserve"> on March 6, 2020</w:t>
        </w:r>
      </w:ins>
      <w:r w:rsidR="007A0827" w:rsidRPr="0079076D">
        <w:rPr>
          <w:rFonts w:ascii="Arial" w:hAnsi="Arial" w:cs="Arial"/>
          <w:bCs/>
          <w:sz w:val="18"/>
          <w:szCs w:val="18"/>
        </w:rPr>
        <w:br w:type="page"/>
      </w:r>
    </w:p>
    <w:tbl>
      <w:tblPr>
        <w:tblStyle w:val="TableGrid"/>
        <w:tblW w:w="9805" w:type="dxa"/>
        <w:tblLook w:val="04A0" w:firstRow="1" w:lastRow="0" w:firstColumn="1" w:lastColumn="0" w:noHBand="0" w:noVBand="1"/>
      </w:tblPr>
      <w:tblGrid>
        <w:gridCol w:w="536"/>
        <w:gridCol w:w="856"/>
        <w:gridCol w:w="545"/>
        <w:gridCol w:w="528"/>
        <w:gridCol w:w="2514"/>
        <w:gridCol w:w="2514"/>
        <w:gridCol w:w="2683"/>
      </w:tblGrid>
      <w:tr w:rsidR="00D32A1F" w:rsidRPr="00D32A1F" w14:paraId="50B4813C" w14:textId="77777777" w:rsidTr="00D32A1F">
        <w:trPr>
          <w:trHeight w:val="840"/>
        </w:trPr>
        <w:tc>
          <w:tcPr>
            <w:tcW w:w="536" w:type="dxa"/>
            <w:hideMark/>
          </w:tcPr>
          <w:p w14:paraId="0C9C35E0" w14:textId="77777777" w:rsidR="00D32A1F" w:rsidRPr="00D32A1F" w:rsidRDefault="00D32A1F" w:rsidP="00D32A1F">
            <w:pPr>
              <w:rPr>
                <w:b/>
                <w:bCs/>
                <w:sz w:val="16"/>
                <w:szCs w:val="16"/>
              </w:rPr>
            </w:pPr>
            <w:r w:rsidRPr="00D32A1F">
              <w:rPr>
                <w:b/>
                <w:bCs/>
                <w:sz w:val="16"/>
                <w:szCs w:val="16"/>
              </w:rPr>
              <w:lastRenderedPageBreak/>
              <w:t>CID</w:t>
            </w:r>
          </w:p>
        </w:tc>
        <w:tc>
          <w:tcPr>
            <w:tcW w:w="885" w:type="dxa"/>
            <w:hideMark/>
          </w:tcPr>
          <w:p w14:paraId="1D4274B9" w14:textId="73621053" w:rsidR="00D32A1F" w:rsidRPr="00D32A1F" w:rsidRDefault="00D32A1F">
            <w:pPr>
              <w:rPr>
                <w:b/>
                <w:bCs/>
                <w:sz w:val="16"/>
                <w:szCs w:val="16"/>
              </w:rPr>
            </w:pPr>
            <w:r w:rsidRPr="00D32A1F">
              <w:rPr>
                <w:b/>
                <w:bCs/>
                <w:sz w:val="16"/>
                <w:szCs w:val="16"/>
              </w:rPr>
              <w:t>Clause Number</w:t>
            </w:r>
          </w:p>
        </w:tc>
        <w:tc>
          <w:tcPr>
            <w:tcW w:w="590" w:type="dxa"/>
            <w:hideMark/>
          </w:tcPr>
          <w:p w14:paraId="1984AAD6" w14:textId="053958BA" w:rsidR="00D32A1F" w:rsidRPr="00D32A1F" w:rsidRDefault="00D32A1F">
            <w:pPr>
              <w:rPr>
                <w:b/>
                <w:bCs/>
                <w:sz w:val="16"/>
                <w:szCs w:val="16"/>
              </w:rPr>
            </w:pPr>
            <w:r w:rsidRPr="00D32A1F">
              <w:rPr>
                <w:b/>
                <w:bCs/>
                <w:sz w:val="16"/>
                <w:szCs w:val="16"/>
              </w:rPr>
              <w:t>Page</w:t>
            </w:r>
          </w:p>
        </w:tc>
        <w:tc>
          <w:tcPr>
            <w:tcW w:w="528" w:type="dxa"/>
            <w:hideMark/>
          </w:tcPr>
          <w:p w14:paraId="119A8E1D" w14:textId="23CA6BDA" w:rsidR="00D32A1F" w:rsidRPr="00D32A1F" w:rsidRDefault="00D32A1F">
            <w:pPr>
              <w:rPr>
                <w:b/>
                <w:bCs/>
                <w:sz w:val="16"/>
                <w:szCs w:val="16"/>
              </w:rPr>
            </w:pPr>
            <w:r w:rsidRPr="00D32A1F">
              <w:rPr>
                <w:b/>
                <w:bCs/>
                <w:sz w:val="16"/>
                <w:szCs w:val="16"/>
              </w:rPr>
              <w:t>Line</w:t>
            </w:r>
          </w:p>
        </w:tc>
        <w:tc>
          <w:tcPr>
            <w:tcW w:w="2514" w:type="dxa"/>
            <w:hideMark/>
          </w:tcPr>
          <w:p w14:paraId="714AB51D" w14:textId="77777777" w:rsidR="00D32A1F" w:rsidRPr="00D32A1F" w:rsidRDefault="00D32A1F">
            <w:pPr>
              <w:rPr>
                <w:b/>
                <w:bCs/>
                <w:sz w:val="16"/>
                <w:szCs w:val="16"/>
              </w:rPr>
            </w:pPr>
            <w:r w:rsidRPr="00D32A1F">
              <w:rPr>
                <w:b/>
                <w:bCs/>
                <w:sz w:val="16"/>
                <w:szCs w:val="16"/>
              </w:rPr>
              <w:t>Comment</w:t>
            </w:r>
          </w:p>
        </w:tc>
        <w:tc>
          <w:tcPr>
            <w:tcW w:w="2514" w:type="dxa"/>
            <w:hideMark/>
          </w:tcPr>
          <w:p w14:paraId="5A131DC8" w14:textId="77777777" w:rsidR="00D32A1F" w:rsidRPr="00D32A1F" w:rsidRDefault="00D32A1F">
            <w:pPr>
              <w:rPr>
                <w:b/>
                <w:bCs/>
                <w:sz w:val="16"/>
                <w:szCs w:val="16"/>
              </w:rPr>
            </w:pPr>
            <w:r w:rsidRPr="00D32A1F">
              <w:rPr>
                <w:b/>
                <w:bCs/>
                <w:sz w:val="16"/>
                <w:szCs w:val="16"/>
              </w:rPr>
              <w:t>Proposed Change</w:t>
            </w:r>
          </w:p>
        </w:tc>
        <w:tc>
          <w:tcPr>
            <w:tcW w:w="2238" w:type="dxa"/>
            <w:hideMark/>
          </w:tcPr>
          <w:p w14:paraId="2A6A726D" w14:textId="77777777" w:rsidR="00D32A1F" w:rsidRPr="00D32A1F" w:rsidRDefault="00D32A1F">
            <w:pPr>
              <w:rPr>
                <w:b/>
                <w:bCs/>
                <w:sz w:val="16"/>
                <w:szCs w:val="16"/>
              </w:rPr>
            </w:pPr>
            <w:r w:rsidRPr="00D32A1F">
              <w:rPr>
                <w:b/>
                <w:bCs/>
                <w:sz w:val="16"/>
                <w:szCs w:val="16"/>
              </w:rPr>
              <w:t>Resolution</w:t>
            </w:r>
          </w:p>
        </w:tc>
      </w:tr>
      <w:tr w:rsidR="00D32A1F" w:rsidRPr="00D32A1F" w14:paraId="2EE7A2AE" w14:textId="77777777" w:rsidTr="00D32A1F">
        <w:trPr>
          <w:trHeight w:val="1960"/>
        </w:trPr>
        <w:tc>
          <w:tcPr>
            <w:tcW w:w="536" w:type="dxa"/>
            <w:hideMark/>
          </w:tcPr>
          <w:p w14:paraId="37CEB922" w14:textId="77777777" w:rsidR="00D32A1F" w:rsidRPr="00D32A1F" w:rsidRDefault="00D32A1F" w:rsidP="00D32A1F">
            <w:pPr>
              <w:rPr>
                <w:sz w:val="16"/>
                <w:szCs w:val="16"/>
              </w:rPr>
            </w:pPr>
            <w:r w:rsidRPr="00D32A1F">
              <w:rPr>
                <w:sz w:val="16"/>
                <w:szCs w:val="16"/>
              </w:rPr>
              <w:t>4031</w:t>
            </w:r>
          </w:p>
        </w:tc>
        <w:tc>
          <w:tcPr>
            <w:tcW w:w="885" w:type="dxa"/>
            <w:hideMark/>
          </w:tcPr>
          <w:p w14:paraId="0F9A894C" w14:textId="77777777" w:rsidR="00D32A1F" w:rsidRPr="00D32A1F" w:rsidRDefault="00D32A1F">
            <w:pPr>
              <w:rPr>
                <w:sz w:val="16"/>
                <w:szCs w:val="16"/>
              </w:rPr>
            </w:pPr>
            <w:r w:rsidRPr="00D32A1F">
              <w:rPr>
                <w:sz w:val="16"/>
                <w:szCs w:val="16"/>
              </w:rPr>
              <w:t>12.5.3.3.2</w:t>
            </w:r>
          </w:p>
        </w:tc>
        <w:tc>
          <w:tcPr>
            <w:tcW w:w="590" w:type="dxa"/>
            <w:hideMark/>
          </w:tcPr>
          <w:p w14:paraId="3691E6F3" w14:textId="77777777" w:rsidR="00D32A1F" w:rsidRPr="00D32A1F" w:rsidRDefault="00D32A1F">
            <w:pPr>
              <w:rPr>
                <w:sz w:val="16"/>
                <w:szCs w:val="16"/>
              </w:rPr>
            </w:pPr>
            <w:r w:rsidRPr="00D32A1F">
              <w:rPr>
                <w:sz w:val="16"/>
                <w:szCs w:val="16"/>
              </w:rPr>
              <w:t>2603</w:t>
            </w:r>
          </w:p>
        </w:tc>
        <w:tc>
          <w:tcPr>
            <w:tcW w:w="528" w:type="dxa"/>
            <w:hideMark/>
          </w:tcPr>
          <w:p w14:paraId="1655D6EA" w14:textId="77777777" w:rsidR="00D32A1F" w:rsidRPr="00D32A1F" w:rsidRDefault="00D32A1F">
            <w:pPr>
              <w:rPr>
                <w:sz w:val="16"/>
                <w:szCs w:val="16"/>
              </w:rPr>
            </w:pPr>
            <w:r w:rsidRPr="00D32A1F">
              <w:rPr>
                <w:sz w:val="16"/>
                <w:szCs w:val="16"/>
              </w:rPr>
              <w:t>49</w:t>
            </w:r>
          </w:p>
        </w:tc>
        <w:tc>
          <w:tcPr>
            <w:tcW w:w="2514" w:type="dxa"/>
            <w:hideMark/>
          </w:tcPr>
          <w:p w14:paraId="7622924A" w14:textId="77777777" w:rsidR="00D32A1F" w:rsidRPr="00D32A1F" w:rsidRDefault="00D32A1F">
            <w:pPr>
              <w:rPr>
                <w:sz w:val="16"/>
                <w:szCs w:val="16"/>
              </w:rPr>
            </w:pPr>
            <w:r w:rsidRPr="00D32A1F">
              <w:rPr>
                <w:sz w:val="16"/>
                <w:szCs w:val="16"/>
              </w:rPr>
              <w:t>dot11PNExhaustionThreshold has been changed to dot11PNExhaustionThresholdLow and dot11PNExhaustionThresholdHigh.</w:t>
            </w:r>
          </w:p>
        </w:tc>
        <w:tc>
          <w:tcPr>
            <w:tcW w:w="2514" w:type="dxa"/>
            <w:hideMark/>
          </w:tcPr>
          <w:p w14:paraId="2753256F" w14:textId="77777777" w:rsidR="00D32A1F" w:rsidRPr="00D32A1F" w:rsidRDefault="00D32A1F">
            <w:pPr>
              <w:rPr>
                <w:sz w:val="16"/>
                <w:szCs w:val="16"/>
              </w:rPr>
            </w:pPr>
            <w:r w:rsidRPr="00D32A1F">
              <w:rPr>
                <w:sz w:val="16"/>
                <w:szCs w:val="16"/>
              </w:rPr>
              <w:t>Fix dot11PNExhaustionThreshold to dot11PNExhaustionThresholdLow and dot11PNExhaustionThresholdHigh.</w:t>
            </w:r>
          </w:p>
        </w:tc>
        <w:tc>
          <w:tcPr>
            <w:tcW w:w="2238" w:type="dxa"/>
            <w:hideMark/>
          </w:tcPr>
          <w:p w14:paraId="0710E60E" w14:textId="449026C0" w:rsidR="00D44603" w:rsidRDefault="00D32A1F" w:rsidP="00D44603">
            <w:pPr>
              <w:rPr>
                <w:sz w:val="16"/>
                <w:szCs w:val="16"/>
              </w:rPr>
            </w:pPr>
            <w:r w:rsidRPr="00D32A1F">
              <w:rPr>
                <w:sz w:val="16"/>
                <w:szCs w:val="16"/>
              </w:rPr>
              <w:t> </w:t>
            </w:r>
            <w:r w:rsidR="0079076D">
              <w:rPr>
                <w:sz w:val="16"/>
                <w:szCs w:val="16"/>
              </w:rPr>
              <w:t>Revise</w:t>
            </w:r>
            <w:r w:rsidR="00D44603">
              <w:rPr>
                <w:sz w:val="16"/>
                <w:szCs w:val="16"/>
              </w:rPr>
              <w:t xml:space="preserve">. </w:t>
            </w:r>
          </w:p>
          <w:p w14:paraId="42F3EB71" w14:textId="77777777" w:rsidR="00D44603" w:rsidRDefault="00D44603" w:rsidP="00D44603">
            <w:pPr>
              <w:rPr>
                <w:rFonts w:ascii="Arial" w:hAnsi="Arial" w:cs="Arial"/>
                <w:b/>
                <w:bCs/>
                <w:color w:val="FF0000"/>
                <w:sz w:val="18"/>
                <w:szCs w:val="18"/>
              </w:rPr>
            </w:pPr>
          </w:p>
          <w:p w14:paraId="1182E409" w14:textId="5937E414" w:rsidR="00D44603" w:rsidRPr="00D44603" w:rsidRDefault="00D44603" w:rsidP="00D44603">
            <w:pPr>
              <w:rPr>
                <w:rFonts w:ascii="Arial" w:hAnsi="Arial" w:cs="Arial"/>
                <w:color w:val="000000" w:themeColor="text1"/>
                <w:sz w:val="16"/>
                <w:szCs w:val="16"/>
              </w:rPr>
            </w:pPr>
            <w:proofErr w:type="spellStart"/>
            <w:r w:rsidRPr="00D44603">
              <w:rPr>
                <w:rFonts w:ascii="Arial" w:hAnsi="Arial" w:cs="Arial"/>
                <w:color w:val="000000" w:themeColor="text1"/>
                <w:sz w:val="16"/>
                <w:szCs w:val="16"/>
              </w:rPr>
              <w:t>TGm</w:t>
            </w:r>
            <w:proofErr w:type="spellEnd"/>
            <w:r w:rsidRPr="00D44603">
              <w:rPr>
                <w:rFonts w:ascii="Arial" w:hAnsi="Arial" w:cs="Arial"/>
                <w:color w:val="000000" w:themeColor="text1"/>
                <w:sz w:val="16"/>
                <w:szCs w:val="16"/>
              </w:rPr>
              <w:t xml:space="preserve"> Editor: Change the sentence as follows</w:t>
            </w:r>
          </w:p>
          <w:p w14:paraId="6572DDF9" w14:textId="77777777" w:rsidR="00D44603" w:rsidRDefault="00D44603" w:rsidP="00D44603">
            <w:pPr>
              <w:rPr>
                <w:rFonts w:ascii="Arial" w:hAnsi="Arial" w:cs="Arial"/>
                <w:sz w:val="18"/>
                <w:szCs w:val="18"/>
              </w:rPr>
            </w:pPr>
          </w:p>
          <w:p w14:paraId="02BA8159" w14:textId="0F04B57D" w:rsidR="00D44603" w:rsidRPr="00D44603" w:rsidRDefault="00D44603" w:rsidP="00D44603">
            <w:pPr>
              <w:autoSpaceDE w:val="0"/>
              <w:autoSpaceDN w:val="0"/>
              <w:adjustRightInd w:val="0"/>
              <w:jc w:val="left"/>
              <w:rPr>
                <w:color w:val="000000"/>
                <w:sz w:val="16"/>
                <w:szCs w:val="16"/>
              </w:rPr>
            </w:pPr>
            <w:r w:rsidRPr="00D44603">
              <w:rPr>
                <w:color w:val="218B21"/>
                <w:sz w:val="16"/>
                <w:szCs w:val="16"/>
              </w:rPr>
              <w:t>(#</w:t>
            </w:r>
            <w:proofErr w:type="gramStart"/>
            <w:r w:rsidRPr="00D44603">
              <w:rPr>
                <w:color w:val="218B21"/>
                <w:sz w:val="16"/>
                <w:szCs w:val="16"/>
              </w:rPr>
              <w:t>2500)</w:t>
            </w:r>
            <w:r w:rsidRPr="00D44603">
              <w:rPr>
                <w:color w:val="000000"/>
                <w:sz w:val="16"/>
                <w:szCs w:val="16"/>
              </w:rPr>
              <w:t>If</w:t>
            </w:r>
            <w:proofErr w:type="gramEnd"/>
            <w:r w:rsidRPr="00D44603">
              <w:rPr>
                <w:color w:val="000000"/>
                <w:sz w:val="16"/>
                <w:szCs w:val="16"/>
              </w:rPr>
              <w:t xml:space="preserve"> the PN </w:t>
            </w:r>
            <w:r w:rsidRPr="00673FE0">
              <w:rPr>
                <w:strike/>
                <w:color w:val="000000"/>
                <w:sz w:val="16"/>
                <w:szCs w:val="16"/>
              </w:rPr>
              <w:t>is</w:t>
            </w:r>
            <w:r w:rsidRPr="00D44603">
              <w:rPr>
                <w:color w:val="000000"/>
                <w:sz w:val="16"/>
                <w:szCs w:val="16"/>
              </w:rPr>
              <w:t xml:space="preserve"> </w:t>
            </w:r>
            <w:r w:rsidRPr="00D44603">
              <w:rPr>
                <w:strike/>
                <w:color w:val="000000"/>
                <w:sz w:val="16"/>
                <w:szCs w:val="16"/>
              </w:rPr>
              <w:t xml:space="preserve">larger than dot11PNExhaustionThreshold </w:t>
            </w:r>
            <w:r w:rsidR="0079076D">
              <w:rPr>
                <w:color w:val="000000"/>
                <w:sz w:val="16"/>
                <w:szCs w:val="16"/>
                <w:u w:val="single"/>
              </w:rPr>
              <w:t>exceeds the</w:t>
            </w:r>
            <w:r w:rsidRPr="00D44603">
              <w:rPr>
                <w:color w:val="000000"/>
                <w:sz w:val="16"/>
                <w:szCs w:val="16"/>
                <w:u w:val="single"/>
              </w:rPr>
              <w:t xml:space="preserve"> threshold</w:t>
            </w:r>
            <w:r w:rsidR="0079076D">
              <w:rPr>
                <w:color w:val="000000"/>
                <w:sz w:val="16"/>
                <w:szCs w:val="16"/>
                <w:u w:val="single"/>
              </w:rPr>
              <w:t xml:space="preserve"> that is </w:t>
            </w:r>
            <w:r w:rsidRPr="00D44603">
              <w:rPr>
                <w:color w:val="000000"/>
                <w:sz w:val="16"/>
                <w:szCs w:val="16"/>
                <w:u w:val="single"/>
              </w:rPr>
              <w:t xml:space="preserve">defined in </w:t>
            </w:r>
            <w:r w:rsidRPr="00D44603">
              <w:rPr>
                <w:sz w:val="16"/>
                <w:szCs w:val="16"/>
                <w:u w:val="single"/>
              </w:rPr>
              <w:t>dot11PNExhaustionThresholdLow and dot11PNExhaustionThresholdHigh</w:t>
            </w:r>
            <w:r w:rsidRPr="00D44603">
              <w:rPr>
                <w:sz w:val="16"/>
                <w:szCs w:val="16"/>
              </w:rPr>
              <w:t xml:space="preserve"> </w:t>
            </w:r>
            <w:r w:rsidRPr="00D44603">
              <w:rPr>
                <w:color w:val="000000"/>
                <w:sz w:val="16"/>
                <w:szCs w:val="16"/>
              </w:rPr>
              <w:t xml:space="preserve">, </w:t>
            </w:r>
            <w:r w:rsidRPr="002225CA">
              <w:rPr>
                <w:color w:val="000000"/>
                <w:sz w:val="16"/>
                <w:szCs w:val="16"/>
              </w:rPr>
              <w:t>an</w:t>
            </w:r>
            <w:r w:rsidRPr="00D44603">
              <w:rPr>
                <w:color w:val="000000"/>
                <w:sz w:val="16"/>
                <w:szCs w:val="16"/>
              </w:rPr>
              <w:t xml:space="preserve"> MLME-PN-</w:t>
            </w:r>
            <w:proofErr w:type="spellStart"/>
            <w:r w:rsidRPr="00D44603">
              <w:rPr>
                <w:color w:val="000000"/>
                <w:sz w:val="16"/>
                <w:szCs w:val="16"/>
              </w:rPr>
              <w:t>EXHAUSTION.indication</w:t>
            </w:r>
            <w:proofErr w:type="spellEnd"/>
          </w:p>
          <w:p w14:paraId="4800F412" w14:textId="77777777" w:rsidR="00D44603" w:rsidRPr="00D44603" w:rsidRDefault="00D44603" w:rsidP="00D44603">
            <w:pPr>
              <w:rPr>
                <w:sz w:val="16"/>
                <w:szCs w:val="16"/>
              </w:rPr>
            </w:pPr>
            <w:r w:rsidRPr="00D44603">
              <w:rPr>
                <w:color w:val="000000"/>
                <w:sz w:val="16"/>
                <w:szCs w:val="16"/>
              </w:rPr>
              <w:t>primitive shall be generated.</w:t>
            </w:r>
          </w:p>
          <w:p w14:paraId="3BCFD33D" w14:textId="01A0D11D" w:rsidR="00D32A1F" w:rsidRPr="00D32A1F" w:rsidRDefault="00D32A1F">
            <w:pPr>
              <w:rPr>
                <w:sz w:val="16"/>
                <w:szCs w:val="16"/>
              </w:rPr>
            </w:pPr>
          </w:p>
        </w:tc>
      </w:tr>
      <w:tr w:rsidR="00D32A1F" w:rsidRPr="00D32A1F" w14:paraId="66FA65D8" w14:textId="77777777" w:rsidTr="00D32A1F">
        <w:trPr>
          <w:trHeight w:val="1960"/>
        </w:trPr>
        <w:tc>
          <w:tcPr>
            <w:tcW w:w="536" w:type="dxa"/>
            <w:hideMark/>
          </w:tcPr>
          <w:p w14:paraId="0758A6AF" w14:textId="77777777" w:rsidR="00D32A1F" w:rsidRPr="00D32A1F" w:rsidRDefault="00D32A1F" w:rsidP="00D32A1F">
            <w:pPr>
              <w:rPr>
                <w:sz w:val="16"/>
                <w:szCs w:val="16"/>
              </w:rPr>
            </w:pPr>
            <w:r w:rsidRPr="00D32A1F">
              <w:rPr>
                <w:sz w:val="16"/>
                <w:szCs w:val="16"/>
              </w:rPr>
              <w:t>4032</w:t>
            </w:r>
          </w:p>
        </w:tc>
        <w:tc>
          <w:tcPr>
            <w:tcW w:w="885" w:type="dxa"/>
            <w:hideMark/>
          </w:tcPr>
          <w:p w14:paraId="525DBE50" w14:textId="77777777" w:rsidR="00D32A1F" w:rsidRPr="00D32A1F" w:rsidRDefault="00D32A1F">
            <w:pPr>
              <w:rPr>
                <w:sz w:val="16"/>
                <w:szCs w:val="16"/>
              </w:rPr>
            </w:pPr>
            <w:r w:rsidRPr="00D32A1F">
              <w:rPr>
                <w:sz w:val="16"/>
                <w:szCs w:val="16"/>
              </w:rPr>
              <w:t>12.5.4.4</w:t>
            </w:r>
          </w:p>
        </w:tc>
        <w:tc>
          <w:tcPr>
            <w:tcW w:w="590" w:type="dxa"/>
            <w:hideMark/>
          </w:tcPr>
          <w:p w14:paraId="715AEF55" w14:textId="77777777" w:rsidR="00D32A1F" w:rsidRPr="00D32A1F" w:rsidRDefault="00D32A1F">
            <w:pPr>
              <w:rPr>
                <w:sz w:val="16"/>
                <w:szCs w:val="16"/>
              </w:rPr>
            </w:pPr>
            <w:r w:rsidRPr="00D32A1F">
              <w:rPr>
                <w:sz w:val="16"/>
                <w:szCs w:val="16"/>
              </w:rPr>
              <w:t>2612</w:t>
            </w:r>
          </w:p>
        </w:tc>
        <w:tc>
          <w:tcPr>
            <w:tcW w:w="528" w:type="dxa"/>
            <w:hideMark/>
          </w:tcPr>
          <w:p w14:paraId="489C7BC7" w14:textId="77777777" w:rsidR="00D32A1F" w:rsidRPr="00D32A1F" w:rsidRDefault="00D32A1F">
            <w:pPr>
              <w:rPr>
                <w:sz w:val="16"/>
                <w:szCs w:val="16"/>
              </w:rPr>
            </w:pPr>
            <w:r w:rsidRPr="00D32A1F">
              <w:rPr>
                <w:sz w:val="16"/>
                <w:szCs w:val="16"/>
              </w:rPr>
              <w:t>27</w:t>
            </w:r>
          </w:p>
        </w:tc>
        <w:tc>
          <w:tcPr>
            <w:tcW w:w="2514" w:type="dxa"/>
            <w:hideMark/>
          </w:tcPr>
          <w:p w14:paraId="36454A59" w14:textId="77777777" w:rsidR="00D32A1F" w:rsidRPr="00D32A1F" w:rsidRDefault="00D32A1F">
            <w:pPr>
              <w:rPr>
                <w:sz w:val="16"/>
                <w:szCs w:val="16"/>
              </w:rPr>
            </w:pPr>
            <w:r w:rsidRPr="00D32A1F">
              <w:rPr>
                <w:sz w:val="16"/>
                <w:szCs w:val="16"/>
              </w:rPr>
              <w:t>dot11PNExhaustionThreshold has been changed to dot11PNExhaustionThresholdLow and dot11PNExhaustionThresholdHigh.</w:t>
            </w:r>
          </w:p>
        </w:tc>
        <w:tc>
          <w:tcPr>
            <w:tcW w:w="2514" w:type="dxa"/>
            <w:hideMark/>
          </w:tcPr>
          <w:p w14:paraId="1B4215FF" w14:textId="77777777" w:rsidR="00D32A1F" w:rsidRPr="00D32A1F" w:rsidRDefault="00D32A1F">
            <w:pPr>
              <w:rPr>
                <w:sz w:val="16"/>
                <w:szCs w:val="16"/>
              </w:rPr>
            </w:pPr>
            <w:r w:rsidRPr="00D32A1F">
              <w:rPr>
                <w:sz w:val="16"/>
                <w:szCs w:val="16"/>
              </w:rPr>
              <w:t>Fix dot11PNExhaustionThreshold to dot11PNExhaustionThresholdLow and dot11PNExhaustionThresholdHigh.</w:t>
            </w:r>
          </w:p>
        </w:tc>
        <w:tc>
          <w:tcPr>
            <w:tcW w:w="2238" w:type="dxa"/>
            <w:hideMark/>
          </w:tcPr>
          <w:p w14:paraId="3DC5D030" w14:textId="78823F53" w:rsidR="00D44603" w:rsidRDefault="00D32A1F" w:rsidP="00D44603">
            <w:pPr>
              <w:rPr>
                <w:sz w:val="16"/>
                <w:szCs w:val="16"/>
              </w:rPr>
            </w:pPr>
            <w:r w:rsidRPr="00D32A1F">
              <w:rPr>
                <w:sz w:val="16"/>
                <w:szCs w:val="16"/>
              </w:rPr>
              <w:t> </w:t>
            </w:r>
            <w:r w:rsidR="002225CA">
              <w:rPr>
                <w:sz w:val="16"/>
                <w:szCs w:val="16"/>
              </w:rPr>
              <w:t>Revise</w:t>
            </w:r>
            <w:r w:rsidR="00D44603">
              <w:rPr>
                <w:sz w:val="16"/>
                <w:szCs w:val="16"/>
              </w:rPr>
              <w:t xml:space="preserve">. </w:t>
            </w:r>
          </w:p>
          <w:p w14:paraId="68D09B33" w14:textId="77777777" w:rsidR="00D44603" w:rsidRDefault="00D44603" w:rsidP="00D44603">
            <w:pPr>
              <w:rPr>
                <w:rFonts w:ascii="Arial" w:hAnsi="Arial" w:cs="Arial"/>
                <w:b/>
                <w:bCs/>
                <w:color w:val="FF0000"/>
                <w:sz w:val="18"/>
                <w:szCs w:val="18"/>
              </w:rPr>
            </w:pPr>
          </w:p>
          <w:p w14:paraId="25DEE499" w14:textId="77777777" w:rsidR="00D44603" w:rsidRPr="00D44603" w:rsidRDefault="00D44603" w:rsidP="00D44603">
            <w:pPr>
              <w:rPr>
                <w:rFonts w:ascii="Arial" w:hAnsi="Arial" w:cs="Arial"/>
                <w:color w:val="000000" w:themeColor="text1"/>
                <w:sz w:val="16"/>
                <w:szCs w:val="16"/>
              </w:rPr>
            </w:pPr>
            <w:proofErr w:type="spellStart"/>
            <w:r w:rsidRPr="00D44603">
              <w:rPr>
                <w:rFonts w:ascii="Arial" w:hAnsi="Arial" w:cs="Arial"/>
                <w:color w:val="000000" w:themeColor="text1"/>
                <w:sz w:val="16"/>
                <w:szCs w:val="16"/>
              </w:rPr>
              <w:t>TGm</w:t>
            </w:r>
            <w:proofErr w:type="spellEnd"/>
            <w:r w:rsidRPr="00D44603">
              <w:rPr>
                <w:rFonts w:ascii="Arial" w:hAnsi="Arial" w:cs="Arial"/>
                <w:color w:val="000000" w:themeColor="text1"/>
                <w:sz w:val="16"/>
                <w:szCs w:val="16"/>
              </w:rPr>
              <w:t xml:space="preserve"> Editor: Change the sentence as follows</w:t>
            </w:r>
          </w:p>
          <w:p w14:paraId="72F478BA" w14:textId="77777777" w:rsidR="00D44603" w:rsidRDefault="00D44603" w:rsidP="00D44603">
            <w:pPr>
              <w:rPr>
                <w:rFonts w:ascii="Arial" w:hAnsi="Arial" w:cs="Arial"/>
                <w:sz w:val="18"/>
                <w:szCs w:val="18"/>
              </w:rPr>
            </w:pPr>
          </w:p>
          <w:p w14:paraId="27C86BC9" w14:textId="37F0520B" w:rsidR="00D44603" w:rsidRPr="00D44603" w:rsidRDefault="00D44603" w:rsidP="00D44603">
            <w:pPr>
              <w:autoSpaceDE w:val="0"/>
              <w:autoSpaceDN w:val="0"/>
              <w:adjustRightInd w:val="0"/>
              <w:jc w:val="left"/>
              <w:rPr>
                <w:color w:val="000000"/>
                <w:sz w:val="16"/>
                <w:szCs w:val="16"/>
              </w:rPr>
            </w:pPr>
            <w:r w:rsidRPr="00D44603">
              <w:rPr>
                <w:color w:val="218B21"/>
                <w:sz w:val="16"/>
                <w:szCs w:val="16"/>
              </w:rPr>
              <w:t>(#</w:t>
            </w:r>
            <w:proofErr w:type="gramStart"/>
            <w:r w:rsidRPr="00D44603">
              <w:rPr>
                <w:color w:val="218B21"/>
                <w:sz w:val="16"/>
                <w:szCs w:val="16"/>
              </w:rPr>
              <w:t>2500)</w:t>
            </w:r>
            <w:r w:rsidRPr="00D44603">
              <w:rPr>
                <w:color w:val="000000"/>
                <w:sz w:val="16"/>
                <w:szCs w:val="16"/>
              </w:rPr>
              <w:t>If</w:t>
            </w:r>
            <w:proofErr w:type="gramEnd"/>
            <w:r w:rsidRPr="00D44603">
              <w:rPr>
                <w:color w:val="000000"/>
                <w:sz w:val="16"/>
                <w:szCs w:val="16"/>
              </w:rPr>
              <w:t xml:space="preserve"> the PN </w:t>
            </w:r>
            <w:r w:rsidRPr="00673FE0">
              <w:rPr>
                <w:strike/>
                <w:color w:val="000000"/>
                <w:sz w:val="16"/>
                <w:szCs w:val="16"/>
              </w:rPr>
              <w:t>is</w:t>
            </w:r>
            <w:r w:rsidRPr="00D44603">
              <w:rPr>
                <w:color w:val="000000"/>
                <w:sz w:val="16"/>
                <w:szCs w:val="16"/>
              </w:rPr>
              <w:t xml:space="preserve"> </w:t>
            </w:r>
            <w:r w:rsidRPr="00D44603">
              <w:rPr>
                <w:strike/>
                <w:color w:val="000000"/>
                <w:sz w:val="16"/>
                <w:szCs w:val="16"/>
              </w:rPr>
              <w:t xml:space="preserve">larger than dot11PNExhaustionThreshold </w:t>
            </w:r>
            <w:r w:rsidR="0079076D">
              <w:rPr>
                <w:color w:val="000000"/>
                <w:sz w:val="16"/>
                <w:szCs w:val="16"/>
                <w:u w:val="single"/>
              </w:rPr>
              <w:t xml:space="preserve">exceeds the threshold that is </w:t>
            </w:r>
            <w:r w:rsidRPr="00D44603">
              <w:rPr>
                <w:color w:val="000000"/>
                <w:sz w:val="16"/>
                <w:szCs w:val="16"/>
                <w:u w:val="single"/>
              </w:rPr>
              <w:t xml:space="preserve">defined in </w:t>
            </w:r>
            <w:r w:rsidRPr="00D44603">
              <w:rPr>
                <w:sz w:val="16"/>
                <w:szCs w:val="16"/>
                <w:u w:val="single"/>
              </w:rPr>
              <w:t>dot11PNExhaustionThresholdLow and dot11PNExhaustionThresholdHigh</w:t>
            </w:r>
            <w:r w:rsidRPr="00D44603">
              <w:rPr>
                <w:sz w:val="16"/>
                <w:szCs w:val="16"/>
              </w:rPr>
              <w:t xml:space="preserve"> </w:t>
            </w:r>
            <w:r w:rsidRPr="00D44603">
              <w:rPr>
                <w:color w:val="000000"/>
                <w:sz w:val="16"/>
                <w:szCs w:val="16"/>
              </w:rPr>
              <w:t xml:space="preserve">, </w:t>
            </w:r>
            <w:r w:rsidRPr="002225CA">
              <w:rPr>
                <w:color w:val="000000"/>
                <w:sz w:val="16"/>
                <w:szCs w:val="16"/>
              </w:rPr>
              <w:t>an</w:t>
            </w:r>
            <w:r w:rsidRPr="00D44603">
              <w:rPr>
                <w:color w:val="000000"/>
                <w:sz w:val="16"/>
                <w:szCs w:val="16"/>
              </w:rPr>
              <w:t xml:space="preserve"> MLME-PN-</w:t>
            </w:r>
            <w:proofErr w:type="spellStart"/>
            <w:r w:rsidRPr="00D44603">
              <w:rPr>
                <w:color w:val="000000"/>
                <w:sz w:val="16"/>
                <w:szCs w:val="16"/>
              </w:rPr>
              <w:t>EXHAUSTION.indication</w:t>
            </w:r>
            <w:proofErr w:type="spellEnd"/>
          </w:p>
          <w:p w14:paraId="4EDBCD5E" w14:textId="77777777" w:rsidR="00D44603" w:rsidRPr="00D44603" w:rsidRDefault="00D44603" w:rsidP="00D44603">
            <w:pPr>
              <w:rPr>
                <w:sz w:val="16"/>
                <w:szCs w:val="16"/>
              </w:rPr>
            </w:pPr>
            <w:r w:rsidRPr="00D44603">
              <w:rPr>
                <w:color w:val="000000"/>
                <w:sz w:val="16"/>
                <w:szCs w:val="16"/>
              </w:rPr>
              <w:t>primitive shall be generated.</w:t>
            </w:r>
          </w:p>
          <w:p w14:paraId="51528D0F" w14:textId="1C993CFF" w:rsidR="00D32A1F" w:rsidRPr="00D32A1F" w:rsidRDefault="00D32A1F">
            <w:pPr>
              <w:rPr>
                <w:sz w:val="16"/>
                <w:szCs w:val="16"/>
              </w:rPr>
            </w:pPr>
          </w:p>
        </w:tc>
      </w:tr>
      <w:tr w:rsidR="00D32A1F" w:rsidRPr="00D32A1F" w14:paraId="60F9EAE4" w14:textId="77777777" w:rsidTr="00D32A1F">
        <w:trPr>
          <w:trHeight w:val="1960"/>
        </w:trPr>
        <w:tc>
          <w:tcPr>
            <w:tcW w:w="536" w:type="dxa"/>
            <w:hideMark/>
          </w:tcPr>
          <w:p w14:paraId="2F21F0CD" w14:textId="77777777" w:rsidR="00D32A1F" w:rsidRPr="00D32A1F" w:rsidRDefault="00D32A1F" w:rsidP="00D32A1F">
            <w:pPr>
              <w:rPr>
                <w:sz w:val="16"/>
                <w:szCs w:val="16"/>
              </w:rPr>
            </w:pPr>
            <w:r w:rsidRPr="00D32A1F">
              <w:rPr>
                <w:sz w:val="16"/>
                <w:szCs w:val="16"/>
              </w:rPr>
              <w:t>4033</w:t>
            </w:r>
          </w:p>
        </w:tc>
        <w:tc>
          <w:tcPr>
            <w:tcW w:w="885" w:type="dxa"/>
            <w:hideMark/>
          </w:tcPr>
          <w:p w14:paraId="11266BF8" w14:textId="77777777" w:rsidR="00D32A1F" w:rsidRPr="00D32A1F" w:rsidRDefault="00D32A1F">
            <w:pPr>
              <w:rPr>
                <w:sz w:val="16"/>
                <w:szCs w:val="16"/>
              </w:rPr>
            </w:pPr>
            <w:r w:rsidRPr="00D32A1F">
              <w:rPr>
                <w:sz w:val="16"/>
                <w:szCs w:val="16"/>
              </w:rPr>
              <w:t>12.5.5.3.2</w:t>
            </w:r>
          </w:p>
        </w:tc>
        <w:tc>
          <w:tcPr>
            <w:tcW w:w="590" w:type="dxa"/>
            <w:hideMark/>
          </w:tcPr>
          <w:p w14:paraId="0A08D66C" w14:textId="77777777" w:rsidR="00D32A1F" w:rsidRPr="00D32A1F" w:rsidRDefault="00D32A1F">
            <w:pPr>
              <w:rPr>
                <w:sz w:val="16"/>
                <w:szCs w:val="16"/>
              </w:rPr>
            </w:pPr>
            <w:r w:rsidRPr="00D32A1F">
              <w:rPr>
                <w:sz w:val="16"/>
                <w:szCs w:val="16"/>
              </w:rPr>
              <w:t>2616</w:t>
            </w:r>
          </w:p>
        </w:tc>
        <w:tc>
          <w:tcPr>
            <w:tcW w:w="528" w:type="dxa"/>
            <w:hideMark/>
          </w:tcPr>
          <w:p w14:paraId="1016B219" w14:textId="77777777" w:rsidR="00D32A1F" w:rsidRPr="00D32A1F" w:rsidRDefault="00D32A1F">
            <w:pPr>
              <w:rPr>
                <w:sz w:val="16"/>
                <w:szCs w:val="16"/>
              </w:rPr>
            </w:pPr>
            <w:r w:rsidRPr="00D32A1F">
              <w:rPr>
                <w:sz w:val="16"/>
                <w:szCs w:val="16"/>
              </w:rPr>
              <w:t>31</w:t>
            </w:r>
          </w:p>
        </w:tc>
        <w:tc>
          <w:tcPr>
            <w:tcW w:w="2514" w:type="dxa"/>
            <w:hideMark/>
          </w:tcPr>
          <w:p w14:paraId="51BB19C9" w14:textId="77777777" w:rsidR="00D32A1F" w:rsidRPr="00D32A1F" w:rsidRDefault="00D32A1F">
            <w:pPr>
              <w:rPr>
                <w:sz w:val="16"/>
                <w:szCs w:val="16"/>
              </w:rPr>
            </w:pPr>
            <w:r w:rsidRPr="00D32A1F">
              <w:rPr>
                <w:sz w:val="16"/>
                <w:szCs w:val="16"/>
              </w:rPr>
              <w:t>dot11PNExhaustionThreshold has been changed to dot11PNExhaustionThresholdLow and dot11PNExhaustionThresholdHigh.</w:t>
            </w:r>
          </w:p>
        </w:tc>
        <w:tc>
          <w:tcPr>
            <w:tcW w:w="2514" w:type="dxa"/>
            <w:hideMark/>
          </w:tcPr>
          <w:p w14:paraId="11D91069" w14:textId="77777777" w:rsidR="00D32A1F" w:rsidRPr="00D32A1F" w:rsidRDefault="00D32A1F">
            <w:pPr>
              <w:rPr>
                <w:sz w:val="16"/>
                <w:szCs w:val="16"/>
              </w:rPr>
            </w:pPr>
            <w:r w:rsidRPr="00D32A1F">
              <w:rPr>
                <w:sz w:val="16"/>
                <w:szCs w:val="16"/>
              </w:rPr>
              <w:t>Fix dot11PNExhaustionThreshold to dot11PNExhaustionThresholdLow and dot11PNExhaustionThresholdHigh.</w:t>
            </w:r>
          </w:p>
        </w:tc>
        <w:tc>
          <w:tcPr>
            <w:tcW w:w="2238" w:type="dxa"/>
            <w:hideMark/>
          </w:tcPr>
          <w:p w14:paraId="19708BEB" w14:textId="37C455D4" w:rsidR="00D44603" w:rsidRDefault="00D32A1F" w:rsidP="00D44603">
            <w:pPr>
              <w:rPr>
                <w:sz w:val="16"/>
                <w:szCs w:val="16"/>
              </w:rPr>
            </w:pPr>
            <w:r w:rsidRPr="00D32A1F">
              <w:rPr>
                <w:sz w:val="16"/>
                <w:szCs w:val="16"/>
              </w:rPr>
              <w:t> </w:t>
            </w:r>
            <w:r w:rsidR="002225CA">
              <w:rPr>
                <w:sz w:val="16"/>
                <w:szCs w:val="16"/>
              </w:rPr>
              <w:t>Revise</w:t>
            </w:r>
            <w:r w:rsidR="00D44603">
              <w:rPr>
                <w:sz w:val="16"/>
                <w:szCs w:val="16"/>
              </w:rPr>
              <w:t xml:space="preserve">. </w:t>
            </w:r>
          </w:p>
          <w:p w14:paraId="0DB47683" w14:textId="77777777" w:rsidR="00D44603" w:rsidRDefault="00D44603" w:rsidP="00D44603">
            <w:pPr>
              <w:rPr>
                <w:rFonts w:ascii="Arial" w:hAnsi="Arial" w:cs="Arial"/>
                <w:b/>
                <w:bCs/>
                <w:color w:val="FF0000"/>
                <w:sz w:val="18"/>
                <w:szCs w:val="18"/>
              </w:rPr>
            </w:pPr>
          </w:p>
          <w:p w14:paraId="5F3345A5" w14:textId="77777777" w:rsidR="00D44603" w:rsidRPr="00D44603" w:rsidRDefault="00D44603" w:rsidP="00D44603">
            <w:pPr>
              <w:rPr>
                <w:rFonts w:ascii="Arial" w:hAnsi="Arial" w:cs="Arial"/>
                <w:color w:val="000000" w:themeColor="text1"/>
                <w:sz w:val="16"/>
                <w:szCs w:val="16"/>
              </w:rPr>
            </w:pPr>
            <w:proofErr w:type="spellStart"/>
            <w:r w:rsidRPr="00D44603">
              <w:rPr>
                <w:rFonts w:ascii="Arial" w:hAnsi="Arial" w:cs="Arial"/>
                <w:color w:val="000000" w:themeColor="text1"/>
                <w:sz w:val="16"/>
                <w:szCs w:val="16"/>
              </w:rPr>
              <w:t>TGm</w:t>
            </w:r>
            <w:proofErr w:type="spellEnd"/>
            <w:r w:rsidRPr="00D44603">
              <w:rPr>
                <w:rFonts w:ascii="Arial" w:hAnsi="Arial" w:cs="Arial"/>
                <w:color w:val="000000" w:themeColor="text1"/>
                <w:sz w:val="16"/>
                <w:szCs w:val="16"/>
              </w:rPr>
              <w:t xml:space="preserve"> Editor: Change the sentence as follows</w:t>
            </w:r>
          </w:p>
          <w:p w14:paraId="4D03C4C6" w14:textId="77777777" w:rsidR="00D44603" w:rsidRDefault="00D44603" w:rsidP="00D44603">
            <w:pPr>
              <w:rPr>
                <w:rFonts w:ascii="Arial" w:hAnsi="Arial" w:cs="Arial"/>
                <w:sz w:val="18"/>
                <w:szCs w:val="18"/>
              </w:rPr>
            </w:pPr>
          </w:p>
          <w:p w14:paraId="24A0C71C" w14:textId="3D29B96E" w:rsidR="00D44603" w:rsidRPr="00D44603" w:rsidRDefault="00D44603" w:rsidP="00D44603">
            <w:pPr>
              <w:autoSpaceDE w:val="0"/>
              <w:autoSpaceDN w:val="0"/>
              <w:adjustRightInd w:val="0"/>
              <w:jc w:val="left"/>
              <w:rPr>
                <w:color w:val="000000"/>
                <w:sz w:val="16"/>
                <w:szCs w:val="16"/>
              </w:rPr>
            </w:pPr>
            <w:r w:rsidRPr="00D44603">
              <w:rPr>
                <w:color w:val="218B21"/>
                <w:sz w:val="16"/>
                <w:szCs w:val="16"/>
              </w:rPr>
              <w:t>(#</w:t>
            </w:r>
            <w:proofErr w:type="gramStart"/>
            <w:r w:rsidRPr="00D44603">
              <w:rPr>
                <w:color w:val="218B21"/>
                <w:sz w:val="16"/>
                <w:szCs w:val="16"/>
              </w:rPr>
              <w:t>2500)</w:t>
            </w:r>
            <w:r w:rsidRPr="00D44603">
              <w:rPr>
                <w:color w:val="000000"/>
                <w:sz w:val="16"/>
                <w:szCs w:val="16"/>
              </w:rPr>
              <w:t>If</w:t>
            </w:r>
            <w:proofErr w:type="gramEnd"/>
            <w:r w:rsidRPr="00D44603">
              <w:rPr>
                <w:color w:val="000000"/>
                <w:sz w:val="16"/>
                <w:szCs w:val="16"/>
              </w:rPr>
              <w:t xml:space="preserve"> the PN </w:t>
            </w:r>
            <w:r w:rsidRPr="00673FE0">
              <w:rPr>
                <w:strike/>
                <w:color w:val="000000"/>
                <w:sz w:val="16"/>
                <w:szCs w:val="16"/>
              </w:rPr>
              <w:t>is</w:t>
            </w:r>
            <w:r w:rsidRPr="00D44603">
              <w:rPr>
                <w:color w:val="000000"/>
                <w:sz w:val="16"/>
                <w:szCs w:val="16"/>
              </w:rPr>
              <w:t xml:space="preserve"> </w:t>
            </w:r>
            <w:r w:rsidRPr="00D44603">
              <w:rPr>
                <w:strike/>
                <w:color w:val="000000"/>
                <w:sz w:val="16"/>
                <w:szCs w:val="16"/>
              </w:rPr>
              <w:t xml:space="preserve">larger than dot11PNExhaustionThreshold </w:t>
            </w:r>
            <w:r w:rsidR="0079076D">
              <w:rPr>
                <w:color w:val="000000"/>
                <w:sz w:val="16"/>
                <w:szCs w:val="16"/>
                <w:u w:val="single"/>
              </w:rPr>
              <w:t>exceeds the threshold</w:t>
            </w:r>
            <w:r w:rsidRPr="00D44603">
              <w:rPr>
                <w:color w:val="000000"/>
                <w:sz w:val="16"/>
                <w:szCs w:val="16"/>
                <w:u w:val="single"/>
              </w:rPr>
              <w:t xml:space="preserve"> defined in </w:t>
            </w:r>
            <w:r w:rsidRPr="00D44603">
              <w:rPr>
                <w:sz w:val="16"/>
                <w:szCs w:val="16"/>
                <w:u w:val="single"/>
              </w:rPr>
              <w:t>dot11PNExhaustionThresholdLow and dot11PNExhaustionThresholdHigh</w:t>
            </w:r>
            <w:r w:rsidRPr="00D44603">
              <w:rPr>
                <w:sz w:val="16"/>
                <w:szCs w:val="16"/>
              </w:rPr>
              <w:t xml:space="preserve"> </w:t>
            </w:r>
            <w:r w:rsidRPr="00D44603">
              <w:rPr>
                <w:color w:val="000000"/>
                <w:sz w:val="16"/>
                <w:szCs w:val="16"/>
              </w:rPr>
              <w:t xml:space="preserve">, </w:t>
            </w:r>
            <w:r w:rsidRPr="002225CA">
              <w:rPr>
                <w:color w:val="000000"/>
                <w:sz w:val="16"/>
                <w:szCs w:val="16"/>
              </w:rPr>
              <w:t>an</w:t>
            </w:r>
            <w:r w:rsidRPr="00D44603">
              <w:rPr>
                <w:color w:val="000000"/>
                <w:sz w:val="16"/>
                <w:szCs w:val="16"/>
              </w:rPr>
              <w:t xml:space="preserve"> MLME-PN-</w:t>
            </w:r>
            <w:proofErr w:type="spellStart"/>
            <w:r w:rsidRPr="00D44603">
              <w:rPr>
                <w:color w:val="000000"/>
                <w:sz w:val="16"/>
                <w:szCs w:val="16"/>
              </w:rPr>
              <w:t>EXHAUSTION.indication</w:t>
            </w:r>
            <w:proofErr w:type="spellEnd"/>
          </w:p>
          <w:p w14:paraId="47033538" w14:textId="77777777" w:rsidR="00D44603" w:rsidRPr="00D44603" w:rsidRDefault="00D44603" w:rsidP="00D44603">
            <w:pPr>
              <w:rPr>
                <w:sz w:val="16"/>
                <w:szCs w:val="16"/>
              </w:rPr>
            </w:pPr>
            <w:r w:rsidRPr="00D44603">
              <w:rPr>
                <w:color w:val="000000"/>
                <w:sz w:val="16"/>
                <w:szCs w:val="16"/>
              </w:rPr>
              <w:t>primitive shall be generated.</w:t>
            </w:r>
          </w:p>
          <w:p w14:paraId="4F573E32" w14:textId="616276B3" w:rsidR="00D32A1F" w:rsidRPr="00D32A1F" w:rsidRDefault="00D32A1F">
            <w:pPr>
              <w:rPr>
                <w:sz w:val="16"/>
                <w:szCs w:val="16"/>
              </w:rPr>
            </w:pPr>
          </w:p>
        </w:tc>
      </w:tr>
      <w:tr w:rsidR="00D32A1F" w:rsidRPr="00D32A1F" w14:paraId="3A7D8377" w14:textId="77777777" w:rsidTr="00D32A1F">
        <w:trPr>
          <w:trHeight w:val="4480"/>
        </w:trPr>
        <w:tc>
          <w:tcPr>
            <w:tcW w:w="536" w:type="dxa"/>
            <w:hideMark/>
          </w:tcPr>
          <w:p w14:paraId="6EB507CA" w14:textId="77777777" w:rsidR="00D32A1F" w:rsidRPr="00D32A1F" w:rsidRDefault="00D32A1F" w:rsidP="00D32A1F">
            <w:pPr>
              <w:rPr>
                <w:sz w:val="16"/>
                <w:szCs w:val="16"/>
              </w:rPr>
            </w:pPr>
            <w:r w:rsidRPr="00D32A1F">
              <w:rPr>
                <w:sz w:val="16"/>
                <w:szCs w:val="16"/>
              </w:rPr>
              <w:t>4086</w:t>
            </w:r>
          </w:p>
        </w:tc>
        <w:tc>
          <w:tcPr>
            <w:tcW w:w="885" w:type="dxa"/>
            <w:hideMark/>
          </w:tcPr>
          <w:p w14:paraId="2E983C92" w14:textId="77777777" w:rsidR="00D32A1F" w:rsidRPr="00D32A1F" w:rsidRDefault="00D32A1F">
            <w:pPr>
              <w:rPr>
                <w:sz w:val="16"/>
                <w:szCs w:val="16"/>
              </w:rPr>
            </w:pPr>
            <w:r w:rsidRPr="00D32A1F">
              <w:rPr>
                <w:sz w:val="16"/>
                <w:szCs w:val="16"/>
              </w:rPr>
              <w:t>12.5.3.3.2</w:t>
            </w:r>
          </w:p>
        </w:tc>
        <w:tc>
          <w:tcPr>
            <w:tcW w:w="590" w:type="dxa"/>
            <w:hideMark/>
          </w:tcPr>
          <w:p w14:paraId="215887DB" w14:textId="77777777" w:rsidR="00D32A1F" w:rsidRPr="00D32A1F" w:rsidRDefault="00D32A1F">
            <w:pPr>
              <w:rPr>
                <w:sz w:val="16"/>
                <w:szCs w:val="16"/>
              </w:rPr>
            </w:pPr>
            <w:r w:rsidRPr="00D32A1F">
              <w:rPr>
                <w:sz w:val="16"/>
                <w:szCs w:val="16"/>
              </w:rPr>
              <w:t>2603</w:t>
            </w:r>
          </w:p>
        </w:tc>
        <w:tc>
          <w:tcPr>
            <w:tcW w:w="528" w:type="dxa"/>
            <w:hideMark/>
          </w:tcPr>
          <w:p w14:paraId="5C6095BA" w14:textId="77777777" w:rsidR="00D32A1F" w:rsidRPr="00D32A1F" w:rsidRDefault="00D32A1F">
            <w:pPr>
              <w:rPr>
                <w:sz w:val="16"/>
                <w:szCs w:val="16"/>
              </w:rPr>
            </w:pPr>
            <w:r w:rsidRPr="00D32A1F">
              <w:rPr>
                <w:sz w:val="16"/>
                <w:szCs w:val="16"/>
              </w:rPr>
              <w:t>46</w:t>
            </w:r>
          </w:p>
        </w:tc>
        <w:tc>
          <w:tcPr>
            <w:tcW w:w="2514" w:type="dxa"/>
            <w:hideMark/>
          </w:tcPr>
          <w:p w14:paraId="005CF11E" w14:textId="77777777" w:rsidR="00D32A1F" w:rsidRPr="00D32A1F" w:rsidRDefault="00D32A1F">
            <w:pPr>
              <w:rPr>
                <w:sz w:val="16"/>
                <w:szCs w:val="16"/>
              </w:rPr>
            </w:pPr>
            <w:r w:rsidRPr="00D32A1F">
              <w:rPr>
                <w:sz w:val="16"/>
                <w:szCs w:val="16"/>
              </w:rPr>
              <w:t>"For PV1 MPDUs, the PN shall never</w:t>
            </w:r>
            <w:r w:rsidRPr="00D32A1F">
              <w:rPr>
                <w:sz w:val="16"/>
                <w:szCs w:val="16"/>
              </w:rPr>
              <w:br/>
              <w:t>repeat for a series of encrypted MPDUs using the same temporal key and TID/ACI."</w:t>
            </w:r>
            <w:r w:rsidRPr="00D32A1F">
              <w:rPr>
                <w:sz w:val="16"/>
                <w:szCs w:val="16"/>
              </w:rPr>
              <w:br/>
              <w:t xml:space="preserve">The above implies that the PN are allowed to be repeated for the same Key if the TID/ACI is different. This appears to </w:t>
            </w:r>
            <w:proofErr w:type="gramStart"/>
            <w:r w:rsidRPr="00D32A1F">
              <w:rPr>
                <w:sz w:val="16"/>
                <w:szCs w:val="16"/>
              </w:rPr>
              <w:t>violates</w:t>
            </w:r>
            <w:proofErr w:type="gramEnd"/>
            <w:r w:rsidRPr="00D32A1F">
              <w:rPr>
                <w:sz w:val="16"/>
                <w:szCs w:val="16"/>
              </w:rPr>
              <w:t xml:space="preserve"> the rule that the same PN shall never be reused for the same key. Refer to 12.5.3.1 General (P2601L14) which states that reuse of a PN with the same temporal key voids all security guarantees.</w:t>
            </w:r>
          </w:p>
        </w:tc>
        <w:tc>
          <w:tcPr>
            <w:tcW w:w="2514" w:type="dxa"/>
            <w:hideMark/>
          </w:tcPr>
          <w:p w14:paraId="089AB8A2" w14:textId="77777777" w:rsidR="00D32A1F" w:rsidRPr="00D32A1F" w:rsidRDefault="00D32A1F">
            <w:pPr>
              <w:rPr>
                <w:sz w:val="16"/>
                <w:szCs w:val="16"/>
              </w:rPr>
            </w:pPr>
            <w:r w:rsidRPr="00D32A1F">
              <w:rPr>
                <w:sz w:val="16"/>
                <w:szCs w:val="16"/>
              </w:rPr>
              <w:t xml:space="preserve">Review whether </w:t>
            </w:r>
            <w:proofErr w:type="spellStart"/>
            <w:r w:rsidRPr="00D32A1F">
              <w:rPr>
                <w:sz w:val="16"/>
                <w:szCs w:val="16"/>
              </w:rPr>
              <w:t>encrpytion</w:t>
            </w:r>
            <w:proofErr w:type="spellEnd"/>
            <w:r w:rsidRPr="00D32A1F">
              <w:rPr>
                <w:sz w:val="16"/>
                <w:szCs w:val="16"/>
              </w:rPr>
              <w:t xml:space="preserve"> of PV1 MPDUs violates the rule that the same PN shall never be reused for the same key. If it does, ensure that the same PN is never </w:t>
            </w:r>
            <w:proofErr w:type="spellStart"/>
            <w:r w:rsidRPr="00D32A1F">
              <w:rPr>
                <w:sz w:val="16"/>
                <w:szCs w:val="16"/>
              </w:rPr>
              <w:t>resued</w:t>
            </w:r>
            <w:proofErr w:type="spellEnd"/>
            <w:r w:rsidRPr="00D32A1F">
              <w:rPr>
                <w:sz w:val="16"/>
                <w:szCs w:val="16"/>
              </w:rPr>
              <w:t xml:space="preserve"> for the same key for PV1 MPDUs as well regardless of the TID/ACI.</w:t>
            </w:r>
          </w:p>
        </w:tc>
        <w:tc>
          <w:tcPr>
            <w:tcW w:w="2238" w:type="dxa"/>
            <w:hideMark/>
          </w:tcPr>
          <w:p w14:paraId="42E1888A" w14:textId="04BB79F2" w:rsidR="00D44603" w:rsidRDefault="00D32A1F">
            <w:pPr>
              <w:rPr>
                <w:sz w:val="16"/>
                <w:szCs w:val="16"/>
              </w:rPr>
            </w:pPr>
            <w:r w:rsidRPr="00D32A1F">
              <w:rPr>
                <w:sz w:val="16"/>
                <w:szCs w:val="16"/>
              </w:rPr>
              <w:t> </w:t>
            </w:r>
            <w:r w:rsidR="0079076D">
              <w:rPr>
                <w:sz w:val="16"/>
                <w:szCs w:val="16"/>
              </w:rPr>
              <w:t>Revise</w:t>
            </w:r>
            <w:r w:rsidR="00D44603">
              <w:rPr>
                <w:sz w:val="16"/>
                <w:szCs w:val="16"/>
              </w:rPr>
              <w:t xml:space="preserve">. </w:t>
            </w:r>
          </w:p>
          <w:p w14:paraId="6556FB81" w14:textId="54FB6844" w:rsidR="0079076D" w:rsidRDefault="0079076D">
            <w:pPr>
              <w:rPr>
                <w:sz w:val="16"/>
                <w:szCs w:val="16"/>
              </w:rPr>
            </w:pPr>
          </w:p>
          <w:p w14:paraId="4BDBE1D4" w14:textId="07D12BDB" w:rsidR="0079076D" w:rsidRDefault="0079076D">
            <w:pPr>
              <w:rPr>
                <w:sz w:val="16"/>
                <w:szCs w:val="16"/>
              </w:rPr>
            </w:pPr>
            <w:r>
              <w:rPr>
                <w:sz w:val="16"/>
                <w:szCs w:val="16"/>
              </w:rPr>
              <w:t>PN is allowed to repeat for a given temporal key for PV1, but not PV0. See discussion later in this document.</w:t>
            </w:r>
            <w:r w:rsidR="002225CA">
              <w:rPr>
                <w:sz w:val="16"/>
                <w:szCs w:val="16"/>
              </w:rPr>
              <w:t xml:space="preserve"> Change the restriction on PN to restriction on nonce.</w:t>
            </w:r>
          </w:p>
          <w:p w14:paraId="6E9521BA" w14:textId="77777777" w:rsidR="00D44603" w:rsidRDefault="00D44603">
            <w:pPr>
              <w:rPr>
                <w:sz w:val="16"/>
                <w:szCs w:val="16"/>
              </w:rPr>
            </w:pPr>
          </w:p>
          <w:p w14:paraId="040A9392" w14:textId="77777777" w:rsidR="00D44603" w:rsidRDefault="00D44603">
            <w:pPr>
              <w:rPr>
                <w:sz w:val="16"/>
                <w:szCs w:val="16"/>
              </w:rPr>
            </w:pPr>
          </w:p>
          <w:p w14:paraId="362C4D76" w14:textId="5C1F9919" w:rsidR="00D32A1F" w:rsidRDefault="0079076D">
            <w:pPr>
              <w:rPr>
                <w:sz w:val="16"/>
                <w:szCs w:val="16"/>
              </w:rPr>
            </w:pPr>
            <w:proofErr w:type="spellStart"/>
            <w:r>
              <w:rPr>
                <w:sz w:val="16"/>
                <w:szCs w:val="16"/>
              </w:rPr>
              <w:t>TGm</w:t>
            </w:r>
            <w:proofErr w:type="spellEnd"/>
            <w:r>
              <w:rPr>
                <w:sz w:val="16"/>
                <w:szCs w:val="16"/>
              </w:rPr>
              <w:t xml:space="preserve"> Editor: </w:t>
            </w:r>
            <w:r w:rsidR="002225CA">
              <w:rPr>
                <w:sz w:val="16"/>
                <w:szCs w:val="16"/>
              </w:rPr>
              <w:t xml:space="preserve">Change 12.5.3.1 and12.5.5.1 as specified </w:t>
            </w:r>
            <w:proofErr w:type="gramStart"/>
            <w:r w:rsidR="002225CA">
              <w:rPr>
                <w:sz w:val="16"/>
                <w:szCs w:val="16"/>
              </w:rPr>
              <w:t>later  in</w:t>
            </w:r>
            <w:proofErr w:type="gramEnd"/>
            <w:r w:rsidR="002225CA">
              <w:rPr>
                <w:sz w:val="16"/>
                <w:szCs w:val="16"/>
              </w:rPr>
              <w:t xml:space="preserve"> this document -  11-20/0246r</w:t>
            </w:r>
            <w:ins w:id="8" w:author="Microsoft Office User" w:date="2020-03-06T07:16:00Z">
              <w:r w:rsidR="00673FE0">
                <w:rPr>
                  <w:sz w:val="16"/>
                  <w:szCs w:val="16"/>
                </w:rPr>
                <w:t>4</w:t>
              </w:r>
            </w:ins>
            <w:del w:id="9" w:author="Microsoft Office User" w:date="2020-03-06T07:16:00Z">
              <w:r w:rsidR="002225CA" w:rsidDel="00673FE0">
                <w:rPr>
                  <w:sz w:val="16"/>
                  <w:szCs w:val="16"/>
                </w:rPr>
                <w:delText>2</w:delText>
              </w:r>
            </w:del>
          </w:p>
          <w:p w14:paraId="2A92D6A6" w14:textId="77777777" w:rsidR="0079076D" w:rsidRDefault="0079076D">
            <w:pPr>
              <w:rPr>
                <w:sz w:val="16"/>
                <w:szCs w:val="16"/>
              </w:rPr>
            </w:pPr>
          </w:p>
          <w:p w14:paraId="32A9E330" w14:textId="32F94B12" w:rsidR="0079076D" w:rsidRPr="00D32A1F" w:rsidRDefault="0079076D" w:rsidP="0079076D">
            <w:pPr>
              <w:rPr>
                <w:sz w:val="16"/>
                <w:szCs w:val="16"/>
              </w:rPr>
            </w:pPr>
          </w:p>
        </w:tc>
      </w:tr>
      <w:tr w:rsidR="00D32A1F" w:rsidRPr="00D32A1F" w14:paraId="31E2DA94" w14:textId="77777777" w:rsidTr="00545460">
        <w:trPr>
          <w:trHeight w:val="3050"/>
        </w:trPr>
        <w:tc>
          <w:tcPr>
            <w:tcW w:w="536" w:type="dxa"/>
            <w:hideMark/>
          </w:tcPr>
          <w:p w14:paraId="7C29516B" w14:textId="77777777" w:rsidR="00D32A1F" w:rsidRPr="00D32A1F" w:rsidRDefault="00D32A1F" w:rsidP="00D32A1F">
            <w:pPr>
              <w:rPr>
                <w:sz w:val="16"/>
                <w:szCs w:val="16"/>
              </w:rPr>
            </w:pPr>
            <w:r w:rsidRPr="00D32A1F">
              <w:rPr>
                <w:sz w:val="16"/>
                <w:szCs w:val="16"/>
              </w:rPr>
              <w:lastRenderedPageBreak/>
              <w:t>4087</w:t>
            </w:r>
          </w:p>
        </w:tc>
        <w:tc>
          <w:tcPr>
            <w:tcW w:w="885" w:type="dxa"/>
            <w:hideMark/>
          </w:tcPr>
          <w:p w14:paraId="2F12F561" w14:textId="77777777" w:rsidR="00D32A1F" w:rsidRPr="00D32A1F" w:rsidRDefault="00D32A1F">
            <w:pPr>
              <w:rPr>
                <w:sz w:val="16"/>
                <w:szCs w:val="16"/>
              </w:rPr>
            </w:pPr>
            <w:r w:rsidRPr="00D32A1F">
              <w:rPr>
                <w:sz w:val="16"/>
                <w:szCs w:val="16"/>
              </w:rPr>
              <w:t>12.5.3.4.1</w:t>
            </w:r>
          </w:p>
        </w:tc>
        <w:tc>
          <w:tcPr>
            <w:tcW w:w="590" w:type="dxa"/>
            <w:hideMark/>
          </w:tcPr>
          <w:p w14:paraId="055C559F" w14:textId="77777777" w:rsidR="00D32A1F" w:rsidRPr="00D32A1F" w:rsidRDefault="00D32A1F">
            <w:pPr>
              <w:rPr>
                <w:sz w:val="16"/>
                <w:szCs w:val="16"/>
              </w:rPr>
            </w:pPr>
            <w:r w:rsidRPr="00D32A1F">
              <w:rPr>
                <w:sz w:val="16"/>
                <w:szCs w:val="16"/>
              </w:rPr>
              <w:t>2608</w:t>
            </w:r>
          </w:p>
        </w:tc>
        <w:tc>
          <w:tcPr>
            <w:tcW w:w="528" w:type="dxa"/>
            <w:hideMark/>
          </w:tcPr>
          <w:p w14:paraId="424D5DE6" w14:textId="77777777" w:rsidR="00D32A1F" w:rsidRPr="00D32A1F" w:rsidRDefault="00D32A1F">
            <w:pPr>
              <w:rPr>
                <w:sz w:val="16"/>
                <w:szCs w:val="16"/>
              </w:rPr>
            </w:pPr>
            <w:r w:rsidRPr="00D32A1F">
              <w:rPr>
                <w:sz w:val="16"/>
                <w:szCs w:val="16"/>
              </w:rPr>
              <w:t>25</w:t>
            </w:r>
          </w:p>
        </w:tc>
        <w:tc>
          <w:tcPr>
            <w:tcW w:w="2514" w:type="dxa"/>
            <w:hideMark/>
          </w:tcPr>
          <w:p w14:paraId="2D180FAE" w14:textId="77777777" w:rsidR="00D32A1F" w:rsidRPr="00D32A1F" w:rsidRDefault="00D32A1F">
            <w:pPr>
              <w:rPr>
                <w:sz w:val="16"/>
                <w:szCs w:val="16"/>
              </w:rPr>
            </w:pPr>
            <w:r w:rsidRPr="00D32A1F">
              <w:rPr>
                <w:sz w:val="16"/>
                <w:szCs w:val="16"/>
              </w:rPr>
              <w:t>As per 12.5.3.3 (P2607L59), the MIC is also encrypted along with the plaintext MPDU, so it is not possible to obtain the original MIC at this stage. The original MIC can only be obtained after CCM decryption stage. The figure 12-23 is misleading, either it should be clarified that the MIC that is fed into the CCM decryption block is encrypted MIC, or the entire encrypted MPDU (instead of MIC and data) should be passed to the CCM decryption block.</w:t>
            </w:r>
          </w:p>
        </w:tc>
        <w:tc>
          <w:tcPr>
            <w:tcW w:w="2514" w:type="dxa"/>
            <w:hideMark/>
          </w:tcPr>
          <w:p w14:paraId="0F1E58DC" w14:textId="77777777" w:rsidR="00D32A1F" w:rsidRPr="00D32A1F" w:rsidRDefault="00D32A1F">
            <w:pPr>
              <w:rPr>
                <w:sz w:val="16"/>
                <w:szCs w:val="16"/>
              </w:rPr>
            </w:pPr>
            <w:r w:rsidRPr="00D32A1F">
              <w:rPr>
                <w:sz w:val="16"/>
                <w:szCs w:val="16"/>
              </w:rPr>
              <w:t>Rectify the Figure 12-23 as per comment. Specifically, the MIC that is fed into the CCM decryption module should be "encrypted MIC"</w:t>
            </w:r>
          </w:p>
        </w:tc>
        <w:tc>
          <w:tcPr>
            <w:tcW w:w="2238" w:type="dxa"/>
            <w:hideMark/>
          </w:tcPr>
          <w:p w14:paraId="1EA59D17" w14:textId="4E2E4383" w:rsidR="00D44603" w:rsidRDefault="006D3E37" w:rsidP="00545460">
            <w:pPr>
              <w:rPr>
                <w:sz w:val="16"/>
                <w:szCs w:val="16"/>
              </w:rPr>
            </w:pPr>
            <w:r>
              <w:rPr>
                <w:sz w:val="16"/>
                <w:szCs w:val="16"/>
              </w:rPr>
              <w:t>Revise</w:t>
            </w:r>
            <w:r w:rsidR="00D44603">
              <w:rPr>
                <w:sz w:val="16"/>
                <w:szCs w:val="16"/>
              </w:rPr>
              <w:t xml:space="preserve">. It </w:t>
            </w:r>
            <w:proofErr w:type="spellStart"/>
            <w:r w:rsidR="00D44603">
              <w:rPr>
                <w:sz w:val="16"/>
                <w:szCs w:val="16"/>
              </w:rPr>
              <w:t>coukd</w:t>
            </w:r>
            <w:proofErr w:type="spellEnd"/>
            <w:r w:rsidR="00D44603">
              <w:rPr>
                <w:sz w:val="16"/>
                <w:szCs w:val="16"/>
              </w:rPr>
              <w:t xml:space="preserve"> be made clearer that MIC is the </w:t>
            </w:r>
            <w:proofErr w:type="spellStart"/>
            <w:r w:rsidR="00D44603">
              <w:rPr>
                <w:sz w:val="16"/>
                <w:szCs w:val="16"/>
              </w:rPr>
              <w:t>cncrypted</w:t>
            </w:r>
            <w:proofErr w:type="spellEnd"/>
            <w:r w:rsidR="00D44603">
              <w:rPr>
                <w:sz w:val="16"/>
                <w:szCs w:val="16"/>
              </w:rPr>
              <w:t xml:space="preserve"> MIC. </w:t>
            </w:r>
          </w:p>
          <w:p w14:paraId="51586EAF" w14:textId="489B218A" w:rsidR="006D3E37" w:rsidRDefault="006D3E37" w:rsidP="00545460">
            <w:pPr>
              <w:rPr>
                <w:sz w:val="16"/>
                <w:szCs w:val="16"/>
              </w:rPr>
            </w:pPr>
          </w:p>
          <w:p w14:paraId="02628F8A" w14:textId="4817FAB0" w:rsidR="006D3E37" w:rsidRDefault="006D3E37" w:rsidP="00545460">
            <w:pPr>
              <w:rPr>
                <w:sz w:val="16"/>
                <w:szCs w:val="16"/>
              </w:rPr>
            </w:pPr>
            <w:r>
              <w:rPr>
                <w:sz w:val="16"/>
                <w:szCs w:val="16"/>
              </w:rPr>
              <w:t xml:space="preserve">This also </w:t>
            </w:r>
            <w:proofErr w:type="spellStart"/>
            <w:r>
              <w:rPr>
                <w:sz w:val="16"/>
                <w:szCs w:val="16"/>
              </w:rPr>
              <w:t>appies</w:t>
            </w:r>
            <w:proofErr w:type="spellEnd"/>
            <w:r>
              <w:rPr>
                <w:sz w:val="16"/>
                <w:szCs w:val="16"/>
              </w:rPr>
              <w:t xml:space="preserve"> to GCM – figure 12-29</w:t>
            </w:r>
          </w:p>
          <w:p w14:paraId="4DBE6FF2" w14:textId="77777777" w:rsidR="00D44603" w:rsidRDefault="00D44603" w:rsidP="00D44603">
            <w:pPr>
              <w:ind w:firstLine="720"/>
              <w:rPr>
                <w:sz w:val="16"/>
                <w:szCs w:val="16"/>
              </w:rPr>
            </w:pPr>
          </w:p>
          <w:p w14:paraId="379A984E" w14:textId="06978C6B" w:rsidR="00D44603" w:rsidRDefault="00D44603" w:rsidP="00D44603">
            <w:pPr>
              <w:rPr>
                <w:sz w:val="16"/>
                <w:szCs w:val="16"/>
              </w:rPr>
            </w:pPr>
            <w:proofErr w:type="spellStart"/>
            <w:r>
              <w:rPr>
                <w:sz w:val="16"/>
                <w:szCs w:val="16"/>
              </w:rPr>
              <w:t>TGm</w:t>
            </w:r>
            <w:proofErr w:type="spellEnd"/>
            <w:r>
              <w:rPr>
                <w:sz w:val="16"/>
                <w:szCs w:val="16"/>
              </w:rPr>
              <w:t xml:space="preserve"> Editor: replace the word ‘MIC’ in </w:t>
            </w:r>
            <w:proofErr w:type="gramStart"/>
            <w:r>
              <w:rPr>
                <w:sz w:val="16"/>
                <w:szCs w:val="16"/>
              </w:rPr>
              <w:t>Figure</w:t>
            </w:r>
            <w:r w:rsidR="006D3E37">
              <w:rPr>
                <w:sz w:val="16"/>
                <w:szCs w:val="16"/>
              </w:rPr>
              <w:t xml:space="preserve">s </w:t>
            </w:r>
            <w:r>
              <w:rPr>
                <w:sz w:val="16"/>
                <w:szCs w:val="16"/>
              </w:rPr>
              <w:t xml:space="preserve"> 12</w:t>
            </w:r>
            <w:proofErr w:type="gramEnd"/>
            <w:r>
              <w:rPr>
                <w:sz w:val="16"/>
                <w:szCs w:val="16"/>
              </w:rPr>
              <w:t xml:space="preserve">-23 </w:t>
            </w:r>
            <w:r w:rsidR="006D3E37">
              <w:rPr>
                <w:sz w:val="16"/>
                <w:szCs w:val="16"/>
              </w:rPr>
              <w:t xml:space="preserve">and 12-29 </w:t>
            </w:r>
            <w:r>
              <w:rPr>
                <w:sz w:val="16"/>
                <w:szCs w:val="16"/>
              </w:rPr>
              <w:t>with ‘Encrypted MIC’</w:t>
            </w:r>
          </w:p>
          <w:p w14:paraId="7EF2A9F4" w14:textId="3E6EE19D" w:rsidR="00160474" w:rsidRDefault="00160474" w:rsidP="00D44603">
            <w:pPr>
              <w:rPr>
                <w:sz w:val="16"/>
                <w:szCs w:val="16"/>
              </w:rPr>
            </w:pPr>
          </w:p>
          <w:p w14:paraId="3ED21422" w14:textId="1C5B3CDD" w:rsidR="00160474" w:rsidRDefault="00160474" w:rsidP="00D44603">
            <w:pPr>
              <w:rPr>
                <w:sz w:val="16"/>
                <w:szCs w:val="16"/>
              </w:rPr>
            </w:pPr>
          </w:p>
          <w:p w14:paraId="733A9BF6" w14:textId="5F125829" w:rsidR="00160474" w:rsidRDefault="00160474" w:rsidP="00D44603">
            <w:pPr>
              <w:rPr>
                <w:sz w:val="16"/>
                <w:szCs w:val="16"/>
              </w:rPr>
            </w:pPr>
            <w:r>
              <w:rPr>
                <w:sz w:val="16"/>
                <w:szCs w:val="16"/>
              </w:rPr>
              <w:t>Note to self – 4087-4091 together in a different document – all the changes for all these are shown.</w:t>
            </w:r>
          </w:p>
          <w:p w14:paraId="5DCCF59C" w14:textId="513B510F" w:rsidR="00160474" w:rsidRDefault="00160474" w:rsidP="00D44603">
            <w:pPr>
              <w:rPr>
                <w:sz w:val="16"/>
                <w:szCs w:val="16"/>
              </w:rPr>
            </w:pPr>
            <w:r>
              <w:rPr>
                <w:sz w:val="16"/>
                <w:szCs w:val="16"/>
              </w:rPr>
              <w:t>Direction to reject these comments in the next rev. craft rejection resolution offline.</w:t>
            </w:r>
          </w:p>
          <w:p w14:paraId="1A43B0D0" w14:textId="7FA6A87C" w:rsidR="00D44603" w:rsidRPr="00D44603" w:rsidRDefault="00D44603" w:rsidP="00D44603">
            <w:pPr>
              <w:rPr>
                <w:sz w:val="16"/>
                <w:szCs w:val="16"/>
              </w:rPr>
            </w:pPr>
          </w:p>
        </w:tc>
      </w:tr>
      <w:tr w:rsidR="00D32A1F" w:rsidRPr="00D32A1F" w14:paraId="339DEDE2" w14:textId="77777777" w:rsidTr="00545460">
        <w:trPr>
          <w:trHeight w:val="2693"/>
        </w:trPr>
        <w:tc>
          <w:tcPr>
            <w:tcW w:w="536" w:type="dxa"/>
            <w:hideMark/>
          </w:tcPr>
          <w:p w14:paraId="66E83063" w14:textId="77777777" w:rsidR="00D32A1F" w:rsidRPr="00D32A1F" w:rsidRDefault="00D32A1F" w:rsidP="00D32A1F">
            <w:pPr>
              <w:rPr>
                <w:sz w:val="16"/>
                <w:szCs w:val="16"/>
              </w:rPr>
            </w:pPr>
            <w:r w:rsidRPr="00D32A1F">
              <w:rPr>
                <w:sz w:val="16"/>
                <w:szCs w:val="16"/>
              </w:rPr>
              <w:t>4088</w:t>
            </w:r>
          </w:p>
        </w:tc>
        <w:tc>
          <w:tcPr>
            <w:tcW w:w="885" w:type="dxa"/>
            <w:hideMark/>
          </w:tcPr>
          <w:p w14:paraId="1A815606" w14:textId="77777777" w:rsidR="00D32A1F" w:rsidRPr="00D32A1F" w:rsidRDefault="00D32A1F">
            <w:pPr>
              <w:rPr>
                <w:sz w:val="16"/>
                <w:szCs w:val="16"/>
              </w:rPr>
            </w:pPr>
            <w:r w:rsidRPr="00D32A1F">
              <w:rPr>
                <w:sz w:val="16"/>
                <w:szCs w:val="16"/>
              </w:rPr>
              <w:t>12.5.3.4.1</w:t>
            </w:r>
          </w:p>
        </w:tc>
        <w:tc>
          <w:tcPr>
            <w:tcW w:w="590" w:type="dxa"/>
            <w:hideMark/>
          </w:tcPr>
          <w:p w14:paraId="6ECDEAD6" w14:textId="77777777" w:rsidR="00D32A1F" w:rsidRPr="00D32A1F" w:rsidRDefault="00D32A1F">
            <w:pPr>
              <w:rPr>
                <w:sz w:val="16"/>
                <w:szCs w:val="16"/>
              </w:rPr>
            </w:pPr>
            <w:r w:rsidRPr="00D32A1F">
              <w:rPr>
                <w:sz w:val="16"/>
                <w:szCs w:val="16"/>
              </w:rPr>
              <w:t>2608</w:t>
            </w:r>
          </w:p>
        </w:tc>
        <w:tc>
          <w:tcPr>
            <w:tcW w:w="528" w:type="dxa"/>
            <w:hideMark/>
          </w:tcPr>
          <w:p w14:paraId="6CB6F898" w14:textId="77777777" w:rsidR="00D32A1F" w:rsidRPr="00D32A1F" w:rsidRDefault="00D32A1F">
            <w:pPr>
              <w:rPr>
                <w:sz w:val="16"/>
                <w:szCs w:val="16"/>
              </w:rPr>
            </w:pPr>
            <w:r w:rsidRPr="00D32A1F">
              <w:rPr>
                <w:sz w:val="16"/>
                <w:szCs w:val="16"/>
              </w:rPr>
              <w:t>50</w:t>
            </w:r>
          </w:p>
        </w:tc>
        <w:tc>
          <w:tcPr>
            <w:tcW w:w="2514" w:type="dxa"/>
            <w:hideMark/>
          </w:tcPr>
          <w:p w14:paraId="426BCBF1" w14:textId="77777777" w:rsidR="00D32A1F" w:rsidRPr="00D32A1F" w:rsidRDefault="00D32A1F">
            <w:pPr>
              <w:rPr>
                <w:sz w:val="16"/>
                <w:szCs w:val="16"/>
              </w:rPr>
            </w:pPr>
            <w:r w:rsidRPr="00D32A1F">
              <w:rPr>
                <w:sz w:val="16"/>
                <w:szCs w:val="16"/>
              </w:rPr>
              <w:t>As per 12.5.3.3 (P2607L59), the MIC is also encrypted along with the plaintext MPDU, so it is not possible to obtain the original MIC at this stage. The original MIC can only be obtained after CCM decryption stage. The text "The MIC is extracted..." is misleading, at this stage this is encrypted MIC, the original MIC can only be obtained after passing through the CCM decryption block.</w:t>
            </w:r>
          </w:p>
        </w:tc>
        <w:tc>
          <w:tcPr>
            <w:tcW w:w="2514" w:type="dxa"/>
            <w:hideMark/>
          </w:tcPr>
          <w:p w14:paraId="3C7BA59B" w14:textId="77777777" w:rsidR="00D32A1F" w:rsidRPr="00D32A1F" w:rsidRDefault="00D32A1F">
            <w:pPr>
              <w:rPr>
                <w:sz w:val="16"/>
                <w:szCs w:val="16"/>
              </w:rPr>
            </w:pPr>
            <w:r w:rsidRPr="00D32A1F">
              <w:rPr>
                <w:sz w:val="16"/>
                <w:szCs w:val="16"/>
              </w:rPr>
              <w:t>Reword to convey that the MIC that is used in the CCM integrity checking is only obtained after decryption of the encrypted MIC.</w:t>
            </w:r>
          </w:p>
        </w:tc>
        <w:tc>
          <w:tcPr>
            <w:tcW w:w="2238" w:type="dxa"/>
            <w:hideMark/>
          </w:tcPr>
          <w:p w14:paraId="3C2312A1" w14:textId="4FB90ED7" w:rsidR="00D32A1F" w:rsidRDefault="00D32A1F">
            <w:pPr>
              <w:rPr>
                <w:sz w:val="16"/>
                <w:szCs w:val="16"/>
              </w:rPr>
            </w:pPr>
            <w:r w:rsidRPr="00D32A1F">
              <w:rPr>
                <w:sz w:val="16"/>
                <w:szCs w:val="16"/>
              </w:rPr>
              <w:t> </w:t>
            </w:r>
            <w:r w:rsidR="006D3E37">
              <w:rPr>
                <w:sz w:val="16"/>
                <w:szCs w:val="16"/>
              </w:rPr>
              <w:t>Revise</w:t>
            </w:r>
            <w:r w:rsidR="00D44603">
              <w:rPr>
                <w:sz w:val="16"/>
                <w:szCs w:val="16"/>
              </w:rPr>
              <w:t>.</w:t>
            </w:r>
          </w:p>
          <w:p w14:paraId="7BD82DB4" w14:textId="2F5E5584" w:rsidR="006D3E37" w:rsidRDefault="006D3E37">
            <w:pPr>
              <w:rPr>
                <w:sz w:val="16"/>
                <w:szCs w:val="16"/>
              </w:rPr>
            </w:pPr>
          </w:p>
          <w:p w14:paraId="51037DFF" w14:textId="35CD108B" w:rsidR="006D3E37" w:rsidRDefault="006D3E37">
            <w:pPr>
              <w:rPr>
                <w:sz w:val="16"/>
                <w:szCs w:val="16"/>
              </w:rPr>
            </w:pPr>
            <w:r>
              <w:rPr>
                <w:sz w:val="16"/>
                <w:szCs w:val="16"/>
              </w:rPr>
              <w:t>Two changes – one in CCM processing and another in GCM processing.</w:t>
            </w:r>
          </w:p>
          <w:p w14:paraId="7B3001F3" w14:textId="77777777" w:rsidR="00D44603" w:rsidRDefault="00D44603">
            <w:pPr>
              <w:rPr>
                <w:sz w:val="16"/>
                <w:szCs w:val="16"/>
              </w:rPr>
            </w:pPr>
          </w:p>
          <w:p w14:paraId="67D23D75" w14:textId="6DBAB268" w:rsidR="00D44603" w:rsidRDefault="00D44603">
            <w:pPr>
              <w:rPr>
                <w:sz w:val="16"/>
                <w:szCs w:val="16"/>
              </w:rPr>
            </w:pPr>
            <w:proofErr w:type="spellStart"/>
            <w:r>
              <w:rPr>
                <w:sz w:val="16"/>
                <w:szCs w:val="16"/>
              </w:rPr>
              <w:t>TGm</w:t>
            </w:r>
            <w:proofErr w:type="spellEnd"/>
            <w:r>
              <w:rPr>
                <w:sz w:val="16"/>
                <w:szCs w:val="16"/>
              </w:rPr>
              <w:t xml:space="preserve"> Editor: </w:t>
            </w:r>
            <w:proofErr w:type="gramStart"/>
            <w:r>
              <w:rPr>
                <w:sz w:val="16"/>
                <w:szCs w:val="16"/>
              </w:rPr>
              <w:t xml:space="preserve">Replace </w:t>
            </w:r>
            <w:r w:rsidR="006D3E37">
              <w:rPr>
                <w:sz w:val="16"/>
                <w:szCs w:val="16"/>
              </w:rPr>
              <w:t xml:space="preserve"> in</w:t>
            </w:r>
            <w:proofErr w:type="gramEnd"/>
            <w:r w:rsidR="006D3E37">
              <w:rPr>
                <w:sz w:val="16"/>
                <w:szCs w:val="16"/>
              </w:rPr>
              <w:t xml:space="preserve"> both 2608.50 and 2618.28</w:t>
            </w:r>
          </w:p>
          <w:p w14:paraId="39A47448" w14:textId="77777777" w:rsidR="00D44603" w:rsidRDefault="00D44603">
            <w:pPr>
              <w:rPr>
                <w:sz w:val="16"/>
                <w:szCs w:val="16"/>
              </w:rPr>
            </w:pPr>
          </w:p>
          <w:p w14:paraId="2D9029DF" w14:textId="7A7CAE2C" w:rsidR="00D44603" w:rsidRDefault="00D44603">
            <w:pPr>
              <w:rPr>
                <w:sz w:val="16"/>
                <w:szCs w:val="16"/>
              </w:rPr>
            </w:pPr>
            <w:r>
              <w:rPr>
                <w:sz w:val="16"/>
                <w:szCs w:val="16"/>
              </w:rPr>
              <w:t>“</w:t>
            </w:r>
            <w:r w:rsidRPr="00D44603">
              <w:rPr>
                <w:sz w:val="16"/>
                <w:szCs w:val="16"/>
              </w:rPr>
              <w:t>The MIC is extracted for use in the CCM integrity checking”</w:t>
            </w:r>
          </w:p>
          <w:p w14:paraId="1C32CA38" w14:textId="77777777" w:rsidR="006D3E37" w:rsidRDefault="006D3E37">
            <w:pPr>
              <w:rPr>
                <w:sz w:val="16"/>
                <w:szCs w:val="16"/>
              </w:rPr>
            </w:pPr>
          </w:p>
          <w:p w14:paraId="1FA41A41" w14:textId="77777777" w:rsidR="00D44603" w:rsidRDefault="00D44603">
            <w:pPr>
              <w:rPr>
                <w:sz w:val="16"/>
                <w:szCs w:val="16"/>
              </w:rPr>
            </w:pPr>
            <w:r w:rsidRPr="00D44603">
              <w:rPr>
                <w:sz w:val="16"/>
                <w:szCs w:val="16"/>
              </w:rPr>
              <w:t xml:space="preserve"> with </w:t>
            </w:r>
          </w:p>
          <w:p w14:paraId="30C4C474" w14:textId="77777777" w:rsidR="00D44603" w:rsidRDefault="00D44603">
            <w:pPr>
              <w:rPr>
                <w:sz w:val="16"/>
                <w:szCs w:val="16"/>
              </w:rPr>
            </w:pPr>
          </w:p>
          <w:p w14:paraId="62A442FE" w14:textId="7E8C2741" w:rsidR="006D3E37" w:rsidRDefault="00D44603">
            <w:pPr>
              <w:rPr>
                <w:sz w:val="16"/>
                <w:szCs w:val="16"/>
              </w:rPr>
            </w:pPr>
            <w:r w:rsidRPr="00D44603">
              <w:rPr>
                <w:sz w:val="16"/>
                <w:szCs w:val="16"/>
              </w:rPr>
              <w:t xml:space="preserve">“The </w:t>
            </w:r>
            <w:r w:rsidR="006D3E37">
              <w:rPr>
                <w:sz w:val="16"/>
                <w:szCs w:val="16"/>
                <w:u w:val="single"/>
              </w:rPr>
              <w:t>e</w:t>
            </w:r>
            <w:r w:rsidRPr="00D44603">
              <w:rPr>
                <w:sz w:val="16"/>
                <w:szCs w:val="16"/>
                <w:u w:val="single"/>
              </w:rPr>
              <w:t>ncrypted</w:t>
            </w:r>
            <w:r>
              <w:rPr>
                <w:sz w:val="16"/>
                <w:szCs w:val="16"/>
                <w:u w:val="single"/>
              </w:rPr>
              <w:t xml:space="preserve"> </w:t>
            </w:r>
            <w:r w:rsidRPr="00D44603">
              <w:rPr>
                <w:sz w:val="16"/>
                <w:szCs w:val="16"/>
              </w:rPr>
              <w:t xml:space="preserve">MIC is extracted for use in </w:t>
            </w:r>
            <w:r w:rsidRPr="00D44603">
              <w:rPr>
                <w:strike/>
                <w:sz w:val="16"/>
                <w:szCs w:val="16"/>
              </w:rPr>
              <w:t>the</w:t>
            </w:r>
            <w:r w:rsidRPr="00D44603">
              <w:rPr>
                <w:sz w:val="16"/>
                <w:szCs w:val="16"/>
              </w:rPr>
              <w:t xml:space="preserve"> CCM </w:t>
            </w:r>
            <w:r w:rsidRPr="00D44603">
              <w:rPr>
                <w:sz w:val="16"/>
                <w:szCs w:val="16"/>
                <w:u w:val="single"/>
              </w:rPr>
              <w:t>decryption</w:t>
            </w:r>
            <w:r w:rsidR="002225CA">
              <w:rPr>
                <w:sz w:val="16"/>
                <w:szCs w:val="16"/>
                <w:u w:val="single"/>
              </w:rPr>
              <w:t>,</w:t>
            </w:r>
            <w:r w:rsidRPr="00D44603">
              <w:rPr>
                <w:sz w:val="16"/>
                <w:szCs w:val="16"/>
                <w:u w:val="single"/>
              </w:rPr>
              <w:t xml:space="preserve"> </w:t>
            </w:r>
            <w:r w:rsidR="006D3E37">
              <w:rPr>
                <w:sz w:val="16"/>
                <w:szCs w:val="16"/>
                <w:u w:val="single"/>
              </w:rPr>
              <w:t>which</w:t>
            </w:r>
            <w:r w:rsidR="006D3E37" w:rsidRPr="00D44603">
              <w:rPr>
                <w:sz w:val="16"/>
                <w:szCs w:val="16"/>
                <w:u w:val="single"/>
              </w:rPr>
              <w:t xml:space="preserve"> </w:t>
            </w:r>
            <w:r w:rsidRPr="00D44603">
              <w:rPr>
                <w:sz w:val="16"/>
                <w:szCs w:val="16"/>
                <w:u w:val="single"/>
              </w:rPr>
              <w:t>includes</w:t>
            </w:r>
            <w:r>
              <w:rPr>
                <w:sz w:val="16"/>
                <w:szCs w:val="16"/>
              </w:rPr>
              <w:t xml:space="preserve"> </w:t>
            </w:r>
            <w:r w:rsidRPr="00D44603">
              <w:rPr>
                <w:sz w:val="16"/>
                <w:szCs w:val="16"/>
              </w:rPr>
              <w:t>integrity checking”</w:t>
            </w:r>
          </w:p>
          <w:p w14:paraId="6E8D08F7" w14:textId="05ADEF46" w:rsidR="006D3E37" w:rsidRPr="00D32A1F" w:rsidRDefault="006D3E37">
            <w:pPr>
              <w:rPr>
                <w:sz w:val="16"/>
                <w:szCs w:val="16"/>
              </w:rPr>
            </w:pPr>
          </w:p>
        </w:tc>
      </w:tr>
      <w:tr w:rsidR="00D32A1F" w:rsidRPr="00D32A1F" w14:paraId="30851A89" w14:textId="77777777" w:rsidTr="00D32A1F">
        <w:trPr>
          <w:trHeight w:val="3920"/>
        </w:trPr>
        <w:tc>
          <w:tcPr>
            <w:tcW w:w="536" w:type="dxa"/>
            <w:hideMark/>
          </w:tcPr>
          <w:p w14:paraId="4CBBBE35" w14:textId="77777777" w:rsidR="00D32A1F" w:rsidRPr="00D32A1F" w:rsidRDefault="00D32A1F" w:rsidP="00D32A1F">
            <w:pPr>
              <w:rPr>
                <w:sz w:val="16"/>
                <w:szCs w:val="16"/>
              </w:rPr>
            </w:pPr>
            <w:r w:rsidRPr="00D32A1F">
              <w:rPr>
                <w:sz w:val="16"/>
                <w:szCs w:val="16"/>
              </w:rPr>
              <w:t>4089</w:t>
            </w:r>
          </w:p>
        </w:tc>
        <w:tc>
          <w:tcPr>
            <w:tcW w:w="885" w:type="dxa"/>
            <w:hideMark/>
          </w:tcPr>
          <w:p w14:paraId="26991E6F" w14:textId="77777777" w:rsidR="00D32A1F" w:rsidRPr="00D32A1F" w:rsidRDefault="00D32A1F">
            <w:pPr>
              <w:rPr>
                <w:sz w:val="16"/>
                <w:szCs w:val="16"/>
              </w:rPr>
            </w:pPr>
            <w:r w:rsidRPr="00D32A1F">
              <w:rPr>
                <w:sz w:val="16"/>
                <w:szCs w:val="16"/>
              </w:rPr>
              <w:t>12.5.3.4.1</w:t>
            </w:r>
          </w:p>
        </w:tc>
        <w:tc>
          <w:tcPr>
            <w:tcW w:w="590" w:type="dxa"/>
            <w:hideMark/>
          </w:tcPr>
          <w:p w14:paraId="5B31459D" w14:textId="77777777" w:rsidR="00D32A1F" w:rsidRPr="00D32A1F" w:rsidRDefault="00D32A1F">
            <w:pPr>
              <w:rPr>
                <w:sz w:val="16"/>
                <w:szCs w:val="16"/>
              </w:rPr>
            </w:pPr>
            <w:r w:rsidRPr="00D32A1F">
              <w:rPr>
                <w:sz w:val="16"/>
                <w:szCs w:val="16"/>
              </w:rPr>
              <w:t>2609</w:t>
            </w:r>
          </w:p>
        </w:tc>
        <w:tc>
          <w:tcPr>
            <w:tcW w:w="528" w:type="dxa"/>
            <w:hideMark/>
          </w:tcPr>
          <w:p w14:paraId="0C488835" w14:textId="77777777" w:rsidR="00D32A1F" w:rsidRPr="00D32A1F" w:rsidRDefault="00D32A1F">
            <w:pPr>
              <w:rPr>
                <w:sz w:val="16"/>
                <w:szCs w:val="16"/>
              </w:rPr>
            </w:pPr>
            <w:r w:rsidRPr="00D32A1F">
              <w:rPr>
                <w:sz w:val="16"/>
                <w:szCs w:val="16"/>
              </w:rPr>
              <w:t>8</w:t>
            </w:r>
          </w:p>
        </w:tc>
        <w:tc>
          <w:tcPr>
            <w:tcW w:w="2514" w:type="dxa"/>
            <w:hideMark/>
          </w:tcPr>
          <w:p w14:paraId="559E0982" w14:textId="77777777" w:rsidR="00D32A1F" w:rsidRPr="00D32A1F" w:rsidRDefault="00D32A1F">
            <w:pPr>
              <w:rPr>
                <w:sz w:val="16"/>
                <w:szCs w:val="16"/>
              </w:rPr>
            </w:pPr>
            <w:r w:rsidRPr="00D32A1F">
              <w:rPr>
                <w:sz w:val="16"/>
                <w:szCs w:val="16"/>
              </w:rPr>
              <w:t>As per 12.5.3.3 (P2607L59), the MIC is also encrypted along with the plaintext MPDU, so it is not possible to obtain the original MIC at this stage. The original MIC can only be obtained after CCM decryption stage. The text "The MIC is extracted..." is misleading, at this stage this is encrypted MIC, the original MIC can only be obtained after passing through the CCM decryption block.</w:t>
            </w:r>
          </w:p>
        </w:tc>
        <w:tc>
          <w:tcPr>
            <w:tcW w:w="2514" w:type="dxa"/>
            <w:hideMark/>
          </w:tcPr>
          <w:p w14:paraId="2ADF992B" w14:textId="77777777" w:rsidR="00D32A1F" w:rsidRPr="00D32A1F" w:rsidRDefault="00D32A1F">
            <w:pPr>
              <w:rPr>
                <w:sz w:val="16"/>
                <w:szCs w:val="16"/>
              </w:rPr>
            </w:pPr>
            <w:r w:rsidRPr="00D32A1F">
              <w:rPr>
                <w:sz w:val="16"/>
                <w:szCs w:val="16"/>
              </w:rPr>
              <w:t>Reword to convey that the MIC that is used in the CCM integrity checking is only obtained after decryption of the encrypted MIC.</w:t>
            </w:r>
          </w:p>
        </w:tc>
        <w:tc>
          <w:tcPr>
            <w:tcW w:w="2238" w:type="dxa"/>
            <w:hideMark/>
          </w:tcPr>
          <w:p w14:paraId="73BDB57E" w14:textId="73039197" w:rsidR="00D44603" w:rsidRDefault="00D32A1F" w:rsidP="00D44603">
            <w:pPr>
              <w:rPr>
                <w:sz w:val="16"/>
                <w:szCs w:val="16"/>
              </w:rPr>
            </w:pPr>
            <w:r w:rsidRPr="00D32A1F">
              <w:rPr>
                <w:sz w:val="16"/>
                <w:szCs w:val="16"/>
              </w:rPr>
              <w:t> </w:t>
            </w:r>
            <w:r w:rsidR="00D10817">
              <w:rPr>
                <w:sz w:val="16"/>
                <w:szCs w:val="16"/>
              </w:rPr>
              <w:t>Revise</w:t>
            </w:r>
            <w:r w:rsidR="00D44603">
              <w:rPr>
                <w:sz w:val="16"/>
                <w:szCs w:val="16"/>
              </w:rPr>
              <w:t>.</w:t>
            </w:r>
          </w:p>
          <w:p w14:paraId="4FE89AF5" w14:textId="77777777" w:rsidR="00D44603" w:rsidRDefault="00D44603" w:rsidP="00D44603">
            <w:pPr>
              <w:rPr>
                <w:sz w:val="16"/>
                <w:szCs w:val="16"/>
              </w:rPr>
            </w:pPr>
          </w:p>
          <w:p w14:paraId="298D9055" w14:textId="740D3195" w:rsidR="00D44603" w:rsidRDefault="00D44603" w:rsidP="00D44603">
            <w:pPr>
              <w:rPr>
                <w:sz w:val="16"/>
                <w:szCs w:val="16"/>
              </w:rPr>
            </w:pPr>
            <w:proofErr w:type="spellStart"/>
            <w:r>
              <w:rPr>
                <w:sz w:val="16"/>
                <w:szCs w:val="16"/>
              </w:rPr>
              <w:t>TGm</w:t>
            </w:r>
            <w:proofErr w:type="spellEnd"/>
            <w:r>
              <w:rPr>
                <w:sz w:val="16"/>
                <w:szCs w:val="16"/>
              </w:rPr>
              <w:t xml:space="preserve"> Editor: Replace </w:t>
            </w:r>
            <w:r w:rsidR="00D10817">
              <w:rPr>
                <w:sz w:val="16"/>
                <w:szCs w:val="16"/>
              </w:rPr>
              <w:t>in 2609.8</w:t>
            </w:r>
          </w:p>
          <w:p w14:paraId="36E6D2DD" w14:textId="77777777" w:rsidR="00D44603" w:rsidRDefault="00D44603" w:rsidP="00D44603">
            <w:pPr>
              <w:rPr>
                <w:sz w:val="16"/>
                <w:szCs w:val="16"/>
              </w:rPr>
            </w:pPr>
          </w:p>
          <w:p w14:paraId="503434C9" w14:textId="5AFEACD8" w:rsidR="00D44603" w:rsidRDefault="00D44603" w:rsidP="00D44603">
            <w:pPr>
              <w:rPr>
                <w:sz w:val="16"/>
                <w:szCs w:val="16"/>
              </w:rPr>
            </w:pPr>
            <w:r>
              <w:rPr>
                <w:sz w:val="16"/>
                <w:szCs w:val="16"/>
              </w:rPr>
              <w:t>“</w:t>
            </w:r>
            <w:r w:rsidRPr="00D44603">
              <w:rPr>
                <w:sz w:val="16"/>
                <w:szCs w:val="16"/>
              </w:rPr>
              <w:t>The MIC is extracted for use in the CCM integrity checking”</w:t>
            </w:r>
          </w:p>
          <w:p w14:paraId="7739CCE2" w14:textId="77777777" w:rsidR="00D10817" w:rsidRDefault="00D10817" w:rsidP="00D44603">
            <w:pPr>
              <w:rPr>
                <w:sz w:val="16"/>
                <w:szCs w:val="16"/>
              </w:rPr>
            </w:pPr>
          </w:p>
          <w:p w14:paraId="7DD9EE50" w14:textId="77777777" w:rsidR="00D44603" w:rsidRDefault="00D44603" w:rsidP="00D44603">
            <w:pPr>
              <w:rPr>
                <w:sz w:val="16"/>
                <w:szCs w:val="16"/>
              </w:rPr>
            </w:pPr>
            <w:r w:rsidRPr="00D44603">
              <w:rPr>
                <w:sz w:val="16"/>
                <w:szCs w:val="16"/>
              </w:rPr>
              <w:t xml:space="preserve"> with </w:t>
            </w:r>
          </w:p>
          <w:p w14:paraId="2C987776" w14:textId="77777777" w:rsidR="00D44603" w:rsidRDefault="00D44603" w:rsidP="00D44603">
            <w:pPr>
              <w:rPr>
                <w:sz w:val="16"/>
                <w:szCs w:val="16"/>
              </w:rPr>
            </w:pPr>
          </w:p>
          <w:p w14:paraId="5F03D166" w14:textId="20C1D32C" w:rsidR="00D32A1F" w:rsidRPr="00D32A1F" w:rsidRDefault="00D44603" w:rsidP="00D44603">
            <w:pPr>
              <w:rPr>
                <w:sz w:val="16"/>
                <w:szCs w:val="16"/>
              </w:rPr>
            </w:pPr>
            <w:r w:rsidRPr="00D44603">
              <w:rPr>
                <w:sz w:val="16"/>
                <w:szCs w:val="16"/>
              </w:rPr>
              <w:t xml:space="preserve">“The </w:t>
            </w:r>
            <w:r w:rsidR="002225CA">
              <w:rPr>
                <w:sz w:val="16"/>
                <w:szCs w:val="16"/>
                <w:u w:val="single"/>
              </w:rPr>
              <w:t>e</w:t>
            </w:r>
            <w:r w:rsidRPr="00D44603">
              <w:rPr>
                <w:sz w:val="16"/>
                <w:szCs w:val="16"/>
                <w:u w:val="single"/>
              </w:rPr>
              <w:t>ncrypted</w:t>
            </w:r>
            <w:r>
              <w:rPr>
                <w:sz w:val="16"/>
                <w:szCs w:val="16"/>
                <w:u w:val="single"/>
              </w:rPr>
              <w:t xml:space="preserve"> </w:t>
            </w:r>
            <w:r w:rsidRPr="00D44603">
              <w:rPr>
                <w:sz w:val="16"/>
                <w:szCs w:val="16"/>
              </w:rPr>
              <w:t xml:space="preserve">MIC is extracted for use in </w:t>
            </w:r>
            <w:r w:rsidRPr="00673FE0">
              <w:rPr>
                <w:strike/>
                <w:sz w:val="16"/>
                <w:szCs w:val="16"/>
              </w:rPr>
              <w:t>the</w:t>
            </w:r>
            <w:r w:rsidRPr="00D44603">
              <w:rPr>
                <w:sz w:val="16"/>
                <w:szCs w:val="16"/>
              </w:rPr>
              <w:t xml:space="preserve"> CCM </w:t>
            </w:r>
            <w:r w:rsidRPr="00D44603">
              <w:rPr>
                <w:sz w:val="16"/>
                <w:szCs w:val="16"/>
                <w:u w:val="single"/>
              </w:rPr>
              <w:t>decryption</w:t>
            </w:r>
            <w:r w:rsidR="002225CA">
              <w:rPr>
                <w:sz w:val="16"/>
                <w:szCs w:val="16"/>
                <w:u w:val="single"/>
              </w:rPr>
              <w:t>,</w:t>
            </w:r>
            <w:r w:rsidRPr="00D44603">
              <w:rPr>
                <w:sz w:val="16"/>
                <w:szCs w:val="16"/>
                <w:u w:val="single"/>
              </w:rPr>
              <w:t xml:space="preserve"> </w:t>
            </w:r>
            <w:r w:rsidR="00D10817">
              <w:rPr>
                <w:sz w:val="16"/>
                <w:szCs w:val="16"/>
                <w:u w:val="single"/>
              </w:rPr>
              <w:t>which</w:t>
            </w:r>
            <w:r w:rsidR="00D10817" w:rsidRPr="00D44603">
              <w:rPr>
                <w:sz w:val="16"/>
                <w:szCs w:val="16"/>
                <w:u w:val="single"/>
              </w:rPr>
              <w:t xml:space="preserve"> </w:t>
            </w:r>
            <w:r w:rsidRPr="00D44603">
              <w:rPr>
                <w:sz w:val="16"/>
                <w:szCs w:val="16"/>
                <w:u w:val="single"/>
              </w:rPr>
              <w:t>includes</w:t>
            </w:r>
            <w:r>
              <w:rPr>
                <w:sz w:val="16"/>
                <w:szCs w:val="16"/>
              </w:rPr>
              <w:t xml:space="preserve"> </w:t>
            </w:r>
            <w:r w:rsidRPr="00D44603">
              <w:rPr>
                <w:sz w:val="16"/>
                <w:szCs w:val="16"/>
              </w:rPr>
              <w:t>integrity checking”</w:t>
            </w:r>
          </w:p>
        </w:tc>
      </w:tr>
      <w:tr w:rsidR="00D32A1F" w:rsidRPr="00D32A1F" w14:paraId="571E3B27" w14:textId="77777777" w:rsidTr="00545460">
        <w:trPr>
          <w:trHeight w:val="4220"/>
        </w:trPr>
        <w:tc>
          <w:tcPr>
            <w:tcW w:w="536" w:type="dxa"/>
            <w:hideMark/>
          </w:tcPr>
          <w:p w14:paraId="7D57C37F" w14:textId="77777777" w:rsidR="00D32A1F" w:rsidRPr="00D32A1F" w:rsidRDefault="00D32A1F" w:rsidP="00D32A1F">
            <w:pPr>
              <w:rPr>
                <w:sz w:val="16"/>
                <w:szCs w:val="16"/>
              </w:rPr>
            </w:pPr>
            <w:r w:rsidRPr="00D32A1F">
              <w:rPr>
                <w:sz w:val="16"/>
                <w:szCs w:val="16"/>
              </w:rPr>
              <w:lastRenderedPageBreak/>
              <w:t>4090</w:t>
            </w:r>
          </w:p>
        </w:tc>
        <w:tc>
          <w:tcPr>
            <w:tcW w:w="885" w:type="dxa"/>
            <w:hideMark/>
          </w:tcPr>
          <w:p w14:paraId="6744EFF0" w14:textId="77777777" w:rsidR="00D32A1F" w:rsidRPr="00D32A1F" w:rsidRDefault="00D32A1F">
            <w:pPr>
              <w:rPr>
                <w:sz w:val="16"/>
                <w:szCs w:val="16"/>
              </w:rPr>
            </w:pPr>
            <w:r w:rsidRPr="00D32A1F">
              <w:rPr>
                <w:sz w:val="16"/>
                <w:szCs w:val="16"/>
              </w:rPr>
              <w:t>12.5.3.4.2</w:t>
            </w:r>
          </w:p>
        </w:tc>
        <w:tc>
          <w:tcPr>
            <w:tcW w:w="590" w:type="dxa"/>
            <w:hideMark/>
          </w:tcPr>
          <w:p w14:paraId="5AB5C1EC" w14:textId="77777777" w:rsidR="00D32A1F" w:rsidRPr="00D32A1F" w:rsidRDefault="00D32A1F">
            <w:pPr>
              <w:rPr>
                <w:sz w:val="16"/>
                <w:szCs w:val="16"/>
              </w:rPr>
            </w:pPr>
            <w:r w:rsidRPr="00D32A1F">
              <w:rPr>
                <w:sz w:val="16"/>
                <w:szCs w:val="16"/>
              </w:rPr>
              <w:t>2609</w:t>
            </w:r>
          </w:p>
        </w:tc>
        <w:tc>
          <w:tcPr>
            <w:tcW w:w="528" w:type="dxa"/>
            <w:hideMark/>
          </w:tcPr>
          <w:p w14:paraId="09DD5E9E" w14:textId="77777777" w:rsidR="00D32A1F" w:rsidRPr="00D32A1F" w:rsidRDefault="00D32A1F">
            <w:pPr>
              <w:rPr>
                <w:sz w:val="16"/>
                <w:szCs w:val="16"/>
              </w:rPr>
            </w:pPr>
            <w:r w:rsidRPr="00D32A1F">
              <w:rPr>
                <w:sz w:val="16"/>
                <w:szCs w:val="16"/>
              </w:rPr>
              <w:t>50</w:t>
            </w:r>
          </w:p>
        </w:tc>
        <w:tc>
          <w:tcPr>
            <w:tcW w:w="2514" w:type="dxa"/>
            <w:hideMark/>
          </w:tcPr>
          <w:p w14:paraId="0C838BBF" w14:textId="77777777" w:rsidR="00D32A1F" w:rsidRPr="00D32A1F" w:rsidRDefault="00D32A1F">
            <w:pPr>
              <w:rPr>
                <w:sz w:val="16"/>
                <w:szCs w:val="16"/>
              </w:rPr>
            </w:pPr>
            <w:r w:rsidRPr="00D32A1F">
              <w:rPr>
                <w:sz w:val="16"/>
                <w:szCs w:val="16"/>
              </w:rPr>
              <w:t>"CCM recipient processing checks the authentication and integrity of the frame body and the AAD as well as decrypting the frame body. The plaintext is returned only if the MIC check is successful."</w:t>
            </w:r>
            <w:r w:rsidRPr="00D32A1F">
              <w:rPr>
                <w:sz w:val="16"/>
                <w:szCs w:val="16"/>
              </w:rPr>
              <w:br/>
              <w:t xml:space="preserve">The above sentence is not clear at </w:t>
            </w:r>
            <w:proofErr w:type="gramStart"/>
            <w:r w:rsidRPr="00D32A1F">
              <w:rPr>
                <w:sz w:val="16"/>
                <w:szCs w:val="16"/>
              </w:rPr>
              <w:t>best, or</w:t>
            </w:r>
            <w:proofErr w:type="gramEnd"/>
            <w:r w:rsidRPr="00D32A1F">
              <w:rPr>
                <w:sz w:val="16"/>
                <w:szCs w:val="16"/>
              </w:rPr>
              <w:t xml:space="preserve"> is not accurate. The authentication and integrity check can only be performed once the original MIC has been decrypted. It should be explained that the decryption should happen first to obtain the plaintext MPDU and the original MIC. The MIC needs to be re-calculated over the plaintext MPDU following the procedure in 12.5.3.3 and compared with the decrypted MIC to verify that the MIC is correct.</w:t>
            </w:r>
          </w:p>
        </w:tc>
        <w:tc>
          <w:tcPr>
            <w:tcW w:w="2514" w:type="dxa"/>
            <w:hideMark/>
          </w:tcPr>
          <w:p w14:paraId="2D94E8A4" w14:textId="77777777" w:rsidR="00D32A1F" w:rsidRPr="00D32A1F" w:rsidRDefault="00D32A1F">
            <w:pPr>
              <w:rPr>
                <w:sz w:val="16"/>
                <w:szCs w:val="16"/>
              </w:rPr>
            </w:pPr>
            <w:r w:rsidRPr="00D32A1F">
              <w:rPr>
                <w:sz w:val="16"/>
                <w:szCs w:val="16"/>
              </w:rPr>
              <w:t>Clarify that decryption should happen first to obtain the plaintext MPDU and the original MIC. The MIC needs to be re-calculated over the plaintext MPDU following the procedure in 12.5.3.3 and compared with the decrypted MIC to verify that the MIC is correct.</w:t>
            </w:r>
          </w:p>
        </w:tc>
        <w:tc>
          <w:tcPr>
            <w:tcW w:w="2238" w:type="dxa"/>
            <w:hideMark/>
          </w:tcPr>
          <w:p w14:paraId="445B48B4" w14:textId="77777777" w:rsidR="00D44603" w:rsidRDefault="00D32A1F">
            <w:pPr>
              <w:rPr>
                <w:sz w:val="16"/>
                <w:szCs w:val="16"/>
              </w:rPr>
            </w:pPr>
            <w:r w:rsidRPr="00D32A1F">
              <w:rPr>
                <w:sz w:val="16"/>
                <w:szCs w:val="16"/>
              </w:rPr>
              <w:t> </w:t>
            </w:r>
            <w:r w:rsidR="00D44603">
              <w:rPr>
                <w:sz w:val="16"/>
                <w:szCs w:val="16"/>
              </w:rPr>
              <w:t xml:space="preserve">Revise. </w:t>
            </w:r>
          </w:p>
          <w:p w14:paraId="2B36E6A6" w14:textId="77777777" w:rsidR="00D44603" w:rsidRDefault="00D44603">
            <w:pPr>
              <w:rPr>
                <w:sz w:val="16"/>
                <w:szCs w:val="16"/>
              </w:rPr>
            </w:pPr>
          </w:p>
          <w:p w14:paraId="238B78BA" w14:textId="7D010557" w:rsidR="00D32A1F" w:rsidRDefault="00D44603">
            <w:pPr>
              <w:rPr>
                <w:sz w:val="16"/>
                <w:szCs w:val="16"/>
              </w:rPr>
            </w:pPr>
            <w:r>
              <w:rPr>
                <w:sz w:val="16"/>
                <w:szCs w:val="16"/>
              </w:rPr>
              <w:t>The processing is described clearly in base CCM specifications (IETF RFC 3610). It probably suffices to say here that plaintext is returned if the checks are successful.</w:t>
            </w:r>
          </w:p>
          <w:p w14:paraId="66A8DDAD" w14:textId="77777777" w:rsidR="00D44603" w:rsidRDefault="00D44603">
            <w:pPr>
              <w:rPr>
                <w:sz w:val="16"/>
                <w:szCs w:val="16"/>
              </w:rPr>
            </w:pPr>
          </w:p>
          <w:p w14:paraId="4C89D09D" w14:textId="46D9F439" w:rsidR="00D44603" w:rsidRDefault="00D44603">
            <w:pPr>
              <w:rPr>
                <w:sz w:val="16"/>
                <w:szCs w:val="16"/>
              </w:rPr>
            </w:pPr>
            <w:proofErr w:type="spellStart"/>
            <w:r>
              <w:rPr>
                <w:sz w:val="16"/>
                <w:szCs w:val="16"/>
              </w:rPr>
              <w:t>TGm</w:t>
            </w:r>
            <w:proofErr w:type="spellEnd"/>
            <w:r>
              <w:rPr>
                <w:sz w:val="16"/>
                <w:szCs w:val="16"/>
              </w:rPr>
              <w:t xml:space="preserve"> Editor: Change </w:t>
            </w:r>
            <w:r w:rsidR="00D10817">
              <w:rPr>
                <w:sz w:val="16"/>
                <w:szCs w:val="16"/>
              </w:rPr>
              <w:t xml:space="preserve">2609.50 and 2619.2 </w:t>
            </w:r>
            <w:r>
              <w:rPr>
                <w:sz w:val="16"/>
                <w:szCs w:val="16"/>
              </w:rPr>
              <w:t>as follows</w:t>
            </w:r>
          </w:p>
          <w:p w14:paraId="62EB443F" w14:textId="77777777" w:rsidR="00D44603" w:rsidRDefault="00D44603">
            <w:pPr>
              <w:rPr>
                <w:sz w:val="16"/>
                <w:szCs w:val="16"/>
              </w:rPr>
            </w:pPr>
          </w:p>
          <w:p w14:paraId="44ADB5A4" w14:textId="0CE4BBDD" w:rsidR="00D44603" w:rsidRPr="00D32A1F" w:rsidRDefault="005D68F5" w:rsidP="00D44603">
            <w:pPr>
              <w:rPr>
                <w:sz w:val="16"/>
                <w:szCs w:val="16"/>
              </w:rPr>
            </w:pPr>
            <w:r>
              <w:rPr>
                <w:sz w:val="16"/>
                <w:szCs w:val="16"/>
              </w:rPr>
              <w:t>…</w:t>
            </w:r>
            <w:r w:rsidRPr="00D44603">
              <w:rPr>
                <w:sz w:val="16"/>
                <w:szCs w:val="16"/>
              </w:rPr>
              <w:t xml:space="preserve"> </w:t>
            </w:r>
            <w:r w:rsidR="00D44603" w:rsidRPr="00D44603">
              <w:rPr>
                <w:sz w:val="16"/>
                <w:szCs w:val="16"/>
              </w:rPr>
              <w:t>recipient processing checks the authentication and integrity of the frame body and the AAD as</w:t>
            </w:r>
            <w:r w:rsidR="00D44603">
              <w:rPr>
                <w:sz w:val="16"/>
                <w:szCs w:val="16"/>
              </w:rPr>
              <w:t xml:space="preserve"> </w:t>
            </w:r>
            <w:r w:rsidR="00D44603" w:rsidRPr="00D44603">
              <w:rPr>
                <w:sz w:val="16"/>
                <w:szCs w:val="16"/>
              </w:rPr>
              <w:t>well as decrypting the frame body</w:t>
            </w:r>
            <w:r w:rsidR="002225CA">
              <w:rPr>
                <w:sz w:val="16"/>
                <w:szCs w:val="16"/>
              </w:rPr>
              <w:t xml:space="preserve"> </w:t>
            </w:r>
            <w:r w:rsidR="002225CA" w:rsidRPr="004C057A">
              <w:rPr>
                <w:sz w:val="16"/>
                <w:szCs w:val="16"/>
                <w:u w:val="single"/>
                <w:rPrChange w:id="10" w:author="Microsoft Office User" w:date="2020-03-06T07:20:00Z">
                  <w:rPr>
                    <w:sz w:val="16"/>
                    <w:szCs w:val="16"/>
                  </w:rPr>
                </w:rPrChange>
              </w:rPr>
              <w:t>and checking that the MIC re</w:t>
            </w:r>
            <w:del w:id="11" w:author="Microsoft Office User" w:date="2020-03-06T07:20:00Z">
              <w:r w:rsidR="002225CA" w:rsidRPr="004C057A" w:rsidDel="004C057A">
                <w:rPr>
                  <w:sz w:val="16"/>
                  <w:szCs w:val="16"/>
                  <w:u w:val="single"/>
                  <w:rPrChange w:id="12" w:author="Microsoft Office User" w:date="2020-03-06T07:20:00Z">
                    <w:rPr>
                      <w:sz w:val="16"/>
                      <w:szCs w:val="16"/>
                    </w:rPr>
                  </w:rPrChange>
                </w:rPr>
                <w:delText>-</w:delText>
              </w:r>
            </w:del>
            <w:r w:rsidR="002225CA" w:rsidRPr="004C057A">
              <w:rPr>
                <w:sz w:val="16"/>
                <w:szCs w:val="16"/>
                <w:u w:val="single"/>
                <w:rPrChange w:id="13" w:author="Microsoft Office User" w:date="2020-03-06T07:20:00Z">
                  <w:rPr>
                    <w:sz w:val="16"/>
                    <w:szCs w:val="16"/>
                  </w:rPr>
                </w:rPrChange>
              </w:rPr>
              <w:t>calculated over the plaintext MPDU matches the decrypted MIC</w:t>
            </w:r>
            <w:r w:rsidR="00D44603" w:rsidRPr="004C057A">
              <w:rPr>
                <w:sz w:val="16"/>
                <w:szCs w:val="16"/>
                <w:u w:val="single"/>
                <w:rPrChange w:id="14" w:author="Microsoft Office User" w:date="2020-03-06T07:20:00Z">
                  <w:rPr>
                    <w:sz w:val="16"/>
                    <w:szCs w:val="16"/>
                  </w:rPr>
                </w:rPrChange>
              </w:rPr>
              <w:t>.</w:t>
            </w:r>
            <w:r w:rsidR="00D44603" w:rsidRPr="00D44603">
              <w:rPr>
                <w:sz w:val="16"/>
                <w:szCs w:val="16"/>
              </w:rPr>
              <w:t xml:space="preserve"> The plaintext is returned only if the </w:t>
            </w:r>
            <w:r w:rsidR="00D44603" w:rsidRPr="00D44603">
              <w:rPr>
                <w:strike/>
                <w:sz w:val="16"/>
                <w:szCs w:val="16"/>
              </w:rPr>
              <w:t>MIC check is</w:t>
            </w:r>
            <w:r w:rsidR="00D44603" w:rsidRPr="00D44603">
              <w:rPr>
                <w:sz w:val="16"/>
                <w:szCs w:val="16"/>
              </w:rPr>
              <w:t xml:space="preserve"> </w:t>
            </w:r>
            <w:r w:rsidR="00D44603" w:rsidRPr="00D44603">
              <w:rPr>
                <w:sz w:val="16"/>
                <w:szCs w:val="16"/>
                <w:u w:val="single"/>
              </w:rPr>
              <w:t>checks</w:t>
            </w:r>
            <w:r w:rsidR="002225CA">
              <w:rPr>
                <w:sz w:val="16"/>
                <w:szCs w:val="16"/>
                <w:u w:val="single"/>
              </w:rPr>
              <w:t>,</w:t>
            </w:r>
            <w:r w:rsidR="00D44603" w:rsidRPr="00D44603">
              <w:rPr>
                <w:sz w:val="16"/>
                <w:szCs w:val="16"/>
                <w:u w:val="single"/>
              </w:rPr>
              <w:t xml:space="preserve"> are</w:t>
            </w:r>
            <w:r w:rsidR="00D44603">
              <w:rPr>
                <w:sz w:val="16"/>
                <w:szCs w:val="16"/>
              </w:rPr>
              <w:t xml:space="preserve"> </w:t>
            </w:r>
            <w:r w:rsidR="00D44603" w:rsidRPr="00D44603">
              <w:rPr>
                <w:sz w:val="16"/>
                <w:szCs w:val="16"/>
              </w:rPr>
              <w:t>successful.</w:t>
            </w:r>
          </w:p>
        </w:tc>
      </w:tr>
      <w:tr w:rsidR="00D32A1F" w:rsidRPr="00D32A1F" w14:paraId="144C3F73" w14:textId="77777777" w:rsidTr="00D32A1F">
        <w:trPr>
          <w:trHeight w:val="2240"/>
        </w:trPr>
        <w:tc>
          <w:tcPr>
            <w:tcW w:w="536" w:type="dxa"/>
            <w:hideMark/>
          </w:tcPr>
          <w:p w14:paraId="3DD03A8F" w14:textId="77777777" w:rsidR="00D32A1F" w:rsidRPr="00D32A1F" w:rsidRDefault="00D32A1F" w:rsidP="00D32A1F">
            <w:pPr>
              <w:rPr>
                <w:sz w:val="16"/>
                <w:szCs w:val="16"/>
              </w:rPr>
            </w:pPr>
            <w:r w:rsidRPr="00D32A1F">
              <w:rPr>
                <w:sz w:val="16"/>
                <w:szCs w:val="16"/>
              </w:rPr>
              <w:t>4091</w:t>
            </w:r>
          </w:p>
        </w:tc>
        <w:tc>
          <w:tcPr>
            <w:tcW w:w="885" w:type="dxa"/>
            <w:hideMark/>
          </w:tcPr>
          <w:p w14:paraId="14E5FE2A" w14:textId="77777777" w:rsidR="00D32A1F" w:rsidRPr="00D32A1F" w:rsidRDefault="00D32A1F">
            <w:pPr>
              <w:rPr>
                <w:sz w:val="16"/>
                <w:szCs w:val="16"/>
              </w:rPr>
            </w:pPr>
            <w:r w:rsidRPr="00D32A1F">
              <w:rPr>
                <w:sz w:val="16"/>
                <w:szCs w:val="16"/>
              </w:rPr>
              <w:t>12.5.3.4.3</w:t>
            </w:r>
          </w:p>
        </w:tc>
        <w:tc>
          <w:tcPr>
            <w:tcW w:w="590" w:type="dxa"/>
            <w:hideMark/>
          </w:tcPr>
          <w:p w14:paraId="565445EE" w14:textId="77777777" w:rsidR="00D32A1F" w:rsidRPr="00D32A1F" w:rsidRDefault="00D32A1F">
            <w:pPr>
              <w:rPr>
                <w:sz w:val="16"/>
                <w:szCs w:val="16"/>
              </w:rPr>
            </w:pPr>
            <w:r w:rsidRPr="00D32A1F">
              <w:rPr>
                <w:sz w:val="16"/>
                <w:szCs w:val="16"/>
              </w:rPr>
              <w:t>2609</w:t>
            </w:r>
          </w:p>
        </w:tc>
        <w:tc>
          <w:tcPr>
            <w:tcW w:w="528" w:type="dxa"/>
            <w:hideMark/>
          </w:tcPr>
          <w:p w14:paraId="7A0BAFE5" w14:textId="77777777" w:rsidR="00D32A1F" w:rsidRPr="00D32A1F" w:rsidRDefault="00D32A1F">
            <w:pPr>
              <w:rPr>
                <w:sz w:val="16"/>
                <w:szCs w:val="16"/>
              </w:rPr>
            </w:pPr>
            <w:r w:rsidRPr="00D32A1F">
              <w:rPr>
                <w:sz w:val="16"/>
                <w:szCs w:val="16"/>
              </w:rPr>
              <w:t>61</w:t>
            </w:r>
          </w:p>
        </w:tc>
        <w:tc>
          <w:tcPr>
            <w:tcW w:w="2514" w:type="dxa"/>
            <w:hideMark/>
          </w:tcPr>
          <w:p w14:paraId="2D67EEBC" w14:textId="77777777" w:rsidR="00D32A1F" w:rsidRPr="00D32A1F" w:rsidRDefault="00D32A1F">
            <w:pPr>
              <w:rPr>
                <w:sz w:val="16"/>
                <w:szCs w:val="16"/>
              </w:rPr>
            </w:pPr>
            <w:r w:rsidRPr="00D32A1F">
              <w:rPr>
                <w:sz w:val="16"/>
                <w:szCs w:val="16"/>
              </w:rPr>
              <w:t>"The decapsulation process succeeds when the calculated MIC matches the MIC value obtained from decrypting the received encrypted MPDU."</w:t>
            </w:r>
            <w:r w:rsidRPr="00D32A1F">
              <w:rPr>
                <w:sz w:val="16"/>
                <w:szCs w:val="16"/>
              </w:rPr>
              <w:br/>
              <w:t>It should be elaborated clearly how the MIC is calculated for the MIC check.</w:t>
            </w:r>
          </w:p>
        </w:tc>
        <w:tc>
          <w:tcPr>
            <w:tcW w:w="2514" w:type="dxa"/>
            <w:hideMark/>
          </w:tcPr>
          <w:p w14:paraId="073E7698" w14:textId="77777777" w:rsidR="00D32A1F" w:rsidRPr="00D32A1F" w:rsidRDefault="00D32A1F">
            <w:pPr>
              <w:rPr>
                <w:sz w:val="16"/>
                <w:szCs w:val="16"/>
              </w:rPr>
            </w:pPr>
            <w:r w:rsidRPr="00D32A1F">
              <w:rPr>
                <w:sz w:val="16"/>
                <w:szCs w:val="16"/>
              </w:rPr>
              <w:t>Clarify how the MIC is calculated for the MIC check.</w:t>
            </w:r>
          </w:p>
        </w:tc>
        <w:tc>
          <w:tcPr>
            <w:tcW w:w="2238" w:type="dxa"/>
            <w:hideMark/>
          </w:tcPr>
          <w:p w14:paraId="37EB2E63" w14:textId="77777777" w:rsidR="00D32A1F" w:rsidRDefault="00D32A1F">
            <w:pPr>
              <w:rPr>
                <w:sz w:val="16"/>
                <w:szCs w:val="16"/>
              </w:rPr>
            </w:pPr>
            <w:r w:rsidRPr="00D32A1F">
              <w:rPr>
                <w:sz w:val="16"/>
                <w:szCs w:val="16"/>
              </w:rPr>
              <w:t> </w:t>
            </w:r>
            <w:r w:rsidR="00D44603">
              <w:rPr>
                <w:sz w:val="16"/>
                <w:szCs w:val="16"/>
              </w:rPr>
              <w:t>Revise.</w:t>
            </w:r>
          </w:p>
          <w:p w14:paraId="687B7C68" w14:textId="77777777" w:rsidR="00D44603" w:rsidRDefault="00D44603">
            <w:pPr>
              <w:rPr>
                <w:sz w:val="16"/>
                <w:szCs w:val="16"/>
              </w:rPr>
            </w:pPr>
          </w:p>
          <w:p w14:paraId="22DB9BB2" w14:textId="77777777" w:rsidR="00D44603" w:rsidRDefault="00D44603">
            <w:pPr>
              <w:rPr>
                <w:sz w:val="16"/>
                <w:szCs w:val="16"/>
              </w:rPr>
            </w:pPr>
            <w:r>
              <w:rPr>
                <w:sz w:val="16"/>
                <w:szCs w:val="16"/>
              </w:rPr>
              <w:t>A reference to CCM spec might help.</w:t>
            </w:r>
          </w:p>
          <w:p w14:paraId="76DA79F8" w14:textId="77777777" w:rsidR="00D44603" w:rsidRDefault="00D44603">
            <w:pPr>
              <w:rPr>
                <w:sz w:val="16"/>
                <w:szCs w:val="16"/>
              </w:rPr>
            </w:pPr>
          </w:p>
          <w:p w14:paraId="06AD931E" w14:textId="77777777" w:rsidR="00D44603" w:rsidRDefault="00D44603">
            <w:pPr>
              <w:rPr>
                <w:sz w:val="16"/>
                <w:szCs w:val="16"/>
              </w:rPr>
            </w:pPr>
            <w:proofErr w:type="spellStart"/>
            <w:r>
              <w:rPr>
                <w:sz w:val="16"/>
                <w:szCs w:val="16"/>
              </w:rPr>
              <w:t>TGm</w:t>
            </w:r>
            <w:proofErr w:type="spellEnd"/>
            <w:r>
              <w:rPr>
                <w:sz w:val="16"/>
                <w:szCs w:val="16"/>
              </w:rPr>
              <w:t xml:space="preserve"> Editor: Change as follows</w:t>
            </w:r>
          </w:p>
          <w:p w14:paraId="0CA75FCB" w14:textId="13347EFA" w:rsidR="00D44603" w:rsidRDefault="00D44603">
            <w:pPr>
              <w:rPr>
                <w:sz w:val="16"/>
                <w:szCs w:val="16"/>
              </w:rPr>
            </w:pPr>
          </w:p>
          <w:p w14:paraId="5FF7E80D" w14:textId="5D811104" w:rsidR="00D44603" w:rsidRPr="00D44603" w:rsidRDefault="00D44603">
            <w:pPr>
              <w:rPr>
                <w:sz w:val="16"/>
                <w:szCs w:val="16"/>
                <w:u w:val="single"/>
              </w:rPr>
            </w:pPr>
            <w:r>
              <w:rPr>
                <w:sz w:val="16"/>
                <w:szCs w:val="16"/>
              </w:rPr>
              <w:t>“</w:t>
            </w:r>
            <w:r w:rsidRPr="00D32A1F">
              <w:rPr>
                <w:sz w:val="16"/>
                <w:szCs w:val="16"/>
              </w:rPr>
              <w:t xml:space="preserve">The decapsulation process succeeds when the calculated MIC matches the MIC value obtained from decrypting the received encrypted </w:t>
            </w:r>
            <w:r w:rsidRPr="00D44603">
              <w:rPr>
                <w:sz w:val="16"/>
                <w:szCs w:val="16"/>
              </w:rPr>
              <w:t xml:space="preserve">MPDU </w:t>
            </w:r>
            <w:r w:rsidRPr="00D44603">
              <w:rPr>
                <w:sz w:val="16"/>
                <w:szCs w:val="16"/>
                <w:u w:val="single"/>
              </w:rPr>
              <w:t>(</w:t>
            </w:r>
            <w:r w:rsidR="005D68F5">
              <w:rPr>
                <w:sz w:val="16"/>
                <w:szCs w:val="16"/>
                <w:u w:val="single"/>
              </w:rPr>
              <w:t>s</w:t>
            </w:r>
            <w:r w:rsidRPr="00D44603">
              <w:rPr>
                <w:sz w:val="16"/>
                <w:szCs w:val="16"/>
                <w:u w:val="single"/>
              </w:rPr>
              <w:t>ee IETF RFC 3610)</w:t>
            </w:r>
            <w:r>
              <w:rPr>
                <w:sz w:val="16"/>
                <w:szCs w:val="16"/>
                <w:u w:val="single"/>
              </w:rPr>
              <w:t>”</w:t>
            </w:r>
          </w:p>
          <w:p w14:paraId="025865F6" w14:textId="4BF18C7C" w:rsidR="00D44603" w:rsidRPr="00D32A1F" w:rsidRDefault="00D44603">
            <w:pPr>
              <w:rPr>
                <w:sz w:val="16"/>
                <w:szCs w:val="16"/>
              </w:rPr>
            </w:pPr>
          </w:p>
        </w:tc>
      </w:tr>
      <w:tr w:rsidR="00D32A1F" w:rsidRPr="00D32A1F" w14:paraId="350DA253" w14:textId="77777777" w:rsidTr="00D32A1F">
        <w:trPr>
          <w:trHeight w:val="1400"/>
        </w:trPr>
        <w:tc>
          <w:tcPr>
            <w:tcW w:w="536" w:type="dxa"/>
            <w:hideMark/>
          </w:tcPr>
          <w:p w14:paraId="4C2AD148" w14:textId="77777777" w:rsidR="00D32A1F" w:rsidRPr="00D32A1F" w:rsidRDefault="00D32A1F" w:rsidP="00D32A1F">
            <w:pPr>
              <w:rPr>
                <w:sz w:val="16"/>
                <w:szCs w:val="16"/>
              </w:rPr>
            </w:pPr>
            <w:r w:rsidRPr="00D32A1F">
              <w:rPr>
                <w:sz w:val="16"/>
                <w:szCs w:val="16"/>
              </w:rPr>
              <w:t>4092</w:t>
            </w:r>
          </w:p>
        </w:tc>
        <w:tc>
          <w:tcPr>
            <w:tcW w:w="885" w:type="dxa"/>
            <w:hideMark/>
          </w:tcPr>
          <w:p w14:paraId="4E0BB6A0" w14:textId="77777777" w:rsidR="00D32A1F" w:rsidRPr="00D32A1F" w:rsidRDefault="00D32A1F">
            <w:pPr>
              <w:rPr>
                <w:sz w:val="16"/>
                <w:szCs w:val="16"/>
              </w:rPr>
            </w:pPr>
            <w:r w:rsidRPr="00D32A1F">
              <w:rPr>
                <w:sz w:val="16"/>
                <w:szCs w:val="16"/>
              </w:rPr>
              <w:t>12.5.4.4</w:t>
            </w:r>
          </w:p>
        </w:tc>
        <w:tc>
          <w:tcPr>
            <w:tcW w:w="590" w:type="dxa"/>
            <w:hideMark/>
          </w:tcPr>
          <w:p w14:paraId="326A08AB" w14:textId="77777777" w:rsidR="00D32A1F" w:rsidRPr="00D32A1F" w:rsidRDefault="00D32A1F">
            <w:pPr>
              <w:rPr>
                <w:sz w:val="16"/>
                <w:szCs w:val="16"/>
              </w:rPr>
            </w:pPr>
            <w:r w:rsidRPr="00D32A1F">
              <w:rPr>
                <w:sz w:val="16"/>
                <w:szCs w:val="16"/>
              </w:rPr>
              <w:t>2612</w:t>
            </w:r>
          </w:p>
        </w:tc>
        <w:tc>
          <w:tcPr>
            <w:tcW w:w="528" w:type="dxa"/>
            <w:hideMark/>
          </w:tcPr>
          <w:p w14:paraId="28DB5B38" w14:textId="77777777" w:rsidR="00D32A1F" w:rsidRPr="00D32A1F" w:rsidRDefault="00D32A1F">
            <w:pPr>
              <w:rPr>
                <w:sz w:val="16"/>
                <w:szCs w:val="16"/>
              </w:rPr>
            </w:pPr>
            <w:r w:rsidRPr="00D32A1F">
              <w:rPr>
                <w:sz w:val="16"/>
                <w:szCs w:val="16"/>
              </w:rPr>
              <w:t>1</w:t>
            </w:r>
          </w:p>
        </w:tc>
        <w:tc>
          <w:tcPr>
            <w:tcW w:w="2514" w:type="dxa"/>
            <w:hideMark/>
          </w:tcPr>
          <w:p w14:paraId="024737AF" w14:textId="77777777" w:rsidR="00D32A1F" w:rsidRPr="00D32A1F" w:rsidRDefault="00D32A1F">
            <w:pPr>
              <w:rPr>
                <w:sz w:val="16"/>
                <w:szCs w:val="16"/>
              </w:rPr>
            </w:pPr>
            <w:r w:rsidRPr="00D32A1F">
              <w:rPr>
                <w:sz w:val="16"/>
                <w:szCs w:val="16"/>
              </w:rPr>
              <w:t>What field is this (MME Sequence Number)? this seems to be the only occurrence. Is it supposed to be the IPN/BIPN field?</w:t>
            </w:r>
          </w:p>
        </w:tc>
        <w:tc>
          <w:tcPr>
            <w:tcW w:w="2514" w:type="dxa"/>
            <w:hideMark/>
          </w:tcPr>
          <w:p w14:paraId="012FDADE" w14:textId="77777777" w:rsidR="00D32A1F" w:rsidRPr="00D32A1F" w:rsidRDefault="00D32A1F">
            <w:pPr>
              <w:rPr>
                <w:sz w:val="16"/>
                <w:szCs w:val="16"/>
              </w:rPr>
            </w:pPr>
            <w:r w:rsidRPr="00D32A1F">
              <w:rPr>
                <w:sz w:val="16"/>
                <w:szCs w:val="16"/>
              </w:rPr>
              <w:t>Use the correct field name.</w:t>
            </w:r>
          </w:p>
        </w:tc>
        <w:tc>
          <w:tcPr>
            <w:tcW w:w="2238" w:type="dxa"/>
            <w:hideMark/>
          </w:tcPr>
          <w:p w14:paraId="69503FEB" w14:textId="3B76A982" w:rsidR="00D32A1F" w:rsidRDefault="00D44603">
            <w:pPr>
              <w:rPr>
                <w:sz w:val="16"/>
                <w:szCs w:val="16"/>
              </w:rPr>
            </w:pPr>
            <w:r>
              <w:rPr>
                <w:sz w:val="16"/>
                <w:szCs w:val="16"/>
              </w:rPr>
              <w:t>Revise.</w:t>
            </w:r>
          </w:p>
          <w:p w14:paraId="134F8B56" w14:textId="77777777" w:rsidR="00D44603" w:rsidRDefault="00D44603">
            <w:pPr>
              <w:rPr>
                <w:sz w:val="16"/>
                <w:szCs w:val="16"/>
              </w:rPr>
            </w:pPr>
          </w:p>
          <w:p w14:paraId="53E3C8E6" w14:textId="5251BF03" w:rsidR="00D44603" w:rsidRDefault="00D44603">
            <w:pPr>
              <w:rPr>
                <w:sz w:val="16"/>
                <w:szCs w:val="16"/>
              </w:rPr>
            </w:pPr>
            <w:r>
              <w:rPr>
                <w:sz w:val="16"/>
                <w:szCs w:val="16"/>
              </w:rPr>
              <w:t xml:space="preserve">This sentence seems redundant since later in the section it is specified to insert the IPN/BIPN etc. into the </w:t>
            </w:r>
            <w:r w:rsidR="006317EA">
              <w:rPr>
                <w:sz w:val="16"/>
                <w:szCs w:val="16"/>
              </w:rPr>
              <w:t>IPN/BIPN</w:t>
            </w:r>
            <w:r>
              <w:rPr>
                <w:sz w:val="16"/>
                <w:szCs w:val="16"/>
              </w:rPr>
              <w:t xml:space="preserve"> field of the MME (Management MIC Element). Remove this </w:t>
            </w:r>
            <w:r w:rsidR="006317EA">
              <w:rPr>
                <w:sz w:val="16"/>
                <w:szCs w:val="16"/>
              </w:rPr>
              <w:t xml:space="preserve">redundant </w:t>
            </w:r>
            <w:r>
              <w:rPr>
                <w:sz w:val="16"/>
                <w:szCs w:val="16"/>
              </w:rPr>
              <w:t>sentence,</w:t>
            </w:r>
          </w:p>
          <w:p w14:paraId="45CBFB95" w14:textId="77777777" w:rsidR="00D44603" w:rsidRDefault="00D44603">
            <w:pPr>
              <w:rPr>
                <w:sz w:val="16"/>
                <w:szCs w:val="16"/>
              </w:rPr>
            </w:pPr>
          </w:p>
          <w:p w14:paraId="0BF24F30" w14:textId="77777777" w:rsidR="00D44603" w:rsidRDefault="00D44603">
            <w:pPr>
              <w:rPr>
                <w:sz w:val="16"/>
                <w:szCs w:val="16"/>
              </w:rPr>
            </w:pPr>
            <w:proofErr w:type="spellStart"/>
            <w:r>
              <w:rPr>
                <w:sz w:val="16"/>
                <w:szCs w:val="16"/>
              </w:rPr>
              <w:t>TGm</w:t>
            </w:r>
            <w:proofErr w:type="spellEnd"/>
            <w:r>
              <w:rPr>
                <w:sz w:val="16"/>
                <w:szCs w:val="16"/>
              </w:rPr>
              <w:t xml:space="preserve"> </w:t>
            </w:r>
            <w:proofErr w:type="spellStart"/>
            <w:r>
              <w:rPr>
                <w:sz w:val="16"/>
                <w:szCs w:val="16"/>
              </w:rPr>
              <w:t>Edtior</w:t>
            </w:r>
            <w:proofErr w:type="spellEnd"/>
            <w:r>
              <w:rPr>
                <w:sz w:val="16"/>
                <w:szCs w:val="16"/>
              </w:rPr>
              <w:t>: Change as follows</w:t>
            </w:r>
          </w:p>
          <w:p w14:paraId="1AC3A9F8" w14:textId="77777777" w:rsidR="00D44603" w:rsidRDefault="00D44603">
            <w:pPr>
              <w:rPr>
                <w:sz w:val="16"/>
                <w:szCs w:val="16"/>
              </w:rPr>
            </w:pPr>
          </w:p>
          <w:p w14:paraId="23EC2329" w14:textId="443B788D" w:rsidR="00D44603" w:rsidRPr="00D44603" w:rsidRDefault="00D44603">
            <w:pPr>
              <w:rPr>
                <w:strike/>
                <w:sz w:val="16"/>
                <w:szCs w:val="16"/>
              </w:rPr>
            </w:pPr>
            <w:r w:rsidRPr="00D44603">
              <w:rPr>
                <w:strike/>
                <w:sz w:val="16"/>
                <w:szCs w:val="16"/>
              </w:rPr>
              <w:t>The MME Sequence Number field represents a sequence number whose length is 6 octets.</w:t>
            </w:r>
          </w:p>
        </w:tc>
      </w:tr>
      <w:tr w:rsidR="00D32A1F" w:rsidRPr="00D32A1F" w14:paraId="1D7340AA" w14:textId="77777777" w:rsidTr="00D32A1F">
        <w:trPr>
          <w:trHeight w:val="1400"/>
        </w:trPr>
        <w:tc>
          <w:tcPr>
            <w:tcW w:w="536" w:type="dxa"/>
            <w:hideMark/>
          </w:tcPr>
          <w:p w14:paraId="671906F4" w14:textId="77777777" w:rsidR="00D32A1F" w:rsidRPr="00D32A1F" w:rsidRDefault="00D32A1F" w:rsidP="00D32A1F">
            <w:pPr>
              <w:rPr>
                <w:sz w:val="16"/>
                <w:szCs w:val="16"/>
              </w:rPr>
            </w:pPr>
            <w:r w:rsidRPr="00D32A1F">
              <w:rPr>
                <w:sz w:val="16"/>
                <w:szCs w:val="16"/>
              </w:rPr>
              <w:t>4093</w:t>
            </w:r>
          </w:p>
        </w:tc>
        <w:tc>
          <w:tcPr>
            <w:tcW w:w="885" w:type="dxa"/>
            <w:hideMark/>
          </w:tcPr>
          <w:p w14:paraId="3D110CB6" w14:textId="77777777" w:rsidR="00D32A1F" w:rsidRPr="00D32A1F" w:rsidRDefault="00D32A1F">
            <w:pPr>
              <w:rPr>
                <w:sz w:val="16"/>
                <w:szCs w:val="16"/>
              </w:rPr>
            </w:pPr>
            <w:r w:rsidRPr="00D32A1F">
              <w:rPr>
                <w:sz w:val="16"/>
                <w:szCs w:val="16"/>
              </w:rPr>
              <w:t>12.5.5.2</w:t>
            </w:r>
          </w:p>
        </w:tc>
        <w:tc>
          <w:tcPr>
            <w:tcW w:w="590" w:type="dxa"/>
            <w:hideMark/>
          </w:tcPr>
          <w:p w14:paraId="522168EC" w14:textId="77777777" w:rsidR="00D32A1F" w:rsidRPr="00D32A1F" w:rsidRDefault="00D32A1F">
            <w:pPr>
              <w:rPr>
                <w:sz w:val="16"/>
                <w:szCs w:val="16"/>
              </w:rPr>
            </w:pPr>
            <w:r w:rsidRPr="00D32A1F">
              <w:rPr>
                <w:sz w:val="16"/>
                <w:szCs w:val="16"/>
              </w:rPr>
              <w:t>2615</w:t>
            </w:r>
          </w:p>
        </w:tc>
        <w:tc>
          <w:tcPr>
            <w:tcW w:w="528" w:type="dxa"/>
            <w:hideMark/>
          </w:tcPr>
          <w:p w14:paraId="66C31886" w14:textId="77777777" w:rsidR="00D32A1F" w:rsidRPr="00D32A1F" w:rsidRDefault="00D32A1F">
            <w:pPr>
              <w:rPr>
                <w:sz w:val="16"/>
                <w:szCs w:val="16"/>
              </w:rPr>
            </w:pPr>
            <w:r w:rsidRPr="00D32A1F">
              <w:rPr>
                <w:sz w:val="16"/>
                <w:szCs w:val="16"/>
              </w:rPr>
              <w:t>7</w:t>
            </w:r>
          </w:p>
        </w:tc>
        <w:tc>
          <w:tcPr>
            <w:tcW w:w="2514" w:type="dxa"/>
            <w:hideMark/>
          </w:tcPr>
          <w:p w14:paraId="6590B102" w14:textId="77777777" w:rsidR="00D32A1F" w:rsidRPr="00D32A1F" w:rsidRDefault="00D32A1F">
            <w:pPr>
              <w:rPr>
                <w:sz w:val="16"/>
                <w:szCs w:val="16"/>
              </w:rPr>
            </w:pPr>
            <w:r w:rsidRPr="00D32A1F">
              <w:rPr>
                <w:sz w:val="16"/>
                <w:szCs w:val="16"/>
              </w:rPr>
              <w:t>Figure 12-26: In GCMP isn't MIC also encrypted? P2617L25 mentions that it is. The figure should be amended showing MIC as encrypted.</w:t>
            </w:r>
          </w:p>
        </w:tc>
        <w:tc>
          <w:tcPr>
            <w:tcW w:w="2514" w:type="dxa"/>
            <w:hideMark/>
          </w:tcPr>
          <w:p w14:paraId="7AE37BE1" w14:textId="77777777" w:rsidR="00D32A1F" w:rsidRPr="00D32A1F" w:rsidRDefault="00D32A1F">
            <w:pPr>
              <w:rPr>
                <w:sz w:val="16"/>
                <w:szCs w:val="16"/>
              </w:rPr>
            </w:pPr>
            <w:r w:rsidRPr="00D32A1F">
              <w:rPr>
                <w:sz w:val="16"/>
                <w:szCs w:val="16"/>
              </w:rPr>
              <w:t>Amend Figure 12-26 to show MIC as encrypted.</w:t>
            </w:r>
          </w:p>
        </w:tc>
        <w:tc>
          <w:tcPr>
            <w:tcW w:w="2238" w:type="dxa"/>
            <w:hideMark/>
          </w:tcPr>
          <w:p w14:paraId="15E872E5" w14:textId="2519A750" w:rsidR="00D32A1F" w:rsidRDefault="00FB41ED">
            <w:pPr>
              <w:rPr>
                <w:sz w:val="16"/>
                <w:szCs w:val="16"/>
              </w:rPr>
            </w:pPr>
            <w:r>
              <w:rPr>
                <w:sz w:val="16"/>
                <w:szCs w:val="16"/>
              </w:rPr>
              <w:t>Revise.</w:t>
            </w:r>
          </w:p>
          <w:p w14:paraId="577AD9E2" w14:textId="77777777" w:rsidR="00FB41ED" w:rsidRDefault="00FB41ED">
            <w:pPr>
              <w:rPr>
                <w:sz w:val="16"/>
                <w:szCs w:val="16"/>
              </w:rPr>
            </w:pPr>
          </w:p>
          <w:p w14:paraId="2CF78A16" w14:textId="3DB9DAFA" w:rsidR="00FB41ED" w:rsidRDefault="00FB41ED">
            <w:pPr>
              <w:rPr>
                <w:sz w:val="16"/>
                <w:szCs w:val="16"/>
              </w:rPr>
            </w:pPr>
            <w:proofErr w:type="spellStart"/>
            <w:r>
              <w:rPr>
                <w:sz w:val="16"/>
                <w:szCs w:val="16"/>
              </w:rPr>
              <w:t>TGm</w:t>
            </w:r>
            <w:proofErr w:type="spellEnd"/>
            <w:r>
              <w:rPr>
                <w:sz w:val="16"/>
                <w:szCs w:val="16"/>
              </w:rPr>
              <w:t xml:space="preserve"> Editor change figure as </w:t>
            </w:r>
            <w:r w:rsidR="004E0917">
              <w:rPr>
                <w:sz w:val="16"/>
                <w:szCs w:val="16"/>
              </w:rPr>
              <w:t>per 11-20-</w:t>
            </w:r>
            <w:r w:rsidR="006317EA">
              <w:rPr>
                <w:sz w:val="16"/>
                <w:szCs w:val="16"/>
              </w:rPr>
              <w:t>0246</w:t>
            </w:r>
            <w:r w:rsidR="004E0917">
              <w:rPr>
                <w:sz w:val="16"/>
                <w:szCs w:val="16"/>
              </w:rPr>
              <w:t>r</w:t>
            </w:r>
            <w:ins w:id="15" w:author="Microsoft Office User" w:date="2020-03-06T07:21:00Z">
              <w:r w:rsidR="004C057A">
                <w:rPr>
                  <w:sz w:val="16"/>
                  <w:szCs w:val="16"/>
                </w:rPr>
                <w:t>4</w:t>
              </w:r>
            </w:ins>
            <w:del w:id="16" w:author="Microsoft Office User" w:date="2020-03-06T07:21:00Z">
              <w:r w:rsidR="002225CA" w:rsidDel="004C057A">
                <w:rPr>
                  <w:sz w:val="16"/>
                  <w:szCs w:val="16"/>
                </w:rPr>
                <w:delText>2</w:delText>
              </w:r>
              <w:r w:rsidDel="004C057A">
                <w:rPr>
                  <w:sz w:val="16"/>
                  <w:szCs w:val="16"/>
                </w:rPr>
                <w:delText>.</w:delText>
              </w:r>
            </w:del>
          </w:p>
          <w:p w14:paraId="563C3C4C" w14:textId="77777777" w:rsidR="00160474" w:rsidRDefault="00160474">
            <w:pPr>
              <w:rPr>
                <w:sz w:val="16"/>
                <w:szCs w:val="16"/>
              </w:rPr>
            </w:pPr>
          </w:p>
          <w:p w14:paraId="041464FF" w14:textId="022269F5" w:rsidR="00160474" w:rsidRPr="00D32A1F" w:rsidRDefault="00160474">
            <w:pPr>
              <w:rPr>
                <w:sz w:val="16"/>
                <w:szCs w:val="16"/>
              </w:rPr>
            </w:pPr>
            <w:r>
              <w:rPr>
                <w:sz w:val="16"/>
                <w:szCs w:val="16"/>
              </w:rPr>
              <w:t>To be resolved along with 4087-4091 – see note</w:t>
            </w:r>
          </w:p>
        </w:tc>
      </w:tr>
      <w:tr w:rsidR="00D32A1F" w:rsidRPr="00D32A1F" w14:paraId="6DA89A76" w14:textId="77777777" w:rsidTr="00D32A1F">
        <w:trPr>
          <w:trHeight w:val="1120"/>
        </w:trPr>
        <w:tc>
          <w:tcPr>
            <w:tcW w:w="536" w:type="dxa"/>
            <w:hideMark/>
          </w:tcPr>
          <w:p w14:paraId="69846BCF" w14:textId="77777777" w:rsidR="00D32A1F" w:rsidRPr="00D32A1F" w:rsidRDefault="00D32A1F" w:rsidP="00D32A1F">
            <w:pPr>
              <w:rPr>
                <w:sz w:val="16"/>
                <w:szCs w:val="16"/>
              </w:rPr>
            </w:pPr>
            <w:r w:rsidRPr="00D32A1F">
              <w:rPr>
                <w:sz w:val="16"/>
                <w:szCs w:val="16"/>
              </w:rPr>
              <w:t>4188</w:t>
            </w:r>
          </w:p>
        </w:tc>
        <w:tc>
          <w:tcPr>
            <w:tcW w:w="885" w:type="dxa"/>
            <w:hideMark/>
          </w:tcPr>
          <w:p w14:paraId="6FFDC10F" w14:textId="77777777" w:rsidR="00D32A1F" w:rsidRPr="00D32A1F" w:rsidRDefault="00D32A1F">
            <w:pPr>
              <w:rPr>
                <w:sz w:val="16"/>
                <w:szCs w:val="16"/>
              </w:rPr>
            </w:pPr>
            <w:r w:rsidRPr="00D32A1F">
              <w:rPr>
                <w:sz w:val="16"/>
                <w:szCs w:val="16"/>
              </w:rPr>
              <w:t>12.4.5.4</w:t>
            </w:r>
          </w:p>
        </w:tc>
        <w:tc>
          <w:tcPr>
            <w:tcW w:w="590" w:type="dxa"/>
            <w:hideMark/>
          </w:tcPr>
          <w:p w14:paraId="74E449EB" w14:textId="77777777" w:rsidR="00D32A1F" w:rsidRPr="00D32A1F" w:rsidRDefault="00D32A1F">
            <w:pPr>
              <w:rPr>
                <w:sz w:val="16"/>
                <w:szCs w:val="16"/>
              </w:rPr>
            </w:pPr>
            <w:r w:rsidRPr="00D32A1F">
              <w:rPr>
                <w:sz w:val="16"/>
                <w:szCs w:val="16"/>
              </w:rPr>
              <w:t>2574</w:t>
            </w:r>
          </w:p>
        </w:tc>
        <w:tc>
          <w:tcPr>
            <w:tcW w:w="528" w:type="dxa"/>
            <w:hideMark/>
          </w:tcPr>
          <w:p w14:paraId="74F4A4BE" w14:textId="77777777" w:rsidR="00D32A1F" w:rsidRPr="00D32A1F" w:rsidRDefault="00D32A1F">
            <w:pPr>
              <w:rPr>
                <w:sz w:val="16"/>
                <w:szCs w:val="16"/>
              </w:rPr>
            </w:pPr>
            <w:r w:rsidRPr="00D32A1F">
              <w:rPr>
                <w:sz w:val="16"/>
                <w:szCs w:val="16"/>
              </w:rPr>
              <w:t>14</w:t>
            </w:r>
          </w:p>
        </w:tc>
        <w:tc>
          <w:tcPr>
            <w:tcW w:w="2514" w:type="dxa"/>
            <w:hideMark/>
          </w:tcPr>
          <w:p w14:paraId="68610E46" w14:textId="77777777" w:rsidR="00D32A1F" w:rsidRPr="00D32A1F" w:rsidRDefault="00D32A1F">
            <w:pPr>
              <w:rPr>
                <w:sz w:val="16"/>
                <w:szCs w:val="16"/>
              </w:rPr>
            </w:pPr>
            <w:r w:rsidRPr="00D32A1F">
              <w:rPr>
                <w:sz w:val="16"/>
                <w:szCs w:val="16"/>
              </w:rPr>
              <w:t>"a salt is passed to the KDF consisting of " is not using the normative form used in surrounding sentences</w:t>
            </w:r>
          </w:p>
        </w:tc>
        <w:tc>
          <w:tcPr>
            <w:tcW w:w="2514" w:type="dxa"/>
            <w:hideMark/>
          </w:tcPr>
          <w:p w14:paraId="6E6D7A01" w14:textId="77777777" w:rsidR="00D32A1F" w:rsidRPr="00D32A1F" w:rsidRDefault="00D32A1F">
            <w:pPr>
              <w:rPr>
                <w:sz w:val="16"/>
                <w:szCs w:val="16"/>
              </w:rPr>
            </w:pPr>
            <w:r w:rsidRPr="00D32A1F">
              <w:rPr>
                <w:sz w:val="16"/>
                <w:szCs w:val="16"/>
              </w:rPr>
              <w:t>Change the cited text to "the salt passed to the KDF shall consist of "</w:t>
            </w:r>
          </w:p>
        </w:tc>
        <w:tc>
          <w:tcPr>
            <w:tcW w:w="2238" w:type="dxa"/>
            <w:hideMark/>
          </w:tcPr>
          <w:p w14:paraId="1A537519" w14:textId="77777777" w:rsidR="00D32A1F" w:rsidRDefault="00D32A1F">
            <w:pPr>
              <w:rPr>
                <w:sz w:val="16"/>
                <w:szCs w:val="16"/>
              </w:rPr>
            </w:pPr>
            <w:r w:rsidRPr="00D32A1F">
              <w:rPr>
                <w:sz w:val="16"/>
                <w:szCs w:val="16"/>
              </w:rPr>
              <w:t> </w:t>
            </w:r>
          </w:p>
          <w:p w14:paraId="793C7516" w14:textId="101DDDAB" w:rsidR="00FB41ED" w:rsidRDefault="00D733A2" w:rsidP="00FB41ED">
            <w:pPr>
              <w:rPr>
                <w:sz w:val="16"/>
                <w:szCs w:val="16"/>
              </w:rPr>
            </w:pPr>
            <w:r>
              <w:rPr>
                <w:sz w:val="16"/>
                <w:szCs w:val="16"/>
              </w:rPr>
              <w:t>Revise</w:t>
            </w:r>
            <w:r w:rsidR="00FB41ED">
              <w:rPr>
                <w:sz w:val="16"/>
                <w:szCs w:val="16"/>
              </w:rPr>
              <w:t>.</w:t>
            </w:r>
          </w:p>
          <w:p w14:paraId="6FCCD3F7" w14:textId="1FEC93EF" w:rsidR="00FB41ED" w:rsidRDefault="00FB41ED" w:rsidP="00FB41ED">
            <w:pPr>
              <w:rPr>
                <w:sz w:val="16"/>
                <w:szCs w:val="16"/>
              </w:rPr>
            </w:pPr>
          </w:p>
          <w:p w14:paraId="51F3EC33" w14:textId="0CA48C0E" w:rsidR="00FB41ED" w:rsidRDefault="00FB41ED" w:rsidP="00FB41ED">
            <w:pPr>
              <w:rPr>
                <w:sz w:val="16"/>
                <w:szCs w:val="16"/>
              </w:rPr>
            </w:pPr>
            <w:proofErr w:type="spellStart"/>
            <w:r>
              <w:rPr>
                <w:sz w:val="16"/>
                <w:szCs w:val="16"/>
              </w:rPr>
              <w:t>TGm</w:t>
            </w:r>
            <w:proofErr w:type="spellEnd"/>
            <w:r>
              <w:rPr>
                <w:sz w:val="16"/>
                <w:szCs w:val="16"/>
              </w:rPr>
              <w:t xml:space="preserve"> Editor: Change as suggested.</w:t>
            </w:r>
          </w:p>
          <w:p w14:paraId="19BC6C19" w14:textId="2486A887" w:rsidR="00D733A2" w:rsidRDefault="00D733A2" w:rsidP="00D733A2">
            <w:pPr>
              <w:rPr>
                <w:sz w:val="16"/>
                <w:szCs w:val="16"/>
              </w:rPr>
            </w:pPr>
          </w:p>
          <w:p w14:paraId="5CFC0281" w14:textId="19A71FAE" w:rsidR="00D733A2" w:rsidRDefault="00D733A2" w:rsidP="00D733A2">
            <w:pPr>
              <w:rPr>
                <w:sz w:val="16"/>
                <w:szCs w:val="16"/>
              </w:rPr>
            </w:pPr>
            <w:r>
              <w:rPr>
                <w:sz w:val="16"/>
                <w:szCs w:val="16"/>
              </w:rPr>
              <w:t>Replace</w:t>
            </w:r>
          </w:p>
          <w:p w14:paraId="3B770E08" w14:textId="77777777" w:rsidR="00D733A2" w:rsidRDefault="00D733A2" w:rsidP="00D733A2">
            <w:pPr>
              <w:rPr>
                <w:sz w:val="16"/>
                <w:szCs w:val="16"/>
              </w:rPr>
            </w:pPr>
          </w:p>
          <w:p w14:paraId="00C44952" w14:textId="456032C6" w:rsidR="00D733A2" w:rsidRDefault="00D733A2" w:rsidP="00D733A2">
            <w:pPr>
              <w:rPr>
                <w:sz w:val="16"/>
                <w:szCs w:val="16"/>
              </w:rPr>
            </w:pPr>
            <w:r>
              <w:rPr>
                <w:sz w:val="16"/>
                <w:szCs w:val="16"/>
              </w:rPr>
              <w:t>“</w:t>
            </w:r>
          </w:p>
          <w:p w14:paraId="57E22CE2" w14:textId="77777777" w:rsidR="00D733A2" w:rsidRDefault="00D733A2" w:rsidP="00D733A2">
            <w:pPr>
              <w:autoSpaceDE w:val="0"/>
              <w:autoSpaceDN w:val="0"/>
              <w:adjustRightInd w:val="0"/>
              <w:jc w:val="left"/>
              <w:rPr>
                <w:rFonts w:ascii="á&gt;ıÃ˛" w:hAnsi="á&gt;ıÃ˛" w:cs="á&gt;ıÃ˛"/>
                <w:szCs w:val="20"/>
              </w:rPr>
            </w:pPr>
            <w:r>
              <w:rPr>
                <w:rFonts w:ascii="á&gt;ıÃ˛" w:hAnsi="á&gt;ıÃ˛" w:cs="á&gt;ıÃ˛"/>
                <w:szCs w:val="20"/>
              </w:rPr>
              <w:t>a salt is passed to the KDF consisting of a concatenation of</w:t>
            </w:r>
          </w:p>
          <w:p w14:paraId="1688BDEF" w14:textId="1AE0C8C6" w:rsidR="00D733A2" w:rsidRDefault="00D733A2" w:rsidP="00D733A2">
            <w:pPr>
              <w:rPr>
                <w:sz w:val="16"/>
                <w:szCs w:val="16"/>
              </w:rPr>
            </w:pPr>
            <w:r>
              <w:rPr>
                <w:rFonts w:ascii="á&gt;ıÃ˛" w:hAnsi="á&gt;ıÃ˛" w:cs="á&gt;ıÃ˛"/>
                <w:szCs w:val="20"/>
              </w:rPr>
              <w:t>the rejected groups from each peer's Rejected Groups element</w:t>
            </w:r>
          </w:p>
          <w:p w14:paraId="2288C1B5" w14:textId="42A2114D" w:rsidR="00D733A2" w:rsidRDefault="00D733A2" w:rsidP="00D733A2">
            <w:pPr>
              <w:rPr>
                <w:sz w:val="16"/>
                <w:szCs w:val="16"/>
              </w:rPr>
            </w:pPr>
            <w:r>
              <w:rPr>
                <w:sz w:val="16"/>
                <w:szCs w:val="16"/>
              </w:rPr>
              <w:lastRenderedPageBreak/>
              <w:t>“</w:t>
            </w:r>
            <w:r>
              <w:rPr>
                <w:sz w:val="16"/>
                <w:szCs w:val="16"/>
              </w:rPr>
              <w:br/>
              <w:t>with</w:t>
            </w:r>
          </w:p>
          <w:p w14:paraId="5E7E8D97" w14:textId="1D6716F2" w:rsidR="00D733A2" w:rsidRDefault="00D733A2" w:rsidP="00D733A2">
            <w:pPr>
              <w:rPr>
                <w:sz w:val="16"/>
                <w:szCs w:val="16"/>
              </w:rPr>
            </w:pPr>
            <w:r>
              <w:rPr>
                <w:sz w:val="16"/>
                <w:szCs w:val="16"/>
              </w:rPr>
              <w:t>“</w:t>
            </w:r>
          </w:p>
          <w:p w14:paraId="2C4653F4" w14:textId="0B6BE5EC" w:rsidR="00D733A2" w:rsidRDefault="00D733A2" w:rsidP="00D733A2">
            <w:pPr>
              <w:rPr>
                <w:rFonts w:ascii="á&gt;ıÃ˛" w:hAnsi="á&gt;ıÃ˛" w:cs="á&gt;ıÃ˛"/>
                <w:szCs w:val="20"/>
              </w:rPr>
            </w:pPr>
            <w:r>
              <w:rPr>
                <w:sz w:val="16"/>
                <w:szCs w:val="16"/>
              </w:rPr>
              <w:t xml:space="preserve">…a salt consisting of the concatenation of </w:t>
            </w:r>
            <w:r>
              <w:rPr>
                <w:rFonts w:ascii="á&gt;ıÃ˛" w:hAnsi="á&gt;ıÃ˛" w:cs="á&gt;ıÃ˛"/>
                <w:szCs w:val="20"/>
              </w:rPr>
              <w:t>the rejected groups from each peer's Rejected Groups element shall be passed to the KDF”</w:t>
            </w:r>
          </w:p>
          <w:p w14:paraId="44FC7DE6" w14:textId="210F7FB9" w:rsidR="00D733A2" w:rsidRDefault="00D733A2" w:rsidP="00D733A2">
            <w:pPr>
              <w:rPr>
                <w:sz w:val="16"/>
                <w:szCs w:val="16"/>
              </w:rPr>
            </w:pPr>
          </w:p>
          <w:p w14:paraId="77CD8CDB" w14:textId="23A1B209" w:rsidR="00FB41ED" w:rsidRDefault="00FB41ED" w:rsidP="00FB41ED">
            <w:pPr>
              <w:jc w:val="center"/>
              <w:rPr>
                <w:sz w:val="16"/>
                <w:szCs w:val="16"/>
              </w:rPr>
            </w:pPr>
          </w:p>
          <w:p w14:paraId="0D37BC25" w14:textId="77777777" w:rsidR="00FB41ED" w:rsidRDefault="00FB41ED" w:rsidP="00FB41ED">
            <w:pPr>
              <w:rPr>
                <w:sz w:val="16"/>
                <w:szCs w:val="16"/>
              </w:rPr>
            </w:pPr>
          </w:p>
          <w:p w14:paraId="78EE6BC0" w14:textId="0EC01042" w:rsidR="00FB41ED" w:rsidRPr="00FB41ED" w:rsidRDefault="00FB41ED" w:rsidP="00FB41ED">
            <w:pPr>
              <w:rPr>
                <w:sz w:val="16"/>
                <w:szCs w:val="16"/>
              </w:rPr>
            </w:pPr>
          </w:p>
        </w:tc>
      </w:tr>
      <w:tr w:rsidR="00D32A1F" w:rsidRPr="00D32A1F" w14:paraId="0797830B" w14:textId="77777777" w:rsidTr="00D32A1F">
        <w:trPr>
          <w:trHeight w:val="4200"/>
        </w:trPr>
        <w:tc>
          <w:tcPr>
            <w:tcW w:w="536" w:type="dxa"/>
            <w:hideMark/>
          </w:tcPr>
          <w:p w14:paraId="783A887D" w14:textId="77777777" w:rsidR="00D32A1F" w:rsidRPr="00D32A1F" w:rsidRDefault="00D32A1F" w:rsidP="00D32A1F">
            <w:pPr>
              <w:rPr>
                <w:sz w:val="16"/>
                <w:szCs w:val="16"/>
              </w:rPr>
            </w:pPr>
            <w:r w:rsidRPr="00D32A1F">
              <w:rPr>
                <w:sz w:val="16"/>
                <w:szCs w:val="16"/>
              </w:rPr>
              <w:lastRenderedPageBreak/>
              <w:t>4204</w:t>
            </w:r>
          </w:p>
        </w:tc>
        <w:tc>
          <w:tcPr>
            <w:tcW w:w="885" w:type="dxa"/>
            <w:hideMark/>
          </w:tcPr>
          <w:p w14:paraId="410081D1" w14:textId="77777777" w:rsidR="00D32A1F" w:rsidRPr="00D32A1F" w:rsidRDefault="00D32A1F">
            <w:pPr>
              <w:rPr>
                <w:sz w:val="16"/>
                <w:szCs w:val="16"/>
              </w:rPr>
            </w:pPr>
            <w:r w:rsidRPr="00D32A1F">
              <w:rPr>
                <w:sz w:val="16"/>
                <w:szCs w:val="16"/>
              </w:rPr>
              <w:t>12.6.10.3</w:t>
            </w:r>
          </w:p>
        </w:tc>
        <w:tc>
          <w:tcPr>
            <w:tcW w:w="590" w:type="dxa"/>
            <w:hideMark/>
          </w:tcPr>
          <w:p w14:paraId="4B80F848" w14:textId="77777777" w:rsidR="00D32A1F" w:rsidRPr="00D32A1F" w:rsidRDefault="00D32A1F">
            <w:pPr>
              <w:rPr>
                <w:sz w:val="16"/>
                <w:szCs w:val="16"/>
              </w:rPr>
            </w:pPr>
            <w:r w:rsidRPr="00D32A1F">
              <w:rPr>
                <w:sz w:val="16"/>
                <w:szCs w:val="16"/>
              </w:rPr>
              <w:t>2635</w:t>
            </w:r>
          </w:p>
        </w:tc>
        <w:tc>
          <w:tcPr>
            <w:tcW w:w="528" w:type="dxa"/>
            <w:hideMark/>
          </w:tcPr>
          <w:p w14:paraId="2DC1B554" w14:textId="77777777" w:rsidR="00D32A1F" w:rsidRPr="00D32A1F" w:rsidRDefault="00D32A1F">
            <w:pPr>
              <w:rPr>
                <w:sz w:val="16"/>
                <w:szCs w:val="16"/>
              </w:rPr>
            </w:pPr>
            <w:r w:rsidRPr="00D32A1F">
              <w:rPr>
                <w:sz w:val="16"/>
                <w:szCs w:val="16"/>
              </w:rPr>
              <w:t>22</w:t>
            </w:r>
          </w:p>
        </w:tc>
        <w:tc>
          <w:tcPr>
            <w:tcW w:w="2514" w:type="dxa"/>
            <w:hideMark/>
          </w:tcPr>
          <w:p w14:paraId="7B5622D1" w14:textId="77777777" w:rsidR="00D32A1F" w:rsidRPr="00D32A1F" w:rsidRDefault="00D32A1F">
            <w:pPr>
              <w:rPr>
                <w:sz w:val="16"/>
                <w:szCs w:val="16"/>
              </w:rPr>
            </w:pPr>
            <w:r w:rsidRPr="00D32A1F">
              <w:rPr>
                <w:sz w:val="16"/>
                <w:szCs w:val="16"/>
              </w:rPr>
              <w:t>" When</w:t>
            </w:r>
            <w:r w:rsidRPr="00D32A1F">
              <w:rPr>
                <w:sz w:val="16"/>
                <w:szCs w:val="16"/>
              </w:rPr>
              <w:br/>
              <w:t>the PMKSA was not created using pre-authentication, the AKM indicated in the RSNE by the STA in the</w:t>
            </w:r>
            <w:r w:rsidRPr="00D32A1F">
              <w:rPr>
                <w:sz w:val="16"/>
                <w:szCs w:val="16"/>
              </w:rPr>
              <w:br/>
              <w:t>(Ed)(re)association request shall be identical to the AKM used to establish the cached PMKSA in the first</w:t>
            </w:r>
            <w:r w:rsidRPr="00D32A1F">
              <w:rPr>
                <w:sz w:val="16"/>
                <w:szCs w:val="16"/>
              </w:rPr>
              <w:br/>
              <w:t>place. " is too far away from Table 9-151--AKM suite selectors.  Furthermore, it makes the table messy with lots of insertions of "or PMKSA caching"</w:t>
            </w:r>
          </w:p>
        </w:tc>
        <w:tc>
          <w:tcPr>
            <w:tcW w:w="2514" w:type="dxa"/>
            <w:hideMark/>
          </w:tcPr>
          <w:p w14:paraId="32829AD2" w14:textId="77777777" w:rsidR="00D32A1F" w:rsidRPr="00D32A1F" w:rsidRDefault="00D32A1F">
            <w:pPr>
              <w:rPr>
                <w:sz w:val="16"/>
                <w:szCs w:val="16"/>
              </w:rPr>
            </w:pPr>
            <w:r w:rsidRPr="00D32A1F">
              <w:rPr>
                <w:sz w:val="16"/>
                <w:szCs w:val="16"/>
              </w:rPr>
              <w:t>Add a column to the table with heading something like "Can be used with PMKSA caching" and then state that this means that the AKM can also be used for the use of a cached PMKSA for a previous AKM of that type, and cross-reference from there to 12.6.10.3 Cached PMKSAs and RSNA key management</w:t>
            </w:r>
          </w:p>
        </w:tc>
        <w:tc>
          <w:tcPr>
            <w:tcW w:w="2238" w:type="dxa"/>
            <w:hideMark/>
          </w:tcPr>
          <w:p w14:paraId="382058F3" w14:textId="68FC2F22" w:rsidR="00D32A1F" w:rsidRDefault="002225CA">
            <w:pPr>
              <w:rPr>
                <w:sz w:val="16"/>
                <w:szCs w:val="16"/>
              </w:rPr>
            </w:pPr>
            <w:del w:id="17" w:author="Microsoft Office User" w:date="2020-03-06T07:54:00Z">
              <w:r w:rsidDel="001677F1">
                <w:rPr>
                  <w:sz w:val="16"/>
                  <w:szCs w:val="16"/>
                </w:rPr>
                <w:delText>TBD</w:delText>
              </w:r>
            </w:del>
            <w:ins w:id="18" w:author="Microsoft Office User" w:date="2020-03-06T07:54:00Z">
              <w:r w:rsidR="001677F1">
                <w:rPr>
                  <w:sz w:val="16"/>
                  <w:szCs w:val="16"/>
                </w:rPr>
                <w:t>Revise</w:t>
              </w:r>
            </w:ins>
          </w:p>
          <w:p w14:paraId="674692BD" w14:textId="77777777" w:rsidR="00FB41ED" w:rsidRDefault="00FB41ED">
            <w:pPr>
              <w:rPr>
                <w:sz w:val="16"/>
                <w:szCs w:val="16"/>
              </w:rPr>
            </w:pPr>
          </w:p>
          <w:p w14:paraId="7918B83B" w14:textId="77777777" w:rsidR="00FB41ED" w:rsidRDefault="00FB41ED">
            <w:pPr>
              <w:rPr>
                <w:sz w:val="16"/>
                <w:szCs w:val="16"/>
              </w:rPr>
            </w:pPr>
            <w:r>
              <w:rPr>
                <w:sz w:val="16"/>
                <w:szCs w:val="16"/>
              </w:rPr>
              <w:t xml:space="preserve">Needs a submission. Seems like an invasive change. Might need more time </w:t>
            </w:r>
            <w:proofErr w:type="spellStart"/>
            <w:r>
              <w:rPr>
                <w:sz w:val="16"/>
                <w:szCs w:val="16"/>
              </w:rPr>
              <w:t>aned</w:t>
            </w:r>
            <w:proofErr w:type="spellEnd"/>
            <w:r>
              <w:rPr>
                <w:sz w:val="16"/>
                <w:szCs w:val="16"/>
              </w:rPr>
              <w:t xml:space="preserve"> thought…</w:t>
            </w:r>
          </w:p>
          <w:p w14:paraId="4DF3BE4E" w14:textId="77777777" w:rsidR="002225CA" w:rsidRDefault="002225CA">
            <w:pPr>
              <w:rPr>
                <w:sz w:val="16"/>
                <w:szCs w:val="16"/>
              </w:rPr>
            </w:pPr>
          </w:p>
          <w:p w14:paraId="0E3082AD" w14:textId="77777777" w:rsidR="002225CA" w:rsidRDefault="002225CA">
            <w:pPr>
              <w:rPr>
                <w:ins w:id="19" w:author="Microsoft Office User" w:date="2020-03-06T07:50:00Z"/>
                <w:sz w:val="16"/>
                <w:szCs w:val="16"/>
              </w:rPr>
            </w:pPr>
            <w:r>
              <w:rPr>
                <w:sz w:val="16"/>
                <w:szCs w:val="16"/>
              </w:rPr>
              <w:t>Discuss in 11md</w:t>
            </w:r>
          </w:p>
          <w:p w14:paraId="26B20B29" w14:textId="77777777" w:rsidR="001677F1" w:rsidRDefault="001677F1">
            <w:pPr>
              <w:rPr>
                <w:ins w:id="20" w:author="Microsoft Office User" w:date="2020-03-06T07:50:00Z"/>
                <w:sz w:val="16"/>
                <w:szCs w:val="16"/>
              </w:rPr>
            </w:pPr>
          </w:p>
          <w:p w14:paraId="7953E35E" w14:textId="5D2C439C" w:rsidR="001677F1" w:rsidRDefault="001677F1">
            <w:pPr>
              <w:rPr>
                <w:ins w:id="21" w:author="Microsoft Office User" w:date="2020-03-06T07:53:00Z"/>
                <w:sz w:val="16"/>
                <w:szCs w:val="16"/>
              </w:rPr>
            </w:pPr>
            <w:ins w:id="22" w:author="Microsoft Office User" w:date="2020-03-06T07:50:00Z">
              <w:r>
                <w:rPr>
                  <w:sz w:val="16"/>
                  <w:szCs w:val="16"/>
                </w:rPr>
                <w:t xml:space="preserve">Remove references to PMKSA caching from AKM Suites </w:t>
              </w:r>
            </w:ins>
            <w:ins w:id="23" w:author="Microsoft Office User" w:date="2020-03-06T07:53:00Z">
              <w:r>
                <w:rPr>
                  <w:sz w:val="16"/>
                  <w:szCs w:val="16"/>
                </w:rPr>
                <w:t>table</w:t>
              </w:r>
            </w:ins>
          </w:p>
          <w:p w14:paraId="062AADB0" w14:textId="2E55EFA3" w:rsidR="001677F1" w:rsidRDefault="001677F1">
            <w:pPr>
              <w:rPr>
                <w:ins w:id="24" w:author="Microsoft Office User" w:date="2020-03-06T07:53:00Z"/>
                <w:sz w:val="16"/>
                <w:szCs w:val="16"/>
              </w:rPr>
            </w:pPr>
          </w:p>
          <w:p w14:paraId="31D70A9F" w14:textId="211A903A" w:rsidR="001677F1" w:rsidRDefault="001677F1">
            <w:pPr>
              <w:rPr>
                <w:ins w:id="25" w:author="Microsoft Office User" w:date="2020-03-06T07:51:00Z"/>
                <w:sz w:val="16"/>
                <w:szCs w:val="16"/>
              </w:rPr>
            </w:pPr>
            <w:ins w:id="26" w:author="Microsoft Office User" w:date="2020-03-06T07:53:00Z">
              <w:r>
                <w:rPr>
                  <w:sz w:val="16"/>
                  <w:szCs w:val="16"/>
                </w:rPr>
                <w:t>A</w:t>
              </w:r>
            </w:ins>
            <w:ins w:id="27" w:author="Microsoft Office User" w:date="2020-03-06T07:54:00Z">
              <w:r>
                <w:rPr>
                  <w:sz w:val="16"/>
                  <w:szCs w:val="16"/>
                </w:rPr>
                <w:t xml:space="preserve">djust the following paras to </w:t>
              </w:r>
              <w:proofErr w:type="spellStart"/>
              <w:r>
                <w:rPr>
                  <w:sz w:val="16"/>
                  <w:szCs w:val="16"/>
                </w:rPr>
                <w:t>refetence</w:t>
              </w:r>
              <w:proofErr w:type="spellEnd"/>
              <w:r>
                <w:rPr>
                  <w:sz w:val="16"/>
                  <w:szCs w:val="16"/>
                </w:rPr>
                <w:t xml:space="preserve"> PMKSA caching section and keep the sentence about default AKM</w:t>
              </w:r>
            </w:ins>
          </w:p>
          <w:p w14:paraId="577A3D89" w14:textId="58BA2CC2" w:rsidR="001677F1" w:rsidRPr="00D32A1F" w:rsidRDefault="001677F1">
            <w:pPr>
              <w:rPr>
                <w:sz w:val="16"/>
                <w:szCs w:val="16"/>
              </w:rPr>
            </w:pPr>
          </w:p>
        </w:tc>
      </w:tr>
      <w:tr w:rsidR="00D32A1F" w:rsidRPr="00D32A1F" w14:paraId="4EF8B0ED" w14:textId="77777777" w:rsidTr="00D32A1F">
        <w:trPr>
          <w:trHeight w:val="5860"/>
        </w:trPr>
        <w:tc>
          <w:tcPr>
            <w:tcW w:w="536" w:type="dxa"/>
            <w:hideMark/>
          </w:tcPr>
          <w:p w14:paraId="5A8B0168" w14:textId="77777777" w:rsidR="00D32A1F" w:rsidRPr="00D32A1F" w:rsidRDefault="00D32A1F" w:rsidP="00D32A1F">
            <w:pPr>
              <w:rPr>
                <w:sz w:val="16"/>
                <w:szCs w:val="16"/>
              </w:rPr>
            </w:pPr>
            <w:r w:rsidRPr="00D32A1F">
              <w:rPr>
                <w:sz w:val="16"/>
                <w:szCs w:val="16"/>
              </w:rPr>
              <w:t>4230</w:t>
            </w:r>
          </w:p>
        </w:tc>
        <w:tc>
          <w:tcPr>
            <w:tcW w:w="885" w:type="dxa"/>
            <w:hideMark/>
          </w:tcPr>
          <w:p w14:paraId="21E52C2B" w14:textId="77777777" w:rsidR="00D32A1F" w:rsidRPr="00D32A1F" w:rsidRDefault="00D32A1F">
            <w:pPr>
              <w:rPr>
                <w:sz w:val="16"/>
                <w:szCs w:val="16"/>
              </w:rPr>
            </w:pPr>
            <w:r w:rsidRPr="00D32A1F">
              <w:rPr>
                <w:sz w:val="16"/>
                <w:szCs w:val="16"/>
              </w:rPr>
              <w:t>12.7</w:t>
            </w:r>
          </w:p>
        </w:tc>
        <w:tc>
          <w:tcPr>
            <w:tcW w:w="590" w:type="dxa"/>
            <w:hideMark/>
          </w:tcPr>
          <w:p w14:paraId="6FDC43C9" w14:textId="77777777" w:rsidR="00D32A1F" w:rsidRPr="00D32A1F" w:rsidRDefault="00D32A1F">
            <w:pPr>
              <w:rPr>
                <w:sz w:val="16"/>
                <w:szCs w:val="16"/>
              </w:rPr>
            </w:pPr>
            <w:r w:rsidRPr="00D32A1F">
              <w:rPr>
                <w:sz w:val="16"/>
                <w:szCs w:val="16"/>
              </w:rPr>
              <w:t> </w:t>
            </w:r>
          </w:p>
        </w:tc>
        <w:tc>
          <w:tcPr>
            <w:tcW w:w="528" w:type="dxa"/>
            <w:hideMark/>
          </w:tcPr>
          <w:p w14:paraId="702171E0" w14:textId="77777777" w:rsidR="00D32A1F" w:rsidRPr="00D32A1F" w:rsidRDefault="00D32A1F">
            <w:pPr>
              <w:rPr>
                <w:sz w:val="16"/>
                <w:szCs w:val="16"/>
              </w:rPr>
            </w:pPr>
            <w:r w:rsidRPr="00D32A1F">
              <w:rPr>
                <w:sz w:val="16"/>
                <w:szCs w:val="16"/>
              </w:rPr>
              <w:t> </w:t>
            </w:r>
          </w:p>
        </w:tc>
        <w:tc>
          <w:tcPr>
            <w:tcW w:w="2514" w:type="dxa"/>
            <w:hideMark/>
          </w:tcPr>
          <w:p w14:paraId="4E1A81F4" w14:textId="77777777" w:rsidR="00D32A1F" w:rsidRPr="00D32A1F" w:rsidRDefault="00D32A1F">
            <w:pPr>
              <w:rPr>
                <w:sz w:val="16"/>
                <w:szCs w:val="16"/>
              </w:rPr>
            </w:pPr>
            <w:r w:rsidRPr="00D32A1F">
              <w:rPr>
                <w:sz w:val="16"/>
                <w:szCs w:val="16"/>
              </w:rPr>
              <w:t>Where "KDF-Hash-Length" is used, sometimes the "Length" is not specified (cf. "Length is Q plus 256", "Length = Q + 128", "Length is the total number of bits to derive, i.e., number of bits of the PTK. The length is dependent</w:t>
            </w:r>
            <w:r w:rsidRPr="00D32A1F">
              <w:rPr>
                <w:sz w:val="16"/>
                <w:szCs w:val="16"/>
              </w:rPr>
              <w:br/>
              <w:t>on the negotiated cipher suites and AKM suites as defined by Table 12-7 (Cipher suite key lengths)</w:t>
            </w:r>
            <w:r w:rsidRPr="00D32A1F">
              <w:rPr>
                <w:sz w:val="16"/>
                <w:szCs w:val="16"/>
              </w:rPr>
              <w:br/>
              <w:t>in 12.7.2 (EAPOL-Key frames) and Table 12-10 (Integrity and key-wrap algorithms(#102)(#1188))</w:t>
            </w:r>
            <w:r w:rsidRPr="00D32A1F">
              <w:rPr>
                <w:sz w:val="16"/>
                <w:szCs w:val="16"/>
              </w:rPr>
              <w:br/>
              <w:t xml:space="preserve">in ", "Length is cipher-suite dependent and is defined by the </w:t>
            </w:r>
            <w:proofErr w:type="spellStart"/>
            <w:r w:rsidRPr="00D32A1F">
              <w:rPr>
                <w:sz w:val="16"/>
                <w:szCs w:val="16"/>
              </w:rPr>
              <w:t>TK_bits</w:t>
            </w:r>
            <w:proofErr w:type="spellEnd"/>
            <w:r w:rsidRPr="00D32A1F">
              <w:rPr>
                <w:sz w:val="16"/>
                <w:szCs w:val="16"/>
              </w:rPr>
              <w:t xml:space="preserve"> value in Table 12-7 (Cipher suite key</w:t>
            </w:r>
            <w:r w:rsidRPr="00D32A1F">
              <w:rPr>
                <w:sz w:val="16"/>
                <w:szCs w:val="16"/>
              </w:rPr>
              <w:br/>
              <w:t>lengths).")</w:t>
            </w:r>
          </w:p>
        </w:tc>
        <w:tc>
          <w:tcPr>
            <w:tcW w:w="2514" w:type="dxa"/>
            <w:hideMark/>
          </w:tcPr>
          <w:p w14:paraId="69F856EA" w14:textId="77777777" w:rsidR="00D32A1F" w:rsidRPr="00D32A1F" w:rsidRDefault="00D32A1F">
            <w:pPr>
              <w:rPr>
                <w:sz w:val="16"/>
                <w:szCs w:val="16"/>
              </w:rPr>
            </w:pPr>
            <w:r w:rsidRPr="00D32A1F">
              <w:rPr>
                <w:sz w:val="16"/>
                <w:szCs w:val="16"/>
              </w:rPr>
              <w:t xml:space="preserve">Specify the Length in 12.7.1.6.4.  In 12.7.8.2 explicitly say "Length = </w:t>
            </w:r>
            <w:proofErr w:type="spellStart"/>
            <w:r w:rsidRPr="00D32A1F">
              <w:rPr>
                <w:sz w:val="16"/>
                <w:szCs w:val="16"/>
              </w:rPr>
              <w:t>TK_bits</w:t>
            </w:r>
            <w:proofErr w:type="spellEnd"/>
            <w:r w:rsidRPr="00D32A1F">
              <w:rPr>
                <w:sz w:val="16"/>
                <w:szCs w:val="16"/>
              </w:rPr>
              <w:t xml:space="preserve"> + 128"</w:t>
            </w:r>
          </w:p>
        </w:tc>
        <w:tc>
          <w:tcPr>
            <w:tcW w:w="2238" w:type="dxa"/>
            <w:hideMark/>
          </w:tcPr>
          <w:p w14:paraId="65C96A60" w14:textId="4F0193EE" w:rsidR="00D32A1F" w:rsidRDefault="00545460">
            <w:pPr>
              <w:rPr>
                <w:sz w:val="16"/>
                <w:szCs w:val="16"/>
              </w:rPr>
            </w:pPr>
            <w:r>
              <w:rPr>
                <w:sz w:val="16"/>
                <w:szCs w:val="16"/>
              </w:rPr>
              <w:t>Revise.</w:t>
            </w:r>
          </w:p>
          <w:p w14:paraId="376055DB" w14:textId="77777777" w:rsidR="00545460" w:rsidRDefault="00545460">
            <w:pPr>
              <w:rPr>
                <w:sz w:val="16"/>
                <w:szCs w:val="16"/>
              </w:rPr>
            </w:pPr>
          </w:p>
          <w:p w14:paraId="12C87A5C" w14:textId="3F7C6616" w:rsidR="00545460" w:rsidRDefault="00545460">
            <w:pPr>
              <w:rPr>
                <w:sz w:val="16"/>
                <w:szCs w:val="16"/>
              </w:rPr>
            </w:pPr>
            <w:proofErr w:type="spellStart"/>
            <w:r>
              <w:rPr>
                <w:sz w:val="16"/>
                <w:szCs w:val="16"/>
              </w:rPr>
              <w:t>TGm</w:t>
            </w:r>
            <w:proofErr w:type="spellEnd"/>
            <w:r>
              <w:rPr>
                <w:sz w:val="16"/>
                <w:szCs w:val="16"/>
              </w:rPr>
              <w:t xml:space="preserve"> Editor change as follows</w:t>
            </w:r>
          </w:p>
          <w:p w14:paraId="22654345" w14:textId="21D26969" w:rsidR="00545460" w:rsidRDefault="00545460">
            <w:pPr>
              <w:rPr>
                <w:sz w:val="16"/>
                <w:szCs w:val="16"/>
              </w:rPr>
            </w:pPr>
          </w:p>
          <w:p w14:paraId="2022B597" w14:textId="265A3ECE" w:rsidR="00545460" w:rsidRDefault="00545460">
            <w:pPr>
              <w:rPr>
                <w:sz w:val="16"/>
                <w:szCs w:val="16"/>
              </w:rPr>
            </w:pPr>
            <w:r>
              <w:rPr>
                <w:sz w:val="16"/>
                <w:szCs w:val="16"/>
              </w:rPr>
              <w:t>In 12.7.1.6.4</w:t>
            </w:r>
          </w:p>
          <w:p w14:paraId="69572239" w14:textId="4EC8E702" w:rsidR="00545460" w:rsidRDefault="00545460">
            <w:pPr>
              <w:rPr>
                <w:sz w:val="16"/>
                <w:szCs w:val="16"/>
              </w:rPr>
            </w:pPr>
          </w:p>
          <w:p w14:paraId="2B4E8A45" w14:textId="77777777" w:rsidR="008269C0" w:rsidRPr="008269C0" w:rsidRDefault="008269C0" w:rsidP="008269C0">
            <w:pPr>
              <w:rPr>
                <w:sz w:val="16"/>
                <w:szCs w:val="16"/>
              </w:rPr>
            </w:pPr>
            <w:r w:rsidRPr="008269C0">
              <w:rPr>
                <w:sz w:val="16"/>
                <w:szCs w:val="16"/>
              </w:rPr>
              <w:t>KDF-Hash-Length is the (#</w:t>
            </w:r>
            <w:proofErr w:type="gramStart"/>
            <w:r w:rsidRPr="008269C0">
              <w:rPr>
                <w:sz w:val="16"/>
                <w:szCs w:val="16"/>
              </w:rPr>
              <w:t>246)key</w:t>
            </w:r>
            <w:proofErr w:type="gramEnd"/>
            <w:r w:rsidRPr="008269C0">
              <w:rPr>
                <w:sz w:val="16"/>
                <w:szCs w:val="16"/>
              </w:rPr>
              <w:t xml:space="preserve"> derivation function as defined in 12.7.1.6.2 (Key derivation</w:t>
            </w:r>
          </w:p>
          <w:p w14:paraId="7F1B3DD9" w14:textId="77777777" w:rsidR="008269C0" w:rsidRPr="004E797C" w:rsidRDefault="008269C0" w:rsidP="008269C0">
            <w:pPr>
              <w:rPr>
                <w:strike/>
                <w:sz w:val="16"/>
                <w:szCs w:val="16"/>
                <w:rPrChange w:id="28" w:author="Microsoft Office User" w:date="2020-03-06T08:06:00Z">
                  <w:rPr>
                    <w:sz w:val="16"/>
                    <w:szCs w:val="16"/>
                  </w:rPr>
                </w:rPrChange>
              </w:rPr>
            </w:pPr>
            <w:r w:rsidRPr="008269C0">
              <w:rPr>
                <w:sz w:val="16"/>
                <w:szCs w:val="16"/>
              </w:rPr>
              <w:t xml:space="preserve">function (KDF)) </w:t>
            </w:r>
            <w:r w:rsidRPr="004E797C">
              <w:rPr>
                <w:strike/>
                <w:sz w:val="16"/>
                <w:szCs w:val="16"/>
                <w:rPrChange w:id="29" w:author="Microsoft Office User" w:date="2020-03-06T08:06:00Z">
                  <w:rPr>
                    <w:sz w:val="16"/>
                    <w:szCs w:val="16"/>
                  </w:rPr>
                </w:rPrChange>
              </w:rPr>
              <w:t>using the hash algorithm identified by the AKM suite selector (see Table 9-151</w:t>
            </w:r>
          </w:p>
          <w:p w14:paraId="5320A44B" w14:textId="6E9A44B9" w:rsidR="008269C0" w:rsidRPr="00673FE0" w:rsidRDefault="008269C0" w:rsidP="008269C0">
            <w:pPr>
              <w:rPr>
                <w:strike/>
                <w:sz w:val="16"/>
                <w:szCs w:val="16"/>
              </w:rPr>
            </w:pPr>
            <w:r w:rsidRPr="004E797C">
              <w:rPr>
                <w:strike/>
                <w:sz w:val="16"/>
                <w:szCs w:val="16"/>
                <w:rPrChange w:id="30" w:author="Microsoft Office User" w:date="2020-03-06T08:06:00Z">
                  <w:rPr>
                    <w:sz w:val="16"/>
                    <w:szCs w:val="16"/>
                  </w:rPr>
                </w:rPrChange>
              </w:rPr>
              <w:t>(AKM suite selectors</w:t>
            </w:r>
            <w:r w:rsidRPr="004E797C">
              <w:rPr>
                <w:strike/>
                <w:sz w:val="16"/>
                <w:szCs w:val="16"/>
              </w:rPr>
              <w:t>))</w:t>
            </w:r>
            <w:r w:rsidRPr="00673FE0">
              <w:rPr>
                <w:strike/>
                <w:sz w:val="16"/>
                <w:szCs w:val="16"/>
              </w:rPr>
              <w:t xml:space="preserve"> to generate a key whose length is equal to the length of the hash algorithm’s</w:t>
            </w:r>
          </w:p>
          <w:p w14:paraId="0C530CB3" w14:textId="797B1B98" w:rsidR="00545460" w:rsidRDefault="008269C0" w:rsidP="008269C0">
            <w:pPr>
              <w:rPr>
                <w:ins w:id="31" w:author="Microsoft Office User" w:date="2020-03-06T08:05:00Z"/>
                <w:sz w:val="16"/>
                <w:szCs w:val="16"/>
              </w:rPr>
            </w:pPr>
            <w:r w:rsidRPr="00673FE0">
              <w:rPr>
                <w:strike/>
                <w:sz w:val="16"/>
                <w:szCs w:val="16"/>
              </w:rPr>
              <w:t>digest</w:t>
            </w:r>
            <w:r w:rsidRPr="008269C0">
              <w:rPr>
                <w:sz w:val="16"/>
                <w:szCs w:val="16"/>
              </w:rPr>
              <w:t>.</w:t>
            </w:r>
          </w:p>
          <w:p w14:paraId="53D567D0" w14:textId="77777777" w:rsidR="004E797C" w:rsidRPr="004E797C" w:rsidRDefault="004E797C" w:rsidP="004E797C">
            <w:pPr>
              <w:autoSpaceDE w:val="0"/>
              <w:autoSpaceDN w:val="0"/>
              <w:adjustRightInd w:val="0"/>
              <w:jc w:val="left"/>
              <w:rPr>
                <w:ins w:id="32" w:author="Microsoft Office User" w:date="2020-03-06T08:06:00Z"/>
                <w:rFonts w:ascii="áå&quot;Œ˛" w:hAnsi="áå&quot;Œ˛" w:cs="áå&quot;Œ˛"/>
                <w:color w:val="000000"/>
                <w:szCs w:val="20"/>
                <w:u w:val="single"/>
                <w:rPrChange w:id="33" w:author="Microsoft Office User" w:date="2020-03-06T08:06:00Z">
                  <w:rPr>
                    <w:ins w:id="34" w:author="Microsoft Office User" w:date="2020-03-06T08:06:00Z"/>
                    <w:rFonts w:ascii="áå&quot;Œ˛" w:hAnsi="áå&quot;Œ˛" w:cs="áå&quot;Œ˛"/>
                    <w:color w:val="000000"/>
                    <w:szCs w:val="20"/>
                  </w:rPr>
                </w:rPrChange>
              </w:rPr>
            </w:pPr>
            <w:ins w:id="35" w:author="Microsoft Office User" w:date="2020-03-06T08:06:00Z">
              <w:r w:rsidRPr="004E797C">
                <w:rPr>
                  <w:rFonts w:ascii="áå&quot;Œ˛" w:hAnsi="áå&quot;Œ˛" w:cs="áå&quot;Œ˛"/>
                  <w:color w:val="000000"/>
                  <w:szCs w:val="20"/>
                  <w:u w:val="single"/>
                  <w:rPrChange w:id="36" w:author="Microsoft Office User" w:date="2020-03-06T08:06:00Z">
                    <w:rPr>
                      <w:rFonts w:ascii="áå&quot;Œ˛" w:hAnsi="áå&quot;Œ˛" w:cs="áå&quot;Œ˛"/>
                      <w:color w:val="000000"/>
                      <w:szCs w:val="20"/>
                    </w:rPr>
                  </w:rPrChange>
                </w:rPr>
                <w:t>— Hash is the hash algorithm specific to the negotiated AKM (see Table 9-151 (AKM suite</w:t>
              </w:r>
            </w:ins>
          </w:p>
          <w:p w14:paraId="02DE8318" w14:textId="5D247A41" w:rsidR="004E797C" w:rsidRPr="004E797C" w:rsidRDefault="004E797C" w:rsidP="004E797C">
            <w:pPr>
              <w:rPr>
                <w:sz w:val="16"/>
                <w:szCs w:val="16"/>
                <w:u w:val="single"/>
                <w:rPrChange w:id="37" w:author="Microsoft Office User" w:date="2020-03-06T08:06:00Z">
                  <w:rPr>
                    <w:sz w:val="16"/>
                    <w:szCs w:val="16"/>
                  </w:rPr>
                </w:rPrChange>
              </w:rPr>
            </w:pPr>
            <w:ins w:id="38" w:author="Microsoft Office User" w:date="2020-03-06T08:06:00Z">
              <w:r w:rsidRPr="004E797C">
                <w:rPr>
                  <w:rFonts w:ascii="áå&quot;Œ˛" w:hAnsi="áå&quot;Œ˛" w:cs="áå&quot;Œ˛"/>
                  <w:color w:val="000000"/>
                  <w:szCs w:val="20"/>
                  <w:u w:val="single"/>
                  <w:rPrChange w:id="39" w:author="Microsoft Office User" w:date="2020-03-06T08:06:00Z">
                    <w:rPr>
                      <w:rFonts w:ascii="áå&quot;Œ˛" w:hAnsi="áå&quot;Œ˛" w:cs="áå&quot;Œ˛"/>
                      <w:color w:val="000000"/>
                      <w:szCs w:val="20"/>
                    </w:rPr>
                  </w:rPrChange>
                </w:rPr>
                <w:t>selectors)).</w:t>
              </w:r>
            </w:ins>
          </w:p>
          <w:p w14:paraId="40726D7D" w14:textId="77777777" w:rsidR="00462591" w:rsidRPr="00D07989" w:rsidRDefault="00462591" w:rsidP="00462591">
            <w:pPr>
              <w:rPr>
                <w:sz w:val="16"/>
                <w:szCs w:val="16"/>
                <w:u w:val="single"/>
              </w:rPr>
            </w:pPr>
            <w:r>
              <w:rPr>
                <w:sz w:val="16"/>
                <w:szCs w:val="16"/>
              </w:rPr>
              <w:t xml:space="preserve">- </w:t>
            </w:r>
            <w:r w:rsidRPr="00D07989">
              <w:rPr>
                <w:sz w:val="16"/>
                <w:szCs w:val="16"/>
                <w:u w:val="single"/>
              </w:rPr>
              <w:t>Length is the length of the hash algorithm’s digest.</w:t>
            </w:r>
          </w:p>
          <w:p w14:paraId="192DCE16" w14:textId="7132CEC4" w:rsidR="00462591" w:rsidRDefault="00462591" w:rsidP="008269C0">
            <w:pPr>
              <w:rPr>
                <w:sz w:val="16"/>
                <w:szCs w:val="16"/>
              </w:rPr>
            </w:pPr>
            <w:r>
              <w:rPr>
                <w:sz w:val="16"/>
                <w:szCs w:val="16"/>
              </w:rPr>
              <w:t>…</w:t>
            </w:r>
          </w:p>
          <w:p w14:paraId="2A933503" w14:textId="77777777" w:rsidR="00545460" w:rsidRDefault="00545460">
            <w:pPr>
              <w:rPr>
                <w:sz w:val="16"/>
                <w:szCs w:val="16"/>
              </w:rPr>
            </w:pPr>
          </w:p>
          <w:p w14:paraId="0C25B61D" w14:textId="77777777" w:rsidR="00545460" w:rsidRDefault="00545460">
            <w:pPr>
              <w:rPr>
                <w:sz w:val="16"/>
                <w:szCs w:val="16"/>
              </w:rPr>
            </w:pPr>
          </w:p>
          <w:p w14:paraId="1AEAA394" w14:textId="77777777" w:rsidR="00545460" w:rsidRDefault="00545460">
            <w:pPr>
              <w:rPr>
                <w:sz w:val="16"/>
                <w:szCs w:val="16"/>
              </w:rPr>
            </w:pPr>
            <w:r>
              <w:rPr>
                <w:sz w:val="16"/>
                <w:szCs w:val="16"/>
              </w:rPr>
              <w:t>In 12.7.8.2:</w:t>
            </w:r>
          </w:p>
          <w:p w14:paraId="1F53E1B4" w14:textId="77777777" w:rsidR="00545460" w:rsidRDefault="00545460">
            <w:pPr>
              <w:rPr>
                <w:sz w:val="16"/>
                <w:szCs w:val="16"/>
              </w:rPr>
            </w:pPr>
          </w:p>
          <w:p w14:paraId="157D98EA" w14:textId="630816DE" w:rsidR="00545460" w:rsidRDefault="00545460" w:rsidP="00545460">
            <w:pPr>
              <w:rPr>
                <w:ins w:id="40" w:author="Microsoft Office User" w:date="2020-03-06T08:02:00Z"/>
                <w:strike/>
                <w:sz w:val="16"/>
                <w:szCs w:val="16"/>
                <w:u w:val="single"/>
              </w:rPr>
            </w:pPr>
            <w:r w:rsidRPr="00545460">
              <w:rPr>
                <w:sz w:val="16"/>
                <w:szCs w:val="16"/>
              </w:rPr>
              <w:t>KDF-Hash-Length is the key derivation function defined in 12.7.1.6.2 (Key derivation function (KDF))</w:t>
            </w:r>
            <w:r>
              <w:rPr>
                <w:sz w:val="16"/>
                <w:szCs w:val="16"/>
              </w:rPr>
              <w:t xml:space="preserve"> </w:t>
            </w:r>
            <w:r w:rsidRPr="001677F1">
              <w:rPr>
                <w:strike/>
                <w:sz w:val="16"/>
                <w:szCs w:val="16"/>
                <w:rPrChange w:id="41" w:author="Microsoft Office User" w:date="2020-03-06T07:59:00Z">
                  <w:rPr>
                    <w:sz w:val="16"/>
                    <w:szCs w:val="16"/>
                  </w:rPr>
                </w:rPrChange>
              </w:rPr>
              <w:t>that uses Hash to generate</w:t>
            </w:r>
            <w:r w:rsidRPr="00545460">
              <w:rPr>
                <w:strike/>
                <w:sz w:val="16"/>
                <w:szCs w:val="16"/>
              </w:rPr>
              <w:t xml:space="preserve"> </w:t>
            </w:r>
            <w:r w:rsidRPr="00462591">
              <w:rPr>
                <w:strike/>
                <w:sz w:val="16"/>
                <w:szCs w:val="16"/>
              </w:rPr>
              <w:t>a key whose length</w:t>
            </w:r>
            <w:r w:rsidR="00462591" w:rsidRPr="002225CA">
              <w:rPr>
                <w:strike/>
                <w:sz w:val="16"/>
                <w:szCs w:val="16"/>
              </w:rPr>
              <w:t xml:space="preserve"> </w:t>
            </w:r>
            <w:r w:rsidRPr="002225CA">
              <w:rPr>
                <w:strike/>
                <w:sz w:val="16"/>
                <w:szCs w:val="16"/>
              </w:rPr>
              <w:t xml:space="preserve">is </w:t>
            </w:r>
            <w:proofErr w:type="spellStart"/>
            <w:r w:rsidRPr="002225CA">
              <w:rPr>
                <w:strike/>
                <w:sz w:val="16"/>
                <w:szCs w:val="16"/>
              </w:rPr>
              <w:t>TK_bits</w:t>
            </w:r>
            <w:proofErr w:type="spellEnd"/>
            <w:r w:rsidRPr="002225CA">
              <w:rPr>
                <w:strike/>
                <w:sz w:val="16"/>
                <w:szCs w:val="16"/>
              </w:rPr>
              <w:t xml:space="preserve"> + 128</w:t>
            </w:r>
            <w:del w:id="42" w:author="Microsoft Office User" w:date="2020-03-06T08:02:00Z">
              <w:r w:rsidR="00462591" w:rsidDel="004E797C">
                <w:rPr>
                  <w:strike/>
                  <w:sz w:val="16"/>
                  <w:szCs w:val="16"/>
                </w:rPr>
                <w:delText xml:space="preserve"> </w:delText>
              </w:r>
              <w:r w:rsidR="00462591" w:rsidRPr="004E797C" w:rsidDel="004E797C">
                <w:rPr>
                  <w:strike/>
                  <w:sz w:val="16"/>
                  <w:szCs w:val="16"/>
                  <w:rPrChange w:id="43" w:author="Microsoft Office User" w:date="2020-03-06T08:02:00Z">
                    <w:rPr>
                      <w:sz w:val="16"/>
                      <w:szCs w:val="16"/>
                      <w:u w:val="single"/>
                    </w:rPr>
                  </w:rPrChange>
                </w:rPr>
                <w:delText>the</w:delText>
              </w:r>
              <w:r w:rsidR="00462591" w:rsidRPr="002225CA" w:rsidDel="004E797C">
                <w:rPr>
                  <w:sz w:val="16"/>
                  <w:szCs w:val="16"/>
                  <w:u w:val="single"/>
                </w:rPr>
                <w:delText xml:space="preserve"> </w:delText>
              </w:r>
              <w:r w:rsidR="00462591" w:rsidRPr="001677F1" w:rsidDel="004E797C">
                <w:rPr>
                  <w:strike/>
                  <w:sz w:val="16"/>
                  <w:szCs w:val="16"/>
                  <w:u w:val="single"/>
                  <w:rPrChange w:id="44" w:author="Microsoft Office User" w:date="2020-03-06T07:59:00Z">
                    <w:rPr>
                      <w:sz w:val="16"/>
                      <w:szCs w:val="16"/>
                      <w:u w:val="single"/>
                    </w:rPr>
                  </w:rPrChange>
                </w:rPr>
                <w:delText>TPK</w:delText>
              </w:r>
            </w:del>
          </w:p>
          <w:p w14:paraId="48622D92" w14:textId="77777777" w:rsidR="004E797C" w:rsidRDefault="004E797C" w:rsidP="00545460">
            <w:pPr>
              <w:rPr>
                <w:sz w:val="16"/>
                <w:szCs w:val="16"/>
              </w:rPr>
            </w:pPr>
          </w:p>
          <w:p w14:paraId="772B30B6" w14:textId="5B3F11BD" w:rsidR="00462591" w:rsidRPr="002225CA" w:rsidRDefault="00462591" w:rsidP="00545460">
            <w:pPr>
              <w:rPr>
                <w:sz w:val="16"/>
                <w:szCs w:val="16"/>
                <w:u w:val="single"/>
              </w:rPr>
            </w:pPr>
            <w:r w:rsidRPr="002225CA">
              <w:rPr>
                <w:sz w:val="16"/>
                <w:szCs w:val="16"/>
                <w:u w:val="single"/>
              </w:rPr>
              <w:t>Length is TK bits + 128</w:t>
            </w:r>
          </w:p>
        </w:tc>
      </w:tr>
      <w:tr w:rsidR="00D32A1F" w:rsidRPr="00D32A1F" w14:paraId="44ADBE7C" w14:textId="77777777" w:rsidTr="00D32A1F">
        <w:trPr>
          <w:trHeight w:val="1400"/>
        </w:trPr>
        <w:tc>
          <w:tcPr>
            <w:tcW w:w="536" w:type="dxa"/>
            <w:hideMark/>
          </w:tcPr>
          <w:p w14:paraId="35A842D9" w14:textId="77777777" w:rsidR="00D32A1F" w:rsidRPr="00D32A1F" w:rsidRDefault="00D32A1F" w:rsidP="00D32A1F">
            <w:pPr>
              <w:rPr>
                <w:sz w:val="16"/>
                <w:szCs w:val="16"/>
              </w:rPr>
            </w:pPr>
            <w:r w:rsidRPr="00D32A1F">
              <w:rPr>
                <w:sz w:val="16"/>
                <w:szCs w:val="16"/>
              </w:rPr>
              <w:lastRenderedPageBreak/>
              <w:t>4308</w:t>
            </w:r>
          </w:p>
        </w:tc>
        <w:tc>
          <w:tcPr>
            <w:tcW w:w="885" w:type="dxa"/>
            <w:hideMark/>
          </w:tcPr>
          <w:p w14:paraId="4DDEB67E" w14:textId="77777777" w:rsidR="00D32A1F" w:rsidRPr="00D32A1F" w:rsidRDefault="00D32A1F">
            <w:pPr>
              <w:rPr>
                <w:sz w:val="16"/>
                <w:szCs w:val="16"/>
              </w:rPr>
            </w:pPr>
            <w:r w:rsidRPr="00D32A1F">
              <w:rPr>
                <w:sz w:val="16"/>
                <w:szCs w:val="16"/>
              </w:rPr>
              <w:t>12.6.1.1.9</w:t>
            </w:r>
          </w:p>
        </w:tc>
        <w:tc>
          <w:tcPr>
            <w:tcW w:w="590" w:type="dxa"/>
            <w:hideMark/>
          </w:tcPr>
          <w:p w14:paraId="740BE346" w14:textId="77777777" w:rsidR="00D32A1F" w:rsidRPr="00D32A1F" w:rsidRDefault="00D32A1F">
            <w:pPr>
              <w:rPr>
                <w:sz w:val="16"/>
                <w:szCs w:val="16"/>
              </w:rPr>
            </w:pPr>
            <w:r w:rsidRPr="00D32A1F">
              <w:rPr>
                <w:sz w:val="16"/>
                <w:szCs w:val="16"/>
              </w:rPr>
              <w:t>2624</w:t>
            </w:r>
          </w:p>
        </w:tc>
        <w:tc>
          <w:tcPr>
            <w:tcW w:w="528" w:type="dxa"/>
            <w:hideMark/>
          </w:tcPr>
          <w:p w14:paraId="071AFD07" w14:textId="77777777" w:rsidR="00D32A1F" w:rsidRPr="00D32A1F" w:rsidRDefault="00D32A1F">
            <w:pPr>
              <w:rPr>
                <w:sz w:val="16"/>
                <w:szCs w:val="16"/>
              </w:rPr>
            </w:pPr>
            <w:r w:rsidRPr="00D32A1F">
              <w:rPr>
                <w:sz w:val="16"/>
                <w:szCs w:val="16"/>
              </w:rPr>
              <w:t>18</w:t>
            </w:r>
          </w:p>
        </w:tc>
        <w:tc>
          <w:tcPr>
            <w:tcW w:w="2514" w:type="dxa"/>
            <w:hideMark/>
          </w:tcPr>
          <w:p w14:paraId="3169AE1D" w14:textId="77777777" w:rsidR="00D32A1F" w:rsidRPr="00D32A1F" w:rsidRDefault="00D32A1F">
            <w:pPr>
              <w:rPr>
                <w:sz w:val="16"/>
                <w:szCs w:val="16"/>
              </w:rPr>
            </w:pPr>
            <w:r w:rsidRPr="00D32A1F">
              <w:rPr>
                <w:sz w:val="16"/>
                <w:szCs w:val="16"/>
              </w:rPr>
              <w:t xml:space="preserve">"Direction vector (whether the IGTK is used for transmit or receive)" -- how can it not be </w:t>
            </w:r>
            <w:proofErr w:type="spellStart"/>
            <w:r w:rsidRPr="00D32A1F">
              <w:rPr>
                <w:sz w:val="16"/>
                <w:szCs w:val="16"/>
              </w:rPr>
              <w:t>rx</w:t>
            </w:r>
            <w:proofErr w:type="spellEnd"/>
            <w:r w:rsidRPr="00D32A1F">
              <w:rPr>
                <w:sz w:val="16"/>
                <w:szCs w:val="16"/>
              </w:rPr>
              <w:t xml:space="preserve"> for a non-AP STA and </w:t>
            </w:r>
            <w:proofErr w:type="spellStart"/>
            <w:r w:rsidRPr="00D32A1F">
              <w:rPr>
                <w:sz w:val="16"/>
                <w:szCs w:val="16"/>
              </w:rPr>
              <w:t>tx</w:t>
            </w:r>
            <w:proofErr w:type="spellEnd"/>
            <w:r w:rsidRPr="00D32A1F">
              <w:rPr>
                <w:sz w:val="16"/>
                <w:szCs w:val="16"/>
              </w:rPr>
              <w:t xml:space="preserve"> for an AP?</w:t>
            </w:r>
          </w:p>
        </w:tc>
        <w:tc>
          <w:tcPr>
            <w:tcW w:w="2514" w:type="dxa"/>
            <w:hideMark/>
          </w:tcPr>
          <w:p w14:paraId="3E496DB2" w14:textId="77777777" w:rsidR="00D32A1F" w:rsidRPr="00D32A1F" w:rsidRDefault="00D32A1F">
            <w:pPr>
              <w:rPr>
                <w:sz w:val="16"/>
                <w:szCs w:val="16"/>
              </w:rPr>
            </w:pPr>
            <w:r w:rsidRPr="00D32A1F">
              <w:rPr>
                <w:sz w:val="16"/>
                <w:szCs w:val="16"/>
              </w:rPr>
              <w:t>Delete the cited sentence</w:t>
            </w:r>
          </w:p>
        </w:tc>
        <w:tc>
          <w:tcPr>
            <w:tcW w:w="2238" w:type="dxa"/>
            <w:hideMark/>
          </w:tcPr>
          <w:p w14:paraId="06A9AE45" w14:textId="5B8C51B8" w:rsidR="00FB41ED" w:rsidRDefault="00D32A1F" w:rsidP="00FB41ED">
            <w:pPr>
              <w:rPr>
                <w:sz w:val="16"/>
                <w:szCs w:val="16"/>
              </w:rPr>
            </w:pPr>
            <w:r w:rsidRPr="00D32A1F">
              <w:rPr>
                <w:sz w:val="16"/>
                <w:szCs w:val="16"/>
              </w:rPr>
              <w:t> </w:t>
            </w:r>
            <w:del w:id="45" w:author="Microsoft Office User" w:date="2020-03-06T08:21:00Z">
              <w:r w:rsidR="00FB41ED" w:rsidDel="00B767F6">
                <w:rPr>
                  <w:sz w:val="16"/>
                  <w:szCs w:val="16"/>
                </w:rPr>
                <w:delText>Accept</w:delText>
              </w:r>
            </w:del>
            <w:ins w:id="46" w:author="Microsoft Office User" w:date="2020-03-06T08:21:00Z">
              <w:r w:rsidR="00B767F6">
                <w:rPr>
                  <w:sz w:val="16"/>
                  <w:szCs w:val="16"/>
                </w:rPr>
                <w:t>Reject</w:t>
              </w:r>
            </w:ins>
            <w:r w:rsidR="00FB41ED">
              <w:rPr>
                <w:sz w:val="16"/>
                <w:szCs w:val="16"/>
              </w:rPr>
              <w:t xml:space="preserve">. </w:t>
            </w:r>
          </w:p>
          <w:p w14:paraId="551CBB1F" w14:textId="4A4368A1" w:rsidR="00FB41ED" w:rsidDel="00B767F6" w:rsidRDefault="00FB41ED" w:rsidP="00FB41ED">
            <w:pPr>
              <w:rPr>
                <w:del w:id="47" w:author="Microsoft Office User" w:date="2020-03-06T08:22:00Z"/>
                <w:sz w:val="16"/>
                <w:szCs w:val="16"/>
              </w:rPr>
            </w:pPr>
          </w:p>
          <w:p w14:paraId="27514533" w14:textId="74C05A1E" w:rsidR="008B5ED4" w:rsidRDefault="00FB41ED" w:rsidP="00FB41ED">
            <w:pPr>
              <w:rPr>
                <w:ins w:id="48" w:author="Microsoft Office User" w:date="2020-03-06T08:19:00Z"/>
                <w:sz w:val="16"/>
                <w:szCs w:val="16"/>
              </w:rPr>
            </w:pPr>
            <w:del w:id="49" w:author="Microsoft Office User" w:date="2020-03-06T08:22:00Z">
              <w:r w:rsidDel="00B767F6">
                <w:rPr>
                  <w:sz w:val="16"/>
                  <w:szCs w:val="16"/>
                </w:rPr>
                <w:delText>TGm Editor: Change as suggested.</w:delText>
              </w:r>
            </w:del>
          </w:p>
          <w:p w14:paraId="55B05E71" w14:textId="648C4F60" w:rsidR="008B5ED4" w:rsidRDefault="008B5ED4" w:rsidP="00FB41ED">
            <w:pPr>
              <w:rPr>
                <w:sz w:val="16"/>
                <w:szCs w:val="16"/>
              </w:rPr>
            </w:pPr>
            <w:ins w:id="50" w:author="Microsoft Office User" w:date="2020-03-06T08:19:00Z">
              <w:r>
                <w:rPr>
                  <w:sz w:val="16"/>
                  <w:szCs w:val="16"/>
                </w:rPr>
                <w:t>Direction vector is part of GTKSA and IGTKSA and is configured on the AP/STA. But direction is fixed.</w:t>
              </w:r>
            </w:ins>
            <w:ins w:id="51" w:author="Microsoft Office User" w:date="2020-03-06T08:20:00Z">
              <w:r>
                <w:rPr>
                  <w:sz w:val="16"/>
                  <w:szCs w:val="16"/>
                </w:rPr>
                <w:t xml:space="preserve"> Needs to be consistent for IGTK and GTK (2623.54)</w:t>
              </w:r>
            </w:ins>
            <w:ins w:id="52" w:author="Microsoft Office User" w:date="2020-03-06T08:22:00Z">
              <w:r w:rsidR="00B767F6">
                <w:rPr>
                  <w:sz w:val="16"/>
                  <w:szCs w:val="16"/>
                </w:rPr>
                <w:t>. This specification is required for IBSS and Mesh</w:t>
              </w:r>
              <w:r w:rsidR="00FD139A">
                <w:rPr>
                  <w:sz w:val="16"/>
                  <w:szCs w:val="16"/>
                </w:rPr>
                <w:t xml:space="preserve"> where STAs have both transmit and receive IGTKSAs/GTKSAs</w:t>
              </w:r>
            </w:ins>
          </w:p>
          <w:p w14:paraId="2202135E" w14:textId="31543608" w:rsidR="00FB41ED" w:rsidRPr="00FB41ED" w:rsidRDefault="00FB41ED" w:rsidP="00FB41ED">
            <w:pPr>
              <w:rPr>
                <w:sz w:val="16"/>
                <w:szCs w:val="16"/>
              </w:rPr>
            </w:pPr>
          </w:p>
        </w:tc>
      </w:tr>
      <w:tr w:rsidR="00D32A1F" w:rsidRPr="00D32A1F" w14:paraId="4D102A88" w14:textId="77777777" w:rsidTr="00D32A1F">
        <w:trPr>
          <w:trHeight w:val="3640"/>
        </w:trPr>
        <w:tc>
          <w:tcPr>
            <w:tcW w:w="536" w:type="dxa"/>
            <w:hideMark/>
          </w:tcPr>
          <w:p w14:paraId="587183DF" w14:textId="77777777" w:rsidR="00D32A1F" w:rsidRPr="00D32A1F" w:rsidRDefault="00D32A1F" w:rsidP="00D32A1F">
            <w:pPr>
              <w:rPr>
                <w:sz w:val="16"/>
                <w:szCs w:val="16"/>
              </w:rPr>
            </w:pPr>
            <w:r w:rsidRPr="00D32A1F">
              <w:rPr>
                <w:sz w:val="16"/>
                <w:szCs w:val="16"/>
              </w:rPr>
              <w:t>4326</w:t>
            </w:r>
          </w:p>
        </w:tc>
        <w:tc>
          <w:tcPr>
            <w:tcW w:w="885" w:type="dxa"/>
            <w:hideMark/>
          </w:tcPr>
          <w:p w14:paraId="5594A43C" w14:textId="77777777" w:rsidR="00D32A1F" w:rsidRPr="00D32A1F" w:rsidRDefault="00D32A1F">
            <w:pPr>
              <w:rPr>
                <w:sz w:val="16"/>
                <w:szCs w:val="16"/>
              </w:rPr>
            </w:pPr>
            <w:r w:rsidRPr="00D32A1F">
              <w:rPr>
                <w:sz w:val="16"/>
                <w:szCs w:val="16"/>
              </w:rPr>
              <w:t>12.6.18</w:t>
            </w:r>
          </w:p>
        </w:tc>
        <w:tc>
          <w:tcPr>
            <w:tcW w:w="590" w:type="dxa"/>
            <w:hideMark/>
          </w:tcPr>
          <w:p w14:paraId="426D8496" w14:textId="77777777" w:rsidR="00D32A1F" w:rsidRPr="00D32A1F" w:rsidRDefault="00D32A1F">
            <w:pPr>
              <w:rPr>
                <w:sz w:val="16"/>
                <w:szCs w:val="16"/>
              </w:rPr>
            </w:pPr>
            <w:r w:rsidRPr="00D32A1F">
              <w:rPr>
                <w:sz w:val="16"/>
                <w:szCs w:val="16"/>
              </w:rPr>
              <w:t>2640</w:t>
            </w:r>
          </w:p>
        </w:tc>
        <w:tc>
          <w:tcPr>
            <w:tcW w:w="528" w:type="dxa"/>
            <w:hideMark/>
          </w:tcPr>
          <w:p w14:paraId="7E8452D1" w14:textId="77777777" w:rsidR="00D32A1F" w:rsidRPr="00D32A1F" w:rsidRDefault="00D32A1F">
            <w:pPr>
              <w:rPr>
                <w:sz w:val="16"/>
                <w:szCs w:val="16"/>
              </w:rPr>
            </w:pPr>
            <w:r w:rsidRPr="00D32A1F">
              <w:rPr>
                <w:sz w:val="16"/>
                <w:szCs w:val="16"/>
              </w:rPr>
              <w:t>41</w:t>
            </w:r>
          </w:p>
        </w:tc>
        <w:tc>
          <w:tcPr>
            <w:tcW w:w="2514" w:type="dxa"/>
            <w:hideMark/>
          </w:tcPr>
          <w:p w14:paraId="356A2472" w14:textId="77777777" w:rsidR="00D32A1F" w:rsidRPr="00D32A1F" w:rsidRDefault="00D32A1F">
            <w:pPr>
              <w:rPr>
                <w:sz w:val="16"/>
                <w:szCs w:val="16"/>
              </w:rPr>
            </w:pPr>
            <w:r w:rsidRPr="00D32A1F">
              <w:rPr>
                <w:sz w:val="16"/>
                <w:szCs w:val="16"/>
              </w:rPr>
              <w:t>"NOTE 2---Because the IEEE 802.11 Null frame does not derive from an MA-</w:t>
            </w:r>
            <w:proofErr w:type="spellStart"/>
            <w:r w:rsidRPr="00D32A1F">
              <w:rPr>
                <w:sz w:val="16"/>
                <w:szCs w:val="16"/>
              </w:rPr>
              <w:t>UNITDATA.request</w:t>
            </w:r>
            <w:proofErr w:type="spellEnd"/>
            <w:r w:rsidRPr="00D32A1F">
              <w:rPr>
                <w:sz w:val="16"/>
                <w:szCs w:val="16"/>
              </w:rPr>
              <w:t xml:space="preserve"> primitive, it is not protected." -- the real reason is that there is nothing to protect.  Some TDLS frames, for example, are not derived from MA-</w:t>
            </w:r>
            <w:proofErr w:type="spellStart"/>
            <w:r w:rsidRPr="00D32A1F">
              <w:rPr>
                <w:sz w:val="16"/>
                <w:szCs w:val="16"/>
              </w:rPr>
              <w:t>UNITDATA.requests</w:t>
            </w:r>
            <w:proofErr w:type="spellEnd"/>
            <w:r w:rsidRPr="00D32A1F">
              <w:rPr>
                <w:sz w:val="16"/>
                <w:szCs w:val="16"/>
              </w:rPr>
              <w:t xml:space="preserve">, but are </w:t>
            </w:r>
            <w:proofErr w:type="gramStart"/>
            <w:r w:rsidRPr="00D32A1F">
              <w:rPr>
                <w:sz w:val="16"/>
                <w:szCs w:val="16"/>
              </w:rPr>
              <w:t>protected</w:t>
            </w:r>
            <w:proofErr w:type="gramEnd"/>
            <w:r w:rsidRPr="00D32A1F">
              <w:rPr>
                <w:sz w:val="16"/>
                <w:szCs w:val="16"/>
              </w:rPr>
              <w:t xml:space="preserve"> nonetheless.  It's not clear what the point of this NOTE is anyway</w:t>
            </w:r>
          </w:p>
        </w:tc>
        <w:tc>
          <w:tcPr>
            <w:tcW w:w="2514" w:type="dxa"/>
            <w:hideMark/>
          </w:tcPr>
          <w:p w14:paraId="44050174" w14:textId="77777777" w:rsidR="00D32A1F" w:rsidRPr="00D32A1F" w:rsidRDefault="00D32A1F">
            <w:pPr>
              <w:rPr>
                <w:sz w:val="16"/>
                <w:szCs w:val="16"/>
              </w:rPr>
            </w:pPr>
            <w:r w:rsidRPr="00D32A1F">
              <w:rPr>
                <w:sz w:val="16"/>
                <w:szCs w:val="16"/>
              </w:rPr>
              <w:t>Delete the cited text at the referenced location, and delete the " 1" immediately above</w:t>
            </w:r>
          </w:p>
        </w:tc>
        <w:tc>
          <w:tcPr>
            <w:tcW w:w="2238" w:type="dxa"/>
            <w:hideMark/>
          </w:tcPr>
          <w:p w14:paraId="48F498E2" w14:textId="711166F8" w:rsidR="00D32A1F" w:rsidRDefault="00D32A1F">
            <w:pPr>
              <w:rPr>
                <w:sz w:val="16"/>
                <w:szCs w:val="16"/>
              </w:rPr>
            </w:pPr>
            <w:r w:rsidRPr="00D32A1F">
              <w:rPr>
                <w:sz w:val="16"/>
                <w:szCs w:val="16"/>
              </w:rPr>
              <w:t> </w:t>
            </w:r>
            <w:del w:id="53" w:author="Microsoft Office User" w:date="2020-03-06T08:17:00Z">
              <w:r w:rsidR="00FB41ED" w:rsidDel="008B5ED4">
                <w:rPr>
                  <w:sz w:val="16"/>
                  <w:szCs w:val="16"/>
                </w:rPr>
                <w:delText>[Needs to be assigned to someone else]</w:delText>
              </w:r>
            </w:del>
            <w:ins w:id="54" w:author="Microsoft Office User" w:date="2020-03-06T08:17:00Z">
              <w:r w:rsidR="008B5ED4">
                <w:rPr>
                  <w:sz w:val="16"/>
                  <w:szCs w:val="16"/>
                </w:rPr>
                <w:t>Revise</w:t>
              </w:r>
            </w:ins>
          </w:p>
          <w:p w14:paraId="2D5A9073" w14:textId="77777777" w:rsidR="002225CA" w:rsidRDefault="002225CA">
            <w:pPr>
              <w:rPr>
                <w:sz w:val="16"/>
                <w:szCs w:val="16"/>
              </w:rPr>
            </w:pPr>
          </w:p>
          <w:p w14:paraId="66ABA82F" w14:textId="257C44D7" w:rsidR="002225CA" w:rsidDel="008B5ED4" w:rsidRDefault="002225CA">
            <w:pPr>
              <w:rPr>
                <w:del w:id="55" w:author="Microsoft Office User" w:date="2020-03-06T08:17:00Z"/>
                <w:sz w:val="16"/>
                <w:szCs w:val="16"/>
              </w:rPr>
            </w:pPr>
            <w:del w:id="56" w:author="Microsoft Office User" w:date="2020-03-06T08:17:00Z">
              <w:r w:rsidDel="008B5ED4">
                <w:rPr>
                  <w:sz w:val="16"/>
                  <w:szCs w:val="16"/>
                </w:rPr>
                <w:delText>Discuss in 11md</w:delText>
              </w:r>
            </w:del>
          </w:p>
          <w:p w14:paraId="1880371C" w14:textId="77777777" w:rsidR="004E797C" w:rsidRDefault="004E797C">
            <w:pPr>
              <w:rPr>
                <w:sz w:val="16"/>
                <w:szCs w:val="16"/>
              </w:rPr>
            </w:pPr>
          </w:p>
          <w:p w14:paraId="61398A37" w14:textId="77777777" w:rsidR="004E797C" w:rsidRDefault="004E797C">
            <w:pPr>
              <w:rPr>
                <w:sz w:val="16"/>
                <w:szCs w:val="16"/>
              </w:rPr>
            </w:pPr>
          </w:p>
          <w:p w14:paraId="5D6E1B02" w14:textId="77777777" w:rsidR="004E797C" w:rsidRDefault="004E797C">
            <w:pPr>
              <w:rPr>
                <w:sz w:val="16"/>
                <w:szCs w:val="16"/>
              </w:rPr>
            </w:pPr>
          </w:p>
          <w:p w14:paraId="3CFC6B14" w14:textId="54B0D0E3" w:rsidR="004E797C" w:rsidRDefault="004E797C">
            <w:pPr>
              <w:rPr>
                <w:sz w:val="16"/>
                <w:szCs w:val="16"/>
              </w:rPr>
            </w:pPr>
            <w:r>
              <w:rPr>
                <w:sz w:val="16"/>
                <w:szCs w:val="16"/>
              </w:rPr>
              <w:t xml:space="preserve">Change </w:t>
            </w:r>
            <w:ins w:id="57" w:author="Microsoft Office User" w:date="2020-03-06T08:17:00Z">
              <w:r w:rsidR="008B5ED4">
                <w:rPr>
                  <w:sz w:val="16"/>
                  <w:szCs w:val="16"/>
                </w:rPr>
                <w:t xml:space="preserve">cited sentence </w:t>
              </w:r>
            </w:ins>
            <w:ins w:id="58" w:author="Microsoft Office User" w:date="2020-03-06T08:18:00Z">
              <w:r w:rsidR="008B5ED4">
                <w:rPr>
                  <w:sz w:val="16"/>
                  <w:szCs w:val="16"/>
                </w:rPr>
                <w:t>at</w:t>
              </w:r>
            </w:ins>
            <w:ins w:id="59" w:author="Microsoft Office User" w:date="2020-03-06T08:17:00Z">
              <w:r w:rsidR="008B5ED4">
                <w:rPr>
                  <w:sz w:val="16"/>
                  <w:szCs w:val="16"/>
                </w:rPr>
                <w:t xml:space="preserve"> p2640.41 </w:t>
              </w:r>
            </w:ins>
            <w:r>
              <w:rPr>
                <w:sz w:val="16"/>
                <w:szCs w:val="16"/>
              </w:rPr>
              <w:t>as follows</w:t>
            </w:r>
          </w:p>
          <w:p w14:paraId="5A40AC1C" w14:textId="77777777" w:rsidR="004E797C" w:rsidRDefault="004E797C">
            <w:pPr>
              <w:rPr>
                <w:sz w:val="16"/>
                <w:szCs w:val="16"/>
              </w:rPr>
            </w:pPr>
          </w:p>
          <w:p w14:paraId="6C5018A4" w14:textId="77777777" w:rsidR="004E797C" w:rsidRDefault="004E797C">
            <w:pPr>
              <w:rPr>
                <w:sz w:val="16"/>
                <w:szCs w:val="16"/>
              </w:rPr>
            </w:pPr>
          </w:p>
          <w:p w14:paraId="309FE19D" w14:textId="7185B1A5" w:rsidR="004E797C" w:rsidDel="008B5ED4" w:rsidRDefault="004E797C" w:rsidP="004E797C">
            <w:pPr>
              <w:autoSpaceDE w:val="0"/>
              <w:autoSpaceDN w:val="0"/>
              <w:adjustRightInd w:val="0"/>
              <w:jc w:val="left"/>
              <w:rPr>
                <w:del w:id="60" w:author="Microsoft Office User" w:date="2020-03-06T08:13:00Z"/>
                <w:rFonts w:ascii="áå&quot;Œ˛" w:hAnsi="áå&quot;Œ˛" w:cs="áå&quot;Œ˛"/>
                <w:sz w:val="18"/>
                <w:szCs w:val="18"/>
              </w:rPr>
            </w:pPr>
            <w:r>
              <w:rPr>
                <w:rFonts w:ascii="áå&quot;Œ˛" w:hAnsi="áå&quot;Œ˛" w:cs="áå&quot;Œ˛"/>
                <w:sz w:val="18"/>
                <w:szCs w:val="18"/>
              </w:rPr>
              <w:t>NOTE 2—</w:t>
            </w:r>
            <w:r w:rsidRPr="008B5ED4">
              <w:rPr>
                <w:rFonts w:ascii="áå&quot;Œ˛" w:hAnsi="áå&quot;Œ˛" w:cs="áå&quot;Œ˛"/>
                <w:strike/>
                <w:sz w:val="18"/>
                <w:szCs w:val="18"/>
                <w:rPrChange w:id="61" w:author="Microsoft Office User" w:date="2020-03-06T08:12:00Z">
                  <w:rPr>
                    <w:rFonts w:ascii="áå&quot;Œ˛" w:hAnsi="áå&quot;Œ˛" w:cs="áå&quot;Œ˛"/>
                    <w:sz w:val="18"/>
                    <w:szCs w:val="18"/>
                  </w:rPr>
                </w:rPrChange>
              </w:rPr>
              <w:t>Because the</w:t>
            </w:r>
            <w:r>
              <w:rPr>
                <w:rFonts w:ascii="áå&quot;Œ˛" w:hAnsi="áå&quot;Œ˛" w:cs="áå&quot;Œ˛"/>
                <w:sz w:val="18"/>
                <w:szCs w:val="18"/>
              </w:rPr>
              <w:t xml:space="preserve"> IEEE 802.11 Null frame</w:t>
            </w:r>
            <w:ins w:id="62" w:author="Microsoft Office User" w:date="2020-03-06T08:12:00Z">
              <w:r w:rsidR="008B5ED4" w:rsidRPr="008B5ED4">
                <w:rPr>
                  <w:rFonts w:ascii="áå&quot;Œ˛" w:hAnsi="áå&quot;Œ˛" w:cs="áå&quot;Œ˛"/>
                  <w:sz w:val="18"/>
                  <w:szCs w:val="18"/>
                  <w:u w:val="single"/>
                  <w:rPrChange w:id="63" w:author="Microsoft Office User" w:date="2020-03-06T08:12:00Z">
                    <w:rPr>
                      <w:rFonts w:ascii="áå&quot;Œ˛" w:hAnsi="áå&quot;Œ˛" w:cs="áå&quot;Œ˛"/>
                      <w:sz w:val="18"/>
                      <w:szCs w:val="18"/>
                    </w:rPr>
                  </w:rPrChange>
                </w:rPr>
                <w:t>s</w:t>
              </w:r>
            </w:ins>
            <w:r>
              <w:rPr>
                <w:rFonts w:ascii="áå&quot;Œ˛" w:hAnsi="áå&quot;Œ˛" w:cs="áå&quot;Œ˛"/>
                <w:sz w:val="18"/>
                <w:szCs w:val="18"/>
              </w:rPr>
              <w:t xml:space="preserve"> </w:t>
            </w:r>
            <w:ins w:id="64" w:author="Microsoft Office User" w:date="2020-03-06T08:12:00Z">
              <w:r w:rsidR="008B5ED4">
                <w:rPr>
                  <w:rFonts w:ascii="áå&quot;Œ˛" w:hAnsi="áå&quot;Œ˛" w:cs="áå&quot;Œ˛"/>
                  <w:sz w:val="18"/>
                  <w:szCs w:val="18"/>
                </w:rPr>
                <w:t xml:space="preserve">are </w:t>
              </w:r>
            </w:ins>
            <w:r w:rsidRPr="008B5ED4">
              <w:rPr>
                <w:rFonts w:ascii="áå&quot;Œ˛" w:hAnsi="áå&quot;Œ˛" w:cs="áå&quot;Œ˛"/>
                <w:strike/>
                <w:sz w:val="18"/>
                <w:szCs w:val="18"/>
                <w:rPrChange w:id="65" w:author="Microsoft Office User" w:date="2020-03-06T08:12:00Z">
                  <w:rPr>
                    <w:rFonts w:ascii="áå&quot;Œ˛" w:hAnsi="áå&quot;Œ˛" w:cs="áå&quot;Œ˛"/>
                    <w:sz w:val="18"/>
                    <w:szCs w:val="18"/>
                  </w:rPr>
                </w:rPrChange>
              </w:rPr>
              <w:t>does not derive from an MA-</w:t>
            </w:r>
            <w:proofErr w:type="spellStart"/>
            <w:r w:rsidRPr="008B5ED4">
              <w:rPr>
                <w:rFonts w:ascii="áå&quot;Œ˛" w:hAnsi="áå&quot;Œ˛" w:cs="áå&quot;Œ˛"/>
                <w:strike/>
                <w:sz w:val="18"/>
                <w:szCs w:val="18"/>
                <w:rPrChange w:id="66" w:author="Microsoft Office User" w:date="2020-03-06T08:12:00Z">
                  <w:rPr>
                    <w:rFonts w:ascii="áå&quot;Œ˛" w:hAnsi="áå&quot;Œ˛" w:cs="áå&quot;Œ˛"/>
                    <w:sz w:val="18"/>
                    <w:szCs w:val="18"/>
                  </w:rPr>
                </w:rPrChange>
              </w:rPr>
              <w:t>UNITDATA.request</w:t>
            </w:r>
            <w:proofErr w:type="spellEnd"/>
            <w:r w:rsidRPr="008B5ED4">
              <w:rPr>
                <w:rFonts w:ascii="áå&quot;Œ˛" w:hAnsi="áå&quot;Œ˛" w:cs="áå&quot;Œ˛"/>
                <w:strike/>
                <w:sz w:val="18"/>
                <w:szCs w:val="18"/>
                <w:rPrChange w:id="67" w:author="Microsoft Office User" w:date="2020-03-06T08:12:00Z">
                  <w:rPr>
                    <w:rFonts w:ascii="áå&quot;Œ˛" w:hAnsi="áå&quot;Œ˛" w:cs="áå&quot;Œ˛"/>
                    <w:sz w:val="18"/>
                    <w:szCs w:val="18"/>
                  </w:rPr>
                </w:rPrChange>
              </w:rPr>
              <w:t xml:space="preserve"> primitive</w:t>
            </w:r>
            <w:r w:rsidRPr="008B5ED4">
              <w:rPr>
                <w:rFonts w:ascii="áå&quot;Œ˛" w:hAnsi="áå&quot;Œ˛" w:cs="áå&quot;Œ˛"/>
                <w:strike/>
                <w:sz w:val="18"/>
                <w:szCs w:val="18"/>
                <w:rPrChange w:id="68" w:author="Microsoft Office User" w:date="2020-03-06T08:13:00Z">
                  <w:rPr>
                    <w:rFonts w:ascii="áå&quot;Œ˛" w:hAnsi="áå&quot;Œ˛" w:cs="áå&quot;Œ˛"/>
                    <w:sz w:val="18"/>
                    <w:szCs w:val="18"/>
                  </w:rPr>
                </w:rPrChange>
              </w:rPr>
              <w:t>, it is</w:t>
            </w:r>
            <w:r>
              <w:rPr>
                <w:rFonts w:ascii="áå&quot;Œ˛" w:hAnsi="áå&quot;Œ˛" w:cs="áå&quot;Œ˛"/>
                <w:sz w:val="18"/>
                <w:szCs w:val="18"/>
              </w:rPr>
              <w:t xml:space="preserve"> not</w:t>
            </w:r>
            <w:ins w:id="69" w:author="Microsoft Office User" w:date="2020-03-06T08:13:00Z">
              <w:r w:rsidR="008B5ED4">
                <w:rPr>
                  <w:rFonts w:ascii="áå&quot;Œ˛" w:hAnsi="áå&quot;Œ˛" w:cs="áå&quot;Œ˛"/>
                  <w:sz w:val="18"/>
                  <w:szCs w:val="18"/>
                </w:rPr>
                <w:t xml:space="preserve"> </w:t>
              </w:r>
            </w:ins>
          </w:p>
          <w:p w14:paraId="0F15A964" w14:textId="009F212D" w:rsidR="004E797C" w:rsidRPr="00D32A1F" w:rsidRDefault="004E797C" w:rsidP="008B5ED4">
            <w:pPr>
              <w:autoSpaceDE w:val="0"/>
              <w:autoSpaceDN w:val="0"/>
              <w:adjustRightInd w:val="0"/>
              <w:jc w:val="left"/>
              <w:rPr>
                <w:sz w:val="16"/>
                <w:szCs w:val="16"/>
              </w:rPr>
              <w:pPrChange w:id="70" w:author="Microsoft Office User" w:date="2020-03-06T08:13:00Z">
                <w:pPr/>
              </w:pPrChange>
            </w:pPr>
            <w:r>
              <w:rPr>
                <w:rFonts w:ascii="áå&quot;Œ˛" w:hAnsi="áå&quot;Œ˛" w:cs="áå&quot;Œ˛"/>
                <w:sz w:val="18"/>
                <w:szCs w:val="18"/>
              </w:rPr>
              <w:t>protected.</w:t>
            </w:r>
          </w:p>
        </w:tc>
      </w:tr>
      <w:tr w:rsidR="00D32A1F" w:rsidRPr="00D32A1F" w14:paraId="2AFD74B0" w14:textId="77777777" w:rsidTr="00D32A1F">
        <w:trPr>
          <w:trHeight w:val="1400"/>
        </w:trPr>
        <w:tc>
          <w:tcPr>
            <w:tcW w:w="536" w:type="dxa"/>
            <w:hideMark/>
          </w:tcPr>
          <w:p w14:paraId="003C8F02" w14:textId="77777777" w:rsidR="00D32A1F" w:rsidRPr="00D32A1F" w:rsidRDefault="00D32A1F" w:rsidP="00D32A1F">
            <w:pPr>
              <w:rPr>
                <w:sz w:val="16"/>
                <w:szCs w:val="16"/>
              </w:rPr>
            </w:pPr>
            <w:r w:rsidRPr="00D32A1F">
              <w:rPr>
                <w:sz w:val="16"/>
                <w:szCs w:val="16"/>
              </w:rPr>
              <w:t>4388</w:t>
            </w:r>
          </w:p>
        </w:tc>
        <w:tc>
          <w:tcPr>
            <w:tcW w:w="885" w:type="dxa"/>
            <w:hideMark/>
          </w:tcPr>
          <w:p w14:paraId="71FB6E6D" w14:textId="77777777" w:rsidR="00D32A1F" w:rsidRPr="00D32A1F" w:rsidRDefault="00D32A1F">
            <w:pPr>
              <w:rPr>
                <w:sz w:val="16"/>
                <w:szCs w:val="16"/>
              </w:rPr>
            </w:pPr>
            <w:r w:rsidRPr="00D32A1F">
              <w:rPr>
                <w:sz w:val="16"/>
                <w:szCs w:val="16"/>
              </w:rPr>
              <w:t>12</w:t>
            </w:r>
          </w:p>
        </w:tc>
        <w:tc>
          <w:tcPr>
            <w:tcW w:w="590" w:type="dxa"/>
            <w:hideMark/>
          </w:tcPr>
          <w:p w14:paraId="55C83445" w14:textId="77777777" w:rsidR="00D32A1F" w:rsidRPr="00D32A1F" w:rsidRDefault="00D32A1F">
            <w:pPr>
              <w:rPr>
                <w:sz w:val="16"/>
                <w:szCs w:val="16"/>
              </w:rPr>
            </w:pPr>
            <w:r w:rsidRPr="00D32A1F">
              <w:rPr>
                <w:sz w:val="16"/>
                <w:szCs w:val="16"/>
              </w:rPr>
              <w:t> </w:t>
            </w:r>
          </w:p>
        </w:tc>
        <w:tc>
          <w:tcPr>
            <w:tcW w:w="528" w:type="dxa"/>
            <w:hideMark/>
          </w:tcPr>
          <w:p w14:paraId="7C8A31D3" w14:textId="77777777" w:rsidR="00D32A1F" w:rsidRPr="00D32A1F" w:rsidRDefault="00D32A1F">
            <w:pPr>
              <w:rPr>
                <w:sz w:val="16"/>
                <w:szCs w:val="16"/>
              </w:rPr>
            </w:pPr>
            <w:r w:rsidRPr="00D32A1F">
              <w:rPr>
                <w:sz w:val="16"/>
                <w:szCs w:val="16"/>
              </w:rPr>
              <w:t> </w:t>
            </w:r>
          </w:p>
        </w:tc>
        <w:tc>
          <w:tcPr>
            <w:tcW w:w="2514" w:type="dxa"/>
            <w:hideMark/>
          </w:tcPr>
          <w:p w14:paraId="5CA66808" w14:textId="77777777" w:rsidR="00D32A1F" w:rsidRPr="00D32A1F" w:rsidRDefault="00D32A1F">
            <w:pPr>
              <w:rPr>
                <w:sz w:val="16"/>
                <w:szCs w:val="16"/>
              </w:rPr>
            </w:pPr>
            <w:r w:rsidRPr="00D32A1F">
              <w:rPr>
                <w:sz w:val="16"/>
                <w:szCs w:val="16"/>
              </w:rPr>
              <w:t>I presume GCMP is not allowed for S1G, since there's no description of GCMP for PV1 MPDUs. Where is this restriction specified?</w:t>
            </w:r>
          </w:p>
        </w:tc>
        <w:tc>
          <w:tcPr>
            <w:tcW w:w="2514" w:type="dxa"/>
            <w:hideMark/>
          </w:tcPr>
          <w:p w14:paraId="76F1E8D3" w14:textId="77777777" w:rsidR="00D32A1F" w:rsidRPr="00D32A1F" w:rsidRDefault="00D32A1F">
            <w:pPr>
              <w:rPr>
                <w:sz w:val="16"/>
                <w:szCs w:val="16"/>
              </w:rPr>
            </w:pPr>
            <w:r w:rsidRPr="00D32A1F">
              <w:rPr>
                <w:sz w:val="16"/>
                <w:szCs w:val="16"/>
              </w:rPr>
              <w:t>As it says in the comment</w:t>
            </w:r>
          </w:p>
        </w:tc>
        <w:tc>
          <w:tcPr>
            <w:tcW w:w="2238" w:type="dxa"/>
            <w:hideMark/>
          </w:tcPr>
          <w:p w14:paraId="60A341C7" w14:textId="6A506C36" w:rsidR="00F7371E" w:rsidRDefault="002225CA">
            <w:pPr>
              <w:rPr>
                <w:sz w:val="16"/>
                <w:szCs w:val="16"/>
              </w:rPr>
            </w:pPr>
            <w:del w:id="71" w:author="Microsoft Office User" w:date="2020-03-06T08:26:00Z">
              <w:r w:rsidDel="00FD139A">
                <w:rPr>
                  <w:sz w:val="16"/>
                  <w:szCs w:val="16"/>
                </w:rPr>
                <w:delText>TBD</w:delText>
              </w:r>
            </w:del>
            <w:ins w:id="72" w:author="Microsoft Office User" w:date="2020-03-06T08:26:00Z">
              <w:r w:rsidR="00FD139A">
                <w:rPr>
                  <w:sz w:val="16"/>
                  <w:szCs w:val="16"/>
                </w:rPr>
                <w:t>Revise</w:t>
              </w:r>
            </w:ins>
          </w:p>
          <w:p w14:paraId="36FA5B5E" w14:textId="77777777" w:rsidR="00F7371E" w:rsidRDefault="00F7371E">
            <w:pPr>
              <w:rPr>
                <w:sz w:val="16"/>
                <w:szCs w:val="16"/>
              </w:rPr>
            </w:pPr>
          </w:p>
          <w:p w14:paraId="126F4E4F" w14:textId="1F60FE02" w:rsidR="00D32A1F" w:rsidRDefault="00F7371E">
            <w:pPr>
              <w:rPr>
                <w:sz w:val="16"/>
                <w:szCs w:val="16"/>
              </w:rPr>
            </w:pPr>
            <w:r w:rsidRPr="00F7371E">
              <w:rPr>
                <w:sz w:val="16"/>
                <w:szCs w:val="16"/>
              </w:rPr>
              <w:t>The comment does not propose a change to the draft. Cipher suite negotiation is not PHY specific so there's no reason to impose a requirement that GCM is not allowed for S1G STAs.</w:t>
            </w:r>
            <w:r w:rsidR="00462591">
              <w:rPr>
                <w:sz w:val="16"/>
                <w:szCs w:val="16"/>
              </w:rPr>
              <w:t xml:space="preserve"> </w:t>
            </w:r>
            <w:proofErr w:type="gramStart"/>
            <w:r w:rsidR="00462591">
              <w:rPr>
                <w:sz w:val="16"/>
                <w:szCs w:val="16"/>
              </w:rPr>
              <w:t>However</w:t>
            </w:r>
            <w:proofErr w:type="gramEnd"/>
            <w:r w:rsidR="00462591">
              <w:rPr>
                <w:sz w:val="16"/>
                <w:szCs w:val="16"/>
              </w:rPr>
              <w:t xml:space="preserve"> since there is no GCMP specified for PV1, perhaps a statement to that effect might help until it is specified for PV1.</w:t>
            </w:r>
          </w:p>
          <w:p w14:paraId="66FD4766" w14:textId="1DA9087F" w:rsidR="002225CA" w:rsidDel="00FD139A" w:rsidRDefault="002225CA">
            <w:pPr>
              <w:rPr>
                <w:del w:id="73" w:author="Microsoft Office User" w:date="2020-03-06T08:27:00Z"/>
                <w:sz w:val="16"/>
                <w:szCs w:val="16"/>
              </w:rPr>
            </w:pPr>
          </w:p>
          <w:p w14:paraId="78B7ADF3" w14:textId="0076AD16" w:rsidR="002225CA" w:rsidDel="00FD139A" w:rsidRDefault="002225CA">
            <w:pPr>
              <w:rPr>
                <w:del w:id="74" w:author="Microsoft Office User" w:date="2020-03-06T08:27:00Z"/>
                <w:sz w:val="16"/>
                <w:szCs w:val="16"/>
              </w:rPr>
            </w:pPr>
            <w:del w:id="75" w:author="Microsoft Office User" w:date="2020-03-06T08:27:00Z">
              <w:r w:rsidDel="00FD139A">
                <w:rPr>
                  <w:sz w:val="16"/>
                  <w:szCs w:val="16"/>
                </w:rPr>
                <w:delText>Discuss in 11md</w:delText>
              </w:r>
            </w:del>
          </w:p>
          <w:p w14:paraId="6FFDE9CF" w14:textId="3633311E" w:rsidR="00462591" w:rsidRDefault="00462591">
            <w:pPr>
              <w:rPr>
                <w:sz w:val="16"/>
                <w:szCs w:val="16"/>
              </w:rPr>
            </w:pPr>
          </w:p>
          <w:p w14:paraId="64F02416" w14:textId="63DACF7A" w:rsidR="00462591" w:rsidDel="00FD139A" w:rsidRDefault="00462591">
            <w:pPr>
              <w:rPr>
                <w:del w:id="76" w:author="Microsoft Office User" w:date="2020-03-06T08:27:00Z"/>
                <w:sz w:val="16"/>
                <w:szCs w:val="16"/>
              </w:rPr>
            </w:pPr>
            <w:proofErr w:type="spellStart"/>
            <w:r>
              <w:rPr>
                <w:sz w:val="16"/>
                <w:szCs w:val="16"/>
              </w:rPr>
              <w:t>TGm</w:t>
            </w:r>
            <w:proofErr w:type="spellEnd"/>
            <w:r>
              <w:rPr>
                <w:sz w:val="16"/>
                <w:szCs w:val="16"/>
              </w:rPr>
              <w:t xml:space="preserve"> Editor:</w:t>
            </w:r>
            <w:ins w:id="77" w:author="Microsoft Office User" w:date="2020-03-06T08:27:00Z">
              <w:r w:rsidR="00FD139A">
                <w:rPr>
                  <w:sz w:val="16"/>
                  <w:szCs w:val="16"/>
                </w:rPr>
                <w:t xml:space="preserve"> </w:t>
              </w:r>
            </w:ins>
          </w:p>
          <w:p w14:paraId="47F04312" w14:textId="6749F1FD" w:rsidR="00462591" w:rsidDel="00FD139A" w:rsidRDefault="00462591">
            <w:pPr>
              <w:rPr>
                <w:del w:id="78" w:author="Microsoft Office User" w:date="2020-03-06T08:27:00Z"/>
                <w:sz w:val="16"/>
                <w:szCs w:val="16"/>
              </w:rPr>
            </w:pPr>
          </w:p>
          <w:p w14:paraId="1AD558B2" w14:textId="5C5654C9" w:rsidR="00462591" w:rsidRDefault="00462591">
            <w:pPr>
              <w:rPr>
                <w:sz w:val="16"/>
                <w:szCs w:val="16"/>
              </w:rPr>
            </w:pPr>
            <w:r>
              <w:rPr>
                <w:sz w:val="16"/>
                <w:szCs w:val="16"/>
              </w:rPr>
              <w:t xml:space="preserve">Add the following at 12.5.5.1 (GCMP Overview) </w:t>
            </w:r>
            <w:ins w:id="79" w:author="Microsoft Office User" w:date="2020-03-06T08:27:00Z">
              <w:r w:rsidR="00FD139A">
                <w:rPr>
                  <w:sz w:val="16"/>
                  <w:szCs w:val="16"/>
                </w:rPr>
                <w:t>p</w:t>
              </w:r>
            </w:ins>
            <w:r>
              <w:rPr>
                <w:sz w:val="16"/>
                <w:szCs w:val="16"/>
              </w:rPr>
              <w:t xml:space="preserve">2614.62 </w:t>
            </w:r>
          </w:p>
          <w:p w14:paraId="2356B126" w14:textId="4FD6B3EE" w:rsidR="00462591" w:rsidRDefault="00462591">
            <w:pPr>
              <w:rPr>
                <w:sz w:val="16"/>
                <w:szCs w:val="16"/>
              </w:rPr>
            </w:pPr>
          </w:p>
          <w:p w14:paraId="7AC182FB" w14:textId="0F770B5E" w:rsidR="00462591" w:rsidRPr="002225CA" w:rsidRDefault="002225CA">
            <w:pPr>
              <w:rPr>
                <w:sz w:val="16"/>
                <w:szCs w:val="16"/>
                <w:u w:val="single"/>
              </w:rPr>
            </w:pPr>
            <w:r>
              <w:rPr>
                <w:sz w:val="16"/>
                <w:szCs w:val="16"/>
                <w:u w:val="single"/>
              </w:rPr>
              <w:t>An S1G STA shall use PV0 frames when using GCMP encapsulation.</w:t>
            </w:r>
          </w:p>
          <w:p w14:paraId="397DD266" w14:textId="531BE3C5" w:rsidR="00462591" w:rsidRPr="00D32A1F" w:rsidRDefault="00462591">
            <w:pPr>
              <w:rPr>
                <w:sz w:val="16"/>
                <w:szCs w:val="16"/>
              </w:rPr>
            </w:pPr>
          </w:p>
        </w:tc>
      </w:tr>
      <w:tr w:rsidR="00D32A1F" w:rsidRPr="00D32A1F" w14:paraId="1307614F" w14:textId="77777777" w:rsidTr="00D32A1F">
        <w:trPr>
          <w:trHeight w:val="1400"/>
        </w:trPr>
        <w:tc>
          <w:tcPr>
            <w:tcW w:w="536" w:type="dxa"/>
            <w:hideMark/>
          </w:tcPr>
          <w:p w14:paraId="5872516A" w14:textId="77777777" w:rsidR="00D32A1F" w:rsidRPr="00D32A1F" w:rsidRDefault="00D32A1F" w:rsidP="00D32A1F">
            <w:pPr>
              <w:rPr>
                <w:sz w:val="16"/>
                <w:szCs w:val="16"/>
              </w:rPr>
            </w:pPr>
            <w:r w:rsidRPr="00D32A1F">
              <w:rPr>
                <w:sz w:val="16"/>
                <w:szCs w:val="16"/>
              </w:rPr>
              <w:t>4417</w:t>
            </w:r>
          </w:p>
        </w:tc>
        <w:tc>
          <w:tcPr>
            <w:tcW w:w="885" w:type="dxa"/>
            <w:hideMark/>
          </w:tcPr>
          <w:p w14:paraId="7DF2D928" w14:textId="77777777" w:rsidR="00D32A1F" w:rsidRPr="00D32A1F" w:rsidRDefault="00D32A1F">
            <w:pPr>
              <w:rPr>
                <w:sz w:val="16"/>
                <w:szCs w:val="16"/>
              </w:rPr>
            </w:pPr>
            <w:r w:rsidRPr="00D32A1F">
              <w:rPr>
                <w:sz w:val="16"/>
                <w:szCs w:val="16"/>
              </w:rPr>
              <w:t>12.5.3.3.3</w:t>
            </w:r>
          </w:p>
        </w:tc>
        <w:tc>
          <w:tcPr>
            <w:tcW w:w="590" w:type="dxa"/>
            <w:hideMark/>
          </w:tcPr>
          <w:p w14:paraId="6881D707" w14:textId="77777777" w:rsidR="00D32A1F" w:rsidRPr="00D32A1F" w:rsidRDefault="00D32A1F">
            <w:pPr>
              <w:rPr>
                <w:sz w:val="16"/>
                <w:szCs w:val="16"/>
              </w:rPr>
            </w:pPr>
            <w:r w:rsidRPr="00D32A1F">
              <w:rPr>
                <w:sz w:val="16"/>
                <w:szCs w:val="16"/>
              </w:rPr>
              <w:t>2604</w:t>
            </w:r>
          </w:p>
        </w:tc>
        <w:tc>
          <w:tcPr>
            <w:tcW w:w="528" w:type="dxa"/>
            <w:hideMark/>
          </w:tcPr>
          <w:p w14:paraId="58231F5A" w14:textId="77777777" w:rsidR="00D32A1F" w:rsidRPr="00D32A1F" w:rsidRDefault="00D32A1F">
            <w:pPr>
              <w:rPr>
                <w:sz w:val="16"/>
                <w:szCs w:val="16"/>
              </w:rPr>
            </w:pPr>
            <w:r w:rsidRPr="00D32A1F">
              <w:rPr>
                <w:sz w:val="16"/>
                <w:szCs w:val="16"/>
              </w:rPr>
              <w:t>51</w:t>
            </w:r>
          </w:p>
        </w:tc>
        <w:tc>
          <w:tcPr>
            <w:tcW w:w="2514" w:type="dxa"/>
            <w:hideMark/>
          </w:tcPr>
          <w:p w14:paraId="5676AA8B" w14:textId="77777777" w:rsidR="00D32A1F" w:rsidRPr="00D32A1F" w:rsidRDefault="00D32A1F">
            <w:pPr>
              <w:rPr>
                <w:sz w:val="16"/>
                <w:szCs w:val="16"/>
              </w:rPr>
            </w:pPr>
            <w:r w:rsidRPr="00D32A1F">
              <w:rPr>
                <w:sz w:val="16"/>
                <w:szCs w:val="16"/>
              </w:rPr>
              <w:t>"The Fragment Number subfield is not modified." -- delete (2x), since we don't say so for any of the other not-modified fields</w:t>
            </w:r>
          </w:p>
        </w:tc>
        <w:tc>
          <w:tcPr>
            <w:tcW w:w="2514" w:type="dxa"/>
            <w:hideMark/>
          </w:tcPr>
          <w:p w14:paraId="21797116" w14:textId="77777777" w:rsidR="00D32A1F" w:rsidRPr="00D32A1F" w:rsidRDefault="00D32A1F">
            <w:pPr>
              <w:rPr>
                <w:sz w:val="16"/>
                <w:szCs w:val="16"/>
              </w:rPr>
            </w:pPr>
            <w:r w:rsidRPr="00D32A1F">
              <w:rPr>
                <w:sz w:val="16"/>
                <w:szCs w:val="16"/>
              </w:rPr>
              <w:t>As it says in the comment</w:t>
            </w:r>
          </w:p>
        </w:tc>
        <w:tc>
          <w:tcPr>
            <w:tcW w:w="2238" w:type="dxa"/>
            <w:hideMark/>
          </w:tcPr>
          <w:p w14:paraId="282DEE39" w14:textId="5074E77E" w:rsidR="00FD139A" w:rsidRDefault="00462591">
            <w:pPr>
              <w:rPr>
                <w:ins w:id="80" w:author="Microsoft Office User" w:date="2020-03-06T08:28:00Z"/>
                <w:sz w:val="16"/>
                <w:szCs w:val="16"/>
              </w:rPr>
            </w:pPr>
            <w:r>
              <w:rPr>
                <w:sz w:val="16"/>
                <w:szCs w:val="16"/>
              </w:rPr>
              <w:t>Revise</w:t>
            </w:r>
            <w:r w:rsidR="00FB41ED">
              <w:rPr>
                <w:sz w:val="16"/>
                <w:szCs w:val="16"/>
              </w:rPr>
              <w:t>.</w:t>
            </w:r>
          </w:p>
          <w:p w14:paraId="2FE1BC31" w14:textId="01FD8177" w:rsidR="00FD139A" w:rsidRDefault="00FD139A">
            <w:pPr>
              <w:rPr>
                <w:ins w:id="81" w:author="Microsoft Office User" w:date="2020-03-06T08:28:00Z"/>
                <w:sz w:val="16"/>
                <w:szCs w:val="16"/>
              </w:rPr>
            </w:pPr>
          </w:p>
          <w:p w14:paraId="755C67A7" w14:textId="6DA42640" w:rsidR="00FD139A" w:rsidRDefault="00FD139A">
            <w:pPr>
              <w:rPr>
                <w:sz w:val="16"/>
                <w:szCs w:val="16"/>
              </w:rPr>
            </w:pPr>
            <w:ins w:id="82" w:author="Microsoft Office User" w:date="2020-03-06T08:28:00Z">
              <w:r>
                <w:rPr>
                  <w:sz w:val="16"/>
                  <w:szCs w:val="16"/>
                </w:rPr>
                <w:t>[</w:t>
              </w:r>
            </w:ins>
            <w:ins w:id="83" w:author="Microsoft Office User" w:date="2020-03-06T08:29:00Z">
              <w:r>
                <w:rPr>
                  <w:sz w:val="16"/>
                  <w:szCs w:val="16"/>
                </w:rPr>
                <w:t xml:space="preserve">Note to self: </w:t>
              </w:r>
            </w:ins>
            <w:bookmarkStart w:id="84" w:name="_GoBack"/>
            <w:bookmarkEnd w:id="84"/>
            <w:ins w:id="85" w:author="Microsoft Office User" w:date="2020-03-06T08:28:00Z">
              <w:r>
                <w:rPr>
                  <w:sz w:val="16"/>
                  <w:szCs w:val="16"/>
                </w:rPr>
                <w:t>Br</w:t>
              </w:r>
            </w:ins>
            <w:ins w:id="86" w:author="Microsoft Office User" w:date="2020-03-06T08:29:00Z">
              <w:r>
                <w:rPr>
                  <w:sz w:val="16"/>
                  <w:szCs w:val="16"/>
                </w:rPr>
                <w:t xml:space="preserve">ing text to resolve 4204. </w:t>
              </w:r>
            </w:ins>
            <w:ins w:id="87" w:author="Microsoft Office User" w:date="2020-03-06T08:28:00Z">
              <w:r>
                <w:rPr>
                  <w:sz w:val="16"/>
                  <w:szCs w:val="16"/>
                </w:rPr>
                <w:t>Start here next time]</w:t>
              </w:r>
            </w:ins>
          </w:p>
          <w:p w14:paraId="084762A8" w14:textId="77777777" w:rsidR="00FB41ED" w:rsidRDefault="00FB41ED">
            <w:pPr>
              <w:rPr>
                <w:sz w:val="16"/>
                <w:szCs w:val="16"/>
              </w:rPr>
            </w:pPr>
          </w:p>
          <w:p w14:paraId="29FEE35B" w14:textId="45F4ED09" w:rsidR="00FB41ED" w:rsidRDefault="00FB41ED">
            <w:pPr>
              <w:rPr>
                <w:sz w:val="16"/>
                <w:szCs w:val="16"/>
              </w:rPr>
            </w:pPr>
            <w:r>
              <w:rPr>
                <w:sz w:val="16"/>
                <w:szCs w:val="16"/>
              </w:rPr>
              <w:t>Fragment number is part of the Sequence Control field. One subfield (Sequence number) of which is masked and the other (Fragment Number) is not. Current text is and would be clearer.</w:t>
            </w:r>
            <w:r w:rsidR="008269C0">
              <w:rPr>
                <w:sz w:val="16"/>
                <w:szCs w:val="16"/>
              </w:rPr>
              <w:t xml:space="preserve"> </w:t>
            </w:r>
            <w:del w:id="88" w:author="Microsoft Office User" w:date="2020-03-06T07:26:00Z">
              <w:r w:rsidR="008269C0" w:rsidDel="004C057A">
                <w:rPr>
                  <w:sz w:val="16"/>
                  <w:szCs w:val="16"/>
                </w:rPr>
                <w:delText>No change is proposed.</w:delText>
              </w:r>
            </w:del>
          </w:p>
          <w:p w14:paraId="65CB11C7" w14:textId="77777777" w:rsidR="00462591" w:rsidRDefault="00462591">
            <w:pPr>
              <w:rPr>
                <w:sz w:val="16"/>
                <w:szCs w:val="16"/>
              </w:rPr>
            </w:pPr>
          </w:p>
          <w:p w14:paraId="57DF9AFB" w14:textId="77777777" w:rsidR="00462591" w:rsidRDefault="00462591">
            <w:pPr>
              <w:rPr>
                <w:sz w:val="16"/>
                <w:szCs w:val="16"/>
              </w:rPr>
            </w:pPr>
            <w:proofErr w:type="gramStart"/>
            <w:r>
              <w:rPr>
                <w:sz w:val="16"/>
                <w:szCs w:val="16"/>
              </w:rPr>
              <w:t>However</w:t>
            </w:r>
            <w:proofErr w:type="gramEnd"/>
            <w:r>
              <w:rPr>
                <w:sz w:val="16"/>
                <w:szCs w:val="16"/>
              </w:rPr>
              <w:t xml:space="preserve"> for completes, in item 1) describing masking of the frame control field, a statement that other subfields are not modified might be included for completeness.</w:t>
            </w:r>
          </w:p>
          <w:p w14:paraId="76797861" w14:textId="77777777" w:rsidR="00462591" w:rsidRDefault="00462591">
            <w:pPr>
              <w:rPr>
                <w:sz w:val="16"/>
                <w:szCs w:val="16"/>
              </w:rPr>
            </w:pPr>
          </w:p>
          <w:p w14:paraId="572B73F1" w14:textId="00A6518B" w:rsidR="00462591" w:rsidRDefault="00462591">
            <w:pPr>
              <w:rPr>
                <w:sz w:val="16"/>
                <w:szCs w:val="16"/>
              </w:rPr>
            </w:pPr>
            <w:proofErr w:type="spellStart"/>
            <w:r>
              <w:rPr>
                <w:sz w:val="16"/>
                <w:szCs w:val="16"/>
              </w:rPr>
              <w:t>TGm</w:t>
            </w:r>
            <w:proofErr w:type="spellEnd"/>
            <w:r>
              <w:rPr>
                <w:sz w:val="16"/>
                <w:szCs w:val="16"/>
              </w:rPr>
              <w:t xml:space="preserve"> Editor: Add the following after bullet vi) 12.5.3.3.3 2604.44</w:t>
            </w:r>
            <w:r w:rsidR="002225CA">
              <w:rPr>
                <w:sz w:val="16"/>
                <w:szCs w:val="16"/>
              </w:rPr>
              <w:t>, 12.5.3.3.3 bullet vi) 2605.43, and bullet 3) 12.5.4.3 2611.45</w:t>
            </w:r>
          </w:p>
          <w:p w14:paraId="169BC593" w14:textId="77777777" w:rsidR="00462591" w:rsidRDefault="00462591">
            <w:pPr>
              <w:rPr>
                <w:sz w:val="16"/>
                <w:szCs w:val="16"/>
              </w:rPr>
            </w:pPr>
          </w:p>
          <w:p w14:paraId="4AF4239F" w14:textId="5981D4A8" w:rsidR="00462591" w:rsidRPr="002225CA" w:rsidRDefault="00462591">
            <w:pPr>
              <w:rPr>
                <w:sz w:val="16"/>
                <w:szCs w:val="16"/>
                <w:u w:val="single"/>
              </w:rPr>
            </w:pPr>
            <w:r w:rsidRPr="002225CA">
              <w:rPr>
                <w:sz w:val="16"/>
                <w:szCs w:val="16"/>
                <w:u w:val="single"/>
              </w:rPr>
              <w:t>vii) Other subfields are not modified.</w:t>
            </w:r>
          </w:p>
        </w:tc>
      </w:tr>
      <w:tr w:rsidR="00D32A1F" w:rsidRPr="00D32A1F" w14:paraId="311328D8" w14:textId="77777777" w:rsidTr="00D32A1F">
        <w:trPr>
          <w:trHeight w:val="2240"/>
        </w:trPr>
        <w:tc>
          <w:tcPr>
            <w:tcW w:w="536" w:type="dxa"/>
            <w:hideMark/>
          </w:tcPr>
          <w:p w14:paraId="1D2CBF4F" w14:textId="77777777" w:rsidR="00D32A1F" w:rsidRPr="00D32A1F" w:rsidRDefault="00D32A1F" w:rsidP="00D32A1F">
            <w:pPr>
              <w:rPr>
                <w:sz w:val="16"/>
                <w:szCs w:val="16"/>
              </w:rPr>
            </w:pPr>
            <w:r w:rsidRPr="00D32A1F">
              <w:rPr>
                <w:sz w:val="16"/>
                <w:szCs w:val="16"/>
              </w:rPr>
              <w:lastRenderedPageBreak/>
              <w:t>4465</w:t>
            </w:r>
          </w:p>
        </w:tc>
        <w:tc>
          <w:tcPr>
            <w:tcW w:w="885" w:type="dxa"/>
            <w:hideMark/>
          </w:tcPr>
          <w:p w14:paraId="0DBAB9B1" w14:textId="77777777" w:rsidR="00D32A1F" w:rsidRPr="00D32A1F" w:rsidRDefault="00D32A1F">
            <w:pPr>
              <w:rPr>
                <w:sz w:val="16"/>
                <w:szCs w:val="16"/>
              </w:rPr>
            </w:pPr>
            <w:r w:rsidRPr="00D32A1F">
              <w:rPr>
                <w:sz w:val="16"/>
                <w:szCs w:val="16"/>
              </w:rPr>
              <w:t>12.6.18</w:t>
            </w:r>
          </w:p>
        </w:tc>
        <w:tc>
          <w:tcPr>
            <w:tcW w:w="590" w:type="dxa"/>
            <w:hideMark/>
          </w:tcPr>
          <w:p w14:paraId="4F726230" w14:textId="77777777" w:rsidR="00D32A1F" w:rsidRPr="00D32A1F" w:rsidRDefault="00D32A1F">
            <w:pPr>
              <w:rPr>
                <w:sz w:val="16"/>
                <w:szCs w:val="16"/>
              </w:rPr>
            </w:pPr>
            <w:r w:rsidRPr="00D32A1F">
              <w:rPr>
                <w:sz w:val="16"/>
                <w:szCs w:val="16"/>
              </w:rPr>
              <w:t>2640</w:t>
            </w:r>
          </w:p>
        </w:tc>
        <w:tc>
          <w:tcPr>
            <w:tcW w:w="528" w:type="dxa"/>
            <w:hideMark/>
          </w:tcPr>
          <w:p w14:paraId="722DAFB0" w14:textId="77777777" w:rsidR="00D32A1F" w:rsidRPr="00D32A1F" w:rsidRDefault="00D32A1F">
            <w:pPr>
              <w:rPr>
                <w:sz w:val="16"/>
                <w:szCs w:val="16"/>
              </w:rPr>
            </w:pPr>
            <w:r w:rsidRPr="00D32A1F">
              <w:rPr>
                <w:sz w:val="16"/>
                <w:szCs w:val="16"/>
              </w:rPr>
              <w:t>18</w:t>
            </w:r>
          </w:p>
        </w:tc>
        <w:tc>
          <w:tcPr>
            <w:tcW w:w="2514" w:type="dxa"/>
            <w:hideMark/>
          </w:tcPr>
          <w:p w14:paraId="5DB9F47D" w14:textId="77777777" w:rsidR="00D32A1F" w:rsidRPr="00D32A1F" w:rsidRDefault="00D32A1F">
            <w:pPr>
              <w:rPr>
                <w:sz w:val="16"/>
                <w:szCs w:val="16"/>
              </w:rPr>
            </w:pPr>
            <w:r w:rsidRPr="00D32A1F">
              <w:rPr>
                <w:sz w:val="16"/>
                <w:szCs w:val="16"/>
              </w:rPr>
              <w:t>"shall delete the PTKSA,</w:t>
            </w:r>
            <w:r w:rsidRPr="00D32A1F">
              <w:rPr>
                <w:sz w:val="16"/>
                <w:szCs w:val="16"/>
              </w:rPr>
              <w:br/>
            </w:r>
            <w:proofErr w:type="gramStart"/>
            <w:r w:rsidRPr="00D32A1F">
              <w:rPr>
                <w:sz w:val="16"/>
                <w:szCs w:val="16"/>
              </w:rPr>
              <w:t>GTKSA,  IGTKSA</w:t>
            </w:r>
            <w:proofErr w:type="gramEnd"/>
            <w:r w:rsidRPr="00D32A1F">
              <w:rPr>
                <w:sz w:val="16"/>
                <w:szCs w:val="16"/>
              </w:rPr>
              <w:t>,  BIGTKSA(#2116)  (#1504)and  any  TPKSA(#59)" -- there might not be an IGTKSA or BIGTKSA either</w:t>
            </w:r>
          </w:p>
        </w:tc>
        <w:tc>
          <w:tcPr>
            <w:tcW w:w="2514" w:type="dxa"/>
            <w:hideMark/>
          </w:tcPr>
          <w:p w14:paraId="41E53B7F" w14:textId="77777777" w:rsidR="00D32A1F" w:rsidRPr="00D32A1F" w:rsidRDefault="00D32A1F">
            <w:pPr>
              <w:rPr>
                <w:sz w:val="16"/>
                <w:szCs w:val="16"/>
              </w:rPr>
            </w:pPr>
            <w:r w:rsidRPr="00D32A1F">
              <w:rPr>
                <w:sz w:val="16"/>
                <w:szCs w:val="16"/>
              </w:rPr>
              <w:t>Change to "shall delete the PTKSA,</w:t>
            </w:r>
            <w:r w:rsidRPr="00D32A1F">
              <w:rPr>
                <w:sz w:val="16"/>
                <w:szCs w:val="16"/>
              </w:rPr>
              <w:br/>
            </w:r>
            <w:proofErr w:type="gramStart"/>
            <w:r w:rsidRPr="00D32A1F">
              <w:rPr>
                <w:sz w:val="16"/>
                <w:szCs w:val="16"/>
              </w:rPr>
              <w:t>GTKSA,  any</w:t>
            </w:r>
            <w:proofErr w:type="gramEnd"/>
            <w:r w:rsidRPr="00D32A1F">
              <w:rPr>
                <w:sz w:val="16"/>
                <w:szCs w:val="16"/>
              </w:rPr>
              <w:t xml:space="preserve"> IGTKSA,  any BIGTKSA(#2116)  (#1504)and  any  TPKSA(#59)".  In next sentence change " and IGTKSA" to " and any IGTKSA"</w:t>
            </w:r>
          </w:p>
        </w:tc>
        <w:tc>
          <w:tcPr>
            <w:tcW w:w="2238" w:type="dxa"/>
            <w:hideMark/>
          </w:tcPr>
          <w:p w14:paraId="3F8F749C" w14:textId="642FC276" w:rsidR="00D32A1F" w:rsidRDefault="008269C0">
            <w:pPr>
              <w:rPr>
                <w:sz w:val="16"/>
                <w:szCs w:val="16"/>
              </w:rPr>
            </w:pPr>
            <w:r>
              <w:rPr>
                <w:sz w:val="16"/>
                <w:szCs w:val="16"/>
              </w:rPr>
              <w:t>Accept.</w:t>
            </w:r>
          </w:p>
          <w:p w14:paraId="17441777" w14:textId="2A44E79B" w:rsidR="008269C0" w:rsidRDefault="008269C0">
            <w:pPr>
              <w:rPr>
                <w:sz w:val="16"/>
                <w:szCs w:val="16"/>
              </w:rPr>
            </w:pPr>
          </w:p>
          <w:p w14:paraId="3075E1B4" w14:textId="292B247F" w:rsidR="008269C0" w:rsidRDefault="008269C0">
            <w:pPr>
              <w:rPr>
                <w:sz w:val="16"/>
                <w:szCs w:val="16"/>
              </w:rPr>
            </w:pPr>
            <w:r>
              <w:rPr>
                <w:sz w:val="16"/>
                <w:szCs w:val="16"/>
              </w:rPr>
              <w:t xml:space="preserve">IGTKSA is option and </w:t>
            </w:r>
            <w:proofErr w:type="spellStart"/>
            <w:r>
              <w:rPr>
                <w:sz w:val="16"/>
                <w:szCs w:val="16"/>
              </w:rPr>
              <w:t>continguent</w:t>
            </w:r>
            <w:proofErr w:type="spellEnd"/>
            <w:r>
              <w:rPr>
                <w:sz w:val="16"/>
                <w:szCs w:val="16"/>
              </w:rPr>
              <w:t xml:space="preserve"> on PMF being enabled. Ditto for BIGTKSA which is present only when optional Beacon Protection applies.</w:t>
            </w:r>
          </w:p>
          <w:p w14:paraId="32CCE90A" w14:textId="77777777" w:rsidR="008269C0" w:rsidRDefault="008269C0">
            <w:pPr>
              <w:rPr>
                <w:sz w:val="16"/>
                <w:szCs w:val="16"/>
              </w:rPr>
            </w:pPr>
          </w:p>
          <w:p w14:paraId="12285A0C" w14:textId="6E93627C" w:rsidR="008269C0" w:rsidRPr="00D32A1F" w:rsidRDefault="008269C0">
            <w:pPr>
              <w:rPr>
                <w:sz w:val="16"/>
                <w:szCs w:val="16"/>
              </w:rPr>
            </w:pPr>
            <w:proofErr w:type="spellStart"/>
            <w:r>
              <w:rPr>
                <w:sz w:val="16"/>
                <w:szCs w:val="16"/>
              </w:rPr>
              <w:t>TGm</w:t>
            </w:r>
            <w:proofErr w:type="spellEnd"/>
            <w:r>
              <w:rPr>
                <w:sz w:val="16"/>
                <w:szCs w:val="16"/>
              </w:rPr>
              <w:t xml:space="preserve"> Editor change as suggested.</w:t>
            </w:r>
          </w:p>
        </w:tc>
      </w:tr>
      <w:tr w:rsidR="00D32A1F" w:rsidRPr="00D32A1F" w14:paraId="65BEE11E" w14:textId="77777777" w:rsidTr="00D32A1F">
        <w:trPr>
          <w:trHeight w:val="3360"/>
        </w:trPr>
        <w:tc>
          <w:tcPr>
            <w:tcW w:w="536" w:type="dxa"/>
            <w:hideMark/>
          </w:tcPr>
          <w:p w14:paraId="4712BFEF" w14:textId="77777777" w:rsidR="00D32A1F" w:rsidRPr="00D32A1F" w:rsidRDefault="00D32A1F" w:rsidP="00D32A1F">
            <w:pPr>
              <w:rPr>
                <w:sz w:val="16"/>
                <w:szCs w:val="16"/>
              </w:rPr>
            </w:pPr>
            <w:r w:rsidRPr="00D32A1F">
              <w:rPr>
                <w:sz w:val="16"/>
                <w:szCs w:val="16"/>
              </w:rPr>
              <w:t>4522</w:t>
            </w:r>
          </w:p>
        </w:tc>
        <w:tc>
          <w:tcPr>
            <w:tcW w:w="885" w:type="dxa"/>
            <w:hideMark/>
          </w:tcPr>
          <w:p w14:paraId="5A18CC72" w14:textId="77777777" w:rsidR="00D32A1F" w:rsidRPr="00D32A1F" w:rsidRDefault="00D32A1F">
            <w:pPr>
              <w:rPr>
                <w:sz w:val="16"/>
                <w:szCs w:val="16"/>
              </w:rPr>
            </w:pPr>
            <w:r w:rsidRPr="00D32A1F">
              <w:rPr>
                <w:sz w:val="16"/>
                <w:szCs w:val="16"/>
              </w:rPr>
              <w:t>12.5.4.4</w:t>
            </w:r>
          </w:p>
        </w:tc>
        <w:tc>
          <w:tcPr>
            <w:tcW w:w="590" w:type="dxa"/>
            <w:hideMark/>
          </w:tcPr>
          <w:p w14:paraId="04682422" w14:textId="77777777" w:rsidR="00D32A1F" w:rsidRPr="00D32A1F" w:rsidRDefault="00D32A1F">
            <w:pPr>
              <w:rPr>
                <w:sz w:val="16"/>
                <w:szCs w:val="16"/>
              </w:rPr>
            </w:pPr>
            <w:r w:rsidRPr="00D32A1F">
              <w:rPr>
                <w:sz w:val="16"/>
                <w:szCs w:val="16"/>
              </w:rPr>
              <w:t>2612</w:t>
            </w:r>
          </w:p>
        </w:tc>
        <w:tc>
          <w:tcPr>
            <w:tcW w:w="528" w:type="dxa"/>
            <w:hideMark/>
          </w:tcPr>
          <w:p w14:paraId="2A3EE35A" w14:textId="77777777" w:rsidR="00D32A1F" w:rsidRPr="00D32A1F" w:rsidRDefault="00D32A1F">
            <w:pPr>
              <w:rPr>
                <w:sz w:val="16"/>
                <w:szCs w:val="16"/>
              </w:rPr>
            </w:pPr>
            <w:r w:rsidRPr="00D32A1F">
              <w:rPr>
                <w:sz w:val="16"/>
                <w:szCs w:val="16"/>
              </w:rPr>
              <w:t>30</w:t>
            </w:r>
          </w:p>
        </w:tc>
        <w:tc>
          <w:tcPr>
            <w:tcW w:w="2514" w:type="dxa"/>
            <w:hideMark/>
          </w:tcPr>
          <w:p w14:paraId="49A4B39C" w14:textId="77777777" w:rsidR="00D32A1F" w:rsidRPr="00D32A1F" w:rsidRDefault="00D32A1F">
            <w:pPr>
              <w:rPr>
                <w:sz w:val="16"/>
                <w:szCs w:val="16"/>
              </w:rPr>
            </w:pPr>
            <w:r w:rsidRPr="00D32A1F">
              <w:rPr>
                <w:sz w:val="16"/>
                <w:szCs w:val="16"/>
              </w:rPr>
              <w:t>11md: "NOTE--When  the  IPN  or  BIPN  space  is  exhausted,  the  choices  available  to  an  implementation  are  to  replace  the</w:t>
            </w:r>
            <w:r w:rsidRPr="00D32A1F">
              <w:rPr>
                <w:sz w:val="16"/>
                <w:szCs w:val="16"/>
              </w:rPr>
              <w:br/>
              <w:t>corresponding key or to end communications.(#2116)" should also be stated in the other places where PN-EXHAUSTION is discussed (12.5.3.3.3 for CCMP and 12.5.5.3.2 for GCMP)</w:t>
            </w:r>
          </w:p>
        </w:tc>
        <w:tc>
          <w:tcPr>
            <w:tcW w:w="2514" w:type="dxa"/>
            <w:hideMark/>
          </w:tcPr>
          <w:p w14:paraId="4E8B3F30" w14:textId="77777777" w:rsidR="00D32A1F" w:rsidRPr="00D32A1F" w:rsidRDefault="00D32A1F">
            <w:pPr>
              <w:rPr>
                <w:sz w:val="16"/>
                <w:szCs w:val="16"/>
              </w:rPr>
            </w:pPr>
            <w:r w:rsidRPr="00D32A1F">
              <w:rPr>
                <w:sz w:val="16"/>
                <w:szCs w:val="16"/>
              </w:rPr>
              <w:t>As it says in the comment</w:t>
            </w:r>
          </w:p>
        </w:tc>
        <w:tc>
          <w:tcPr>
            <w:tcW w:w="2238" w:type="dxa"/>
            <w:hideMark/>
          </w:tcPr>
          <w:p w14:paraId="44D400D6" w14:textId="747F1463" w:rsidR="00D32A1F" w:rsidRDefault="00D32A1F">
            <w:pPr>
              <w:rPr>
                <w:sz w:val="16"/>
                <w:szCs w:val="16"/>
              </w:rPr>
            </w:pPr>
            <w:r w:rsidRPr="00D32A1F">
              <w:rPr>
                <w:sz w:val="16"/>
                <w:szCs w:val="16"/>
              </w:rPr>
              <w:t> </w:t>
            </w:r>
            <w:del w:id="89" w:author="Microsoft Office User" w:date="2020-03-06T07:35:00Z">
              <w:r w:rsidR="008269C0" w:rsidDel="00B31370">
                <w:rPr>
                  <w:sz w:val="16"/>
                  <w:szCs w:val="16"/>
                </w:rPr>
                <w:delText>Reject</w:delText>
              </w:r>
            </w:del>
            <w:ins w:id="90" w:author="Microsoft Office User" w:date="2020-03-06T07:35:00Z">
              <w:r w:rsidR="00B31370">
                <w:rPr>
                  <w:sz w:val="16"/>
                  <w:szCs w:val="16"/>
                </w:rPr>
                <w:t>Revise</w:t>
              </w:r>
            </w:ins>
            <w:r w:rsidR="008269C0">
              <w:rPr>
                <w:sz w:val="16"/>
                <w:szCs w:val="16"/>
              </w:rPr>
              <w:t>.</w:t>
            </w:r>
          </w:p>
          <w:p w14:paraId="365CC730" w14:textId="77777777" w:rsidR="008269C0" w:rsidRDefault="008269C0">
            <w:pPr>
              <w:rPr>
                <w:sz w:val="16"/>
                <w:szCs w:val="16"/>
              </w:rPr>
            </w:pPr>
          </w:p>
          <w:p w14:paraId="03B2CB86" w14:textId="6953EA32" w:rsidR="008269C0" w:rsidRDefault="008269C0">
            <w:pPr>
              <w:rPr>
                <w:ins w:id="91" w:author="Microsoft Office User" w:date="2020-03-06T07:31:00Z"/>
                <w:sz w:val="16"/>
                <w:szCs w:val="16"/>
              </w:rPr>
            </w:pPr>
            <w:del w:id="92" w:author="Microsoft Office User" w:date="2020-03-06T07:37:00Z">
              <w:r w:rsidDel="00887191">
                <w:rPr>
                  <w:sz w:val="16"/>
                  <w:szCs w:val="16"/>
                </w:rPr>
                <w:delText>Agree in general more clarifications may be needed. But IGTK and BIGTK do not use CCMP or GCMP, but they use BIP.</w:delText>
              </w:r>
            </w:del>
            <w:ins w:id="93" w:author="Microsoft Office User" w:date="2020-03-06T07:37:00Z">
              <w:r w:rsidR="00887191">
                <w:rPr>
                  <w:sz w:val="16"/>
                  <w:szCs w:val="16"/>
                </w:rPr>
                <w:t xml:space="preserve">State as note in CCMP and GCMP description as indicated by the </w:t>
              </w:r>
              <w:proofErr w:type="spellStart"/>
              <w:r w:rsidR="00887191">
                <w:rPr>
                  <w:sz w:val="16"/>
                  <w:szCs w:val="16"/>
                </w:rPr>
                <w:t>commentor</w:t>
              </w:r>
            </w:ins>
            <w:proofErr w:type="spellEnd"/>
          </w:p>
          <w:p w14:paraId="3186E8B6" w14:textId="77777777" w:rsidR="00B31370" w:rsidRDefault="00B31370">
            <w:pPr>
              <w:rPr>
                <w:ins w:id="94" w:author="Microsoft Office User" w:date="2020-03-06T07:31:00Z"/>
                <w:sz w:val="16"/>
                <w:szCs w:val="16"/>
              </w:rPr>
            </w:pPr>
          </w:p>
          <w:p w14:paraId="11211A6C" w14:textId="10376086" w:rsidR="00B31370" w:rsidRDefault="00B31370">
            <w:pPr>
              <w:rPr>
                <w:ins w:id="95" w:author="Microsoft Office User" w:date="2020-03-06T07:32:00Z"/>
                <w:sz w:val="16"/>
                <w:szCs w:val="16"/>
              </w:rPr>
            </w:pPr>
            <w:proofErr w:type="spellStart"/>
            <w:ins w:id="96" w:author="Microsoft Office User" w:date="2020-03-06T07:32:00Z">
              <w:r>
                <w:rPr>
                  <w:sz w:val="16"/>
                  <w:szCs w:val="16"/>
                </w:rPr>
                <w:t>TGm</w:t>
              </w:r>
              <w:proofErr w:type="spellEnd"/>
              <w:r>
                <w:rPr>
                  <w:sz w:val="16"/>
                  <w:szCs w:val="16"/>
                </w:rPr>
                <w:t xml:space="preserve"> Editor change as 12.5.3.3.2 p2603.49 </w:t>
              </w:r>
            </w:ins>
            <w:ins w:id="97" w:author="Microsoft Office User" w:date="2020-03-06T07:36:00Z">
              <w:r>
                <w:rPr>
                  <w:sz w:val="16"/>
                  <w:szCs w:val="16"/>
                </w:rPr>
                <w:t xml:space="preserve">and p2616.32 </w:t>
              </w:r>
            </w:ins>
            <w:ins w:id="98" w:author="Microsoft Office User" w:date="2020-03-06T07:32:00Z">
              <w:r>
                <w:rPr>
                  <w:sz w:val="16"/>
                  <w:szCs w:val="16"/>
                </w:rPr>
                <w:t>as follows</w:t>
              </w:r>
            </w:ins>
          </w:p>
          <w:p w14:paraId="05F1AC59" w14:textId="77777777" w:rsidR="00B31370" w:rsidRDefault="00B31370">
            <w:pPr>
              <w:rPr>
                <w:ins w:id="99" w:author="Microsoft Office User" w:date="2020-03-06T07:32:00Z"/>
                <w:sz w:val="16"/>
                <w:szCs w:val="16"/>
              </w:rPr>
            </w:pPr>
          </w:p>
          <w:p w14:paraId="3A31F934" w14:textId="77777777" w:rsidR="00B31370" w:rsidRDefault="00B31370" w:rsidP="00B31370">
            <w:pPr>
              <w:autoSpaceDE w:val="0"/>
              <w:autoSpaceDN w:val="0"/>
              <w:adjustRightInd w:val="0"/>
              <w:jc w:val="left"/>
              <w:rPr>
                <w:rFonts w:ascii="áå&quot;Œ˛" w:hAnsi="áå&quot;Œ˛" w:cs="áå&quot;Œ˛"/>
                <w:szCs w:val="20"/>
              </w:rPr>
            </w:pPr>
            <w:r>
              <w:rPr>
                <w:rFonts w:ascii="áå&quot;Œ˛" w:hAnsi="áå&quot;Œ˛" w:cs="áå&quot;Œ˛"/>
                <w:szCs w:val="20"/>
              </w:rPr>
              <w:t>If the PN is larger than dot11PNExhaustionThreshold, an MLME-PN-</w:t>
            </w:r>
            <w:proofErr w:type="spellStart"/>
            <w:r>
              <w:rPr>
                <w:rFonts w:ascii="áå&quot;Œ˛" w:hAnsi="áå&quot;Œ˛" w:cs="áå&quot;Œ˛"/>
                <w:szCs w:val="20"/>
              </w:rPr>
              <w:t>EXHAUSTION.indication</w:t>
            </w:r>
            <w:proofErr w:type="spellEnd"/>
          </w:p>
          <w:p w14:paraId="29EBB4C4" w14:textId="7C789C76" w:rsidR="00B31370" w:rsidRDefault="00B31370" w:rsidP="00B31370">
            <w:pPr>
              <w:rPr>
                <w:ins w:id="100" w:author="Microsoft Office User" w:date="2020-03-06T07:35:00Z"/>
                <w:rFonts w:ascii="áå&quot;Œ˛" w:hAnsi="áå&quot;Œ˛" w:cs="áå&quot;Œ˛"/>
                <w:szCs w:val="20"/>
              </w:rPr>
            </w:pPr>
            <w:r>
              <w:rPr>
                <w:rFonts w:ascii="áå&quot;Œ˛" w:hAnsi="áå&quot;Œ˛" w:cs="áå&quot;Œ˛"/>
                <w:szCs w:val="20"/>
              </w:rPr>
              <w:t>primitive shall be generated.</w:t>
            </w:r>
          </w:p>
          <w:p w14:paraId="3A176350" w14:textId="77777777" w:rsidR="00B31370" w:rsidRDefault="00B31370" w:rsidP="00B31370">
            <w:pPr>
              <w:rPr>
                <w:rFonts w:ascii="áå&quot;Œ˛" w:hAnsi="áå&quot;Œ˛" w:cs="áå&quot;Œ˛"/>
                <w:szCs w:val="20"/>
              </w:rPr>
            </w:pPr>
          </w:p>
          <w:p w14:paraId="4B0EA5E0" w14:textId="761D00E0" w:rsidR="00B31370" w:rsidRDefault="00B31370" w:rsidP="00B31370">
            <w:pPr>
              <w:rPr>
                <w:ins w:id="101" w:author="Microsoft Office User" w:date="2020-03-06T07:35:00Z"/>
                <w:sz w:val="16"/>
                <w:szCs w:val="16"/>
                <w:u w:val="single"/>
              </w:rPr>
            </w:pPr>
            <w:ins w:id="102" w:author="Microsoft Office User" w:date="2020-03-06T07:34:00Z">
              <w:r w:rsidRPr="00B31370">
                <w:rPr>
                  <w:rFonts w:ascii="áå&quot;Œ˛" w:hAnsi="áå&quot;Œ˛" w:cs="áå&quot;Œ˛"/>
                  <w:szCs w:val="20"/>
                  <w:u w:val="single"/>
                  <w:rPrChange w:id="103" w:author="Microsoft Office User" w:date="2020-03-06T07:34:00Z">
                    <w:rPr>
                      <w:rFonts w:ascii="áå&quot;Œ˛" w:hAnsi="áå&quot;Œ˛" w:cs="áå&quot;Œ˛"/>
                      <w:szCs w:val="20"/>
                    </w:rPr>
                  </w:rPrChange>
                </w:rPr>
                <w:t>Note</w:t>
              </w:r>
            </w:ins>
            <w:ins w:id="104" w:author="Microsoft Office User" w:date="2020-03-06T07:38:00Z">
              <w:r w:rsidR="00887191">
                <w:rPr>
                  <w:rFonts w:ascii="áå&quot;Œ˛" w:hAnsi="áå&quot;Œ˛" w:cs="áå&quot;Œ˛"/>
                  <w:szCs w:val="20"/>
                  <w:u w:val="single"/>
                </w:rPr>
                <w:t xml:space="preserve"> --</w:t>
              </w:r>
            </w:ins>
            <w:ins w:id="105" w:author="Microsoft Office User" w:date="2020-03-06T07:34:00Z">
              <w:r w:rsidRPr="00B31370">
                <w:rPr>
                  <w:rFonts w:ascii="áå&quot;Œ˛" w:hAnsi="áå&quot;Œ˛" w:cs="áå&quot;Œ˛"/>
                  <w:szCs w:val="20"/>
                  <w:u w:val="single"/>
                  <w:rPrChange w:id="106" w:author="Microsoft Office User" w:date="2020-03-06T07:34:00Z">
                    <w:rPr>
                      <w:rFonts w:ascii="áå&quot;Œ˛" w:hAnsi="áå&quot;Œ˛" w:cs="áå&quot;Œ˛"/>
                      <w:szCs w:val="20"/>
                    </w:rPr>
                  </w:rPrChange>
                </w:rPr>
                <w:t xml:space="preserve"> </w:t>
              </w:r>
            </w:ins>
            <w:r w:rsidRPr="00B31370">
              <w:rPr>
                <w:rFonts w:ascii="áå&quot;Œ˛" w:hAnsi="áå&quot;Œ˛" w:cs="áå&quot;Œ˛"/>
                <w:szCs w:val="20"/>
                <w:u w:val="single"/>
                <w:rPrChange w:id="107" w:author="Microsoft Office User" w:date="2020-03-06T07:34:00Z">
                  <w:rPr>
                    <w:rFonts w:ascii="áå&quot;Œ˛" w:hAnsi="áå&quot;Œ˛" w:cs="áå&quot;Œ˛"/>
                    <w:szCs w:val="20"/>
                  </w:rPr>
                </w:rPrChange>
              </w:rPr>
              <w:t>When PN space is exhausted</w:t>
            </w:r>
            <w:proofErr w:type="gramStart"/>
            <w:ins w:id="108" w:author="Microsoft Office User" w:date="2020-03-06T07:34:00Z">
              <w:r w:rsidRPr="00B31370">
                <w:rPr>
                  <w:rFonts w:ascii="áå&quot;Œ˛" w:hAnsi="áå&quot;Œ˛" w:cs="áå&quot;Œ˛"/>
                  <w:szCs w:val="20"/>
                  <w:u w:val="single"/>
                  <w:rPrChange w:id="109" w:author="Microsoft Office User" w:date="2020-03-06T07:34:00Z">
                    <w:rPr>
                      <w:rFonts w:ascii="áå&quot;Œ˛" w:hAnsi="áå&quot;Œ˛" w:cs="áå&quot;Œ˛"/>
                      <w:szCs w:val="20"/>
                    </w:rPr>
                  </w:rPrChange>
                </w:rPr>
                <w:t xml:space="preserve">, </w:t>
              </w:r>
              <w:r w:rsidRPr="00B31370">
                <w:rPr>
                  <w:sz w:val="16"/>
                  <w:szCs w:val="16"/>
                  <w:u w:val="single"/>
                  <w:rPrChange w:id="110" w:author="Microsoft Office User" w:date="2020-03-06T07:34:00Z">
                    <w:rPr>
                      <w:sz w:val="16"/>
                      <w:szCs w:val="16"/>
                    </w:rPr>
                  </w:rPrChange>
                </w:rPr>
                <w:t>,</w:t>
              </w:r>
              <w:proofErr w:type="gramEnd"/>
              <w:r w:rsidRPr="00B31370">
                <w:rPr>
                  <w:sz w:val="16"/>
                  <w:szCs w:val="16"/>
                  <w:u w:val="single"/>
                  <w:rPrChange w:id="111" w:author="Microsoft Office User" w:date="2020-03-06T07:34:00Z">
                    <w:rPr>
                      <w:sz w:val="16"/>
                      <w:szCs w:val="16"/>
                    </w:rPr>
                  </w:rPrChange>
                </w:rPr>
                <w:t xml:space="preserve">  the  choices  available  to  an  implementation  are  to  replace  the</w:t>
              </w:r>
            </w:ins>
            <w:ins w:id="112" w:author="Microsoft Office User" w:date="2020-03-06T07:38:00Z">
              <w:r w:rsidR="00887191">
                <w:rPr>
                  <w:sz w:val="16"/>
                  <w:szCs w:val="16"/>
                  <w:u w:val="single"/>
                </w:rPr>
                <w:t xml:space="preserve"> </w:t>
              </w:r>
            </w:ins>
            <w:ins w:id="113" w:author="Microsoft Office User" w:date="2020-03-06T07:34:00Z">
              <w:r w:rsidRPr="00B31370">
                <w:rPr>
                  <w:sz w:val="16"/>
                  <w:szCs w:val="16"/>
                  <w:u w:val="single"/>
                  <w:rPrChange w:id="114" w:author="Microsoft Office User" w:date="2020-03-06T07:34:00Z">
                    <w:rPr>
                      <w:sz w:val="16"/>
                      <w:szCs w:val="16"/>
                    </w:rPr>
                  </w:rPrChange>
                </w:rPr>
                <w:t>corresponding key or to end communications.</w:t>
              </w:r>
            </w:ins>
          </w:p>
          <w:p w14:paraId="4F03F445" w14:textId="38E567D2" w:rsidR="00B31370" w:rsidRPr="00B31370" w:rsidRDefault="00B31370" w:rsidP="00B31370">
            <w:pPr>
              <w:rPr>
                <w:sz w:val="16"/>
                <w:szCs w:val="16"/>
                <w:u w:val="single"/>
                <w:rPrChange w:id="115" w:author="Microsoft Office User" w:date="2020-03-06T07:34:00Z">
                  <w:rPr>
                    <w:sz w:val="16"/>
                    <w:szCs w:val="16"/>
                  </w:rPr>
                </w:rPrChange>
              </w:rPr>
            </w:pPr>
          </w:p>
        </w:tc>
      </w:tr>
      <w:tr w:rsidR="00D32A1F" w:rsidRPr="00D32A1F" w14:paraId="3A124EE3" w14:textId="77777777" w:rsidTr="00D32A1F">
        <w:trPr>
          <w:trHeight w:val="1680"/>
        </w:trPr>
        <w:tc>
          <w:tcPr>
            <w:tcW w:w="536" w:type="dxa"/>
            <w:hideMark/>
          </w:tcPr>
          <w:p w14:paraId="66CF24DF" w14:textId="77777777" w:rsidR="00D32A1F" w:rsidRPr="00D32A1F" w:rsidRDefault="00D32A1F" w:rsidP="00D32A1F">
            <w:pPr>
              <w:rPr>
                <w:sz w:val="16"/>
                <w:szCs w:val="16"/>
              </w:rPr>
            </w:pPr>
            <w:r w:rsidRPr="00D32A1F">
              <w:rPr>
                <w:sz w:val="16"/>
                <w:szCs w:val="16"/>
              </w:rPr>
              <w:t>4602</w:t>
            </w:r>
          </w:p>
        </w:tc>
        <w:tc>
          <w:tcPr>
            <w:tcW w:w="885" w:type="dxa"/>
            <w:hideMark/>
          </w:tcPr>
          <w:p w14:paraId="5E0BB52E" w14:textId="77777777" w:rsidR="00D32A1F" w:rsidRPr="00D32A1F" w:rsidRDefault="00D32A1F">
            <w:pPr>
              <w:rPr>
                <w:sz w:val="16"/>
                <w:szCs w:val="16"/>
              </w:rPr>
            </w:pPr>
            <w:r w:rsidRPr="00D32A1F">
              <w:rPr>
                <w:sz w:val="16"/>
                <w:szCs w:val="16"/>
              </w:rPr>
              <w:t>12</w:t>
            </w:r>
          </w:p>
        </w:tc>
        <w:tc>
          <w:tcPr>
            <w:tcW w:w="590" w:type="dxa"/>
            <w:hideMark/>
          </w:tcPr>
          <w:p w14:paraId="02329941" w14:textId="77777777" w:rsidR="00D32A1F" w:rsidRPr="00D32A1F" w:rsidRDefault="00D32A1F">
            <w:pPr>
              <w:rPr>
                <w:sz w:val="16"/>
                <w:szCs w:val="16"/>
              </w:rPr>
            </w:pPr>
            <w:r w:rsidRPr="00D32A1F">
              <w:rPr>
                <w:sz w:val="16"/>
                <w:szCs w:val="16"/>
              </w:rPr>
              <w:t> </w:t>
            </w:r>
          </w:p>
        </w:tc>
        <w:tc>
          <w:tcPr>
            <w:tcW w:w="528" w:type="dxa"/>
            <w:hideMark/>
          </w:tcPr>
          <w:p w14:paraId="6A2E0989" w14:textId="77777777" w:rsidR="00D32A1F" w:rsidRPr="00D32A1F" w:rsidRDefault="00D32A1F">
            <w:pPr>
              <w:rPr>
                <w:sz w:val="16"/>
                <w:szCs w:val="16"/>
              </w:rPr>
            </w:pPr>
            <w:r w:rsidRPr="00D32A1F">
              <w:rPr>
                <w:sz w:val="16"/>
                <w:szCs w:val="16"/>
              </w:rPr>
              <w:t> </w:t>
            </w:r>
          </w:p>
        </w:tc>
        <w:tc>
          <w:tcPr>
            <w:tcW w:w="2514" w:type="dxa"/>
            <w:hideMark/>
          </w:tcPr>
          <w:p w14:paraId="0330AC16" w14:textId="77777777" w:rsidR="00D32A1F" w:rsidRPr="00D32A1F" w:rsidRDefault="00D32A1F">
            <w:pPr>
              <w:rPr>
                <w:sz w:val="16"/>
                <w:szCs w:val="16"/>
              </w:rPr>
            </w:pPr>
            <w:r w:rsidRPr="00D32A1F">
              <w:rPr>
                <w:sz w:val="16"/>
                <w:szCs w:val="16"/>
              </w:rPr>
              <w:t>There is confusion (cf. CID 2137 I think) about the general concept of a temporal key, and the temporal key (TK) in PTKs (</w:t>
            </w:r>
            <w:proofErr w:type="spellStart"/>
            <w:r w:rsidRPr="00D32A1F">
              <w:rPr>
                <w:sz w:val="16"/>
                <w:szCs w:val="16"/>
              </w:rPr>
              <w:t>Jouni</w:t>
            </w:r>
            <w:proofErr w:type="spellEnd"/>
            <w:r w:rsidRPr="00D32A1F">
              <w:rPr>
                <w:sz w:val="16"/>
                <w:szCs w:val="16"/>
              </w:rPr>
              <w:t xml:space="preserve"> is adamant they are not the same)</w:t>
            </w:r>
          </w:p>
        </w:tc>
        <w:tc>
          <w:tcPr>
            <w:tcW w:w="2514" w:type="dxa"/>
            <w:hideMark/>
          </w:tcPr>
          <w:p w14:paraId="7D466DE7" w14:textId="77777777" w:rsidR="00D32A1F" w:rsidRPr="00D32A1F" w:rsidRDefault="00D32A1F">
            <w:pPr>
              <w:rPr>
                <w:sz w:val="16"/>
                <w:szCs w:val="16"/>
              </w:rPr>
            </w:pPr>
            <w:r w:rsidRPr="00D32A1F">
              <w:rPr>
                <w:sz w:val="16"/>
                <w:szCs w:val="16"/>
              </w:rPr>
              <w:t>As it says in the comment</w:t>
            </w:r>
          </w:p>
        </w:tc>
        <w:tc>
          <w:tcPr>
            <w:tcW w:w="2238" w:type="dxa"/>
            <w:hideMark/>
          </w:tcPr>
          <w:p w14:paraId="4B2A8A61" w14:textId="64FBDF67" w:rsidR="00D32A1F" w:rsidRDefault="002225CA">
            <w:pPr>
              <w:rPr>
                <w:sz w:val="16"/>
                <w:szCs w:val="16"/>
              </w:rPr>
            </w:pPr>
            <w:r>
              <w:rPr>
                <w:sz w:val="16"/>
                <w:szCs w:val="16"/>
              </w:rPr>
              <w:t>TBD Reject</w:t>
            </w:r>
          </w:p>
          <w:p w14:paraId="67F456D0" w14:textId="77777777" w:rsidR="008269C0" w:rsidRDefault="008269C0">
            <w:pPr>
              <w:rPr>
                <w:sz w:val="16"/>
                <w:szCs w:val="16"/>
              </w:rPr>
            </w:pPr>
          </w:p>
          <w:p w14:paraId="684328DB" w14:textId="77777777" w:rsidR="008269C0" w:rsidRDefault="008269C0">
            <w:pPr>
              <w:rPr>
                <w:sz w:val="16"/>
                <w:szCs w:val="16"/>
              </w:rPr>
            </w:pPr>
            <w:r>
              <w:rPr>
                <w:sz w:val="16"/>
                <w:szCs w:val="16"/>
              </w:rPr>
              <w:t xml:space="preserve">There is no specific change suggested by the </w:t>
            </w:r>
            <w:proofErr w:type="spellStart"/>
            <w:r>
              <w:rPr>
                <w:sz w:val="16"/>
                <w:szCs w:val="16"/>
              </w:rPr>
              <w:t>commentor</w:t>
            </w:r>
            <w:proofErr w:type="spellEnd"/>
            <w:r>
              <w:rPr>
                <w:sz w:val="16"/>
                <w:szCs w:val="16"/>
              </w:rPr>
              <w:t>.</w:t>
            </w:r>
            <w:r w:rsidR="00462591">
              <w:rPr>
                <w:sz w:val="16"/>
                <w:szCs w:val="16"/>
              </w:rPr>
              <w:t xml:space="preserve"> Comment does not specify what the confusion is.</w:t>
            </w:r>
          </w:p>
          <w:p w14:paraId="0FD28E21" w14:textId="77777777" w:rsidR="002225CA" w:rsidRDefault="002225CA">
            <w:pPr>
              <w:rPr>
                <w:sz w:val="16"/>
                <w:szCs w:val="16"/>
              </w:rPr>
            </w:pPr>
          </w:p>
          <w:p w14:paraId="4E3AEFD4" w14:textId="77777777" w:rsidR="002225CA" w:rsidRDefault="002225CA">
            <w:pPr>
              <w:rPr>
                <w:sz w:val="16"/>
                <w:szCs w:val="16"/>
              </w:rPr>
            </w:pPr>
            <w:r>
              <w:rPr>
                <w:sz w:val="16"/>
                <w:szCs w:val="16"/>
              </w:rPr>
              <w:t>Discuss in 11md</w:t>
            </w:r>
          </w:p>
          <w:p w14:paraId="11F333AE" w14:textId="45E4CE0B" w:rsidR="002225CA" w:rsidRPr="00D32A1F" w:rsidRDefault="002225CA">
            <w:pPr>
              <w:rPr>
                <w:sz w:val="16"/>
                <w:szCs w:val="16"/>
              </w:rPr>
            </w:pPr>
            <w:r>
              <w:rPr>
                <w:sz w:val="16"/>
                <w:szCs w:val="16"/>
              </w:rPr>
              <w:t xml:space="preserve">Assign to Mark or </w:t>
            </w:r>
            <w:proofErr w:type="spellStart"/>
            <w:r>
              <w:rPr>
                <w:sz w:val="16"/>
                <w:szCs w:val="16"/>
              </w:rPr>
              <w:t>Jouni</w:t>
            </w:r>
            <w:proofErr w:type="spellEnd"/>
            <w:r>
              <w:rPr>
                <w:sz w:val="16"/>
                <w:szCs w:val="16"/>
              </w:rPr>
              <w:t>?</w:t>
            </w:r>
          </w:p>
        </w:tc>
      </w:tr>
      <w:tr w:rsidR="00D32A1F" w:rsidRPr="00D32A1F" w14:paraId="6A904B60" w14:textId="77777777" w:rsidTr="00D32A1F">
        <w:trPr>
          <w:trHeight w:val="4760"/>
        </w:trPr>
        <w:tc>
          <w:tcPr>
            <w:tcW w:w="536" w:type="dxa"/>
            <w:hideMark/>
          </w:tcPr>
          <w:p w14:paraId="6B69288A" w14:textId="77777777" w:rsidR="00D32A1F" w:rsidRPr="00D32A1F" w:rsidRDefault="00D32A1F" w:rsidP="00D32A1F">
            <w:pPr>
              <w:rPr>
                <w:sz w:val="16"/>
                <w:szCs w:val="16"/>
              </w:rPr>
            </w:pPr>
            <w:r w:rsidRPr="00D32A1F">
              <w:rPr>
                <w:sz w:val="16"/>
                <w:szCs w:val="16"/>
              </w:rPr>
              <w:t>4612</w:t>
            </w:r>
          </w:p>
        </w:tc>
        <w:tc>
          <w:tcPr>
            <w:tcW w:w="885" w:type="dxa"/>
            <w:hideMark/>
          </w:tcPr>
          <w:p w14:paraId="420F435B" w14:textId="77777777" w:rsidR="00D32A1F" w:rsidRPr="00D32A1F" w:rsidRDefault="00D32A1F">
            <w:pPr>
              <w:rPr>
                <w:sz w:val="16"/>
                <w:szCs w:val="16"/>
              </w:rPr>
            </w:pPr>
            <w:r w:rsidRPr="00D32A1F">
              <w:rPr>
                <w:sz w:val="16"/>
                <w:szCs w:val="16"/>
              </w:rPr>
              <w:t>12</w:t>
            </w:r>
          </w:p>
        </w:tc>
        <w:tc>
          <w:tcPr>
            <w:tcW w:w="590" w:type="dxa"/>
            <w:hideMark/>
          </w:tcPr>
          <w:p w14:paraId="5E97E129" w14:textId="77777777" w:rsidR="00D32A1F" w:rsidRPr="00D32A1F" w:rsidRDefault="00D32A1F">
            <w:pPr>
              <w:rPr>
                <w:sz w:val="16"/>
                <w:szCs w:val="16"/>
              </w:rPr>
            </w:pPr>
            <w:r w:rsidRPr="00D32A1F">
              <w:rPr>
                <w:sz w:val="16"/>
                <w:szCs w:val="16"/>
              </w:rPr>
              <w:t>2609</w:t>
            </w:r>
          </w:p>
        </w:tc>
        <w:tc>
          <w:tcPr>
            <w:tcW w:w="528" w:type="dxa"/>
            <w:hideMark/>
          </w:tcPr>
          <w:p w14:paraId="03A5B957" w14:textId="77777777" w:rsidR="00D32A1F" w:rsidRPr="00D32A1F" w:rsidRDefault="00D32A1F">
            <w:pPr>
              <w:rPr>
                <w:sz w:val="16"/>
                <w:szCs w:val="16"/>
              </w:rPr>
            </w:pPr>
            <w:r w:rsidRPr="00D32A1F">
              <w:rPr>
                <w:sz w:val="16"/>
                <w:szCs w:val="16"/>
              </w:rPr>
              <w:t>5</w:t>
            </w:r>
          </w:p>
        </w:tc>
        <w:tc>
          <w:tcPr>
            <w:tcW w:w="2514" w:type="dxa"/>
            <w:hideMark/>
          </w:tcPr>
          <w:p w14:paraId="07C3F11C" w14:textId="77777777" w:rsidR="00D32A1F" w:rsidRPr="00D32A1F" w:rsidRDefault="00D32A1F">
            <w:pPr>
              <w:rPr>
                <w:sz w:val="16"/>
                <w:szCs w:val="16"/>
              </w:rPr>
            </w:pPr>
            <w:r w:rsidRPr="00D32A1F">
              <w:rPr>
                <w:sz w:val="16"/>
                <w:szCs w:val="16"/>
              </w:rPr>
              <w:t>"4</w:t>
            </w:r>
            <w:proofErr w:type="gramStart"/>
            <w:r w:rsidRPr="00D32A1F">
              <w:rPr>
                <w:sz w:val="16"/>
                <w:szCs w:val="16"/>
              </w:rPr>
              <w:t>)  The</w:t>
            </w:r>
            <w:proofErr w:type="gramEnd"/>
            <w:r w:rsidRPr="00D32A1F">
              <w:rPr>
                <w:sz w:val="16"/>
                <w:szCs w:val="16"/>
              </w:rPr>
              <w:t xml:space="preserve"> nonce(#1406) value is constructed from the STA MAC Address Identified By A2, PN, and Nonce Flags fields." is just duplication of Figure 12-21--Nonce field.  Ditto duplication of Figure 12-28--Nonce field for GCMP</w:t>
            </w:r>
          </w:p>
        </w:tc>
        <w:tc>
          <w:tcPr>
            <w:tcW w:w="2514" w:type="dxa"/>
            <w:hideMark/>
          </w:tcPr>
          <w:p w14:paraId="030582FC" w14:textId="77777777" w:rsidR="00D32A1F" w:rsidRPr="00D32A1F" w:rsidRDefault="00D32A1F">
            <w:pPr>
              <w:rPr>
                <w:sz w:val="16"/>
                <w:szCs w:val="16"/>
              </w:rPr>
            </w:pPr>
            <w:r w:rsidRPr="00D32A1F">
              <w:rPr>
                <w:sz w:val="16"/>
                <w:szCs w:val="16"/>
              </w:rPr>
              <w:t>Replace the cited text, and "3) (11ah)The nonce(#1406) value is constructed from the A2, PN, and Nonce Flags fields." in 12.5.3.4.1 and "c) The nonce(#1406) value is constructed from the A2 and PN fields." in 12.5.5.4.1, with references to the figures.  Also remove the "The Nonce field has an internal structure of Nonce Flags || (11</w:t>
            </w:r>
            <w:proofErr w:type="gramStart"/>
            <w:r w:rsidRPr="00D32A1F">
              <w:rPr>
                <w:sz w:val="16"/>
                <w:szCs w:val="16"/>
              </w:rPr>
              <w:t>ah)STA</w:t>
            </w:r>
            <w:proofErr w:type="gramEnd"/>
            <w:r w:rsidRPr="00D32A1F">
              <w:rPr>
                <w:sz w:val="16"/>
                <w:szCs w:val="16"/>
              </w:rPr>
              <w:t xml:space="preserve"> MAC Address Identified By A2 || PN" and "The Nonce field has an internal structure of A2 || PN" duplication (of figures immediately above!)</w:t>
            </w:r>
          </w:p>
        </w:tc>
        <w:tc>
          <w:tcPr>
            <w:tcW w:w="2238" w:type="dxa"/>
            <w:hideMark/>
          </w:tcPr>
          <w:p w14:paraId="25ABA953" w14:textId="45A0F143" w:rsidR="00D32A1F" w:rsidRDefault="002225CA">
            <w:pPr>
              <w:rPr>
                <w:sz w:val="16"/>
                <w:szCs w:val="16"/>
              </w:rPr>
            </w:pPr>
            <w:r>
              <w:rPr>
                <w:sz w:val="16"/>
                <w:szCs w:val="16"/>
              </w:rPr>
              <w:t>TBD</w:t>
            </w:r>
          </w:p>
          <w:p w14:paraId="168688D5" w14:textId="77777777" w:rsidR="008269C0" w:rsidRDefault="008269C0">
            <w:pPr>
              <w:rPr>
                <w:sz w:val="16"/>
                <w:szCs w:val="16"/>
              </w:rPr>
            </w:pPr>
          </w:p>
          <w:p w14:paraId="02CEB128" w14:textId="77777777" w:rsidR="008269C0" w:rsidRDefault="008269C0">
            <w:pPr>
              <w:rPr>
                <w:sz w:val="16"/>
                <w:szCs w:val="16"/>
              </w:rPr>
            </w:pPr>
            <w:r>
              <w:rPr>
                <w:sz w:val="16"/>
                <w:szCs w:val="16"/>
              </w:rPr>
              <w:t>Many a figure is followed by an explanation in the spec. The description seems correct.</w:t>
            </w:r>
          </w:p>
          <w:p w14:paraId="136D7F13" w14:textId="77777777" w:rsidR="00462591" w:rsidRDefault="00462591">
            <w:pPr>
              <w:rPr>
                <w:sz w:val="16"/>
                <w:szCs w:val="16"/>
              </w:rPr>
            </w:pPr>
          </w:p>
          <w:p w14:paraId="0BB9367F" w14:textId="77777777" w:rsidR="00462591" w:rsidRDefault="00462591">
            <w:pPr>
              <w:rPr>
                <w:sz w:val="16"/>
                <w:szCs w:val="16"/>
              </w:rPr>
            </w:pPr>
            <w:r>
              <w:rPr>
                <w:sz w:val="16"/>
                <w:szCs w:val="16"/>
              </w:rPr>
              <w:t>In general duplication needs to be avoided in the spec. Nevertheless, explanation of fields in the text that refer to fields in the figure is useful.</w:t>
            </w:r>
          </w:p>
          <w:p w14:paraId="68F593D7" w14:textId="77777777" w:rsidR="002225CA" w:rsidRDefault="002225CA">
            <w:pPr>
              <w:rPr>
                <w:sz w:val="16"/>
                <w:szCs w:val="16"/>
              </w:rPr>
            </w:pPr>
          </w:p>
          <w:p w14:paraId="5ACE3C03" w14:textId="77777777" w:rsidR="002225CA" w:rsidRDefault="002225CA">
            <w:pPr>
              <w:rPr>
                <w:sz w:val="16"/>
                <w:szCs w:val="16"/>
              </w:rPr>
            </w:pPr>
            <w:r>
              <w:rPr>
                <w:sz w:val="16"/>
                <w:szCs w:val="16"/>
              </w:rPr>
              <w:t>Discuss in 11md</w:t>
            </w:r>
          </w:p>
          <w:p w14:paraId="057EBFCA" w14:textId="0393DE92" w:rsidR="002225CA" w:rsidRPr="00D32A1F" w:rsidRDefault="002225CA">
            <w:pPr>
              <w:rPr>
                <w:sz w:val="16"/>
                <w:szCs w:val="16"/>
              </w:rPr>
            </w:pPr>
          </w:p>
        </w:tc>
      </w:tr>
      <w:tr w:rsidR="00D32A1F" w:rsidRPr="00D32A1F" w14:paraId="17EC2CDF" w14:textId="77777777" w:rsidTr="00D32A1F">
        <w:trPr>
          <w:trHeight w:val="840"/>
        </w:trPr>
        <w:tc>
          <w:tcPr>
            <w:tcW w:w="536" w:type="dxa"/>
            <w:hideMark/>
          </w:tcPr>
          <w:p w14:paraId="3CA88C0A" w14:textId="77777777" w:rsidR="00D32A1F" w:rsidRPr="00D32A1F" w:rsidRDefault="00D32A1F" w:rsidP="00D32A1F">
            <w:pPr>
              <w:rPr>
                <w:sz w:val="16"/>
                <w:szCs w:val="16"/>
              </w:rPr>
            </w:pPr>
            <w:r w:rsidRPr="00D32A1F">
              <w:rPr>
                <w:sz w:val="16"/>
                <w:szCs w:val="16"/>
              </w:rPr>
              <w:lastRenderedPageBreak/>
              <w:t>4672</w:t>
            </w:r>
          </w:p>
        </w:tc>
        <w:tc>
          <w:tcPr>
            <w:tcW w:w="885" w:type="dxa"/>
            <w:hideMark/>
          </w:tcPr>
          <w:p w14:paraId="1429158A" w14:textId="77777777" w:rsidR="00D32A1F" w:rsidRPr="00D32A1F" w:rsidRDefault="00D32A1F">
            <w:pPr>
              <w:rPr>
                <w:sz w:val="16"/>
                <w:szCs w:val="16"/>
              </w:rPr>
            </w:pPr>
            <w:r w:rsidRPr="00D32A1F">
              <w:rPr>
                <w:sz w:val="16"/>
                <w:szCs w:val="16"/>
              </w:rPr>
              <w:t>12.4.4</w:t>
            </w:r>
          </w:p>
        </w:tc>
        <w:tc>
          <w:tcPr>
            <w:tcW w:w="590" w:type="dxa"/>
            <w:hideMark/>
          </w:tcPr>
          <w:p w14:paraId="072BF8A6" w14:textId="77777777" w:rsidR="00D32A1F" w:rsidRPr="00D32A1F" w:rsidRDefault="00D32A1F">
            <w:pPr>
              <w:rPr>
                <w:sz w:val="16"/>
                <w:szCs w:val="16"/>
              </w:rPr>
            </w:pPr>
            <w:r w:rsidRPr="00D32A1F">
              <w:rPr>
                <w:sz w:val="16"/>
                <w:szCs w:val="16"/>
              </w:rPr>
              <w:t> </w:t>
            </w:r>
          </w:p>
        </w:tc>
        <w:tc>
          <w:tcPr>
            <w:tcW w:w="528" w:type="dxa"/>
            <w:hideMark/>
          </w:tcPr>
          <w:p w14:paraId="3CEE9D8B" w14:textId="77777777" w:rsidR="00D32A1F" w:rsidRPr="00D32A1F" w:rsidRDefault="00D32A1F">
            <w:pPr>
              <w:rPr>
                <w:sz w:val="16"/>
                <w:szCs w:val="16"/>
              </w:rPr>
            </w:pPr>
            <w:r w:rsidRPr="00D32A1F">
              <w:rPr>
                <w:sz w:val="16"/>
                <w:szCs w:val="16"/>
              </w:rPr>
              <w:t> </w:t>
            </w:r>
          </w:p>
        </w:tc>
        <w:tc>
          <w:tcPr>
            <w:tcW w:w="2514" w:type="dxa"/>
            <w:hideMark/>
          </w:tcPr>
          <w:p w14:paraId="291EC1E7" w14:textId="77777777" w:rsidR="00D32A1F" w:rsidRPr="00D32A1F" w:rsidRDefault="00D32A1F">
            <w:pPr>
              <w:rPr>
                <w:sz w:val="16"/>
                <w:szCs w:val="16"/>
              </w:rPr>
            </w:pPr>
            <w:r w:rsidRPr="00D32A1F">
              <w:rPr>
                <w:sz w:val="16"/>
                <w:szCs w:val="16"/>
              </w:rPr>
              <w:t xml:space="preserve">It should be "set to" on </w:t>
            </w:r>
            <w:proofErr w:type="spellStart"/>
            <w:r w:rsidRPr="00D32A1F">
              <w:rPr>
                <w:sz w:val="16"/>
                <w:szCs w:val="16"/>
              </w:rPr>
              <w:t>tx</w:t>
            </w:r>
            <w:proofErr w:type="spellEnd"/>
            <w:r w:rsidRPr="00D32A1F">
              <w:rPr>
                <w:sz w:val="16"/>
                <w:szCs w:val="16"/>
              </w:rPr>
              <w:t>, not "equal to"</w:t>
            </w:r>
          </w:p>
        </w:tc>
        <w:tc>
          <w:tcPr>
            <w:tcW w:w="2514" w:type="dxa"/>
            <w:hideMark/>
          </w:tcPr>
          <w:p w14:paraId="1C017DAE" w14:textId="77777777" w:rsidR="00D32A1F" w:rsidRPr="00D32A1F" w:rsidRDefault="00D32A1F">
            <w:pPr>
              <w:rPr>
                <w:sz w:val="16"/>
                <w:szCs w:val="16"/>
              </w:rPr>
            </w:pPr>
            <w:r w:rsidRPr="00D32A1F">
              <w:rPr>
                <w:sz w:val="16"/>
                <w:szCs w:val="16"/>
              </w:rPr>
              <w:t>Change at end of first para of 12.4.4.2.3, second para of 12.4.7.4</w:t>
            </w:r>
          </w:p>
        </w:tc>
        <w:tc>
          <w:tcPr>
            <w:tcW w:w="2238" w:type="dxa"/>
            <w:hideMark/>
          </w:tcPr>
          <w:p w14:paraId="3139FCE3" w14:textId="77777777" w:rsidR="00D32A1F" w:rsidRDefault="00D32A1F">
            <w:pPr>
              <w:rPr>
                <w:sz w:val="16"/>
                <w:szCs w:val="16"/>
              </w:rPr>
            </w:pPr>
            <w:r w:rsidRPr="00D32A1F">
              <w:rPr>
                <w:sz w:val="16"/>
                <w:szCs w:val="16"/>
              </w:rPr>
              <w:t> </w:t>
            </w:r>
            <w:r w:rsidR="00D25CE9">
              <w:rPr>
                <w:sz w:val="16"/>
                <w:szCs w:val="16"/>
              </w:rPr>
              <w:t>Accept.</w:t>
            </w:r>
          </w:p>
          <w:p w14:paraId="69C5A295" w14:textId="77777777" w:rsidR="00D25CE9" w:rsidRDefault="00D25CE9">
            <w:pPr>
              <w:rPr>
                <w:sz w:val="16"/>
                <w:szCs w:val="16"/>
              </w:rPr>
            </w:pPr>
          </w:p>
          <w:p w14:paraId="003F4FFC" w14:textId="17A39C9F" w:rsidR="00D25CE9" w:rsidRPr="00D32A1F" w:rsidRDefault="00D25CE9">
            <w:pPr>
              <w:rPr>
                <w:sz w:val="16"/>
                <w:szCs w:val="16"/>
              </w:rPr>
            </w:pPr>
            <w:proofErr w:type="spellStart"/>
            <w:r>
              <w:rPr>
                <w:sz w:val="16"/>
                <w:szCs w:val="16"/>
              </w:rPr>
              <w:t>TGm</w:t>
            </w:r>
            <w:proofErr w:type="spellEnd"/>
            <w:r>
              <w:rPr>
                <w:sz w:val="16"/>
                <w:szCs w:val="16"/>
              </w:rPr>
              <w:t xml:space="preserve"> Editor: change as suggested by replacing ‘equal’ with ‘set’</w:t>
            </w:r>
          </w:p>
        </w:tc>
      </w:tr>
      <w:tr w:rsidR="00D32A1F" w:rsidRPr="00D32A1F" w14:paraId="0887B9B8" w14:textId="77777777" w:rsidTr="00D32A1F">
        <w:trPr>
          <w:trHeight w:val="4200"/>
        </w:trPr>
        <w:tc>
          <w:tcPr>
            <w:tcW w:w="536" w:type="dxa"/>
            <w:hideMark/>
          </w:tcPr>
          <w:p w14:paraId="5A8234F0" w14:textId="77777777" w:rsidR="00D32A1F" w:rsidRPr="00D32A1F" w:rsidRDefault="00D32A1F" w:rsidP="00D32A1F">
            <w:pPr>
              <w:rPr>
                <w:sz w:val="16"/>
                <w:szCs w:val="16"/>
              </w:rPr>
            </w:pPr>
            <w:r w:rsidRPr="00D32A1F">
              <w:rPr>
                <w:sz w:val="16"/>
                <w:szCs w:val="16"/>
              </w:rPr>
              <w:t>4728</w:t>
            </w:r>
          </w:p>
        </w:tc>
        <w:tc>
          <w:tcPr>
            <w:tcW w:w="885" w:type="dxa"/>
            <w:hideMark/>
          </w:tcPr>
          <w:p w14:paraId="390BD4A5" w14:textId="77777777" w:rsidR="00D32A1F" w:rsidRPr="00D32A1F" w:rsidRDefault="00D32A1F">
            <w:pPr>
              <w:rPr>
                <w:sz w:val="16"/>
                <w:szCs w:val="16"/>
              </w:rPr>
            </w:pPr>
            <w:r w:rsidRPr="00D32A1F">
              <w:rPr>
                <w:sz w:val="16"/>
                <w:szCs w:val="16"/>
              </w:rPr>
              <w:t> </w:t>
            </w:r>
          </w:p>
        </w:tc>
        <w:tc>
          <w:tcPr>
            <w:tcW w:w="590" w:type="dxa"/>
            <w:hideMark/>
          </w:tcPr>
          <w:p w14:paraId="15E98820" w14:textId="77777777" w:rsidR="00D32A1F" w:rsidRPr="00D32A1F" w:rsidRDefault="00D32A1F">
            <w:pPr>
              <w:rPr>
                <w:sz w:val="16"/>
                <w:szCs w:val="16"/>
              </w:rPr>
            </w:pPr>
            <w:r w:rsidRPr="00D32A1F">
              <w:rPr>
                <w:sz w:val="16"/>
                <w:szCs w:val="16"/>
              </w:rPr>
              <w:t> </w:t>
            </w:r>
          </w:p>
        </w:tc>
        <w:tc>
          <w:tcPr>
            <w:tcW w:w="528" w:type="dxa"/>
            <w:hideMark/>
          </w:tcPr>
          <w:p w14:paraId="3B17E05C" w14:textId="77777777" w:rsidR="00D32A1F" w:rsidRPr="00D32A1F" w:rsidRDefault="00D32A1F">
            <w:pPr>
              <w:rPr>
                <w:sz w:val="16"/>
                <w:szCs w:val="16"/>
              </w:rPr>
            </w:pPr>
            <w:r w:rsidRPr="00D32A1F">
              <w:rPr>
                <w:sz w:val="16"/>
                <w:szCs w:val="16"/>
              </w:rPr>
              <w:t> </w:t>
            </w:r>
          </w:p>
        </w:tc>
        <w:tc>
          <w:tcPr>
            <w:tcW w:w="2514" w:type="dxa"/>
            <w:hideMark/>
          </w:tcPr>
          <w:p w14:paraId="1E06EDC2" w14:textId="77777777" w:rsidR="00D32A1F" w:rsidRPr="00D32A1F" w:rsidRDefault="00D32A1F">
            <w:pPr>
              <w:rPr>
                <w:sz w:val="16"/>
                <w:szCs w:val="16"/>
              </w:rPr>
            </w:pPr>
            <w:r w:rsidRPr="00D32A1F">
              <w:rPr>
                <w:sz w:val="16"/>
                <w:szCs w:val="16"/>
              </w:rPr>
              <w:t>"To prevent key reinstallation attacks, a non-AP STA in which dot11WNMSleepModeActivated is</w:t>
            </w:r>
            <w:r w:rsidRPr="00D32A1F">
              <w:rPr>
                <w:sz w:val="16"/>
                <w:szCs w:val="16"/>
              </w:rPr>
              <w:br/>
              <w:t>true shall maintain a copy of the most recent GTK and most recent IGTK " -- should not quadruplicate this statement, even less so with variant wordings.  We did not duplicate the statement for the original KRACK fix (this point was ignored in the resolution of CID 2551)</w:t>
            </w:r>
          </w:p>
        </w:tc>
        <w:tc>
          <w:tcPr>
            <w:tcW w:w="2514" w:type="dxa"/>
            <w:hideMark/>
          </w:tcPr>
          <w:p w14:paraId="0ADBF822" w14:textId="77777777" w:rsidR="00D32A1F" w:rsidRPr="00D32A1F" w:rsidRDefault="00D32A1F">
            <w:pPr>
              <w:rPr>
                <w:sz w:val="16"/>
                <w:szCs w:val="16"/>
              </w:rPr>
            </w:pPr>
            <w:r w:rsidRPr="00D32A1F">
              <w:rPr>
                <w:sz w:val="16"/>
                <w:szCs w:val="16"/>
              </w:rPr>
              <w:t>In 11.2.3.16.1, 12.7.7.4, 12.12.2.1, 13.5.1 delete the para starting (#1321) and replace it with "NOTE---See 6.3.19 regarding prevention of key reinstallation attacks."</w:t>
            </w:r>
          </w:p>
        </w:tc>
        <w:tc>
          <w:tcPr>
            <w:tcW w:w="2238" w:type="dxa"/>
            <w:hideMark/>
          </w:tcPr>
          <w:p w14:paraId="57DCFDC2" w14:textId="4A54645E" w:rsidR="00D32A1F" w:rsidRDefault="002225CA">
            <w:pPr>
              <w:rPr>
                <w:sz w:val="16"/>
                <w:szCs w:val="16"/>
              </w:rPr>
            </w:pPr>
            <w:r>
              <w:rPr>
                <w:sz w:val="16"/>
                <w:szCs w:val="16"/>
              </w:rPr>
              <w:t xml:space="preserve">TBD </w:t>
            </w:r>
            <w:r w:rsidR="00D25CE9">
              <w:rPr>
                <w:sz w:val="16"/>
                <w:szCs w:val="16"/>
              </w:rPr>
              <w:t>Reject.</w:t>
            </w:r>
          </w:p>
          <w:p w14:paraId="1BD7B15F" w14:textId="77777777" w:rsidR="00D25CE9" w:rsidRDefault="00D25CE9">
            <w:pPr>
              <w:rPr>
                <w:sz w:val="16"/>
                <w:szCs w:val="16"/>
              </w:rPr>
            </w:pPr>
          </w:p>
          <w:p w14:paraId="4F91E2EC" w14:textId="77777777" w:rsidR="00D25CE9" w:rsidRDefault="00D25CE9">
            <w:pPr>
              <w:rPr>
                <w:sz w:val="16"/>
                <w:szCs w:val="16"/>
              </w:rPr>
            </w:pPr>
            <w:r>
              <w:rPr>
                <w:sz w:val="16"/>
                <w:szCs w:val="16"/>
              </w:rPr>
              <w:t>There is a reference to 6.3.19 at the end of the paragraph and it seems clear enough. Also, to include any note some text is needed to provide the context for the note.</w:t>
            </w:r>
          </w:p>
          <w:p w14:paraId="6E916D71" w14:textId="77777777" w:rsidR="00462591" w:rsidRDefault="00462591">
            <w:pPr>
              <w:rPr>
                <w:sz w:val="16"/>
                <w:szCs w:val="16"/>
              </w:rPr>
            </w:pPr>
          </w:p>
          <w:p w14:paraId="4DB5023A" w14:textId="77777777" w:rsidR="00462591" w:rsidRDefault="00462591">
            <w:pPr>
              <w:rPr>
                <w:sz w:val="16"/>
                <w:szCs w:val="16"/>
              </w:rPr>
            </w:pPr>
            <w:r>
              <w:rPr>
                <w:sz w:val="16"/>
                <w:szCs w:val="16"/>
              </w:rPr>
              <w:t xml:space="preserve">Alternatively, 6.3.119.1.4 can be modified to refer to each of these sections. Not sure if that is the right thing to do – since </w:t>
            </w:r>
            <w:proofErr w:type="spellStart"/>
            <w:r>
              <w:rPr>
                <w:sz w:val="16"/>
                <w:szCs w:val="16"/>
              </w:rPr>
              <w:t>setkeys</w:t>
            </w:r>
            <w:proofErr w:type="spellEnd"/>
            <w:r>
              <w:rPr>
                <w:sz w:val="16"/>
                <w:szCs w:val="16"/>
              </w:rPr>
              <w:t xml:space="preserve"> is a primitive that applies all the keys and the last bullet 419.55 already states that received of a …matching… request shall not change the replay counter values and thus has no effect.</w:t>
            </w:r>
          </w:p>
          <w:p w14:paraId="4642E565" w14:textId="77777777" w:rsidR="002225CA" w:rsidRDefault="002225CA">
            <w:pPr>
              <w:rPr>
                <w:sz w:val="16"/>
                <w:szCs w:val="16"/>
              </w:rPr>
            </w:pPr>
          </w:p>
          <w:p w14:paraId="33CADCDC" w14:textId="64CBAF60" w:rsidR="002225CA" w:rsidRPr="00D32A1F" w:rsidRDefault="002225CA">
            <w:pPr>
              <w:rPr>
                <w:sz w:val="16"/>
                <w:szCs w:val="16"/>
              </w:rPr>
            </w:pPr>
            <w:r>
              <w:rPr>
                <w:sz w:val="16"/>
                <w:szCs w:val="16"/>
              </w:rPr>
              <w:t>Discuss in 11md</w:t>
            </w:r>
          </w:p>
        </w:tc>
      </w:tr>
    </w:tbl>
    <w:p w14:paraId="6031B1E0" w14:textId="7F78503B" w:rsidR="0033741E" w:rsidRDefault="0033741E" w:rsidP="00B254C8">
      <w:pPr>
        <w:rPr>
          <w:rFonts w:ascii="Arial" w:hAnsi="Arial" w:cs="Arial"/>
          <w:sz w:val="18"/>
          <w:szCs w:val="18"/>
        </w:rPr>
      </w:pPr>
    </w:p>
    <w:p w14:paraId="45AADBB9" w14:textId="46BC1E73" w:rsidR="001F4FA0" w:rsidRDefault="001F4FA0" w:rsidP="00B254C8">
      <w:pPr>
        <w:rPr>
          <w:rFonts w:ascii="Arial" w:hAnsi="Arial" w:cs="Arial"/>
          <w:sz w:val="18"/>
          <w:szCs w:val="18"/>
        </w:rPr>
      </w:pPr>
    </w:p>
    <w:p w14:paraId="39E8FE3D" w14:textId="3A6E498B" w:rsidR="001F4FA0" w:rsidRDefault="001F4FA0" w:rsidP="00B254C8">
      <w:pPr>
        <w:rPr>
          <w:rFonts w:ascii="Arial" w:hAnsi="Arial" w:cs="Arial"/>
          <w:sz w:val="18"/>
          <w:szCs w:val="18"/>
        </w:rPr>
      </w:pPr>
    </w:p>
    <w:p w14:paraId="47B94134" w14:textId="708D4F00" w:rsidR="001F4FA0" w:rsidRPr="004E0917" w:rsidRDefault="004E0917" w:rsidP="00B254C8">
      <w:pPr>
        <w:rPr>
          <w:rFonts w:ascii="Arial" w:hAnsi="Arial" w:cs="Arial"/>
          <w:b/>
          <w:bCs/>
          <w:sz w:val="18"/>
          <w:szCs w:val="18"/>
        </w:rPr>
      </w:pPr>
      <w:r w:rsidRPr="004E0917">
        <w:rPr>
          <w:rFonts w:ascii="Arial" w:hAnsi="Arial" w:cs="Arial"/>
          <w:b/>
          <w:bCs/>
          <w:sz w:val="18"/>
          <w:szCs w:val="18"/>
        </w:rPr>
        <w:t>CID 4093</w:t>
      </w:r>
    </w:p>
    <w:p w14:paraId="781CA8B6" w14:textId="7E8135BD" w:rsidR="004E0917" w:rsidRDefault="004E0917" w:rsidP="00B254C8">
      <w:pPr>
        <w:rPr>
          <w:rFonts w:ascii="Arial" w:hAnsi="Arial" w:cs="Arial"/>
          <w:sz w:val="18"/>
          <w:szCs w:val="18"/>
        </w:rPr>
      </w:pPr>
    </w:p>
    <w:p w14:paraId="3DF79BF5" w14:textId="18FD36A7" w:rsidR="004E0917" w:rsidRDefault="004E0917" w:rsidP="00B254C8">
      <w:pPr>
        <w:rPr>
          <w:rFonts w:ascii="Arial" w:hAnsi="Arial" w:cs="Arial"/>
          <w:sz w:val="18"/>
          <w:szCs w:val="18"/>
        </w:rPr>
      </w:pPr>
      <w:r>
        <w:rPr>
          <w:rFonts w:ascii="Arial" w:hAnsi="Arial" w:cs="Arial"/>
          <w:sz w:val="18"/>
          <w:szCs w:val="18"/>
        </w:rPr>
        <w:t>Discussion:</w:t>
      </w:r>
    </w:p>
    <w:p w14:paraId="45265DFD" w14:textId="6BF08B06" w:rsidR="004E0917" w:rsidRDefault="004E0917" w:rsidP="00B254C8">
      <w:pPr>
        <w:rPr>
          <w:rFonts w:ascii="Arial" w:hAnsi="Arial" w:cs="Arial"/>
          <w:sz w:val="18"/>
          <w:szCs w:val="18"/>
        </w:rPr>
      </w:pPr>
    </w:p>
    <w:p w14:paraId="06125666" w14:textId="185F080C" w:rsidR="004E0917" w:rsidRDefault="004E0917" w:rsidP="00B254C8">
      <w:pPr>
        <w:rPr>
          <w:rFonts w:ascii="Arial" w:hAnsi="Arial" w:cs="Arial"/>
          <w:sz w:val="18"/>
          <w:szCs w:val="18"/>
        </w:rPr>
      </w:pPr>
      <w:r>
        <w:rPr>
          <w:rFonts w:ascii="Arial" w:hAnsi="Arial" w:cs="Arial"/>
          <w:sz w:val="18"/>
          <w:szCs w:val="18"/>
        </w:rPr>
        <w:t>The encrypted field extends to MIC. Figure to be adjusted accordingly</w:t>
      </w:r>
    </w:p>
    <w:p w14:paraId="43DB6A65" w14:textId="538D7337" w:rsidR="004E0917" w:rsidRDefault="004E0917" w:rsidP="00B254C8">
      <w:pPr>
        <w:rPr>
          <w:rFonts w:ascii="Arial" w:hAnsi="Arial" w:cs="Arial"/>
          <w:sz w:val="18"/>
          <w:szCs w:val="18"/>
        </w:rPr>
      </w:pPr>
    </w:p>
    <w:p w14:paraId="7489EC9A" w14:textId="0EEB3643" w:rsidR="004E0917" w:rsidRDefault="004E0917" w:rsidP="00B254C8">
      <w:pPr>
        <w:rPr>
          <w:rFonts w:ascii="Arial" w:hAnsi="Arial" w:cs="Arial"/>
          <w:sz w:val="18"/>
          <w:szCs w:val="18"/>
        </w:rPr>
      </w:pPr>
      <w:proofErr w:type="spellStart"/>
      <w:r>
        <w:rPr>
          <w:rFonts w:ascii="Arial" w:hAnsi="Arial" w:cs="Arial"/>
          <w:sz w:val="18"/>
          <w:szCs w:val="18"/>
        </w:rPr>
        <w:t>TGm</w:t>
      </w:r>
      <w:proofErr w:type="spellEnd"/>
      <w:r>
        <w:rPr>
          <w:rFonts w:ascii="Arial" w:hAnsi="Arial" w:cs="Arial"/>
          <w:sz w:val="18"/>
          <w:szCs w:val="18"/>
        </w:rPr>
        <w:t xml:space="preserve"> Editor, please replace Figure 12-26 as shown below.</w:t>
      </w:r>
    </w:p>
    <w:p w14:paraId="2BAA2D1D" w14:textId="3A916E61" w:rsidR="004E0917" w:rsidRDefault="004E0917" w:rsidP="00B254C8">
      <w:pPr>
        <w:rPr>
          <w:rFonts w:ascii="Arial" w:hAnsi="Arial" w:cs="Arial"/>
          <w:sz w:val="18"/>
          <w:szCs w:val="18"/>
        </w:rPr>
      </w:pPr>
    </w:p>
    <w:p w14:paraId="2AC8DBEE" w14:textId="1E8FD045" w:rsidR="004E0917" w:rsidRPr="004E0917" w:rsidRDefault="004E0917" w:rsidP="004E0917">
      <w:pPr>
        <w:jc w:val="left"/>
        <w:rPr>
          <w:sz w:val="24"/>
        </w:rPr>
      </w:pPr>
      <w:r w:rsidRPr="004E0917">
        <w:rPr>
          <w:sz w:val="24"/>
        </w:rPr>
        <w:fldChar w:fldCharType="begin"/>
      </w:r>
      <w:r w:rsidRPr="004E0917">
        <w:rPr>
          <w:sz w:val="24"/>
        </w:rPr>
        <w:instrText xml:space="preserve"> INCLUDEPICTURE "https://documents.lucidchart.com/documents/4766a6a3-aae2-41ca-93dd-31efb0b3d380/pages/xX70rAEtibumf?a=183&amp;x=-69&amp;y=-34&amp;w=1088&amp;h=359&amp;store=1&amp;accept=image%2F*&amp;auth=LCA%207efeade7675674cebcb89ca34076815bb680e714-ts%3D1580150390" \* MERGEFORMATINET </w:instrText>
      </w:r>
      <w:r w:rsidRPr="004E0917">
        <w:rPr>
          <w:sz w:val="24"/>
        </w:rPr>
        <w:fldChar w:fldCharType="separate"/>
      </w:r>
      <w:r w:rsidRPr="004E0917">
        <w:rPr>
          <w:noProof/>
          <w:sz w:val="24"/>
        </w:rPr>
        <w:drawing>
          <wp:inline distT="0" distB="0" distL="0" distR="0" wp14:anchorId="0EA3538C" wp14:editId="25288555">
            <wp:extent cx="5903595" cy="194373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3595" cy="1943735"/>
                    </a:xfrm>
                    <a:prstGeom prst="rect">
                      <a:avLst/>
                    </a:prstGeom>
                    <a:noFill/>
                    <a:ln>
                      <a:noFill/>
                    </a:ln>
                  </pic:spPr>
                </pic:pic>
              </a:graphicData>
            </a:graphic>
          </wp:inline>
        </w:drawing>
      </w:r>
      <w:r w:rsidRPr="004E0917">
        <w:rPr>
          <w:sz w:val="24"/>
        </w:rPr>
        <w:fldChar w:fldCharType="end"/>
      </w:r>
    </w:p>
    <w:p w14:paraId="78444598" w14:textId="3D8FF21A" w:rsidR="004E0917" w:rsidRDefault="004E0917" w:rsidP="00B254C8">
      <w:pPr>
        <w:rPr>
          <w:rFonts w:ascii="Arial" w:hAnsi="Arial" w:cs="Arial"/>
          <w:sz w:val="18"/>
          <w:szCs w:val="18"/>
        </w:rPr>
      </w:pPr>
    </w:p>
    <w:p w14:paraId="564797D3" w14:textId="13986554" w:rsidR="00F7371E" w:rsidRDefault="00F7371E" w:rsidP="00B254C8">
      <w:pPr>
        <w:rPr>
          <w:rFonts w:ascii="Arial" w:hAnsi="Arial" w:cs="Arial"/>
          <w:sz w:val="18"/>
          <w:szCs w:val="18"/>
        </w:rPr>
      </w:pPr>
    </w:p>
    <w:p w14:paraId="0ADB926B" w14:textId="301E5693" w:rsidR="0079076D" w:rsidRDefault="0079076D" w:rsidP="00B254C8">
      <w:pPr>
        <w:rPr>
          <w:rFonts w:ascii="Arial" w:hAnsi="Arial" w:cs="Arial"/>
          <w:b/>
          <w:bCs/>
          <w:sz w:val="18"/>
          <w:szCs w:val="18"/>
        </w:rPr>
      </w:pPr>
      <w:r>
        <w:rPr>
          <w:rFonts w:ascii="Arial" w:hAnsi="Arial" w:cs="Arial"/>
          <w:b/>
          <w:bCs/>
          <w:sz w:val="18"/>
          <w:szCs w:val="18"/>
        </w:rPr>
        <w:t>CID 4031</w:t>
      </w:r>
    </w:p>
    <w:p w14:paraId="480F5117" w14:textId="6EFB4751" w:rsidR="0079076D" w:rsidRDefault="0079076D" w:rsidP="00B254C8">
      <w:pPr>
        <w:rPr>
          <w:rFonts w:ascii="Arial" w:hAnsi="Arial" w:cs="Arial"/>
          <w:b/>
          <w:bCs/>
          <w:sz w:val="18"/>
          <w:szCs w:val="18"/>
        </w:rPr>
      </w:pPr>
    </w:p>
    <w:p w14:paraId="38EBE5A3" w14:textId="4803EBC3" w:rsidR="0079076D" w:rsidRDefault="0079076D" w:rsidP="00B254C8">
      <w:pPr>
        <w:rPr>
          <w:rFonts w:ascii="Arial" w:hAnsi="Arial" w:cs="Arial"/>
          <w:sz w:val="18"/>
          <w:szCs w:val="18"/>
        </w:rPr>
      </w:pPr>
      <w:r w:rsidRPr="002225CA">
        <w:rPr>
          <w:rFonts w:ascii="Arial" w:hAnsi="Arial" w:cs="Arial"/>
          <w:sz w:val="18"/>
          <w:szCs w:val="18"/>
        </w:rPr>
        <w:t>Discussion</w:t>
      </w:r>
    </w:p>
    <w:p w14:paraId="59786610" w14:textId="7AF065ED" w:rsidR="0079076D" w:rsidRDefault="0079076D" w:rsidP="00B254C8">
      <w:pPr>
        <w:rPr>
          <w:rFonts w:ascii="Arial" w:hAnsi="Arial" w:cs="Arial"/>
          <w:sz w:val="18"/>
          <w:szCs w:val="18"/>
        </w:rPr>
      </w:pPr>
    </w:p>
    <w:p w14:paraId="7383276F" w14:textId="247147DA" w:rsidR="0079076D" w:rsidRPr="002225CA" w:rsidRDefault="0079076D" w:rsidP="00B254C8">
      <w:pPr>
        <w:rPr>
          <w:rFonts w:ascii="Arial" w:hAnsi="Arial" w:cs="Arial"/>
          <w:sz w:val="18"/>
          <w:szCs w:val="18"/>
        </w:rPr>
      </w:pPr>
      <w:r>
        <w:t>dot11PNExhaustionThresholdLow and dot11PNExhaustionThresholdHigh together represent 48-bit number and not a range.</w:t>
      </w:r>
    </w:p>
    <w:p w14:paraId="45CF97EB" w14:textId="77777777" w:rsidR="0079076D" w:rsidRDefault="0079076D" w:rsidP="00B254C8">
      <w:pPr>
        <w:rPr>
          <w:rFonts w:ascii="Arial" w:hAnsi="Arial" w:cs="Arial"/>
          <w:b/>
          <w:bCs/>
          <w:sz w:val="18"/>
          <w:szCs w:val="18"/>
        </w:rPr>
      </w:pPr>
    </w:p>
    <w:p w14:paraId="78ABB993" w14:textId="77777777" w:rsidR="0079076D" w:rsidRDefault="0079076D" w:rsidP="00B254C8">
      <w:pPr>
        <w:rPr>
          <w:rFonts w:ascii="Arial" w:hAnsi="Arial" w:cs="Arial"/>
          <w:b/>
          <w:bCs/>
          <w:sz w:val="18"/>
          <w:szCs w:val="18"/>
        </w:rPr>
      </w:pPr>
    </w:p>
    <w:p w14:paraId="5873FBAA" w14:textId="5E29F652" w:rsidR="00F7371E" w:rsidRPr="002D07AA" w:rsidRDefault="00F7371E" w:rsidP="00B254C8">
      <w:pPr>
        <w:rPr>
          <w:rFonts w:ascii="Arial" w:hAnsi="Arial" w:cs="Arial"/>
          <w:b/>
          <w:bCs/>
          <w:sz w:val="18"/>
          <w:szCs w:val="18"/>
        </w:rPr>
      </w:pPr>
      <w:r w:rsidRPr="002D07AA">
        <w:rPr>
          <w:rFonts w:ascii="Arial" w:hAnsi="Arial" w:cs="Arial"/>
          <w:b/>
          <w:bCs/>
          <w:sz w:val="18"/>
          <w:szCs w:val="18"/>
        </w:rPr>
        <w:t>CID 4388</w:t>
      </w:r>
    </w:p>
    <w:p w14:paraId="21207567" w14:textId="7544BAAB" w:rsidR="00F7371E" w:rsidRDefault="00F7371E" w:rsidP="00B254C8">
      <w:pPr>
        <w:rPr>
          <w:rFonts w:ascii="Arial" w:hAnsi="Arial" w:cs="Arial"/>
          <w:sz w:val="18"/>
          <w:szCs w:val="18"/>
        </w:rPr>
      </w:pPr>
    </w:p>
    <w:p w14:paraId="67285533" w14:textId="61C0CE13" w:rsidR="009508AD" w:rsidRDefault="009508AD" w:rsidP="00B254C8">
      <w:pPr>
        <w:rPr>
          <w:rFonts w:ascii="Arial" w:hAnsi="Arial" w:cs="Arial"/>
          <w:sz w:val="18"/>
          <w:szCs w:val="18"/>
        </w:rPr>
      </w:pPr>
    </w:p>
    <w:p w14:paraId="3CAEA19E" w14:textId="7D81FC49" w:rsidR="009508AD" w:rsidRDefault="009508AD" w:rsidP="00B254C8">
      <w:pPr>
        <w:rPr>
          <w:rFonts w:ascii="Arial" w:hAnsi="Arial" w:cs="Arial"/>
          <w:sz w:val="18"/>
          <w:szCs w:val="18"/>
        </w:rPr>
      </w:pPr>
      <w:r>
        <w:rPr>
          <w:rFonts w:ascii="Arial" w:hAnsi="Arial" w:cs="Arial"/>
          <w:sz w:val="18"/>
          <w:szCs w:val="18"/>
        </w:rPr>
        <w:t>The comment is as follows:</w:t>
      </w:r>
    </w:p>
    <w:p w14:paraId="7EB8705B" w14:textId="77777777" w:rsidR="009508AD" w:rsidRDefault="009508AD" w:rsidP="00B254C8">
      <w:pPr>
        <w:rPr>
          <w:rFonts w:ascii="Arial" w:hAnsi="Arial" w:cs="Arial"/>
          <w:sz w:val="18"/>
          <w:szCs w:val="18"/>
        </w:rPr>
      </w:pPr>
    </w:p>
    <w:p w14:paraId="2D8F809B" w14:textId="340C951A" w:rsidR="009508AD" w:rsidRPr="009508AD" w:rsidRDefault="009508AD" w:rsidP="00B254C8">
      <w:pPr>
        <w:rPr>
          <w:sz w:val="16"/>
          <w:szCs w:val="16"/>
        </w:rPr>
      </w:pPr>
      <w:r>
        <w:rPr>
          <w:rFonts w:ascii="Arial" w:hAnsi="Arial" w:cs="Arial"/>
          <w:sz w:val="18"/>
          <w:szCs w:val="18"/>
        </w:rPr>
        <w:lastRenderedPageBreak/>
        <w:t>“</w:t>
      </w:r>
      <w:r w:rsidRPr="00D32A1F">
        <w:rPr>
          <w:sz w:val="16"/>
          <w:szCs w:val="16"/>
        </w:rPr>
        <w:t>I presume GCMP is not allowed for S1G, since there's no description of GCMP for PV1 MPDUs. Where is this restriction specified?</w:t>
      </w:r>
      <w:r>
        <w:rPr>
          <w:sz w:val="16"/>
          <w:szCs w:val="16"/>
        </w:rPr>
        <w:t>”</w:t>
      </w:r>
    </w:p>
    <w:p w14:paraId="366144BE" w14:textId="206D8EFD" w:rsidR="00F7371E" w:rsidRDefault="00F7371E" w:rsidP="00B254C8">
      <w:pPr>
        <w:rPr>
          <w:rFonts w:ascii="Arial" w:hAnsi="Arial" w:cs="Arial"/>
          <w:sz w:val="18"/>
          <w:szCs w:val="18"/>
        </w:rPr>
      </w:pPr>
    </w:p>
    <w:p w14:paraId="49F4CB25" w14:textId="77777777" w:rsidR="009508AD" w:rsidRDefault="009508AD" w:rsidP="009508AD">
      <w:pPr>
        <w:rPr>
          <w:rFonts w:ascii="Arial" w:hAnsi="Arial" w:cs="Arial"/>
          <w:sz w:val="18"/>
          <w:szCs w:val="18"/>
        </w:rPr>
      </w:pPr>
      <w:r>
        <w:rPr>
          <w:rFonts w:ascii="Arial" w:hAnsi="Arial" w:cs="Arial"/>
          <w:sz w:val="18"/>
          <w:szCs w:val="18"/>
        </w:rPr>
        <w:t>Discussion</w:t>
      </w:r>
    </w:p>
    <w:p w14:paraId="26133569" w14:textId="77777777" w:rsidR="009508AD" w:rsidRDefault="009508AD" w:rsidP="00B254C8">
      <w:pPr>
        <w:rPr>
          <w:rFonts w:ascii="Arial" w:hAnsi="Arial" w:cs="Arial"/>
          <w:sz w:val="18"/>
          <w:szCs w:val="18"/>
        </w:rPr>
      </w:pPr>
    </w:p>
    <w:p w14:paraId="03184466" w14:textId="032341C0" w:rsidR="00F7371E" w:rsidRDefault="00F7371E" w:rsidP="00F7371E">
      <w:pPr>
        <w:shd w:val="clear" w:color="auto" w:fill="FFFFFF"/>
        <w:jc w:val="left"/>
        <w:rPr>
          <w:color w:val="222222"/>
          <w:sz w:val="16"/>
          <w:szCs w:val="16"/>
        </w:rPr>
      </w:pPr>
      <w:r w:rsidRPr="00F7371E">
        <w:rPr>
          <w:color w:val="222222"/>
          <w:sz w:val="16"/>
          <w:szCs w:val="16"/>
        </w:rPr>
        <w:t>PV1 frames are compressed frames that are optionally used with S1G</w:t>
      </w:r>
    </w:p>
    <w:p w14:paraId="0F1880D4" w14:textId="3A13023C" w:rsidR="009508AD" w:rsidRDefault="009508AD" w:rsidP="00F7371E">
      <w:pPr>
        <w:shd w:val="clear" w:color="auto" w:fill="FFFFFF"/>
        <w:jc w:val="left"/>
        <w:rPr>
          <w:color w:val="222222"/>
          <w:sz w:val="16"/>
          <w:szCs w:val="16"/>
        </w:rPr>
      </w:pPr>
    </w:p>
    <w:p w14:paraId="4BF27397" w14:textId="05D6C966" w:rsidR="009508AD" w:rsidRDefault="009508AD" w:rsidP="009508AD">
      <w:pPr>
        <w:rPr>
          <w:sz w:val="16"/>
          <w:szCs w:val="16"/>
        </w:rPr>
      </w:pPr>
      <w:r>
        <w:rPr>
          <w:color w:val="222222"/>
          <w:sz w:val="16"/>
          <w:szCs w:val="16"/>
        </w:rPr>
        <w:t>The comment</w:t>
      </w:r>
      <w:r w:rsidRPr="00F7371E">
        <w:rPr>
          <w:color w:val="222222"/>
          <w:sz w:val="16"/>
          <w:szCs w:val="16"/>
        </w:rPr>
        <w:t xml:space="preserve"> seems to ask for a restriction </w:t>
      </w:r>
      <w:r>
        <w:rPr>
          <w:color w:val="222222"/>
          <w:sz w:val="16"/>
          <w:szCs w:val="16"/>
        </w:rPr>
        <w:t>that</w:t>
      </w:r>
      <w:r w:rsidRPr="00F7371E">
        <w:rPr>
          <w:color w:val="222222"/>
          <w:sz w:val="16"/>
          <w:szCs w:val="16"/>
        </w:rPr>
        <w:t xml:space="preserve"> S1G STAs only use CCMP - which puts a requirement on using specific ciphers with specific </w:t>
      </w:r>
      <w:proofErr w:type="spellStart"/>
      <w:r w:rsidRPr="00F7371E">
        <w:rPr>
          <w:color w:val="222222"/>
          <w:sz w:val="16"/>
          <w:szCs w:val="16"/>
        </w:rPr>
        <w:t>PHYs.</w:t>
      </w:r>
      <w:proofErr w:type="spellEnd"/>
      <w:r w:rsidRPr="00F7371E">
        <w:rPr>
          <w:color w:val="222222"/>
          <w:sz w:val="16"/>
          <w:szCs w:val="16"/>
        </w:rPr>
        <w:t xml:space="preserve"> We didn't even do that with TKIP.</w:t>
      </w:r>
      <w:r>
        <w:rPr>
          <w:color w:val="222222"/>
          <w:sz w:val="16"/>
          <w:szCs w:val="16"/>
        </w:rPr>
        <w:t xml:space="preserve"> </w:t>
      </w:r>
      <w:r w:rsidRPr="00F7371E">
        <w:rPr>
          <w:sz w:val="16"/>
          <w:szCs w:val="16"/>
        </w:rPr>
        <w:t>There is nothing to stop (from a specification point of view) an S1G STAs advertising and negotiating a GSM cipher suite</w:t>
      </w:r>
      <w:r>
        <w:rPr>
          <w:sz w:val="16"/>
          <w:szCs w:val="16"/>
        </w:rPr>
        <w:t xml:space="preserve"> – in that case they would use PV0 frames, since GCMP is not specified for PV1 frames.</w:t>
      </w:r>
    </w:p>
    <w:p w14:paraId="579FAD35" w14:textId="23C4BF5E" w:rsidR="009508AD" w:rsidRDefault="009508AD" w:rsidP="009508AD">
      <w:pPr>
        <w:rPr>
          <w:sz w:val="16"/>
          <w:szCs w:val="16"/>
        </w:rPr>
      </w:pPr>
    </w:p>
    <w:p w14:paraId="4DEE4F51" w14:textId="022E143B" w:rsidR="009508AD" w:rsidRDefault="009508AD" w:rsidP="009508AD">
      <w:pPr>
        <w:rPr>
          <w:color w:val="222222"/>
          <w:sz w:val="16"/>
          <w:szCs w:val="16"/>
        </w:rPr>
      </w:pPr>
      <w:r>
        <w:rPr>
          <w:color w:val="222222"/>
          <w:sz w:val="16"/>
          <w:szCs w:val="16"/>
        </w:rPr>
        <w:t>There is no</w:t>
      </w:r>
      <w:r w:rsidRPr="00F7371E">
        <w:rPr>
          <w:color w:val="222222"/>
          <w:sz w:val="16"/>
          <w:szCs w:val="16"/>
        </w:rPr>
        <w:t xml:space="preserve"> technical problem that would be solved by adding any additional text since at this time</w:t>
      </w:r>
      <w:r>
        <w:rPr>
          <w:color w:val="222222"/>
          <w:sz w:val="16"/>
          <w:szCs w:val="16"/>
        </w:rPr>
        <w:t xml:space="preserve"> since </w:t>
      </w:r>
      <w:r w:rsidRPr="00F7371E">
        <w:rPr>
          <w:color w:val="222222"/>
          <w:sz w:val="16"/>
          <w:szCs w:val="16"/>
        </w:rPr>
        <w:t>negotiating PV1 frame exchanges with GCMP isn't a requirement.</w:t>
      </w:r>
      <w:r>
        <w:rPr>
          <w:color w:val="222222"/>
          <w:sz w:val="16"/>
          <w:szCs w:val="16"/>
        </w:rPr>
        <w:t xml:space="preserve"> If and when required, a separate submission could address how PV1 frames may be used with GCMP.</w:t>
      </w:r>
    </w:p>
    <w:p w14:paraId="3CCAD8E0" w14:textId="4CEEE11E" w:rsidR="00462591" w:rsidRDefault="00462591" w:rsidP="009508AD">
      <w:pPr>
        <w:rPr>
          <w:color w:val="222222"/>
          <w:sz w:val="16"/>
          <w:szCs w:val="16"/>
        </w:rPr>
      </w:pPr>
    </w:p>
    <w:p w14:paraId="033F2148" w14:textId="2DD4D214" w:rsidR="00462591" w:rsidRPr="009508AD" w:rsidRDefault="00462591" w:rsidP="009508AD">
      <w:pPr>
        <w:rPr>
          <w:sz w:val="16"/>
          <w:szCs w:val="16"/>
        </w:rPr>
      </w:pPr>
      <w:r>
        <w:rPr>
          <w:color w:val="222222"/>
          <w:sz w:val="16"/>
          <w:szCs w:val="16"/>
        </w:rPr>
        <w:t>Perhaps, to be consistent specify that GCMP shall not be used by S1G STAs</w:t>
      </w:r>
    </w:p>
    <w:p w14:paraId="44B75AF9" w14:textId="4929EAD5" w:rsidR="009508AD" w:rsidRDefault="009508AD" w:rsidP="009508AD">
      <w:pPr>
        <w:shd w:val="clear" w:color="auto" w:fill="FFFFFF"/>
        <w:jc w:val="left"/>
        <w:rPr>
          <w:color w:val="222222"/>
          <w:sz w:val="16"/>
          <w:szCs w:val="16"/>
        </w:rPr>
      </w:pPr>
    </w:p>
    <w:p w14:paraId="18AAC5AF" w14:textId="28DE4014" w:rsidR="004E0917" w:rsidRDefault="009508AD" w:rsidP="009508AD">
      <w:pPr>
        <w:shd w:val="clear" w:color="auto" w:fill="FFFFFF"/>
        <w:jc w:val="left"/>
        <w:rPr>
          <w:color w:val="222222"/>
          <w:sz w:val="16"/>
          <w:szCs w:val="16"/>
        </w:rPr>
      </w:pPr>
      <w:r w:rsidRPr="00F7371E">
        <w:rPr>
          <w:color w:val="222222"/>
          <w:sz w:val="16"/>
          <w:szCs w:val="16"/>
        </w:rPr>
        <w:t>The proposed resolution doesn't actually propose a change.</w:t>
      </w:r>
      <w:r>
        <w:rPr>
          <w:color w:val="222222"/>
          <w:sz w:val="16"/>
          <w:szCs w:val="16"/>
        </w:rPr>
        <w:t xml:space="preserve"> </w:t>
      </w:r>
    </w:p>
    <w:p w14:paraId="714CF67C" w14:textId="3098EE3B" w:rsidR="0079076D" w:rsidRDefault="0079076D" w:rsidP="009508AD">
      <w:pPr>
        <w:shd w:val="clear" w:color="auto" w:fill="FFFFFF"/>
        <w:jc w:val="left"/>
        <w:rPr>
          <w:color w:val="222222"/>
          <w:sz w:val="16"/>
          <w:szCs w:val="16"/>
        </w:rPr>
      </w:pPr>
    </w:p>
    <w:p w14:paraId="75F81895" w14:textId="7BF3DE85" w:rsidR="0079076D" w:rsidRPr="002225CA" w:rsidRDefault="0079076D" w:rsidP="002225CA">
      <w:pPr>
        <w:rPr>
          <w:rFonts w:ascii="Arial" w:hAnsi="Arial" w:cs="Arial"/>
          <w:b/>
          <w:bCs/>
          <w:sz w:val="18"/>
          <w:szCs w:val="18"/>
        </w:rPr>
      </w:pPr>
      <w:r w:rsidRPr="002225CA">
        <w:rPr>
          <w:rFonts w:ascii="Arial" w:hAnsi="Arial" w:cs="Arial"/>
          <w:b/>
          <w:bCs/>
          <w:sz w:val="18"/>
          <w:szCs w:val="18"/>
        </w:rPr>
        <w:t>CID 4086</w:t>
      </w:r>
    </w:p>
    <w:p w14:paraId="55AC7EF0" w14:textId="558EA94F" w:rsidR="0079076D" w:rsidRDefault="0079076D" w:rsidP="009508AD">
      <w:pPr>
        <w:shd w:val="clear" w:color="auto" w:fill="FFFFFF"/>
        <w:jc w:val="left"/>
        <w:rPr>
          <w:b/>
          <w:bCs/>
          <w:color w:val="222222"/>
          <w:sz w:val="16"/>
          <w:szCs w:val="16"/>
        </w:rPr>
      </w:pPr>
    </w:p>
    <w:p w14:paraId="5D0219A8" w14:textId="07CCED77" w:rsidR="0079076D" w:rsidRPr="002225CA" w:rsidRDefault="0079076D" w:rsidP="009508AD">
      <w:pPr>
        <w:shd w:val="clear" w:color="auto" w:fill="FFFFFF"/>
        <w:jc w:val="left"/>
        <w:rPr>
          <w:color w:val="222222"/>
          <w:sz w:val="16"/>
          <w:szCs w:val="16"/>
        </w:rPr>
      </w:pPr>
      <w:r w:rsidRPr="002225CA">
        <w:rPr>
          <w:color w:val="222222"/>
          <w:sz w:val="16"/>
          <w:szCs w:val="16"/>
        </w:rPr>
        <w:t xml:space="preserve">Comment related to whether </w:t>
      </w:r>
      <w:r>
        <w:rPr>
          <w:color w:val="222222"/>
          <w:sz w:val="16"/>
          <w:szCs w:val="16"/>
        </w:rPr>
        <w:t xml:space="preserve">PV1 MPDUs reusing PN </w:t>
      </w:r>
    </w:p>
    <w:p w14:paraId="5A48A3DA" w14:textId="77777777" w:rsidR="0079076D" w:rsidRPr="002225CA" w:rsidRDefault="0079076D" w:rsidP="009508AD">
      <w:pPr>
        <w:shd w:val="clear" w:color="auto" w:fill="FFFFFF"/>
        <w:jc w:val="left"/>
        <w:rPr>
          <w:b/>
          <w:bCs/>
          <w:color w:val="222222"/>
          <w:sz w:val="16"/>
          <w:szCs w:val="16"/>
        </w:rPr>
      </w:pPr>
    </w:p>
    <w:p w14:paraId="7255C2AE" w14:textId="5BBE9FFC" w:rsidR="0079076D" w:rsidRDefault="0079076D" w:rsidP="009508AD">
      <w:pPr>
        <w:shd w:val="clear" w:color="auto" w:fill="FFFFFF"/>
        <w:jc w:val="left"/>
        <w:rPr>
          <w:rFonts w:ascii="Arial" w:hAnsi="Arial" w:cs="Arial"/>
          <w:sz w:val="18"/>
          <w:szCs w:val="18"/>
        </w:rPr>
      </w:pPr>
      <w:r>
        <w:rPr>
          <w:color w:val="222222"/>
          <w:sz w:val="16"/>
          <w:szCs w:val="16"/>
        </w:rPr>
        <w:t>Di</w:t>
      </w:r>
      <w:r w:rsidRPr="002225CA">
        <w:rPr>
          <w:rFonts w:ascii="Arial" w:hAnsi="Arial" w:cs="Arial"/>
          <w:sz w:val="18"/>
          <w:szCs w:val="18"/>
        </w:rPr>
        <w:t>scussion</w:t>
      </w:r>
    </w:p>
    <w:p w14:paraId="3B0C5CE7" w14:textId="6454DDB0" w:rsidR="0079076D" w:rsidRDefault="0079076D" w:rsidP="009508AD">
      <w:pPr>
        <w:shd w:val="clear" w:color="auto" w:fill="FFFFFF"/>
        <w:jc w:val="left"/>
        <w:rPr>
          <w:rFonts w:ascii="Arial" w:hAnsi="Arial" w:cs="Arial"/>
          <w:sz w:val="18"/>
          <w:szCs w:val="18"/>
        </w:rPr>
      </w:pPr>
    </w:p>
    <w:p w14:paraId="26C985A0" w14:textId="10D40AF8" w:rsidR="0079076D" w:rsidRPr="002225CA" w:rsidRDefault="0079076D" w:rsidP="009508AD">
      <w:pPr>
        <w:shd w:val="clear" w:color="auto" w:fill="FFFFFF"/>
        <w:jc w:val="left"/>
        <w:rPr>
          <w:sz w:val="18"/>
          <w:szCs w:val="18"/>
        </w:rPr>
      </w:pPr>
      <w:r w:rsidRPr="002225CA">
        <w:rPr>
          <w:sz w:val="18"/>
          <w:szCs w:val="18"/>
        </w:rPr>
        <w:t>If PN is allowed to be repeated, statement in 12.5.3.3.1 2602.50 needs to be softened.</w:t>
      </w:r>
    </w:p>
    <w:p w14:paraId="31B588A3" w14:textId="1C47A611" w:rsidR="0079076D" w:rsidRPr="002225CA" w:rsidRDefault="0079076D" w:rsidP="009508AD">
      <w:pPr>
        <w:shd w:val="clear" w:color="auto" w:fill="FFFFFF"/>
        <w:jc w:val="left"/>
        <w:rPr>
          <w:sz w:val="18"/>
          <w:szCs w:val="18"/>
        </w:rPr>
      </w:pPr>
    </w:p>
    <w:p w14:paraId="03BA8D48" w14:textId="4BF9376D" w:rsidR="0079076D" w:rsidRPr="002225CA" w:rsidRDefault="0079076D" w:rsidP="009508AD">
      <w:pPr>
        <w:shd w:val="clear" w:color="auto" w:fill="FFFFFF"/>
        <w:jc w:val="left"/>
        <w:rPr>
          <w:sz w:val="18"/>
          <w:szCs w:val="18"/>
        </w:rPr>
      </w:pPr>
      <w:r w:rsidRPr="002225CA">
        <w:rPr>
          <w:sz w:val="18"/>
          <w:szCs w:val="18"/>
        </w:rPr>
        <w:t xml:space="preserve">It is sufficient for CCM security that </w:t>
      </w:r>
      <w:proofErr w:type="gramStart"/>
      <w:r w:rsidRPr="002225CA">
        <w:rPr>
          <w:sz w:val="18"/>
          <w:szCs w:val="18"/>
        </w:rPr>
        <w:t>13 octet</w:t>
      </w:r>
      <w:proofErr w:type="gramEnd"/>
      <w:r w:rsidRPr="002225CA">
        <w:rPr>
          <w:sz w:val="18"/>
          <w:szCs w:val="18"/>
        </w:rPr>
        <w:t xml:space="preserve"> nonce is unique i.e. CCM counter has to be unique for</w:t>
      </w:r>
    </w:p>
    <w:p w14:paraId="73FFCD9F" w14:textId="3881014A" w:rsidR="0079076D" w:rsidRPr="002225CA" w:rsidRDefault="0079076D" w:rsidP="009508AD">
      <w:pPr>
        <w:shd w:val="clear" w:color="auto" w:fill="FFFFFF"/>
        <w:jc w:val="left"/>
        <w:rPr>
          <w:sz w:val="18"/>
          <w:szCs w:val="18"/>
        </w:rPr>
      </w:pPr>
      <w:r w:rsidRPr="002225CA">
        <w:rPr>
          <w:sz w:val="18"/>
          <w:szCs w:val="18"/>
        </w:rPr>
        <w:t xml:space="preserve">each AES encrypted block (RFC 3610) </w:t>
      </w:r>
    </w:p>
    <w:p w14:paraId="4F826D7E" w14:textId="150E5C94" w:rsidR="0079076D" w:rsidRPr="002225CA" w:rsidRDefault="0079076D" w:rsidP="0079076D">
      <w:pPr>
        <w:pStyle w:val="HTMLPreformatted"/>
        <w:rPr>
          <w:rFonts w:ascii="Times New Roman" w:hAnsi="Times New Roman" w:cs="Times New Roman"/>
          <w:color w:val="000000"/>
          <w:sz w:val="18"/>
          <w:szCs w:val="18"/>
        </w:rPr>
      </w:pPr>
      <w:r w:rsidRPr="002225CA">
        <w:rPr>
          <w:rFonts w:ascii="Times New Roman" w:hAnsi="Times New Roman" w:cs="Times New Roman"/>
          <w:sz w:val="18"/>
          <w:szCs w:val="18"/>
        </w:rPr>
        <w:t xml:space="preserve">   “</w:t>
      </w:r>
      <w:r w:rsidRPr="002225CA">
        <w:rPr>
          <w:rFonts w:ascii="Times New Roman" w:hAnsi="Times New Roman" w:cs="Times New Roman"/>
          <w:color w:val="000000"/>
          <w:sz w:val="18"/>
          <w:szCs w:val="18"/>
        </w:rPr>
        <w:t>A nonce N of 15-L octets. Within the scope of any encryption key</w:t>
      </w:r>
    </w:p>
    <w:p w14:paraId="59AF4879" w14:textId="77777777" w:rsidR="0079076D" w:rsidRPr="002225CA" w:rsidRDefault="0079076D" w:rsidP="0079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00000"/>
          <w:sz w:val="18"/>
          <w:szCs w:val="18"/>
        </w:rPr>
      </w:pPr>
      <w:r w:rsidRPr="002225CA">
        <w:rPr>
          <w:color w:val="000000"/>
          <w:sz w:val="18"/>
          <w:szCs w:val="18"/>
        </w:rPr>
        <w:t xml:space="preserve">       K, the nonce value MUST be unique.</w:t>
      </w:r>
    </w:p>
    <w:p w14:paraId="481B38D1" w14:textId="58D5D58C" w:rsidR="0079076D" w:rsidRPr="002225CA" w:rsidRDefault="0079076D" w:rsidP="009508AD">
      <w:pPr>
        <w:shd w:val="clear" w:color="auto" w:fill="FFFFFF"/>
        <w:jc w:val="left"/>
        <w:rPr>
          <w:color w:val="222222"/>
          <w:sz w:val="18"/>
          <w:szCs w:val="18"/>
        </w:rPr>
      </w:pPr>
      <w:r w:rsidRPr="002225CA">
        <w:rPr>
          <w:color w:val="222222"/>
          <w:sz w:val="18"/>
          <w:szCs w:val="18"/>
        </w:rPr>
        <w:t>“</w:t>
      </w:r>
    </w:p>
    <w:p w14:paraId="1E6E42E3" w14:textId="0708CEF1" w:rsidR="0079076D" w:rsidRPr="002225CA" w:rsidRDefault="0079076D" w:rsidP="009508AD">
      <w:pPr>
        <w:shd w:val="clear" w:color="auto" w:fill="FFFFFF"/>
        <w:jc w:val="left"/>
        <w:rPr>
          <w:color w:val="222222"/>
          <w:sz w:val="18"/>
          <w:szCs w:val="18"/>
        </w:rPr>
      </w:pPr>
    </w:p>
    <w:p w14:paraId="77F7AA2C" w14:textId="365D3BC7" w:rsidR="0079076D" w:rsidRPr="002225CA" w:rsidRDefault="0079076D" w:rsidP="009508AD">
      <w:pPr>
        <w:shd w:val="clear" w:color="auto" w:fill="FFFFFF"/>
        <w:jc w:val="left"/>
        <w:rPr>
          <w:color w:val="222222"/>
          <w:sz w:val="18"/>
          <w:szCs w:val="18"/>
        </w:rPr>
      </w:pPr>
      <w:r w:rsidRPr="002225CA">
        <w:rPr>
          <w:sz w:val="18"/>
          <w:szCs w:val="18"/>
        </w:rPr>
        <w:t xml:space="preserve">in the construction of CCM Nonce, TID/ACI (Priority) is used in Nonce Flags (12.5.3.3.4 Construct CCM Nonce). That ensures that </w:t>
      </w:r>
      <w:commentRangeStart w:id="116"/>
      <w:r w:rsidRPr="002225CA">
        <w:rPr>
          <w:sz w:val="18"/>
          <w:szCs w:val="18"/>
        </w:rPr>
        <w:t>the CCM counter used for encryption is unique across TIDs</w:t>
      </w:r>
      <w:commentRangeEnd w:id="116"/>
      <w:r w:rsidRPr="002225CA">
        <w:rPr>
          <w:rStyle w:val="CommentReference"/>
          <w:sz w:val="18"/>
          <w:szCs w:val="18"/>
        </w:rPr>
        <w:commentReference w:id="116"/>
      </w:r>
      <w:r w:rsidRPr="002225CA">
        <w:rPr>
          <w:sz w:val="18"/>
          <w:szCs w:val="18"/>
        </w:rPr>
        <w:t xml:space="preserve"> and preserves security guarantees.</w:t>
      </w:r>
    </w:p>
    <w:p w14:paraId="794B5F43" w14:textId="5B9294F5" w:rsidR="0079076D" w:rsidRPr="002225CA" w:rsidRDefault="0079076D" w:rsidP="009508AD">
      <w:pPr>
        <w:shd w:val="clear" w:color="auto" w:fill="FFFFFF"/>
        <w:jc w:val="left"/>
        <w:rPr>
          <w:color w:val="222222"/>
          <w:sz w:val="18"/>
          <w:szCs w:val="18"/>
        </w:rPr>
      </w:pPr>
    </w:p>
    <w:p w14:paraId="21697284" w14:textId="109BAEA9" w:rsidR="0079076D" w:rsidRPr="002225CA" w:rsidRDefault="0079076D" w:rsidP="009508AD">
      <w:pPr>
        <w:shd w:val="clear" w:color="auto" w:fill="FFFFFF"/>
        <w:jc w:val="left"/>
        <w:rPr>
          <w:color w:val="222222"/>
          <w:sz w:val="18"/>
          <w:szCs w:val="18"/>
        </w:rPr>
      </w:pPr>
      <w:r w:rsidRPr="002225CA">
        <w:rPr>
          <w:color w:val="222222"/>
          <w:sz w:val="18"/>
          <w:szCs w:val="18"/>
        </w:rPr>
        <w:t>Perhaps both PV0 and PV1 construction can use the same language – but the decision seems to have been made consciously to be different – the same statement is repeated in 12.5.3.3.2 PN Processing in 11md D3.0</w:t>
      </w:r>
      <w:r>
        <w:rPr>
          <w:color w:val="222222"/>
          <w:sz w:val="18"/>
          <w:szCs w:val="18"/>
        </w:rPr>
        <w:t xml:space="preserve"> – and the restriction is different for PV0 and PV1</w:t>
      </w:r>
    </w:p>
    <w:p w14:paraId="2E65777A" w14:textId="05A5488F" w:rsidR="0079076D" w:rsidRPr="002225CA" w:rsidRDefault="0079076D" w:rsidP="009508AD">
      <w:pPr>
        <w:shd w:val="clear" w:color="auto" w:fill="FFFFFF"/>
        <w:jc w:val="left"/>
        <w:rPr>
          <w:color w:val="222222"/>
          <w:sz w:val="18"/>
          <w:szCs w:val="18"/>
        </w:rPr>
      </w:pPr>
    </w:p>
    <w:p w14:paraId="3020D8A0" w14:textId="77777777" w:rsidR="0079076D" w:rsidRPr="002225CA" w:rsidRDefault="0079076D" w:rsidP="0079076D">
      <w:pPr>
        <w:autoSpaceDE w:val="0"/>
        <w:autoSpaceDN w:val="0"/>
        <w:adjustRightInd w:val="0"/>
        <w:jc w:val="left"/>
        <w:rPr>
          <w:color w:val="000000"/>
          <w:sz w:val="18"/>
          <w:szCs w:val="18"/>
        </w:rPr>
      </w:pPr>
      <w:r w:rsidRPr="002225CA">
        <w:rPr>
          <w:color w:val="222222"/>
          <w:sz w:val="18"/>
          <w:szCs w:val="18"/>
        </w:rPr>
        <w:t>“</w:t>
      </w:r>
      <w:r w:rsidRPr="002225CA">
        <w:rPr>
          <w:color w:val="000000"/>
          <w:sz w:val="18"/>
          <w:szCs w:val="18"/>
        </w:rPr>
        <w:t>For PV0 MPDUs, the PN shall never repeat</w:t>
      </w:r>
    </w:p>
    <w:p w14:paraId="7723369B" w14:textId="77777777" w:rsidR="0079076D" w:rsidRPr="002225CA" w:rsidRDefault="0079076D" w:rsidP="0079076D">
      <w:pPr>
        <w:autoSpaceDE w:val="0"/>
        <w:autoSpaceDN w:val="0"/>
        <w:adjustRightInd w:val="0"/>
        <w:jc w:val="left"/>
        <w:rPr>
          <w:color w:val="000000"/>
          <w:sz w:val="18"/>
          <w:szCs w:val="18"/>
        </w:rPr>
      </w:pPr>
      <w:r w:rsidRPr="002225CA">
        <w:rPr>
          <w:color w:val="000000"/>
          <w:sz w:val="18"/>
          <w:szCs w:val="18"/>
        </w:rPr>
        <w:t xml:space="preserve">for a series of encrypted MPDUs using the same temporal key. </w:t>
      </w:r>
      <w:r w:rsidRPr="002225CA">
        <w:rPr>
          <w:color w:val="218B21"/>
          <w:sz w:val="18"/>
          <w:szCs w:val="18"/>
        </w:rPr>
        <w:t>(11</w:t>
      </w:r>
      <w:proofErr w:type="gramStart"/>
      <w:r w:rsidRPr="002225CA">
        <w:rPr>
          <w:color w:val="218B21"/>
          <w:sz w:val="18"/>
          <w:szCs w:val="18"/>
        </w:rPr>
        <w:t>ah)</w:t>
      </w:r>
      <w:r w:rsidRPr="002225CA">
        <w:rPr>
          <w:color w:val="000000"/>
          <w:sz w:val="18"/>
          <w:szCs w:val="18"/>
        </w:rPr>
        <w:t>For</w:t>
      </w:r>
      <w:proofErr w:type="gramEnd"/>
      <w:r w:rsidRPr="002225CA">
        <w:rPr>
          <w:color w:val="000000"/>
          <w:sz w:val="18"/>
          <w:szCs w:val="18"/>
        </w:rPr>
        <w:t xml:space="preserve"> PV1 MPDUs, the PN shall never</w:t>
      </w:r>
    </w:p>
    <w:p w14:paraId="30DD4322" w14:textId="41FF199C" w:rsidR="0079076D" w:rsidRPr="002225CA" w:rsidRDefault="0079076D" w:rsidP="0079076D">
      <w:pPr>
        <w:shd w:val="clear" w:color="auto" w:fill="FFFFFF"/>
        <w:jc w:val="left"/>
        <w:rPr>
          <w:color w:val="000000"/>
          <w:sz w:val="18"/>
          <w:szCs w:val="18"/>
        </w:rPr>
      </w:pPr>
      <w:r w:rsidRPr="002225CA">
        <w:rPr>
          <w:color w:val="000000"/>
          <w:sz w:val="18"/>
          <w:szCs w:val="18"/>
        </w:rPr>
        <w:t>repeat for a series of encrypted MPDUs using the same temporal key and TID/ACI.”</w:t>
      </w:r>
    </w:p>
    <w:p w14:paraId="72866071" w14:textId="282EC909" w:rsidR="0079076D" w:rsidRDefault="0079076D" w:rsidP="0079076D">
      <w:pPr>
        <w:shd w:val="clear" w:color="auto" w:fill="FFFFFF"/>
        <w:jc w:val="left"/>
        <w:rPr>
          <w:rFonts w:ascii="ƒ”®”˛" w:hAnsi="ƒ”®”˛" w:cs="ƒ”®”˛"/>
          <w:color w:val="000000"/>
          <w:szCs w:val="20"/>
        </w:rPr>
      </w:pPr>
    </w:p>
    <w:p w14:paraId="25E32D05" w14:textId="50AE1481" w:rsidR="0079076D" w:rsidRDefault="0079076D" w:rsidP="0079076D">
      <w:pPr>
        <w:shd w:val="clear" w:color="auto" w:fill="FFFFFF"/>
        <w:jc w:val="left"/>
        <w:rPr>
          <w:color w:val="000000"/>
          <w:sz w:val="18"/>
          <w:szCs w:val="18"/>
        </w:rPr>
      </w:pPr>
      <w:r w:rsidRPr="002225CA">
        <w:rPr>
          <w:color w:val="000000"/>
          <w:sz w:val="18"/>
          <w:szCs w:val="18"/>
        </w:rPr>
        <w:t>Change to relax PN repetition for different priorities for PV0 may cause interoperability issues. Perhaps that is why it was left this way.</w:t>
      </w:r>
    </w:p>
    <w:p w14:paraId="4155751A" w14:textId="067A30EE" w:rsidR="0079076D" w:rsidRDefault="0079076D" w:rsidP="0079076D">
      <w:pPr>
        <w:shd w:val="clear" w:color="auto" w:fill="FFFFFF"/>
        <w:jc w:val="left"/>
        <w:rPr>
          <w:color w:val="000000"/>
          <w:sz w:val="18"/>
          <w:szCs w:val="18"/>
        </w:rPr>
      </w:pPr>
    </w:p>
    <w:p w14:paraId="18B3BCB5" w14:textId="5DF9B5A0" w:rsidR="0079076D" w:rsidRDefault="0079076D" w:rsidP="0079076D">
      <w:pPr>
        <w:shd w:val="clear" w:color="auto" w:fill="FFFFFF"/>
        <w:jc w:val="left"/>
        <w:rPr>
          <w:color w:val="000000"/>
          <w:sz w:val="18"/>
          <w:szCs w:val="18"/>
        </w:rPr>
      </w:pPr>
      <w:r>
        <w:rPr>
          <w:color w:val="000000"/>
          <w:sz w:val="18"/>
          <w:szCs w:val="18"/>
        </w:rPr>
        <w:t>Propose to remove the sentence that reuse of PN voids all security guarantees in the General section.</w:t>
      </w:r>
    </w:p>
    <w:p w14:paraId="4FB9AA18" w14:textId="20BF34EF" w:rsidR="002225CA" w:rsidRDefault="002225CA" w:rsidP="0079076D">
      <w:pPr>
        <w:shd w:val="clear" w:color="auto" w:fill="FFFFFF"/>
        <w:jc w:val="left"/>
        <w:rPr>
          <w:color w:val="000000"/>
          <w:sz w:val="18"/>
          <w:szCs w:val="18"/>
        </w:rPr>
      </w:pPr>
    </w:p>
    <w:p w14:paraId="625E82F9" w14:textId="60A0D500" w:rsidR="002225CA" w:rsidRPr="00673FE0" w:rsidRDefault="002225CA" w:rsidP="0079076D">
      <w:pPr>
        <w:shd w:val="clear" w:color="auto" w:fill="FFFFFF"/>
        <w:jc w:val="left"/>
        <w:rPr>
          <w:b/>
          <w:bCs/>
          <w:color w:val="000000"/>
          <w:sz w:val="18"/>
          <w:szCs w:val="18"/>
        </w:rPr>
      </w:pPr>
      <w:proofErr w:type="spellStart"/>
      <w:r w:rsidRPr="00673FE0">
        <w:rPr>
          <w:b/>
          <w:bCs/>
          <w:color w:val="000000"/>
          <w:sz w:val="18"/>
          <w:szCs w:val="18"/>
        </w:rPr>
        <w:t>TGm</w:t>
      </w:r>
      <w:proofErr w:type="spellEnd"/>
      <w:r w:rsidRPr="00673FE0">
        <w:rPr>
          <w:b/>
          <w:bCs/>
          <w:color w:val="000000"/>
          <w:sz w:val="18"/>
          <w:szCs w:val="18"/>
        </w:rPr>
        <w:t xml:space="preserve"> Editor: Change 12.5.3.1 2601.13 as follows</w:t>
      </w:r>
    </w:p>
    <w:p w14:paraId="15183C57" w14:textId="5DCF9930" w:rsidR="002225CA" w:rsidRDefault="002225CA" w:rsidP="0079076D">
      <w:pPr>
        <w:shd w:val="clear" w:color="auto" w:fill="FFFFFF"/>
        <w:jc w:val="left"/>
        <w:rPr>
          <w:color w:val="000000"/>
          <w:sz w:val="18"/>
          <w:szCs w:val="18"/>
        </w:rPr>
      </w:pPr>
    </w:p>
    <w:p w14:paraId="6D1F9A8C" w14:textId="77777777" w:rsidR="002225CA" w:rsidRDefault="002225CA" w:rsidP="002225CA">
      <w:pPr>
        <w:autoSpaceDE w:val="0"/>
        <w:autoSpaceDN w:val="0"/>
        <w:adjustRightInd w:val="0"/>
        <w:jc w:val="left"/>
        <w:rPr>
          <w:rFonts w:ascii="ƒ”®”˛" w:hAnsi="ƒ”®”˛" w:cs="ƒ”®”˛"/>
          <w:szCs w:val="20"/>
        </w:rPr>
      </w:pPr>
      <w:r>
        <w:rPr>
          <w:rFonts w:ascii="ƒ”®”˛" w:hAnsi="ƒ”®”˛" w:cs="ƒ”®”˛"/>
          <w:szCs w:val="20"/>
        </w:rPr>
        <w:t>CCM requires a fresh temporal key for every session. CCM also requires a unique nonce value for each frame</w:t>
      </w:r>
    </w:p>
    <w:p w14:paraId="7078EE85" w14:textId="77777777" w:rsidR="002225CA" w:rsidRDefault="002225CA" w:rsidP="002225CA">
      <w:pPr>
        <w:autoSpaceDE w:val="0"/>
        <w:autoSpaceDN w:val="0"/>
        <w:adjustRightInd w:val="0"/>
        <w:jc w:val="left"/>
        <w:rPr>
          <w:rFonts w:ascii="ƒ”®”˛" w:hAnsi="ƒ”®”˛" w:cs="ƒ”®”˛"/>
          <w:szCs w:val="20"/>
        </w:rPr>
      </w:pPr>
      <w:r>
        <w:rPr>
          <w:rFonts w:ascii="ƒ”®”˛" w:hAnsi="ƒ”®”˛" w:cs="ƒ”®”˛"/>
          <w:szCs w:val="20"/>
        </w:rPr>
        <w:t>protected by a given temporal key</w:t>
      </w:r>
      <w:r w:rsidRPr="00673FE0">
        <w:rPr>
          <w:rFonts w:ascii="ƒ”®”˛" w:hAnsi="ƒ”®”˛" w:cs="ƒ”®”˛"/>
          <w:strike/>
          <w:szCs w:val="20"/>
        </w:rPr>
        <w:t>,</w:t>
      </w:r>
      <w:r>
        <w:rPr>
          <w:rFonts w:ascii="ƒ”®”˛" w:hAnsi="ƒ”®”˛" w:cs="ƒ”®”˛"/>
          <w:szCs w:val="20"/>
        </w:rPr>
        <w:t xml:space="preserve"> </w:t>
      </w:r>
      <w:r w:rsidRPr="00673FE0">
        <w:rPr>
          <w:rFonts w:ascii="ƒ”®”˛" w:hAnsi="ƒ”®”˛" w:cs="ƒ”®”˛"/>
          <w:strike/>
          <w:szCs w:val="20"/>
        </w:rPr>
        <w:t>and CCMP uses a 48-bit packet number (PN) for this purpose</w:t>
      </w:r>
      <w:r>
        <w:rPr>
          <w:rFonts w:ascii="ƒ”®”˛" w:hAnsi="ƒ”®”˛" w:cs="ƒ”®”˛"/>
          <w:szCs w:val="20"/>
        </w:rPr>
        <w:t>. Reuse of a</w:t>
      </w:r>
    </w:p>
    <w:p w14:paraId="0034C080" w14:textId="2CCD7831" w:rsidR="002225CA" w:rsidRPr="002225CA" w:rsidRDefault="002225CA" w:rsidP="002225CA">
      <w:pPr>
        <w:shd w:val="clear" w:color="auto" w:fill="FFFFFF"/>
        <w:jc w:val="left"/>
        <w:rPr>
          <w:color w:val="000000"/>
          <w:sz w:val="18"/>
          <w:szCs w:val="18"/>
        </w:rPr>
      </w:pPr>
      <w:r w:rsidRPr="00673FE0">
        <w:rPr>
          <w:rFonts w:ascii="ƒ”®”˛" w:hAnsi="ƒ”®”˛" w:cs="ƒ”®”˛"/>
          <w:strike/>
          <w:szCs w:val="20"/>
        </w:rPr>
        <w:t>PN</w:t>
      </w:r>
      <w:r>
        <w:rPr>
          <w:rFonts w:ascii="ƒ”®”˛" w:hAnsi="ƒ”®”˛" w:cs="ƒ”®”˛"/>
          <w:szCs w:val="20"/>
        </w:rPr>
        <w:t xml:space="preserve"> </w:t>
      </w:r>
      <w:r w:rsidRPr="00673FE0">
        <w:rPr>
          <w:rFonts w:ascii="ƒ”®”˛" w:hAnsi="ƒ”®”˛" w:cs="ƒ”®”˛"/>
          <w:szCs w:val="20"/>
          <w:u w:val="single"/>
        </w:rPr>
        <w:t>nonce value</w:t>
      </w:r>
      <w:r>
        <w:rPr>
          <w:rFonts w:ascii="ƒ”®”˛" w:hAnsi="ƒ”®”˛" w:cs="ƒ”®”˛"/>
          <w:szCs w:val="20"/>
        </w:rPr>
        <w:t xml:space="preserve"> with the same temporal key voids all security guarantees.</w:t>
      </w:r>
    </w:p>
    <w:p w14:paraId="6E2E077C" w14:textId="00641BA4" w:rsidR="0079076D" w:rsidRDefault="0079076D" w:rsidP="009508AD">
      <w:pPr>
        <w:shd w:val="clear" w:color="auto" w:fill="FFFFFF"/>
        <w:jc w:val="left"/>
        <w:rPr>
          <w:color w:val="222222"/>
          <w:sz w:val="16"/>
          <w:szCs w:val="16"/>
        </w:rPr>
      </w:pPr>
    </w:p>
    <w:p w14:paraId="1B851B00" w14:textId="5C69A039" w:rsidR="00462591" w:rsidRDefault="00462591" w:rsidP="009508AD">
      <w:pPr>
        <w:shd w:val="clear" w:color="auto" w:fill="FFFFFF"/>
        <w:jc w:val="left"/>
        <w:rPr>
          <w:color w:val="222222"/>
          <w:sz w:val="16"/>
          <w:szCs w:val="16"/>
        </w:rPr>
      </w:pPr>
    </w:p>
    <w:p w14:paraId="2ED8AC0C" w14:textId="2ECE2B50" w:rsidR="002225CA" w:rsidRPr="007D0F88" w:rsidRDefault="002225CA" w:rsidP="002225CA">
      <w:pPr>
        <w:shd w:val="clear" w:color="auto" w:fill="FFFFFF"/>
        <w:jc w:val="left"/>
        <w:rPr>
          <w:b/>
          <w:bCs/>
          <w:color w:val="000000"/>
          <w:sz w:val="18"/>
          <w:szCs w:val="18"/>
        </w:rPr>
      </w:pPr>
      <w:proofErr w:type="spellStart"/>
      <w:r w:rsidRPr="007D0F88">
        <w:rPr>
          <w:b/>
          <w:bCs/>
          <w:color w:val="000000"/>
          <w:sz w:val="18"/>
          <w:szCs w:val="18"/>
        </w:rPr>
        <w:t>TGm</w:t>
      </w:r>
      <w:proofErr w:type="spellEnd"/>
      <w:r w:rsidRPr="007D0F88">
        <w:rPr>
          <w:b/>
          <w:bCs/>
          <w:color w:val="000000"/>
          <w:sz w:val="18"/>
          <w:szCs w:val="18"/>
        </w:rPr>
        <w:t xml:space="preserve"> Editor: Change 12.5.</w:t>
      </w:r>
      <w:r>
        <w:rPr>
          <w:b/>
          <w:bCs/>
          <w:color w:val="000000"/>
          <w:sz w:val="18"/>
          <w:szCs w:val="18"/>
        </w:rPr>
        <w:t>5</w:t>
      </w:r>
      <w:r w:rsidRPr="007D0F88">
        <w:rPr>
          <w:b/>
          <w:bCs/>
          <w:color w:val="000000"/>
          <w:sz w:val="18"/>
          <w:szCs w:val="18"/>
        </w:rPr>
        <w:t>.1 26</w:t>
      </w:r>
      <w:r>
        <w:rPr>
          <w:b/>
          <w:bCs/>
          <w:color w:val="000000"/>
          <w:sz w:val="18"/>
          <w:szCs w:val="18"/>
        </w:rPr>
        <w:t>14</w:t>
      </w:r>
      <w:r w:rsidRPr="007D0F88">
        <w:rPr>
          <w:b/>
          <w:bCs/>
          <w:color w:val="000000"/>
          <w:sz w:val="18"/>
          <w:szCs w:val="18"/>
        </w:rPr>
        <w:t>.</w:t>
      </w:r>
      <w:r>
        <w:rPr>
          <w:b/>
          <w:bCs/>
          <w:color w:val="000000"/>
          <w:sz w:val="18"/>
          <w:szCs w:val="18"/>
        </w:rPr>
        <w:t>50</w:t>
      </w:r>
      <w:r w:rsidRPr="007D0F88">
        <w:rPr>
          <w:b/>
          <w:bCs/>
          <w:color w:val="000000"/>
          <w:sz w:val="18"/>
          <w:szCs w:val="18"/>
        </w:rPr>
        <w:t xml:space="preserve"> as follows</w:t>
      </w:r>
    </w:p>
    <w:p w14:paraId="67E97F65" w14:textId="494D1AC8" w:rsidR="00462591" w:rsidRDefault="00462591" w:rsidP="009508AD">
      <w:pPr>
        <w:shd w:val="clear" w:color="auto" w:fill="FFFFFF"/>
        <w:jc w:val="left"/>
        <w:rPr>
          <w:color w:val="222222"/>
          <w:sz w:val="16"/>
          <w:szCs w:val="16"/>
        </w:rPr>
      </w:pPr>
    </w:p>
    <w:p w14:paraId="2E093D01" w14:textId="77777777" w:rsidR="002225CA" w:rsidRDefault="002225CA" w:rsidP="009508AD">
      <w:pPr>
        <w:shd w:val="clear" w:color="auto" w:fill="FFFFFF"/>
        <w:jc w:val="left"/>
        <w:rPr>
          <w:color w:val="222222"/>
          <w:sz w:val="16"/>
          <w:szCs w:val="16"/>
        </w:rPr>
      </w:pPr>
    </w:p>
    <w:p w14:paraId="3FF39C51" w14:textId="77777777" w:rsidR="002225CA" w:rsidRDefault="002225CA" w:rsidP="002225CA">
      <w:pPr>
        <w:autoSpaceDE w:val="0"/>
        <w:autoSpaceDN w:val="0"/>
        <w:adjustRightInd w:val="0"/>
        <w:jc w:val="left"/>
        <w:rPr>
          <w:rFonts w:ascii="ƒ”®”˛" w:hAnsi="ƒ”®”˛" w:cs="ƒ”®”˛"/>
          <w:szCs w:val="20"/>
        </w:rPr>
      </w:pPr>
      <w:r>
        <w:rPr>
          <w:rFonts w:ascii="ƒ”®”˛" w:hAnsi="ƒ”®”˛" w:cs="ƒ”®”˛"/>
          <w:szCs w:val="20"/>
        </w:rPr>
        <w:t>GCM requires a fresh temporal key for every session. GCM also requires a unique nonce value for each frame</w:t>
      </w:r>
    </w:p>
    <w:p w14:paraId="7FC0A06B" w14:textId="77777777" w:rsidR="002225CA" w:rsidRPr="00673FE0" w:rsidRDefault="002225CA" w:rsidP="002225CA">
      <w:pPr>
        <w:autoSpaceDE w:val="0"/>
        <w:autoSpaceDN w:val="0"/>
        <w:adjustRightInd w:val="0"/>
        <w:jc w:val="left"/>
        <w:rPr>
          <w:rFonts w:ascii="ƒ”®”˛" w:hAnsi="ƒ”®”˛" w:cs="ƒ”®”˛"/>
          <w:strike/>
          <w:szCs w:val="20"/>
        </w:rPr>
      </w:pPr>
      <w:r>
        <w:rPr>
          <w:rFonts w:ascii="ƒ”®”˛" w:hAnsi="ƒ”®”˛" w:cs="ƒ”®”˛"/>
          <w:szCs w:val="20"/>
        </w:rPr>
        <w:t>protected by a given temporal key</w:t>
      </w:r>
      <w:r w:rsidRPr="00673FE0">
        <w:rPr>
          <w:rFonts w:ascii="ƒ”®”˛" w:hAnsi="ƒ”®”˛" w:cs="ƒ”®”˛"/>
          <w:strike/>
          <w:szCs w:val="20"/>
        </w:rPr>
        <w:t>, and GCMP uses a 96-bit nonce that includes a 48-bit packet number (PN)</w:t>
      </w:r>
    </w:p>
    <w:p w14:paraId="5464C556" w14:textId="37F9A4B0" w:rsidR="00462591" w:rsidRDefault="002225CA" w:rsidP="00673FE0">
      <w:pPr>
        <w:autoSpaceDE w:val="0"/>
        <w:autoSpaceDN w:val="0"/>
        <w:adjustRightInd w:val="0"/>
        <w:jc w:val="left"/>
        <w:rPr>
          <w:color w:val="222222"/>
          <w:sz w:val="16"/>
          <w:szCs w:val="16"/>
        </w:rPr>
      </w:pPr>
      <w:r w:rsidRPr="00673FE0">
        <w:rPr>
          <w:rFonts w:ascii="ƒ”®”˛" w:hAnsi="ƒ”®”˛" w:cs="ƒ”®”˛"/>
          <w:strike/>
          <w:szCs w:val="20"/>
        </w:rPr>
        <w:t>for this purpose</w:t>
      </w:r>
      <w:r>
        <w:rPr>
          <w:rFonts w:ascii="ƒ”®”˛" w:hAnsi="ƒ”®”˛" w:cs="ƒ”®”˛"/>
          <w:szCs w:val="20"/>
        </w:rPr>
        <w:t xml:space="preserve">. Reuse of a </w:t>
      </w:r>
      <w:r w:rsidRPr="00673FE0">
        <w:rPr>
          <w:rFonts w:ascii="ƒ”®”˛" w:hAnsi="ƒ”®”˛" w:cs="ƒ”®”˛"/>
          <w:strike/>
          <w:szCs w:val="20"/>
        </w:rPr>
        <w:t>PN</w:t>
      </w:r>
      <w:r>
        <w:rPr>
          <w:rFonts w:ascii="ƒ”®”˛" w:hAnsi="ƒ”®”˛" w:cs="ƒ”®”˛"/>
          <w:szCs w:val="20"/>
        </w:rPr>
        <w:t xml:space="preserve"> </w:t>
      </w:r>
      <w:r w:rsidRPr="00673FE0">
        <w:rPr>
          <w:rFonts w:ascii="ƒ”®”˛" w:hAnsi="ƒ”®”˛" w:cs="ƒ”®”˛"/>
          <w:szCs w:val="20"/>
          <w:u w:val="single"/>
        </w:rPr>
        <w:t>nonce value</w:t>
      </w:r>
      <w:r>
        <w:rPr>
          <w:rFonts w:ascii="ƒ”®”˛" w:hAnsi="ƒ”®”˛" w:cs="ƒ”®”˛"/>
          <w:szCs w:val="20"/>
        </w:rPr>
        <w:t xml:space="preserve"> with the same temporal key voids all security guarantees. GCMP uses a 128-bit</w:t>
      </w:r>
      <w:r w:rsidR="004F07A3">
        <w:rPr>
          <w:rFonts w:ascii="ƒ”®”˛" w:hAnsi="ƒ”®”˛" w:cs="ƒ”®”˛"/>
          <w:szCs w:val="20"/>
        </w:rPr>
        <w:t xml:space="preserve"> </w:t>
      </w:r>
      <w:r>
        <w:rPr>
          <w:rFonts w:ascii="ƒ”®”˛" w:hAnsi="ƒ”®”˛" w:cs="ƒ”®”˛"/>
          <w:szCs w:val="20"/>
        </w:rPr>
        <w:t>MIC.</w:t>
      </w:r>
    </w:p>
    <w:p w14:paraId="6C518768" w14:textId="0EC48E54" w:rsidR="00462591" w:rsidRDefault="00462591" w:rsidP="009508AD">
      <w:pPr>
        <w:shd w:val="clear" w:color="auto" w:fill="FFFFFF"/>
        <w:jc w:val="left"/>
        <w:rPr>
          <w:color w:val="222222"/>
          <w:sz w:val="16"/>
          <w:szCs w:val="16"/>
        </w:rPr>
      </w:pPr>
    </w:p>
    <w:p w14:paraId="2594F593" w14:textId="4F29F465" w:rsidR="00462591" w:rsidRPr="002225CA" w:rsidRDefault="00462591" w:rsidP="009508AD">
      <w:pPr>
        <w:shd w:val="clear" w:color="auto" w:fill="FFFFFF"/>
        <w:jc w:val="left"/>
        <w:rPr>
          <w:b/>
          <w:bCs/>
          <w:color w:val="222222"/>
          <w:sz w:val="18"/>
          <w:szCs w:val="18"/>
        </w:rPr>
      </w:pPr>
      <w:r w:rsidRPr="002225CA">
        <w:rPr>
          <w:b/>
          <w:bCs/>
          <w:color w:val="222222"/>
          <w:sz w:val="18"/>
          <w:szCs w:val="18"/>
        </w:rPr>
        <w:t>CID4728</w:t>
      </w:r>
    </w:p>
    <w:p w14:paraId="17919824" w14:textId="3396EA5D" w:rsidR="00462591" w:rsidRDefault="00462591" w:rsidP="009508AD">
      <w:pPr>
        <w:shd w:val="clear" w:color="auto" w:fill="FFFFFF"/>
        <w:jc w:val="left"/>
        <w:rPr>
          <w:b/>
          <w:bCs/>
          <w:color w:val="222222"/>
          <w:sz w:val="18"/>
          <w:szCs w:val="18"/>
        </w:rPr>
      </w:pPr>
    </w:p>
    <w:p w14:paraId="3FA9B9B7" w14:textId="6D4689B4" w:rsidR="00462591" w:rsidRPr="002225CA" w:rsidRDefault="00462591" w:rsidP="009508AD">
      <w:pPr>
        <w:shd w:val="clear" w:color="auto" w:fill="FFFFFF"/>
        <w:jc w:val="left"/>
        <w:rPr>
          <w:b/>
          <w:bCs/>
          <w:color w:val="222222"/>
          <w:sz w:val="18"/>
          <w:szCs w:val="18"/>
        </w:rPr>
      </w:pPr>
      <w:r w:rsidRPr="00D32A1F">
        <w:rPr>
          <w:sz w:val="16"/>
          <w:szCs w:val="16"/>
        </w:rPr>
        <w:t>To prevent key reinstallation attacks, a non-AP STA in which dot11WNMSleepModeActivated is</w:t>
      </w:r>
      <w:r w:rsidRPr="00D32A1F">
        <w:rPr>
          <w:sz w:val="16"/>
          <w:szCs w:val="16"/>
        </w:rPr>
        <w:br/>
        <w:t>true shall maintain a copy of the most recent GTK and most recent IGTK " -- should not quadruplicate this statement, even less so with variant wordings.  We did not duplicate the statement for the original KRACK fix (this point was ignored in the resolution of CID 2551)</w:t>
      </w:r>
    </w:p>
    <w:p w14:paraId="0959ABE8" w14:textId="384F755D" w:rsidR="00462591" w:rsidRPr="002225CA" w:rsidRDefault="00462591" w:rsidP="009508AD">
      <w:pPr>
        <w:shd w:val="clear" w:color="auto" w:fill="FFFFFF"/>
        <w:jc w:val="left"/>
        <w:rPr>
          <w:b/>
          <w:bCs/>
          <w:color w:val="222222"/>
          <w:sz w:val="18"/>
          <w:szCs w:val="18"/>
        </w:rPr>
      </w:pPr>
    </w:p>
    <w:p w14:paraId="5B564D18" w14:textId="0E72A0D1" w:rsidR="00462591" w:rsidRPr="002225CA" w:rsidRDefault="00462591" w:rsidP="009508AD">
      <w:pPr>
        <w:shd w:val="clear" w:color="auto" w:fill="FFFFFF"/>
        <w:jc w:val="left"/>
        <w:rPr>
          <w:b/>
          <w:bCs/>
          <w:color w:val="222222"/>
          <w:sz w:val="18"/>
          <w:szCs w:val="18"/>
        </w:rPr>
      </w:pPr>
      <w:r w:rsidRPr="002225CA">
        <w:rPr>
          <w:b/>
          <w:bCs/>
          <w:color w:val="222222"/>
          <w:sz w:val="18"/>
          <w:szCs w:val="18"/>
        </w:rPr>
        <w:t>Discussion:</w:t>
      </w:r>
    </w:p>
    <w:p w14:paraId="5E903236" w14:textId="77777777" w:rsidR="00462591" w:rsidRDefault="00462591" w:rsidP="009508AD">
      <w:pPr>
        <w:shd w:val="clear" w:color="auto" w:fill="FFFFFF"/>
        <w:jc w:val="left"/>
        <w:rPr>
          <w:color w:val="222222"/>
          <w:sz w:val="16"/>
          <w:szCs w:val="16"/>
        </w:rPr>
      </w:pPr>
    </w:p>
    <w:p w14:paraId="18C42D64" w14:textId="6DFDBC72" w:rsidR="00462591" w:rsidRDefault="00462591" w:rsidP="00462591">
      <w:pPr>
        <w:pStyle w:val="CommentText"/>
      </w:pPr>
      <w:proofErr w:type="spellStart"/>
      <w:r>
        <w:t>Suggesgion</w:t>
      </w:r>
      <w:proofErr w:type="spellEnd"/>
      <w:r>
        <w:t xml:space="preserve"> (Mark R) make the reference </w:t>
      </w:r>
      <w:r w:rsidRPr="0069528B">
        <w:t>6.3.19.1.4</w:t>
      </w:r>
      <w:r>
        <w:t>, which is the specific requirement (“(#</w:t>
      </w:r>
      <w:proofErr w:type="gramStart"/>
      <w:r>
        <w:t>1321)(</w:t>
      </w:r>
      <w:proofErr w:type="gramEnd"/>
      <w:r>
        <w:t>#2550)When the Key Type is Group, IGTK, or BIGTK(#2116), and the key matches the GTK,</w:t>
      </w:r>
    </w:p>
    <w:p w14:paraId="390E243A" w14:textId="77777777" w:rsidR="00462591" w:rsidRDefault="00462591" w:rsidP="00462591">
      <w:pPr>
        <w:pStyle w:val="CommentText"/>
      </w:pPr>
      <w:proofErr w:type="gramStart"/>
      <w:r>
        <w:t>IGTK,  or</w:t>
      </w:r>
      <w:proofErr w:type="gramEnd"/>
      <w:r>
        <w:t xml:space="preserve">  BIGTK(#2116),  if  any,  installed  as  a  result  of  EAPOL-Key  frames  (see  12.7.7.4  (Group  key</w:t>
      </w:r>
    </w:p>
    <w:p w14:paraId="6E90A92C" w14:textId="77777777" w:rsidR="00462591" w:rsidRDefault="00462591" w:rsidP="00462591">
      <w:pPr>
        <w:pStyle w:val="CommentText"/>
      </w:pPr>
      <w:proofErr w:type="gramStart"/>
      <w:r>
        <w:t>handshake  implementation</w:t>
      </w:r>
      <w:proofErr w:type="gramEnd"/>
      <w:r>
        <w:t xml:space="preserve">  considerations))  or  exiting  WNM  sleep  mode  (see  11.2.3.16.1  (WNM  sleep</w:t>
      </w:r>
    </w:p>
    <w:p w14:paraId="2470DC67" w14:textId="066A7AAE" w:rsidR="00462591" w:rsidRDefault="00462591" w:rsidP="00462591">
      <w:pPr>
        <w:shd w:val="clear" w:color="auto" w:fill="FFFFFF"/>
        <w:jc w:val="left"/>
      </w:pPr>
      <w:r>
        <w:t>mode capability)) receipt of this primitive shall have no effect.”)</w:t>
      </w:r>
    </w:p>
    <w:p w14:paraId="3DF123C7" w14:textId="66F65678" w:rsidR="00462591" w:rsidRDefault="00462591" w:rsidP="00462591">
      <w:pPr>
        <w:shd w:val="clear" w:color="auto" w:fill="FFFFFF"/>
        <w:jc w:val="left"/>
      </w:pPr>
    </w:p>
    <w:p w14:paraId="685A950C" w14:textId="77777777" w:rsidR="00462591" w:rsidRDefault="00462591" w:rsidP="00462591">
      <w:pPr>
        <w:rPr>
          <w:sz w:val="16"/>
          <w:szCs w:val="16"/>
        </w:rPr>
      </w:pPr>
      <w:r>
        <w:rPr>
          <w:sz w:val="16"/>
          <w:szCs w:val="16"/>
        </w:rPr>
        <w:t>There is a reference to 6.3.19 at the end of the paragraph and it seems clear enough. Also, to include any note some text is needed to provide the context for the note.</w:t>
      </w:r>
    </w:p>
    <w:p w14:paraId="7614C8FE" w14:textId="77777777" w:rsidR="00462591" w:rsidRDefault="00462591" w:rsidP="00462591">
      <w:pPr>
        <w:rPr>
          <w:sz w:val="16"/>
          <w:szCs w:val="16"/>
        </w:rPr>
      </w:pPr>
    </w:p>
    <w:p w14:paraId="136016E2" w14:textId="166FBE19" w:rsidR="00462591" w:rsidRDefault="00462591" w:rsidP="00462591">
      <w:pPr>
        <w:shd w:val="clear" w:color="auto" w:fill="FFFFFF"/>
        <w:jc w:val="left"/>
      </w:pPr>
      <w:r>
        <w:rPr>
          <w:sz w:val="16"/>
          <w:szCs w:val="16"/>
        </w:rPr>
        <w:t xml:space="preserve">Alternatively, 6.3.119.1.4 can be modified to refer to each of these sections. Not sure if that is the right thing to do – since </w:t>
      </w:r>
      <w:proofErr w:type="spellStart"/>
      <w:r>
        <w:rPr>
          <w:sz w:val="16"/>
          <w:szCs w:val="16"/>
        </w:rPr>
        <w:t>setkeys</w:t>
      </w:r>
      <w:proofErr w:type="spellEnd"/>
      <w:r>
        <w:rPr>
          <w:sz w:val="16"/>
          <w:szCs w:val="16"/>
        </w:rPr>
        <w:t xml:space="preserve"> is a primitive that applies all the keys and the last bullet 419.55 already states that received of a …matching… request shall not change the replay counter values and thus has no effect.</w:t>
      </w:r>
    </w:p>
    <w:p w14:paraId="5D018114" w14:textId="7979F9E8" w:rsidR="00462591" w:rsidRDefault="00462591" w:rsidP="00462591">
      <w:pPr>
        <w:shd w:val="clear" w:color="auto" w:fill="FFFFFF"/>
        <w:jc w:val="left"/>
        <w:rPr>
          <w:ins w:id="117" w:author="Microsoft Office User" w:date="2020-03-06T07:46:00Z"/>
        </w:rPr>
      </w:pPr>
    </w:p>
    <w:p w14:paraId="5775441F" w14:textId="48C3496E" w:rsidR="00716E03" w:rsidRDefault="00716E03" w:rsidP="00462591">
      <w:pPr>
        <w:shd w:val="clear" w:color="auto" w:fill="FFFFFF"/>
        <w:jc w:val="left"/>
        <w:rPr>
          <w:ins w:id="118" w:author="Microsoft Office User" w:date="2020-03-06T07:46:00Z"/>
        </w:rPr>
      </w:pPr>
    </w:p>
    <w:p w14:paraId="06E4D795" w14:textId="390387FC" w:rsidR="00716E03" w:rsidRPr="00716E03" w:rsidRDefault="00716E03" w:rsidP="00462591">
      <w:pPr>
        <w:shd w:val="clear" w:color="auto" w:fill="FFFFFF"/>
        <w:jc w:val="left"/>
        <w:rPr>
          <w:ins w:id="119" w:author="Microsoft Office User" w:date="2020-03-06T07:46:00Z"/>
          <w:b/>
          <w:bCs/>
          <w:rPrChange w:id="120" w:author="Microsoft Office User" w:date="2020-03-06T07:46:00Z">
            <w:rPr>
              <w:ins w:id="121" w:author="Microsoft Office User" w:date="2020-03-06T07:46:00Z"/>
            </w:rPr>
          </w:rPrChange>
        </w:rPr>
      </w:pPr>
      <w:ins w:id="122" w:author="Microsoft Office User" w:date="2020-03-06T07:46:00Z">
        <w:r w:rsidRPr="00716E03">
          <w:rPr>
            <w:b/>
            <w:bCs/>
            <w:rPrChange w:id="123" w:author="Microsoft Office User" w:date="2020-03-06T07:46:00Z">
              <w:rPr/>
            </w:rPrChange>
          </w:rPr>
          <w:t>CID 4204 Discussion</w:t>
        </w:r>
      </w:ins>
    </w:p>
    <w:p w14:paraId="5784AF6E" w14:textId="77777777" w:rsidR="00716E03" w:rsidRDefault="00716E03" w:rsidP="00462591">
      <w:pPr>
        <w:shd w:val="clear" w:color="auto" w:fill="FFFFFF"/>
        <w:jc w:val="left"/>
      </w:pPr>
    </w:p>
    <w:p w14:paraId="0E7F01B4" w14:textId="3E6038D8" w:rsidR="00716E03" w:rsidRDefault="00716E03" w:rsidP="00462591">
      <w:pPr>
        <w:shd w:val="clear" w:color="auto" w:fill="FFFFFF"/>
        <w:jc w:val="left"/>
        <w:rPr>
          <w:ins w:id="124" w:author="Microsoft Office User" w:date="2020-03-06T07:49:00Z"/>
          <w:color w:val="222222"/>
          <w:sz w:val="16"/>
          <w:szCs w:val="16"/>
        </w:rPr>
      </w:pPr>
      <w:ins w:id="125" w:author="Microsoft Office User" w:date="2020-03-06T07:48:00Z">
        <w:r>
          <w:rPr>
            <w:color w:val="222222"/>
            <w:sz w:val="16"/>
            <w:szCs w:val="16"/>
          </w:rPr>
          <w:t>Table becoming c</w:t>
        </w:r>
      </w:ins>
      <w:ins w:id="126" w:author="Microsoft Office User" w:date="2020-03-06T07:49:00Z">
        <w:r>
          <w:rPr>
            <w:color w:val="222222"/>
            <w:sz w:val="16"/>
            <w:szCs w:val="16"/>
          </w:rPr>
          <w:t>omplex</w:t>
        </w:r>
      </w:ins>
    </w:p>
    <w:p w14:paraId="0C7185BF" w14:textId="77777777" w:rsidR="00716E03" w:rsidRDefault="00716E03" w:rsidP="00462591">
      <w:pPr>
        <w:shd w:val="clear" w:color="auto" w:fill="FFFFFF"/>
        <w:jc w:val="left"/>
        <w:rPr>
          <w:ins w:id="127" w:author="Microsoft Office User" w:date="2020-03-06T07:48:00Z"/>
          <w:color w:val="222222"/>
          <w:sz w:val="16"/>
          <w:szCs w:val="16"/>
        </w:rPr>
      </w:pPr>
    </w:p>
    <w:p w14:paraId="2B431DAE" w14:textId="368E5C7D" w:rsidR="00462591" w:rsidRPr="009508AD" w:rsidRDefault="00716E03" w:rsidP="00462591">
      <w:pPr>
        <w:shd w:val="clear" w:color="auto" w:fill="FFFFFF"/>
        <w:jc w:val="left"/>
        <w:rPr>
          <w:color w:val="222222"/>
          <w:sz w:val="16"/>
          <w:szCs w:val="16"/>
        </w:rPr>
      </w:pPr>
      <w:proofErr w:type="spellStart"/>
      <w:ins w:id="128" w:author="Microsoft Office User" w:date="2020-03-06T07:46:00Z">
        <w:r>
          <w:rPr>
            <w:color w:val="222222"/>
            <w:sz w:val="16"/>
            <w:szCs w:val="16"/>
          </w:rPr>
          <w:t>Jouni</w:t>
        </w:r>
        <w:proofErr w:type="spellEnd"/>
        <w:r>
          <w:rPr>
            <w:color w:val="222222"/>
            <w:sz w:val="16"/>
            <w:szCs w:val="16"/>
          </w:rPr>
          <w:t>: Perhaps there are other ways to address this.</w:t>
        </w:r>
      </w:ins>
      <w:ins w:id="129" w:author="Microsoft Office User" w:date="2020-03-06T07:47:00Z">
        <w:r>
          <w:rPr>
            <w:color w:val="222222"/>
            <w:sz w:val="16"/>
            <w:szCs w:val="16"/>
          </w:rPr>
          <w:t xml:space="preserve"> Handle it clause 9…</w:t>
        </w:r>
      </w:ins>
      <w:ins w:id="130" w:author="Microsoft Office User" w:date="2020-03-06T07:48:00Z">
        <w:r>
          <w:rPr>
            <w:color w:val="222222"/>
            <w:sz w:val="16"/>
            <w:szCs w:val="16"/>
          </w:rPr>
          <w:t xml:space="preserve"> Some PMK caching does not apply to FILS and non-RSN AKMs. Delete everything about PMKSA caching from AKM Suites table</w:t>
        </w:r>
      </w:ins>
    </w:p>
    <w:sectPr w:rsidR="00462591" w:rsidRPr="009508AD" w:rsidSect="004D4962">
      <w:headerReference w:type="default" r:id="rId14"/>
      <w:footerReference w:type="default" r:id="rId15"/>
      <w:pgSz w:w="12240" w:h="15840" w:code="1"/>
      <w:pgMar w:top="1077" w:right="1361" w:bottom="1077" w:left="862" w:header="431" w:footer="431"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6" w:author="Mark Rison" w:date="2020-02-13T21:41:00Z" w:initials="MR">
    <w:p w14:paraId="31CB1F54" w14:textId="77777777" w:rsidR="0079076D" w:rsidRDefault="0079076D" w:rsidP="0079076D">
      <w:pPr>
        <w:pStyle w:val="CommentText"/>
      </w:pPr>
      <w:r>
        <w:rPr>
          <w:rStyle w:val="CommentReference"/>
        </w:rPr>
        <w:annotationRef/>
      </w:r>
      <w:r>
        <w:t>Is this sufficient?  The commenter specifically referred to the PN not being unique.  If it’s OK for the PN to be reused as long as the nonce is different, then the statement in 12.5.3.1 needs to be softened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1CB1F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CB1F54" w16cid:durableId="21EFE1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698F5D" w14:textId="77777777" w:rsidR="00A462EF" w:rsidRDefault="00A462EF">
      <w:r>
        <w:separator/>
      </w:r>
    </w:p>
  </w:endnote>
  <w:endnote w:type="continuationSeparator" w:id="0">
    <w:p w14:paraId="0ED94467" w14:textId="77777777" w:rsidR="00A462EF" w:rsidRDefault="00A46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MT">
    <w:altName w:val="Times New Roman"/>
    <w:panose1 w:val="02020603050405020304"/>
    <w:charset w:val="00"/>
    <w:family w:val="roman"/>
    <w:notTrueType/>
    <w:pitch w:val="default"/>
    <w:sig w:usb0="00000003" w:usb1="080F0000" w:usb2="00000010" w:usb3="00000000" w:csb0="0012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á&gt;ıÃ˛">
    <w:altName w:val="Calibri"/>
    <w:panose1 w:val="020B0604020202020204"/>
    <w:charset w:val="4D"/>
    <w:family w:val="auto"/>
    <w:notTrueType/>
    <w:pitch w:val="default"/>
    <w:sig w:usb0="00000003" w:usb1="00000000" w:usb2="00000000" w:usb3="00000000" w:csb0="00000001" w:csb1="00000000"/>
  </w:font>
  <w:font w:name="áå&quot;Œ˛">
    <w:altName w:val="Calibri"/>
    <w:panose1 w:val="020B0604020202020204"/>
    <w:charset w:val="4D"/>
    <w:family w:val="auto"/>
    <w:notTrueType/>
    <w:pitch w:val="default"/>
    <w:sig w:usb0="00000003" w:usb1="00000000" w:usb2="00000000" w:usb3="00000000" w:csb0="00000001" w:csb1="00000000"/>
  </w:font>
  <w:font w:name="ƒ”®”˛">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4E2FA" w14:textId="55B0F2E9" w:rsidR="003B6E8A" w:rsidRDefault="00F76616">
    <w:pPr>
      <w:pStyle w:val="Footer"/>
      <w:tabs>
        <w:tab w:val="clear" w:pos="6480"/>
        <w:tab w:val="center" w:pos="4680"/>
        <w:tab w:val="right" w:pos="9360"/>
      </w:tabs>
    </w:pPr>
    <w:fldSimple w:instr=" SUBJECT  \* MERGEFORMAT ">
      <w:r w:rsidR="00D44603">
        <w:t>Submission</w:t>
      </w:r>
    </w:fldSimple>
    <w:r w:rsidR="003B6E8A">
      <w:tab/>
      <w:t xml:space="preserve">page </w:t>
    </w:r>
    <w:r w:rsidR="003B6E8A">
      <w:fldChar w:fldCharType="begin"/>
    </w:r>
    <w:r w:rsidR="003B6E8A">
      <w:instrText xml:space="preserve">page </w:instrText>
    </w:r>
    <w:r w:rsidR="003B6E8A">
      <w:fldChar w:fldCharType="separate"/>
    </w:r>
    <w:r w:rsidR="003B6E8A">
      <w:rPr>
        <w:noProof/>
      </w:rPr>
      <w:t>1</w:t>
    </w:r>
    <w:r w:rsidR="003B6E8A">
      <w:fldChar w:fldCharType="end"/>
    </w:r>
    <w:r w:rsidR="003B6E8A">
      <w:tab/>
    </w:r>
    <w:r w:rsidR="00D32A1F">
      <w:t>Nehru Bhandaru, Broadcom</w:t>
    </w:r>
  </w:p>
  <w:p w14:paraId="043469C4" w14:textId="77777777" w:rsidR="003B6E8A" w:rsidRDefault="003B6E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ED62A" w14:textId="77777777" w:rsidR="00A462EF" w:rsidRDefault="00A462EF">
      <w:r>
        <w:separator/>
      </w:r>
    </w:p>
  </w:footnote>
  <w:footnote w:type="continuationSeparator" w:id="0">
    <w:p w14:paraId="1606F2F4" w14:textId="77777777" w:rsidR="00A462EF" w:rsidRDefault="00A46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8AF55" w14:textId="16D9F671" w:rsidR="003B6E8A" w:rsidRDefault="001A5EF4">
    <w:pPr>
      <w:pStyle w:val="Header"/>
      <w:tabs>
        <w:tab w:val="clear" w:pos="6480"/>
        <w:tab w:val="center" w:pos="4680"/>
        <w:tab w:val="right" w:pos="9360"/>
      </w:tabs>
    </w:pPr>
    <w:del w:id="131" w:author="Microsoft Office User" w:date="2020-03-06T07:14:00Z">
      <w:r w:rsidDel="00673FE0">
        <w:delText xml:space="preserve">February </w:delText>
      </w:r>
    </w:del>
    <w:ins w:id="132" w:author="Microsoft Office User" w:date="2020-03-06T07:14:00Z">
      <w:r w:rsidR="00673FE0">
        <w:t xml:space="preserve">March </w:t>
      </w:r>
    </w:ins>
    <w:r w:rsidR="003B6E8A">
      <w:t>2020</w:t>
    </w:r>
    <w:r w:rsidR="003B6E8A">
      <w:tab/>
    </w:r>
    <w:r w:rsidR="003B6E8A">
      <w:tab/>
    </w:r>
    <w:r w:rsidR="003B6E8A" w:rsidRPr="00C80CDE">
      <w:t>doc.: IEEE 802.11-</w:t>
    </w:r>
    <w:r w:rsidR="003B6E8A">
      <w:t>20</w:t>
    </w:r>
    <w:r w:rsidR="003B6E8A" w:rsidRPr="00C80CDE">
      <w:t>/</w:t>
    </w:r>
    <w:r w:rsidR="000D699E">
      <w:t>0246</w:t>
    </w:r>
    <w:r w:rsidR="00D32A1F">
      <w:t>r</w:t>
    </w:r>
    <w:ins w:id="133" w:author="Microsoft Office User" w:date="2020-03-06T07:14:00Z">
      <w:r w:rsidR="00673FE0">
        <w:t>4</w:t>
      </w:r>
    </w:ins>
    <w:del w:id="134" w:author="Microsoft Office User" w:date="2020-03-06T07:14:00Z">
      <w:r w:rsidR="004F07A3" w:rsidDel="00673FE0">
        <w:delText>3</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34E3914"/>
    <w:lvl w:ilvl="0">
      <w:numFmt w:val="bullet"/>
      <w:lvlText w:val="*"/>
      <w:lvlJc w:val="left"/>
    </w:lvl>
  </w:abstractNum>
  <w:abstractNum w:abstractNumId="1" w15:restartNumberingAfterBreak="0">
    <w:nsid w:val="0214614B"/>
    <w:multiLevelType w:val="hybridMultilevel"/>
    <w:tmpl w:val="5AC0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411E7"/>
    <w:multiLevelType w:val="hybridMultilevel"/>
    <w:tmpl w:val="021EA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1A3431"/>
    <w:multiLevelType w:val="hybridMultilevel"/>
    <w:tmpl w:val="F8A45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A1D9B"/>
    <w:multiLevelType w:val="hybridMultilevel"/>
    <w:tmpl w:val="00840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29D53B4"/>
    <w:multiLevelType w:val="hybridMultilevel"/>
    <w:tmpl w:val="58D8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859FE"/>
    <w:multiLevelType w:val="hybridMultilevel"/>
    <w:tmpl w:val="70DE598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23B93483"/>
    <w:multiLevelType w:val="hybridMultilevel"/>
    <w:tmpl w:val="D5361E46"/>
    <w:lvl w:ilvl="0" w:tplc="C7E40E08">
      <w:start w:val="4"/>
      <w:numFmt w:val="bullet"/>
      <w:lvlText w:val="—"/>
      <w:lvlJc w:val="left"/>
      <w:pPr>
        <w:ind w:left="1800" w:hanging="360"/>
      </w:pPr>
      <w:rPr>
        <w:rFonts w:ascii="Times New Roman" w:eastAsia="TimesNewRomanPSMT" w:hAnsi="Times New Roman" w:cs="Times New Roman" w:hint="default"/>
        <w:b w:val="0"/>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24BC0950"/>
    <w:multiLevelType w:val="hybridMultilevel"/>
    <w:tmpl w:val="FEF6E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797DB0"/>
    <w:multiLevelType w:val="hybridMultilevel"/>
    <w:tmpl w:val="1FEE5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C451FB"/>
    <w:multiLevelType w:val="hybridMultilevel"/>
    <w:tmpl w:val="A7260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C753B"/>
    <w:multiLevelType w:val="hybridMultilevel"/>
    <w:tmpl w:val="671E7580"/>
    <w:lvl w:ilvl="0" w:tplc="DB2CC356">
      <w:start w:val="4"/>
      <w:numFmt w:val="bullet"/>
      <w:lvlText w:val="-"/>
      <w:lvlJc w:val="left"/>
      <w:pPr>
        <w:ind w:left="720" w:hanging="360"/>
      </w:pPr>
      <w:rPr>
        <w:rFonts w:ascii="TimesNewRomanPSMT" w:eastAsia="Times New Roman" w:hAnsi="TimesNewRomanPSMT" w:cs="TimesNewRomanPSMT"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4724F"/>
    <w:multiLevelType w:val="hybridMultilevel"/>
    <w:tmpl w:val="2096A642"/>
    <w:lvl w:ilvl="0" w:tplc="0D061DC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0E2994"/>
    <w:multiLevelType w:val="hybridMultilevel"/>
    <w:tmpl w:val="08564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776D0B"/>
    <w:multiLevelType w:val="hybridMultilevel"/>
    <w:tmpl w:val="332A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5E633E"/>
    <w:multiLevelType w:val="multilevel"/>
    <w:tmpl w:val="0B681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4F37B28"/>
    <w:multiLevelType w:val="hybridMultilevel"/>
    <w:tmpl w:val="EBE06F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6F251C4A"/>
    <w:multiLevelType w:val="hybridMultilevel"/>
    <w:tmpl w:val="18967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7E5295"/>
    <w:multiLevelType w:val="hybridMultilevel"/>
    <w:tmpl w:val="BACCD6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7B030581"/>
    <w:multiLevelType w:val="hybridMultilevel"/>
    <w:tmpl w:val="1E30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DB1909"/>
    <w:multiLevelType w:val="hybridMultilevel"/>
    <w:tmpl w:val="087CE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9.7.5.7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9"/>
  </w:num>
  <w:num w:numId="5">
    <w:abstractNumId w:val="14"/>
  </w:num>
  <w:num w:numId="6">
    <w:abstractNumId w:val="1"/>
  </w:num>
  <w:num w:numId="7">
    <w:abstractNumId w:val="2"/>
  </w:num>
  <w:num w:numId="8">
    <w:abstractNumId w:val="13"/>
  </w:num>
  <w:num w:numId="9">
    <w:abstractNumId w:val="0"/>
    <w:lvlOverride w:ilvl="0">
      <w:lvl w:ilvl="0">
        <w:start w:val="1"/>
        <w:numFmt w:val="bullet"/>
        <w:lvlText w:val="Table 10-1—"/>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0"/>
  </w:num>
  <w:num w:numId="11">
    <w:abstractNumId w:val="17"/>
  </w:num>
  <w:num w:numId="12">
    <w:abstractNumId w:val="8"/>
  </w:num>
  <w:num w:numId="13">
    <w:abstractNumId w:val="20"/>
  </w:num>
  <w:num w:numId="14">
    <w:abstractNumId w:val="4"/>
  </w:num>
  <w:num w:numId="15">
    <w:abstractNumId w:val="16"/>
  </w:num>
  <w:num w:numId="16">
    <w:abstractNumId w:val="18"/>
  </w:num>
  <w:num w:numId="17">
    <w:abstractNumId w:val="6"/>
  </w:num>
  <w:num w:numId="18">
    <w:abstractNumId w:val="3"/>
  </w:num>
  <w:num w:numId="19">
    <w:abstractNumId w:val="9"/>
  </w:num>
  <w:num w:numId="20">
    <w:abstractNumId w:val="5"/>
  </w:num>
  <w:num w:numId="21">
    <w:abstractNumId w:val="12"/>
  </w:num>
  <w:num w:numId="22">
    <w:abstractNumId w:val="15"/>
  </w:num>
  <w:num w:numId="2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 User">
    <w15:presenceInfo w15:providerId="None" w15:userId="Microsoft Office User"/>
  </w15:person>
  <w15:person w15:author="Mark Rison">
    <w15:presenceInfo w15:providerId="AD" w15:userId="S-1-5-21-1253548103-113510974-3557742530-12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intFractionalCharacterWidth/>
  <w:hideSpellingErrors/>
  <w:activeWritingStyle w:appName="MSWord" w:lang="en-US" w:vendorID="64" w:dllVersion="6" w:nlCheck="1" w:checkStyle="1"/>
  <w:activeWritingStyle w:appName="MSWord" w:lang="en-US" w:vendorID="64" w:dllVersion="4096"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1A5"/>
    <w:rsid w:val="00002285"/>
    <w:rsid w:val="00002460"/>
    <w:rsid w:val="00002763"/>
    <w:rsid w:val="00004B96"/>
    <w:rsid w:val="00005D6E"/>
    <w:rsid w:val="000063A9"/>
    <w:rsid w:val="00006862"/>
    <w:rsid w:val="00006BC8"/>
    <w:rsid w:val="00006D28"/>
    <w:rsid w:val="00007960"/>
    <w:rsid w:val="00007D8C"/>
    <w:rsid w:val="00010968"/>
    <w:rsid w:val="000116E7"/>
    <w:rsid w:val="00012564"/>
    <w:rsid w:val="00012640"/>
    <w:rsid w:val="000130D9"/>
    <w:rsid w:val="000139C8"/>
    <w:rsid w:val="00015260"/>
    <w:rsid w:val="000157C1"/>
    <w:rsid w:val="0001641A"/>
    <w:rsid w:val="00016E16"/>
    <w:rsid w:val="00017D9E"/>
    <w:rsid w:val="00020B61"/>
    <w:rsid w:val="00020B66"/>
    <w:rsid w:val="0002285C"/>
    <w:rsid w:val="000233C0"/>
    <w:rsid w:val="00023710"/>
    <w:rsid w:val="00023A54"/>
    <w:rsid w:val="00024421"/>
    <w:rsid w:val="00024586"/>
    <w:rsid w:val="0002685B"/>
    <w:rsid w:val="00027BF5"/>
    <w:rsid w:val="00031828"/>
    <w:rsid w:val="00032DBC"/>
    <w:rsid w:val="0003359A"/>
    <w:rsid w:val="00033C11"/>
    <w:rsid w:val="0003402B"/>
    <w:rsid w:val="00034FC4"/>
    <w:rsid w:val="00035098"/>
    <w:rsid w:val="00036227"/>
    <w:rsid w:val="00036B94"/>
    <w:rsid w:val="00037776"/>
    <w:rsid w:val="0003779B"/>
    <w:rsid w:val="00040C28"/>
    <w:rsid w:val="000436CF"/>
    <w:rsid w:val="0004443C"/>
    <w:rsid w:val="0004477F"/>
    <w:rsid w:val="0004604E"/>
    <w:rsid w:val="000467A2"/>
    <w:rsid w:val="00047042"/>
    <w:rsid w:val="0005004B"/>
    <w:rsid w:val="000500C2"/>
    <w:rsid w:val="000514C0"/>
    <w:rsid w:val="00054031"/>
    <w:rsid w:val="000602FF"/>
    <w:rsid w:val="00062058"/>
    <w:rsid w:val="00062A8D"/>
    <w:rsid w:val="00062F23"/>
    <w:rsid w:val="000649C7"/>
    <w:rsid w:val="000668AF"/>
    <w:rsid w:val="00067181"/>
    <w:rsid w:val="0006743C"/>
    <w:rsid w:val="00070079"/>
    <w:rsid w:val="00071822"/>
    <w:rsid w:val="0007478C"/>
    <w:rsid w:val="00074821"/>
    <w:rsid w:val="00075915"/>
    <w:rsid w:val="0007595A"/>
    <w:rsid w:val="000759DC"/>
    <w:rsid w:val="00075B43"/>
    <w:rsid w:val="0007612E"/>
    <w:rsid w:val="000767C3"/>
    <w:rsid w:val="00076CE0"/>
    <w:rsid w:val="0007782B"/>
    <w:rsid w:val="00077A52"/>
    <w:rsid w:val="00080CEC"/>
    <w:rsid w:val="000811B8"/>
    <w:rsid w:val="00083F34"/>
    <w:rsid w:val="0008436F"/>
    <w:rsid w:val="00085109"/>
    <w:rsid w:val="0008547C"/>
    <w:rsid w:val="00085E17"/>
    <w:rsid w:val="000866D2"/>
    <w:rsid w:val="000877BA"/>
    <w:rsid w:val="00090043"/>
    <w:rsid w:val="00090567"/>
    <w:rsid w:val="00090571"/>
    <w:rsid w:val="00092BF8"/>
    <w:rsid w:val="00093C21"/>
    <w:rsid w:val="00094EF1"/>
    <w:rsid w:val="0009559A"/>
    <w:rsid w:val="00097313"/>
    <w:rsid w:val="00097F04"/>
    <w:rsid w:val="000A0EB4"/>
    <w:rsid w:val="000A1423"/>
    <w:rsid w:val="000A15C7"/>
    <w:rsid w:val="000A1B02"/>
    <w:rsid w:val="000A1C21"/>
    <w:rsid w:val="000A1F0E"/>
    <w:rsid w:val="000A2A02"/>
    <w:rsid w:val="000A33A5"/>
    <w:rsid w:val="000A3EB7"/>
    <w:rsid w:val="000A4572"/>
    <w:rsid w:val="000A4F77"/>
    <w:rsid w:val="000A54B6"/>
    <w:rsid w:val="000A66A5"/>
    <w:rsid w:val="000A6AFC"/>
    <w:rsid w:val="000A6CEA"/>
    <w:rsid w:val="000B0EBF"/>
    <w:rsid w:val="000B15DD"/>
    <w:rsid w:val="000B4854"/>
    <w:rsid w:val="000B5564"/>
    <w:rsid w:val="000B6256"/>
    <w:rsid w:val="000B6D2C"/>
    <w:rsid w:val="000C1CC8"/>
    <w:rsid w:val="000C2343"/>
    <w:rsid w:val="000C2DAE"/>
    <w:rsid w:val="000C3B92"/>
    <w:rsid w:val="000C3CDE"/>
    <w:rsid w:val="000C4256"/>
    <w:rsid w:val="000C4A03"/>
    <w:rsid w:val="000C67D5"/>
    <w:rsid w:val="000C730A"/>
    <w:rsid w:val="000C7354"/>
    <w:rsid w:val="000C7929"/>
    <w:rsid w:val="000C7CE3"/>
    <w:rsid w:val="000D0E9D"/>
    <w:rsid w:val="000D125E"/>
    <w:rsid w:val="000D3DE4"/>
    <w:rsid w:val="000D401A"/>
    <w:rsid w:val="000D40D8"/>
    <w:rsid w:val="000D45C5"/>
    <w:rsid w:val="000D5468"/>
    <w:rsid w:val="000D699E"/>
    <w:rsid w:val="000D7E71"/>
    <w:rsid w:val="000E0E07"/>
    <w:rsid w:val="000E1C4B"/>
    <w:rsid w:val="000E2C8D"/>
    <w:rsid w:val="000E320C"/>
    <w:rsid w:val="000E477A"/>
    <w:rsid w:val="000E4910"/>
    <w:rsid w:val="000E4CD3"/>
    <w:rsid w:val="000E51ED"/>
    <w:rsid w:val="000E5914"/>
    <w:rsid w:val="000E6179"/>
    <w:rsid w:val="000E6731"/>
    <w:rsid w:val="000F0616"/>
    <w:rsid w:val="000F171B"/>
    <w:rsid w:val="000F199A"/>
    <w:rsid w:val="000F203A"/>
    <w:rsid w:val="000F4089"/>
    <w:rsid w:val="000F4E61"/>
    <w:rsid w:val="000F6B90"/>
    <w:rsid w:val="001001D6"/>
    <w:rsid w:val="001004FB"/>
    <w:rsid w:val="001010F1"/>
    <w:rsid w:val="001023A3"/>
    <w:rsid w:val="001043B1"/>
    <w:rsid w:val="0010601E"/>
    <w:rsid w:val="001100F5"/>
    <w:rsid w:val="001117C4"/>
    <w:rsid w:val="00112989"/>
    <w:rsid w:val="00114E25"/>
    <w:rsid w:val="00115CD7"/>
    <w:rsid w:val="00116290"/>
    <w:rsid w:val="001169C3"/>
    <w:rsid w:val="001207D1"/>
    <w:rsid w:val="00120ECA"/>
    <w:rsid w:val="00121EC4"/>
    <w:rsid w:val="001222A2"/>
    <w:rsid w:val="00123E9B"/>
    <w:rsid w:val="00125462"/>
    <w:rsid w:val="0012560A"/>
    <w:rsid w:val="00125824"/>
    <w:rsid w:val="001267EA"/>
    <w:rsid w:val="001271A1"/>
    <w:rsid w:val="00127740"/>
    <w:rsid w:val="00130702"/>
    <w:rsid w:val="00130712"/>
    <w:rsid w:val="001346E4"/>
    <w:rsid w:val="00134DA7"/>
    <w:rsid w:val="0013595A"/>
    <w:rsid w:val="001364E5"/>
    <w:rsid w:val="0013710B"/>
    <w:rsid w:val="00137E5C"/>
    <w:rsid w:val="00140B4B"/>
    <w:rsid w:val="00141293"/>
    <w:rsid w:val="00141B3A"/>
    <w:rsid w:val="00142058"/>
    <w:rsid w:val="001424B2"/>
    <w:rsid w:val="001427F4"/>
    <w:rsid w:val="00142F53"/>
    <w:rsid w:val="00143051"/>
    <w:rsid w:val="00145251"/>
    <w:rsid w:val="0014566C"/>
    <w:rsid w:val="001472F2"/>
    <w:rsid w:val="00150449"/>
    <w:rsid w:val="00153184"/>
    <w:rsid w:val="001531B9"/>
    <w:rsid w:val="00153436"/>
    <w:rsid w:val="001546AD"/>
    <w:rsid w:val="00154C4F"/>
    <w:rsid w:val="00154F40"/>
    <w:rsid w:val="001552E7"/>
    <w:rsid w:val="00155A42"/>
    <w:rsid w:val="00155B7D"/>
    <w:rsid w:val="001563A4"/>
    <w:rsid w:val="001568E5"/>
    <w:rsid w:val="00157537"/>
    <w:rsid w:val="00157D59"/>
    <w:rsid w:val="00160474"/>
    <w:rsid w:val="00161430"/>
    <w:rsid w:val="00161D43"/>
    <w:rsid w:val="0016206F"/>
    <w:rsid w:val="0016386C"/>
    <w:rsid w:val="00163D20"/>
    <w:rsid w:val="001644C1"/>
    <w:rsid w:val="00164785"/>
    <w:rsid w:val="00164C04"/>
    <w:rsid w:val="00165CCC"/>
    <w:rsid w:val="00165D6E"/>
    <w:rsid w:val="00165EC4"/>
    <w:rsid w:val="00166890"/>
    <w:rsid w:val="00166A18"/>
    <w:rsid w:val="00166CFB"/>
    <w:rsid w:val="0016720D"/>
    <w:rsid w:val="001677F1"/>
    <w:rsid w:val="001679E3"/>
    <w:rsid w:val="00167A1A"/>
    <w:rsid w:val="001701B3"/>
    <w:rsid w:val="001711B0"/>
    <w:rsid w:val="00171510"/>
    <w:rsid w:val="00171707"/>
    <w:rsid w:val="00171DB0"/>
    <w:rsid w:val="00173D75"/>
    <w:rsid w:val="001759F5"/>
    <w:rsid w:val="001767A8"/>
    <w:rsid w:val="00177A65"/>
    <w:rsid w:val="00180254"/>
    <w:rsid w:val="00181748"/>
    <w:rsid w:val="00184899"/>
    <w:rsid w:val="00184C82"/>
    <w:rsid w:val="001869A0"/>
    <w:rsid w:val="001917E8"/>
    <w:rsid w:val="00193D21"/>
    <w:rsid w:val="00193E18"/>
    <w:rsid w:val="0019479E"/>
    <w:rsid w:val="001947A1"/>
    <w:rsid w:val="00194BA5"/>
    <w:rsid w:val="00195151"/>
    <w:rsid w:val="00195D13"/>
    <w:rsid w:val="00196643"/>
    <w:rsid w:val="001973E0"/>
    <w:rsid w:val="0019796D"/>
    <w:rsid w:val="00197E97"/>
    <w:rsid w:val="001A2BA9"/>
    <w:rsid w:val="001A3BD9"/>
    <w:rsid w:val="001A51B3"/>
    <w:rsid w:val="001A5EF4"/>
    <w:rsid w:val="001A6AE0"/>
    <w:rsid w:val="001A6E81"/>
    <w:rsid w:val="001A7B8B"/>
    <w:rsid w:val="001A7C8D"/>
    <w:rsid w:val="001B02EE"/>
    <w:rsid w:val="001B14B4"/>
    <w:rsid w:val="001B2318"/>
    <w:rsid w:val="001B2AE8"/>
    <w:rsid w:val="001B30CD"/>
    <w:rsid w:val="001B345C"/>
    <w:rsid w:val="001B389F"/>
    <w:rsid w:val="001B4C42"/>
    <w:rsid w:val="001B55A3"/>
    <w:rsid w:val="001B6A35"/>
    <w:rsid w:val="001C00B0"/>
    <w:rsid w:val="001C0196"/>
    <w:rsid w:val="001C21CF"/>
    <w:rsid w:val="001C23E6"/>
    <w:rsid w:val="001C23F3"/>
    <w:rsid w:val="001C34F3"/>
    <w:rsid w:val="001C461A"/>
    <w:rsid w:val="001C49BF"/>
    <w:rsid w:val="001C4E48"/>
    <w:rsid w:val="001C5AE2"/>
    <w:rsid w:val="001C7276"/>
    <w:rsid w:val="001C75C1"/>
    <w:rsid w:val="001C7B10"/>
    <w:rsid w:val="001D1B8F"/>
    <w:rsid w:val="001D2294"/>
    <w:rsid w:val="001D2F62"/>
    <w:rsid w:val="001D3068"/>
    <w:rsid w:val="001D4D8D"/>
    <w:rsid w:val="001D5195"/>
    <w:rsid w:val="001D594F"/>
    <w:rsid w:val="001D723B"/>
    <w:rsid w:val="001E0AC0"/>
    <w:rsid w:val="001E1B4C"/>
    <w:rsid w:val="001E2974"/>
    <w:rsid w:val="001E5583"/>
    <w:rsid w:val="001E5FF1"/>
    <w:rsid w:val="001E6EA8"/>
    <w:rsid w:val="001E728A"/>
    <w:rsid w:val="001E7A66"/>
    <w:rsid w:val="001E7C0C"/>
    <w:rsid w:val="001E7EDA"/>
    <w:rsid w:val="001F0261"/>
    <w:rsid w:val="001F03AA"/>
    <w:rsid w:val="001F0C53"/>
    <w:rsid w:val="001F1C19"/>
    <w:rsid w:val="001F2C2B"/>
    <w:rsid w:val="001F3AF0"/>
    <w:rsid w:val="001F42F2"/>
    <w:rsid w:val="001F4FA0"/>
    <w:rsid w:val="001F5BDB"/>
    <w:rsid w:val="001F6520"/>
    <w:rsid w:val="00201BC4"/>
    <w:rsid w:val="002038C8"/>
    <w:rsid w:val="00204478"/>
    <w:rsid w:val="00204B4A"/>
    <w:rsid w:val="00204BE8"/>
    <w:rsid w:val="00205467"/>
    <w:rsid w:val="00207C12"/>
    <w:rsid w:val="00207DFD"/>
    <w:rsid w:val="00210A20"/>
    <w:rsid w:val="00212CBD"/>
    <w:rsid w:val="0021396C"/>
    <w:rsid w:val="002145FC"/>
    <w:rsid w:val="00215CA6"/>
    <w:rsid w:val="0021630B"/>
    <w:rsid w:val="00216E98"/>
    <w:rsid w:val="00217190"/>
    <w:rsid w:val="002171A5"/>
    <w:rsid w:val="0022099B"/>
    <w:rsid w:val="002222E6"/>
    <w:rsid w:val="002225CA"/>
    <w:rsid w:val="00222628"/>
    <w:rsid w:val="00223A4A"/>
    <w:rsid w:val="002243D3"/>
    <w:rsid w:val="0022443A"/>
    <w:rsid w:val="00224EE5"/>
    <w:rsid w:val="00226D3E"/>
    <w:rsid w:val="002272F6"/>
    <w:rsid w:val="0022734E"/>
    <w:rsid w:val="00227AAE"/>
    <w:rsid w:val="002301D4"/>
    <w:rsid w:val="00230EE3"/>
    <w:rsid w:val="00232724"/>
    <w:rsid w:val="0023352C"/>
    <w:rsid w:val="002338DC"/>
    <w:rsid w:val="002340F1"/>
    <w:rsid w:val="002349F2"/>
    <w:rsid w:val="00234B3F"/>
    <w:rsid w:val="00234C2A"/>
    <w:rsid w:val="002354CD"/>
    <w:rsid w:val="00235FB6"/>
    <w:rsid w:val="002363A8"/>
    <w:rsid w:val="00240C31"/>
    <w:rsid w:val="00241023"/>
    <w:rsid w:val="002422E2"/>
    <w:rsid w:val="0024231A"/>
    <w:rsid w:val="00243F45"/>
    <w:rsid w:val="002455A7"/>
    <w:rsid w:val="00246161"/>
    <w:rsid w:val="0024621E"/>
    <w:rsid w:val="00246E03"/>
    <w:rsid w:val="00247141"/>
    <w:rsid w:val="00250004"/>
    <w:rsid w:val="002509E2"/>
    <w:rsid w:val="0025125F"/>
    <w:rsid w:val="00251DB4"/>
    <w:rsid w:val="002525A9"/>
    <w:rsid w:val="002564E8"/>
    <w:rsid w:val="0025675E"/>
    <w:rsid w:val="00256AEF"/>
    <w:rsid w:val="00256ED1"/>
    <w:rsid w:val="002571A5"/>
    <w:rsid w:val="0025742B"/>
    <w:rsid w:val="00257EB4"/>
    <w:rsid w:val="002606E2"/>
    <w:rsid w:val="00261533"/>
    <w:rsid w:val="002615FA"/>
    <w:rsid w:val="00262DC6"/>
    <w:rsid w:val="0027044B"/>
    <w:rsid w:val="002704DB"/>
    <w:rsid w:val="00272008"/>
    <w:rsid w:val="0027291D"/>
    <w:rsid w:val="00274B20"/>
    <w:rsid w:val="00275A70"/>
    <w:rsid w:val="0027683B"/>
    <w:rsid w:val="00276CD7"/>
    <w:rsid w:val="002772D5"/>
    <w:rsid w:val="002802AD"/>
    <w:rsid w:val="002804C8"/>
    <w:rsid w:val="0028218E"/>
    <w:rsid w:val="00282AA7"/>
    <w:rsid w:val="002833E1"/>
    <w:rsid w:val="0028418B"/>
    <w:rsid w:val="0028433A"/>
    <w:rsid w:val="002845C5"/>
    <w:rsid w:val="00284BA7"/>
    <w:rsid w:val="0028553C"/>
    <w:rsid w:val="002875F1"/>
    <w:rsid w:val="0029020B"/>
    <w:rsid w:val="00291637"/>
    <w:rsid w:val="00291E49"/>
    <w:rsid w:val="0029286A"/>
    <w:rsid w:val="002930C9"/>
    <w:rsid w:val="00293F85"/>
    <w:rsid w:val="00294BF2"/>
    <w:rsid w:val="00295902"/>
    <w:rsid w:val="0029598D"/>
    <w:rsid w:val="002962D4"/>
    <w:rsid w:val="00297250"/>
    <w:rsid w:val="00297605"/>
    <w:rsid w:val="002A01F4"/>
    <w:rsid w:val="002A0436"/>
    <w:rsid w:val="002A08F6"/>
    <w:rsid w:val="002A1746"/>
    <w:rsid w:val="002A45C3"/>
    <w:rsid w:val="002A4F76"/>
    <w:rsid w:val="002A7930"/>
    <w:rsid w:val="002B1E69"/>
    <w:rsid w:val="002B26F0"/>
    <w:rsid w:val="002B308F"/>
    <w:rsid w:val="002B4980"/>
    <w:rsid w:val="002B540C"/>
    <w:rsid w:val="002B54A3"/>
    <w:rsid w:val="002B641C"/>
    <w:rsid w:val="002C0B3F"/>
    <w:rsid w:val="002C1308"/>
    <w:rsid w:val="002C2382"/>
    <w:rsid w:val="002C2631"/>
    <w:rsid w:val="002C3D9D"/>
    <w:rsid w:val="002C3EDF"/>
    <w:rsid w:val="002C48F1"/>
    <w:rsid w:val="002C5B52"/>
    <w:rsid w:val="002C5D77"/>
    <w:rsid w:val="002D037B"/>
    <w:rsid w:val="002D07AA"/>
    <w:rsid w:val="002D0FDF"/>
    <w:rsid w:val="002D1014"/>
    <w:rsid w:val="002D15CE"/>
    <w:rsid w:val="002D166A"/>
    <w:rsid w:val="002D1E26"/>
    <w:rsid w:val="002D4392"/>
    <w:rsid w:val="002D44BE"/>
    <w:rsid w:val="002D525D"/>
    <w:rsid w:val="002D5401"/>
    <w:rsid w:val="002D5BAC"/>
    <w:rsid w:val="002D6E92"/>
    <w:rsid w:val="002D73CA"/>
    <w:rsid w:val="002E1752"/>
    <w:rsid w:val="002E4570"/>
    <w:rsid w:val="002E543F"/>
    <w:rsid w:val="002E5B24"/>
    <w:rsid w:val="002E63B6"/>
    <w:rsid w:val="002E669B"/>
    <w:rsid w:val="002E701B"/>
    <w:rsid w:val="002F0881"/>
    <w:rsid w:val="002F1CD1"/>
    <w:rsid w:val="002F1D77"/>
    <w:rsid w:val="002F2152"/>
    <w:rsid w:val="002F2863"/>
    <w:rsid w:val="002F3568"/>
    <w:rsid w:val="002F434E"/>
    <w:rsid w:val="002F4E69"/>
    <w:rsid w:val="002F640E"/>
    <w:rsid w:val="003003EF"/>
    <w:rsid w:val="0030120A"/>
    <w:rsid w:val="00302432"/>
    <w:rsid w:val="00302D74"/>
    <w:rsid w:val="0030354E"/>
    <w:rsid w:val="003044AA"/>
    <w:rsid w:val="00304918"/>
    <w:rsid w:val="003049DA"/>
    <w:rsid w:val="003065AC"/>
    <w:rsid w:val="003067B3"/>
    <w:rsid w:val="00306B5A"/>
    <w:rsid w:val="00310230"/>
    <w:rsid w:val="00310A8D"/>
    <w:rsid w:val="003124C3"/>
    <w:rsid w:val="00313A99"/>
    <w:rsid w:val="00313FC2"/>
    <w:rsid w:val="00314BE2"/>
    <w:rsid w:val="00316E11"/>
    <w:rsid w:val="00316E3F"/>
    <w:rsid w:val="003173AC"/>
    <w:rsid w:val="00317C55"/>
    <w:rsid w:val="0032032D"/>
    <w:rsid w:val="00320460"/>
    <w:rsid w:val="0032145C"/>
    <w:rsid w:val="003229C4"/>
    <w:rsid w:val="00324011"/>
    <w:rsid w:val="003259C4"/>
    <w:rsid w:val="00326E3C"/>
    <w:rsid w:val="003276C0"/>
    <w:rsid w:val="00327B89"/>
    <w:rsid w:val="00327E2E"/>
    <w:rsid w:val="00327FBB"/>
    <w:rsid w:val="0033025F"/>
    <w:rsid w:val="00331368"/>
    <w:rsid w:val="00331F23"/>
    <w:rsid w:val="003334C3"/>
    <w:rsid w:val="0033467A"/>
    <w:rsid w:val="003354A5"/>
    <w:rsid w:val="003356B0"/>
    <w:rsid w:val="00335788"/>
    <w:rsid w:val="00336A56"/>
    <w:rsid w:val="00336E33"/>
    <w:rsid w:val="0033741E"/>
    <w:rsid w:val="00341027"/>
    <w:rsid w:val="0034160B"/>
    <w:rsid w:val="0034337C"/>
    <w:rsid w:val="00343B44"/>
    <w:rsid w:val="00345A26"/>
    <w:rsid w:val="00347A11"/>
    <w:rsid w:val="00347D79"/>
    <w:rsid w:val="00350157"/>
    <w:rsid w:val="00350BC5"/>
    <w:rsid w:val="00352A14"/>
    <w:rsid w:val="00353098"/>
    <w:rsid w:val="003531DC"/>
    <w:rsid w:val="00353FC7"/>
    <w:rsid w:val="00357C23"/>
    <w:rsid w:val="003615BB"/>
    <w:rsid w:val="00361AB1"/>
    <w:rsid w:val="003629C6"/>
    <w:rsid w:val="0036333D"/>
    <w:rsid w:val="00363623"/>
    <w:rsid w:val="00364783"/>
    <w:rsid w:val="00365AB2"/>
    <w:rsid w:val="00366485"/>
    <w:rsid w:val="0036664B"/>
    <w:rsid w:val="003666D0"/>
    <w:rsid w:val="00366AB7"/>
    <w:rsid w:val="00367CF8"/>
    <w:rsid w:val="00371588"/>
    <w:rsid w:val="003719F7"/>
    <w:rsid w:val="003723E9"/>
    <w:rsid w:val="00372B65"/>
    <w:rsid w:val="00373E64"/>
    <w:rsid w:val="00376429"/>
    <w:rsid w:val="00376794"/>
    <w:rsid w:val="0037729F"/>
    <w:rsid w:val="00377B70"/>
    <w:rsid w:val="00377E24"/>
    <w:rsid w:val="0038128C"/>
    <w:rsid w:val="003813A5"/>
    <w:rsid w:val="003819E5"/>
    <w:rsid w:val="0038355C"/>
    <w:rsid w:val="00384483"/>
    <w:rsid w:val="003852D4"/>
    <w:rsid w:val="003871EA"/>
    <w:rsid w:val="00390CB5"/>
    <w:rsid w:val="00390F34"/>
    <w:rsid w:val="003936E9"/>
    <w:rsid w:val="003941E9"/>
    <w:rsid w:val="003944F5"/>
    <w:rsid w:val="00394E76"/>
    <w:rsid w:val="0039647F"/>
    <w:rsid w:val="00396C7A"/>
    <w:rsid w:val="00396D34"/>
    <w:rsid w:val="003973C1"/>
    <w:rsid w:val="003A2167"/>
    <w:rsid w:val="003A3A85"/>
    <w:rsid w:val="003A3E4E"/>
    <w:rsid w:val="003A4BED"/>
    <w:rsid w:val="003A5EF4"/>
    <w:rsid w:val="003A6ED7"/>
    <w:rsid w:val="003A7424"/>
    <w:rsid w:val="003A747E"/>
    <w:rsid w:val="003B0249"/>
    <w:rsid w:val="003B0F67"/>
    <w:rsid w:val="003B1B03"/>
    <w:rsid w:val="003B22C7"/>
    <w:rsid w:val="003B2D88"/>
    <w:rsid w:val="003B2FA2"/>
    <w:rsid w:val="003B2FA3"/>
    <w:rsid w:val="003B3AAB"/>
    <w:rsid w:val="003B3C74"/>
    <w:rsid w:val="003B4C96"/>
    <w:rsid w:val="003B59FC"/>
    <w:rsid w:val="003B6407"/>
    <w:rsid w:val="003B6E8A"/>
    <w:rsid w:val="003B6F0A"/>
    <w:rsid w:val="003B6FD9"/>
    <w:rsid w:val="003B7F20"/>
    <w:rsid w:val="003C0173"/>
    <w:rsid w:val="003C0A0B"/>
    <w:rsid w:val="003C1429"/>
    <w:rsid w:val="003C1BB0"/>
    <w:rsid w:val="003C1D69"/>
    <w:rsid w:val="003C238C"/>
    <w:rsid w:val="003C30FE"/>
    <w:rsid w:val="003C5A13"/>
    <w:rsid w:val="003C6681"/>
    <w:rsid w:val="003C72B9"/>
    <w:rsid w:val="003D04D5"/>
    <w:rsid w:val="003D0584"/>
    <w:rsid w:val="003D12C0"/>
    <w:rsid w:val="003D1FB6"/>
    <w:rsid w:val="003D2116"/>
    <w:rsid w:val="003D3116"/>
    <w:rsid w:val="003D346D"/>
    <w:rsid w:val="003D379B"/>
    <w:rsid w:val="003D43F6"/>
    <w:rsid w:val="003D44AB"/>
    <w:rsid w:val="003D4E1C"/>
    <w:rsid w:val="003E080E"/>
    <w:rsid w:val="003E19DD"/>
    <w:rsid w:val="003E262F"/>
    <w:rsid w:val="003E31D1"/>
    <w:rsid w:val="003E41BB"/>
    <w:rsid w:val="003E41FD"/>
    <w:rsid w:val="003E4970"/>
    <w:rsid w:val="003E4B85"/>
    <w:rsid w:val="003E4CF6"/>
    <w:rsid w:val="003E4FCC"/>
    <w:rsid w:val="003E56C9"/>
    <w:rsid w:val="003E572F"/>
    <w:rsid w:val="003E6332"/>
    <w:rsid w:val="003E6FF5"/>
    <w:rsid w:val="003E7F09"/>
    <w:rsid w:val="003F0572"/>
    <w:rsid w:val="003F227E"/>
    <w:rsid w:val="003F31EB"/>
    <w:rsid w:val="003F4736"/>
    <w:rsid w:val="003F772E"/>
    <w:rsid w:val="00403303"/>
    <w:rsid w:val="00403C13"/>
    <w:rsid w:val="004057FB"/>
    <w:rsid w:val="004058C9"/>
    <w:rsid w:val="00405B42"/>
    <w:rsid w:val="004061FC"/>
    <w:rsid w:val="00407432"/>
    <w:rsid w:val="0041035F"/>
    <w:rsid w:val="00410BFA"/>
    <w:rsid w:val="004119B2"/>
    <w:rsid w:val="00413108"/>
    <w:rsid w:val="00415258"/>
    <w:rsid w:val="00415DF0"/>
    <w:rsid w:val="0041708E"/>
    <w:rsid w:val="004173B5"/>
    <w:rsid w:val="00417D7F"/>
    <w:rsid w:val="004202B7"/>
    <w:rsid w:val="00420DF7"/>
    <w:rsid w:val="00423317"/>
    <w:rsid w:val="00424838"/>
    <w:rsid w:val="0042486D"/>
    <w:rsid w:val="00425E62"/>
    <w:rsid w:val="00430501"/>
    <w:rsid w:val="00430B64"/>
    <w:rsid w:val="004333AD"/>
    <w:rsid w:val="00434D0A"/>
    <w:rsid w:val="00434D3D"/>
    <w:rsid w:val="00434DB0"/>
    <w:rsid w:val="00434F6A"/>
    <w:rsid w:val="004353B1"/>
    <w:rsid w:val="0043588D"/>
    <w:rsid w:val="0043609A"/>
    <w:rsid w:val="0043676F"/>
    <w:rsid w:val="00436E0A"/>
    <w:rsid w:val="004405F7"/>
    <w:rsid w:val="00440D2A"/>
    <w:rsid w:val="00440E46"/>
    <w:rsid w:val="004410CB"/>
    <w:rsid w:val="00441A6E"/>
    <w:rsid w:val="00442037"/>
    <w:rsid w:val="004422D3"/>
    <w:rsid w:val="00443293"/>
    <w:rsid w:val="00445012"/>
    <w:rsid w:val="00445AB4"/>
    <w:rsid w:val="00450D23"/>
    <w:rsid w:val="004551EF"/>
    <w:rsid w:val="00456321"/>
    <w:rsid w:val="00456CDC"/>
    <w:rsid w:val="00456DE2"/>
    <w:rsid w:val="004570D9"/>
    <w:rsid w:val="0045716B"/>
    <w:rsid w:val="00457C96"/>
    <w:rsid w:val="0046051F"/>
    <w:rsid w:val="004606FE"/>
    <w:rsid w:val="00462591"/>
    <w:rsid w:val="004625AF"/>
    <w:rsid w:val="004628C1"/>
    <w:rsid w:val="00462D0F"/>
    <w:rsid w:val="00462D89"/>
    <w:rsid w:val="004637F9"/>
    <w:rsid w:val="00463FAC"/>
    <w:rsid w:val="00464226"/>
    <w:rsid w:val="0046469E"/>
    <w:rsid w:val="0046647B"/>
    <w:rsid w:val="00466606"/>
    <w:rsid w:val="00466B39"/>
    <w:rsid w:val="00466D0D"/>
    <w:rsid w:val="0046745B"/>
    <w:rsid w:val="00467E60"/>
    <w:rsid w:val="00467E9E"/>
    <w:rsid w:val="00470B48"/>
    <w:rsid w:val="0047123B"/>
    <w:rsid w:val="00471923"/>
    <w:rsid w:val="0047247E"/>
    <w:rsid w:val="004725F6"/>
    <w:rsid w:val="00473EC2"/>
    <w:rsid w:val="00480472"/>
    <w:rsid w:val="00480F67"/>
    <w:rsid w:val="00481200"/>
    <w:rsid w:val="00481C3E"/>
    <w:rsid w:val="0048231A"/>
    <w:rsid w:val="00482973"/>
    <w:rsid w:val="00482FA4"/>
    <w:rsid w:val="004832ED"/>
    <w:rsid w:val="00483649"/>
    <w:rsid w:val="00485230"/>
    <w:rsid w:val="00485E47"/>
    <w:rsid w:val="00486712"/>
    <w:rsid w:val="00487071"/>
    <w:rsid w:val="00487905"/>
    <w:rsid w:val="00487A6E"/>
    <w:rsid w:val="0049171A"/>
    <w:rsid w:val="004924DA"/>
    <w:rsid w:val="00492D7B"/>
    <w:rsid w:val="00493196"/>
    <w:rsid w:val="0049585F"/>
    <w:rsid w:val="00497324"/>
    <w:rsid w:val="004A0834"/>
    <w:rsid w:val="004A131D"/>
    <w:rsid w:val="004A1BD3"/>
    <w:rsid w:val="004A2AA8"/>
    <w:rsid w:val="004A3D54"/>
    <w:rsid w:val="004A565B"/>
    <w:rsid w:val="004A6152"/>
    <w:rsid w:val="004A78C5"/>
    <w:rsid w:val="004A7BBE"/>
    <w:rsid w:val="004B03A6"/>
    <w:rsid w:val="004B1176"/>
    <w:rsid w:val="004B2100"/>
    <w:rsid w:val="004B43B1"/>
    <w:rsid w:val="004B4E25"/>
    <w:rsid w:val="004B6675"/>
    <w:rsid w:val="004B7F30"/>
    <w:rsid w:val="004C057A"/>
    <w:rsid w:val="004C154B"/>
    <w:rsid w:val="004C18B7"/>
    <w:rsid w:val="004C2688"/>
    <w:rsid w:val="004C28B8"/>
    <w:rsid w:val="004C2BA5"/>
    <w:rsid w:val="004C382E"/>
    <w:rsid w:val="004C4081"/>
    <w:rsid w:val="004C4739"/>
    <w:rsid w:val="004C4FF7"/>
    <w:rsid w:val="004C50B6"/>
    <w:rsid w:val="004C563F"/>
    <w:rsid w:val="004C5789"/>
    <w:rsid w:val="004C5D94"/>
    <w:rsid w:val="004C5DEB"/>
    <w:rsid w:val="004C7E02"/>
    <w:rsid w:val="004D090D"/>
    <w:rsid w:val="004D19DD"/>
    <w:rsid w:val="004D1E33"/>
    <w:rsid w:val="004D315C"/>
    <w:rsid w:val="004D3EA5"/>
    <w:rsid w:val="004D4962"/>
    <w:rsid w:val="004D4CC6"/>
    <w:rsid w:val="004D4D37"/>
    <w:rsid w:val="004D6BE3"/>
    <w:rsid w:val="004E0917"/>
    <w:rsid w:val="004E0CE6"/>
    <w:rsid w:val="004E0F70"/>
    <w:rsid w:val="004E20AA"/>
    <w:rsid w:val="004E34D2"/>
    <w:rsid w:val="004E50B1"/>
    <w:rsid w:val="004E73D1"/>
    <w:rsid w:val="004E797C"/>
    <w:rsid w:val="004F002F"/>
    <w:rsid w:val="004F07A3"/>
    <w:rsid w:val="004F0A26"/>
    <w:rsid w:val="004F0D7C"/>
    <w:rsid w:val="004F22BE"/>
    <w:rsid w:val="004F24AA"/>
    <w:rsid w:val="004F3812"/>
    <w:rsid w:val="004F50E6"/>
    <w:rsid w:val="004F5BDB"/>
    <w:rsid w:val="00501856"/>
    <w:rsid w:val="00501D9F"/>
    <w:rsid w:val="00504DDF"/>
    <w:rsid w:val="0050796A"/>
    <w:rsid w:val="00507FF8"/>
    <w:rsid w:val="005108DF"/>
    <w:rsid w:val="0051238A"/>
    <w:rsid w:val="005138F2"/>
    <w:rsid w:val="00513B6E"/>
    <w:rsid w:val="0051419E"/>
    <w:rsid w:val="005155E2"/>
    <w:rsid w:val="00515DE0"/>
    <w:rsid w:val="0051631F"/>
    <w:rsid w:val="005177D6"/>
    <w:rsid w:val="005203C4"/>
    <w:rsid w:val="00520634"/>
    <w:rsid w:val="005209D1"/>
    <w:rsid w:val="00520BF9"/>
    <w:rsid w:val="0052169E"/>
    <w:rsid w:val="00522311"/>
    <w:rsid w:val="00523A96"/>
    <w:rsid w:val="00524F1E"/>
    <w:rsid w:val="00527555"/>
    <w:rsid w:val="00531D98"/>
    <w:rsid w:val="00532614"/>
    <w:rsid w:val="00534707"/>
    <w:rsid w:val="00535208"/>
    <w:rsid w:val="00535635"/>
    <w:rsid w:val="0053634F"/>
    <w:rsid w:val="00537374"/>
    <w:rsid w:val="00540004"/>
    <w:rsid w:val="00540ECA"/>
    <w:rsid w:val="00543618"/>
    <w:rsid w:val="00544577"/>
    <w:rsid w:val="00545460"/>
    <w:rsid w:val="005469AE"/>
    <w:rsid w:val="00550280"/>
    <w:rsid w:val="005502BC"/>
    <w:rsid w:val="00551335"/>
    <w:rsid w:val="00552567"/>
    <w:rsid w:val="00552EF4"/>
    <w:rsid w:val="0055445C"/>
    <w:rsid w:val="005545FE"/>
    <w:rsid w:val="0055645B"/>
    <w:rsid w:val="0055695A"/>
    <w:rsid w:val="0055742E"/>
    <w:rsid w:val="00557E06"/>
    <w:rsid w:val="005613C7"/>
    <w:rsid w:val="00561A71"/>
    <w:rsid w:val="00561AE8"/>
    <w:rsid w:val="005628F9"/>
    <w:rsid w:val="0056426B"/>
    <w:rsid w:val="00564951"/>
    <w:rsid w:val="00564A8E"/>
    <w:rsid w:val="0056555F"/>
    <w:rsid w:val="00565E8E"/>
    <w:rsid w:val="00565FB1"/>
    <w:rsid w:val="0056601B"/>
    <w:rsid w:val="005674EF"/>
    <w:rsid w:val="00570654"/>
    <w:rsid w:val="005711C7"/>
    <w:rsid w:val="00571209"/>
    <w:rsid w:val="005726F7"/>
    <w:rsid w:val="00573642"/>
    <w:rsid w:val="005747EC"/>
    <w:rsid w:val="00575E10"/>
    <w:rsid w:val="0057772C"/>
    <w:rsid w:val="00577A07"/>
    <w:rsid w:val="00577EA8"/>
    <w:rsid w:val="0058082C"/>
    <w:rsid w:val="00581BC4"/>
    <w:rsid w:val="00582758"/>
    <w:rsid w:val="00583CFA"/>
    <w:rsid w:val="00584BD4"/>
    <w:rsid w:val="00585966"/>
    <w:rsid w:val="0058622C"/>
    <w:rsid w:val="00587B94"/>
    <w:rsid w:val="00587E51"/>
    <w:rsid w:val="00592322"/>
    <w:rsid w:val="00592FB3"/>
    <w:rsid w:val="0059447E"/>
    <w:rsid w:val="0059488E"/>
    <w:rsid w:val="00595AD1"/>
    <w:rsid w:val="00595FFF"/>
    <w:rsid w:val="005A045E"/>
    <w:rsid w:val="005A0908"/>
    <w:rsid w:val="005A1ACB"/>
    <w:rsid w:val="005A2AC0"/>
    <w:rsid w:val="005A3082"/>
    <w:rsid w:val="005A3827"/>
    <w:rsid w:val="005A53EE"/>
    <w:rsid w:val="005A557B"/>
    <w:rsid w:val="005A6281"/>
    <w:rsid w:val="005A655F"/>
    <w:rsid w:val="005B08FF"/>
    <w:rsid w:val="005B15DD"/>
    <w:rsid w:val="005B2746"/>
    <w:rsid w:val="005B28DB"/>
    <w:rsid w:val="005B2A2E"/>
    <w:rsid w:val="005B43F0"/>
    <w:rsid w:val="005B4E38"/>
    <w:rsid w:val="005B6E32"/>
    <w:rsid w:val="005B6F91"/>
    <w:rsid w:val="005B73C7"/>
    <w:rsid w:val="005B7850"/>
    <w:rsid w:val="005C0B93"/>
    <w:rsid w:val="005C12FF"/>
    <w:rsid w:val="005C205D"/>
    <w:rsid w:val="005C215D"/>
    <w:rsid w:val="005C387B"/>
    <w:rsid w:val="005C61D0"/>
    <w:rsid w:val="005C693C"/>
    <w:rsid w:val="005C69FD"/>
    <w:rsid w:val="005C70E3"/>
    <w:rsid w:val="005C79E5"/>
    <w:rsid w:val="005D0034"/>
    <w:rsid w:val="005D0737"/>
    <w:rsid w:val="005D3AB6"/>
    <w:rsid w:val="005D4145"/>
    <w:rsid w:val="005D462E"/>
    <w:rsid w:val="005D68B1"/>
    <w:rsid w:val="005D68F5"/>
    <w:rsid w:val="005D6E92"/>
    <w:rsid w:val="005D750E"/>
    <w:rsid w:val="005E119E"/>
    <w:rsid w:val="005E15EB"/>
    <w:rsid w:val="005E1AD0"/>
    <w:rsid w:val="005E2249"/>
    <w:rsid w:val="005E2309"/>
    <w:rsid w:val="005E3C85"/>
    <w:rsid w:val="005E4C02"/>
    <w:rsid w:val="005E53B0"/>
    <w:rsid w:val="005E5AC7"/>
    <w:rsid w:val="005E5DB9"/>
    <w:rsid w:val="005E7977"/>
    <w:rsid w:val="005F033E"/>
    <w:rsid w:val="005F07AD"/>
    <w:rsid w:val="005F1103"/>
    <w:rsid w:val="005F2D71"/>
    <w:rsid w:val="005F37C3"/>
    <w:rsid w:val="005F3CE4"/>
    <w:rsid w:val="005F3E18"/>
    <w:rsid w:val="005F4323"/>
    <w:rsid w:val="005F4A00"/>
    <w:rsid w:val="005F7624"/>
    <w:rsid w:val="005F7C84"/>
    <w:rsid w:val="00600B9D"/>
    <w:rsid w:val="00601E00"/>
    <w:rsid w:val="00601FC9"/>
    <w:rsid w:val="0060259C"/>
    <w:rsid w:val="00602EB0"/>
    <w:rsid w:val="00603ADF"/>
    <w:rsid w:val="0060405C"/>
    <w:rsid w:val="0060557F"/>
    <w:rsid w:val="00605627"/>
    <w:rsid w:val="00605D2C"/>
    <w:rsid w:val="00605E51"/>
    <w:rsid w:val="00606344"/>
    <w:rsid w:val="00606365"/>
    <w:rsid w:val="00607027"/>
    <w:rsid w:val="00611A03"/>
    <w:rsid w:val="00611B42"/>
    <w:rsid w:val="00611F10"/>
    <w:rsid w:val="006122DD"/>
    <w:rsid w:val="00612F98"/>
    <w:rsid w:val="00613AAE"/>
    <w:rsid w:val="00613E6A"/>
    <w:rsid w:val="006143E4"/>
    <w:rsid w:val="0061475A"/>
    <w:rsid w:val="0061515C"/>
    <w:rsid w:val="00616558"/>
    <w:rsid w:val="006166BB"/>
    <w:rsid w:val="00616D3C"/>
    <w:rsid w:val="00616EC1"/>
    <w:rsid w:val="006170AA"/>
    <w:rsid w:val="0062023B"/>
    <w:rsid w:val="00620B9D"/>
    <w:rsid w:val="00621615"/>
    <w:rsid w:val="00621753"/>
    <w:rsid w:val="00623AFD"/>
    <w:rsid w:val="0062440B"/>
    <w:rsid w:val="00624D8A"/>
    <w:rsid w:val="006267A3"/>
    <w:rsid w:val="00627676"/>
    <w:rsid w:val="006277EA"/>
    <w:rsid w:val="00627CA8"/>
    <w:rsid w:val="00630A8A"/>
    <w:rsid w:val="006317EA"/>
    <w:rsid w:val="00632668"/>
    <w:rsid w:val="00632D49"/>
    <w:rsid w:val="00632F0F"/>
    <w:rsid w:val="00633925"/>
    <w:rsid w:val="00633DE9"/>
    <w:rsid w:val="00633E6F"/>
    <w:rsid w:val="006361BF"/>
    <w:rsid w:val="006416DC"/>
    <w:rsid w:val="00644BD5"/>
    <w:rsid w:val="006458E6"/>
    <w:rsid w:val="00645DFD"/>
    <w:rsid w:val="00645E5F"/>
    <w:rsid w:val="0064674A"/>
    <w:rsid w:val="00646A84"/>
    <w:rsid w:val="00646CD3"/>
    <w:rsid w:val="00650B7A"/>
    <w:rsid w:val="00650F2C"/>
    <w:rsid w:val="006523B3"/>
    <w:rsid w:val="00652648"/>
    <w:rsid w:val="00652B60"/>
    <w:rsid w:val="0065309C"/>
    <w:rsid w:val="00653918"/>
    <w:rsid w:val="00653CB6"/>
    <w:rsid w:val="00653FA7"/>
    <w:rsid w:val="0065454D"/>
    <w:rsid w:val="00655412"/>
    <w:rsid w:val="00655A02"/>
    <w:rsid w:val="006575F5"/>
    <w:rsid w:val="0066104F"/>
    <w:rsid w:val="00661CE6"/>
    <w:rsid w:val="006627E5"/>
    <w:rsid w:val="00662FBE"/>
    <w:rsid w:val="00664715"/>
    <w:rsid w:val="00664DB2"/>
    <w:rsid w:val="006650AD"/>
    <w:rsid w:val="006651E1"/>
    <w:rsid w:val="0066575D"/>
    <w:rsid w:val="00665A06"/>
    <w:rsid w:val="00667800"/>
    <w:rsid w:val="00670514"/>
    <w:rsid w:val="00670D6E"/>
    <w:rsid w:val="006715F9"/>
    <w:rsid w:val="00672E7B"/>
    <w:rsid w:val="006731A1"/>
    <w:rsid w:val="0067377C"/>
    <w:rsid w:val="00673886"/>
    <w:rsid w:val="00673FE0"/>
    <w:rsid w:val="006744DE"/>
    <w:rsid w:val="0067515B"/>
    <w:rsid w:val="00675226"/>
    <w:rsid w:val="0067586C"/>
    <w:rsid w:val="00676AC7"/>
    <w:rsid w:val="00680749"/>
    <w:rsid w:val="00683487"/>
    <w:rsid w:val="00684532"/>
    <w:rsid w:val="0068471E"/>
    <w:rsid w:val="00684F3D"/>
    <w:rsid w:val="0068538E"/>
    <w:rsid w:val="006872E1"/>
    <w:rsid w:val="00687581"/>
    <w:rsid w:val="006914D2"/>
    <w:rsid w:val="00691645"/>
    <w:rsid w:val="00694631"/>
    <w:rsid w:val="00694801"/>
    <w:rsid w:val="00694DCD"/>
    <w:rsid w:val="00695693"/>
    <w:rsid w:val="00695AF5"/>
    <w:rsid w:val="0069610E"/>
    <w:rsid w:val="00696854"/>
    <w:rsid w:val="00697A28"/>
    <w:rsid w:val="006A01C8"/>
    <w:rsid w:val="006A130D"/>
    <w:rsid w:val="006A2C7B"/>
    <w:rsid w:val="006A43A0"/>
    <w:rsid w:val="006A57F2"/>
    <w:rsid w:val="006A762F"/>
    <w:rsid w:val="006A7827"/>
    <w:rsid w:val="006A7A05"/>
    <w:rsid w:val="006B1496"/>
    <w:rsid w:val="006B2177"/>
    <w:rsid w:val="006B2DAF"/>
    <w:rsid w:val="006B319C"/>
    <w:rsid w:val="006B33CA"/>
    <w:rsid w:val="006B363B"/>
    <w:rsid w:val="006B3890"/>
    <w:rsid w:val="006B4871"/>
    <w:rsid w:val="006B4CA5"/>
    <w:rsid w:val="006B5250"/>
    <w:rsid w:val="006B5FC5"/>
    <w:rsid w:val="006B6A51"/>
    <w:rsid w:val="006B6BF7"/>
    <w:rsid w:val="006B6EE3"/>
    <w:rsid w:val="006C0083"/>
    <w:rsid w:val="006C0727"/>
    <w:rsid w:val="006C0A8B"/>
    <w:rsid w:val="006C0DFC"/>
    <w:rsid w:val="006C1BAD"/>
    <w:rsid w:val="006C1DC7"/>
    <w:rsid w:val="006C21CC"/>
    <w:rsid w:val="006C259A"/>
    <w:rsid w:val="006C3C66"/>
    <w:rsid w:val="006C4D68"/>
    <w:rsid w:val="006C4E90"/>
    <w:rsid w:val="006C70B8"/>
    <w:rsid w:val="006C714D"/>
    <w:rsid w:val="006C736E"/>
    <w:rsid w:val="006C73C5"/>
    <w:rsid w:val="006D0663"/>
    <w:rsid w:val="006D0989"/>
    <w:rsid w:val="006D1273"/>
    <w:rsid w:val="006D2F2C"/>
    <w:rsid w:val="006D368A"/>
    <w:rsid w:val="006D3810"/>
    <w:rsid w:val="006D3E37"/>
    <w:rsid w:val="006D4D39"/>
    <w:rsid w:val="006D7E8A"/>
    <w:rsid w:val="006E145F"/>
    <w:rsid w:val="006E27DA"/>
    <w:rsid w:val="006E3547"/>
    <w:rsid w:val="006E44FF"/>
    <w:rsid w:val="006E5468"/>
    <w:rsid w:val="006E5B33"/>
    <w:rsid w:val="006E621A"/>
    <w:rsid w:val="006F0E1A"/>
    <w:rsid w:val="006F2308"/>
    <w:rsid w:val="006F2875"/>
    <w:rsid w:val="006F2B59"/>
    <w:rsid w:val="006F2DAD"/>
    <w:rsid w:val="006F306A"/>
    <w:rsid w:val="006F4207"/>
    <w:rsid w:val="006F7C9B"/>
    <w:rsid w:val="00701157"/>
    <w:rsid w:val="00701DD0"/>
    <w:rsid w:val="007024C0"/>
    <w:rsid w:val="00702988"/>
    <w:rsid w:val="007029DB"/>
    <w:rsid w:val="00702EDC"/>
    <w:rsid w:val="00703AA6"/>
    <w:rsid w:val="007051ED"/>
    <w:rsid w:val="00705E2F"/>
    <w:rsid w:val="00705FF6"/>
    <w:rsid w:val="00706767"/>
    <w:rsid w:val="00706AB8"/>
    <w:rsid w:val="00707353"/>
    <w:rsid w:val="00707BA7"/>
    <w:rsid w:val="007104ED"/>
    <w:rsid w:val="007114AC"/>
    <w:rsid w:val="00711D56"/>
    <w:rsid w:val="00714F1B"/>
    <w:rsid w:val="00716E03"/>
    <w:rsid w:val="007178B3"/>
    <w:rsid w:val="0072030C"/>
    <w:rsid w:val="00721427"/>
    <w:rsid w:val="00723995"/>
    <w:rsid w:val="007249EC"/>
    <w:rsid w:val="00724FE2"/>
    <w:rsid w:val="007254EB"/>
    <w:rsid w:val="00725BCF"/>
    <w:rsid w:val="00725D79"/>
    <w:rsid w:val="00726DEF"/>
    <w:rsid w:val="00730E37"/>
    <w:rsid w:val="00731ACD"/>
    <w:rsid w:val="0073274A"/>
    <w:rsid w:val="00733942"/>
    <w:rsid w:val="007339B4"/>
    <w:rsid w:val="0073564E"/>
    <w:rsid w:val="00736672"/>
    <w:rsid w:val="007373C7"/>
    <w:rsid w:val="00740105"/>
    <w:rsid w:val="00740335"/>
    <w:rsid w:val="007405E8"/>
    <w:rsid w:val="007406A1"/>
    <w:rsid w:val="00743306"/>
    <w:rsid w:val="00743785"/>
    <w:rsid w:val="00743B40"/>
    <w:rsid w:val="00743BA8"/>
    <w:rsid w:val="00745546"/>
    <w:rsid w:val="00745BEA"/>
    <w:rsid w:val="00745F37"/>
    <w:rsid w:val="0074600F"/>
    <w:rsid w:val="00746EBB"/>
    <w:rsid w:val="00747FFC"/>
    <w:rsid w:val="00750232"/>
    <w:rsid w:val="007507C2"/>
    <w:rsid w:val="00750D69"/>
    <w:rsid w:val="007551EB"/>
    <w:rsid w:val="007555D4"/>
    <w:rsid w:val="00760249"/>
    <w:rsid w:val="0076036C"/>
    <w:rsid w:val="007613BD"/>
    <w:rsid w:val="00762336"/>
    <w:rsid w:val="00762789"/>
    <w:rsid w:val="007644ED"/>
    <w:rsid w:val="00764B89"/>
    <w:rsid w:val="00765ACA"/>
    <w:rsid w:val="00765B96"/>
    <w:rsid w:val="007663C0"/>
    <w:rsid w:val="007679DD"/>
    <w:rsid w:val="00770572"/>
    <w:rsid w:val="0077066A"/>
    <w:rsid w:val="00770987"/>
    <w:rsid w:val="00771CEC"/>
    <w:rsid w:val="00772239"/>
    <w:rsid w:val="00772365"/>
    <w:rsid w:val="0077318E"/>
    <w:rsid w:val="0077345B"/>
    <w:rsid w:val="0077482B"/>
    <w:rsid w:val="0077572A"/>
    <w:rsid w:val="00775994"/>
    <w:rsid w:val="00776030"/>
    <w:rsid w:val="00776940"/>
    <w:rsid w:val="00776A8A"/>
    <w:rsid w:val="007803D0"/>
    <w:rsid w:val="00780791"/>
    <w:rsid w:val="007815CF"/>
    <w:rsid w:val="00783534"/>
    <w:rsid w:val="00784151"/>
    <w:rsid w:val="007842C0"/>
    <w:rsid w:val="00784416"/>
    <w:rsid w:val="0078462C"/>
    <w:rsid w:val="00784AEC"/>
    <w:rsid w:val="007855D4"/>
    <w:rsid w:val="00787584"/>
    <w:rsid w:val="007901C8"/>
    <w:rsid w:val="0079046B"/>
    <w:rsid w:val="007906DC"/>
    <w:rsid w:val="0079076D"/>
    <w:rsid w:val="00790ED5"/>
    <w:rsid w:val="00791230"/>
    <w:rsid w:val="00791A99"/>
    <w:rsid w:val="00791D23"/>
    <w:rsid w:val="00792DD7"/>
    <w:rsid w:val="00794A86"/>
    <w:rsid w:val="007954D3"/>
    <w:rsid w:val="00795F47"/>
    <w:rsid w:val="00796F0E"/>
    <w:rsid w:val="0079738C"/>
    <w:rsid w:val="007A0207"/>
    <w:rsid w:val="007A0827"/>
    <w:rsid w:val="007A2355"/>
    <w:rsid w:val="007A3394"/>
    <w:rsid w:val="007A33D2"/>
    <w:rsid w:val="007A3631"/>
    <w:rsid w:val="007A46A7"/>
    <w:rsid w:val="007A499A"/>
    <w:rsid w:val="007A527E"/>
    <w:rsid w:val="007A597A"/>
    <w:rsid w:val="007A695F"/>
    <w:rsid w:val="007A7804"/>
    <w:rsid w:val="007A7E3E"/>
    <w:rsid w:val="007B1320"/>
    <w:rsid w:val="007B153F"/>
    <w:rsid w:val="007B1557"/>
    <w:rsid w:val="007B2A89"/>
    <w:rsid w:val="007B3018"/>
    <w:rsid w:val="007B6064"/>
    <w:rsid w:val="007B774A"/>
    <w:rsid w:val="007B7ADD"/>
    <w:rsid w:val="007B7B45"/>
    <w:rsid w:val="007C03BB"/>
    <w:rsid w:val="007C15F8"/>
    <w:rsid w:val="007C16FB"/>
    <w:rsid w:val="007C2A4B"/>
    <w:rsid w:val="007C2C49"/>
    <w:rsid w:val="007C350D"/>
    <w:rsid w:val="007C3D94"/>
    <w:rsid w:val="007C495A"/>
    <w:rsid w:val="007C594F"/>
    <w:rsid w:val="007C6EA3"/>
    <w:rsid w:val="007C7ED0"/>
    <w:rsid w:val="007C7F3C"/>
    <w:rsid w:val="007D0C74"/>
    <w:rsid w:val="007D357C"/>
    <w:rsid w:val="007D4921"/>
    <w:rsid w:val="007D49F1"/>
    <w:rsid w:val="007D4E70"/>
    <w:rsid w:val="007D516C"/>
    <w:rsid w:val="007D69A9"/>
    <w:rsid w:val="007D7682"/>
    <w:rsid w:val="007D7989"/>
    <w:rsid w:val="007E0168"/>
    <w:rsid w:val="007E1992"/>
    <w:rsid w:val="007E1D03"/>
    <w:rsid w:val="007E2117"/>
    <w:rsid w:val="007E4A43"/>
    <w:rsid w:val="007E5C39"/>
    <w:rsid w:val="007E5D3A"/>
    <w:rsid w:val="007F0296"/>
    <w:rsid w:val="007F1341"/>
    <w:rsid w:val="007F1CB7"/>
    <w:rsid w:val="007F21D8"/>
    <w:rsid w:val="007F3359"/>
    <w:rsid w:val="007F3B59"/>
    <w:rsid w:val="007F4646"/>
    <w:rsid w:val="007F53DD"/>
    <w:rsid w:val="00801CE7"/>
    <w:rsid w:val="00802570"/>
    <w:rsid w:val="0080294D"/>
    <w:rsid w:val="00803E96"/>
    <w:rsid w:val="00804905"/>
    <w:rsid w:val="00805AFC"/>
    <w:rsid w:val="00806E01"/>
    <w:rsid w:val="00807014"/>
    <w:rsid w:val="00810900"/>
    <w:rsid w:val="008109C3"/>
    <w:rsid w:val="008113C3"/>
    <w:rsid w:val="0081174F"/>
    <w:rsid w:val="00812BC1"/>
    <w:rsid w:val="008130BC"/>
    <w:rsid w:val="008132B8"/>
    <w:rsid w:val="00813B60"/>
    <w:rsid w:val="00813F19"/>
    <w:rsid w:val="00814E28"/>
    <w:rsid w:val="00815A2C"/>
    <w:rsid w:val="00815B5B"/>
    <w:rsid w:val="00816187"/>
    <w:rsid w:val="00816B39"/>
    <w:rsid w:val="00817216"/>
    <w:rsid w:val="008177C7"/>
    <w:rsid w:val="008200C1"/>
    <w:rsid w:val="008222E0"/>
    <w:rsid w:val="00825375"/>
    <w:rsid w:val="008254DC"/>
    <w:rsid w:val="00825C2D"/>
    <w:rsid w:val="008269C0"/>
    <w:rsid w:val="008272D2"/>
    <w:rsid w:val="0083158A"/>
    <w:rsid w:val="00831AC1"/>
    <w:rsid w:val="00831F54"/>
    <w:rsid w:val="0083270F"/>
    <w:rsid w:val="00833E00"/>
    <w:rsid w:val="00835B59"/>
    <w:rsid w:val="008365D0"/>
    <w:rsid w:val="008406A5"/>
    <w:rsid w:val="0084090F"/>
    <w:rsid w:val="0084122C"/>
    <w:rsid w:val="00842242"/>
    <w:rsid w:val="0084388E"/>
    <w:rsid w:val="00844539"/>
    <w:rsid w:val="0084504C"/>
    <w:rsid w:val="00846440"/>
    <w:rsid w:val="008464DB"/>
    <w:rsid w:val="00846FE6"/>
    <w:rsid w:val="00850581"/>
    <w:rsid w:val="008508A5"/>
    <w:rsid w:val="00850A18"/>
    <w:rsid w:val="008514B4"/>
    <w:rsid w:val="0085168F"/>
    <w:rsid w:val="008516A8"/>
    <w:rsid w:val="00851BCC"/>
    <w:rsid w:val="008534FD"/>
    <w:rsid w:val="00853BA4"/>
    <w:rsid w:val="008546FF"/>
    <w:rsid w:val="00854F5B"/>
    <w:rsid w:val="00856542"/>
    <w:rsid w:val="00857B6A"/>
    <w:rsid w:val="008603AE"/>
    <w:rsid w:val="00860CB5"/>
    <w:rsid w:val="00861EDB"/>
    <w:rsid w:val="00862461"/>
    <w:rsid w:val="008625C9"/>
    <w:rsid w:val="008634B7"/>
    <w:rsid w:val="00865683"/>
    <w:rsid w:val="00866481"/>
    <w:rsid w:val="00866C01"/>
    <w:rsid w:val="00867708"/>
    <w:rsid w:val="0086779D"/>
    <w:rsid w:val="0087007A"/>
    <w:rsid w:val="008706C6"/>
    <w:rsid w:val="0087074F"/>
    <w:rsid w:val="00870B37"/>
    <w:rsid w:val="00871066"/>
    <w:rsid w:val="0087163A"/>
    <w:rsid w:val="00871CBB"/>
    <w:rsid w:val="00871FBC"/>
    <w:rsid w:val="00873353"/>
    <w:rsid w:val="008737C9"/>
    <w:rsid w:val="008738EE"/>
    <w:rsid w:val="00873935"/>
    <w:rsid w:val="00873B6C"/>
    <w:rsid w:val="00873BC4"/>
    <w:rsid w:val="0087405E"/>
    <w:rsid w:val="00874608"/>
    <w:rsid w:val="0087480F"/>
    <w:rsid w:val="008754F2"/>
    <w:rsid w:val="008761BF"/>
    <w:rsid w:val="0087678D"/>
    <w:rsid w:val="0088125B"/>
    <w:rsid w:val="00881315"/>
    <w:rsid w:val="0088183E"/>
    <w:rsid w:val="00881DAA"/>
    <w:rsid w:val="00882CA6"/>
    <w:rsid w:val="00882DF9"/>
    <w:rsid w:val="00882F62"/>
    <w:rsid w:val="00884CD7"/>
    <w:rsid w:val="008853F2"/>
    <w:rsid w:val="00887191"/>
    <w:rsid w:val="008902F8"/>
    <w:rsid w:val="00891E04"/>
    <w:rsid w:val="008922B6"/>
    <w:rsid w:val="00892500"/>
    <w:rsid w:val="008947BF"/>
    <w:rsid w:val="008951B3"/>
    <w:rsid w:val="0089536C"/>
    <w:rsid w:val="008955B8"/>
    <w:rsid w:val="00895B0D"/>
    <w:rsid w:val="008A0926"/>
    <w:rsid w:val="008A1803"/>
    <w:rsid w:val="008A1BDB"/>
    <w:rsid w:val="008A2138"/>
    <w:rsid w:val="008A55CF"/>
    <w:rsid w:val="008A5B4C"/>
    <w:rsid w:val="008A71FE"/>
    <w:rsid w:val="008A749C"/>
    <w:rsid w:val="008B0047"/>
    <w:rsid w:val="008B0056"/>
    <w:rsid w:val="008B0407"/>
    <w:rsid w:val="008B2109"/>
    <w:rsid w:val="008B3724"/>
    <w:rsid w:val="008B381A"/>
    <w:rsid w:val="008B42E6"/>
    <w:rsid w:val="008B50C3"/>
    <w:rsid w:val="008B5ED4"/>
    <w:rsid w:val="008B69E0"/>
    <w:rsid w:val="008B7718"/>
    <w:rsid w:val="008C1888"/>
    <w:rsid w:val="008C1CA4"/>
    <w:rsid w:val="008C3D4C"/>
    <w:rsid w:val="008C3EA0"/>
    <w:rsid w:val="008C5BCD"/>
    <w:rsid w:val="008C5E13"/>
    <w:rsid w:val="008C5F26"/>
    <w:rsid w:val="008C5F95"/>
    <w:rsid w:val="008C6626"/>
    <w:rsid w:val="008C68E1"/>
    <w:rsid w:val="008C6B76"/>
    <w:rsid w:val="008C77AC"/>
    <w:rsid w:val="008D2832"/>
    <w:rsid w:val="008D2F49"/>
    <w:rsid w:val="008D322C"/>
    <w:rsid w:val="008D3E69"/>
    <w:rsid w:val="008D3EBE"/>
    <w:rsid w:val="008D6602"/>
    <w:rsid w:val="008D6B09"/>
    <w:rsid w:val="008D7313"/>
    <w:rsid w:val="008E43BB"/>
    <w:rsid w:val="008E45C9"/>
    <w:rsid w:val="008E4C09"/>
    <w:rsid w:val="008E4FEA"/>
    <w:rsid w:val="008E5728"/>
    <w:rsid w:val="008E5944"/>
    <w:rsid w:val="008E5E5A"/>
    <w:rsid w:val="008E611B"/>
    <w:rsid w:val="008E6A34"/>
    <w:rsid w:val="008F0EC0"/>
    <w:rsid w:val="008F100F"/>
    <w:rsid w:val="008F2617"/>
    <w:rsid w:val="008F3008"/>
    <w:rsid w:val="008F345A"/>
    <w:rsid w:val="008F3D83"/>
    <w:rsid w:val="008F4561"/>
    <w:rsid w:val="008F60D8"/>
    <w:rsid w:val="008F6E73"/>
    <w:rsid w:val="008F7296"/>
    <w:rsid w:val="008F730C"/>
    <w:rsid w:val="008F7E29"/>
    <w:rsid w:val="009008A0"/>
    <w:rsid w:val="00900AFC"/>
    <w:rsid w:val="0090106A"/>
    <w:rsid w:val="00902E40"/>
    <w:rsid w:val="00903672"/>
    <w:rsid w:val="00903944"/>
    <w:rsid w:val="00903A96"/>
    <w:rsid w:val="009053F2"/>
    <w:rsid w:val="00905AD2"/>
    <w:rsid w:val="00906B18"/>
    <w:rsid w:val="009072A5"/>
    <w:rsid w:val="00907CFD"/>
    <w:rsid w:val="00910322"/>
    <w:rsid w:val="00910E5E"/>
    <w:rsid w:val="00911B75"/>
    <w:rsid w:val="009123ED"/>
    <w:rsid w:val="00912A14"/>
    <w:rsid w:val="00912F58"/>
    <w:rsid w:val="00913304"/>
    <w:rsid w:val="0091353C"/>
    <w:rsid w:val="00913667"/>
    <w:rsid w:val="0091545F"/>
    <w:rsid w:val="009166A4"/>
    <w:rsid w:val="00916BA0"/>
    <w:rsid w:val="00917819"/>
    <w:rsid w:val="00917892"/>
    <w:rsid w:val="0092020C"/>
    <w:rsid w:val="009214C2"/>
    <w:rsid w:val="00924436"/>
    <w:rsid w:val="00924941"/>
    <w:rsid w:val="00925401"/>
    <w:rsid w:val="00926E5F"/>
    <w:rsid w:val="00930369"/>
    <w:rsid w:val="009307D5"/>
    <w:rsid w:val="009314F8"/>
    <w:rsid w:val="00931A27"/>
    <w:rsid w:val="00932686"/>
    <w:rsid w:val="009339FC"/>
    <w:rsid w:val="00936293"/>
    <w:rsid w:val="00937AEB"/>
    <w:rsid w:val="00937B18"/>
    <w:rsid w:val="00937B28"/>
    <w:rsid w:val="009417BA"/>
    <w:rsid w:val="009427F7"/>
    <w:rsid w:val="00944D3F"/>
    <w:rsid w:val="0094515A"/>
    <w:rsid w:val="009508AD"/>
    <w:rsid w:val="00951D4F"/>
    <w:rsid w:val="009527AF"/>
    <w:rsid w:val="00954F4E"/>
    <w:rsid w:val="0095665D"/>
    <w:rsid w:val="0095693B"/>
    <w:rsid w:val="00956CB4"/>
    <w:rsid w:val="00957BFE"/>
    <w:rsid w:val="00957C85"/>
    <w:rsid w:val="0096167F"/>
    <w:rsid w:val="00965069"/>
    <w:rsid w:val="009658DD"/>
    <w:rsid w:val="009659FF"/>
    <w:rsid w:val="00966F58"/>
    <w:rsid w:val="0096748C"/>
    <w:rsid w:val="00971FA2"/>
    <w:rsid w:val="0097242C"/>
    <w:rsid w:val="009728BA"/>
    <w:rsid w:val="00973CD6"/>
    <w:rsid w:val="00973F3C"/>
    <w:rsid w:val="009748FB"/>
    <w:rsid w:val="00974FEA"/>
    <w:rsid w:val="00975107"/>
    <w:rsid w:val="009761A1"/>
    <w:rsid w:val="00976498"/>
    <w:rsid w:val="00977CFD"/>
    <w:rsid w:val="009806F2"/>
    <w:rsid w:val="009813EC"/>
    <w:rsid w:val="009814D7"/>
    <w:rsid w:val="00982408"/>
    <w:rsid w:val="009825CC"/>
    <w:rsid w:val="00983AB1"/>
    <w:rsid w:val="00984752"/>
    <w:rsid w:val="009849FA"/>
    <w:rsid w:val="00985CF9"/>
    <w:rsid w:val="009864F7"/>
    <w:rsid w:val="00986BBB"/>
    <w:rsid w:val="00987B2B"/>
    <w:rsid w:val="00987D3E"/>
    <w:rsid w:val="009907F8"/>
    <w:rsid w:val="00991B94"/>
    <w:rsid w:val="00992A00"/>
    <w:rsid w:val="0099396A"/>
    <w:rsid w:val="00993AD0"/>
    <w:rsid w:val="00994230"/>
    <w:rsid w:val="009949D1"/>
    <w:rsid w:val="00995848"/>
    <w:rsid w:val="00995A00"/>
    <w:rsid w:val="009969B4"/>
    <w:rsid w:val="0099710B"/>
    <w:rsid w:val="00997C08"/>
    <w:rsid w:val="00997C98"/>
    <w:rsid w:val="009A0D23"/>
    <w:rsid w:val="009A181B"/>
    <w:rsid w:val="009A2163"/>
    <w:rsid w:val="009A29B8"/>
    <w:rsid w:val="009A2E3D"/>
    <w:rsid w:val="009A35CF"/>
    <w:rsid w:val="009A4F04"/>
    <w:rsid w:val="009A6AA9"/>
    <w:rsid w:val="009A6BD8"/>
    <w:rsid w:val="009B000B"/>
    <w:rsid w:val="009B20F3"/>
    <w:rsid w:val="009B2FE9"/>
    <w:rsid w:val="009B39EE"/>
    <w:rsid w:val="009B4886"/>
    <w:rsid w:val="009B4DEC"/>
    <w:rsid w:val="009B5434"/>
    <w:rsid w:val="009B55A5"/>
    <w:rsid w:val="009B571D"/>
    <w:rsid w:val="009B6FEC"/>
    <w:rsid w:val="009C3094"/>
    <w:rsid w:val="009C44AE"/>
    <w:rsid w:val="009C47ED"/>
    <w:rsid w:val="009C48A9"/>
    <w:rsid w:val="009C4C0C"/>
    <w:rsid w:val="009C4DCB"/>
    <w:rsid w:val="009D03E1"/>
    <w:rsid w:val="009D31F9"/>
    <w:rsid w:val="009D3E26"/>
    <w:rsid w:val="009D44EB"/>
    <w:rsid w:val="009D4FFE"/>
    <w:rsid w:val="009D55A8"/>
    <w:rsid w:val="009D5EA2"/>
    <w:rsid w:val="009D693F"/>
    <w:rsid w:val="009D7785"/>
    <w:rsid w:val="009E0C6E"/>
    <w:rsid w:val="009E0E21"/>
    <w:rsid w:val="009E18D4"/>
    <w:rsid w:val="009E199D"/>
    <w:rsid w:val="009E1B1D"/>
    <w:rsid w:val="009E2545"/>
    <w:rsid w:val="009E34DA"/>
    <w:rsid w:val="009E36EF"/>
    <w:rsid w:val="009E5159"/>
    <w:rsid w:val="009E672F"/>
    <w:rsid w:val="009E6BE7"/>
    <w:rsid w:val="009F067A"/>
    <w:rsid w:val="009F163C"/>
    <w:rsid w:val="009F18BC"/>
    <w:rsid w:val="009F1ECD"/>
    <w:rsid w:val="009F303D"/>
    <w:rsid w:val="009F311C"/>
    <w:rsid w:val="009F3270"/>
    <w:rsid w:val="009F41C5"/>
    <w:rsid w:val="009F5999"/>
    <w:rsid w:val="00A013AC"/>
    <w:rsid w:val="00A018E6"/>
    <w:rsid w:val="00A019C0"/>
    <w:rsid w:val="00A03DFF"/>
    <w:rsid w:val="00A042E4"/>
    <w:rsid w:val="00A0509D"/>
    <w:rsid w:val="00A07E60"/>
    <w:rsid w:val="00A14190"/>
    <w:rsid w:val="00A15682"/>
    <w:rsid w:val="00A15B91"/>
    <w:rsid w:val="00A16551"/>
    <w:rsid w:val="00A21250"/>
    <w:rsid w:val="00A21266"/>
    <w:rsid w:val="00A21636"/>
    <w:rsid w:val="00A23E1C"/>
    <w:rsid w:val="00A251BA"/>
    <w:rsid w:val="00A255E3"/>
    <w:rsid w:val="00A256D4"/>
    <w:rsid w:val="00A25AA9"/>
    <w:rsid w:val="00A268A1"/>
    <w:rsid w:val="00A2695F"/>
    <w:rsid w:val="00A26D1A"/>
    <w:rsid w:val="00A27A82"/>
    <w:rsid w:val="00A31D4F"/>
    <w:rsid w:val="00A328FA"/>
    <w:rsid w:val="00A33767"/>
    <w:rsid w:val="00A339A6"/>
    <w:rsid w:val="00A34B7A"/>
    <w:rsid w:val="00A35DCB"/>
    <w:rsid w:val="00A37479"/>
    <w:rsid w:val="00A37C17"/>
    <w:rsid w:val="00A41AC6"/>
    <w:rsid w:val="00A4305A"/>
    <w:rsid w:val="00A446B1"/>
    <w:rsid w:val="00A4503E"/>
    <w:rsid w:val="00A462EF"/>
    <w:rsid w:val="00A46833"/>
    <w:rsid w:val="00A50341"/>
    <w:rsid w:val="00A51D03"/>
    <w:rsid w:val="00A534F5"/>
    <w:rsid w:val="00A5426A"/>
    <w:rsid w:val="00A55CB5"/>
    <w:rsid w:val="00A5618A"/>
    <w:rsid w:val="00A605C9"/>
    <w:rsid w:val="00A61068"/>
    <w:rsid w:val="00A6195E"/>
    <w:rsid w:val="00A62095"/>
    <w:rsid w:val="00A6365B"/>
    <w:rsid w:val="00A63AE5"/>
    <w:rsid w:val="00A64816"/>
    <w:rsid w:val="00A66782"/>
    <w:rsid w:val="00A7026C"/>
    <w:rsid w:val="00A7084B"/>
    <w:rsid w:val="00A71F94"/>
    <w:rsid w:val="00A7247D"/>
    <w:rsid w:val="00A72A1C"/>
    <w:rsid w:val="00A74AB1"/>
    <w:rsid w:val="00A760D0"/>
    <w:rsid w:val="00A762E2"/>
    <w:rsid w:val="00A76BD9"/>
    <w:rsid w:val="00A776E8"/>
    <w:rsid w:val="00A801D7"/>
    <w:rsid w:val="00A8063F"/>
    <w:rsid w:val="00A80ED2"/>
    <w:rsid w:val="00A811C9"/>
    <w:rsid w:val="00A8368D"/>
    <w:rsid w:val="00A83788"/>
    <w:rsid w:val="00A839CC"/>
    <w:rsid w:val="00A84D28"/>
    <w:rsid w:val="00A85BD1"/>
    <w:rsid w:val="00A86869"/>
    <w:rsid w:val="00A86F82"/>
    <w:rsid w:val="00A87BC4"/>
    <w:rsid w:val="00A90E05"/>
    <w:rsid w:val="00A92942"/>
    <w:rsid w:val="00A934DE"/>
    <w:rsid w:val="00A939F1"/>
    <w:rsid w:val="00A942A0"/>
    <w:rsid w:val="00A944EF"/>
    <w:rsid w:val="00A9549A"/>
    <w:rsid w:val="00A95629"/>
    <w:rsid w:val="00A9692F"/>
    <w:rsid w:val="00A9730C"/>
    <w:rsid w:val="00AA011B"/>
    <w:rsid w:val="00AA1381"/>
    <w:rsid w:val="00AA1D14"/>
    <w:rsid w:val="00AA2BEE"/>
    <w:rsid w:val="00AA2C77"/>
    <w:rsid w:val="00AA427C"/>
    <w:rsid w:val="00AA5033"/>
    <w:rsid w:val="00AA5328"/>
    <w:rsid w:val="00AA5392"/>
    <w:rsid w:val="00AA5733"/>
    <w:rsid w:val="00AA62C3"/>
    <w:rsid w:val="00AA6687"/>
    <w:rsid w:val="00AA7CE9"/>
    <w:rsid w:val="00AB0063"/>
    <w:rsid w:val="00AB03B4"/>
    <w:rsid w:val="00AB0AF0"/>
    <w:rsid w:val="00AB0EA3"/>
    <w:rsid w:val="00AB0FD2"/>
    <w:rsid w:val="00AB11CA"/>
    <w:rsid w:val="00AB33EF"/>
    <w:rsid w:val="00AB3E56"/>
    <w:rsid w:val="00AB439A"/>
    <w:rsid w:val="00AB4B54"/>
    <w:rsid w:val="00AB51C6"/>
    <w:rsid w:val="00AB67D9"/>
    <w:rsid w:val="00AB7AFB"/>
    <w:rsid w:val="00AC0D4C"/>
    <w:rsid w:val="00AC29D8"/>
    <w:rsid w:val="00AC2BDB"/>
    <w:rsid w:val="00AC35CF"/>
    <w:rsid w:val="00AC378B"/>
    <w:rsid w:val="00AC3A97"/>
    <w:rsid w:val="00AC54B5"/>
    <w:rsid w:val="00AC57F2"/>
    <w:rsid w:val="00AC634A"/>
    <w:rsid w:val="00AC6CE9"/>
    <w:rsid w:val="00AC7736"/>
    <w:rsid w:val="00AC7C68"/>
    <w:rsid w:val="00AC7DCE"/>
    <w:rsid w:val="00AD0F4B"/>
    <w:rsid w:val="00AD1581"/>
    <w:rsid w:val="00AD3991"/>
    <w:rsid w:val="00AD479D"/>
    <w:rsid w:val="00AD4846"/>
    <w:rsid w:val="00AD5C92"/>
    <w:rsid w:val="00AD6B39"/>
    <w:rsid w:val="00AD6EF4"/>
    <w:rsid w:val="00AE0CB5"/>
    <w:rsid w:val="00AE0FD0"/>
    <w:rsid w:val="00AE15FB"/>
    <w:rsid w:val="00AE2185"/>
    <w:rsid w:val="00AE26A4"/>
    <w:rsid w:val="00AE2B40"/>
    <w:rsid w:val="00AE2E8E"/>
    <w:rsid w:val="00AE4115"/>
    <w:rsid w:val="00AE4BAA"/>
    <w:rsid w:val="00AE4BED"/>
    <w:rsid w:val="00AE6293"/>
    <w:rsid w:val="00AF30DF"/>
    <w:rsid w:val="00AF3DA8"/>
    <w:rsid w:val="00AF4003"/>
    <w:rsid w:val="00AF4066"/>
    <w:rsid w:val="00AF7903"/>
    <w:rsid w:val="00AF7B18"/>
    <w:rsid w:val="00B00082"/>
    <w:rsid w:val="00B00FC2"/>
    <w:rsid w:val="00B033BD"/>
    <w:rsid w:val="00B034E5"/>
    <w:rsid w:val="00B03E18"/>
    <w:rsid w:val="00B06B3B"/>
    <w:rsid w:val="00B10A75"/>
    <w:rsid w:val="00B12292"/>
    <w:rsid w:val="00B12F02"/>
    <w:rsid w:val="00B13237"/>
    <w:rsid w:val="00B1324E"/>
    <w:rsid w:val="00B13620"/>
    <w:rsid w:val="00B1390F"/>
    <w:rsid w:val="00B13AA6"/>
    <w:rsid w:val="00B14207"/>
    <w:rsid w:val="00B14C7F"/>
    <w:rsid w:val="00B173DB"/>
    <w:rsid w:val="00B17953"/>
    <w:rsid w:val="00B20276"/>
    <w:rsid w:val="00B22346"/>
    <w:rsid w:val="00B23652"/>
    <w:rsid w:val="00B23D30"/>
    <w:rsid w:val="00B24D37"/>
    <w:rsid w:val="00B25414"/>
    <w:rsid w:val="00B254C8"/>
    <w:rsid w:val="00B2565D"/>
    <w:rsid w:val="00B26D8B"/>
    <w:rsid w:val="00B2763D"/>
    <w:rsid w:val="00B30CDF"/>
    <w:rsid w:val="00B31370"/>
    <w:rsid w:val="00B31A17"/>
    <w:rsid w:val="00B31F9E"/>
    <w:rsid w:val="00B33B90"/>
    <w:rsid w:val="00B34522"/>
    <w:rsid w:val="00B35AD1"/>
    <w:rsid w:val="00B363BA"/>
    <w:rsid w:val="00B37021"/>
    <w:rsid w:val="00B375FA"/>
    <w:rsid w:val="00B37DBC"/>
    <w:rsid w:val="00B37DFA"/>
    <w:rsid w:val="00B4094D"/>
    <w:rsid w:val="00B4197B"/>
    <w:rsid w:val="00B42AE1"/>
    <w:rsid w:val="00B439FD"/>
    <w:rsid w:val="00B44BEA"/>
    <w:rsid w:val="00B45153"/>
    <w:rsid w:val="00B45272"/>
    <w:rsid w:val="00B4548C"/>
    <w:rsid w:val="00B457C3"/>
    <w:rsid w:val="00B46623"/>
    <w:rsid w:val="00B470B0"/>
    <w:rsid w:val="00B47338"/>
    <w:rsid w:val="00B473A9"/>
    <w:rsid w:val="00B50A7D"/>
    <w:rsid w:val="00B50C9E"/>
    <w:rsid w:val="00B50D54"/>
    <w:rsid w:val="00B50F30"/>
    <w:rsid w:val="00B52CC5"/>
    <w:rsid w:val="00B53A00"/>
    <w:rsid w:val="00B5427F"/>
    <w:rsid w:val="00B54297"/>
    <w:rsid w:val="00B56D44"/>
    <w:rsid w:val="00B57448"/>
    <w:rsid w:val="00B576FB"/>
    <w:rsid w:val="00B5772C"/>
    <w:rsid w:val="00B614D9"/>
    <w:rsid w:val="00B6204F"/>
    <w:rsid w:val="00B62948"/>
    <w:rsid w:val="00B62A25"/>
    <w:rsid w:val="00B632F8"/>
    <w:rsid w:val="00B647CA"/>
    <w:rsid w:val="00B64AFD"/>
    <w:rsid w:val="00B6585D"/>
    <w:rsid w:val="00B65ABB"/>
    <w:rsid w:val="00B66CB0"/>
    <w:rsid w:val="00B709AC"/>
    <w:rsid w:val="00B71A0C"/>
    <w:rsid w:val="00B72264"/>
    <w:rsid w:val="00B740C9"/>
    <w:rsid w:val="00B74D7F"/>
    <w:rsid w:val="00B7537A"/>
    <w:rsid w:val="00B75464"/>
    <w:rsid w:val="00B76782"/>
    <w:rsid w:val="00B767F6"/>
    <w:rsid w:val="00B76A93"/>
    <w:rsid w:val="00B77AE8"/>
    <w:rsid w:val="00B77C74"/>
    <w:rsid w:val="00B80423"/>
    <w:rsid w:val="00B81CCB"/>
    <w:rsid w:val="00B81D2F"/>
    <w:rsid w:val="00B82DCA"/>
    <w:rsid w:val="00B83CED"/>
    <w:rsid w:val="00B83EA9"/>
    <w:rsid w:val="00B84152"/>
    <w:rsid w:val="00B841CB"/>
    <w:rsid w:val="00B84A86"/>
    <w:rsid w:val="00B855DC"/>
    <w:rsid w:val="00B85906"/>
    <w:rsid w:val="00B87DBC"/>
    <w:rsid w:val="00B91238"/>
    <w:rsid w:val="00B918C4"/>
    <w:rsid w:val="00B91B56"/>
    <w:rsid w:val="00B92010"/>
    <w:rsid w:val="00B92234"/>
    <w:rsid w:val="00B92242"/>
    <w:rsid w:val="00B924AA"/>
    <w:rsid w:val="00B94157"/>
    <w:rsid w:val="00B94BCE"/>
    <w:rsid w:val="00B94C9C"/>
    <w:rsid w:val="00B9534A"/>
    <w:rsid w:val="00B95D3E"/>
    <w:rsid w:val="00B95EB3"/>
    <w:rsid w:val="00B97DF5"/>
    <w:rsid w:val="00BA0B2C"/>
    <w:rsid w:val="00BA277E"/>
    <w:rsid w:val="00BA2839"/>
    <w:rsid w:val="00BA3995"/>
    <w:rsid w:val="00BA631B"/>
    <w:rsid w:val="00BA69AD"/>
    <w:rsid w:val="00BB11F6"/>
    <w:rsid w:val="00BB1E74"/>
    <w:rsid w:val="00BB2201"/>
    <w:rsid w:val="00BB2538"/>
    <w:rsid w:val="00BB2F14"/>
    <w:rsid w:val="00BB3A74"/>
    <w:rsid w:val="00BB44C9"/>
    <w:rsid w:val="00BB4976"/>
    <w:rsid w:val="00BB53E6"/>
    <w:rsid w:val="00BB5917"/>
    <w:rsid w:val="00BB694B"/>
    <w:rsid w:val="00BB7BAF"/>
    <w:rsid w:val="00BC01DE"/>
    <w:rsid w:val="00BC168C"/>
    <w:rsid w:val="00BC20C0"/>
    <w:rsid w:val="00BC2F74"/>
    <w:rsid w:val="00BC386F"/>
    <w:rsid w:val="00BC39A4"/>
    <w:rsid w:val="00BC4036"/>
    <w:rsid w:val="00BC4192"/>
    <w:rsid w:val="00BC42C4"/>
    <w:rsid w:val="00BC48EB"/>
    <w:rsid w:val="00BC4E00"/>
    <w:rsid w:val="00BC6485"/>
    <w:rsid w:val="00BC64CC"/>
    <w:rsid w:val="00BC69AC"/>
    <w:rsid w:val="00BC69CC"/>
    <w:rsid w:val="00BC739A"/>
    <w:rsid w:val="00BD018C"/>
    <w:rsid w:val="00BD0331"/>
    <w:rsid w:val="00BD08BA"/>
    <w:rsid w:val="00BD0D26"/>
    <w:rsid w:val="00BD1802"/>
    <w:rsid w:val="00BD1E72"/>
    <w:rsid w:val="00BD3F58"/>
    <w:rsid w:val="00BD4CBB"/>
    <w:rsid w:val="00BD544B"/>
    <w:rsid w:val="00BD7824"/>
    <w:rsid w:val="00BD7F57"/>
    <w:rsid w:val="00BE1BB1"/>
    <w:rsid w:val="00BE2397"/>
    <w:rsid w:val="00BE4F29"/>
    <w:rsid w:val="00BE5EDF"/>
    <w:rsid w:val="00BE6861"/>
    <w:rsid w:val="00BE68C2"/>
    <w:rsid w:val="00BF087D"/>
    <w:rsid w:val="00BF0EBA"/>
    <w:rsid w:val="00BF2844"/>
    <w:rsid w:val="00BF3019"/>
    <w:rsid w:val="00BF3630"/>
    <w:rsid w:val="00BF3A00"/>
    <w:rsid w:val="00BF43E6"/>
    <w:rsid w:val="00BF4F71"/>
    <w:rsid w:val="00BF52A7"/>
    <w:rsid w:val="00BF7815"/>
    <w:rsid w:val="00BF7951"/>
    <w:rsid w:val="00BF798A"/>
    <w:rsid w:val="00C011D3"/>
    <w:rsid w:val="00C02D98"/>
    <w:rsid w:val="00C042AD"/>
    <w:rsid w:val="00C06B61"/>
    <w:rsid w:val="00C1055E"/>
    <w:rsid w:val="00C109DB"/>
    <w:rsid w:val="00C110A2"/>
    <w:rsid w:val="00C113B9"/>
    <w:rsid w:val="00C11491"/>
    <w:rsid w:val="00C12693"/>
    <w:rsid w:val="00C1275E"/>
    <w:rsid w:val="00C12A76"/>
    <w:rsid w:val="00C13128"/>
    <w:rsid w:val="00C1395F"/>
    <w:rsid w:val="00C15B7E"/>
    <w:rsid w:val="00C162A4"/>
    <w:rsid w:val="00C2036E"/>
    <w:rsid w:val="00C21753"/>
    <w:rsid w:val="00C22C75"/>
    <w:rsid w:val="00C238A9"/>
    <w:rsid w:val="00C24504"/>
    <w:rsid w:val="00C247E3"/>
    <w:rsid w:val="00C25463"/>
    <w:rsid w:val="00C26487"/>
    <w:rsid w:val="00C26608"/>
    <w:rsid w:val="00C26E88"/>
    <w:rsid w:val="00C27AB5"/>
    <w:rsid w:val="00C31E9E"/>
    <w:rsid w:val="00C32844"/>
    <w:rsid w:val="00C32DA5"/>
    <w:rsid w:val="00C331F6"/>
    <w:rsid w:val="00C3380D"/>
    <w:rsid w:val="00C33981"/>
    <w:rsid w:val="00C37D47"/>
    <w:rsid w:val="00C410FB"/>
    <w:rsid w:val="00C41331"/>
    <w:rsid w:val="00C41FCD"/>
    <w:rsid w:val="00C4299E"/>
    <w:rsid w:val="00C42C9F"/>
    <w:rsid w:val="00C44722"/>
    <w:rsid w:val="00C44D9C"/>
    <w:rsid w:val="00C515F4"/>
    <w:rsid w:val="00C52F84"/>
    <w:rsid w:val="00C530D6"/>
    <w:rsid w:val="00C5367F"/>
    <w:rsid w:val="00C539B8"/>
    <w:rsid w:val="00C5413A"/>
    <w:rsid w:val="00C55C27"/>
    <w:rsid w:val="00C575B9"/>
    <w:rsid w:val="00C6034E"/>
    <w:rsid w:val="00C61042"/>
    <w:rsid w:val="00C611A0"/>
    <w:rsid w:val="00C61CCC"/>
    <w:rsid w:val="00C626CD"/>
    <w:rsid w:val="00C63187"/>
    <w:rsid w:val="00C6321C"/>
    <w:rsid w:val="00C6436E"/>
    <w:rsid w:val="00C6450D"/>
    <w:rsid w:val="00C64E67"/>
    <w:rsid w:val="00C6622A"/>
    <w:rsid w:val="00C678F7"/>
    <w:rsid w:val="00C70C0E"/>
    <w:rsid w:val="00C7373E"/>
    <w:rsid w:val="00C73D5E"/>
    <w:rsid w:val="00C74E33"/>
    <w:rsid w:val="00C75303"/>
    <w:rsid w:val="00C757F9"/>
    <w:rsid w:val="00C75A0F"/>
    <w:rsid w:val="00C7642B"/>
    <w:rsid w:val="00C77282"/>
    <w:rsid w:val="00C77FFA"/>
    <w:rsid w:val="00C80619"/>
    <w:rsid w:val="00C80B16"/>
    <w:rsid w:val="00C80C2F"/>
    <w:rsid w:val="00C80CDE"/>
    <w:rsid w:val="00C80EAA"/>
    <w:rsid w:val="00C83B05"/>
    <w:rsid w:val="00C84956"/>
    <w:rsid w:val="00C84F73"/>
    <w:rsid w:val="00C852E7"/>
    <w:rsid w:val="00C85347"/>
    <w:rsid w:val="00C86810"/>
    <w:rsid w:val="00C903F8"/>
    <w:rsid w:val="00C9300F"/>
    <w:rsid w:val="00C93FCF"/>
    <w:rsid w:val="00C9519E"/>
    <w:rsid w:val="00C957FC"/>
    <w:rsid w:val="00C963D4"/>
    <w:rsid w:val="00C97493"/>
    <w:rsid w:val="00CA09B2"/>
    <w:rsid w:val="00CA0FDA"/>
    <w:rsid w:val="00CA2FD5"/>
    <w:rsid w:val="00CA39ED"/>
    <w:rsid w:val="00CA43AF"/>
    <w:rsid w:val="00CA6281"/>
    <w:rsid w:val="00CA7EDC"/>
    <w:rsid w:val="00CB2B1C"/>
    <w:rsid w:val="00CB2EB8"/>
    <w:rsid w:val="00CB323F"/>
    <w:rsid w:val="00CB3FC1"/>
    <w:rsid w:val="00CB4761"/>
    <w:rsid w:val="00CB4A36"/>
    <w:rsid w:val="00CB4D9E"/>
    <w:rsid w:val="00CB64B2"/>
    <w:rsid w:val="00CB7246"/>
    <w:rsid w:val="00CC0FF0"/>
    <w:rsid w:val="00CC1A52"/>
    <w:rsid w:val="00CC2541"/>
    <w:rsid w:val="00CC4382"/>
    <w:rsid w:val="00CC5988"/>
    <w:rsid w:val="00CC6BBE"/>
    <w:rsid w:val="00CC7491"/>
    <w:rsid w:val="00CC793B"/>
    <w:rsid w:val="00CD02F9"/>
    <w:rsid w:val="00CD06AE"/>
    <w:rsid w:val="00CD0B59"/>
    <w:rsid w:val="00CD1C42"/>
    <w:rsid w:val="00CD3C8A"/>
    <w:rsid w:val="00CD4B79"/>
    <w:rsid w:val="00CD5DC6"/>
    <w:rsid w:val="00CD65CB"/>
    <w:rsid w:val="00CD6C40"/>
    <w:rsid w:val="00CD6CB0"/>
    <w:rsid w:val="00CD768F"/>
    <w:rsid w:val="00CE14DF"/>
    <w:rsid w:val="00CE172E"/>
    <w:rsid w:val="00CE17F2"/>
    <w:rsid w:val="00CE1C87"/>
    <w:rsid w:val="00CE24B0"/>
    <w:rsid w:val="00CE3059"/>
    <w:rsid w:val="00CE45F7"/>
    <w:rsid w:val="00CE4D87"/>
    <w:rsid w:val="00CE5780"/>
    <w:rsid w:val="00CE578D"/>
    <w:rsid w:val="00CE6199"/>
    <w:rsid w:val="00CE62AB"/>
    <w:rsid w:val="00CE7627"/>
    <w:rsid w:val="00CF0C2A"/>
    <w:rsid w:val="00CF3A83"/>
    <w:rsid w:val="00CF4C5D"/>
    <w:rsid w:val="00CF500F"/>
    <w:rsid w:val="00CF56A3"/>
    <w:rsid w:val="00CF5BC8"/>
    <w:rsid w:val="00CF6D28"/>
    <w:rsid w:val="00CF77B9"/>
    <w:rsid w:val="00CF793C"/>
    <w:rsid w:val="00CF7EE0"/>
    <w:rsid w:val="00D01969"/>
    <w:rsid w:val="00D0301B"/>
    <w:rsid w:val="00D034C1"/>
    <w:rsid w:val="00D042BB"/>
    <w:rsid w:val="00D04F01"/>
    <w:rsid w:val="00D057FE"/>
    <w:rsid w:val="00D07A7E"/>
    <w:rsid w:val="00D1028F"/>
    <w:rsid w:val="00D106FC"/>
    <w:rsid w:val="00D10817"/>
    <w:rsid w:val="00D113A2"/>
    <w:rsid w:val="00D1499A"/>
    <w:rsid w:val="00D1533A"/>
    <w:rsid w:val="00D154ED"/>
    <w:rsid w:val="00D16A29"/>
    <w:rsid w:val="00D17FC2"/>
    <w:rsid w:val="00D205FB"/>
    <w:rsid w:val="00D20B5A"/>
    <w:rsid w:val="00D211ED"/>
    <w:rsid w:val="00D21467"/>
    <w:rsid w:val="00D217D7"/>
    <w:rsid w:val="00D21BC4"/>
    <w:rsid w:val="00D237FE"/>
    <w:rsid w:val="00D238F8"/>
    <w:rsid w:val="00D238FF"/>
    <w:rsid w:val="00D24F0A"/>
    <w:rsid w:val="00D25820"/>
    <w:rsid w:val="00D25CE9"/>
    <w:rsid w:val="00D260A7"/>
    <w:rsid w:val="00D26E3D"/>
    <w:rsid w:val="00D26EEE"/>
    <w:rsid w:val="00D27567"/>
    <w:rsid w:val="00D275DC"/>
    <w:rsid w:val="00D302CE"/>
    <w:rsid w:val="00D31223"/>
    <w:rsid w:val="00D31BE5"/>
    <w:rsid w:val="00D32A1F"/>
    <w:rsid w:val="00D340B8"/>
    <w:rsid w:val="00D34B55"/>
    <w:rsid w:val="00D3696C"/>
    <w:rsid w:val="00D36CA8"/>
    <w:rsid w:val="00D3717A"/>
    <w:rsid w:val="00D372DA"/>
    <w:rsid w:val="00D37FBC"/>
    <w:rsid w:val="00D41376"/>
    <w:rsid w:val="00D41C9E"/>
    <w:rsid w:val="00D41F9B"/>
    <w:rsid w:val="00D41FD9"/>
    <w:rsid w:val="00D435E7"/>
    <w:rsid w:val="00D44215"/>
    <w:rsid w:val="00D4439A"/>
    <w:rsid w:val="00D44603"/>
    <w:rsid w:val="00D454F7"/>
    <w:rsid w:val="00D46628"/>
    <w:rsid w:val="00D46D39"/>
    <w:rsid w:val="00D52DBA"/>
    <w:rsid w:val="00D53E2A"/>
    <w:rsid w:val="00D56243"/>
    <w:rsid w:val="00D56A2E"/>
    <w:rsid w:val="00D56EB9"/>
    <w:rsid w:val="00D56F7E"/>
    <w:rsid w:val="00D57B0A"/>
    <w:rsid w:val="00D57CAC"/>
    <w:rsid w:val="00D607ED"/>
    <w:rsid w:val="00D60B17"/>
    <w:rsid w:val="00D610F2"/>
    <w:rsid w:val="00D61A18"/>
    <w:rsid w:val="00D6375F"/>
    <w:rsid w:val="00D64487"/>
    <w:rsid w:val="00D6691B"/>
    <w:rsid w:val="00D66B72"/>
    <w:rsid w:val="00D6793D"/>
    <w:rsid w:val="00D703D3"/>
    <w:rsid w:val="00D708C6"/>
    <w:rsid w:val="00D70C3A"/>
    <w:rsid w:val="00D71026"/>
    <w:rsid w:val="00D71AB5"/>
    <w:rsid w:val="00D71B84"/>
    <w:rsid w:val="00D71E5A"/>
    <w:rsid w:val="00D724E0"/>
    <w:rsid w:val="00D72DB1"/>
    <w:rsid w:val="00D733A2"/>
    <w:rsid w:val="00D7439B"/>
    <w:rsid w:val="00D74401"/>
    <w:rsid w:val="00D74F54"/>
    <w:rsid w:val="00D8029B"/>
    <w:rsid w:val="00D80492"/>
    <w:rsid w:val="00D811B6"/>
    <w:rsid w:val="00D815B8"/>
    <w:rsid w:val="00D826E7"/>
    <w:rsid w:val="00D82A78"/>
    <w:rsid w:val="00D82B84"/>
    <w:rsid w:val="00D82C36"/>
    <w:rsid w:val="00D833C5"/>
    <w:rsid w:val="00D8485A"/>
    <w:rsid w:val="00D84CD0"/>
    <w:rsid w:val="00D8568F"/>
    <w:rsid w:val="00D856C1"/>
    <w:rsid w:val="00D858A9"/>
    <w:rsid w:val="00D8626C"/>
    <w:rsid w:val="00D87FAD"/>
    <w:rsid w:val="00D925CB"/>
    <w:rsid w:val="00D92614"/>
    <w:rsid w:val="00D94EA7"/>
    <w:rsid w:val="00D96B45"/>
    <w:rsid w:val="00D96D20"/>
    <w:rsid w:val="00D97D7D"/>
    <w:rsid w:val="00DA0063"/>
    <w:rsid w:val="00DA036E"/>
    <w:rsid w:val="00DA101F"/>
    <w:rsid w:val="00DA396D"/>
    <w:rsid w:val="00DA549A"/>
    <w:rsid w:val="00DA6BB3"/>
    <w:rsid w:val="00DA6EF3"/>
    <w:rsid w:val="00DA7439"/>
    <w:rsid w:val="00DB0C97"/>
    <w:rsid w:val="00DB241A"/>
    <w:rsid w:val="00DB3A81"/>
    <w:rsid w:val="00DB4247"/>
    <w:rsid w:val="00DB42B5"/>
    <w:rsid w:val="00DB4C2C"/>
    <w:rsid w:val="00DB5055"/>
    <w:rsid w:val="00DB55C0"/>
    <w:rsid w:val="00DB55D1"/>
    <w:rsid w:val="00DB6056"/>
    <w:rsid w:val="00DB74C4"/>
    <w:rsid w:val="00DC0AE2"/>
    <w:rsid w:val="00DC12FE"/>
    <w:rsid w:val="00DC1AF0"/>
    <w:rsid w:val="00DC1CF3"/>
    <w:rsid w:val="00DC2D83"/>
    <w:rsid w:val="00DC3636"/>
    <w:rsid w:val="00DC43A6"/>
    <w:rsid w:val="00DC45C5"/>
    <w:rsid w:val="00DC4EAB"/>
    <w:rsid w:val="00DC5667"/>
    <w:rsid w:val="00DC5A7B"/>
    <w:rsid w:val="00DC5B91"/>
    <w:rsid w:val="00DC71BE"/>
    <w:rsid w:val="00DC730A"/>
    <w:rsid w:val="00DC7544"/>
    <w:rsid w:val="00DC7CD1"/>
    <w:rsid w:val="00DD0EA9"/>
    <w:rsid w:val="00DD1716"/>
    <w:rsid w:val="00DD2E11"/>
    <w:rsid w:val="00DD5370"/>
    <w:rsid w:val="00DD6BDA"/>
    <w:rsid w:val="00DD7A3D"/>
    <w:rsid w:val="00DD7FC9"/>
    <w:rsid w:val="00DE03D0"/>
    <w:rsid w:val="00DE3118"/>
    <w:rsid w:val="00DE3162"/>
    <w:rsid w:val="00DE3942"/>
    <w:rsid w:val="00DE3D72"/>
    <w:rsid w:val="00DE5107"/>
    <w:rsid w:val="00DE63E5"/>
    <w:rsid w:val="00DE71DF"/>
    <w:rsid w:val="00DE72B7"/>
    <w:rsid w:val="00DE7463"/>
    <w:rsid w:val="00DF04C9"/>
    <w:rsid w:val="00DF05FD"/>
    <w:rsid w:val="00DF14DE"/>
    <w:rsid w:val="00DF1FE3"/>
    <w:rsid w:val="00DF3EA6"/>
    <w:rsid w:val="00DF48E6"/>
    <w:rsid w:val="00DF674D"/>
    <w:rsid w:val="00DF7432"/>
    <w:rsid w:val="00DF771E"/>
    <w:rsid w:val="00E007FE"/>
    <w:rsid w:val="00E010A0"/>
    <w:rsid w:val="00E01240"/>
    <w:rsid w:val="00E0341B"/>
    <w:rsid w:val="00E04ED3"/>
    <w:rsid w:val="00E04EEA"/>
    <w:rsid w:val="00E05902"/>
    <w:rsid w:val="00E05D1A"/>
    <w:rsid w:val="00E0682D"/>
    <w:rsid w:val="00E104F4"/>
    <w:rsid w:val="00E115B8"/>
    <w:rsid w:val="00E11D7F"/>
    <w:rsid w:val="00E13EBC"/>
    <w:rsid w:val="00E179B1"/>
    <w:rsid w:val="00E17BA0"/>
    <w:rsid w:val="00E17C8D"/>
    <w:rsid w:val="00E2193C"/>
    <w:rsid w:val="00E21BF3"/>
    <w:rsid w:val="00E2467B"/>
    <w:rsid w:val="00E24D1C"/>
    <w:rsid w:val="00E255E9"/>
    <w:rsid w:val="00E26019"/>
    <w:rsid w:val="00E26079"/>
    <w:rsid w:val="00E2607D"/>
    <w:rsid w:val="00E264CD"/>
    <w:rsid w:val="00E26A66"/>
    <w:rsid w:val="00E26BAD"/>
    <w:rsid w:val="00E2734A"/>
    <w:rsid w:val="00E3024A"/>
    <w:rsid w:val="00E31978"/>
    <w:rsid w:val="00E33E50"/>
    <w:rsid w:val="00E366A6"/>
    <w:rsid w:val="00E36871"/>
    <w:rsid w:val="00E379A2"/>
    <w:rsid w:val="00E40314"/>
    <w:rsid w:val="00E41A8C"/>
    <w:rsid w:val="00E4258B"/>
    <w:rsid w:val="00E42835"/>
    <w:rsid w:val="00E437AD"/>
    <w:rsid w:val="00E43B74"/>
    <w:rsid w:val="00E45413"/>
    <w:rsid w:val="00E45B81"/>
    <w:rsid w:val="00E47280"/>
    <w:rsid w:val="00E473B4"/>
    <w:rsid w:val="00E51087"/>
    <w:rsid w:val="00E511ED"/>
    <w:rsid w:val="00E5299E"/>
    <w:rsid w:val="00E52B4D"/>
    <w:rsid w:val="00E53B62"/>
    <w:rsid w:val="00E5497C"/>
    <w:rsid w:val="00E54F44"/>
    <w:rsid w:val="00E561C4"/>
    <w:rsid w:val="00E56743"/>
    <w:rsid w:val="00E56DB3"/>
    <w:rsid w:val="00E57C33"/>
    <w:rsid w:val="00E62396"/>
    <w:rsid w:val="00E627F3"/>
    <w:rsid w:val="00E63D5C"/>
    <w:rsid w:val="00E65F9E"/>
    <w:rsid w:val="00E67CC9"/>
    <w:rsid w:val="00E67D90"/>
    <w:rsid w:val="00E73CB0"/>
    <w:rsid w:val="00E73ECD"/>
    <w:rsid w:val="00E741B4"/>
    <w:rsid w:val="00E75779"/>
    <w:rsid w:val="00E76C7D"/>
    <w:rsid w:val="00E7797A"/>
    <w:rsid w:val="00E802E4"/>
    <w:rsid w:val="00E808D4"/>
    <w:rsid w:val="00E80A39"/>
    <w:rsid w:val="00E818EA"/>
    <w:rsid w:val="00E81929"/>
    <w:rsid w:val="00E81CA2"/>
    <w:rsid w:val="00E8296C"/>
    <w:rsid w:val="00E82DDE"/>
    <w:rsid w:val="00E84222"/>
    <w:rsid w:val="00E856A2"/>
    <w:rsid w:val="00E860FF"/>
    <w:rsid w:val="00E87720"/>
    <w:rsid w:val="00E87D23"/>
    <w:rsid w:val="00E900E9"/>
    <w:rsid w:val="00E90413"/>
    <w:rsid w:val="00E90A8C"/>
    <w:rsid w:val="00E90ADA"/>
    <w:rsid w:val="00E911A9"/>
    <w:rsid w:val="00E915E2"/>
    <w:rsid w:val="00E9250A"/>
    <w:rsid w:val="00E927C2"/>
    <w:rsid w:val="00E92838"/>
    <w:rsid w:val="00E929FC"/>
    <w:rsid w:val="00E93B65"/>
    <w:rsid w:val="00E94CA5"/>
    <w:rsid w:val="00E95465"/>
    <w:rsid w:val="00E96384"/>
    <w:rsid w:val="00E97C45"/>
    <w:rsid w:val="00EA0AFC"/>
    <w:rsid w:val="00EA10B7"/>
    <w:rsid w:val="00EA2B7A"/>
    <w:rsid w:val="00EA2E71"/>
    <w:rsid w:val="00EA3A0B"/>
    <w:rsid w:val="00EA4923"/>
    <w:rsid w:val="00EA5893"/>
    <w:rsid w:val="00EA5E89"/>
    <w:rsid w:val="00EA62A7"/>
    <w:rsid w:val="00EA7B98"/>
    <w:rsid w:val="00EB0F62"/>
    <w:rsid w:val="00EB29C2"/>
    <w:rsid w:val="00EB2BA4"/>
    <w:rsid w:val="00EB2C4B"/>
    <w:rsid w:val="00EB2CFB"/>
    <w:rsid w:val="00EB53FC"/>
    <w:rsid w:val="00EB5FB9"/>
    <w:rsid w:val="00EB67E3"/>
    <w:rsid w:val="00EB68EA"/>
    <w:rsid w:val="00EB6E65"/>
    <w:rsid w:val="00EC01F8"/>
    <w:rsid w:val="00EC2928"/>
    <w:rsid w:val="00EC2A59"/>
    <w:rsid w:val="00EC404D"/>
    <w:rsid w:val="00EC7807"/>
    <w:rsid w:val="00EC7A18"/>
    <w:rsid w:val="00ED233A"/>
    <w:rsid w:val="00ED2F6D"/>
    <w:rsid w:val="00ED4EB9"/>
    <w:rsid w:val="00ED7EC2"/>
    <w:rsid w:val="00EE3993"/>
    <w:rsid w:val="00EE47E3"/>
    <w:rsid w:val="00EE5159"/>
    <w:rsid w:val="00EE5C8B"/>
    <w:rsid w:val="00EE77BB"/>
    <w:rsid w:val="00EE7F02"/>
    <w:rsid w:val="00EF05ED"/>
    <w:rsid w:val="00EF0624"/>
    <w:rsid w:val="00EF1DD8"/>
    <w:rsid w:val="00EF337A"/>
    <w:rsid w:val="00EF3D01"/>
    <w:rsid w:val="00EF4DED"/>
    <w:rsid w:val="00EF5840"/>
    <w:rsid w:val="00EF5C95"/>
    <w:rsid w:val="00EF6C60"/>
    <w:rsid w:val="00F00DE1"/>
    <w:rsid w:val="00F01042"/>
    <w:rsid w:val="00F020F3"/>
    <w:rsid w:val="00F022DF"/>
    <w:rsid w:val="00F02D07"/>
    <w:rsid w:val="00F04085"/>
    <w:rsid w:val="00F0558D"/>
    <w:rsid w:val="00F055D5"/>
    <w:rsid w:val="00F065E5"/>
    <w:rsid w:val="00F068A2"/>
    <w:rsid w:val="00F06BE3"/>
    <w:rsid w:val="00F075A5"/>
    <w:rsid w:val="00F07913"/>
    <w:rsid w:val="00F10D4A"/>
    <w:rsid w:val="00F12694"/>
    <w:rsid w:val="00F13154"/>
    <w:rsid w:val="00F132EE"/>
    <w:rsid w:val="00F13C9E"/>
    <w:rsid w:val="00F13E49"/>
    <w:rsid w:val="00F13ECE"/>
    <w:rsid w:val="00F14E47"/>
    <w:rsid w:val="00F15936"/>
    <w:rsid w:val="00F165FD"/>
    <w:rsid w:val="00F16C28"/>
    <w:rsid w:val="00F16C6A"/>
    <w:rsid w:val="00F17182"/>
    <w:rsid w:val="00F172C2"/>
    <w:rsid w:val="00F1736B"/>
    <w:rsid w:val="00F178BD"/>
    <w:rsid w:val="00F2143E"/>
    <w:rsid w:val="00F21933"/>
    <w:rsid w:val="00F220F5"/>
    <w:rsid w:val="00F22F9D"/>
    <w:rsid w:val="00F23FE3"/>
    <w:rsid w:val="00F25AF6"/>
    <w:rsid w:val="00F263E3"/>
    <w:rsid w:val="00F32443"/>
    <w:rsid w:val="00F334AF"/>
    <w:rsid w:val="00F338E4"/>
    <w:rsid w:val="00F33FB2"/>
    <w:rsid w:val="00F34F7E"/>
    <w:rsid w:val="00F37FE6"/>
    <w:rsid w:val="00F40609"/>
    <w:rsid w:val="00F43A76"/>
    <w:rsid w:val="00F43E74"/>
    <w:rsid w:val="00F445DC"/>
    <w:rsid w:val="00F44D02"/>
    <w:rsid w:val="00F461D1"/>
    <w:rsid w:val="00F46547"/>
    <w:rsid w:val="00F4690F"/>
    <w:rsid w:val="00F471CE"/>
    <w:rsid w:val="00F47EC6"/>
    <w:rsid w:val="00F5002A"/>
    <w:rsid w:val="00F50A90"/>
    <w:rsid w:val="00F521A2"/>
    <w:rsid w:val="00F54518"/>
    <w:rsid w:val="00F60DDA"/>
    <w:rsid w:val="00F61B58"/>
    <w:rsid w:val="00F624B1"/>
    <w:rsid w:val="00F624BE"/>
    <w:rsid w:val="00F63D8F"/>
    <w:rsid w:val="00F64F25"/>
    <w:rsid w:val="00F65F39"/>
    <w:rsid w:val="00F66BCB"/>
    <w:rsid w:val="00F66EF3"/>
    <w:rsid w:val="00F67C25"/>
    <w:rsid w:val="00F67D16"/>
    <w:rsid w:val="00F72B9E"/>
    <w:rsid w:val="00F7371E"/>
    <w:rsid w:val="00F73A48"/>
    <w:rsid w:val="00F740C3"/>
    <w:rsid w:val="00F7504F"/>
    <w:rsid w:val="00F762D9"/>
    <w:rsid w:val="00F76616"/>
    <w:rsid w:val="00F81B6F"/>
    <w:rsid w:val="00F81E85"/>
    <w:rsid w:val="00F828D0"/>
    <w:rsid w:val="00F84C51"/>
    <w:rsid w:val="00F84D6F"/>
    <w:rsid w:val="00F84F14"/>
    <w:rsid w:val="00F86BCF"/>
    <w:rsid w:val="00F87363"/>
    <w:rsid w:val="00F87571"/>
    <w:rsid w:val="00F87592"/>
    <w:rsid w:val="00F918E8"/>
    <w:rsid w:val="00F9208A"/>
    <w:rsid w:val="00F928FA"/>
    <w:rsid w:val="00F92BC7"/>
    <w:rsid w:val="00F93A97"/>
    <w:rsid w:val="00F93E12"/>
    <w:rsid w:val="00F947A4"/>
    <w:rsid w:val="00F94972"/>
    <w:rsid w:val="00F94E77"/>
    <w:rsid w:val="00F9576B"/>
    <w:rsid w:val="00F95E2A"/>
    <w:rsid w:val="00F973EC"/>
    <w:rsid w:val="00F976C3"/>
    <w:rsid w:val="00FA0A46"/>
    <w:rsid w:val="00FA0BE7"/>
    <w:rsid w:val="00FA1095"/>
    <w:rsid w:val="00FA264C"/>
    <w:rsid w:val="00FA2D08"/>
    <w:rsid w:val="00FA310E"/>
    <w:rsid w:val="00FA3D5A"/>
    <w:rsid w:val="00FA52E1"/>
    <w:rsid w:val="00FA6FD4"/>
    <w:rsid w:val="00FB0CCE"/>
    <w:rsid w:val="00FB1100"/>
    <w:rsid w:val="00FB21A5"/>
    <w:rsid w:val="00FB29D2"/>
    <w:rsid w:val="00FB30B0"/>
    <w:rsid w:val="00FB408D"/>
    <w:rsid w:val="00FB41ED"/>
    <w:rsid w:val="00FB422B"/>
    <w:rsid w:val="00FB475F"/>
    <w:rsid w:val="00FB47AF"/>
    <w:rsid w:val="00FB4BC3"/>
    <w:rsid w:val="00FB5FB1"/>
    <w:rsid w:val="00FB60EA"/>
    <w:rsid w:val="00FB6DB2"/>
    <w:rsid w:val="00FB7D11"/>
    <w:rsid w:val="00FB7F9F"/>
    <w:rsid w:val="00FC02C5"/>
    <w:rsid w:val="00FC2C7C"/>
    <w:rsid w:val="00FC39D0"/>
    <w:rsid w:val="00FC3DE7"/>
    <w:rsid w:val="00FC43F8"/>
    <w:rsid w:val="00FC4821"/>
    <w:rsid w:val="00FC4C01"/>
    <w:rsid w:val="00FC4D20"/>
    <w:rsid w:val="00FC797E"/>
    <w:rsid w:val="00FD04A4"/>
    <w:rsid w:val="00FD139A"/>
    <w:rsid w:val="00FD16D7"/>
    <w:rsid w:val="00FD331A"/>
    <w:rsid w:val="00FD359E"/>
    <w:rsid w:val="00FD39B3"/>
    <w:rsid w:val="00FD415A"/>
    <w:rsid w:val="00FD51DF"/>
    <w:rsid w:val="00FD5ADA"/>
    <w:rsid w:val="00FD742B"/>
    <w:rsid w:val="00FD7824"/>
    <w:rsid w:val="00FD79AA"/>
    <w:rsid w:val="00FE05A8"/>
    <w:rsid w:val="00FE0A39"/>
    <w:rsid w:val="00FE0E70"/>
    <w:rsid w:val="00FE1C65"/>
    <w:rsid w:val="00FE1CDD"/>
    <w:rsid w:val="00FE2D56"/>
    <w:rsid w:val="00FE5360"/>
    <w:rsid w:val="00FE54CB"/>
    <w:rsid w:val="00FE5D86"/>
    <w:rsid w:val="00FE6036"/>
    <w:rsid w:val="00FE6F03"/>
    <w:rsid w:val="00FE779A"/>
    <w:rsid w:val="00FE7B09"/>
    <w:rsid w:val="00FF01FA"/>
    <w:rsid w:val="00FF129D"/>
    <w:rsid w:val="00FF1598"/>
    <w:rsid w:val="00FF2A08"/>
    <w:rsid w:val="00FF361E"/>
    <w:rsid w:val="00FF3B17"/>
    <w:rsid w:val="00FF3B93"/>
    <w:rsid w:val="00FF47DF"/>
    <w:rsid w:val="00FF4D30"/>
    <w:rsid w:val="00FF5935"/>
    <w:rsid w:val="00FF5F37"/>
    <w:rsid w:val="00FF6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66AB23"/>
  <w15:docId w15:val="{0C0BE293-1F2C-EF4B-B7EC-2B7BEB2C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3FC1"/>
    <w:pPr>
      <w:jc w:val="both"/>
    </w:pPr>
    <w:rPr>
      <w:szCs w:val="24"/>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 w:type="paragraph" w:styleId="Revision">
    <w:name w:val="Revision"/>
    <w:hidden/>
    <w:uiPriority w:val="99"/>
    <w:semiHidden/>
    <w:rsid w:val="00D8485A"/>
    <w:rPr>
      <w:lang w:val="en-GB"/>
    </w:rPr>
  </w:style>
  <w:style w:type="paragraph" w:styleId="ListParagraph">
    <w:name w:val="List Paragraph"/>
    <w:basedOn w:val="Normal"/>
    <w:uiPriority w:val="34"/>
    <w:qFormat/>
    <w:rsid w:val="003003EF"/>
    <w:pPr>
      <w:ind w:left="720"/>
      <w:contextualSpacing/>
    </w:pPr>
  </w:style>
  <w:style w:type="character" w:styleId="CommentReference">
    <w:name w:val="annotation reference"/>
    <w:basedOn w:val="DefaultParagraphFont"/>
    <w:unhideWhenUsed/>
    <w:rsid w:val="00EA10B7"/>
    <w:rPr>
      <w:sz w:val="16"/>
      <w:szCs w:val="16"/>
    </w:rPr>
  </w:style>
  <w:style w:type="paragraph" w:styleId="CommentText">
    <w:name w:val="annotation text"/>
    <w:basedOn w:val="Normal"/>
    <w:link w:val="CommentTextChar"/>
    <w:unhideWhenUsed/>
    <w:rsid w:val="00EA10B7"/>
  </w:style>
  <w:style w:type="character" w:customStyle="1" w:styleId="CommentTextChar">
    <w:name w:val="Comment Text Char"/>
    <w:basedOn w:val="DefaultParagraphFont"/>
    <w:link w:val="CommentText"/>
    <w:rsid w:val="00EA10B7"/>
    <w:rPr>
      <w:lang w:val="en-GB"/>
    </w:rPr>
  </w:style>
  <w:style w:type="paragraph" w:customStyle="1" w:styleId="figuretext">
    <w:name w:val="figure text"/>
    <w:uiPriority w:val="99"/>
    <w:rsid w:val="00CD02F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styleId="CommentSubject">
    <w:name w:val="annotation subject"/>
    <w:basedOn w:val="CommentText"/>
    <w:next w:val="CommentText"/>
    <w:link w:val="CommentSubjectChar"/>
    <w:semiHidden/>
    <w:unhideWhenUsed/>
    <w:rsid w:val="000D125E"/>
    <w:rPr>
      <w:b/>
      <w:bCs/>
    </w:rPr>
  </w:style>
  <w:style w:type="character" w:customStyle="1" w:styleId="CommentSubjectChar">
    <w:name w:val="Comment Subject Char"/>
    <w:basedOn w:val="CommentTextChar"/>
    <w:link w:val="CommentSubject"/>
    <w:semiHidden/>
    <w:rsid w:val="000D125E"/>
    <w:rPr>
      <w:b/>
      <w:bCs/>
      <w:lang w:val="en-GB"/>
    </w:rPr>
  </w:style>
  <w:style w:type="paragraph" w:customStyle="1" w:styleId="DL">
    <w:name w:val="DL"/>
    <w:aliases w:val="DashedList"/>
    <w:uiPriority w:val="99"/>
    <w:rsid w:val="0086568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DL2">
    <w:name w:val="DL2"/>
    <w:aliases w:val="DashedList1"/>
    <w:uiPriority w:val="99"/>
    <w:rsid w:val="00865683"/>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80" w:hanging="440"/>
      <w:jc w:val="both"/>
    </w:pPr>
    <w:rPr>
      <w:color w:val="000000"/>
      <w:w w:val="0"/>
    </w:rPr>
  </w:style>
  <w:style w:type="paragraph" w:customStyle="1" w:styleId="H4">
    <w:name w:val="H4"/>
    <w:aliases w:val="1.1.1.1"/>
    <w:next w:val="T"/>
    <w:uiPriority w:val="99"/>
    <w:rsid w:val="008656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86568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
    <w:name w:val="CellBody"/>
    <w:uiPriority w:val="99"/>
    <w:rsid w:val="00017D9E"/>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017D9E"/>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Body">
    <w:name w:val="Body"/>
    <w:rsid w:val="006D7E8A"/>
    <w:pPr>
      <w:widowControl w:val="0"/>
      <w:autoSpaceDE w:val="0"/>
      <w:autoSpaceDN w:val="0"/>
      <w:adjustRightInd w:val="0"/>
      <w:spacing w:before="480" w:line="240" w:lineRule="atLeast"/>
      <w:jc w:val="both"/>
    </w:pPr>
    <w:rPr>
      <w:rFonts w:eastAsiaTheme="minorEastAsia"/>
      <w:color w:val="000000"/>
      <w:w w:val="0"/>
    </w:rPr>
  </w:style>
  <w:style w:type="paragraph" w:customStyle="1" w:styleId="TableTitle">
    <w:name w:val="TableTitle"/>
    <w:next w:val="Normal"/>
    <w:uiPriority w:val="99"/>
    <w:rsid w:val="006D7E8A"/>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6D7E8A"/>
  </w:style>
  <w:style w:type="paragraph" w:styleId="NormalWeb">
    <w:name w:val="Normal (Web)"/>
    <w:basedOn w:val="Normal"/>
    <w:semiHidden/>
    <w:unhideWhenUsed/>
    <w:rsid w:val="00F65F39"/>
    <w:rPr>
      <w:sz w:val="24"/>
    </w:rPr>
  </w:style>
  <w:style w:type="paragraph" w:customStyle="1" w:styleId="SP12172141">
    <w:name w:val="SP.12.172141"/>
    <w:basedOn w:val="Normal"/>
    <w:next w:val="Normal"/>
    <w:uiPriority w:val="99"/>
    <w:rsid w:val="006A130D"/>
    <w:pPr>
      <w:autoSpaceDE w:val="0"/>
      <w:autoSpaceDN w:val="0"/>
      <w:adjustRightInd w:val="0"/>
      <w:jc w:val="left"/>
    </w:pPr>
    <w:rPr>
      <w:rFonts w:ascii="Arial" w:hAnsi="Arial" w:cs="Arial"/>
      <w:sz w:val="24"/>
    </w:rPr>
  </w:style>
  <w:style w:type="paragraph" w:customStyle="1" w:styleId="SP12172213">
    <w:name w:val="SP.12.172213"/>
    <w:basedOn w:val="Normal"/>
    <w:next w:val="Normal"/>
    <w:uiPriority w:val="99"/>
    <w:rsid w:val="006A130D"/>
    <w:pPr>
      <w:autoSpaceDE w:val="0"/>
      <w:autoSpaceDN w:val="0"/>
      <w:adjustRightInd w:val="0"/>
      <w:jc w:val="left"/>
    </w:pPr>
    <w:rPr>
      <w:rFonts w:ascii="Arial" w:hAnsi="Arial" w:cs="Arial"/>
      <w:sz w:val="24"/>
    </w:rPr>
  </w:style>
  <w:style w:type="paragraph" w:customStyle="1" w:styleId="SP12172255">
    <w:name w:val="SP.12.172255"/>
    <w:basedOn w:val="Normal"/>
    <w:next w:val="Normal"/>
    <w:uiPriority w:val="99"/>
    <w:rsid w:val="006A130D"/>
    <w:pPr>
      <w:autoSpaceDE w:val="0"/>
      <w:autoSpaceDN w:val="0"/>
      <w:adjustRightInd w:val="0"/>
      <w:jc w:val="left"/>
    </w:pPr>
    <w:rPr>
      <w:rFonts w:ascii="Arial" w:hAnsi="Arial" w:cs="Arial"/>
      <w:sz w:val="24"/>
    </w:rPr>
  </w:style>
  <w:style w:type="paragraph" w:customStyle="1" w:styleId="SP12172233">
    <w:name w:val="SP.12.172233"/>
    <w:basedOn w:val="Normal"/>
    <w:next w:val="Normal"/>
    <w:uiPriority w:val="99"/>
    <w:rsid w:val="006A130D"/>
    <w:pPr>
      <w:autoSpaceDE w:val="0"/>
      <w:autoSpaceDN w:val="0"/>
      <w:adjustRightInd w:val="0"/>
      <w:jc w:val="left"/>
    </w:pPr>
    <w:rPr>
      <w:rFonts w:ascii="Arial" w:hAnsi="Arial" w:cs="Arial"/>
      <w:sz w:val="24"/>
    </w:rPr>
  </w:style>
  <w:style w:type="character" w:customStyle="1" w:styleId="SC12204802">
    <w:name w:val="SC.12.204802"/>
    <w:uiPriority w:val="99"/>
    <w:rsid w:val="006A130D"/>
    <w:rPr>
      <w:color w:val="000000"/>
      <w:sz w:val="20"/>
      <w:szCs w:val="20"/>
    </w:rPr>
  </w:style>
  <w:style w:type="character" w:styleId="UnresolvedMention">
    <w:name w:val="Unresolved Mention"/>
    <w:basedOn w:val="DefaultParagraphFont"/>
    <w:uiPriority w:val="99"/>
    <w:semiHidden/>
    <w:unhideWhenUsed/>
    <w:rsid w:val="00A4305A"/>
    <w:rPr>
      <w:color w:val="605E5C"/>
      <w:shd w:val="clear" w:color="auto" w:fill="E1DFDD"/>
    </w:rPr>
  </w:style>
  <w:style w:type="character" w:styleId="FollowedHyperlink">
    <w:name w:val="FollowedHyperlink"/>
    <w:basedOn w:val="DefaultParagraphFont"/>
    <w:rsid w:val="00A4305A"/>
    <w:rPr>
      <w:color w:val="800080" w:themeColor="followedHyperlink"/>
      <w:u w:val="single"/>
    </w:rPr>
  </w:style>
  <w:style w:type="paragraph" w:styleId="HTMLPreformatted">
    <w:name w:val="HTML Preformatted"/>
    <w:basedOn w:val="Normal"/>
    <w:link w:val="HTMLPreformattedChar"/>
    <w:uiPriority w:val="99"/>
    <w:semiHidden/>
    <w:unhideWhenUsed/>
    <w:rsid w:val="0079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rsid w:val="0079076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26362">
      <w:bodyDiv w:val="1"/>
      <w:marLeft w:val="0"/>
      <w:marRight w:val="0"/>
      <w:marTop w:val="0"/>
      <w:marBottom w:val="0"/>
      <w:divBdr>
        <w:top w:val="none" w:sz="0" w:space="0" w:color="auto"/>
        <w:left w:val="none" w:sz="0" w:space="0" w:color="auto"/>
        <w:bottom w:val="none" w:sz="0" w:space="0" w:color="auto"/>
        <w:right w:val="none" w:sz="0" w:space="0" w:color="auto"/>
      </w:divBdr>
    </w:div>
    <w:div w:id="96563429">
      <w:bodyDiv w:val="1"/>
      <w:marLeft w:val="0"/>
      <w:marRight w:val="0"/>
      <w:marTop w:val="0"/>
      <w:marBottom w:val="0"/>
      <w:divBdr>
        <w:top w:val="none" w:sz="0" w:space="0" w:color="auto"/>
        <w:left w:val="none" w:sz="0" w:space="0" w:color="auto"/>
        <w:bottom w:val="none" w:sz="0" w:space="0" w:color="auto"/>
        <w:right w:val="none" w:sz="0" w:space="0" w:color="auto"/>
      </w:divBdr>
    </w:div>
    <w:div w:id="142622874">
      <w:bodyDiv w:val="1"/>
      <w:marLeft w:val="0"/>
      <w:marRight w:val="0"/>
      <w:marTop w:val="0"/>
      <w:marBottom w:val="0"/>
      <w:divBdr>
        <w:top w:val="none" w:sz="0" w:space="0" w:color="auto"/>
        <w:left w:val="none" w:sz="0" w:space="0" w:color="auto"/>
        <w:bottom w:val="none" w:sz="0" w:space="0" w:color="auto"/>
        <w:right w:val="none" w:sz="0" w:space="0" w:color="auto"/>
      </w:divBdr>
      <w:divsChild>
        <w:div w:id="1918442619">
          <w:marLeft w:val="0"/>
          <w:marRight w:val="0"/>
          <w:marTop w:val="0"/>
          <w:marBottom w:val="0"/>
          <w:divBdr>
            <w:top w:val="none" w:sz="0" w:space="0" w:color="auto"/>
            <w:left w:val="none" w:sz="0" w:space="0" w:color="auto"/>
            <w:bottom w:val="none" w:sz="0" w:space="0" w:color="auto"/>
            <w:right w:val="none" w:sz="0" w:space="0" w:color="auto"/>
          </w:divBdr>
        </w:div>
        <w:div w:id="1317877937">
          <w:marLeft w:val="0"/>
          <w:marRight w:val="0"/>
          <w:marTop w:val="0"/>
          <w:marBottom w:val="0"/>
          <w:divBdr>
            <w:top w:val="none" w:sz="0" w:space="0" w:color="auto"/>
            <w:left w:val="none" w:sz="0" w:space="0" w:color="auto"/>
            <w:bottom w:val="none" w:sz="0" w:space="0" w:color="auto"/>
            <w:right w:val="none" w:sz="0" w:space="0" w:color="auto"/>
          </w:divBdr>
        </w:div>
      </w:divsChild>
    </w:div>
    <w:div w:id="179706832">
      <w:bodyDiv w:val="1"/>
      <w:marLeft w:val="0"/>
      <w:marRight w:val="0"/>
      <w:marTop w:val="0"/>
      <w:marBottom w:val="0"/>
      <w:divBdr>
        <w:top w:val="none" w:sz="0" w:space="0" w:color="auto"/>
        <w:left w:val="none" w:sz="0" w:space="0" w:color="auto"/>
        <w:bottom w:val="none" w:sz="0" w:space="0" w:color="auto"/>
        <w:right w:val="none" w:sz="0" w:space="0" w:color="auto"/>
      </w:divBdr>
    </w:div>
    <w:div w:id="227696487">
      <w:bodyDiv w:val="1"/>
      <w:marLeft w:val="0"/>
      <w:marRight w:val="0"/>
      <w:marTop w:val="0"/>
      <w:marBottom w:val="0"/>
      <w:divBdr>
        <w:top w:val="none" w:sz="0" w:space="0" w:color="auto"/>
        <w:left w:val="none" w:sz="0" w:space="0" w:color="auto"/>
        <w:bottom w:val="none" w:sz="0" w:space="0" w:color="auto"/>
        <w:right w:val="none" w:sz="0" w:space="0" w:color="auto"/>
      </w:divBdr>
    </w:div>
    <w:div w:id="285744493">
      <w:bodyDiv w:val="1"/>
      <w:marLeft w:val="0"/>
      <w:marRight w:val="0"/>
      <w:marTop w:val="0"/>
      <w:marBottom w:val="0"/>
      <w:divBdr>
        <w:top w:val="none" w:sz="0" w:space="0" w:color="auto"/>
        <w:left w:val="none" w:sz="0" w:space="0" w:color="auto"/>
        <w:bottom w:val="none" w:sz="0" w:space="0" w:color="auto"/>
        <w:right w:val="none" w:sz="0" w:space="0" w:color="auto"/>
      </w:divBdr>
    </w:div>
    <w:div w:id="287392771">
      <w:bodyDiv w:val="1"/>
      <w:marLeft w:val="0"/>
      <w:marRight w:val="0"/>
      <w:marTop w:val="0"/>
      <w:marBottom w:val="0"/>
      <w:divBdr>
        <w:top w:val="none" w:sz="0" w:space="0" w:color="auto"/>
        <w:left w:val="none" w:sz="0" w:space="0" w:color="auto"/>
        <w:bottom w:val="none" w:sz="0" w:space="0" w:color="auto"/>
        <w:right w:val="none" w:sz="0" w:space="0" w:color="auto"/>
      </w:divBdr>
    </w:div>
    <w:div w:id="348333766">
      <w:bodyDiv w:val="1"/>
      <w:marLeft w:val="0"/>
      <w:marRight w:val="0"/>
      <w:marTop w:val="0"/>
      <w:marBottom w:val="0"/>
      <w:divBdr>
        <w:top w:val="none" w:sz="0" w:space="0" w:color="auto"/>
        <w:left w:val="none" w:sz="0" w:space="0" w:color="auto"/>
        <w:bottom w:val="none" w:sz="0" w:space="0" w:color="auto"/>
        <w:right w:val="none" w:sz="0" w:space="0" w:color="auto"/>
      </w:divBdr>
    </w:div>
    <w:div w:id="387612077">
      <w:bodyDiv w:val="1"/>
      <w:marLeft w:val="0"/>
      <w:marRight w:val="0"/>
      <w:marTop w:val="0"/>
      <w:marBottom w:val="0"/>
      <w:divBdr>
        <w:top w:val="none" w:sz="0" w:space="0" w:color="auto"/>
        <w:left w:val="none" w:sz="0" w:space="0" w:color="auto"/>
        <w:bottom w:val="none" w:sz="0" w:space="0" w:color="auto"/>
        <w:right w:val="none" w:sz="0" w:space="0" w:color="auto"/>
      </w:divBdr>
    </w:div>
    <w:div w:id="398984504">
      <w:bodyDiv w:val="1"/>
      <w:marLeft w:val="0"/>
      <w:marRight w:val="0"/>
      <w:marTop w:val="0"/>
      <w:marBottom w:val="0"/>
      <w:divBdr>
        <w:top w:val="none" w:sz="0" w:space="0" w:color="auto"/>
        <w:left w:val="none" w:sz="0" w:space="0" w:color="auto"/>
        <w:bottom w:val="none" w:sz="0" w:space="0" w:color="auto"/>
        <w:right w:val="none" w:sz="0" w:space="0" w:color="auto"/>
      </w:divBdr>
      <w:divsChild>
        <w:div w:id="1766607334">
          <w:marLeft w:val="0"/>
          <w:marRight w:val="0"/>
          <w:marTop w:val="0"/>
          <w:marBottom w:val="0"/>
          <w:divBdr>
            <w:top w:val="none" w:sz="0" w:space="0" w:color="auto"/>
            <w:left w:val="none" w:sz="0" w:space="0" w:color="auto"/>
            <w:bottom w:val="none" w:sz="0" w:space="0" w:color="auto"/>
            <w:right w:val="none" w:sz="0" w:space="0" w:color="auto"/>
          </w:divBdr>
          <w:divsChild>
            <w:div w:id="2144959256">
              <w:marLeft w:val="0"/>
              <w:marRight w:val="0"/>
              <w:marTop w:val="0"/>
              <w:marBottom w:val="0"/>
              <w:divBdr>
                <w:top w:val="none" w:sz="0" w:space="0" w:color="auto"/>
                <w:left w:val="none" w:sz="0" w:space="0" w:color="auto"/>
                <w:bottom w:val="none" w:sz="0" w:space="0" w:color="auto"/>
                <w:right w:val="none" w:sz="0" w:space="0" w:color="auto"/>
              </w:divBdr>
              <w:divsChild>
                <w:div w:id="61690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7768">
      <w:bodyDiv w:val="1"/>
      <w:marLeft w:val="0"/>
      <w:marRight w:val="0"/>
      <w:marTop w:val="0"/>
      <w:marBottom w:val="0"/>
      <w:divBdr>
        <w:top w:val="none" w:sz="0" w:space="0" w:color="auto"/>
        <w:left w:val="none" w:sz="0" w:space="0" w:color="auto"/>
        <w:bottom w:val="none" w:sz="0" w:space="0" w:color="auto"/>
        <w:right w:val="none" w:sz="0" w:space="0" w:color="auto"/>
      </w:divBdr>
    </w:div>
    <w:div w:id="521624177">
      <w:bodyDiv w:val="1"/>
      <w:marLeft w:val="0"/>
      <w:marRight w:val="0"/>
      <w:marTop w:val="0"/>
      <w:marBottom w:val="0"/>
      <w:divBdr>
        <w:top w:val="none" w:sz="0" w:space="0" w:color="auto"/>
        <w:left w:val="none" w:sz="0" w:space="0" w:color="auto"/>
        <w:bottom w:val="none" w:sz="0" w:space="0" w:color="auto"/>
        <w:right w:val="none" w:sz="0" w:space="0" w:color="auto"/>
      </w:divBdr>
    </w:div>
    <w:div w:id="525562799">
      <w:bodyDiv w:val="1"/>
      <w:marLeft w:val="0"/>
      <w:marRight w:val="0"/>
      <w:marTop w:val="0"/>
      <w:marBottom w:val="0"/>
      <w:divBdr>
        <w:top w:val="none" w:sz="0" w:space="0" w:color="auto"/>
        <w:left w:val="none" w:sz="0" w:space="0" w:color="auto"/>
        <w:bottom w:val="none" w:sz="0" w:space="0" w:color="auto"/>
        <w:right w:val="none" w:sz="0" w:space="0" w:color="auto"/>
      </w:divBdr>
    </w:div>
    <w:div w:id="555363446">
      <w:bodyDiv w:val="1"/>
      <w:marLeft w:val="0"/>
      <w:marRight w:val="0"/>
      <w:marTop w:val="0"/>
      <w:marBottom w:val="0"/>
      <w:divBdr>
        <w:top w:val="none" w:sz="0" w:space="0" w:color="auto"/>
        <w:left w:val="none" w:sz="0" w:space="0" w:color="auto"/>
        <w:bottom w:val="none" w:sz="0" w:space="0" w:color="auto"/>
        <w:right w:val="none" w:sz="0" w:space="0" w:color="auto"/>
      </w:divBdr>
    </w:div>
    <w:div w:id="618298521">
      <w:bodyDiv w:val="1"/>
      <w:marLeft w:val="0"/>
      <w:marRight w:val="0"/>
      <w:marTop w:val="0"/>
      <w:marBottom w:val="0"/>
      <w:divBdr>
        <w:top w:val="none" w:sz="0" w:space="0" w:color="auto"/>
        <w:left w:val="none" w:sz="0" w:space="0" w:color="auto"/>
        <w:bottom w:val="none" w:sz="0" w:space="0" w:color="auto"/>
        <w:right w:val="none" w:sz="0" w:space="0" w:color="auto"/>
      </w:divBdr>
    </w:div>
    <w:div w:id="623968910">
      <w:bodyDiv w:val="1"/>
      <w:marLeft w:val="0"/>
      <w:marRight w:val="0"/>
      <w:marTop w:val="0"/>
      <w:marBottom w:val="0"/>
      <w:divBdr>
        <w:top w:val="none" w:sz="0" w:space="0" w:color="auto"/>
        <w:left w:val="none" w:sz="0" w:space="0" w:color="auto"/>
        <w:bottom w:val="none" w:sz="0" w:space="0" w:color="auto"/>
        <w:right w:val="none" w:sz="0" w:space="0" w:color="auto"/>
      </w:divBdr>
    </w:div>
    <w:div w:id="626200253">
      <w:bodyDiv w:val="1"/>
      <w:marLeft w:val="0"/>
      <w:marRight w:val="0"/>
      <w:marTop w:val="0"/>
      <w:marBottom w:val="0"/>
      <w:divBdr>
        <w:top w:val="none" w:sz="0" w:space="0" w:color="auto"/>
        <w:left w:val="none" w:sz="0" w:space="0" w:color="auto"/>
        <w:bottom w:val="none" w:sz="0" w:space="0" w:color="auto"/>
        <w:right w:val="none" w:sz="0" w:space="0" w:color="auto"/>
      </w:divBdr>
    </w:div>
    <w:div w:id="725881399">
      <w:bodyDiv w:val="1"/>
      <w:marLeft w:val="0"/>
      <w:marRight w:val="0"/>
      <w:marTop w:val="0"/>
      <w:marBottom w:val="0"/>
      <w:divBdr>
        <w:top w:val="none" w:sz="0" w:space="0" w:color="auto"/>
        <w:left w:val="none" w:sz="0" w:space="0" w:color="auto"/>
        <w:bottom w:val="none" w:sz="0" w:space="0" w:color="auto"/>
        <w:right w:val="none" w:sz="0" w:space="0" w:color="auto"/>
      </w:divBdr>
    </w:div>
    <w:div w:id="728498661">
      <w:bodyDiv w:val="1"/>
      <w:marLeft w:val="0"/>
      <w:marRight w:val="0"/>
      <w:marTop w:val="0"/>
      <w:marBottom w:val="0"/>
      <w:divBdr>
        <w:top w:val="none" w:sz="0" w:space="0" w:color="auto"/>
        <w:left w:val="none" w:sz="0" w:space="0" w:color="auto"/>
        <w:bottom w:val="none" w:sz="0" w:space="0" w:color="auto"/>
        <w:right w:val="none" w:sz="0" w:space="0" w:color="auto"/>
      </w:divBdr>
    </w:div>
    <w:div w:id="765811140">
      <w:bodyDiv w:val="1"/>
      <w:marLeft w:val="0"/>
      <w:marRight w:val="0"/>
      <w:marTop w:val="0"/>
      <w:marBottom w:val="0"/>
      <w:divBdr>
        <w:top w:val="none" w:sz="0" w:space="0" w:color="auto"/>
        <w:left w:val="none" w:sz="0" w:space="0" w:color="auto"/>
        <w:bottom w:val="none" w:sz="0" w:space="0" w:color="auto"/>
        <w:right w:val="none" w:sz="0" w:space="0" w:color="auto"/>
      </w:divBdr>
      <w:divsChild>
        <w:div w:id="1762992398">
          <w:marLeft w:val="0"/>
          <w:marRight w:val="0"/>
          <w:marTop w:val="0"/>
          <w:marBottom w:val="0"/>
          <w:divBdr>
            <w:top w:val="none" w:sz="0" w:space="0" w:color="auto"/>
            <w:left w:val="none" w:sz="0" w:space="0" w:color="auto"/>
            <w:bottom w:val="none" w:sz="0" w:space="0" w:color="auto"/>
            <w:right w:val="none" w:sz="0" w:space="0" w:color="auto"/>
          </w:divBdr>
          <w:divsChild>
            <w:div w:id="1888908823">
              <w:marLeft w:val="0"/>
              <w:marRight w:val="0"/>
              <w:marTop w:val="0"/>
              <w:marBottom w:val="0"/>
              <w:divBdr>
                <w:top w:val="none" w:sz="0" w:space="0" w:color="auto"/>
                <w:left w:val="none" w:sz="0" w:space="0" w:color="auto"/>
                <w:bottom w:val="none" w:sz="0" w:space="0" w:color="auto"/>
                <w:right w:val="none" w:sz="0" w:space="0" w:color="auto"/>
              </w:divBdr>
              <w:divsChild>
                <w:div w:id="166640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198002">
      <w:bodyDiv w:val="1"/>
      <w:marLeft w:val="0"/>
      <w:marRight w:val="0"/>
      <w:marTop w:val="0"/>
      <w:marBottom w:val="0"/>
      <w:divBdr>
        <w:top w:val="none" w:sz="0" w:space="0" w:color="auto"/>
        <w:left w:val="none" w:sz="0" w:space="0" w:color="auto"/>
        <w:bottom w:val="none" w:sz="0" w:space="0" w:color="auto"/>
        <w:right w:val="none" w:sz="0" w:space="0" w:color="auto"/>
      </w:divBdr>
    </w:div>
    <w:div w:id="821432828">
      <w:bodyDiv w:val="1"/>
      <w:marLeft w:val="0"/>
      <w:marRight w:val="0"/>
      <w:marTop w:val="0"/>
      <w:marBottom w:val="0"/>
      <w:divBdr>
        <w:top w:val="none" w:sz="0" w:space="0" w:color="auto"/>
        <w:left w:val="none" w:sz="0" w:space="0" w:color="auto"/>
        <w:bottom w:val="none" w:sz="0" w:space="0" w:color="auto"/>
        <w:right w:val="none" w:sz="0" w:space="0" w:color="auto"/>
      </w:divBdr>
    </w:div>
    <w:div w:id="853956350">
      <w:bodyDiv w:val="1"/>
      <w:marLeft w:val="0"/>
      <w:marRight w:val="0"/>
      <w:marTop w:val="0"/>
      <w:marBottom w:val="0"/>
      <w:divBdr>
        <w:top w:val="none" w:sz="0" w:space="0" w:color="auto"/>
        <w:left w:val="none" w:sz="0" w:space="0" w:color="auto"/>
        <w:bottom w:val="none" w:sz="0" w:space="0" w:color="auto"/>
        <w:right w:val="none" w:sz="0" w:space="0" w:color="auto"/>
      </w:divBdr>
    </w:div>
    <w:div w:id="872494908">
      <w:bodyDiv w:val="1"/>
      <w:marLeft w:val="0"/>
      <w:marRight w:val="0"/>
      <w:marTop w:val="0"/>
      <w:marBottom w:val="0"/>
      <w:divBdr>
        <w:top w:val="none" w:sz="0" w:space="0" w:color="auto"/>
        <w:left w:val="none" w:sz="0" w:space="0" w:color="auto"/>
        <w:bottom w:val="none" w:sz="0" w:space="0" w:color="auto"/>
        <w:right w:val="none" w:sz="0" w:space="0" w:color="auto"/>
      </w:divBdr>
    </w:div>
    <w:div w:id="912158520">
      <w:bodyDiv w:val="1"/>
      <w:marLeft w:val="0"/>
      <w:marRight w:val="0"/>
      <w:marTop w:val="0"/>
      <w:marBottom w:val="0"/>
      <w:divBdr>
        <w:top w:val="none" w:sz="0" w:space="0" w:color="auto"/>
        <w:left w:val="none" w:sz="0" w:space="0" w:color="auto"/>
        <w:bottom w:val="none" w:sz="0" w:space="0" w:color="auto"/>
        <w:right w:val="none" w:sz="0" w:space="0" w:color="auto"/>
      </w:divBdr>
    </w:div>
    <w:div w:id="943342035">
      <w:bodyDiv w:val="1"/>
      <w:marLeft w:val="0"/>
      <w:marRight w:val="0"/>
      <w:marTop w:val="0"/>
      <w:marBottom w:val="0"/>
      <w:divBdr>
        <w:top w:val="none" w:sz="0" w:space="0" w:color="auto"/>
        <w:left w:val="none" w:sz="0" w:space="0" w:color="auto"/>
        <w:bottom w:val="none" w:sz="0" w:space="0" w:color="auto"/>
        <w:right w:val="none" w:sz="0" w:space="0" w:color="auto"/>
      </w:divBdr>
    </w:div>
    <w:div w:id="952707883">
      <w:bodyDiv w:val="1"/>
      <w:marLeft w:val="0"/>
      <w:marRight w:val="0"/>
      <w:marTop w:val="0"/>
      <w:marBottom w:val="0"/>
      <w:divBdr>
        <w:top w:val="none" w:sz="0" w:space="0" w:color="auto"/>
        <w:left w:val="none" w:sz="0" w:space="0" w:color="auto"/>
        <w:bottom w:val="none" w:sz="0" w:space="0" w:color="auto"/>
        <w:right w:val="none" w:sz="0" w:space="0" w:color="auto"/>
      </w:divBdr>
    </w:div>
    <w:div w:id="969087993">
      <w:bodyDiv w:val="1"/>
      <w:marLeft w:val="0"/>
      <w:marRight w:val="0"/>
      <w:marTop w:val="0"/>
      <w:marBottom w:val="0"/>
      <w:divBdr>
        <w:top w:val="none" w:sz="0" w:space="0" w:color="auto"/>
        <w:left w:val="none" w:sz="0" w:space="0" w:color="auto"/>
        <w:bottom w:val="none" w:sz="0" w:space="0" w:color="auto"/>
        <w:right w:val="none" w:sz="0" w:space="0" w:color="auto"/>
      </w:divBdr>
    </w:div>
    <w:div w:id="987900081">
      <w:bodyDiv w:val="1"/>
      <w:marLeft w:val="0"/>
      <w:marRight w:val="0"/>
      <w:marTop w:val="0"/>
      <w:marBottom w:val="0"/>
      <w:divBdr>
        <w:top w:val="none" w:sz="0" w:space="0" w:color="auto"/>
        <w:left w:val="none" w:sz="0" w:space="0" w:color="auto"/>
        <w:bottom w:val="none" w:sz="0" w:space="0" w:color="auto"/>
        <w:right w:val="none" w:sz="0" w:space="0" w:color="auto"/>
      </w:divBdr>
    </w:div>
    <w:div w:id="1010452523">
      <w:bodyDiv w:val="1"/>
      <w:marLeft w:val="0"/>
      <w:marRight w:val="0"/>
      <w:marTop w:val="0"/>
      <w:marBottom w:val="0"/>
      <w:divBdr>
        <w:top w:val="none" w:sz="0" w:space="0" w:color="auto"/>
        <w:left w:val="none" w:sz="0" w:space="0" w:color="auto"/>
        <w:bottom w:val="none" w:sz="0" w:space="0" w:color="auto"/>
        <w:right w:val="none" w:sz="0" w:space="0" w:color="auto"/>
      </w:divBdr>
    </w:div>
    <w:div w:id="1024015473">
      <w:bodyDiv w:val="1"/>
      <w:marLeft w:val="0"/>
      <w:marRight w:val="0"/>
      <w:marTop w:val="0"/>
      <w:marBottom w:val="0"/>
      <w:divBdr>
        <w:top w:val="none" w:sz="0" w:space="0" w:color="auto"/>
        <w:left w:val="none" w:sz="0" w:space="0" w:color="auto"/>
        <w:bottom w:val="none" w:sz="0" w:space="0" w:color="auto"/>
        <w:right w:val="none" w:sz="0" w:space="0" w:color="auto"/>
      </w:divBdr>
    </w:div>
    <w:div w:id="1037122363">
      <w:bodyDiv w:val="1"/>
      <w:marLeft w:val="0"/>
      <w:marRight w:val="0"/>
      <w:marTop w:val="0"/>
      <w:marBottom w:val="0"/>
      <w:divBdr>
        <w:top w:val="none" w:sz="0" w:space="0" w:color="auto"/>
        <w:left w:val="none" w:sz="0" w:space="0" w:color="auto"/>
        <w:bottom w:val="none" w:sz="0" w:space="0" w:color="auto"/>
        <w:right w:val="none" w:sz="0" w:space="0" w:color="auto"/>
      </w:divBdr>
    </w:div>
    <w:div w:id="1144661629">
      <w:bodyDiv w:val="1"/>
      <w:marLeft w:val="0"/>
      <w:marRight w:val="0"/>
      <w:marTop w:val="0"/>
      <w:marBottom w:val="0"/>
      <w:divBdr>
        <w:top w:val="none" w:sz="0" w:space="0" w:color="auto"/>
        <w:left w:val="none" w:sz="0" w:space="0" w:color="auto"/>
        <w:bottom w:val="none" w:sz="0" w:space="0" w:color="auto"/>
        <w:right w:val="none" w:sz="0" w:space="0" w:color="auto"/>
      </w:divBdr>
    </w:div>
    <w:div w:id="1196694438">
      <w:bodyDiv w:val="1"/>
      <w:marLeft w:val="0"/>
      <w:marRight w:val="0"/>
      <w:marTop w:val="0"/>
      <w:marBottom w:val="0"/>
      <w:divBdr>
        <w:top w:val="none" w:sz="0" w:space="0" w:color="auto"/>
        <w:left w:val="none" w:sz="0" w:space="0" w:color="auto"/>
        <w:bottom w:val="none" w:sz="0" w:space="0" w:color="auto"/>
        <w:right w:val="none" w:sz="0" w:space="0" w:color="auto"/>
      </w:divBdr>
    </w:div>
    <w:div w:id="1207572664">
      <w:bodyDiv w:val="1"/>
      <w:marLeft w:val="0"/>
      <w:marRight w:val="0"/>
      <w:marTop w:val="0"/>
      <w:marBottom w:val="0"/>
      <w:divBdr>
        <w:top w:val="none" w:sz="0" w:space="0" w:color="auto"/>
        <w:left w:val="none" w:sz="0" w:space="0" w:color="auto"/>
        <w:bottom w:val="none" w:sz="0" w:space="0" w:color="auto"/>
        <w:right w:val="none" w:sz="0" w:space="0" w:color="auto"/>
      </w:divBdr>
    </w:div>
    <w:div w:id="1255168806">
      <w:bodyDiv w:val="1"/>
      <w:marLeft w:val="0"/>
      <w:marRight w:val="0"/>
      <w:marTop w:val="0"/>
      <w:marBottom w:val="0"/>
      <w:divBdr>
        <w:top w:val="none" w:sz="0" w:space="0" w:color="auto"/>
        <w:left w:val="none" w:sz="0" w:space="0" w:color="auto"/>
        <w:bottom w:val="none" w:sz="0" w:space="0" w:color="auto"/>
        <w:right w:val="none" w:sz="0" w:space="0" w:color="auto"/>
      </w:divBdr>
    </w:div>
    <w:div w:id="1260988912">
      <w:bodyDiv w:val="1"/>
      <w:marLeft w:val="0"/>
      <w:marRight w:val="0"/>
      <w:marTop w:val="0"/>
      <w:marBottom w:val="0"/>
      <w:divBdr>
        <w:top w:val="none" w:sz="0" w:space="0" w:color="auto"/>
        <w:left w:val="none" w:sz="0" w:space="0" w:color="auto"/>
        <w:bottom w:val="none" w:sz="0" w:space="0" w:color="auto"/>
        <w:right w:val="none" w:sz="0" w:space="0" w:color="auto"/>
      </w:divBdr>
    </w:div>
    <w:div w:id="1267688653">
      <w:bodyDiv w:val="1"/>
      <w:marLeft w:val="0"/>
      <w:marRight w:val="0"/>
      <w:marTop w:val="0"/>
      <w:marBottom w:val="0"/>
      <w:divBdr>
        <w:top w:val="none" w:sz="0" w:space="0" w:color="auto"/>
        <w:left w:val="none" w:sz="0" w:space="0" w:color="auto"/>
        <w:bottom w:val="none" w:sz="0" w:space="0" w:color="auto"/>
        <w:right w:val="none" w:sz="0" w:space="0" w:color="auto"/>
      </w:divBdr>
    </w:div>
    <w:div w:id="1321152301">
      <w:bodyDiv w:val="1"/>
      <w:marLeft w:val="0"/>
      <w:marRight w:val="0"/>
      <w:marTop w:val="0"/>
      <w:marBottom w:val="0"/>
      <w:divBdr>
        <w:top w:val="none" w:sz="0" w:space="0" w:color="auto"/>
        <w:left w:val="none" w:sz="0" w:space="0" w:color="auto"/>
        <w:bottom w:val="none" w:sz="0" w:space="0" w:color="auto"/>
        <w:right w:val="none" w:sz="0" w:space="0" w:color="auto"/>
      </w:divBdr>
    </w:div>
    <w:div w:id="1341157566">
      <w:bodyDiv w:val="1"/>
      <w:marLeft w:val="0"/>
      <w:marRight w:val="0"/>
      <w:marTop w:val="0"/>
      <w:marBottom w:val="0"/>
      <w:divBdr>
        <w:top w:val="none" w:sz="0" w:space="0" w:color="auto"/>
        <w:left w:val="none" w:sz="0" w:space="0" w:color="auto"/>
        <w:bottom w:val="none" w:sz="0" w:space="0" w:color="auto"/>
        <w:right w:val="none" w:sz="0" w:space="0" w:color="auto"/>
      </w:divBdr>
    </w:div>
    <w:div w:id="1352876300">
      <w:bodyDiv w:val="1"/>
      <w:marLeft w:val="0"/>
      <w:marRight w:val="0"/>
      <w:marTop w:val="0"/>
      <w:marBottom w:val="0"/>
      <w:divBdr>
        <w:top w:val="none" w:sz="0" w:space="0" w:color="auto"/>
        <w:left w:val="none" w:sz="0" w:space="0" w:color="auto"/>
        <w:bottom w:val="none" w:sz="0" w:space="0" w:color="auto"/>
        <w:right w:val="none" w:sz="0" w:space="0" w:color="auto"/>
      </w:divBdr>
    </w:div>
    <w:div w:id="1390689388">
      <w:bodyDiv w:val="1"/>
      <w:marLeft w:val="0"/>
      <w:marRight w:val="0"/>
      <w:marTop w:val="0"/>
      <w:marBottom w:val="0"/>
      <w:divBdr>
        <w:top w:val="none" w:sz="0" w:space="0" w:color="auto"/>
        <w:left w:val="none" w:sz="0" w:space="0" w:color="auto"/>
        <w:bottom w:val="none" w:sz="0" w:space="0" w:color="auto"/>
        <w:right w:val="none" w:sz="0" w:space="0" w:color="auto"/>
      </w:divBdr>
    </w:div>
    <w:div w:id="1459105049">
      <w:bodyDiv w:val="1"/>
      <w:marLeft w:val="0"/>
      <w:marRight w:val="0"/>
      <w:marTop w:val="0"/>
      <w:marBottom w:val="0"/>
      <w:divBdr>
        <w:top w:val="none" w:sz="0" w:space="0" w:color="auto"/>
        <w:left w:val="none" w:sz="0" w:space="0" w:color="auto"/>
        <w:bottom w:val="none" w:sz="0" w:space="0" w:color="auto"/>
        <w:right w:val="none" w:sz="0" w:space="0" w:color="auto"/>
      </w:divBdr>
    </w:div>
    <w:div w:id="1465388528">
      <w:bodyDiv w:val="1"/>
      <w:marLeft w:val="0"/>
      <w:marRight w:val="0"/>
      <w:marTop w:val="0"/>
      <w:marBottom w:val="0"/>
      <w:divBdr>
        <w:top w:val="none" w:sz="0" w:space="0" w:color="auto"/>
        <w:left w:val="none" w:sz="0" w:space="0" w:color="auto"/>
        <w:bottom w:val="none" w:sz="0" w:space="0" w:color="auto"/>
        <w:right w:val="none" w:sz="0" w:space="0" w:color="auto"/>
      </w:divBdr>
    </w:div>
    <w:div w:id="1472136831">
      <w:bodyDiv w:val="1"/>
      <w:marLeft w:val="0"/>
      <w:marRight w:val="0"/>
      <w:marTop w:val="0"/>
      <w:marBottom w:val="0"/>
      <w:divBdr>
        <w:top w:val="none" w:sz="0" w:space="0" w:color="auto"/>
        <w:left w:val="none" w:sz="0" w:space="0" w:color="auto"/>
        <w:bottom w:val="none" w:sz="0" w:space="0" w:color="auto"/>
        <w:right w:val="none" w:sz="0" w:space="0" w:color="auto"/>
      </w:divBdr>
    </w:div>
    <w:div w:id="1516647385">
      <w:bodyDiv w:val="1"/>
      <w:marLeft w:val="0"/>
      <w:marRight w:val="0"/>
      <w:marTop w:val="0"/>
      <w:marBottom w:val="0"/>
      <w:divBdr>
        <w:top w:val="none" w:sz="0" w:space="0" w:color="auto"/>
        <w:left w:val="none" w:sz="0" w:space="0" w:color="auto"/>
        <w:bottom w:val="none" w:sz="0" w:space="0" w:color="auto"/>
        <w:right w:val="none" w:sz="0" w:space="0" w:color="auto"/>
      </w:divBdr>
    </w:div>
    <w:div w:id="1541625764">
      <w:bodyDiv w:val="1"/>
      <w:marLeft w:val="0"/>
      <w:marRight w:val="0"/>
      <w:marTop w:val="0"/>
      <w:marBottom w:val="0"/>
      <w:divBdr>
        <w:top w:val="none" w:sz="0" w:space="0" w:color="auto"/>
        <w:left w:val="none" w:sz="0" w:space="0" w:color="auto"/>
        <w:bottom w:val="none" w:sz="0" w:space="0" w:color="auto"/>
        <w:right w:val="none" w:sz="0" w:space="0" w:color="auto"/>
      </w:divBdr>
    </w:div>
    <w:div w:id="1556698085">
      <w:bodyDiv w:val="1"/>
      <w:marLeft w:val="0"/>
      <w:marRight w:val="0"/>
      <w:marTop w:val="0"/>
      <w:marBottom w:val="0"/>
      <w:divBdr>
        <w:top w:val="none" w:sz="0" w:space="0" w:color="auto"/>
        <w:left w:val="none" w:sz="0" w:space="0" w:color="auto"/>
        <w:bottom w:val="none" w:sz="0" w:space="0" w:color="auto"/>
        <w:right w:val="none" w:sz="0" w:space="0" w:color="auto"/>
      </w:divBdr>
    </w:div>
    <w:div w:id="1573268733">
      <w:bodyDiv w:val="1"/>
      <w:marLeft w:val="0"/>
      <w:marRight w:val="0"/>
      <w:marTop w:val="0"/>
      <w:marBottom w:val="0"/>
      <w:divBdr>
        <w:top w:val="none" w:sz="0" w:space="0" w:color="auto"/>
        <w:left w:val="none" w:sz="0" w:space="0" w:color="auto"/>
        <w:bottom w:val="none" w:sz="0" w:space="0" w:color="auto"/>
        <w:right w:val="none" w:sz="0" w:space="0" w:color="auto"/>
      </w:divBdr>
    </w:div>
    <w:div w:id="1599825493">
      <w:bodyDiv w:val="1"/>
      <w:marLeft w:val="0"/>
      <w:marRight w:val="0"/>
      <w:marTop w:val="0"/>
      <w:marBottom w:val="0"/>
      <w:divBdr>
        <w:top w:val="none" w:sz="0" w:space="0" w:color="auto"/>
        <w:left w:val="none" w:sz="0" w:space="0" w:color="auto"/>
        <w:bottom w:val="none" w:sz="0" w:space="0" w:color="auto"/>
        <w:right w:val="none" w:sz="0" w:space="0" w:color="auto"/>
      </w:divBdr>
    </w:div>
    <w:div w:id="1600680031">
      <w:bodyDiv w:val="1"/>
      <w:marLeft w:val="0"/>
      <w:marRight w:val="0"/>
      <w:marTop w:val="0"/>
      <w:marBottom w:val="0"/>
      <w:divBdr>
        <w:top w:val="none" w:sz="0" w:space="0" w:color="auto"/>
        <w:left w:val="none" w:sz="0" w:space="0" w:color="auto"/>
        <w:bottom w:val="none" w:sz="0" w:space="0" w:color="auto"/>
        <w:right w:val="none" w:sz="0" w:space="0" w:color="auto"/>
      </w:divBdr>
    </w:div>
    <w:div w:id="1609654143">
      <w:bodyDiv w:val="1"/>
      <w:marLeft w:val="0"/>
      <w:marRight w:val="0"/>
      <w:marTop w:val="0"/>
      <w:marBottom w:val="0"/>
      <w:divBdr>
        <w:top w:val="none" w:sz="0" w:space="0" w:color="auto"/>
        <w:left w:val="none" w:sz="0" w:space="0" w:color="auto"/>
        <w:bottom w:val="none" w:sz="0" w:space="0" w:color="auto"/>
        <w:right w:val="none" w:sz="0" w:space="0" w:color="auto"/>
      </w:divBdr>
    </w:div>
    <w:div w:id="1639989150">
      <w:bodyDiv w:val="1"/>
      <w:marLeft w:val="0"/>
      <w:marRight w:val="0"/>
      <w:marTop w:val="0"/>
      <w:marBottom w:val="0"/>
      <w:divBdr>
        <w:top w:val="none" w:sz="0" w:space="0" w:color="auto"/>
        <w:left w:val="none" w:sz="0" w:space="0" w:color="auto"/>
        <w:bottom w:val="none" w:sz="0" w:space="0" w:color="auto"/>
        <w:right w:val="none" w:sz="0" w:space="0" w:color="auto"/>
      </w:divBdr>
    </w:div>
    <w:div w:id="1664621536">
      <w:bodyDiv w:val="1"/>
      <w:marLeft w:val="0"/>
      <w:marRight w:val="0"/>
      <w:marTop w:val="0"/>
      <w:marBottom w:val="0"/>
      <w:divBdr>
        <w:top w:val="none" w:sz="0" w:space="0" w:color="auto"/>
        <w:left w:val="none" w:sz="0" w:space="0" w:color="auto"/>
        <w:bottom w:val="none" w:sz="0" w:space="0" w:color="auto"/>
        <w:right w:val="none" w:sz="0" w:space="0" w:color="auto"/>
      </w:divBdr>
      <w:divsChild>
        <w:div w:id="868689616">
          <w:marLeft w:val="0"/>
          <w:marRight w:val="0"/>
          <w:marTop w:val="0"/>
          <w:marBottom w:val="0"/>
          <w:divBdr>
            <w:top w:val="none" w:sz="0" w:space="0" w:color="auto"/>
            <w:left w:val="none" w:sz="0" w:space="0" w:color="auto"/>
            <w:bottom w:val="none" w:sz="0" w:space="0" w:color="auto"/>
            <w:right w:val="none" w:sz="0" w:space="0" w:color="auto"/>
          </w:divBdr>
        </w:div>
        <w:div w:id="44834268">
          <w:marLeft w:val="0"/>
          <w:marRight w:val="0"/>
          <w:marTop w:val="0"/>
          <w:marBottom w:val="0"/>
          <w:divBdr>
            <w:top w:val="none" w:sz="0" w:space="0" w:color="auto"/>
            <w:left w:val="none" w:sz="0" w:space="0" w:color="auto"/>
            <w:bottom w:val="none" w:sz="0" w:space="0" w:color="auto"/>
            <w:right w:val="none" w:sz="0" w:space="0" w:color="auto"/>
          </w:divBdr>
        </w:div>
        <w:div w:id="552812313">
          <w:marLeft w:val="0"/>
          <w:marRight w:val="0"/>
          <w:marTop w:val="0"/>
          <w:marBottom w:val="0"/>
          <w:divBdr>
            <w:top w:val="none" w:sz="0" w:space="0" w:color="auto"/>
            <w:left w:val="none" w:sz="0" w:space="0" w:color="auto"/>
            <w:bottom w:val="none" w:sz="0" w:space="0" w:color="auto"/>
            <w:right w:val="none" w:sz="0" w:space="0" w:color="auto"/>
          </w:divBdr>
        </w:div>
        <w:div w:id="704061180">
          <w:marLeft w:val="0"/>
          <w:marRight w:val="0"/>
          <w:marTop w:val="0"/>
          <w:marBottom w:val="0"/>
          <w:divBdr>
            <w:top w:val="none" w:sz="0" w:space="0" w:color="auto"/>
            <w:left w:val="none" w:sz="0" w:space="0" w:color="auto"/>
            <w:bottom w:val="none" w:sz="0" w:space="0" w:color="auto"/>
            <w:right w:val="none" w:sz="0" w:space="0" w:color="auto"/>
          </w:divBdr>
        </w:div>
        <w:div w:id="892156676">
          <w:marLeft w:val="0"/>
          <w:marRight w:val="0"/>
          <w:marTop w:val="0"/>
          <w:marBottom w:val="0"/>
          <w:divBdr>
            <w:top w:val="none" w:sz="0" w:space="0" w:color="auto"/>
            <w:left w:val="none" w:sz="0" w:space="0" w:color="auto"/>
            <w:bottom w:val="none" w:sz="0" w:space="0" w:color="auto"/>
            <w:right w:val="none" w:sz="0" w:space="0" w:color="auto"/>
          </w:divBdr>
        </w:div>
        <w:div w:id="515120306">
          <w:marLeft w:val="0"/>
          <w:marRight w:val="0"/>
          <w:marTop w:val="0"/>
          <w:marBottom w:val="0"/>
          <w:divBdr>
            <w:top w:val="none" w:sz="0" w:space="0" w:color="auto"/>
            <w:left w:val="none" w:sz="0" w:space="0" w:color="auto"/>
            <w:bottom w:val="none" w:sz="0" w:space="0" w:color="auto"/>
            <w:right w:val="none" w:sz="0" w:space="0" w:color="auto"/>
          </w:divBdr>
        </w:div>
      </w:divsChild>
    </w:div>
    <w:div w:id="1677227281">
      <w:bodyDiv w:val="1"/>
      <w:marLeft w:val="0"/>
      <w:marRight w:val="0"/>
      <w:marTop w:val="0"/>
      <w:marBottom w:val="0"/>
      <w:divBdr>
        <w:top w:val="none" w:sz="0" w:space="0" w:color="auto"/>
        <w:left w:val="none" w:sz="0" w:space="0" w:color="auto"/>
        <w:bottom w:val="none" w:sz="0" w:space="0" w:color="auto"/>
        <w:right w:val="none" w:sz="0" w:space="0" w:color="auto"/>
      </w:divBdr>
    </w:div>
    <w:div w:id="1710032302">
      <w:bodyDiv w:val="1"/>
      <w:marLeft w:val="0"/>
      <w:marRight w:val="0"/>
      <w:marTop w:val="0"/>
      <w:marBottom w:val="0"/>
      <w:divBdr>
        <w:top w:val="none" w:sz="0" w:space="0" w:color="auto"/>
        <w:left w:val="none" w:sz="0" w:space="0" w:color="auto"/>
        <w:bottom w:val="none" w:sz="0" w:space="0" w:color="auto"/>
        <w:right w:val="none" w:sz="0" w:space="0" w:color="auto"/>
      </w:divBdr>
    </w:div>
    <w:div w:id="1793552537">
      <w:bodyDiv w:val="1"/>
      <w:marLeft w:val="0"/>
      <w:marRight w:val="0"/>
      <w:marTop w:val="0"/>
      <w:marBottom w:val="0"/>
      <w:divBdr>
        <w:top w:val="none" w:sz="0" w:space="0" w:color="auto"/>
        <w:left w:val="none" w:sz="0" w:space="0" w:color="auto"/>
        <w:bottom w:val="none" w:sz="0" w:space="0" w:color="auto"/>
        <w:right w:val="none" w:sz="0" w:space="0" w:color="auto"/>
      </w:divBdr>
    </w:div>
    <w:div w:id="1821726967">
      <w:bodyDiv w:val="1"/>
      <w:marLeft w:val="0"/>
      <w:marRight w:val="0"/>
      <w:marTop w:val="0"/>
      <w:marBottom w:val="0"/>
      <w:divBdr>
        <w:top w:val="none" w:sz="0" w:space="0" w:color="auto"/>
        <w:left w:val="none" w:sz="0" w:space="0" w:color="auto"/>
        <w:bottom w:val="none" w:sz="0" w:space="0" w:color="auto"/>
        <w:right w:val="none" w:sz="0" w:space="0" w:color="auto"/>
      </w:divBdr>
    </w:div>
    <w:div w:id="1868639636">
      <w:bodyDiv w:val="1"/>
      <w:marLeft w:val="0"/>
      <w:marRight w:val="0"/>
      <w:marTop w:val="0"/>
      <w:marBottom w:val="0"/>
      <w:divBdr>
        <w:top w:val="none" w:sz="0" w:space="0" w:color="auto"/>
        <w:left w:val="none" w:sz="0" w:space="0" w:color="auto"/>
        <w:bottom w:val="none" w:sz="0" w:space="0" w:color="auto"/>
        <w:right w:val="none" w:sz="0" w:space="0" w:color="auto"/>
      </w:divBdr>
    </w:div>
    <w:div w:id="1916278023">
      <w:bodyDiv w:val="1"/>
      <w:marLeft w:val="0"/>
      <w:marRight w:val="0"/>
      <w:marTop w:val="0"/>
      <w:marBottom w:val="0"/>
      <w:divBdr>
        <w:top w:val="none" w:sz="0" w:space="0" w:color="auto"/>
        <w:left w:val="none" w:sz="0" w:space="0" w:color="auto"/>
        <w:bottom w:val="none" w:sz="0" w:space="0" w:color="auto"/>
        <w:right w:val="none" w:sz="0" w:space="0" w:color="auto"/>
      </w:divBdr>
    </w:div>
    <w:div w:id="1941835632">
      <w:bodyDiv w:val="1"/>
      <w:marLeft w:val="0"/>
      <w:marRight w:val="0"/>
      <w:marTop w:val="0"/>
      <w:marBottom w:val="0"/>
      <w:divBdr>
        <w:top w:val="none" w:sz="0" w:space="0" w:color="auto"/>
        <w:left w:val="none" w:sz="0" w:space="0" w:color="auto"/>
        <w:bottom w:val="none" w:sz="0" w:space="0" w:color="auto"/>
        <w:right w:val="none" w:sz="0" w:space="0" w:color="auto"/>
      </w:divBdr>
    </w:div>
    <w:div w:id="2036692105">
      <w:bodyDiv w:val="1"/>
      <w:marLeft w:val="0"/>
      <w:marRight w:val="0"/>
      <w:marTop w:val="0"/>
      <w:marBottom w:val="0"/>
      <w:divBdr>
        <w:top w:val="none" w:sz="0" w:space="0" w:color="auto"/>
        <w:left w:val="none" w:sz="0" w:space="0" w:color="auto"/>
        <w:bottom w:val="none" w:sz="0" w:space="0" w:color="auto"/>
        <w:right w:val="none" w:sz="0" w:space="0" w:color="auto"/>
      </w:divBdr>
    </w:div>
    <w:div w:id="2048603385">
      <w:bodyDiv w:val="1"/>
      <w:marLeft w:val="0"/>
      <w:marRight w:val="0"/>
      <w:marTop w:val="0"/>
      <w:marBottom w:val="0"/>
      <w:divBdr>
        <w:top w:val="none" w:sz="0" w:space="0" w:color="auto"/>
        <w:left w:val="none" w:sz="0" w:space="0" w:color="auto"/>
        <w:bottom w:val="none" w:sz="0" w:space="0" w:color="auto"/>
        <w:right w:val="none" w:sz="0" w:space="0" w:color="auto"/>
      </w:divBdr>
    </w:div>
    <w:div w:id="2052915602">
      <w:bodyDiv w:val="1"/>
      <w:marLeft w:val="0"/>
      <w:marRight w:val="0"/>
      <w:marTop w:val="0"/>
      <w:marBottom w:val="0"/>
      <w:divBdr>
        <w:top w:val="none" w:sz="0" w:space="0" w:color="auto"/>
        <w:left w:val="none" w:sz="0" w:space="0" w:color="auto"/>
        <w:bottom w:val="none" w:sz="0" w:space="0" w:color="auto"/>
        <w:right w:val="none" w:sz="0" w:space="0" w:color="auto"/>
      </w:divBdr>
    </w:div>
    <w:div w:id="2084839363">
      <w:bodyDiv w:val="1"/>
      <w:marLeft w:val="0"/>
      <w:marRight w:val="0"/>
      <w:marTop w:val="0"/>
      <w:marBottom w:val="0"/>
      <w:divBdr>
        <w:top w:val="none" w:sz="0" w:space="0" w:color="auto"/>
        <w:left w:val="none" w:sz="0" w:space="0" w:color="auto"/>
        <w:bottom w:val="none" w:sz="0" w:space="0" w:color="auto"/>
        <w:right w:val="none" w:sz="0" w:space="0" w:color="auto"/>
      </w:divBdr>
    </w:div>
    <w:div w:id="212915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hru.bhandaru@broadcom.com" TargetMode="Externa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ontemurro.michael@gmail.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18C35-12A6-2643-95B7-8F0D50A5D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11</Pages>
  <Words>3527</Words>
  <Characters>20110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doc.: IEEE 802.11-19/1195r5</vt:lpstr>
    </vt:vector>
  </TitlesOfParts>
  <Manager/>
  <Company>Qualcomm</Company>
  <LinksUpToDate>false</LinksUpToDate>
  <CharactersWithSpaces>23590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802.11-19/1195r5</dc:title>
  <dc:subject>Submission</dc:subject>
  <dc:creator>Menzo Wentink</dc:creator>
  <cp:keywords>January 2019</cp:keywords>
  <dc:description>Menzo Wentink, Qualcomm</dc:description>
  <cp:lastModifiedBy>Microsoft Office User</cp:lastModifiedBy>
  <cp:revision>38</cp:revision>
  <cp:lastPrinted>2020-01-24T21:45:00Z</cp:lastPrinted>
  <dcterms:created xsi:type="dcterms:W3CDTF">2020-01-16T20:11:00Z</dcterms:created>
  <dcterms:modified xsi:type="dcterms:W3CDTF">2020-03-06T16:29:00Z</dcterms:modified>
  <cp:category/>
</cp:coreProperties>
</file>