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165430">
        <w:trPr>
          <w:jc w:val="center"/>
        </w:trPr>
        <w:tc>
          <w:tcPr>
            <w:tcW w:w="1975" w:type="dxa"/>
            <w:vAlign w:val="center"/>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165430">
        <w:trPr>
          <w:jc w:val="center"/>
        </w:trPr>
        <w:tc>
          <w:tcPr>
            <w:tcW w:w="1975" w:type="dxa"/>
            <w:vAlign w:val="center"/>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165430">
        <w:trPr>
          <w:jc w:val="center"/>
        </w:trPr>
        <w:tc>
          <w:tcPr>
            <w:tcW w:w="1975" w:type="dxa"/>
            <w:vAlign w:val="center"/>
          </w:tcPr>
          <w:p w14:paraId="1207301B" w14:textId="5F98D84A" w:rsidR="00CA09B2" w:rsidRPr="005C1BC3" w:rsidRDefault="00BF5DCB" w:rsidP="005C1BC3">
            <w:pPr>
              <w:pStyle w:val="T2"/>
              <w:spacing w:after="0"/>
              <w:ind w:left="0" w:right="0"/>
              <w:jc w:val="left"/>
              <w:rPr>
                <w:b w:val="0"/>
                <w:sz w:val="20"/>
                <w:lang w:val="en-US"/>
              </w:rPr>
            </w:pPr>
            <w:r w:rsidRPr="005C1BC3">
              <w:rPr>
                <w:b w:val="0"/>
                <w:sz w:val="20"/>
                <w:lang w:val="en-US"/>
              </w:rPr>
              <w:t>Yossi S</w:t>
            </w:r>
            <w:r w:rsidR="00210C0D">
              <w:rPr>
                <w:b w:val="0"/>
                <w:sz w:val="20"/>
                <w:lang w:val="en-US"/>
              </w:rPr>
              <w:t>HAUL</w:t>
            </w:r>
          </w:p>
        </w:tc>
        <w:tc>
          <w:tcPr>
            <w:tcW w:w="1790" w:type="dxa"/>
            <w:vAlign w:val="center"/>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165430">
        <w:trPr>
          <w:jc w:val="center"/>
        </w:trPr>
        <w:tc>
          <w:tcPr>
            <w:tcW w:w="1975" w:type="dxa"/>
            <w:vAlign w:val="center"/>
          </w:tcPr>
          <w:p w14:paraId="0A789AF9" w14:textId="05AE697A" w:rsidR="000B318C" w:rsidRPr="005C1BC3" w:rsidRDefault="000B318C">
            <w:pPr>
              <w:pStyle w:val="T2"/>
              <w:spacing w:after="0"/>
              <w:ind w:left="0" w:right="0"/>
              <w:jc w:val="left"/>
              <w:rPr>
                <w:b w:val="0"/>
                <w:sz w:val="20"/>
                <w:lang w:val="en-US"/>
              </w:rPr>
            </w:pPr>
            <w:r w:rsidRPr="005C1BC3">
              <w:rPr>
                <w:b w:val="0"/>
                <w:sz w:val="20"/>
                <w:lang w:val="en-US"/>
              </w:rPr>
              <w:t>Sebastian S</w:t>
            </w:r>
            <w:r w:rsidR="00210C0D">
              <w:rPr>
                <w:b w:val="0"/>
                <w:sz w:val="20"/>
                <w:lang w:val="en-US"/>
              </w:rPr>
              <w:t>CHIESSL</w:t>
            </w:r>
          </w:p>
        </w:tc>
        <w:tc>
          <w:tcPr>
            <w:tcW w:w="1790" w:type="dxa"/>
            <w:vAlign w:val="center"/>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
          <w:p w14:paraId="2D9E7863" w14:textId="41309A37" w:rsidR="000B318C" w:rsidRPr="005C1BC3" w:rsidRDefault="00AD120E">
            <w:pPr>
              <w:pStyle w:val="T2"/>
              <w:spacing w:after="0"/>
              <w:ind w:left="0" w:right="0"/>
              <w:jc w:val="left"/>
              <w:rPr>
                <w:b w:val="0"/>
                <w:sz w:val="20"/>
                <w:lang w:val="en-US"/>
              </w:rPr>
            </w:pPr>
            <w:ins w:id="0" w:author="Joseph Levy" w:date="2020-01-29T10:29:00Z">
              <w:r>
                <w:rPr>
                  <w:b w:val="0"/>
                  <w:sz w:val="20"/>
                  <w:lang w:val="en-US"/>
                </w:rPr>
                <w:fldChar w:fldCharType="begin"/>
              </w:r>
              <w:r>
                <w:rPr>
                  <w:b w:val="0"/>
                  <w:sz w:val="20"/>
                  <w:lang w:val="en-US"/>
                </w:rPr>
                <w:instrText xml:space="preserve"> HYPERLINK "mailto:</w:instrText>
              </w:r>
            </w:ins>
            <w:r w:rsidRPr="005C1BC3">
              <w:rPr>
                <w:b w:val="0"/>
                <w:sz w:val="20"/>
                <w:lang w:val="en-US"/>
              </w:rPr>
              <w:instrText>sebastian.schiessl@u-blox.com</w:instrText>
            </w:r>
            <w:ins w:id="1" w:author="Joseph Levy" w:date="2020-01-29T10:29:00Z">
              <w:r>
                <w:rPr>
                  <w:b w:val="0"/>
                  <w:sz w:val="20"/>
                  <w:lang w:val="en-US"/>
                </w:rPr>
                <w:instrText xml:space="preserve">" </w:instrText>
              </w:r>
              <w:r>
                <w:rPr>
                  <w:b w:val="0"/>
                  <w:sz w:val="20"/>
                  <w:lang w:val="en-US"/>
                </w:rPr>
                <w:fldChar w:fldCharType="separate"/>
              </w:r>
            </w:ins>
            <w:r w:rsidRPr="003F142A">
              <w:rPr>
                <w:rStyle w:val="Hyperlink"/>
                <w:sz w:val="20"/>
                <w:lang w:val="en-US"/>
              </w:rPr>
              <w:t>sebastian.schiessl@u-blox.com</w:t>
            </w:r>
            <w:ins w:id="2" w:author="Joseph Levy" w:date="2020-01-29T10:29:00Z">
              <w:r>
                <w:rPr>
                  <w:b w:val="0"/>
                  <w:sz w:val="20"/>
                  <w:lang w:val="en-US"/>
                </w:rPr>
                <w:fldChar w:fldCharType="end"/>
              </w:r>
            </w:ins>
          </w:p>
        </w:tc>
      </w:tr>
      <w:tr w:rsidR="006F339C" w:rsidRPr="0070722A" w14:paraId="4C4001C8" w14:textId="77777777" w:rsidTr="00165430">
        <w:trPr>
          <w:jc w:val="center"/>
          <w:ins w:id="3" w:author="Joseph Levy" w:date="2020-01-29T10:29:00Z"/>
        </w:trPr>
        <w:tc>
          <w:tcPr>
            <w:tcW w:w="1975" w:type="dxa"/>
            <w:vAlign w:val="center"/>
          </w:tcPr>
          <w:p w14:paraId="71DD0EAA" w14:textId="279E9475" w:rsidR="006F339C" w:rsidRPr="005C1BC3" w:rsidRDefault="006F339C" w:rsidP="006F339C">
            <w:pPr>
              <w:pStyle w:val="T2"/>
              <w:spacing w:after="0"/>
              <w:ind w:left="0" w:right="0"/>
              <w:jc w:val="left"/>
              <w:rPr>
                <w:ins w:id="4" w:author="Joseph Levy" w:date="2020-01-29T10:29:00Z"/>
                <w:b w:val="0"/>
                <w:sz w:val="20"/>
                <w:lang w:val="en-US"/>
              </w:rPr>
            </w:pPr>
            <w:ins w:id="5" w:author="Joseph Levy" w:date="2020-01-29T10:29:00Z">
              <w:r w:rsidRPr="00AD120E">
                <w:rPr>
                  <w:b w:val="0"/>
                  <w:sz w:val="20"/>
                  <w:lang w:val="en-US"/>
                  <w:rPrChange w:id="6" w:author="Joseph Levy" w:date="2020-01-29T10:29:00Z">
                    <w:rPr>
                      <w:rFonts w:eastAsia="Gulim"/>
                      <w:sz w:val="24"/>
                      <w:szCs w:val="24"/>
                    </w:rPr>
                  </w:rPrChange>
                </w:rPr>
                <w:t>Hyun Seo OH</w:t>
              </w:r>
            </w:ins>
          </w:p>
        </w:tc>
        <w:tc>
          <w:tcPr>
            <w:tcW w:w="1790" w:type="dxa"/>
            <w:vAlign w:val="center"/>
          </w:tcPr>
          <w:p w14:paraId="48887450" w14:textId="188EDA4F" w:rsidR="006F339C" w:rsidRPr="005C1BC3" w:rsidRDefault="006F339C" w:rsidP="006F339C">
            <w:pPr>
              <w:pStyle w:val="T2"/>
              <w:spacing w:after="0"/>
              <w:ind w:left="0" w:right="0"/>
              <w:jc w:val="left"/>
              <w:rPr>
                <w:ins w:id="7" w:author="Joseph Levy" w:date="2020-01-29T10:29:00Z"/>
                <w:b w:val="0"/>
                <w:sz w:val="20"/>
                <w:lang w:val="en-US"/>
              </w:rPr>
            </w:pPr>
            <w:ins w:id="8" w:author="Joseph Levy" w:date="2020-01-29T10:30:00Z">
              <w:r>
                <w:rPr>
                  <w:b w:val="0"/>
                  <w:sz w:val="20"/>
                  <w:lang w:val="en-US"/>
                </w:rPr>
                <w:t>ETRI</w:t>
              </w:r>
            </w:ins>
          </w:p>
        </w:tc>
        <w:tc>
          <w:tcPr>
            <w:tcW w:w="2814" w:type="dxa"/>
            <w:vAlign w:val="center"/>
          </w:tcPr>
          <w:p w14:paraId="2C126E2C" w14:textId="77777777" w:rsidR="006F339C" w:rsidRDefault="006F339C" w:rsidP="006F339C">
            <w:pPr>
              <w:pStyle w:val="T2"/>
              <w:spacing w:after="0"/>
              <w:ind w:left="0" w:right="0"/>
              <w:jc w:val="left"/>
              <w:rPr>
                <w:b w:val="0"/>
                <w:sz w:val="20"/>
                <w:lang w:eastAsia="ko-KR"/>
              </w:rPr>
            </w:pPr>
            <w:r>
              <w:rPr>
                <w:rFonts w:hint="eastAsia"/>
                <w:b w:val="0"/>
                <w:sz w:val="20"/>
                <w:lang w:eastAsia="ko-KR"/>
              </w:rPr>
              <w:t>Gajeongro 218 Yusunggu</w:t>
            </w:r>
          </w:p>
          <w:p w14:paraId="35E2F1E9" w14:textId="5A19492D" w:rsidR="006F339C" w:rsidRPr="005C1BC3" w:rsidRDefault="006F339C" w:rsidP="006F339C">
            <w:pPr>
              <w:pStyle w:val="T2"/>
              <w:spacing w:after="0"/>
              <w:ind w:left="0" w:right="0"/>
              <w:jc w:val="left"/>
              <w:rPr>
                <w:ins w:id="9" w:author="Joseph Levy" w:date="2020-01-29T10:29:00Z"/>
                <w:b w:val="0"/>
                <w:sz w:val="20"/>
                <w:lang w:val="en-US"/>
              </w:rPr>
            </w:pPr>
            <w:r>
              <w:rPr>
                <w:rFonts w:hint="eastAsia"/>
                <w:b w:val="0"/>
                <w:sz w:val="20"/>
                <w:lang w:eastAsia="ko-KR"/>
              </w:rPr>
              <w:t>Daejeon, Korea</w:t>
            </w:r>
          </w:p>
        </w:tc>
        <w:tc>
          <w:tcPr>
            <w:tcW w:w="1715" w:type="dxa"/>
            <w:vAlign w:val="center"/>
          </w:tcPr>
          <w:p w14:paraId="5E67511B" w14:textId="17193039" w:rsidR="006F339C" w:rsidRPr="005C1BC3" w:rsidRDefault="006F339C" w:rsidP="006F339C">
            <w:pPr>
              <w:pStyle w:val="T2"/>
              <w:spacing w:after="0"/>
              <w:ind w:left="0" w:right="0"/>
              <w:jc w:val="left"/>
              <w:rPr>
                <w:ins w:id="10" w:author="Joseph Levy" w:date="2020-01-29T10:29:00Z"/>
                <w:b w:val="0"/>
                <w:sz w:val="20"/>
                <w:lang w:val="en-US"/>
              </w:rPr>
            </w:pPr>
            <w:r>
              <w:rPr>
                <w:rFonts w:hint="eastAsia"/>
                <w:b w:val="0"/>
                <w:sz w:val="20"/>
                <w:lang w:eastAsia="ko-KR"/>
              </w:rPr>
              <w:t>+82.42.860.5659</w:t>
            </w:r>
          </w:p>
        </w:tc>
        <w:tc>
          <w:tcPr>
            <w:tcW w:w="1651" w:type="dxa"/>
            <w:vAlign w:val="center"/>
          </w:tcPr>
          <w:p w14:paraId="3C9F745E" w14:textId="61D29366" w:rsidR="006F339C" w:rsidRDefault="006F339C" w:rsidP="006F339C">
            <w:pPr>
              <w:pStyle w:val="T2"/>
              <w:spacing w:after="0"/>
              <w:ind w:left="0" w:right="0"/>
              <w:jc w:val="left"/>
              <w:rPr>
                <w:ins w:id="11" w:author="Joseph Levy" w:date="2020-01-29T10:29:00Z"/>
                <w:b w:val="0"/>
                <w:sz w:val="20"/>
                <w:lang w:val="en-US"/>
              </w:rPr>
            </w:pPr>
            <w:ins w:id="12" w:author="Joseph Levy" w:date="2020-01-29T10:31:00Z">
              <w:r w:rsidRPr="00AD120E">
                <w:rPr>
                  <w:rFonts w:hint="eastAsia"/>
                  <w:b w:val="0"/>
                  <w:sz w:val="20"/>
                  <w:lang w:val="en-US"/>
                </w:rPr>
                <w:t>hsoh5@etri.re.kr</w:t>
              </w:r>
            </w:ins>
          </w:p>
        </w:tc>
      </w:tr>
    </w:tbl>
    <w:p w14:paraId="5F00BD23" w14:textId="1B342DD4" w:rsidR="00CA09B2" w:rsidRPr="00EE3461" w:rsidRDefault="00BE5ADB">
      <w:pPr>
        <w:pStyle w:val="T1"/>
        <w:spacing w:after="120"/>
        <w:rPr>
          <w:sz w:val="22"/>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50B8524A">
                <wp:simplePos x="0" y="0"/>
                <wp:positionH relativeFrom="column">
                  <wp:posOffset>-57150</wp:posOffset>
                </wp:positionH>
                <wp:positionV relativeFrom="paragraph">
                  <wp:posOffset>201294</wp:posOffset>
                </wp:positionV>
                <wp:extent cx="5943600" cy="547687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del w:id="13" w:author="Joseph Levy" w:date="2020-01-29T11:22:00Z">
                              <w:r w:rsidDel="00B513D3">
                                <w:delText>and</w:delText>
                              </w:r>
                            </w:del>
                            <w:r>
                              <w:t>.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pPr>
                            <w:r>
                              <w:t>r8 – Accepted all additions and edits to establish a clean baseline document</w:t>
                            </w:r>
                          </w:p>
                          <w:p w14:paraId="129F1855" w14:textId="42A3AAAF" w:rsidR="00210C0D" w:rsidRDefault="00210C0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D26808" w:rsidRDefault="00D26808" w:rsidP="004525B0">
                            <w:pPr>
                              <w:pStyle w:val="BodyText"/>
                              <w:spacing w:before="91"/>
                              <w:ind w:left="100"/>
                              <w:rPr>
                                <w:ins w:id="14" w:author="Joseph Levy" w:date="2020-01-29T10:31:00Z"/>
                              </w:rPr>
                            </w:pPr>
                            <w:r>
                              <w:t>r1</w:t>
                            </w:r>
                            <w:r w:rsidR="0012585C">
                              <w:t>0 – Edits</w:t>
                            </w:r>
                            <w:r w:rsidR="008E6B37">
                              <w:t>/comments</w:t>
                            </w:r>
                            <w:r w:rsidR="0012585C">
                              <w:t xml:space="preserve"> made during the 802.18 meeting 23 Jan 2020. </w:t>
                            </w:r>
                          </w:p>
                          <w:p w14:paraId="1EF20FE4" w14:textId="3B793E9F" w:rsidR="00AD120E" w:rsidDel="002F7CD5" w:rsidRDefault="00AD120E" w:rsidP="004525B0">
                            <w:pPr>
                              <w:pStyle w:val="BodyText"/>
                              <w:spacing w:before="91"/>
                              <w:ind w:left="100"/>
                              <w:rPr>
                                <w:del w:id="15" w:author="Joseph Levy [2]" w:date="2020-01-31T16:41:00Z"/>
                              </w:rPr>
                            </w:pPr>
                            <w:ins w:id="16" w:author="Joseph Levy" w:date="2020-01-29T10:31:00Z">
                              <w:del w:id="17" w:author="Joseph Levy [2]" w:date="2020-01-31T16:41:00Z">
                                <w:r w:rsidDel="002F7CD5">
                                  <w:delText xml:space="preserve">r11 – Text and edits provided by </w:delText>
                                </w:r>
                              </w:del>
                            </w:ins>
                            <w:ins w:id="18" w:author="Joseph Levy" w:date="2020-01-29T10:32:00Z">
                              <w:del w:id="19" w:author="Joseph Levy [2]" w:date="2020-01-31T16:41:00Z">
                                <w:r w:rsidRPr="00AD120E" w:rsidDel="002F7CD5">
                                  <w:delText>Hyun Seo OH</w:delText>
                                </w:r>
                                <w:r w:rsidDel="002F7CD5">
                                  <w:delText>, provided by e-mail/reflector, with additional edits</w:delText>
                                </w:r>
                              </w:del>
                            </w:ins>
                            <w:ins w:id="20" w:author="Joseph Levy" w:date="2020-01-29T11:23:00Z">
                              <w:del w:id="21" w:author="Joseph Levy [2]" w:date="2020-01-31T16:41:00Z">
                                <w:r w:rsidR="00BD2163" w:rsidDel="002F7CD5">
                                  <w:delText>, particularly in 1.2 to improve readability (please review to insure content was not impacted)</w:delText>
                                </w:r>
                              </w:del>
                            </w:ins>
                          </w:p>
                          <w:p w14:paraId="33C38BFE" w14:textId="3564339A" w:rsidR="00210C0D" w:rsidRDefault="00210C0D" w:rsidP="009D534C">
                            <w:pPr>
                              <w:pStyle w:val="BodyText"/>
                              <w:spacing w:before="91"/>
                              <w:ind w:left="100"/>
                            </w:pPr>
                            <w:del w:id="22" w:author="Joseph Levy [2]" w:date="2020-01-31T16:41:00Z">
                              <w:r w:rsidDel="002F7CD5">
                                <w:delText xml:space="preserve"> </w:delText>
                              </w:r>
                            </w:del>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del w:id="23" w:author="Joseph Levy" w:date="2020-01-29T11:22:00Z">
                        <w:r w:rsidDel="00B513D3">
                          <w:delText>and</w:delText>
                        </w:r>
                      </w:del>
                      <w:r>
                        <w:t>.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pPr>
                      <w:r>
                        <w:t>r8 – Accepted all additions and edits to establish a clean baseline document</w:t>
                      </w:r>
                    </w:p>
                    <w:p w14:paraId="129F1855" w14:textId="42A3AAAF" w:rsidR="00210C0D" w:rsidRDefault="00210C0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D26808" w:rsidRDefault="00D26808" w:rsidP="004525B0">
                      <w:pPr>
                        <w:pStyle w:val="BodyText"/>
                        <w:spacing w:before="91"/>
                        <w:ind w:left="100"/>
                        <w:rPr>
                          <w:ins w:id="24" w:author="Joseph Levy" w:date="2020-01-29T10:31:00Z"/>
                        </w:rPr>
                      </w:pPr>
                      <w:r>
                        <w:t>r1</w:t>
                      </w:r>
                      <w:r w:rsidR="0012585C">
                        <w:t>0 – Edits</w:t>
                      </w:r>
                      <w:r w:rsidR="008E6B37">
                        <w:t>/comments</w:t>
                      </w:r>
                      <w:r w:rsidR="0012585C">
                        <w:t xml:space="preserve"> made during the 802.18 meeting 23 Jan 2020. </w:t>
                      </w:r>
                    </w:p>
                    <w:p w14:paraId="1EF20FE4" w14:textId="3B793E9F" w:rsidR="00AD120E" w:rsidDel="002F7CD5" w:rsidRDefault="00AD120E" w:rsidP="004525B0">
                      <w:pPr>
                        <w:pStyle w:val="BodyText"/>
                        <w:spacing w:before="91"/>
                        <w:ind w:left="100"/>
                        <w:rPr>
                          <w:del w:id="25" w:author="Joseph Levy [2]" w:date="2020-01-31T16:41:00Z"/>
                        </w:rPr>
                      </w:pPr>
                      <w:ins w:id="26" w:author="Joseph Levy" w:date="2020-01-29T10:31:00Z">
                        <w:del w:id="27" w:author="Joseph Levy [2]" w:date="2020-01-31T16:41:00Z">
                          <w:r w:rsidDel="002F7CD5">
                            <w:delText xml:space="preserve">r11 – Text and edits provided by </w:delText>
                          </w:r>
                        </w:del>
                      </w:ins>
                      <w:ins w:id="28" w:author="Joseph Levy" w:date="2020-01-29T10:32:00Z">
                        <w:del w:id="29" w:author="Joseph Levy [2]" w:date="2020-01-31T16:41:00Z">
                          <w:r w:rsidRPr="00AD120E" w:rsidDel="002F7CD5">
                            <w:delText>Hyun Seo OH</w:delText>
                          </w:r>
                          <w:r w:rsidDel="002F7CD5">
                            <w:delText>, provided by e-mail/reflector, with additional edits</w:delText>
                          </w:r>
                        </w:del>
                      </w:ins>
                      <w:ins w:id="30" w:author="Joseph Levy" w:date="2020-01-29T11:23:00Z">
                        <w:del w:id="31" w:author="Joseph Levy [2]" w:date="2020-01-31T16:41:00Z">
                          <w:r w:rsidR="00BD2163" w:rsidDel="002F7CD5">
                            <w:delText>, particularly in 1.2 to improve readability (please review to insure content was not impacted)</w:delText>
                          </w:r>
                        </w:del>
                      </w:ins>
                    </w:p>
                    <w:p w14:paraId="33C38BFE" w14:textId="3564339A" w:rsidR="00210C0D" w:rsidRDefault="00210C0D" w:rsidP="009D534C">
                      <w:pPr>
                        <w:pStyle w:val="BodyText"/>
                        <w:spacing w:before="91"/>
                        <w:ind w:left="100"/>
                      </w:pPr>
                      <w:del w:id="32" w:author="Joseph Levy [2]" w:date="2020-01-31T16:41:00Z">
                        <w:r w:rsidDel="002F7CD5">
                          <w:delText xml:space="preserve"> </w:delText>
                        </w:r>
                      </w:del>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v:textbox>
              </v:shape>
            </w:pict>
          </mc:Fallback>
        </mc:AlternateContent>
      </w:r>
    </w:p>
    <w:p w14:paraId="3825656D" w14:textId="77777777" w:rsidR="002F7CD5" w:rsidRDefault="002F7CD5">
      <w:pPr>
        <w:rPr>
          <w:ins w:id="33" w:author="Joseph Levy [2]" w:date="2020-01-31T16:41:00Z"/>
          <w:color w:val="000000"/>
          <w:sz w:val="24"/>
          <w:szCs w:val="24"/>
          <w:lang w:val="en-US"/>
        </w:rPr>
      </w:pPr>
      <w:ins w:id="34" w:author="Joseph Levy [2]" w:date="2020-01-31T16:41:00Z">
        <w:r>
          <w:br w:type="page"/>
        </w:r>
      </w:ins>
    </w:p>
    <w:p w14:paraId="779D6121" w14:textId="3EDC39DE" w:rsidR="007F5431" w:rsidRPr="0070722A" w:rsidRDefault="002F7CD5" w:rsidP="007F5431">
      <w:pPr>
        <w:pStyle w:val="Default"/>
        <w:jc w:val="center"/>
        <w:rPr>
          <w:sz w:val="23"/>
          <w:szCs w:val="23"/>
        </w:rPr>
      </w:pPr>
      <w:ins w:id="35" w:author="Joseph Levy [2]" w:date="2020-01-31T16:42:00Z">
        <w:r w:rsidRPr="00EE3461">
          <w:rPr>
            <w:noProof/>
            <w:lang w:eastAsia="ko-KR"/>
          </w:rPr>
          <mc:AlternateContent>
            <mc:Choice Requires="wps">
              <w:drawing>
                <wp:anchor distT="0" distB="0" distL="114300" distR="114300" simplePos="0" relativeHeight="251659776" behindDoc="0" locked="0" layoutInCell="0" allowOverlap="1" wp14:anchorId="21A4BD3C" wp14:editId="249B6427">
                  <wp:simplePos x="0" y="0"/>
                  <wp:positionH relativeFrom="column">
                    <wp:posOffset>533400</wp:posOffset>
                  </wp:positionH>
                  <wp:positionV relativeFrom="paragraph">
                    <wp:posOffset>33020</wp:posOffset>
                  </wp:positionV>
                  <wp:extent cx="5943600" cy="5476875"/>
                  <wp:effectExtent l="0" t="0" r="9525"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4F635" w14:textId="0F76E4D6" w:rsidR="002F7CD5" w:rsidRDefault="002F7CD5" w:rsidP="002F7CD5">
                              <w:pPr>
                                <w:pStyle w:val="T1"/>
                                <w:spacing w:after="120"/>
                              </w:pPr>
                              <w:r>
                                <w:t>Abstract</w:t>
                              </w:r>
                              <w:ins w:id="36" w:author="Joseph Levy [2]" w:date="2020-01-31T16:42:00Z">
                                <w:r>
                                  <w:t xml:space="preserve"> (cont.)</w:t>
                                </w:r>
                              </w:ins>
                            </w:p>
                            <w:p w14:paraId="76C01277" w14:textId="1848C51E" w:rsidR="002F7CD5" w:rsidRDefault="002F7CD5" w:rsidP="002F7CD5">
                              <w:pPr>
                                <w:pStyle w:val="BodyText"/>
                                <w:spacing w:before="91"/>
                                <w:ind w:left="100"/>
                                <w:rPr>
                                  <w:ins w:id="37" w:author="Joseph Levy [2]" w:date="2020-01-31T16:43:00Z"/>
                                </w:rPr>
                              </w:pPr>
                              <w:ins w:id="38" w:author="Joseph Levy" w:date="2020-01-29T10:31:00Z">
                                <w:r>
                                  <w:t xml:space="preserve">r11 – Text and edits provided by </w:t>
                                </w:r>
                              </w:ins>
                              <w:ins w:id="39" w:author="Joseph Levy" w:date="2020-01-29T10:32:00Z">
                                <w:r w:rsidRPr="00AD120E">
                                  <w:t>Hyun Seo OH</w:t>
                                </w:r>
                                <w:r>
                                  <w:t>, provided by e-mail/reflector, with additional edits</w:t>
                                </w:r>
                              </w:ins>
                              <w:ins w:id="40" w:author="Joseph Levy" w:date="2020-01-29T11:23:00Z">
                                <w:r>
                                  <w:t>, particularly in 1.2 to improve readability (please review to insure content was not impacted)</w:t>
                                </w:r>
                              </w:ins>
                            </w:p>
                            <w:p w14:paraId="3ABED01D" w14:textId="45D1AF82" w:rsidR="002F7CD5" w:rsidRDefault="002F7CD5" w:rsidP="002F7CD5">
                              <w:pPr>
                                <w:pStyle w:val="BodyText"/>
                                <w:spacing w:before="91"/>
                                <w:ind w:left="100"/>
                              </w:pPr>
                              <w:ins w:id="41" w:author="Joseph Levy [2]" w:date="2020-01-31T16:43:00Z">
                                <w:r>
                                  <w:t>r12 – Text and edits provided by Hyun Seo OH, provided by e-mail/reflector</w:t>
                                </w:r>
                              </w:ins>
                              <w:ins w:id="42" w:author="Joseph Levy" w:date="2020-01-31T17:37:00Z">
                                <w:r w:rsidR="00131DAC">
                                  <w:t>: merging section 2.0 into 1.2</w:t>
                                </w:r>
                              </w:ins>
                              <w:ins w:id="43" w:author="Joseph Levy [2]" w:date="2020-01-31T16:43:00Z">
                                <w:r>
                                  <w:t>,</w:t>
                                </w:r>
                              </w:ins>
                              <w:ins w:id="44" w:author="Joseph Levy" w:date="2020-01-31T17:38:00Z">
                                <w:r w:rsidR="00131DAC">
                                  <w:t xml:space="preserve"> adding a sentence</w:t>
                                </w:r>
                              </w:ins>
                              <w:ins w:id="45" w:author="Joseph Levy" w:date="2020-01-31T17:42:00Z">
                                <w:r w:rsidR="00131DAC">
                                  <w:t xml:space="preserve"> at the end of section 2</w:t>
                                </w:r>
                              </w:ins>
                              <w:ins w:id="46" w:author="Joseph Levy" w:date="2020-01-31T17:38:00Z">
                                <w:r w:rsidR="00131DAC">
                                  <w:t>.2.  Also, some</w:t>
                                </w:r>
                              </w:ins>
                              <w:ins w:id="47" w:author="Joseph Levy [2]" w:date="2020-01-31T16:43:00Z">
                                <w:r>
                                  <w:t xml:space="preserve"> additional edits</w:t>
                                </w:r>
                              </w:ins>
                              <w:ins w:id="48" w:author="Joseph Levy" w:date="2020-01-31T17:39:00Z">
                                <w:r w:rsidR="00131DAC">
                                  <w:t xml:space="preserve"> were made</w:t>
                                </w:r>
                              </w:ins>
                              <w:ins w:id="49" w:author="Joseph Levy" w:date="2020-01-31T17:42:00Z">
                                <w:r w:rsidR="00131DAC">
                                  <w:t xml:space="preserve"> (significant edits were made to 3.2)</w:t>
                                </w:r>
                              </w:ins>
                              <w:ins w:id="50" w:author="Joseph Levy [2]" w:date="2020-01-31T16:43:00Z">
                                <w:r>
                                  <w:t>.</w:t>
                                </w:r>
                              </w:ins>
                            </w:p>
                            <w:p w14:paraId="419169B3" w14:textId="77777777" w:rsidR="002F7CD5" w:rsidRDefault="002F7CD5" w:rsidP="002F7CD5">
                              <w:pPr>
                                <w:pStyle w:val="BodyText"/>
                                <w:spacing w:before="91"/>
                                <w:ind w:left="100"/>
                              </w:pPr>
                              <w:r>
                                <w:t xml:space="preserve"> </w:t>
                              </w:r>
                            </w:p>
                            <w:p w14:paraId="0290C548" w14:textId="77777777" w:rsidR="002F7CD5" w:rsidRDefault="002F7CD5" w:rsidP="002F7CD5">
                              <w:pPr>
                                <w:pStyle w:val="BodyText"/>
                                <w:spacing w:before="91"/>
                                <w:ind w:left="100"/>
                              </w:pPr>
                            </w:p>
                            <w:p w14:paraId="06ED190D" w14:textId="77777777" w:rsidR="002F7CD5" w:rsidRDefault="002F7CD5" w:rsidP="002F7CD5">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4BD3C" id="_x0000_s1027" type="#_x0000_t202" style="position:absolute;left:0;text-align:left;margin-left:42pt;margin-top:2.6pt;width:468pt;height:43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" o:allowincell="f" stroked="f">
                  <v:textbox>
                    <w:txbxContent>
                      <w:p w14:paraId="5C24F635" w14:textId="0F76E4D6" w:rsidR="002F7CD5" w:rsidRDefault="002F7CD5" w:rsidP="002F7CD5">
                        <w:pPr>
                          <w:pStyle w:val="T1"/>
                          <w:spacing w:after="120"/>
                        </w:pPr>
                        <w:r>
                          <w:t>Abstract</w:t>
                        </w:r>
                        <w:ins w:id="51" w:author="Joseph Levy [2]" w:date="2020-01-31T16:42:00Z">
                          <w:r>
                            <w:t xml:space="preserve"> (cont.)</w:t>
                          </w:r>
                        </w:ins>
                      </w:p>
                      <w:p w14:paraId="76C01277" w14:textId="1848C51E" w:rsidR="002F7CD5" w:rsidRDefault="002F7CD5" w:rsidP="002F7CD5">
                        <w:pPr>
                          <w:pStyle w:val="BodyText"/>
                          <w:spacing w:before="91"/>
                          <w:ind w:left="100"/>
                          <w:rPr>
                            <w:ins w:id="52" w:author="Joseph Levy [2]" w:date="2020-01-31T16:43:00Z"/>
                          </w:rPr>
                        </w:pPr>
                        <w:ins w:id="53" w:author="Joseph Levy" w:date="2020-01-29T10:31:00Z">
                          <w:r>
                            <w:t xml:space="preserve">r11 – Text and edits provided by </w:t>
                          </w:r>
                        </w:ins>
                        <w:ins w:id="54" w:author="Joseph Levy" w:date="2020-01-29T10:32:00Z">
                          <w:r w:rsidRPr="00AD120E">
                            <w:t>Hyun Seo OH</w:t>
                          </w:r>
                          <w:r>
                            <w:t>, provided by e-mail/reflector, with additional edits</w:t>
                          </w:r>
                        </w:ins>
                        <w:ins w:id="55" w:author="Joseph Levy" w:date="2020-01-29T11:23:00Z">
                          <w:r>
                            <w:t>, particularly in 1.2 to improve readability (please review to insure content was not impacted)</w:t>
                          </w:r>
                        </w:ins>
                      </w:p>
                      <w:p w14:paraId="3ABED01D" w14:textId="45D1AF82" w:rsidR="002F7CD5" w:rsidRDefault="002F7CD5" w:rsidP="002F7CD5">
                        <w:pPr>
                          <w:pStyle w:val="BodyText"/>
                          <w:spacing w:before="91"/>
                          <w:ind w:left="100"/>
                        </w:pPr>
                        <w:ins w:id="56" w:author="Joseph Levy [2]" w:date="2020-01-31T16:43:00Z">
                          <w:r>
                            <w:t>r12 – Text and edits provided by Hyun Seo OH, provided by e-mail/reflector</w:t>
                          </w:r>
                        </w:ins>
                        <w:ins w:id="57" w:author="Joseph Levy" w:date="2020-01-31T17:37:00Z">
                          <w:r w:rsidR="00131DAC">
                            <w:t>: merging section 2.0 into 1.2</w:t>
                          </w:r>
                        </w:ins>
                        <w:ins w:id="58" w:author="Joseph Levy [2]" w:date="2020-01-31T16:43:00Z">
                          <w:r>
                            <w:t>,</w:t>
                          </w:r>
                        </w:ins>
                        <w:ins w:id="59" w:author="Joseph Levy" w:date="2020-01-31T17:38:00Z">
                          <w:r w:rsidR="00131DAC">
                            <w:t xml:space="preserve"> adding a sentence</w:t>
                          </w:r>
                        </w:ins>
                        <w:ins w:id="60" w:author="Joseph Levy" w:date="2020-01-31T17:42:00Z">
                          <w:r w:rsidR="00131DAC">
                            <w:t xml:space="preserve"> at the end of section 2</w:t>
                          </w:r>
                        </w:ins>
                        <w:ins w:id="61" w:author="Joseph Levy" w:date="2020-01-31T17:38:00Z">
                          <w:r w:rsidR="00131DAC">
                            <w:t>.2.  Also, some</w:t>
                          </w:r>
                        </w:ins>
                        <w:ins w:id="62" w:author="Joseph Levy [2]" w:date="2020-01-31T16:43:00Z">
                          <w:r>
                            <w:t xml:space="preserve"> additional edits</w:t>
                          </w:r>
                        </w:ins>
                        <w:ins w:id="63" w:author="Joseph Levy" w:date="2020-01-31T17:39:00Z">
                          <w:r w:rsidR="00131DAC">
                            <w:t xml:space="preserve"> were made</w:t>
                          </w:r>
                        </w:ins>
                        <w:ins w:id="64" w:author="Joseph Levy" w:date="2020-01-31T17:42:00Z">
                          <w:r w:rsidR="00131DAC">
                            <w:t xml:space="preserve"> (significant edits were made to 3.2)</w:t>
                          </w:r>
                        </w:ins>
                        <w:ins w:id="65" w:author="Joseph Levy [2]" w:date="2020-01-31T16:43:00Z">
                          <w:r>
                            <w:t>.</w:t>
                          </w:r>
                        </w:ins>
                      </w:p>
                      <w:p w14:paraId="419169B3" w14:textId="77777777" w:rsidR="002F7CD5" w:rsidRDefault="002F7CD5" w:rsidP="002F7CD5">
                        <w:pPr>
                          <w:pStyle w:val="BodyText"/>
                          <w:spacing w:before="91"/>
                          <w:ind w:left="100"/>
                        </w:pPr>
                        <w:r>
                          <w:t xml:space="preserve"> </w:t>
                        </w:r>
                      </w:p>
                      <w:p w14:paraId="0290C548" w14:textId="77777777" w:rsidR="002F7CD5" w:rsidRDefault="002F7CD5" w:rsidP="002F7CD5">
                        <w:pPr>
                          <w:pStyle w:val="BodyText"/>
                          <w:spacing w:before="91"/>
                          <w:ind w:left="100"/>
                        </w:pPr>
                      </w:p>
                      <w:p w14:paraId="06ED190D" w14:textId="77777777" w:rsidR="002F7CD5" w:rsidRDefault="002F7CD5" w:rsidP="002F7CD5">
                        <w:pPr>
                          <w:pStyle w:val="BodyText"/>
                          <w:spacing w:before="91"/>
                          <w:ind w:left="100"/>
                        </w:pPr>
                      </w:p>
                    </w:txbxContent>
                  </v:textbox>
                </v:shape>
              </w:pict>
            </mc:Fallback>
          </mc:AlternateContent>
        </w:r>
      </w:ins>
      <w:r w:rsidR="00CA09B2"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1CDC7E09" w:rsidR="007F5431" w:rsidRPr="00450BEE" w:rsidRDefault="007F5431" w:rsidP="00165430">
      <w:pPr>
        <w:pStyle w:val="Heading1"/>
      </w:pPr>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038BF712"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pPr>
        <w:pStyle w:val="Heading2"/>
        <w:rPr>
          <w:rFonts w:ascii="Calibri" w:hAnsi="Calibri" w:cs="Calibri"/>
          <w:lang w:val="en-US"/>
        </w:rPr>
        <w:pPrChange w:id="66" w:author="Joseph Levy" w:date="2020-01-29T10:37:00Z">
          <w:pPr>
            <w:autoSpaceDE w:val="0"/>
            <w:autoSpaceDN w:val="0"/>
            <w:adjustRightInd w:val="0"/>
          </w:pPr>
        </w:pPrChange>
      </w:pPr>
      <w:del w:id="67" w:author="Joseph Levy" w:date="2020-01-29T10:37:00Z">
        <w:r w:rsidRPr="0070722A" w:rsidDel="00522969">
          <w:rPr>
            <w:rFonts w:ascii="Calibri" w:hAnsi="Calibri" w:cs="Calibri"/>
            <w:lang w:val="en-US"/>
          </w:rPr>
          <w:delText xml:space="preserve">II. </w:delText>
        </w:r>
      </w:del>
      <w:r w:rsidRPr="0070722A">
        <w:rPr>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222EC79B" w:rsidR="00C5759F" w:rsidRDefault="008E6D18">
      <w:pPr>
        <w:pStyle w:val="Heading2"/>
        <w:rPr>
          <w:ins w:id="68" w:author="hsoh3572 hsoh3572" w:date="2020-01-31T09:47:00Z"/>
          <w:lang w:val="en-US"/>
        </w:rPr>
        <w:pPrChange w:id="69" w:author="Joseph Levy" w:date="2020-01-29T10:37:00Z">
          <w:pPr/>
        </w:pPrChange>
      </w:pPr>
      <w:del w:id="70" w:author="Joseph Levy" w:date="2020-01-29T10:37:00Z">
        <w:r w:rsidRPr="0070722A" w:rsidDel="00522969">
          <w:rPr>
            <w:lang w:val="en-US"/>
          </w:rPr>
          <w:delText xml:space="preserve">IIa. </w:delText>
        </w:r>
      </w:del>
      <w:r w:rsidR="00E539D6">
        <w:rPr>
          <w:lang w:val="en-US"/>
        </w:rPr>
        <w:t xml:space="preserve">On Interoperability and Coexistence. </w:t>
      </w:r>
    </w:p>
    <w:p w14:paraId="77AC3A9E" w14:textId="0E235176" w:rsidR="006F339C" w:rsidRDefault="006F339C" w:rsidP="006F339C">
      <w:pPr>
        <w:rPr>
          <w:ins w:id="71" w:author="hsoh3572 hsoh3572" w:date="2020-01-31T09:47:00Z"/>
          <w:lang w:val="en-US"/>
        </w:rPr>
      </w:pPr>
    </w:p>
    <w:p w14:paraId="6FD0BDAE" w14:textId="77777777" w:rsidR="006F339C" w:rsidRPr="0070722A" w:rsidRDefault="006F339C" w:rsidP="006F339C">
      <w:pPr>
        <w:autoSpaceDE w:val="0"/>
        <w:autoSpaceDN w:val="0"/>
        <w:adjustRightInd w:val="0"/>
        <w:ind w:firstLine="720"/>
        <w:rPr>
          <w:ins w:id="72" w:author="hsoh3572 hsoh3572" w:date="2020-01-31T09:47:00Z"/>
          <w:color w:val="000000"/>
          <w:sz w:val="23"/>
          <w:szCs w:val="23"/>
          <w:lang w:val="en-US"/>
        </w:rPr>
      </w:pPr>
      <w:ins w:id="73" w:author="hsoh3572 hsoh3572" w:date="2020-01-31T09:47:00Z">
        <w:r w:rsidRPr="0070722A">
          <w:rPr>
            <w:color w:val="000000"/>
            <w:sz w:val="23"/>
            <w:szCs w:val="23"/>
            <w:lang w:val="en-US"/>
          </w:rPr>
          <w:t>To facilitate this discussion, we offer specific definitions of key terms. These definitions describe various relationships between IEEE</w:t>
        </w:r>
        <w:r>
          <w:rPr>
            <w:color w:val="000000"/>
            <w:sz w:val="23"/>
            <w:szCs w:val="23"/>
            <w:lang w:val="en-US"/>
          </w:rPr>
          <w:t xml:space="preserve"> Std</w:t>
        </w:r>
        <w:r w:rsidRPr="0070722A">
          <w:rPr>
            <w:color w:val="000000"/>
            <w:sz w:val="23"/>
            <w:szCs w:val="23"/>
            <w:lang w:val="en-US"/>
          </w:rPr>
          <w:t xml:space="preserve"> 802.11</w:t>
        </w:r>
        <w:r>
          <w:rPr>
            <w:color w:val="000000"/>
            <w:sz w:val="23"/>
            <w:szCs w:val="23"/>
            <w:lang w:val="en-US"/>
          </w:rPr>
          <w:t>-2016 OCB (802.11</w:t>
        </w:r>
        <w:r w:rsidRPr="0070722A">
          <w:rPr>
            <w:color w:val="000000"/>
            <w:sz w:val="23"/>
            <w:szCs w:val="23"/>
            <w:lang w:val="en-US"/>
          </w:rPr>
          <w:t>p</w:t>
        </w:r>
        <w:r>
          <w:rPr>
            <w:color w:val="000000"/>
            <w:sz w:val="23"/>
            <w:szCs w:val="23"/>
            <w:lang w:val="en-US"/>
          </w:rPr>
          <w:t>)</w:t>
        </w:r>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ins>
    </w:p>
    <w:p w14:paraId="3609BA04" w14:textId="77777777" w:rsidR="006F339C" w:rsidRPr="0070722A" w:rsidRDefault="006F339C" w:rsidP="006F339C">
      <w:pPr>
        <w:autoSpaceDE w:val="0"/>
        <w:autoSpaceDN w:val="0"/>
        <w:adjustRightInd w:val="0"/>
        <w:ind w:left="1080" w:hanging="360"/>
        <w:rPr>
          <w:ins w:id="74" w:author="hsoh3572 hsoh3572" w:date="2020-01-31T09:47:00Z"/>
          <w:color w:val="000000"/>
          <w:sz w:val="23"/>
          <w:szCs w:val="23"/>
          <w:lang w:val="en-US"/>
        </w:rPr>
      </w:pPr>
      <w:ins w:id="75" w:author="hsoh3572 hsoh3572" w:date="2020-01-31T09:47:00Z">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ins>
    </w:p>
    <w:p w14:paraId="2E320465" w14:textId="77777777" w:rsidR="006F339C" w:rsidRPr="0070722A" w:rsidRDefault="006F339C" w:rsidP="006F339C">
      <w:pPr>
        <w:autoSpaceDE w:val="0"/>
        <w:autoSpaceDN w:val="0"/>
        <w:adjustRightInd w:val="0"/>
        <w:ind w:left="1080" w:hanging="360"/>
        <w:rPr>
          <w:ins w:id="76" w:author="hsoh3572 hsoh3572" w:date="2020-01-31T09:47:00Z"/>
          <w:color w:val="000000"/>
          <w:sz w:val="23"/>
          <w:szCs w:val="23"/>
          <w:lang w:val="en-US"/>
        </w:rPr>
      </w:pPr>
      <w:ins w:id="77" w:author="hsoh3572 hsoh3572" w:date="2020-01-31T09:47:00Z">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ins>
    </w:p>
    <w:p w14:paraId="4FDF6178" w14:textId="77777777" w:rsidR="006F339C" w:rsidRPr="0070722A" w:rsidRDefault="006F339C" w:rsidP="006F339C">
      <w:pPr>
        <w:autoSpaceDE w:val="0"/>
        <w:autoSpaceDN w:val="0"/>
        <w:adjustRightInd w:val="0"/>
        <w:ind w:left="1080" w:hanging="360"/>
        <w:rPr>
          <w:ins w:id="78" w:author="hsoh3572 hsoh3572" w:date="2020-01-31T09:47:00Z"/>
          <w:color w:val="000000"/>
          <w:sz w:val="23"/>
          <w:szCs w:val="23"/>
          <w:lang w:val="en-US"/>
        </w:rPr>
      </w:pPr>
      <w:ins w:id="79" w:author="hsoh3572 hsoh3572" w:date="2020-01-31T09:47:00Z">
        <w:r w:rsidRPr="0070722A">
          <w:rPr>
            <w:color w:val="000000"/>
            <w:sz w:val="23"/>
            <w:szCs w:val="23"/>
            <w:lang w:val="en-US"/>
          </w:rPr>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ins>
    </w:p>
    <w:p w14:paraId="47AB1D13" w14:textId="77777777" w:rsidR="006F339C" w:rsidRPr="0070722A" w:rsidRDefault="006F339C" w:rsidP="006F339C">
      <w:pPr>
        <w:autoSpaceDE w:val="0"/>
        <w:autoSpaceDN w:val="0"/>
        <w:adjustRightInd w:val="0"/>
        <w:ind w:left="1080" w:hanging="360"/>
        <w:rPr>
          <w:ins w:id="80" w:author="hsoh3572 hsoh3572" w:date="2020-01-31T09:47:00Z"/>
          <w:color w:val="000000"/>
          <w:sz w:val="23"/>
          <w:szCs w:val="23"/>
          <w:lang w:val="en-US"/>
        </w:rPr>
      </w:pPr>
      <w:ins w:id="81" w:author="hsoh3572 hsoh3572" w:date="2020-01-31T09:47:00Z">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ins>
    </w:p>
    <w:p w14:paraId="7BF8DB41" w14:textId="77777777" w:rsidR="006F339C" w:rsidRPr="006F339C" w:rsidRDefault="006F339C" w:rsidP="006F339C">
      <w:pPr>
        <w:rPr>
          <w:lang w:val="en-US"/>
        </w:rPr>
      </w:pPr>
    </w:p>
    <w:p w14:paraId="59AE9E61" w14:textId="170FD3AD" w:rsidR="000A247F" w:rsidRDefault="00E539D6">
      <w:pPr>
        <w:rPr>
          <w:ins w:id="82" w:author="hsoh3572 hsoh3572" w:date="2020-01-29T15:14:00Z"/>
          <w:color w:val="000000"/>
          <w:sz w:val="23"/>
          <w:szCs w:val="23"/>
          <w:lang w:val="en-US" w:eastAsia="ko-KR"/>
        </w:rPr>
      </w:pPr>
      <w:r>
        <w:rPr>
          <w:color w:val="000000"/>
          <w:sz w:val="23"/>
          <w:szCs w:val="23"/>
          <w:lang w:val="en-US"/>
        </w:rPr>
        <w:lastRenderedPageBreak/>
        <w:t>We recommend that the commission base decision on how to allocate spectrum to technologies s</w:t>
      </w:r>
      <w:r w:rsidR="00392701" w:rsidRPr="0070722A">
        <w:rPr>
          <w:color w:val="000000"/>
          <w:sz w:val="23"/>
          <w:szCs w:val="23"/>
          <w:lang w:val="en-US"/>
        </w:rPr>
        <w:t xml:space="preserve">hould be based on </w:t>
      </w:r>
      <w:ins w:id="83" w:author="hsoh3572 hsoh3572" w:date="2020-01-29T14:59:00Z">
        <w:r w:rsidR="00047EE1">
          <w:rPr>
            <w:color w:val="000000"/>
            <w:sz w:val="23"/>
            <w:szCs w:val="23"/>
            <w:lang w:val="en-US" w:eastAsia="ko-KR"/>
          </w:rPr>
          <w:t xml:space="preserve">service </w:t>
        </w:r>
      </w:ins>
      <w:ins w:id="84" w:author="hsoh3572 hsoh3572" w:date="2020-01-29T15:00:00Z">
        <w:r w:rsidR="00047EE1">
          <w:rPr>
            <w:color w:val="000000"/>
            <w:sz w:val="23"/>
            <w:szCs w:val="23"/>
            <w:lang w:val="en-US" w:eastAsia="ko-KR"/>
          </w:rPr>
          <w:t>deployment and V2X technologies evolution to meet</w:t>
        </w:r>
      </w:ins>
      <w:ins w:id="85" w:author="hsoh3572 hsoh3572" w:date="2020-01-29T15:02:00Z">
        <w:r w:rsidR="00047EE1">
          <w:rPr>
            <w:color w:val="000000"/>
            <w:sz w:val="23"/>
            <w:szCs w:val="23"/>
            <w:lang w:val="en-US" w:eastAsia="ko-KR"/>
          </w:rPr>
          <w:t xml:space="preserve"> the</w:t>
        </w:r>
      </w:ins>
      <w:ins w:id="86" w:author="hsoh3572 hsoh3572" w:date="2020-01-29T15:06:00Z">
        <w:r w:rsidR="00251115">
          <w:rPr>
            <w:color w:val="000000"/>
            <w:sz w:val="23"/>
            <w:szCs w:val="23"/>
            <w:lang w:val="en-US" w:eastAsia="ko-KR"/>
          </w:rPr>
          <w:t xml:space="preserve"> safety message</w:t>
        </w:r>
      </w:ins>
      <w:ins w:id="87" w:author="hsoh3572 hsoh3572" w:date="2020-01-29T15:05:00Z">
        <w:r w:rsidR="00251115">
          <w:rPr>
            <w:color w:val="000000"/>
            <w:sz w:val="23"/>
            <w:szCs w:val="23"/>
            <w:lang w:val="en-US" w:eastAsia="ko-KR"/>
          </w:rPr>
          <w:t xml:space="preserve"> </w:t>
        </w:r>
      </w:ins>
      <w:ins w:id="88" w:author="hsoh3572 hsoh3572" w:date="2020-01-29T15:02:00Z">
        <w:r w:rsidR="00047EE1">
          <w:rPr>
            <w:color w:val="000000"/>
            <w:sz w:val="23"/>
            <w:szCs w:val="23"/>
            <w:lang w:val="en-US" w:eastAsia="ko-KR"/>
          </w:rPr>
          <w:t>interoperability and</w:t>
        </w:r>
        <w:r w:rsidR="00251115">
          <w:rPr>
            <w:color w:val="000000"/>
            <w:sz w:val="23"/>
            <w:szCs w:val="23"/>
            <w:lang w:val="en-US" w:eastAsia="ko-KR"/>
          </w:rPr>
          <w:t xml:space="preserve"> </w:t>
        </w:r>
      </w:ins>
      <w:ins w:id="89" w:author="hsoh3572 hsoh3572" w:date="2020-01-29T15:05:00Z">
        <w:r w:rsidR="00251115">
          <w:rPr>
            <w:color w:val="000000"/>
            <w:sz w:val="23"/>
            <w:szCs w:val="23"/>
            <w:lang w:val="en-US" w:eastAsia="ko-KR"/>
          </w:rPr>
          <w:t xml:space="preserve">device </w:t>
        </w:r>
      </w:ins>
      <w:ins w:id="90" w:author="hsoh3572 hsoh3572" w:date="2020-01-29T15:02:00Z">
        <w:r w:rsidR="00251115">
          <w:rPr>
            <w:color w:val="000000"/>
            <w:sz w:val="23"/>
            <w:szCs w:val="23"/>
            <w:lang w:val="en-US" w:eastAsia="ko-KR"/>
          </w:rPr>
          <w:t>coexi</w:t>
        </w:r>
      </w:ins>
      <w:ins w:id="91" w:author="hsoh3572 hsoh3572" w:date="2020-01-29T15:03:00Z">
        <w:r w:rsidR="00251115">
          <w:rPr>
            <w:color w:val="000000"/>
            <w:sz w:val="23"/>
            <w:szCs w:val="23"/>
            <w:lang w:val="en-US" w:eastAsia="ko-KR"/>
          </w:rPr>
          <w:t xml:space="preserve">stence with the </w:t>
        </w:r>
      </w:ins>
      <w:ins w:id="92" w:author="hsoh3572 hsoh3572" w:date="2020-01-29T15:04:00Z">
        <w:r w:rsidR="00251115">
          <w:rPr>
            <w:color w:val="000000"/>
            <w:sz w:val="23"/>
            <w:szCs w:val="23"/>
            <w:lang w:val="en-US" w:eastAsia="ko-KR"/>
          </w:rPr>
          <w:t>existing IEEE 802</w:t>
        </w:r>
      </w:ins>
      <w:ins w:id="93" w:author="hsoh3572 hsoh3572" w:date="2020-01-29T15:05:00Z">
        <w:r w:rsidR="00251115">
          <w:rPr>
            <w:color w:val="000000"/>
            <w:sz w:val="23"/>
            <w:szCs w:val="23"/>
            <w:lang w:val="en-US" w:eastAsia="ko-KR"/>
          </w:rPr>
          <w:t>.11p technology. The</w:t>
        </w:r>
      </w:ins>
      <w:ins w:id="94" w:author="hsoh3572 hsoh3572" w:date="2020-01-29T15:06:00Z">
        <w:r w:rsidR="00251115">
          <w:rPr>
            <w:color w:val="000000"/>
            <w:sz w:val="23"/>
            <w:szCs w:val="23"/>
            <w:lang w:val="en-US" w:eastAsia="ko-KR"/>
          </w:rPr>
          <w:t xml:space="preserve"> safety message should be interoperable </w:t>
        </w:r>
      </w:ins>
      <w:ins w:id="95" w:author="hsoh3572 hsoh3572" w:date="2020-01-29T15:13:00Z">
        <w:r w:rsidR="000A247F">
          <w:rPr>
            <w:color w:val="000000"/>
            <w:sz w:val="23"/>
            <w:szCs w:val="23"/>
            <w:lang w:val="en-US" w:eastAsia="ko-KR"/>
          </w:rPr>
          <w:t xml:space="preserve">by </w:t>
        </w:r>
      </w:ins>
      <w:ins w:id="96" w:author="hsoh3572 hsoh3572" w:date="2020-01-29T15:06:00Z">
        <w:r w:rsidR="00251115">
          <w:rPr>
            <w:color w:val="000000"/>
            <w:sz w:val="23"/>
            <w:szCs w:val="23"/>
            <w:lang w:val="en-US" w:eastAsia="ko-KR"/>
          </w:rPr>
          <w:t>support</w:t>
        </w:r>
      </w:ins>
      <w:ins w:id="97" w:author="hsoh3572 hsoh3572" w:date="2020-01-29T15:13:00Z">
        <w:r w:rsidR="000A247F">
          <w:rPr>
            <w:color w:val="000000"/>
            <w:sz w:val="23"/>
            <w:szCs w:val="23"/>
            <w:lang w:val="en-US" w:eastAsia="ko-KR"/>
          </w:rPr>
          <w:t>ing</w:t>
        </w:r>
      </w:ins>
      <w:ins w:id="98" w:author="hsoh3572 hsoh3572" w:date="2020-01-29T15:06:00Z">
        <w:r w:rsidR="00251115">
          <w:rPr>
            <w:color w:val="000000"/>
            <w:sz w:val="23"/>
            <w:szCs w:val="23"/>
            <w:lang w:val="en-US" w:eastAsia="ko-KR"/>
          </w:rPr>
          <w:t xml:space="preserve"> common interface to </w:t>
        </w:r>
      </w:ins>
      <w:ins w:id="99" w:author="hsoh3572 hsoh3572" w:date="2020-01-29T15:07:00Z">
        <w:r w:rsidR="00251115">
          <w:rPr>
            <w:color w:val="000000"/>
            <w:sz w:val="23"/>
            <w:szCs w:val="23"/>
            <w:lang w:val="en-US" w:eastAsia="ko-KR"/>
          </w:rPr>
          <w:t>IEEE 1609.</w:t>
        </w:r>
        <w:r w:rsidR="007F5516">
          <w:rPr>
            <w:color w:val="000000"/>
            <w:sz w:val="23"/>
            <w:szCs w:val="23"/>
            <w:lang w:val="en-US" w:eastAsia="ko-KR"/>
          </w:rPr>
          <w:t xml:space="preserve">x protocol stacks. </w:t>
        </w:r>
        <w:del w:id="100" w:author="Joseph Levy" w:date="2020-01-29T11:04:00Z">
          <w:r w:rsidR="007F5516" w:rsidDel="00903AC7">
            <w:rPr>
              <w:color w:val="000000"/>
              <w:sz w:val="23"/>
              <w:szCs w:val="23"/>
              <w:lang w:val="en-US" w:eastAsia="ko-KR"/>
            </w:rPr>
            <w:delText>And</w:delText>
          </w:r>
        </w:del>
      </w:ins>
      <w:ins w:id="101" w:author="Joseph Levy" w:date="2020-01-29T11:04:00Z">
        <w:r w:rsidR="00903AC7">
          <w:rPr>
            <w:color w:val="000000"/>
            <w:sz w:val="23"/>
            <w:szCs w:val="23"/>
            <w:lang w:val="en-US" w:eastAsia="ko-KR"/>
          </w:rPr>
          <w:t>In addition,</w:t>
        </w:r>
      </w:ins>
      <w:ins w:id="102" w:author="hsoh3572 hsoh3572" w:date="2020-01-29T15:07:00Z">
        <w:r w:rsidR="007F5516">
          <w:rPr>
            <w:color w:val="000000"/>
            <w:sz w:val="23"/>
            <w:szCs w:val="23"/>
            <w:lang w:val="en-US" w:eastAsia="ko-KR"/>
          </w:rPr>
          <w:t xml:space="preserve"> device</w:t>
        </w:r>
      </w:ins>
      <w:ins w:id="103" w:author="Joseph Levy" w:date="2020-01-29T11:05:00Z">
        <w:r w:rsidR="00903AC7">
          <w:rPr>
            <w:color w:val="000000"/>
            <w:sz w:val="23"/>
            <w:szCs w:val="23"/>
            <w:lang w:val="en-US" w:eastAsia="ko-KR"/>
          </w:rPr>
          <w:t>s</w:t>
        </w:r>
      </w:ins>
      <w:ins w:id="104" w:author="hsoh3572 hsoh3572" w:date="2020-01-29T15:07:00Z">
        <w:r w:rsidR="007F5516">
          <w:rPr>
            <w:color w:val="000000"/>
            <w:sz w:val="23"/>
            <w:szCs w:val="23"/>
            <w:lang w:val="en-US" w:eastAsia="ko-KR"/>
          </w:rPr>
          <w:t xml:space="preserve"> </w:t>
        </w:r>
      </w:ins>
      <w:ins w:id="105" w:author="hsoh3572 hsoh3572" w:date="2020-01-29T15:08:00Z">
        <w:r w:rsidR="00251115">
          <w:rPr>
            <w:color w:val="000000"/>
            <w:sz w:val="23"/>
            <w:szCs w:val="23"/>
            <w:lang w:val="en-US" w:eastAsia="ko-KR"/>
          </w:rPr>
          <w:t xml:space="preserve">should </w:t>
        </w:r>
      </w:ins>
      <w:ins w:id="106" w:author="hsoh3572 hsoh3572" w:date="2020-01-31T10:14:00Z">
        <w:r w:rsidR="00C37996">
          <w:rPr>
            <w:color w:val="000000"/>
            <w:sz w:val="23"/>
            <w:szCs w:val="23"/>
            <w:lang w:val="en-US" w:eastAsia="ko-KR"/>
          </w:rPr>
          <w:t xml:space="preserve">be </w:t>
        </w:r>
      </w:ins>
      <w:ins w:id="107" w:author="Joseph Levy" w:date="2020-01-31T16:48:00Z">
        <w:r w:rsidR="002B15F9">
          <w:rPr>
            <w:color w:val="000000"/>
            <w:sz w:val="23"/>
            <w:szCs w:val="23"/>
            <w:lang w:val="en-US" w:eastAsia="ko-KR"/>
          </w:rPr>
          <w:t xml:space="preserve">able to </w:t>
        </w:r>
      </w:ins>
      <w:ins w:id="108" w:author="Joseph Levy" w:date="2020-01-29T11:08:00Z">
        <w:r w:rsidR="00903AC7">
          <w:rPr>
            <w:color w:val="000000"/>
            <w:sz w:val="23"/>
            <w:szCs w:val="23"/>
            <w:lang w:val="en-US" w:eastAsia="ko-KR"/>
          </w:rPr>
          <w:t xml:space="preserve">coexist and </w:t>
        </w:r>
      </w:ins>
      <w:ins w:id="109" w:author="Joseph Levy" w:date="2020-01-31T16:48:00Z">
        <w:r w:rsidR="005A2E58">
          <w:rPr>
            <w:color w:val="000000"/>
            <w:sz w:val="23"/>
            <w:szCs w:val="23"/>
            <w:lang w:val="en-US" w:eastAsia="ko-KR"/>
          </w:rPr>
          <w:t xml:space="preserve">support </w:t>
        </w:r>
      </w:ins>
      <w:ins w:id="110" w:author="hsoh3572 hsoh3572" w:date="2020-01-29T15:08:00Z">
        <w:del w:id="111" w:author="Joseph Levy" w:date="2020-01-31T16:48:00Z">
          <w:r w:rsidR="00251115" w:rsidDel="005A2E58">
            <w:rPr>
              <w:color w:val="000000"/>
              <w:sz w:val="23"/>
              <w:szCs w:val="23"/>
              <w:lang w:val="en-US" w:eastAsia="ko-KR"/>
            </w:rPr>
            <w:delText xml:space="preserve">be </w:delText>
          </w:r>
        </w:del>
      </w:ins>
      <w:ins w:id="112" w:author="Joseph Levy" w:date="2020-01-29T11:08:00Z">
        <w:r w:rsidR="00903AC7">
          <w:rPr>
            <w:color w:val="000000"/>
            <w:sz w:val="23"/>
            <w:szCs w:val="23"/>
            <w:lang w:val="en-US" w:eastAsia="ko-KR"/>
          </w:rPr>
          <w:t xml:space="preserve">backward compatibility in terms of radio access scheme </w:t>
        </w:r>
      </w:ins>
      <w:ins w:id="113" w:author="hsoh3572 hsoh3572" w:date="2020-01-29T15:08:00Z">
        <w:del w:id="114" w:author="Joseph Levy" w:date="2020-01-29T11:08:00Z">
          <w:r w:rsidR="00251115" w:rsidDel="00903AC7">
            <w:rPr>
              <w:color w:val="000000"/>
              <w:sz w:val="23"/>
              <w:szCs w:val="23"/>
              <w:lang w:val="en-US" w:eastAsia="ko-KR"/>
            </w:rPr>
            <w:delText xml:space="preserve">communicate </w:delText>
          </w:r>
        </w:del>
        <w:r w:rsidR="00251115">
          <w:rPr>
            <w:color w:val="000000"/>
            <w:sz w:val="23"/>
            <w:szCs w:val="23"/>
            <w:lang w:val="en-US" w:eastAsia="ko-KR"/>
          </w:rPr>
          <w:t>with</w:t>
        </w:r>
      </w:ins>
      <w:ins w:id="115" w:author="Joseph Levy" w:date="2020-01-29T11:09:00Z">
        <w:r w:rsidR="009943C7">
          <w:rPr>
            <w:color w:val="000000"/>
            <w:sz w:val="23"/>
            <w:szCs w:val="23"/>
            <w:lang w:val="en-US" w:eastAsia="ko-KR"/>
          </w:rPr>
          <w:t xml:space="preserve"> existing and deployed</w:t>
        </w:r>
      </w:ins>
      <w:ins w:id="116" w:author="hsoh3572 hsoh3572" w:date="2020-01-29T15:08:00Z">
        <w:r w:rsidR="00251115">
          <w:rPr>
            <w:color w:val="000000"/>
            <w:sz w:val="23"/>
            <w:szCs w:val="23"/>
            <w:lang w:val="en-US" w:eastAsia="ko-KR"/>
          </w:rPr>
          <w:t xml:space="preserve"> </w:t>
        </w:r>
      </w:ins>
      <w:ins w:id="117" w:author="hsoh3572 hsoh3572" w:date="2020-01-29T15:09:00Z">
        <w:r w:rsidR="00251115">
          <w:rPr>
            <w:color w:val="000000"/>
            <w:sz w:val="23"/>
            <w:szCs w:val="23"/>
            <w:lang w:val="en-US" w:eastAsia="ko-KR"/>
          </w:rPr>
          <w:t xml:space="preserve">IEEE </w:t>
        </w:r>
      </w:ins>
      <w:ins w:id="118" w:author="Joseph Levy" w:date="2020-01-29T11:13:00Z">
        <w:r w:rsidR="009943C7">
          <w:rPr>
            <w:color w:val="000000"/>
            <w:sz w:val="23"/>
            <w:szCs w:val="23"/>
            <w:lang w:val="en-US" w:eastAsia="ko-KR"/>
          </w:rPr>
          <w:t xml:space="preserve">Std. </w:t>
        </w:r>
      </w:ins>
      <w:ins w:id="119" w:author="hsoh3572 hsoh3572" w:date="2020-01-29T15:09:00Z">
        <w:r w:rsidR="00251115">
          <w:rPr>
            <w:color w:val="000000"/>
            <w:sz w:val="23"/>
            <w:szCs w:val="23"/>
            <w:lang w:val="en-US" w:eastAsia="ko-KR"/>
          </w:rPr>
          <w:t>802.11</w:t>
        </w:r>
      </w:ins>
      <w:ins w:id="120" w:author="Joseph Levy" w:date="2020-01-29T11:13:00Z">
        <w:r w:rsidR="009943C7">
          <w:rPr>
            <w:color w:val="000000"/>
            <w:sz w:val="23"/>
            <w:szCs w:val="23"/>
            <w:lang w:val="en-US" w:eastAsia="ko-KR"/>
          </w:rPr>
          <w:t>-2016 OCB</w:t>
        </w:r>
      </w:ins>
      <w:ins w:id="121" w:author="hsoh3572 hsoh3572" w:date="2020-01-29T15:09:00Z">
        <w:del w:id="122" w:author="Joseph Levy" w:date="2020-01-29T11:13:00Z">
          <w:r w:rsidR="00251115" w:rsidDel="009943C7">
            <w:rPr>
              <w:color w:val="000000"/>
              <w:sz w:val="23"/>
              <w:szCs w:val="23"/>
              <w:lang w:val="en-US" w:eastAsia="ko-KR"/>
            </w:rPr>
            <w:delText xml:space="preserve">p </w:delText>
          </w:r>
        </w:del>
      </w:ins>
      <w:ins w:id="123" w:author="Joseph Levy" w:date="2020-01-29T11:10:00Z">
        <w:r w:rsidR="009943C7">
          <w:rPr>
            <w:color w:val="000000"/>
            <w:sz w:val="23"/>
            <w:szCs w:val="23"/>
            <w:lang w:val="en-US" w:eastAsia="ko-KR"/>
          </w:rPr>
          <w:t xml:space="preserve"> based </w:t>
        </w:r>
      </w:ins>
      <w:ins w:id="124" w:author="hsoh3572 hsoh3572" w:date="2020-01-29T15:09:00Z">
        <w:r w:rsidR="00251115">
          <w:rPr>
            <w:color w:val="000000"/>
            <w:sz w:val="23"/>
            <w:szCs w:val="23"/>
            <w:lang w:val="en-US" w:eastAsia="ko-KR"/>
          </w:rPr>
          <w:t>device</w:t>
        </w:r>
      </w:ins>
      <w:ins w:id="125" w:author="Joseph Levy" w:date="2020-01-29T11:09:00Z">
        <w:r w:rsidR="009943C7">
          <w:rPr>
            <w:color w:val="000000"/>
            <w:sz w:val="23"/>
            <w:szCs w:val="23"/>
            <w:lang w:val="en-US" w:eastAsia="ko-KR"/>
          </w:rPr>
          <w:t>s</w:t>
        </w:r>
      </w:ins>
      <w:ins w:id="126" w:author="hsoh3572 hsoh3572" w:date="2020-01-29T15:09:00Z">
        <w:del w:id="127" w:author="Joseph Levy" w:date="2020-01-29T11:09:00Z">
          <w:r w:rsidR="00251115" w:rsidDel="00903AC7">
            <w:rPr>
              <w:color w:val="000000"/>
              <w:sz w:val="23"/>
              <w:szCs w:val="23"/>
              <w:lang w:val="en-US" w:eastAsia="ko-KR"/>
            </w:rPr>
            <w:delText xml:space="preserve"> by supporting </w:delText>
          </w:r>
        </w:del>
      </w:ins>
      <w:ins w:id="128" w:author="hsoh3572 hsoh3572" w:date="2020-01-29T15:10:00Z">
        <w:del w:id="129" w:author="Joseph Levy" w:date="2020-01-29T11:08:00Z">
          <w:r w:rsidR="00251115" w:rsidDel="00903AC7">
            <w:rPr>
              <w:color w:val="000000"/>
              <w:sz w:val="23"/>
              <w:szCs w:val="23"/>
              <w:lang w:val="en-US" w:eastAsia="ko-KR"/>
            </w:rPr>
            <w:delText>coexistence and backward compatibility in terms of radio access scheme</w:delText>
          </w:r>
        </w:del>
        <w:r w:rsidR="00251115">
          <w:rPr>
            <w:color w:val="000000"/>
            <w:sz w:val="23"/>
            <w:szCs w:val="23"/>
            <w:lang w:val="en-US" w:eastAsia="ko-KR"/>
          </w:rPr>
          <w:t>.</w:t>
        </w:r>
      </w:ins>
      <w:ins w:id="130" w:author="hsoh3572 hsoh3572" w:date="2020-01-29T15:11:00Z">
        <w:r w:rsidR="00251115">
          <w:rPr>
            <w:rFonts w:hint="eastAsia"/>
            <w:color w:val="000000"/>
            <w:sz w:val="23"/>
            <w:szCs w:val="23"/>
            <w:lang w:val="en-US" w:eastAsia="ko-KR"/>
          </w:rPr>
          <w:t xml:space="preserve"> </w:t>
        </w:r>
      </w:ins>
    </w:p>
    <w:p w14:paraId="6020B7F1" w14:textId="77777777" w:rsidR="000A247F" w:rsidRDefault="000A247F">
      <w:pPr>
        <w:rPr>
          <w:ins w:id="131" w:author="hsoh3572 hsoh3572" w:date="2020-01-29T15:14:00Z"/>
          <w:color w:val="000000"/>
          <w:sz w:val="23"/>
          <w:szCs w:val="23"/>
          <w:lang w:val="en-US" w:eastAsia="ko-KR"/>
        </w:rPr>
      </w:pPr>
    </w:p>
    <w:p w14:paraId="0CB84479" w14:textId="59D87581" w:rsidR="00047EE1" w:rsidRPr="00251115" w:rsidRDefault="00392701">
      <w:pPr>
        <w:rPr>
          <w:color w:val="000000"/>
          <w:sz w:val="23"/>
          <w:szCs w:val="23"/>
          <w:lang w:val="en-US" w:eastAsia="ko-KR"/>
          <w:rPrChange w:id="132" w:author="hsoh3572 hsoh3572" w:date="2020-01-29T15:11:00Z">
            <w:rPr>
              <w:rFonts w:ascii="Calibri" w:hAnsi="Calibri" w:cs="Calibri"/>
              <w:lang w:val="en-US"/>
            </w:rPr>
          </w:rPrChange>
        </w:rPr>
      </w:pPr>
      <w:del w:id="133" w:author="hsoh3572 hsoh3572" w:date="2020-01-29T14:59:00Z">
        <w:r w:rsidRPr="0070722A" w:rsidDel="00047EE1">
          <w:rPr>
            <w:color w:val="000000"/>
            <w:sz w:val="23"/>
            <w:szCs w:val="23"/>
            <w:lang w:val="en-US"/>
          </w:rPr>
          <w:delText xml:space="preserve">objective </w:delText>
        </w:r>
        <w:r w:rsidR="00E539D6" w:rsidDel="00047EE1">
          <w:rPr>
            <w:color w:val="000000"/>
            <w:sz w:val="23"/>
            <w:szCs w:val="23"/>
            <w:lang w:val="en-US"/>
          </w:rPr>
          <w:delText xml:space="preserve">analysis, </w:delText>
        </w:r>
        <w:r w:rsidRPr="0070722A" w:rsidDel="00047EE1">
          <w:rPr>
            <w:color w:val="000000"/>
            <w:sz w:val="23"/>
            <w:szCs w:val="23"/>
            <w:lang w:val="en-US"/>
          </w:rPr>
          <w:delText>data</w:delText>
        </w:r>
        <w:r w:rsidR="00E539D6" w:rsidDel="00047EE1">
          <w:rPr>
            <w:color w:val="000000"/>
            <w:sz w:val="23"/>
            <w:szCs w:val="23"/>
            <w:lang w:val="en-US"/>
          </w:rPr>
          <w:delText>,</w:delText>
        </w:r>
        <w:r w:rsidRPr="0070722A" w:rsidDel="00047EE1">
          <w:rPr>
            <w:color w:val="000000"/>
            <w:sz w:val="23"/>
            <w:szCs w:val="23"/>
            <w:lang w:val="en-US"/>
          </w:rPr>
          <w:delText xml:space="preserve"> </w:delText>
        </w:r>
        <w:r w:rsidR="00E539D6" w:rsidDel="00047EE1">
          <w:rPr>
            <w:color w:val="000000"/>
            <w:sz w:val="23"/>
            <w:szCs w:val="23"/>
            <w:lang w:val="en-US"/>
          </w:rPr>
          <w:delText>and</w:delText>
        </w:r>
        <w:r w:rsidRPr="0070722A" w:rsidDel="00047EE1">
          <w:rPr>
            <w:color w:val="000000"/>
            <w:sz w:val="23"/>
            <w:szCs w:val="23"/>
            <w:lang w:val="en-US"/>
          </w:rPr>
          <w:delText xml:space="preserve"> studies.  </w:delText>
        </w:r>
      </w:del>
    </w:p>
    <w:p w14:paraId="18079864" w14:textId="32157DC1" w:rsidR="00EE3461" w:rsidRDefault="004F4D51">
      <w:pPr>
        <w:rPr>
          <w:rFonts w:ascii="Calibri" w:hAnsi="Calibri" w:cs="Calibri"/>
          <w:lang w:val="en-US"/>
        </w:rPr>
      </w:pPr>
      <w:commentRangeStart w:id="134"/>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2763AB02" w14:textId="77777777" w:rsidR="009943C7" w:rsidRDefault="0090592D">
      <w:pPr>
        <w:rPr>
          <w:ins w:id="135" w:author="Joseph Levy" w:date="2020-01-29T11:15:00Z"/>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w:t>
      </w:r>
      <w:commentRangeEnd w:id="134"/>
      <w:r w:rsidR="00AD120E">
        <w:rPr>
          <w:rStyle w:val="CommentReference"/>
        </w:rPr>
        <w:commentReference w:id="134"/>
      </w:r>
      <w:del w:id="136" w:author="hsoh3572 hsoh3572" w:date="2020-01-29T15:14:00Z">
        <w:r w:rsidRPr="00EE3461" w:rsidDel="000A247F">
          <w:rPr>
            <w:rFonts w:ascii="Calibri" w:hAnsi="Calibri" w:cs="Calibri"/>
            <w:lang w:val="en-US"/>
          </w:rPr>
          <w:delText xml:space="preserve"> </w:delText>
        </w:r>
      </w:del>
    </w:p>
    <w:p w14:paraId="7C3CBCD0" w14:textId="12141446" w:rsidR="0090592D" w:rsidDel="005A2E58" w:rsidRDefault="0090592D">
      <w:pPr>
        <w:rPr>
          <w:del w:id="137" w:author="Joseph Levy" w:date="2020-01-31T16:49:00Z"/>
          <w:rFonts w:ascii="Calibri" w:hAnsi="Calibri" w:cs="Calibri"/>
          <w:lang w:val="en-US"/>
        </w:rPr>
      </w:pPr>
      <w:del w:id="138" w:author="Joseph Levy" w:date="2020-01-31T16:49:00Z">
        <w:r w:rsidRPr="00EE3461" w:rsidDel="005A2E58">
          <w:rPr>
            <w:rFonts w:ascii="Calibri" w:hAnsi="Calibri" w:cs="Calibri"/>
            <w:lang w:val="en-US"/>
          </w:rPr>
          <w:delText xml:space="preserve"> </w:delText>
        </w:r>
      </w:del>
    </w:p>
    <w:p w14:paraId="73DAFF0E" w14:textId="112ADE0D" w:rsidR="00EE3461" w:rsidRPr="00EE3461" w:rsidDel="005A2E58" w:rsidRDefault="00EE3461">
      <w:pPr>
        <w:rPr>
          <w:del w:id="139" w:author="Joseph Levy" w:date="2020-01-31T16:49:00Z"/>
          <w:rFonts w:ascii="Calibri" w:hAnsi="Calibri" w:cs="Calibri"/>
          <w:lang w:val="en-US"/>
        </w:rPr>
      </w:pPr>
    </w:p>
    <w:p w14:paraId="2FD4035C" w14:textId="3820E1B6" w:rsidR="0090592D" w:rsidRPr="00EE3461" w:rsidDel="009943C7" w:rsidRDefault="0090592D" w:rsidP="005C1BC3">
      <w:pPr>
        <w:rPr>
          <w:del w:id="140" w:author="Joseph Levy" w:date="2020-01-29T11:18:00Z"/>
          <w:rFonts w:ascii="Calibri" w:hAnsi="Calibri" w:cs="Calibri"/>
        </w:rPr>
      </w:pPr>
    </w:p>
    <w:p w14:paraId="00DBB9E1" w14:textId="592C9A06" w:rsidR="00211A64" w:rsidRPr="00165430" w:rsidDel="006F339C" w:rsidRDefault="00211A64" w:rsidP="00165430">
      <w:pPr>
        <w:pStyle w:val="Heading1"/>
        <w:rPr>
          <w:del w:id="141" w:author="hsoh3572 hsoh3572" w:date="2020-01-31T09:48:00Z"/>
        </w:rPr>
      </w:pPr>
      <w:del w:id="142" w:author="hsoh3572 hsoh3572" w:date="2020-01-31T09:48:00Z">
        <w:r w:rsidRPr="00165430" w:rsidDel="006F339C">
          <w:delText xml:space="preserve">Definitions: </w:delText>
        </w:r>
      </w:del>
    </w:p>
    <w:p w14:paraId="0876AD08" w14:textId="0913B774" w:rsidR="00211A64" w:rsidRPr="0070722A" w:rsidDel="006F339C" w:rsidRDefault="00211A64" w:rsidP="00211A64">
      <w:pPr>
        <w:autoSpaceDE w:val="0"/>
        <w:autoSpaceDN w:val="0"/>
        <w:adjustRightInd w:val="0"/>
        <w:ind w:firstLine="720"/>
        <w:rPr>
          <w:del w:id="143" w:author="hsoh3572 hsoh3572" w:date="2020-01-31T09:48:00Z"/>
          <w:color w:val="000000"/>
          <w:sz w:val="23"/>
          <w:szCs w:val="23"/>
          <w:lang w:val="en-US"/>
        </w:rPr>
      </w:pPr>
      <w:del w:id="144" w:author="hsoh3572 hsoh3572" w:date="2020-01-31T09:48:00Z">
        <w:r w:rsidRPr="0070722A" w:rsidDel="006F339C">
          <w:rPr>
            <w:color w:val="000000"/>
            <w:sz w:val="23"/>
            <w:szCs w:val="23"/>
            <w:lang w:val="en-US"/>
          </w:rPr>
          <w:delText>To facilitate this discussion, we offer specific definitions of key terms. These definitions describe various relationships between IEEE</w:delText>
        </w:r>
        <w:r w:rsidR="00C20583" w:rsidDel="006F339C">
          <w:rPr>
            <w:color w:val="000000"/>
            <w:sz w:val="23"/>
            <w:szCs w:val="23"/>
            <w:lang w:val="en-US"/>
          </w:rPr>
          <w:delText xml:space="preserve"> Std</w:delText>
        </w:r>
        <w:r w:rsidRPr="0070722A" w:rsidDel="006F339C">
          <w:rPr>
            <w:color w:val="000000"/>
            <w:sz w:val="23"/>
            <w:szCs w:val="23"/>
            <w:lang w:val="en-US"/>
          </w:rPr>
          <w:delText xml:space="preserve"> 802.11</w:delText>
        </w:r>
        <w:r w:rsidR="00C20583" w:rsidDel="006F339C">
          <w:rPr>
            <w:color w:val="000000"/>
            <w:sz w:val="23"/>
            <w:szCs w:val="23"/>
            <w:lang w:val="en-US"/>
          </w:rPr>
          <w:delText>-2016 OCB (802.11</w:delText>
        </w:r>
        <w:r w:rsidRPr="0070722A" w:rsidDel="006F339C">
          <w:rPr>
            <w:color w:val="000000"/>
            <w:sz w:val="23"/>
            <w:szCs w:val="23"/>
            <w:lang w:val="en-US"/>
          </w:rPr>
          <w:delText>p</w:delText>
        </w:r>
        <w:r w:rsidR="00C20583" w:rsidDel="006F339C">
          <w:rPr>
            <w:color w:val="000000"/>
            <w:sz w:val="23"/>
            <w:szCs w:val="23"/>
            <w:lang w:val="en-US"/>
          </w:rPr>
          <w:delText>)</w:delText>
        </w:r>
        <w:r w:rsidRPr="0070722A" w:rsidDel="006F339C">
          <w:rPr>
            <w:color w:val="000000"/>
            <w:sz w:val="23"/>
            <w:szCs w:val="23"/>
            <w:lang w:val="en-US"/>
          </w:rPr>
          <w:delTex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delText>
        </w:r>
        <w:r w:rsidRPr="0070722A" w:rsidDel="006F339C">
          <w:rPr>
            <w:color w:val="000000"/>
            <w:position w:val="8"/>
            <w:sz w:val="16"/>
            <w:szCs w:val="16"/>
            <w:vertAlign w:val="superscript"/>
            <w:lang w:val="en-US"/>
          </w:rPr>
          <w:delText xml:space="preserve">3 </w:delText>
        </w:r>
        <w:r w:rsidRPr="0070722A" w:rsidDel="006F339C">
          <w:rPr>
            <w:color w:val="000000"/>
            <w:sz w:val="23"/>
            <w:szCs w:val="23"/>
            <w:lang w:val="en-US"/>
          </w:rPr>
          <w:delText xml:space="preserve">within IEEE 802.11 TGbd (the task group developing the IEEE P802.11bd NGV amendment): </w:delText>
        </w:r>
      </w:del>
    </w:p>
    <w:p w14:paraId="4BD8B98A" w14:textId="20932F81" w:rsidR="00211A64" w:rsidRPr="0070722A" w:rsidDel="006F339C" w:rsidRDefault="00211A64" w:rsidP="00211A64">
      <w:pPr>
        <w:autoSpaceDE w:val="0"/>
        <w:autoSpaceDN w:val="0"/>
        <w:adjustRightInd w:val="0"/>
        <w:ind w:left="1080" w:hanging="360"/>
        <w:rPr>
          <w:del w:id="145" w:author="hsoh3572 hsoh3572" w:date="2020-01-31T09:48:00Z"/>
          <w:color w:val="000000"/>
          <w:sz w:val="23"/>
          <w:szCs w:val="23"/>
          <w:lang w:val="en-US"/>
        </w:rPr>
      </w:pPr>
      <w:del w:id="146"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Interoperability – </w:delText>
        </w:r>
        <w:r w:rsidRPr="0070722A" w:rsidDel="006F339C">
          <w:rPr>
            <w:color w:val="000000"/>
            <w:sz w:val="23"/>
            <w:szCs w:val="23"/>
            <w:lang w:val="en-US"/>
          </w:rPr>
          <w:delText xml:space="preserve">IEEE 802.11p devices to be able to decode at least one mode of transmission of IEEE 802.11bd devices, and IEEE 802.11bd devices to be able to decode IEEE 802.11p transmissions </w:delText>
        </w:r>
      </w:del>
    </w:p>
    <w:p w14:paraId="5452B9DD" w14:textId="5FC1ADF0" w:rsidR="00211A64" w:rsidRPr="0070722A" w:rsidDel="006F339C" w:rsidRDefault="00211A64" w:rsidP="00211A64">
      <w:pPr>
        <w:autoSpaceDE w:val="0"/>
        <w:autoSpaceDN w:val="0"/>
        <w:adjustRightInd w:val="0"/>
        <w:ind w:left="1080" w:hanging="360"/>
        <w:rPr>
          <w:del w:id="147" w:author="hsoh3572 hsoh3572" w:date="2020-01-31T09:48:00Z"/>
          <w:color w:val="000000"/>
          <w:sz w:val="23"/>
          <w:szCs w:val="23"/>
          <w:lang w:val="en-US"/>
        </w:rPr>
      </w:pPr>
      <w:del w:id="148"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Co-existence </w:delText>
        </w:r>
        <w:r w:rsidRPr="0070722A" w:rsidDel="006F339C">
          <w:rPr>
            <w:color w:val="000000"/>
            <w:sz w:val="23"/>
            <w:szCs w:val="23"/>
            <w:lang w:val="en-US"/>
          </w:rPr>
          <w:delText xml:space="preserve">– IEEE 802.11p devices to be able to detect IEEE 802.11bd transmissions (and hence defer from transmissions during IEEE 802.11bd transmissions causing collisions) and vice versa </w:delText>
        </w:r>
      </w:del>
    </w:p>
    <w:p w14:paraId="04B12376" w14:textId="166BC114" w:rsidR="00211A64" w:rsidRPr="0070722A" w:rsidDel="006F339C" w:rsidRDefault="00211A64" w:rsidP="00211A64">
      <w:pPr>
        <w:autoSpaceDE w:val="0"/>
        <w:autoSpaceDN w:val="0"/>
        <w:adjustRightInd w:val="0"/>
        <w:ind w:left="1080" w:hanging="360"/>
        <w:rPr>
          <w:del w:id="149" w:author="hsoh3572 hsoh3572" w:date="2020-01-31T09:48:00Z"/>
          <w:color w:val="000000"/>
          <w:sz w:val="23"/>
          <w:szCs w:val="23"/>
          <w:lang w:val="en-US"/>
        </w:rPr>
      </w:pPr>
      <w:del w:id="150"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Backward compatibility </w:delText>
        </w:r>
        <w:r w:rsidRPr="0070722A" w:rsidDel="006F339C">
          <w:rPr>
            <w:color w:val="000000"/>
            <w:sz w:val="23"/>
            <w:szCs w:val="23"/>
            <w:lang w:val="en-US"/>
          </w:rPr>
          <w:delText xml:space="preserve">– Ability of IEEE 802.11bd devices to operate in a mode in which they can interoperate with IEEE 802.11p devices </w:delText>
        </w:r>
      </w:del>
    </w:p>
    <w:p w14:paraId="1AAA26FC" w14:textId="01EC5395" w:rsidR="00211A64" w:rsidRPr="0070722A" w:rsidDel="006F339C" w:rsidRDefault="00211A64" w:rsidP="00E433FC">
      <w:pPr>
        <w:autoSpaceDE w:val="0"/>
        <w:autoSpaceDN w:val="0"/>
        <w:adjustRightInd w:val="0"/>
        <w:ind w:left="1080" w:hanging="360"/>
        <w:rPr>
          <w:del w:id="151" w:author="hsoh3572 hsoh3572" w:date="2020-01-31T09:48:00Z"/>
          <w:color w:val="000000"/>
          <w:sz w:val="23"/>
          <w:szCs w:val="23"/>
          <w:lang w:val="en-US"/>
        </w:rPr>
      </w:pPr>
      <w:del w:id="152"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Fairness </w:delText>
        </w:r>
        <w:r w:rsidRPr="0070722A" w:rsidDel="006F339C">
          <w:rPr>
            <w:color w:val="000000"/>
            <w:sz w:val="23"/>
            <w:szCs w:val="23"/>
            <w:lang w:val="en-US"/>
          </w:rPr>
          <w:delText xml:space="preserve">– Ability of IEEE 802.11p devices to have the same opportunities as IEEE 802.11bd devices to access the channel </w:delText>
        </w:r>
      </w:del>
    </w:p>
    <w:p w14:paraId="0CA63F1B" w14:textId="77777777" w:rsidR="00211A64" w:rsidRPr="0070722A" w:rsidRDefault="00211A64" w:rsidP="00211A64">
      <w:pPr>
        <w:autoSpaceDE w:val="0"/>
        <w:autoSpaceDN w:val="0"/>
        <w:adjustRightInd w:val="0"/>
        <w:rPr>
          <w:color w:val="000000"/>
          <w:sz w:val="23"/>
          <w:szCs w:val="23"/>
          <w:lang w:val="en-US"/>
        </w:rPr>
      </w:pPr>
    </w:p>
    <w:p w14:paraId="2595F993" w14:textId="0752DA67" w:rsidR="006B43EB" w:rsidRPr="00165430" w:rsidRDefault="006B43EB" w:rsidP="00165430">
      <w:pPr>
        <w:pStyle w:val="Heading1"/>
        <w:rPr>
          <w:lang w:val="en-US"/>
        </w:rPr>
      </w:pPr>
      <w:r>
        <w:rPr>
          <w:lang w:val="en-US"/>
        </w:rPr>
        <w:t>Comment</w:t>
      </w:r>
      <w:r w:rsidR="002B6A88">
        <w:rPr>
          <w:lang w:val="en-US"/>
        </w:rPr>
        <w:t>s</w:t>
      </w:r>
      <w:r>
        <w:rPr>
          <w:lang w:val="en-US"/>
        </w:rPr>
        <w:t xml:space="preserve"> on the proposal to “</w:t>
      </w:r>
      <w:r w:rsidRPr="00165430">
        <w:rPr>
          <w:lang w:val="en-US"/>
        </w:rPr>
        <w:t>create sub-bands within the 5.9 GHz band</w:t>
      </w:r>
      <w:r w:rsidRPr="006B43EB">
        <w:rPr>
          <w:lang w:val="en-US"/>
        </w:rPr>
        <w:t xml:space="preserve"> to allow unlicensed operations</w:t>
      </w:r>
      <w:r>
        <w:rPr>
          <w:lang w:val="en-US"/>
        </w:rPr>
        <w:t xml:space="preserve"> </w:t>
      </w:r>
      <w:r w:rsidRPr="00165430">
        <w:rPr>
          <w:lang w:val="en-US"/>
        </w:rPr>
        <w:t>to operate in the lower 45 megahertz of the band (5.850-5.895 GHz) and reserve the upper 30 megahertz</w:t>
      </w:r>
      <w:r>
        <w:rPr>
          <w:lang w:val="en-US"/>
        </w:rPr>
        <w:t xml:space="preserve"> </w:t>
      </w:r>
      <w:r w:rsidRPr="00165430">
        <w:rPr>
          <w:lang w:val="en-US"/>
        </w:rPr>
        <w:t>of the band (5.895-5.925 GHz) for ITS.” [</w:t>
      </w:r>
      <w:r w:rsidR="00002CD6">
        <w:rPr>
          <w:lang w:val="en-US"/>
        </w:rPr>
        <w:t>A</w:t>
      </w:r>
      <w:r w:rsidRPr="00165430">
        <w:rPr>
          <w:lang w:val="en-US"/>
        </w:rPr>
        <w:t>], paragraph 11</w:t>
      </w:r>
    </w:p>
    <w:p w14:paraId="1212C522" w14:textId="77777777" w:rsidR="006B43EB" w:rsidRDefault="006B43EB" w:rsidP="006B43EB">
      <w:pPr>
        <w:autoSpaceDE w:val="0"/>
        <w:autoSpaceDN w:val="0"/>
        <w:adjustRightInd w:val="0"/>
        <w:ind w:left="720" w:hanging="720"/>
        <w:rPr>
          <w:rFonts w:ascii="TimesNewRomanPSMT" w:hAnsi="TimesNewRomanPSMT" w:cs="TimesNewRomanPSMT"/>
          <w:szCs w:val="22"/>
          <w:lang w:val="en-US"/>
        </w:rPr>
      </w:pPr>
    </w:p>
    <w:p w14:paraId="1295393A" w14:textId="2F7761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p>
    <w:p w14:paraId="434CEC76" w14:textId="11DE13DC" w:rsidR="00C700F3" w:rsidRPr="0070722A" w:rsidRDefault="00C700F3" w:rsidP="00165430">
      <w:pPr>
        <w:pStyle w:val="Heading2"/>
        <w:rPr>
          <w:lang w:val="en-US"/>
        </w:rPr>
      </w:pPr>
      <w:r w:rsidRPr="0070722A">
        <w:rPr>
          <w:lang w:val="en-US"/>
        </w:rPr>
        <w:t xml:space="preserve">IEEE 802.11 support of the full </w:t>
      </w:r>
      <w:commentRangeStart w:id="153"/>
      <w:r w:rsidRPr="0070722A">
        <w:rPr>
          <w:lang w:val="en-US"/>
        </w:rPr>
        <w:t>band</w:t>
      </w:r>
      <w:commentRangeEnd w:id="153"/>
      <w:r w:rsidR="0012585C">
        <w:rPr>
          <w:rStyle w:val="CommentReference"/>
          <w:rFonts w:ascii="Times New Roman" w:hAnsi="Times New Roman"/>
          <w:b w:val="0"/>
          <w:u w:val="none"/>
        </w:rPr>
        <w:commentReference w:id="153"/>
      </w:r>
    </w:p>
    <w:p w14:paraId="73E9C4FA" w14:textId="5EFFAC78" w:rsidR="00790560" w:rsidRDefault="00C700F3" w:rsidP="00C700F3">
      <w:pPr>
        <w:autoSpaceDE w:val="0"/>
        <w:autoSpaceDN w:val="0"/>
        <w:adjustRightInd w:val="0"/>
        <w:rPr>
          <w:color w:val="000000"/>
          <w:sz w:val="23"/>
          <w:szCs w:val="23"/>
          <w:lang w:val="en-US"/>
        </w:rPr>
      </w:pPr>
      <w:r w:rsidRPr="0070722A">
        <w:rPr>
          <w:color w:val="000000"/>
          <w:sz w:val="23"/>
          <w:szCs w:val="23"/>
          <w:lang w:val="en-US"/>
        </w:rPr>
        <w:t>IEEE</w:t>
      </w:r>
      <w:r w:rsidR="00002CD6">
        <w:rPr>
          <w:color w:val="000000"/>
          <w:sz w:val="23"/>
          <w:szCs w:val="23"/>
          <w:lang w:val="en-US"/>
        </w:rPr>
        <w:t xml:space="preserve"> Std</w:t>
      </w:r>
      <w:r w:rsidRPr="0070722A">
        <w:rPr>
          <w:color w:val="000000"/>
          <w:sz w:val="23"/>
          <w:szCs w:val="23"/>
          <w:lang w:val="en-US"/>
        </w:rPr>
        <w:t xml:space="preserve"> 802.11</w:t>
      </w:r>
      <w:r w:rsidR="00592E0A">
        <w:rPr>
          <w:color w:val="000000"/>
          <w:sz w:val="23"/>
          <w:szCs w:val="23"/>
          <w:lang w:val="en-US"/>
        </w:rPr>
        <w:t xml:space="preserve">-2016 and its amendment </w:t>
      </w:r>
      <w:commentRangeStart w:id="155"/>
      <w:r w:rsidR="0012585C">
        <w:rPr>
          <w:color w:val="000000"/>
          <w:sz w:val="23"/>
          <w:szCs w:val="23"/>
          <w:lang w:val="en-US"/>
        </w:rPr>
        <w:t>IEEE P</w:t>
      </w:r>
      <w:commentRangeEnd w:id="155"/>
      <w:r w:rsidR="0012585C">
        <w:rPr>
          <w:rStyle w:val="CommentReference"/>
        </w:rPr>
        <w:commentReference w:id="155"/>
      </w:r>
      <w:r w:rsidR="00592E0A">
        <w:rPr>
          <w:color w:val="000000"/>
          <w:sz w:val="23"/>
          <w:szCs w:val="23"/>
          <w:lang w:val="en-US"/>
        </w:rPr>
        <w:t>802.11ax</w:t>
      </w:r>
      <w:r w:rsidR="00002CD6">
        <w:rPr>
          <w:color w:val="000000"/>
          <w:sz w:val="23"/>
          <w:szCs w:val="23"/>
          <w:lang w:val="en-US"/>
        </w:rPr>
        <w:t xml:space="preserve"> provide </w:t>
      </w:r>
      <w:r w:rsidR="00592E0A">
        <w:rPr>
          <w:color w:val="000000"/>
          <w:sz w:val="23"/>
          <w:szCs w:val="23"/>
          <w:lang w:val="en-US"/>
        </w:rPr>
        <w:t xml:space="preserve">specifications that are applicable for </w:t>
      </w:r>
      <w:r w:rsidRPr="0070722A">
        <w:rPr>
          <w:color w:val="000000"/>
          <w:sz w:val="23"/>
          <w:szCs w:val="23"/>
          <w:lang w:val="en-US"/>
        </w:rPr>
        <w:t>support</w:t>
      </w:r>
      <w:r w:rsidR="00592E0A">
        <w:rPr>
          <w:color w:val="000000"/>
          <w:sz w:val="23"/>
          <w:szCs w:val="23"/>
          <w:lang w:val="en-US"/>
        </w:rPr>
        <w:t xml:space="preserve">ing WLAN </w:t>
      </w:r>
      <w:commentRangeStart w:id="156"/>
      <w:r w:rsidR="00592E0A">
        <w:rPr>
          <w:color w:val="000000"/>
          <w:sz w:val="23"/>
          <w:szCs w:val="23"/>
          <w:lang w:val="en-US"/>
        </w:rPr>
        <w:t>(Wi-Fi)</w:t>
      </w:r>
      <w:commentRangeEnd w:id="156"/>
      <w:r w:rsidR="002A0A68">
        <w:rPr>
          <w:rStyle w:val="CommentReference"/>
        </w:rPr>
        <w:commentReference w:id="156"/>
      </w:r>
      <w:r w:rsidR="00592E0A">
        <w:rPr>
          <w:color w:val="000000"/>
          <w:sz w:val="23"/>
          <w:szCs w:val="23"/>
          <w:lang w:val="en-US"/>
        </w:rPr>
        <w:t xml:space="preserve"> and ITS applications (use cases)</w:t>
      </w:r>
      <w:r w:rsidRPr="0070722A">
        <w:rPr>
          <w:color w:val="000000"/>
          <w:sz w:val="23"/>
          <w:szCs w:val="23"/>
          <w:lang w:val="en-US"/>
        </w:rPr>
        <w:t xml:space="preserve"> </w:t>
      </w:r>
      <w:r w:rsidR="00592E0A">
        <w:rPr>
          <w:color w:val="000000"/>
          <w:sz w:val="23"/>
          <w:szCs w:val="23"/>
          <w:lang w:val="en-US"/>
        </w:rPr>
        <w:t xml:space="preserve">for </w:t>
      </w:r>
      <w:r w:rsidRPr="0070722A">
        <w:rPr>
          <w:color w:val="000000"/>
          <w:sz w:val="23"/>
          <w:szCs w:val="23"/>
          <w:lang w:val="en-US"/>
        </w:rPr>
        <w:t>the full 75MHz of spectrum between 5850 and 5925</w:t>
      </w:r>
      <w:r w:rsidR="00E41A3D">
        <w:rPr>
          <w:color w:val="000000"/>
          <w:sz w:val="23"/>
          <w:szCs w:val="23"/>
          <w:lang w:val="en-US"/>
        </w:rPr>
        <w:t xml:space="preserve"> MHz </w:t>
      </w:r>
      <w:r w:rsidRPr="0070722A">
        <w:rPr>
          <w:color w:val="000000"/>
          <w:sz w:val="23"/>
          <w:szCs w:val="23"/>
          <w:lang w:val="en-US"/>
        </w:rPr>
        <w:t xml:space="preserve">. </w:t>
      </w:r>
      <w:commentRangeStart w:id="157"/>
      <w:r w:rsidRPr="0070722A">
        <w:rPr>
          <w:color w:val="000000"/>
          <w:sz w:val="23"/>
          <w:szCs w:val="23"/>
          <w:lang w:val="en-US"/>
        </w:rPr>
        <w:t xml:space="preserve">IEEE 802 applauds </w:t>
      </w:r>
      <w:r w:rsidR="0012585C">
        <w:rPr>
          <w:rStyle w:val="CommentReference"/>
        </w:rPr>
        <w:commentReference w:id="158"/>
      </w:r>
      <w:commentRangeStart w:id="159"/>
      <w:r w:rsidRPr="0070722A">
        <w:rPr>
          <w:color w:val="000000"/>
          <w:sz w:val="23"/>
          <w:szCs w:val="23"/>
          <w:lang w:val="en-US"/>
        </w:rPr>
        <w:t>rules</w:t>
      </w:r>
      <w:commentRangeEnd w:id="159"/>
      <w:r w:rsidR="0012585C">
        <w:rPr>
          <w:rStyle w:val="CommentReference"/>
        </w:rPr>
        <w:commentReference w:id="159"/>
      </w:r>
      <w:r w:rsidRPr="0070722A">
        <w:rPr>
          <w:color w:val="000000"/>
          <w:sz w:val="23"/>
          <w:szCs w:val="23"/>
          <w:lang w:val="en-US"/>
        </w:rPr>
        <w:t xml:space="preserve"> designed to extend wider channels across 5850-5925</w:t>
      </w:r>
      <w:r w:rsidR="001B3D22">
        <w:rPr>
          <w:color w:val="000000"/>
          <w:sz w:val="23"/>
          <w:szCs w:val="23"/>
          <w:lang w:val="en-US"/>
        </w:rPr>
        <w:t xml:space="preserve"> </w:t>
      </w:r>
      <w:commentRangeStart w:id="160"/>
      <w:r w:rsidR="001B3D22">
        <w:rPr>
          <w:color w:val="000000"/>
          <w:sz w:val="23"/>
          <w:szCs w:val="23"/>
          <w:lang w:val="en-US"/>
        </w:rPr>
        <w:t>MHz</w:t>
      </w:r>
      <w:commentRangeEnd w:id="160"/>
      <w:r w:rsidR="001B3D22">
        <w:rPr>
          <w:rStyle w:val="CommentReference"/>
        </w:rPr>
        <w:commentReference w:id="160"/>
      </w:r>
      <w:r w:rsidRPr="0070722A">
        <w:rPr>
          <w:color w:val="000000"/>
          <w:sz w:val="23"/>
          <w:szCs w:val="23"/>
          <w:lang w:val="en-US"/>
        </w:rPr>
        <w:t xml:space="preserve">, as this enables IEEE </w:t>
      </w:r>
      <w:r w:rsidR="00592E0A">
        <w:rPr>
          <w:color w:val="000000"/>
          <w:sz w:val="23"/>
          <w:szCs w:val="23"/>
          <w:lang w:val="en-US"/>
        </w:rPr>
        <w:t xml:space="preserve">Std </w:t>
      </w:r>
      <w:r w:rsidRPr="0070722A">
        <w:rPr>
          <w:color w:val="000000"/>
          <w:sz w:val="23"/>
          <w:szCs w:val="23"/>
          <w:lang w:val="en-US"/>
        </w:rPr>
        <w:t>802.11</w:t>
      </w:r>
      <w:r w:rsidR="00592E0A">
        <w:rPr>
          <w:color w:val="000000"/>
          <w:sz w:val="23"/>
          <w:szCs w:val="23"/>
          <w:lang w:val="en-US"/>
        </w:rPr>
        <w:t>-2016</w:t>
      </w:r>
      <w:r w:rsidRPr="0070722A">
        <w:rPr>
          <w:color w:val="000000"/>
          <w:sz w:val="23"/>
          <w:szCs w:val="23"/>
          <w:lang w:val="en-US"/>
        </w:rPr>
        <w:t xml:space="preserve"> and </w:t>
      </w:r>
      <w:commentRangeStart w:id="161"/>
      <w:r w:rsidR="0012585C">
        <w:rPr>
          <w:color w:val="000000"/>
          <w:sz w:val="23"/>
          <w:szCs w:val="23"/>
          <w:lang w:val="en-US"/>
        </w:rPr>
        <w:t>IEEE P</w:t>
      </w:r>
      <w:commentRangeEnd w:id="161"/>
      <w:r w:rsidR="0012585C">
        <w:rPr>
          <w:rStyle w:val="CommentReference"/>
        </w:rPr>
        <w:commentReference w:id="161"/>
      </w:r>
      <w:r w:rsidRPr="0070722A">
        <w:rPr>
          <w:color w:val="000000"/>
          <w:sz w:val="23"/>
          <w:szCs w:val="23"/>
          <w:lang w:val="en-US"/>
        </w:rPr>
        <w:t xml:space="preserve">802.11ax </w:t>
      </w:r>
      <w:r w:rsidR="00592E0A">
        <w:rPr>
          <w:color w:val="000000"/>
          <w:sz w:val="23"/>
          <w:szCs w:val="23"/>
          <w:lang w:val="en-US"/>
        </w:rPr>
        <w:t xml:space="preserve">based devices </w:t>
      </w:r>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r w:rsidR="007D091E">
        <w:rPr>
          <w:color w:val="000000"/>
          <w:sz w:val="23"/>
          <w:szCs w:val="23"/>
          <w:lang w:val="en-US"/>
        </w:rPr>
        <w:t xml:space="preserve"> </w:t>
      </w:r>
      <w:commentRangeStart w:id="162"/>
      <w:r w:rsidR="007D091E">
        <w:rPr>
          <w:color w:val="000000"/>
          <w:sz w:val="23"/>
          <w:szCs w:val="23"/>
          <w:lang w:val="en-US"/>
        </w:rPr>
        <w:t>channels</w:t>
      </w:r>
      <w:commentRangeEnd w:id="162"/>
      <w:r w:rsidR="007D091E">
        <w:rPr>
          <w:rStyle w:val="CommentReference"/>
        </w:rPr>
        <w:commentReference w:id="162"/>
      </w:r>
      <w:r w:rsidRPr="0070722A">
        <w:rPr>
          <w:color w:val="000000"/>
          <w:sz w:val="23"/>
          <w:szCs w:val="23"/>
          <w:lang w:val="en-US"/>
        </w:rPr>
        <w:t>.</w:t>
      </w:r>
      <w:commentRangeEnd w:id="157"/>
      <w:r w:rsidR="002A0A68">
        <w:rPr>
          <w:rStyle w:val="CommentReference"/>
        </w:rPr>
        <w:commentReference w:id="157"/>
      </w:r>
    </w:p>
    <w:p w14:paraId="6E432A86" w14:textId="77777777" w:rsidR="00790560" w:rsidRDefault="00790560" w:rsidP="00C700F3">
      <w:pPr>
        <w:autoSpaceDE w:val="0"/>
        <w:autoSpaceDN w:val="0"/>
        <w:adjustRightInd w:val="0"/>
        <w:rPr>
          <w:color w:val="000000"/>
          <w:sz w:val="23"/>
          <w:szCs w:val="23"/>
          <w:lang w:val="en-US"/>
        </w:rPr>
      </w:pPr>
    </w:p>
    <w:p w14:paraId="7918466D" w14:textId="64030534" w:rsidR="00C700F3" w:rsidRPr="0070722A" w:rsidRDefault="00790560" w:rsidP="00165430">
      <w:pPr>
        <w:pStyle w:val="Heading2"/>
        <w:rPr>
          <w:lang w:val="en-US"/>
        </w:rPr>
      </w:pPr>
      <w:r>
        <w:rPr>
          <w:lang w:val="en-US"/>
        </w:rPr>
        <w:t xml:space="preserve">IEEE 802.11 support of </w:t>
      </w:r>
      <w:r w:rsidR="002B6A88">
        <w:rPr>
          <w:lang w:val="en-US"/>
        </w:rPr>
        <w:t xml:space="preserve">the </w:t>
      </w:r>
      <w:r>
        <w:rPr>
          <w:lang w:val="en-US"/>
        </w:rPr>
        <w:t>ITS</w:t>
      </w:r>
      <w:r w:rsidR="002B6A88">
        <w:rPr>
          <w:lang w:val="en-US"/>
        </w:rPr>
        <w:t xml:space="preserve"> frequency band</w:t>
      </w:r>
      <w:r w:rsidR="00C700F3" w:rsidRPr="0070722A">
        <w:rPr>
          <w:lang w:val="en-US"/>
        </w:rPr>
        <w:t xml:space="preserve"> </w:t>
      </w:r>
    </w:p>
    <w:p w14:paraId="3352C274" w14:textId="090498E8"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IEEE </w:t>
      </w:r>
      <w:r w:rsidR="00592E0A">
        <w:rPr>
          <w:color w:val="000000"/>
          <w:sz w:val="23"/>
          <w:szCs w:val="23"/>
          <w:lang w:val="en-US"/>
        </w:rPr>
        <w:t xml:space="preserve">Std </w:t>
      </w:r>
      <w:r w:rsidRPr="0070722A">
        <w:rPr>
          <w:color w:val="000000"/>
          <w:sz w:val="23"/>
          <w:szCs w:val="23"/>
          <w:lang w:val="en-US"/>
        </w:rPr>
        <w:t>802.11</w:t>
      </w:r>
      <w:r w:rsidR="00790560">
        <w:rPr>
          <w:color w:val="000000"/>
          <w:sz w:val="23"/>
          <w:szCs w:val="23"/>
          <w:lang w:val="en-US"/>
        </w:rPr>
        <w:t>-2016</w:t>
      </w:r>
      <w:r w:rsidR="00592E0A">
        <w:rPr>
          <w:color w:val="000000"/>
          <w:sz w:val="23"/>
          <w:szCs w:val="23"/>
          <w:lang w:val="en-US"/>
        </w:rPr>
        <w:t xml:space="preserve"> OCB functionality (802.11</w:t>
      </w:r>
      <w:r w:rsidRPr="0070722A">
        <w:rPr>
          <w:color w:val="000000"/>
          <w:sz w:val="23"/>
          <w:szCs w:val="23"/>
          <w:lang w:val="en-US"/>
        </w:rPr>
        <w:t>p</w:t>
      </w:r>
      <w:r w:rsidR="00592E0A">
        <w:rPr>
          <w:color w:val="000000"/>
          <w:sz w:val="23"/>
          <w:szCs w:val="23"/>
          <w:lang w:val="en-US"/>
        </w:rPr>
        <w:t>)</w:t>
      </w:r>
      <w:r w:rsidRPr="0070722A">
        <w:rPr>
          <w:color w:val="000000"/>
          <w:sz w:val="23"/>
          <w:szCs w:val="23"/>
          <w:lang w:val="en-US"/>
        </w:rPr>
        <w:t xml:space="preserve"> and </w:t>
      </w:r>
      <w:r w:rsidR="00592E0A">
        <w:rPr>
          <w:color w:val="000000"/>
          <w:sz w:val="23"/>
          <w:szCs w:val="23"/>
          <w:lang w:val="en-US"/>
        </w:rPr>
        <w:t xml:space="preserve">ongoing work in the IEEE </w:t>
      </w:r>
      <w:r w:rsidRPr="0070722A">
        <w:rPr>
          <w:color w:val="000000"/>
          <w:sz w:val="23"/>
          <w:szCs w:val="23"/>
          <w:lang w:val="en-US"/>
        </w:rPr>
        <w:t>802.11</w:t>
      </w:r>
      <w:r w:rsidR="00592E0A">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 xml:space="preserve">provide technical capabilities for ITS in the </w:t>
      </w:r>
      <w:r w:rsidRPr="0070722A">
        <w:rPr>
          <w:color w:val="000000"/>
          <w:sz w:val="23"/>
          <w:szCs w:val="23"/>
          <w:lang w:val="en-US"/>
        </w:rPr>
        <w:t xml:space="preserve">defined </w:t>
      </w:r>
      <w:r w:rsidR="002B6A88" w:rsidRPr="0070722A">
        <w:rPr>
          <w:color w:val="000000"/>
          <w:sz w:val="23"/>
          <w:szCs w:val="23"/>
          <w:lang w:val="en-US"/>
        </w:rPr>
        <w:t xml:space="preserve">ITS band </w:t>
      </w:r>
      <w:r w:rsidRPr="0070722A">
        <w:rPr>
          <w:color w:val="000000"/>
          <w:sz w:val="23"/>
          <w:szCs w:val="23"/>
          <w:lang w:val="en-US"/>
        </w:rPr>
        <w:t>around the world, not just in the USA. Th</w:t>
      </w:r>
      <w:r w:rsidR="00790560">
        <w:rPr>
          <w:color w:val="000000"/>
          <w:sz w:val="23"/>
          <w:szCs w:val="23"/>
          <w:lang w:val="en-US"/>
        </w:rPr>
        <w:t>e</w:t>
      </w:r>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r w:rsidR="00790560">
        <w:rPr>
          <w:color w:val="000000"/>
          <w:sz w:val="23"/>
          <w:szCs w:val="23"/>
          <w:lang w:val="en-US"/>
        </w:rPr>
        <w:t xml:space="preserve">IEEE Std </w:t>
      </w:r>
      <w:r w:rsidRPr="0070722A">
        <w:rPr>
          <w:color w:val="000000"/>
          <w:sz w:val="23"/>
          <w:szCs w:val="23"/>
          <w:lang w:val="en-US"/>
        </w:rPr>
        <w:t>802.11</w:t>
      </w:r>
      <w:r w:rsidR="00790560">
        <w:rPr>
          <w:color w:val="000000"/>
          <w:sz w:val="23"/>
          <w:szCs w:val="23"/>
          <w:lang w:val="en-US"/>
        </w:rPr>
        <w:t>-2016 OCB functionality (802.11p)</w:t>
      </w:r>
      <w:r w:rsidRPr="0070722A">
        <w:rPr>
          <w:color w:val="000000"/>
          <w:sz w:val="23"/>
          <w:szCs w:val="23"/>
          <w:lang w:val="en-US"/>
        </w:rPr>
        <w:t xml:space="preserve"> and future evolving technologies such as </w:t>
      </w:r>
      <w:r w:rsidR="00790560">
        <w:rPr>
          <w:color w:val="000000"/>
          <w:sz w:val="23"/>
          <w:szCs w:val="23"/>
          <w:lang w:val="en-US"/>
        </w:rPr>
        <w:t xml:space="preserve">those currently being developed in </w:t>
      </w:r>
      <w:r w:rsidRPr="0070722A">
        <w:rPr>
          <w:color w:val="000000"/>
          <w:sz w:val="23"/>
          <w:szCs w:val="23"/>
          <w:lang w:val="en-US"/>
        </w:rPr>
        <w:t>802.11</w:t>
      </w:r>
      <w:r w:rsidR="00790560">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task group</w:t>
      </w:r>
      <w:r w:rsidRPr="0070722A">
        <w:rPr>
          <w:color w:val="000000"/>
          <w:sz w:val="23"/>
          <w:szCs w:val="23"/>
          <w:lang w:val="en-US"/>
        </w:rPr>
        <w:t xml:space="preserve"> from 5895-5925MHz. It is specified this way to support ITS applications in other regulatory domains.</w:t>
      </w:r>
    </w:p>
    <w:p w14:paraId="7ED4D760" w14:textId="77777777" w:rsidR="006F339C" w:rsidRDefault="00C700F3" w:rsidP="00C700F3">
      <w:pPr>
        <w:autoSpaceDE w:val="0"/>
        <w:autoSpaceDN w:val="0"/>
        <w:adjustRightInd w:val="0"/>
        <w:rPr>
          <w:ins w:id="163" w:author="hsoh3572 hsoh3572" w:date="2020-01-31T09:49:00Z"/>
          <w:color w:val="000000"/>
          <w:sz w:val="23"/>
          <w:szCs w:val="23"/>
          <w:lang w:val="en-US" w:eastAsia="ko-KR"/>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p>
    <w:p w14:paraId="09443EB6" w14:textId="58B7B858" w:rsidR="006F339C" w:rsidRDefault="006F339C" w:rsidP="00C700F3">
      <w:pPr>
        <w:autoSpaceDE w:val="0"/>
        <w:autoSpaceDN w:val="0"/>
        <w:adjustRightInd w:val="0"/>
        <w:rPr>
          <w:ins w:id="164" w:author="hsoh3572 hsoh3572" w:date="2020-01-31T09:49:00Z"/>
          <w:color w:val="000000"/>
          <w:sz w:val="23"/>
          <w:szCs w:val="23"/>
          <w:lang w:val="en-US" w:eastAsia="ko-KR"/>
        </w:rPr>
      </w:pPr>
    </w:p>
    <w:p w14:paraId="47A59C3C" w14:textId="60B6C0B5" w:rsidR="00B24640" w:rsidRDefault="00B24640" w:rsidP="00C700F3">
      <w:pPr>
        <w:autoSpaceDE w:val="0"/>
        <w:autoSpaceDN w:val="0"/>
        <w:adjustRightInd w:val="0"/>
        <w:rPr>
          <w:ins w:id="165" w:author="hsoh3572 hsoh3572" w:date="2020-01-31T09:56:00Z"/>
          <w:color w:val="000000"/>
          <w:sz w:val="23"/>
          <w:szCs w:val="23"/>
          <w:lang w:val="en-US" w:eastAsia="ko-KR"/>
        </w:rPr>
      </w:pPr>
      <w:commentRangeStart w:id="166"/>
      <w:ins w:id="167" w:author="hsoh3572 hsoh3572" w:date="2020-01-31T09:53:00Z">
        <w:r>
          <w:rPr>
            <w:color w:val="000000"/>
            <w:sz w:val="23"/>
            <w:szCs w:val="23"/>
            <w:lang w:val="en-US" w:eastAsia="ko-KR"/>
          </w:rPr>
          <w:t>However</w:t>
        </w:r>
      </w:ins>
      <w:ins w:id="168" w:author="hsoh3572 hsoh3572" w:date="2020-01-31T09:49:00Z">
        <w:r w:rsidR="006F339C">
          <w:rPr>
            <w:rFonts w:hint="eastAsia"/>
            <w:color w:val="000000"/>
            <w:sz w:val="23"/>
            <w:szCs w:val="23"/>
            <w:lang w:val="en-US" w:eastAsia="ko-KR"/>
          </w:rPr>
          <w:t xml:space="preserve">, 70MHz frequency bands should be </w:t>
        </w:r>
      </w:ins>
      <w:ins w:id="169" w:author="hsoh3572 hsoh3572" w:date="2020-01-31T09:55:00Z">
        <w:r>
          <w:rPr>
            <w:color w:val="000000"/>
            <w:sz w:val="23"/>
            <w:szCs w:val="23"/>
            <w:lang w:val="en-US" w:eastAsia="ko-KR"/>
          </w:rPr>
          <w:t xml:space="preserve">primarily </w:t>
        </w:r>
      </w:ins>
      <w:ins w:id="170" w:author="hsoh3572 hsoh3572" w:date="2020-01-31T09:49:00Z">
        <w:r w:rsidR="006F339C">
          <w:rPr>
            <w:rFonts w:hint="eastAsia"/>
            <w:color w:val="000000"/>
            <w:sz w:val="23"/>
            <w:szCs w:val="23"/>
            <w:lang w:val="en-US" w:eastAsia="ko-KR"/>
          </w:rPr>
          <w:t>maintaine</w:t>
        </w:r>
        <w:r>
          <w:rPr>
            <w:rFonts w:hint="eastAsia"/>
            <w:color w:val="000000"/>
            <w:sz w:val="23"/>
            <w:szCs w:val="23"/>
            <w:lang w:val="en-US" w:eastAsia="ko-KR"/>
          </w:rPr>
          <w:t>d to allow</w:t>
        </w:r>
        <w:r w:rsidR="006F339C">
          <w:rPr>
            <w:rFonts w:hint="eastAsia"/>
            <w:color w:val="000000"/>
            <w:sz w:val="23"/>
            <w:szCs w:val="23"/>
            <w:lang w:val="en-US" w:eastAsia="ko-KR"/>
          </w:rPr>
          <w:t xml:space="preserve"> </w:t>
        </w:r>
      </w:ins>
      <w:ins w:id="171" w:author="hsoh3572 hsoh3572" w:date="2020-01-31T10:12:00Z">
        <w:r w:rsidR="00C37996">
          <w:rPr>
            <w:color w:val="000000"/>
            <w:sz w:val="23"/>
            <w:szCs w:val="23"/>
            <w:lang w:val="en-US" w:eastAsia="ko-KR"/>
          </w:rPr>
          <w:t xml:space="preserve">the current </w:t>
        </w:r>
      </w:ins>
      <w:ins w:id="172" w:author="hsoh3572 hsoh3572" w:date="2020-01-31T09:49:00Z">
        <w:r w:rsidR="006F339C">
          <w:rPr>
            <w:rFonts w:hint="eastAsia"/>
            <w:color w:val="000000"/>
            <w:sz w:val="23"/>
            <w:szCs w:val="23"/>
            <w:lang w:val="en-US" w:eastAsia="ko-KR"/>
          </w:rPr>
          <w:t xml:space="preserve">IEEE 802.11p and </w:t>
        </w:r>
      </w:ins>
      <w:ins w:id="173" w:author="hsoh3572 hsoh3572" w:date="2020-01-31T10:13:00Z">
        <w:r w:rsidR="00C37996">
          <w:rPr>
            <w:color w:val="000000"/>
            <w:sz w:val="23"/>
            <w:szCs w:val="23"/>
            <w:lang w:val="en-US" w:eastAsia="ko-KR"/>
          </w:rPr>
          <w:t xml:space="preserve">next </w:t>
        </w:r>
      </w:ins>
      <w:ins w:id="174" w:author="hsoh3572 hsoh3572" w:date="2020-01-31T09:49:00Z">
        <w:r w:rsidR="006F339C">
          <w:rPr>
            <w:rFonts w:hint="eastAsia"/>
            <w:color w:val="000000"/>
            <w:sz w:val="23"/>
            <w:szCs w:val="23"/>
            <w:lang w:val="en-US" w:eastAsia="ko-KR"/>
          </w:rPr>
          <w:t>IEE 802 TGbd</w:t>
        </w:r>
      </w:ins>
      <w:ins w:id="175" w:author="hsoh3572 hsoh3572" w:date="2020-01-31T09:55:00Z">
        <w:r w:rsidR="00C37996">
          <w:rPr>
            <w:color w:val="000000"/>
            <w:sz w:val="23"/>
            <w:szCs w:val="23"/>
            <w:lang w:val="en-US" w:eastAsia="ko-KR"/>
          </w:rPr>
          <w:t xml:space="preserve"> </w:t>
        </w:r>
      </w:ins>
      <w:ins w:id="176" w:author="hsoh3572 hsoh3572" w:date="2020-01-31T10:12:00Z">
        <w:r w:rsidR="00C37996">
          <w:rPr>
            <w:color w:val="000000"/>
            <w:sz w:val="23"/>
            <w:szCs w:val="23"/>
            <w:lang w:val="en-US" w:eastAsia="ko-KR"/>
          </w:rPr>
          <w:t>to be applicable</w:t>
        </w:r>
      </w:ins>
      <w:ins w:id="177" w:author="hsoh3572 hsoh3572" w:date="2020-01-31T09:57:00Z">
        <w:r w:rsidR="00C37996">
          <w:rPr>
            <w:color w:val="000000"/>
            <w:sz w:val="23"/>
            <w:szCs w:val="23"/>
            <w:lang w:val="en-US" w:eastAsia="ko-KR"/>
          </w:rPr>
          <w:t xml:space="preserve"> for ITS</w:t>
        </w:r>
        <w:r>
          <w:rPr>
            <w:color w:val="000000"/>
            <w:sz w:val="23"/>
            <w:szCs w:val="23"/>
            <w:lang w:val="en-US" w:eastAsia="ko-KR"/>
          </w:rPr>
          <w:t xml:space="preserve"> applications.</w:t>
        </w:r>
      </w:ins>
      <w:commentRangeEnd w:id="166"/>
      <w:r w:rsidR="00076C19">
        <w:rPr>
          <w:rStyle w:val="CommentReference"/>
        </w:rPr>
        <w:commentReference w:id="166"/>
      </w:r>
    </w:p>
    <w:p w14:paraId="1B27E9D4" w14:textId="073CEEE6" w:rsidR="006F339C" w:rsidRDefault="006F339C" w:rsidP="00C700F3">
      <w:pPr>
        <w:autoSpaceDE w:val="0"/>
        <w:autoSpaceDN w:val="0"/>
        <w:adjustRightInd w:val="0"/>
        <w:rPr>
          <w:ins w:id="178" w:author="hsoh3572 hsoh3572" w:date="2020-01-31T09:49:00Z"/>
          <w:color w:val="000000"/>
          <w:sz w:val="23"/>
          <w:szCs w:val="23"/>
          <w:lang w:val="en-US" w:eastAsia="ko-KR"/>
        </w:rPr>
      </w:pPr>
      <w:ins w:id="179" w:author="hsoh3572 hsoh3572" w:date="2020-01-31T09:49:00Z">
        <w:r>
          <w:rPr>
            <w:rFonts w:hint="eastAsia"/>
            <w:color w:val="000000"/>
            <w:sz w:val="23"/>
            <w:szCs w:val="23"/>
            <w:lang w:val="en-US" w:eastAsia="ko-KR"/>
          </w:rPr>
          <w:t xml:space="preserve"> </w:t>
        </w:r>
      </w:ins>
    </w:p>
    <w:p w14:paraId="08FAA38D" w14:textId="689A79EC" w:rsidR="00C700F3" w:rsidRPr="0070722A" w:rsidRDefault="00E41A3D" w:rsidP="00C700F3">
      <w:pPr>
        <w:autoSpaceDE w:val="0"/>
        <w:autoSpaceDN w:val="0"/>
        <w:adjustRightInd w:val="0"/>
        <w:rPr>
          <w:color w:val="000000"/>
          <w:sz w:val="23"/>
          <w:szCs w:val="23"/>
          <w:lang w:val="en-US"/>
        </w:rPr>
      </w:pPr>
      <w:r w:rsidRPr="0070722A">
        <w:rPr>
          <w:color w:val="000000"/>
          <w:sz w:val="23"/>
          <w:szCs w:val="23"/>
          <w:lang w:val="en-US"/>
        </w:rPr>
        <w:t xml:space="preserve"> </w:t>
      </w:r>
      <w:r w:rsidR="00181BE8">
        <w:rPr>
          <w:color w:val="000000"/>
          <w:sz w:val="23"/>
          <w:szCs w:val="23"/>
          <w:lang w:val="en-US"/>
        </w:rPr>
        <w:t>{</w:t>
      </w:r>
      <w:r w:rsidR="00C700F3" w:rsidRPr="0070722A">
        <w:rPr>
          <w:color w:val="000000"/>
          <w:sz w:val="23"/>
          <w:szCs w:val="23"/>
          <w:lang w:val="en-US"/>
        </w:rPr>
        <w:t xml:space="preserve">whether the NPRM results in 10MHz for the DSRC Service, 30MHz for the DSRC Service </w:t>
      </w:r>
      <w:r w:rsidR="00C700F3" w:rsidRPr="00EE3461">
        <w:rPr>
          <w:color w:val="000000"/>
          <w:sz w:val="23"/>
          <w:szCs w:val="23"/>
          <w:highlight w:val="yellow"/>
          <w:lang w:val="en-US"/>
        </w:rPr>
        <w:t xml:space="preserve">or maintains the 75MHz for the DSRC </w:t>
      </w:r>
      <w:r w:rsidR="008E6B37" w:rsidRPr="00EE3461">
        <w:rPr>
          <w:color w:val="000000"/>
          <w:sz w:val="23"/>
          <w:szCs w:val="23"/>
          <w:highlight w:val="yellow"/>
          <w:lang w:val="en-US"/>
        </w:rPr>
        <w:t>Service</w:t>
      </w:r>
      <w:r w:rsidR="008E6B37" w:rsidRPr="0070722A">
        <w:rPr>
          <w:color w:val="000000"/>
          <w:sz w:val="23"/>
          <w:szCs w:val="23"/>
          <w:lang w:val="en-US"/>
        </w:rPr>
        <w:t>.</w:t>
      </w:r>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lastRenderedPageBreak/>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bookmarkStart w:id="180" w:name="_GoBack"/>
      <w:bookmarkEnd w:id="180"/>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0E413C52" w:rsidR="00A4544C" w:rsidRDefault="00A4544C" w:rsidP="00165430">
      <w:pPr>
        <w:pStyle w:val="Heading1"/>
      </w:pPr>
      <w:bookmarkStart w:id="181" w:name="_Hlk30606899"/>
      <w:r w:rsidRPr="00165430">
        <w:rPr>
          <w:lang w:val="en-US"/>
        </w:rPr>
        <w:t>Comments on “</w:t>
      </w:r>
      <w:r>
        <w:rPr>
          <w:lang w:val="en-US"/>
        </w:rPr>
        <w:t xml:space="preserve">… </w:t>
      </w:r>
      <w:r w:rsidRPr="0016543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p>
    <w:bookmarkEnd w:id="181"/>
    <w:p w14:paraId="5A46C3CD" w14:textId="0A17003E" w:rsidR="00C20583" w:rsidRDefault="000B318C" w:rsidP="00165430">
      <w:pPr>
        <w:pStyle w:val="Heading2"/>
      </w:pPr>
      <w:r w:rsidRPr="005454E1">
        <w:t xml:space="preserve">On </w:t>
      </w:r>
      <w:r w:rsidRPr="005C1BC3">
        <w:t>t</w:t>
      </w:r>
      <w:r w:rsidR="00C700F3" w:rsidRPr="005C1BC3">
        <w:t xml:space="preserve">he spectrum needs </w:t>
      </w:r>
      <w:r w:rsidRPr="005C1BC3">
        <w:t xml:space="preserve">for </w:t>
      </w:r>
      <w:r w:rsidR="00C700F3" w:rsidRPr="005C1BC3">
        <w:t>achiev</w:t>
      </w:r>
      <w:r w:rsidRPr="005C1BC3">
        <w:t xml:space="preserve">ing </w:t>
      </w:r>
      <w:r w:rsidR="00C700F3" w:rsidRPr="005C1BC3">
        <w:t>the full benefit of traffic safety technologies:</w:t>
      </w:r>
    </w:p>
    <w:p w14:paraId="30A2FCD9" w14:textId="2F70F72F" w:rsidR="00C700F3" w:rsidRPr="005C1BC3" w:rsidRDefault="00C700F3" w:rsidP="00165430">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r w:rsidR="00FC4364" w:rsidRPr="005C1BC3">
        <w:t>is</w:t>
      </w:r>
      <w:r w:rsidRPr="005C1BC3">
        <w:t xml:space="preserve"> met in order to save more lives. The US Department of Transportation (DoT) in its latest report “</w:t>
      </w:r>
      <w:r w:rsidRPr="005C1BC3">
        <w:rPr>
          <w:i/>
          <w:iCs/>
        </w:rPr>
        <w:t>Preparing for the Future of Transportation</w:t>
      </w:r>
      <w:r w:rsidRPr="005C1BC3">
        <w:t>” [</w:t>
      </w:r>
      <w:hyperlink r:id="rId15" w:history="1">
        <w:r w:rsidRPr="005C1BC3">
          <w:rPr>
            <w:rStyle w:val="Hyperlink"/>
          </w:rPr>
          <w:t>1</w:t>
        </w:r>
      </w:hyperlink>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hyperlink r:id="rId16" w:history="1">
        <w:r w:rsidRPr="005C1BC3">
          <w:rPr>
            <w:rStyle w:val="Hyperlink"/>
          </w:rPr>
          <w:t>2</w:t>
        </w:r>
      </w:hyperlink>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165430"/>
    <w:p w14:paraId="03EC0E90" w14:textId="2FA21A45" w:rsidR="006926E3" w:rsidRPr="005C1BC3" w:rsidRDefault="006926E3" w:rsidP="00165430">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1BC78371"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8E6B37" w:rsidRPr="004F4D51">
        <w:rPr>
          <w:rFonts w:ascii="Arial" w:hAnsi="Arial" w:cs="Arial"/>
          <w:sz w:val="20"/>
          <w:u w:val="single"/>
        </w:rPr>
        <w:t>so,</w:t>
      </w:r>
      <w:r w:rsidR="00345845" w:rsidRPr="004F4D51">
        <w:rPr>
          <w:rFonts w:ascii="Arial" w:hAnsi="Arial" w:cs="Arial"/>
          <w:sz w:val="20"/>
          <w:u w:val="single"/>
        </w:rPr>
        <w:t xml:space="preserve">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6D4012A8" w:rsidR="004F4D51" w:rsidRDefault="004F4D51" w:rsidP="00A3513C">
      <w:pPr>
        <w:pStyle w:val="BodyText"/>
        <w:rPr>
          <w:ins w:id="182" w:author="hsoh3572 hsoh3572" w:date="2020-01-29T14:57:00Z"/>
          <w:rFonts w:ascii="Arial" w:hAnsi="Arial" w:cs="Arial"/>
          <w:sz w:val="20"/>
          <w:u w:val="single"/>
        </w:rPr>
      </w:pPr>
    </w:p>
    <w:p w14:paraId="711F097E" w14:textId="5BB0C550" w:rsidR="00165430" w:rsidRPr="005A2E58" w:rsidRDefault="00165430">
      <w:pPr>
        <w:pStyle w:val="Heading2"/>
        <w:rPr>
          <w:ins w:id="183" w:author="hsoh3572 hsoh3572" w:date="2020-01-29T14:57:00Z"/>
          <w:lang w:val="en-US"/>
        </w:rPr>
        <w:pPrChange w:id="184" w:author="hsoh3572 hsoh3572" w:date="2020-01-29T14:57:00Z">
          <w:pPr>
            <w:pStyle w:val="Heading3"/>
          </w:pPr>
        </w:pPrChange>
      </w:pPr>
      <w:ins w:id="185" w:author="hsoh3572 hsoh3572" w:date="2020-01-29T14:57:00Z">
        <w:r w:rsidRPr="005A2E58">
          <w:rPr>
            <w:lang w:val="en-US"/>
          </w:rPr>
          <w:t>International frequency bands harmonization for ITS applications</w:t>
        </w:r>
      </w:ins>
    </w:p>
    <w:p w14:paraId="4EBC2C25" w14:textId="79B920BB" w:rsidR="00165430" w:rsidRPr="005A2E58" w:rsidRDefault="00165430" w:rsidP="00165430">
      <w:pPr>
        <w:rPr>
          <w:ins w:id="186" w:author="hsoh3572 hsoh3572" w:date="2020-01-29T14:57:00Z"/>
          <w:lang w:val="en-US"/>
          <w:rPrChange w:id="187" w:author="Joseph Levy" w:date="2020-01-31T16:51:00Z">
            <w:rPr>
              <w:ins w:id="188" w:author="hsoh3572 hsoh3572" w:date="2020-01-29T14:57:00Z"/>
            </w:rPr>
          </w:rPrChange>
        </w:rPr>
      </w:pPr>
      <w:ins w:id="189" w:author="hsoh3572 hsoh3572" w:date="2020-01-29T14:57:00Z">
        <w:r w:rsidRPr="005A2E58">
          <w:rPr>
            <w:lang w:val="en-US"/>
            <w:rPrChange w:id="190" w:author="Joseph Levy" w:date="2020-01-31T16:51:00Z">
              <w:rPr/>
            </w:rPrChange>
          </w:rPr>
          <w:t>ITU-R ha</w:t>
        </w:r>
        <w:del w:id="191" w:author="Joseph Levy" w:date="2020-01-31T16:52:00Z">
          <w:r w:rsidRPr="005A2E58" w:rsidDel="005A2E58">
            <w:rPr>
              <w:lang w:val="en-US"/>
              <w:rPrChange w:id="192" w:author="Joseph Levy" w:date="2020-01-31T16:51:00Z">
                <w:rPr/>
              </w:rPrChange>
            </w:rPr>
            <w:delText>ve</w:delText>
          </w:r>
        </w:del>
      </w:ins>
      <w:ins w:id="193" w:author="Joseph Levy" w:date="2020-01-31T16:52:00Z">
        <w:r w:rsidR="005A2E58">
          <w:rPr>
            <w:lang w:val="en-US"/>
          </w:rPr>
          <w:t>s</w:t>
        </w:r>
      </w:ins>
      <w:ins w:id="194" w:author="hsoh3572 hsoh3572" w:date="2020-01-29T14:57:00Z">
        <w:r w:rsidRPr="005A2E58">
          <w:rPr>
            <w:lang w:val="en-US"/>
            <w:rPrChange w:id="195" w:author="Joseph Levy" w:date="2020-01-31T16:51:00Z">
              <w:rPr/>
            </w:rPrChange>
          </w:rPr>
          <w:t xml:space="preserve"> studied </w:t>
        </w:r>
        <w:del w:id="196" w:author="Joseph Levy" w:date="2020-01-31T16:52:00Z">
          <w:r w:rsidRPr="005A2E58" w:rsidDel="005A2E58">
            <w:rPr>
              <w:lang w:val="en-US"/>
              <w:rPrChange w:id="197" w:author="Joseph Levy" w:date="2020-01-31T16:51:00Z">
                <w:rPr/>
              </w:rPrChange>
            </w:rPr>
            <w:delText xml:space="preserve">on </w:delText>
          </w:r>
        </w:del>
        <w:r w:rsidRPr="005A2E58">
          <w:rPr>
            <w:lang w:val="en-US"/>
            <w:rPrChange w:id="198" w:author="Joseph Levy" w:date="2020-01-31T16:51:00Z">
              <w:rPr/>
            </w:rPrChange>
          </w:rPr>
          <w:t>international frequency bands harmonization for the current and future ITS applications according to Question ITU-R 205-5/5. Th</w:t>
        </w:r>
      </w:ins>
      <w:ins w:id="199" w:author="Joseph Levy" w:date="2020-01-31T16:54:00Z">
        <w:r w:rsidR="005A2E58">
          <w:rPr>
            <w:lang w:val="en-US"/>
          </w:rPr>
          <w:t>e</w:t>
        </w:r>
      </w:ins>
      <w:ins w:id="200" w:author="hsoh3572 hsoh3572" w:date="2020-01-29T14:57:00Z">
        <w:del w:id="201" w:author="Joseph Levy" w:date="2020-01-31T16:54:00Z">
          <w:r w:rsidRPr="005A2E58" w:rsidDel="005A2E58">
            <w:rPr>
              <w:lang w:val="en-US"/>
              <w:rPrChange w:id="202" w:author="Joseph Levy" w:date="2020-01-31T16:51:00Z">
                <w:rPr/>
              </w:rPrChange>
            </w:rPr>
            <w:delText>rough</w:delText>
          </w:r>
        </w:del>
        <w:r w:rsidRPr="005A2E58">
          <w:rPr>
            <w:lang w:val="en-US"/>
            <w:rPrChange w:id="203" w:author="Joseph Levy" w:date="2020-01-31T16:51:00Z">
              <w:rPr/>
            </w:rPrChange>
          </w:rPr>
          <w:t xml:space="preserve"> ITU-R working group study, Recommendation M.2121</w:t>
        </w:r>
      </w:ins>
      <w:ins w:id="204" w:author="Joseph Levy" w:date="2020-01-31T17:35:00Z">
        <w:r w:rsidR="00FF67FE">
          <w:rPr>
            <w:lang w:val="en-US"/>
          </w:rPr>
          <w:t xml:space="preserve"> </w:t>
        </w:r>
      </w:ins>
      <w:ins w:id="205" w:author="hsoh3572 hsoh3572" w:date="2020-01-29T14:57:00Z">
        <w:r w:rsidRPr="005A2E58">
          <w:rPr>
            <w:lang w:val="en-US"/>
            <w:rPrChange w:id="206" w:author="Joseph Levy" w:date="2020-01-31T16:51:00Z">
              <w:rPr/>
            </w:rPrChange>
          </w:rPr>
          <w:t>[</w:t>
        </w:r>
        <w:del w:id="207" w:author="Joseph Levy" w:date="2020-01-31T17:33:00Z">
          <w:r w:rsidRPr="005A2E58" w:rsidDel="00FF67FE">
            <w:rPr>
              <w:lang w:val="en-US"/>
              <w:rPrChange w:id="208" w:author="Joseph Levy" w:date="2020-01-31T16:51:00Z">
                <w:rPr/>
              </w:rPrChange>
            </w:rPr>
            <w:delText>3</w:delText>
          </w:r>
        </w:del>
      </w:ins>
      <w:ins w:id="209" w:author="Joseph Levy" w:date="2020-01-31T17:33:00Z">
        <w:r w:rsidR="00FF67FE">
          <w:rPr>
            <w:lang w:val="en-US"/>
          </w:rPr>
          <w:t>2a</w:t>
        </w:r>
      </w:ins>
      <w:ins w:id="210" w:author="hsoh3572 hsoh3572" w:date="2020-01-29T14:57:00Z">
        <w:del w:id="211" w:author="Joseph Levy" w:date="2020-01-31T17:33:00Z">
          <w:r w:rsidRPr="005A2E58" w:rsidDel="00FF67FE">
            <w:rPr>
              <w:lang w:val="en-US"/>
              <w:rPrChange w:id="212" w:author="Joseph Levy" w:date="2020-01-31T16:51:00Z">
                <w:rPr/>
              </w:rPrChange>
            </w:rPr>
            <w:delText>b</w:delText>
          </w:r>
        </w:del>
        <w:r w:rsidRPr="005A2E58">
          <w:rPr>
            <w:lang w:val="en-US"/>
            <w:rPrChange w:id="213" w:author="Joseph Levy" w:date="2020-01-31T16:51:00Z">
              <w:rPr/>
            </w:rPrChange>
          </w:rPr>
          <w:t>]</w:t>
        </w:r>
      </w:ins>
      <w:ins w:id="214" w:author="Joseph Levy" w:date="2020-01-31T16:54:00Z">
        <w:r w:rsidR="005A2E58">
          <w:rPr>
            <w:lang w:val="en-US"/>
          </w:rPr>
          <w:t>,</w:t>
        </w:r>
      </w:ins>
      <w:ins w:id="215" w:author="hsoh3572 hsoh3572" w:date="2020-01-29T14:57:00Z">
        <w:r w:rsidRPr="005A2E58">
          <w:rPr>
            <w:lang w:val="en-US"/>
            <w:rPrChange w:id="216" w:author="Joseph Levy" w:date="2020-01-31T16:51:00Z">
              <w:rPr/>
            </w:rPrChange>
          </w:rPr>
          <w:t xml:space="preserve"> provides guidance on</w:t>
        </w:r>
      </w:ins>
      <w:ins w:id="217" w:author="Joseph Levy" w:date="2020-01-31T16:55:00Z">
        <w:r w:rsidR="005A2E58">
          <w:rPr>
            <w:lang w:val="en-US"/>
          </w:rPr>
          <w:t xml:space="preserve"> how to</w:t>
        </w:r>
      </w:ins>
      <w:ins w:id="218" w:author="hsoh3572 hsoh3572" w:date="2020-01-29T14:57:00Z">
        <w:r w:rsidRPr="005A2E58">
          <w:rPr>
            <w:lang w:val="en-US"/>
            <w:rPrChange w:id="219" w:author="Joseph Levy" w:date="2020-01-31T16:51:00Z">
              <w:rPr/>
            </w:rPrChange>
          </w:rPr>
          <w:t xml:space="preserve"> </w:t>
        </w:r>
        <w:del w:id="220" w:author="Joseph Levy" w:date="2020-01-31T17:17:00Z">
          <w:r w:rsidRPr="005A2E58" w:rsidDel="00934EB5">
            <w:rPr>
              <w:lang w:val="en-US"/>
              <w:rPrChange w:id="221" w:author="Joseph Levy" w:date="2020-01-31T16:51:00Z">
                <w:rPr/>
              </w:rPrChange>
            </w:rPr>
            <w:delText>harmonized</w:delText>
          </w:r>
        </w:del>
      </w:ins>
      <w:ins w:id="222" w:author="Joseph Levy" w:date="2020-01-31T17:17:00Z">
        <w:r w:rsidR="00934EB5" w:rsidRPr="00934EB5">
          <w:rPr>
            <w:lang w:val="en-US"/>
          </w:rPr>
          <w:t>harmonize</w:t>
        </w:r>
      </w:ins>
      <w:ins w:id="223" w:author="hsoh3572 hsoh3572" w:date="2020-01-29T14:57:00Z">
        <w:r w:rsidRPr="005A2E58">
          <w:rPr>
            <w:lang w:val="en-US"/>
            <w:rPrChange w:id="224" w:author="Joseph Levy" w:date="2020-01-31T16:51:00Z">
              <w:rPr/>
            </w:rPrChange>
          </w:rPr>
          <w:t xml:space="preserve"> ITS frequency bands</w:t>
        </w:r>
      </w:ins>
      <w:ins w:id="225" w:author="Joseph Levy" w:date="2020-01-31T16:55:00Z">
        <w:r w:rsidR="005A2E58">
          <w:rPr>
            <w:lang w:val="en-US"/>
          </w:rPr>
          <w:t xml:space="preserve"> and </w:t>
        </w:r>
      </w:ins>
      <w:ins w:id="226" w:author="Joseph Levy" w:date="2020-01-31T17:12:00Z">
        <w:r w:rsidR="00E761C9">
          <w:rPr>
            <w:lang w:val="en-US"/>
          </w:rPr>
          <w:t>recommends</w:t>
        </w:r>
      </w:ins>
      <w:ins w:id="227" w:author="Joseph Levy" w:date="2020-01-31T16:55:00Z">
        <w:r w:rsidR="005A2E58">
          <w:rPr>
            <w:lang w:val="en-US"/>
          </w:rPr>
          <w:t xml:space="preserve"> that </w:t>
        </w:r>
      </w:ins>
      <w:ins w:id="228" w:author="Joseph Levy" w:date="2020-01-31T17:12:00Z">
        <w:r w:rsidR="00934EB5">
          <w:rPr>
            <w:lang w:val="en-US"/>
          </w:rPr>
          <w:t>“… Administrations should consider using the frequency</w:t>
        </w:r>
      </w:ins>
      <w:ins w:id="229" w:author="Joseph Levy" w:date="2020-01-31T17:13:00Z">
        <w:r w:rsidR="00934EB5">
          <w:rPr>
            <w:lang w:val="en-US"/>
          </w:rPr>
          <w:t xml:space="preserve"> </w:t>
        </w:r>
      </w:ins>
      <w:ins w:id="230" w:author="Joseph Levy" w:date="2020-01-31T17:12:00Z">
        <w:r w:rsidR="00934EB5">
          <w:rPr>
            <w:lang w:val="en-US"/>
          </w:rPr>
          <w:t xml:space="preserve">band </w:t>
        </w:r>
      </w:ins>
      <w:ins w:id="231" w:author="hsoh3572 hsoh3572" w:date="2020-01-29T14:57:00Z">
        <w:del w:id="232" w:author="Joseph Levy" w:date="2020-01-31T16:55:00Z">
          <w:r w:rsidRPr="005A2E58" w:rsidDel="005A2E58">
            <w:rPr>
              <w:lang w:val="en-US"/>
              <w:rPrChange w:id="233" w:author="Joseph Levy" w:date="2020-01-31T16:51:00Z">
                <w:rPr/>
              </w:rPrChange>
            </w:rPr>
            <w:delText xml:space="preserve"> to use</w:delText>
          </w:r>
        </w:del>
        <w:del w:id="234" w:author="Joseph Levy" w:date="2020-01-31T16:56:00Z">
          <w:r w:rsidRPr="005A2E58" w:rsidDel="005A2E58">
            <w:rPr>
              <w:lang w:val="en-US"/>
              <w:rPrChange w:id="235" w:author="Joseph Levy" w:date="2020-01-31T16:51:00Z">
                <w:rPr/>
              </w:rPrChange>
            </w:rPr>
            <w:delText xml:space="preserve"> </w:delText>
          </w:r>
        </w:del>
        <w:r w:rsidRPr="005A2E58">
          <w:rPr>
            <w:lang w:val="en-US"/>
            <w:rPrChange w:id="236" w:author="Joseph Levy" w:date="2020-01-31T16:51:00Z">
              <w:rPr/>
            </w:rPrChange>
          </w:rPr>
          <w:t>5</w:t>
        </w:r>
        <w:del w:id="237" w:author="Joseph Levy" w:date="2020-01-31T17:13:00Z">
          <w:r w:rsidRPr="005A2E58" w:rsidDel="00934EB5">
            <w:rPr>
              <w:lang w:val="en-US"/>
              <w:rPrChange w:id="238" w:author="Joseph Levy" w:date="2020-01-31T16:51:00Z">
                <w:rPr/>
              </w:rPrChange>
            </w:rPr>
            <w:delText>.</w:delText>
          </w:r>
        </w:del>
        <w:r w:rsidRPr="005A2E58">
          <w:rPr>
            <w:lang w:val="en-US"/>
            <w:rPrChange w:id="239" w:author="Joseph Levy" w:date="2020-01-31T16:51:00Z">
              <w:rPr/>
            </w:rPrChange>
          </w:rPr>
          <w:t>850</w:t>
        </w:r>
      </w:ins>
      <w:ins w:id="240" w:author="Joseph Levy" w:date="2020-01-31T17:13:00Z">
        <w:r w:rsidR="00934EB5">
          <w:rPr>
            <w:lang w:val="en-US"/>
          </w:rPr>
          <w:t>-</w:t>
        </w:r>
      </w:ins>
      <w:ins w:id="241" w:author="hsoh3572 hsoh3572" w:date="2020-01-29T14:57:00Z">
        <w:del w:id="242" w:author="Joseph Levy" w:date="2020-01-31T17:13:00Z">
          <w:r w:rsidRPr="005A2E58" w:rsidDel="00934EB5">
            <w:rPr>
              <w:lang w:val="en-US"/>
              <w:rPrChange w:id="243" w:author="Joseph Levy" w:date="2020-01-31T16:51:00Z">
                <w:rPr/>
              </w:rPrChange>
            </w:rPr>
            <w:delText>~</w:delText>
          </w:r>
        </w:del>
        <w:r w:rsidRPr="005A2E58">
          <w:rPr>
            <w:lang w:val="en-US"/>
            <w:rPrChange w:id="244" w:author="Joseph Levy" w:date="2020-01-31T16:51:00Z">
              <w:rPr/>
            </w:rPrChange>
          </w:rPr>
          <w:t>5</w:t>
        </w:r>
        <w:del w:id="245" w:author="Joseph Levy" w:date="2020-01-31T17:13:00Z">
          <w:r w:rsidRPr="005A2E58" w:rsidDel="00934EB5">
            <w:rPr>
              <w:lang w:val="en-US"/>
              <w:rPrChange w:id="246" w:author="Joseph Levy" w:date="2020-01-31T16:51:00Z">
                <w:rPr/>
              </w:rPrChange>
            </w:rPr>
            <w:delText>.</w:delText>
          </w:r>
        </w:del>
        <w:r w:rsidRPr="005A2E58">
          <w:rPr>
            <w:lang w:val="en-US"/>
            <w:rPrChange w:id="247" w:author="Joseph Levy" w:date="2020-01-31T16:51:00Z">
              <w:rPr/>
            </w:rPrChange>
          </w:rPr>
          <w:t>925</w:t>
        </w:r>
      </w:ins>
      <w:ins w:id="248" w:author="Joseph Levy" w:date="2020-01-31T17:13:00Z">
        <w:r w:rsidR="00934EB5">
          <w:rPr>
            <w:lang w:val="en-US"/>
          </w:rPr>
          <w:t xml:space="preserve"> M</w:t>
        </w:r>
      </w:ins>
      <w:ins w:id="249" w:author="hsoh3572 hsoh3572" w:date="2020-01-29T14:57:00Z">
        <w:del w:id="250" w:author="Joseph Levy" w:date="2020-01-31T17:13:00Z">
          <w:r w:rsidRPr="005A2E58" w:rsidDel="00934EB5">
            <w:rPr>
              <w:lang w:val="en-US"/>
              <w:rPrChange w:id="251" w:author="Joseph Levy" w:date="2020-01-31T16:51:00Z">
                <w:rPr/>
              </w:rPrChange>
            </w:rPr>
            <w:delText>G</w:delText>
          </w:r>
        </w:del>
        <w:r w:rsidRPr="005A2E58">
          <w:rPr>
            <w:lang w:val="en-US"/>
            <w:rPrChange w:id="252" w:author="Joseph Levy" w:date="2020-01-31T16:51:00Z">
              <w:rPr/>
            </w:rPrChange>
          </w:rPr>
          <w:t>Hz</w:t>
        </w:r>
      </w:ins>
      <w:ins w:id="253" w:author="Joseph Levy" w:date="2020-01-31T17:15:00Z">
        <w:r w:rsidR="00934EB5">
          <w:rPr>
            <w:lang w:val="en-US"/>
          </w:rPr>
          <w:t>, or parts thereof, for current and future ITS applications”</w:t>
        </w:r>
      </w:ins>
      <w:ins w:id="254" w:author="hsoh3572 hsoh3572" w:date="2020-01-29T14:57:00Z">
        <w:del w:id="255" w:author="Joseph Levy" w:date="2020-01-31T17:16:00Z">
          <w:r w:rsidRPr="005A2E58" w:rsidDel="00934EB5">
            <w:rPr>
              <w:lang w:val="en-US"/>
              <w:rPrChange w:id="256" w:author="Joseph Levy" w:date="2020-01-31T16:51:00Z">
                <w:rPr/>
              </w:rPrChange>
            </w:rPr>
            <w:delText xml:space="preserve"> for the current and future ITS applications</w:delText>
          </w:r>
        </w:del>
        <w:r w:rsidRPr="005A2E58">
          <w:rPr>
            <w:lang w:val="en-US"/>
            <w:rPrChange w:id="257" w:author="Joseph Levy" w:date="2020-01-31T16:51:00Z">
              <w:rPr/>
            </w:rPrChange>
          </w:rPr>
          <w:t xml:space="preserve">. </w:t>
        </w:r>
      </w:ins>
      <w:ins w:id="258" w:author="Joseph Levy" w:date="2020-01-31T17:18:00Z">
        <w:r w:rsidR="00934EB5">
          <w:rPr>
            <w:lang w:val="en-US"/>
          </w:rPr>
          <w:t xml:space="preserve">Recommendation M.212, also recommends that current frequency usage for evolving ITS within Regions 1, 2 and 3, </w:t>
        </w:r>
      </w:ins>
      <w:ins w:id="259" w:author="Joseph Levy" w:date="2020-01-31T17:21:00Z">
        <w:r w:rsidR="00934EB5">
          <w:rPr>
            <w:lang w:val="en-US"/>
          </w:rPr>
          <w:t xml:space="preserve">“… </w:t>
        </w:r>
      </w:ins>
      <w:ins w:id="260" w:author="Joseph Levy" w:date="2020-01-31T17:18:00Z">
        <w:r w:rsidR="00934EB5">
          <w:rPr>
            <w:lang w:val="en-US"/>
          </w:rPr>
          <w:t>should be taken into account for regional harmonized ITS frequency bands</w:t>
        </w:r>
      </w:ins>
      <w:ins w:id="261" w:author="Joseph Levy" w:date="2020-01-31T17:21:00Z">
        <w:r w:rsidR="00934EB5">
          <w:rPr>
            <w:lang w:val="en-US"/>
          </w:rPr>
          <w:t xml:space="preserve"> …”</w:t>
        </w:r>
      </w:ins>
      <w:ins w:id="262" w:author="Joseph Levy" w:date="2020-01-31T17:22:00Z">
        <w:r w:rsidR="00E929B6">
          <w:rPr>
            <w:lang w:val="en-US"/>
          </w:rPr>
          <w:t xml:space="preserve"> and </w:t>
        </w:r>
      </w:ins>
      <w:ins w:id="263" w:author="Joseph Levy" w:date="2020-01-31T17:23:00Z">
        <w:r w:rsidR="00E929B6">
          <w:rPr>
            <w:lang w:val="en-US"/>
          </w:rPr>
          <w:t>“</w:t>
        </w:r>
        <w:r w:rsidR="00E929B6" w:rsidRPr="00E929B6">
          <w:rPr>
            <w:lang w:val="en-US"/>
          </w:rPr>
          <w:t>that when using harmonized frequency bands for ITS, potential coexistence issues between ITS stations and other applications of the mobile service and/or other services should be taken into account.</w:t>
        </w:r>
        <w:r w:rsidR="00E929B6">
          <w:rPr>
            <w:lang w:val="en-US"/>
          </w:rPr>
          <w:t>”</w:t>
        </w:r>
      </w:ins>
      <w:ins w:id="264" w:author="hsoh3572 hsoh3572" w:date="2020-01-29T14:57:00Z">
        <w:del w:id="265" w:author="Joseph Levy" w:date="2020-01-31T17:23:00Z">
          <w:r w:rsidRPr="005A2E58" w:rsidDel="00E929B6">
            <w:rPr>
              <w:lang w:val="en-US"/>
              <w:rPrChange w:id="266" w:author="Joseph Levy" w:date="2020-01-31T16:51:00Z">
                <w:rPr/>
              </w:rPrChange>
            </w:rPr>
            <w:delText>And it takes into considerations of regional harmonized frequency bands by referring the examples of the current ITS frequency bands</w:delText>
          </w:r>
          <w:r w:rsidRPr="005A2E58" w:rsidDel="00E929B6">
            <w:rPr>
              <w:szCs w:val="22"/>
              <w:lang w:val="en-US"/>
              <w:rPrChange w:id="267" w:author="Joseph Levy" w:date="2020-01-31T16:51:00Z">
                <w:rPr>
                  <w:szCs w:val="22"/>
                </w:rPr>
              </w:rPrChange>
            </w:rPr>
            <w:delText xml:space="preserve">, </w:delText>
          </w:r>
          <w:r w:rsidRPr="005A2E58" w:rsidDel="00E929B6">
            <w:rPr>
              <w:lang w:val="en-US"/>
              <w:rPrChange w:id="268" w:author="Joseph Levy" w:date="2020-01-31T16:51:00Z">
                <w:rPr/>
              </w:rPrChange>
            </w:rPr>
            <w:delText>potential coexistence issues between ITS stations and other applications of the mobile service</w:delText>
          </w:r>
        </w:del>
        <w:del w:id="269" w:author="Joseph Levy" w:date="2020-01-31T17:33:00Z">
          <w:r w:rsidRPr="005A2E58" w:rsidDel="00FF67FE">
            <w:rPr>
              <w:lang w:val="en-US"/>
              <w:rPrChange w:id="270" w:author="Joseph Levy" w:date="2020-01-31T16:51:00Z">
                <w:rPr/>
              </w:rPrChange>
            </w:rPr>
            <w:delText xml:space="preserve"> [1].   </w:delText>
          </w:r>
        </w:del>
      </w:ins>
    </w:p>
    <w:p w14:paraId="4E18AA1F" w14:textId="77777777" w:rsidR="00165430" w:rsidRPr="00165430" w:rsidRDefault="00165430" w:rsidP="00A3513C">
      <w:pPr>
        <w:pStyle w:val="BodyText"/>
        <w:rPr>
          <w:rFonts w:ascii="Arial" w:hAnsi="Arial" w:cs="Arial"/>
          <w:sz w:val="20"/>
          <w:u w:val="single"/>
          <w:lang w:val="en-GB"/>
          <w:rPrChange w:id="271" w:author="hsoh3572 hsoh3572" w:date="2020-01-29T14:57:00Z">
            <w:rPr>
              <w:rFonts w:ascii="Arial" w:hAnsi="Arial" w:cs="Arial"/>
              <w:sz w:val="20"/>
              <w:u w:val="single"/>
            </w:rPr>
          </w:rPrChange>
        </w:rPr>
      </w:pPr>
    </w:p>
    <w:p w14:paraId="7E7FA709" w14:textId="781E6C0C" w:rsidR="005D04AE" w:rsidRDefault="005D04AE" w:rsidP="005D04AE">
      <w:pPr>
        <w:pStyle w:val="Heading1"/>
        <w:rPr>
          <w:lang w:val="en-US"/>
        </w:rPr>
      </w:pPr>
      <w:r w:rsidRPr="00811500">
        <w:rPr>
          <w:lang w:val="en-US"/>
        </w:rPr>
        <w:lastRenderedPageBreak/>
        <w:t>Comments on “</w:t>
      </w:r>
      <w:r>
        <w:rPr>
          <w:lang w:val="en-US"/>
        </w:rPr>
        <w:t xml:space="preserve">… </w:t>
      </w:r>
      <w:r w:rsidRPr="0081150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p>
    <w:p w14:paraId="42240B2F" w14:textId="5291D9D2" w:rsidR="005D04AE" w:rsidRDefault="005D04AE" w:rsidP="00165430">
      <w:pPr>
        <w:rPr>
          <w:lang w:val="en-US"/>
        </w:rPr>
      </w:pPr>
    </w:p>
    <w:p w14:paraId="405E2794" w14:textId="793BFD57" w:rsidR="005D04AE" w:rsidRPr="00165430" w:rsidRDefault="005D04AE">
      <w:pPr>
        <w:pStyle w:val="Heading1"/>
        <w:rPr>
          <w:lang w:val="en-US"/>
        </w:rPr>
      </w:pPr>
      <w:r w:rsidRPr="00811500">
        <w:rPr>
          <w:lang w:val="en-US"/>
        </w:rPr>
        <w:t xml:space="preserve">Comments on </w:t>
      </w:r>
      <w:r>
        <w:rPr>
          <w:lang w:val="en-US"/>
        </w:rPr>
        <w:t xml:space="preserve">“… </w:t>
      </w:r>
      <w:r w:rsidRPr="001C3A23">
        <w:rPr>
          <w:lang w:val="en-US"/>
        </w:rPr>
        <w:t xml:space="preserve">on the available </w:t>
      </w:r>
      <w:r w:rsidRPr="005D04AE">
        <w:rPr>
          <w:lang w:val="en-US"/>
        </w:rPr>
        <w:t>technical studies on C-V2X that should inform our consideration of C-V2X, including any recent studies that provide information about how C-V2X would operate in the 5.9 GHz band.</w:t>
      </w:r>
      <w:r>
        <w:rPr>
          <w:lang w:val="en-US"/>
        </w:rPr>
        <w:t>” [A], paragraph 26</w:t>
      </w:r>
    </w:p>
    <w:p w14:paraId="499AEB03" w14:textId="37B1AF26" w:rsidR="005D04AE" w:rsidRDefault="00C700F3" w:rsidP="00165430">
      <w:pPr>
        <w:pStyle w:val="Heading2"/>
      </w:pPr>
      <w:r w:rsidRPr="005C1BC3">
        <w:t>5G connectivity benefits should not be coupled to C-V2X:</w:t>
      </w:r>
    </w:p>
    <w:p w14:paraId="04C1D91D" w14:textId="36991E1F" w:rsidR="000B318C" w:rsidRDefault="000B318C" w:rsidP="00165430">
      <w:r w:rsidRPr="000B318C">
        <w:t xml:space="preserve">It is often wrongly assumed that the anticipated benefits of 5G connectivity are uniquely </w:t>
      </w:r>
      <w:r w:rsidR="00E4409F">
        <w:t>a</w:t>
      </w:r>
      <w:r w:rsidRPr="000B318C">
        <w:t xml:space="preserve">ssociated with the PC5 </w:t>
      </w:r>
      <w:r w:rsidR="003C782F" w:rsidRPr="000B318C">
        <w:t>side link</w:t>
      </w:r>
      <w:r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We agree that cellular V2N connectivity in terms of (Uu) communication </w:t>
      </w:r>
      <w:r>
        <w:t xml:space="preserve">could </w:t>
      </w:r>
      <w:r w:rsidRPr="000B318C">
        <w:t>complement V2V and V2I</w:t>
      </w:r>
      <w:r>
        <w:t xml:space="preserve"> to achieve a longer range</w:t>
      </w:r>
      <w:r w:rsidRPr="000B318C">
        <w:t>.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r w:rsidR="00345258">
        <w:t xml:space="preserve"> {this reference seems to be broken}</w:t>
      </w:r>
      <w:r w:rsidRPr="000B318C">
        <w:t>.</w:t>
      </w:r>
    </w:p>
    <w:p w14:paraId="6B2C7A7A" w14:textId="5B8368E6" w:rsidR="002D7AA6" w:rsidRDefault="002D7AA6" w:rsidP="00A3513C">
      <w:pPr>
        <w:pStyle w:val="BodyText"/>
        <w:spacing w:before="120"/>
      </w:pPr>
    </w:p>
    <w:p w14:paraId="1405A376" w14:textId="6E048B67" w:rsidR="002D7AA6" w:rsidRDefault="002D7AA6" w:rsidP="00165430">
      <w:pPr>
        <w:pStyle w:val="Heading2"/>
        <w:rPr>
          <w:lang w:val="en-US"/>
        </w:rPr>
      </w:pPr>
      <w:r>
        <w:t>Vehicle-to-Pedestrian Communications (V2P)</w:t>
      </w:r>
    </w:p>
    <w:p w14:paraId="7065BB28" w14:textId="77777777" w:rsidR="00E17954" w:rsidRDefault="00E17954" w:rsidP="00165430">
      <w:r>
        <w:rPr>
          <w:color w:val="000000"/>
        </w:rPr>
        <w:t>In its waiver request, the 5GAA states that “</w:t>
      </w:r>
      <w:r>
        <w:t xml:space="preserve">C-V2X enables </w:t>
      </w:r>
      <w:r>
        <w:rPr>
          <w:b/>
          <w:bCs/>
        </w:rPr>
        <w:t>direct, peer-to-peer mode</w:t>
      </w:r>
      <w:r>
        <w: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t>
      </w:r>
      <w:r>
        <w:rPr>
          <w:b/>
          <w:bCs/>
        </w:rPr>
        <w:t xml:space="preserve"> indirectly</w:t>
      </w:r>
      <w:r>
        <w: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t>
      </w:r>
    </w:p>
    <w:p w14:paraId="09C9DAB5" w14:textId="1325F259" w:rsidR="00E17954" w:rsidRDefault="00E17954" w:rsidP="00165430">
      <w:pPr>
        <w:rPr>
          <w:lang w:val="en-US"/>
        </w:rPr>
      </w:pPr>
      <w:r>
        <w:t xml:space="preserve">On the contrary, V2P communications provide a very strong argument for using DSRC over C-V2X. Except for very low-end models, all modern mobile phones are now equipped with IEEE 802.11ac/ax </w:t>
      </w:r>
      <w:del w:id="272" w:author="Joseph Levy" w:date="2020-01-29T11:19:00Z">
        <w:r w:rsidDel="00B513D3">
          <w:delText>WiFi</w:delText>
        </w:r>
      </w:del>
      <w:ins w:id="273" w:author="Joseph Levy" w:date="2020-01-29T11:19:00Z">
        <w:r w:rsidR="00B513D3">
          <w:t>Wi-Fi</w:t>
        </w:r>
      </w:ins>
      <w:r>
        <w:t xml:space="preserve"> modules, which operate in the 5 GHz frequency band and support channels up to 5835 MHz. The corresponding antennas and </w:t>
      </w:r>
      <w:r w:rsidRPr="00B513D3">
        <w:rPr>
          <w:lang w:val="en-US"/>
          <w:rPrChange w:id="274" w:author="Joseph Levy" w:date="2020-01-29T11:20:00Z">
            <w:rPr/>
          </w:rPrChange>
        </w:rPr>
        <w:t>analog</w:t>
      </w:r>
      <w:r>
        <w:t xml:space="preserve"> RF frontends could therefore easily support the 5850 to 5925 MHz spectrum, meaning that moderate changes to existing </w:t>
      </w:r>
      <w:del w:id="275" w:author="Joseph Levy" w:date="2020-01-29T11:20:00Z">
        <w:r w:rsidDel="00B513D3">
          <w:delText>WiFi</w:delText>
        </w:r>
      </w:del>
      <w:ins w:id="276" w:author="Joseph Levy" w:date="2020-01-29T11:20:00Z">
        <w:r w:rsidR="00B513D3">
          <w:t>Wi-Fi</w:t>
        </w:r>
      </w:ins>
      <w:r>
        <w:t xml:space="preserve"> chips will allow direct peer-to-peer communication from DSRC-capable vehicles to mobile phones, </w:t>
      </w:r>
      <w:r w:rsidR="00FC4364">
        <w:t xml:space="preserve">enabling safety messaging to </w:t>
      </w:r>
      <w:r>
        <w:t>warn pedestrians and cyclists about oncoming vehicles.</w:t>
      </w:r>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lastRenderedPageBreak/>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49119696" w:rsidR="00DB43D6" w:rsidRPr="001C3A23" w:rsidRDefault="00DB43D6" w:rsidP="00210C0D">
      <w:pPr>
        <w:pStyle w:val="Heading1"/>
        <w:rPr>
          <w:lang w:val="en-US"/>
        </w:rPr>
      </w:pPr>
      <w:r w:rsidRPr="001C3A23">
        <w:rPr>
          <w:lang w:val="en-US"/>
        </w:rPr>
        <w:t>Comments</w:t>
      </w:r>
      <w:r w:rsidRPr="00DB43D6">
        <w:rPr>
          <w:lang w:val="en-US"/>
        </w:rPr>
        <w:t xml:space="preserve"> on “We propose to modify existing DSRC licenses to allow operation in only the 5.895-5.925GHz sub-band to the extent that licensees want to operate a C-V2X system or only in 5.895-5.905 GHz </w:t>
      </w:r>
      <w:r w:rsidR="00210C0D" w:rsidRPr="00DB43D6">
        <w:rPr>
          <w:lang w:val="en-US"/>
        </w:rPr>
        <w:t>to the</w:t>
      </w:r>
      <w:r w:rsidRPr="00DB43D6">
        <w:rPr>
          <w:lang w:val="en-US"/>
        </w:rPr>
        <w:t xml:space="preserve"> extent this sub-band is retained for DSRC systems and the licensees want to continue their DSRC operations.” [A], paragraph </w:t>
      </w:r>
      <w:r>
        <w:rPr>
          <w:lang w:val="en-US"/>
        </w:rPr>
        <w:t>34</w:t>
      </w:r>
    </w:p>
    <w:p w14:paraId="78B101C5" w14:textId="77777777" w:rsidR="00DB43D6" w:rsidRDefault="00DB43D6" w:rsidP="005C1BC3">
      <w:pPr>
        <w:autoSpaceDE w:val="0"/>
        <w:autoSpaceDN w:val="0"/>
        <w:adjustRightInd w:val="0"/>
        <w:ind w:left="720" w:hanging="720"/>
        <w:rPr>
          <w:rFonts w:ascii="Calibri" w:hAnsi="Calibri" w:cs="Calibri"/>
          <w:color w:val="000000"/>
          <w:sz w:val="23"/>
          <w:szCs w:val="23"/>
          <w:lang w:val="en-US"/>
        </w:rPr>
      </w:pPr>
    </w:p>
    <w:p w14:paraId="394F30DA" w14:textId="6E04F9AE" w:rsidR="00344C9B" w:rsidRPr="005C1BC3" w:rsidRDefault="00344C9B" w:rsidP="00165430">
      <w:pPr>
        <w:pStyle w:val="Heading2"/>
        <w:rPr>
          <w:lang w:val="en-US"/>
        </w:rPr>
      </w:pPr>
      <w:r w:rsidRPr="005C1BC3">
        <w:rPr>
          <w:lang w:val="en-US"/>
        </w:rPr>
        <w:t>V2X Channel Needs</w:t>
      </w:r>
    </w:p>
    <w:p w14:paraId="2E11EA53" w14:textId="587D92F8" w:rsidR="00344C9B" w:rsidRDefault="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4FEB8BC9" w:rsidR="00344C9B" w:rsidRDefault="00344C9B">
      <w:r>
        <w:t>On the other hand, non-safety critical messages may constitute the major economic driver for market adoption of V2X. For example, platooning of trucks on highways was shown to improve average fuel efficiency by up to 13% for the involved vehicles [</w:t>
      </w:r>
      <w:r w:rsidR="003A2283">
        <w:t>3a</w:t>
      </w:r>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r w:rsidR="001C3A23">
        <w:t>}</w:t>
      </w:r>
      <w:r w:rsidR="003A2283">
        <w:t xml:space="preserve">check this reference} </w:t>
      </w:r>
      <w:r>
        <w:t>in order to maintain speed and distance, thus creating frequent potential interference of BSMs.</w:t>
      </w:r>
    </w:p>
    <w:p w14:paraId="2CA9E7E0" w14:textId="77777777" w:rsidR="00344C9B" w:rsidRDefault="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165430" w:rsidRDefault="00E433FC" w:rsidP="00E433FC">
      <w:pPr>
        <w:autoSpaceDE w:val="0"/>
        <w:autoSpaceDN w:val="0"/>
        <w:adjustRightInd w:val="0"/>
        <w:ind w:left="720" w:hanging="720"/>
        <w:rPr>
          <w:rFonts w:ascii="Calibri" w:hAnsi="Calibri" w:cs="Calibri"/>
          <w:b/>
          <w:color w:val="000000"/>
          <w:sz w:val="28"/>
          <w:szCs w:val="23"/>
          <w:highlight w:val="yellow"/>
          <w:lang w:val="en-US"/>
        </w:rPr>
      </w:pPr>
      <w:r w:rsidRPr="00165430">
        <w:rPr>
          <w:rFonts w:ascii="Calibri" w:hAnsi="Calibri" w:cs="Calibri"/>
          <w:b/>
          <w:color w:val="000000"/>
          <w:sz w:val="28"/>
          <w:szCs w:val="23"/>
          <w:highlight w:val="yellow"/>
          <w:lang w:val="en-US"/>
        </w:rPr>
        <w:t xml:space="preserve">OOB </w:t>
      </w:r>
      <w:r w:rsidR="003209F9" w:rsidRPr="00165430">
        <w:rPr>
          <w:rFonts w:ascii="Calibri" w:hAnsi="Calibri" w:cs="Calibri"/>
          <w:b/>
          <w:color w:val="000000"/>
          <w:sz w:val="28"/>
          <w:szCs w:val="23"/>
          <w:highlight w:val="yellow"/>
          <w:lang w:val="en-US"/>
        </w:rPr>
        <w:t>performance</w:t>
      </w:r>
      <w:r w:rsidRPr="00165430">
        <w:rPr>
          <w:rFonts w:ascii="Calibri" w:hAnsi="Calibri" w:cs="Calibri"/>
          <w:b/>
          <w:color w:val="000000"/>
          <w:sz w:val="28"/>
          <w:szCs w:val="23"/>
          <w:highlight w:val="yellow"/>
          <w:lang w:val="en-US"/>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4A31DF22" w:rsidR="00D03A87" w:rsidRPr="00165430" w:rsidRDefault="00D03A87" w:rsidP="00165430">
      <w:pPr>
        <w:pStyle w:val="Heading1"/>
        <w:rPr>
          <w:b w:val="0"/>
        </w:rPr>
      </w:pPr>
      <w:r w:rsidRPr="00165430">
        <w:t>Comment on “… on the extent to which our proposal would make ITS based technologies either more or less effective.” [A] paragraph 66</w:t>
      </w:r>
    </w:p>
    <w:p w14:paraId="7B012418" w14:textId="59B4C476" w:rsidR="00E433FC" w:rsidRPr="0070722A" w:rsidRDefault="00E433FC" w:rsidP="00165430">
      <w:pPr>
        <w:pStyle w:val="Heading2"/>
        <w:rPr>
          <w:lang w:val="en-US"/>
        </w:rPr>
      </w:pPr>
      <w:r w:rsidRPr="0070722A">
        <w:rPr>
          <w:lang w:val="en-US"/>
        </w:rPr>
        <w:t xml:space="preserve">Need for common V2X </w:t>
      </w:r>
      <w:r w:rsidR="003209F9" w:rsidRPr="0070722A">
        <w:rPr>
          <w:lang w:val="en-US"/>
        </w:rPr>
        <w:t>safety</w:t>
      </w:r>
      <w:r w:rsidRPr="0070722A">
        <w:rPr>
          <w:lang w:val="en-US"/>
        </w:rPr>
        <w:t xml:space="preserve"> format/broadcast type:</w:t>
      </w:r>
    </w:p>
    <w:p w14:paraId="525C0C9B" w14:textId="6AFB68DA" w:rsidR="004D4BAE" w:rsidRPr="005C1BC3" w:rsidDel="00165430" w:rsidRDefault="004D4BAE" w:rsidP="00165430">
      <w:pPr>
        <w:pStyle w:val="Heading3"/>
        <w:rPr>
          <w:del w:id="277" w:author="hsoh3572 hsoh3572" w:date="2020-01-29T14:58:00Z"/>
          <w:lang w:val="en-US"/>
        </w:rPr>
      </w:pPr>
      <w:del w:id="278" w:author="hsoh3572 hsoh3572" w:date="2020-01-29T14:58:00Z">
        <w:r w:rsidRPr="005C1BC3" w:rsidDel="00165430">
          <w:rPr>
            <w:lang w:val="en-US"/>
          </w:rPr>
          <w:delText>International frequency bands harmonization for ITS applications</w:delText>
        </w:r>
      </w:del>
    </w:p>
    <w:p w14:paraId="305C7492" w14:textId="6207CF8C" w:rsidR="004D4BAE" w:rsidDel="00165430" w:rsidRDefault="004D4BAE" w:rsidP="00165430">
      <w:pPr>
        <w:rPr>
          <w:del w:id="279" w:author="hsoh3572 hsoh3572" w:date="2020-01-29T14:58:00Z"/>
        </w:rPr>
      </w:pPr>
      <w:del w:id="280" w:author="hsoh3572 hsoh3572" w:date="2020-01-29T14:58:00Z">
        <w:r w:rsidDel="00165430">
          <w:delText>ITU-R have studied on international frequency bands harmonization for the current and future ITS applications according to Question ITU-R 205-5/5. Through ITU-R working group study, Recommendation M.2121</w:delText>
        </w:r>
        <w:r w:rsidR="00D03A87" w:rsidDel="00165430">
          <w:delText>[3b]</w:delText>
        </w:r>
        <w:r w:rsidDel="00165430">
          <w:delText xml:space="preserve"> provides guidance on harmonized ITS frequency bands to use 5.850~5.925GHz for the current and future ITS applications. And it takes into considerations of regional harmonized frequency bands by referring the examples of the current ITS frequency bands</w:delText>
        </w:r>
        <w:r w:rsidDel="00165430">
          <w:rPr>
            <w:szCs w:val="22"/>
          </w:rPr>
          <w:delText xml:space="preserve">, </w:delText>
        </w:r>
        <w:r w:rsidDel="00165430">
          <w:delText xml:space="preserve">potential coexistence issues between ITS stations and other applications of the mobile service [1].   </w:delText>
        </w:r>
      </w:del>
    </w:p>
    <w:p w14:paraId="65F0CBD8" w14:textId="77777777" w:rsidR="004D4BAE" w:rsidRDefault="004D4BAE" w:rsidP="004D4BAE">
      <w:pPr>
        <w:ind w:left="426" w:right="-459"/>
        <w:rPr>
          <w:sz w:val="24"/>
          <w:szCs w:val="24"/>
        </w:rPr>
      </w:pPr>
    </w:p>
    <w:p w14:paraId="61C91042" w14:textId="4098C388" w:rsidR="004D4BAE" w:rsidRPr="005C1BC3" w:rsidDel="00165430" w:rsidRDefault="004D4BAE" w:rsidP="00165430">
      <w:pPr>
        <w:pStyle w:val="Heading3"/>
        <w:rPr>
          <w:del w:id="281" w:author="hsoh3572 hsoh3572" w:date="2020-01-29T14:58:00Z"/>
          <w:lang w:val="en-US"/>
        </w:rPr>
      </w:pPr>
      <w:del w:id="282" w:author="hsoh3572 hsoh3572" w:date="2020-01-29T14:58:00Z">
        <w:r w:rsidRPr="005C1BC3" w:rsidDel="00165430">
          <w:rPr>
            <w:lang w:val="en-US"/>
          </w:rPr>
          <w:delText>V2X communication technology standards</w:delText>
        </w:r>
      </w:del>
    </w:p>
    <w:p w14:paraId="7981984D" w14:textId="123ED5CE" w:rsidR="004D4BAE" w:rsidDel="00165430" w:rsidRDefault="004D4BAE" w:rsidP="00165430">
      <w:pPr>
        <w:rPr>
          <w:del w:id="283" w:author="hsoh3572 hsoh3572" w:date="2020-01-29T14:58:00Z"/>
        </w:rPr>
      </w:pPr>
      <w:del w:id="284" w:author="hsoh3572 hsoh3572" w:date="2020-01-29T14:58:00Z">
        <w:r w:rsidDel="00165430">
          <w:delText xml:space="preserve">ITU-R also have studied on radio interface standards of vehicle to vehicle and vehicle to </w:delText>
        </w:r>
        <w:r w:rsidDel="00165430">
          <w:rPr>
            <w:color w:val="0000FF"/>
          </w:rPr>
          <w:delText>infrastructure</w:delText>
        </w:r>
        <w:r w:rsidDel="00165430">
          <w:delText xml:space="preserve"> </w:delText>
        </w:r>
        <w:r w:rsidR="001C3A23" w:rsidDel="00165430">
          <w:delText>two-way</w:delText>
        </w:r>
        <w:r w:rsidDel="00165430">
          <w:delText xml:space="preserve"> communications for the current and planned ITS applications considering Recommendation M.2121. Recommendation M.2084 provides information on V2X standards and technical specifications which have developed by </w:delText>
        </w:r>
        <w:r w:rsidDel="00165430">
          <w:rPr>
            <w:color w:val="0000FF"/>
          </w:rPr>
          <w:delText>SDOs such as</w:delText>
        </w:r>
        <w:r w:rsidDel="00165430">
          <w:delText xml:space="preserve"> ETSI, IEEE, ARIB, TTA, IMDA, CCSA, 3GPP and ATIS [</w:delText>
        </w:r>
        <w:r w:rsidR="003A00F2" w:rsidDel="00165430">
          <w:delText>3c</w:delText>
        </w:r>
        <w:r w:rsidDel="00165430">
          <w:delText>]. It states that V2V/V2I communication technologies for ITS applications should apply industrial standards.</w:delText>
        </w:r>
      </w:del>
    </w:p>
    <w:p w14:paraId="7BBCCA7D" w14:textId="0F9D0560" w:rsidR="004D4BAE" w:rsidRDefault="004D4BAE" w:rsidP="004D4BAE">
      <w:pPr>
        <w:ind w:left="426" w:right="-459"/>
        <w:rPr>
          <w:sz w:val="24"/>
          <w:szCs w:val="24"/>
        </w:rPr>
      </w:pPr>
      <w:del w:id="285" w:author="hsoh3572 hsoh3572" w:date="2020-01-29T14:58:00Z">
        <w:r w:rsidDel="00165430">
          <w:rPr>
            <w:sz w:val="24"/>
            <w:szCs w:val="24"/>
          </w:rPr>
          <w:delText xml:space="preserve"> </w:delText>
        </w:r>
      </w:del>
    </w:p>
    <w:p w14:paraId="763D6A13" w14:textId="40E0BE27" w:rsidR="005454E1" w:rsidRPr="00165430" w:rsidRDefault="005454E1" w:rsidP="00165430">
      <w:pPr>
        <w:pStyle w:val="Heading3"/>
      </w:pPr>
      <w:r w:rsidRPr="00165430">
        <w:lastRenderedPageBreak/>
        <w:t>DOT position on interoperability and robust safety/</w:t>
      </w:r>
      <w:r w:rsidR="003C782F" w:rsidRPr="00165430">
        <w:t>public</w:t>
      </w:r>
      <w:r w:rsidRPr="00165430">
        <w:t xml:space="preserve"> safety</w:t>
      </w:r>
    </w:p>
    <w:p w14:paraId="02C6AB56" w14:textId="188476AA" w:rsidR="005454E1" w:rsidRDefault="005454E1" w:rsidP="00165430">
      <w:r>
        <w:t xml:space="preserve">Quoted from [AA]: </w:t>
      </w:r>
      <w:r w:rsidR="009207F9">
        <w:t>“</w:t>
      </w:r>
      <w:r>
        <w:t>We note that DOT envisions DSRC units in every new motor vehicle for life-saving communications.  To ensure interoperability and robust safety/public safety</w:t>
      </w:r>
      <w:bookmarkStart w:id="286"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286"/>
      <w:r>
        <w:t xml:space="preserve"> communications among these DSRC devices nationwide, we adopt the standard supported by most commenters and developed under an accredited standard setting process (ASTM E2213-03 or “ASTM-DSRC”).</w:t>
      </w:r>
      <w:r w:rsidR="009207F9">
        <w:t>”</w:t>
      </w:r>
      <w:r>
        <w:t xml:space="preserve">  </w:t>
      </w:r>
    </w:p>
    <w:bookmarkStart w:id="287"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287"/>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165430">
        <w:rPr>
          <w:rFonts w:ascii="Calibri" w:hAnsi="Calibri" w:cs="Calibri"/>
          <w:b/>
          <w:color w:val="000000"/>
          <w:sz w:val="28"/>
          <w:szCs w:val="23"/>
          <w:highlight w:val="yellow"/>
          <w:lang w:val="en-US"/>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47FF2B53" w:rsidR="004F4D51" w:rsidRPr="00165430" w:rsidRDefault="001C3A23" w:rsidP="00165430">
      <w:pPr>
        <w:pStyle w:val="Heading1"/>
      </w:pPr>
      <w:r w:rsidRPr="00165430">
        <w:t>Comments on “… how to evaluate the benefits and costs of our proposal given the evolving nature of transportation and vehicular safety-related technologies, both within and outside of the 5.9 GHz band.”, [A] paragraph 66</w:t>
      </w:r>
    </w:p>
    <w:p w14:paraId="5F4551F8" w14:textId="1732F0C6" w:rsidR="00E433FC" w:rsidRPr="0070722A" w:rsidRDefault="00E433FC" w:rsidP="00165430">
      <w:pPr>
        <w:pStyle w:val="Heading2"/>
        <w:rPr>
          <w:rFonts w:ascii="Calibri" w:hAnsi="Calibri" w:cs="Calibri"/>
          <w:lang w:val="en-US"/>
        </w:rPr>
      </w:pPr>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6F7559B5" w:rsidR="00E433FC" w:rsidRPr="0070722A" w:rsidRDefault="00E433FC" w:rsidP="00165430">
      <w:pPr>
        <w:pStyle w:val="Heading2"/>
        <w:rPr>
          <w:lang w:val="en-US"/>
        </w:rPr>
      </w:pPr>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 xml:space="preserve">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t>
      </w:r>
      <w:r w:rsidRPr="0070722A">
        <w:rPr>
          <w:color w:val="000000"/>
          <w:sz w:val="23"/>
          <w:szCs w:val="23"/>
          <w:lang w:val="en-US"/>
        </w:rPr>
        <w:lastRenderedPageBreak/>
        <w:t>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76205BD3" w:rsidR="00E433FC" w:rsidRPr="0070722A" w:rsidRDefault="00E433FC" w:rsidP="00165430">
      <w:pPr>
        <w:pStyle w:val="Heading2"/>
        <w:rPr>
          <w:rFonts w:ascii="Calibri" w:hAnsi="Calibri" w:cs="Calibri"/>
          <w:lang w:val="en-US"/>
        </w:rPr>
      </w:pPr>
      <w:r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3A932B1B" w:rsidR="00E433FC" w:rsidRDefault="00E433FC" w:rsidP="00211A64">
      <w:pPr>
        <w:autoSpaceDE w:val="0"/>
        <w:autoSpaceDN w:val="0"/>
        <w:adjustRightInd w:val="0"/>
        <w:rPr>
          <w:ins w:id="288" w:author="hsoh3572 hsoh3572" w:date="2020-01-29T14:58:00Z"/>
          <w:color w:val="000000"/>
          <w:sz w:val="23"/>
          <w:szCs w:val="23"/>
          <w:lang w:val="en-US"/>
        </w:rPr>
      </w:pPr>
    </w:p>
    <w:p w14:paraId="1FF17450" w14:textId="0EBEED79" w:rsidR="00165430" w:rsidRPr="005C1BC3" w:rsidRDefault="00165430">
      <w:pPr>
        <w:pStyle w:val="Heading2"/>
        <w:rPr>
          <w:ins w:id="289" w:author="hsoh3572 hsoh3572" w:date="2020-01-29T14:58:00Z"/>
          <w:lang w:val="en-US"/>
        </w:rPr>
        <w:pPrChange w:id="290" w:author="hsoh3572 hsoh3572" w:date="2020-01-29T14:58:00Z">
          <w:pPr>
            <w:pStyle w:val="Heading3"/>
          </w:pPr>
        </w:pPrChange>
      </w:pPr>
      <w:ins w:id="291" w:author="hsoh3572 hsoh3572" w:date="2020-01-29T14:58:00Z">
        <w:r w:rsidRPr="005C1BC3">
          <w:rPr>
            <w:lang w:val="en-US"/>
          </w:rPr>
          <w:t>V2X communication technology standards</w:t>
        </w:r>
      </w:ins>
    </w:p>
    <w:p w14:paraId="0D07D5F7" w14:textId="77777777" w:rsidR="00165430" w:rsidRDefault="00165430" w:rsidP="00165430">
      <w:pPr>
        <w:rPr>
          <w:ins w:id="292" w:author="hsoh3572 hsoh3572" w:date="2020-01-29T14:58:00Z"/>
        </w:rPr>
      </w:pPr>
      <w:ins w:id="293" w:author="hsoh3572 hsoh3572" w:date="2020-01-29T14:58:00Z">
        <w:r>
          <w:t xml:space="preserve">ITU-R also have studied on radio interface standards of vehicle to vehicle and vehicle to </w:t>
        </w:r>
        <w:r>
          <w:rPr>
            <w:color w:val="0000FF"/>
          </w:rPr>
          <w:t>infrastructure</w:t>
        </w:r>
        <w:r>
          <w:t xml:space="preserve"> two-way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[3c]. It states that V2V/V2I communication technologies for ITS applications should apply industrial standards.</w:t>
        </w:r>
      </w:ins>
    </w:p>
    <w:p w14:paraId="3AE98420" w14:textId="77777777" w:rsidR="00165430" w:rsidRPr="00165430" w:rsidRDefault="00165430" w:rsidP="00211A64">
      <w:pPr>
        <w:autoSpaceDE w:val="0"/>
        <w:autoSpaceDN w:val="0"/>
        <w:adjustRightInd w:val="0"/>
        <w:rPr>
          <w:color w:val="000000"/>
          <w:sz w:val="23"/>
          <w:szCs w:val="23"/>
          <w:rPrChange w:id="294" w:author="hsoh3572 hsoh3572" w:date="2020-01-29T14:58:00Z">
            <w:rPr>
              <w:color w:val="000000"/>
              <w:sz w:val="23"/>
              <w:szCs w:val="23"/>
              <w:lang w:val="en-US"/>
            </w:rPr>
          </w:rPrChange>
        </w:rPr>
      </w:pPr>
    </w:p>
    <w:p w14:paraId="68B7C281" w14:textId="43981EBA" w:rsidR="001C3A23" w:rsidRDefault="001C3A23" w:rsidP="00165430">
      <w:pPr>
        <w:pStyle w:val="Heading1"/>
        <w:rPr>
          <w:lang w:val="en-US"/>
        </w:rPr>
      </w:pPr>
      <w:r>
        <w:rPr>
          <w:lang w:val="en-US"/>
        </w:rPr>
        <w:t xml:space="preserve">Comment on IEEE 802.11 standards referencing </w:t>
      </w:r>
      <w:r w:rsidR="00210C0D" w:rsidRPr="00165430">
        <w:rPr>
          <w:b w:val="0"/>
          <w:u w:val="none"/>
          <w:lang w:val="en-US"/>
        </w:rPr>
        <w:t>}</w:t>
      </w:r>
      <w:r w:rsidRPr="00165430">
        <w:rPr>
          <w:b w:val="0"/>
          <w:u w:val="none"/>
          <w:lang w:val="en-US"/>
        </w:rPr>
        <w:t>need to find an NPRM reference to tie this comment to</w:t>
      </w:r>
      <w:r w:rsidR="00210C0D" w:rsidRPr="00165430">
        <w:rPr>
          <w:b w:val="0"/>
          <w:u w:val="none"/>
          <w:lang w:val="en-US"/>
        </w:rPr>
        <w:t>}</w:t>
      </w:r>
    </w:p>
    <w:p w14:paraId="44A33653" w14:textId="1D3D4C9F" w:rsidR="00294FD1" w:rsidRPr="00EE3461" w:rsidRDefault="00294FD1" w:rsidP="00165430">
      <w:pPr>
        <w:pStyle w:val="Heading2"/>
        <w:rPr>
          <w:lang w:val="en-US"/>
        </w:rPr>
      </w:pPr>
      <w:r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lastRenderedPageBreak/>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3C8F4940" w:rsidR="00294FD1" w:rsidRPr="005C1BC3" w:rsidRDefault="00D03A87" w:rsidP="00165430">
      <w:pPr>
        <w:pStyle w:val="Heading1"/>
      </w:pPr>
      <w:r w:rsidRPr="00811500">
        <w:rPr>
          <w:lang w:val="en-US"/>
        </w:rPr>
        <w:t xml:space="preserve">Comments on </w:t>
      </w:r>
      <w:r w:rsidR="003A2283">
        <w:t>on the state of DSRC-</w:t>
      </w:r>
      <w:r w:rsidR="00210C0D">
        <w:t>based deployment</w:t>
      </w:r>
      <w:r w:rsidR="003A2283">
        <w:t xml:space="preserve"> and the extent to which existing licensees currently operate on some or all of the existing</w:t>
      </w:r>
      <w:r>
        <w:t>.” [A] Paragraph 18</w:t>
      </w:r>
    </w:p>
    <w:p w14:paraId="1C992A6E" w14:textId="6B932F42" w:rsidR="00D03A87" w:rsidRDefault="00294FD1" w:rsidP="00165430">
      <w:pPr>
        <w:pStyle w:val="Heading2"/>
        <w:rPr>
          <w:lang w:val="en-US"/>
        </w:rPr>
      </w:pPr>
      <w:r w:rsidRPr="005C1BC3">
        <w:rPr>
          <w:lang w:val="en-US"/>
        </w:rPr>
        <w:t>Choosing LTE-V2X as a V2X technology does not address the slow market adoption of V2X:</w:t>
      </w:r>
    </w:p>
    <w:p w14:paraId="187768ED" w14:textId="0888EF64" w:rsidR="00294FD1" w:rsidRPr="000936D7" w:rsidRDefault="00294FD1" w:rsidP="00165430">
      <w:pPr>
        <w:rPr>
          <w:lang w:val="en-US"/>
        </w:rPr>
      </w:pPr>
      <w:r w:rsidRPr="005C1BC3">
        <w:rPr>
          <w:lang w:val="en-US"/>
        </w:rPr>
        <w:t xml:space="preserve">While it is true that the adoption of DSRC has </w:t>
      </w:r>
      <w:r w:rsidR="000936D7">
        <w:rPr>
          <w:lang w:val="en-US"/>
        </w:rPr>
        <w:t xml:space="preserve">not </w:t>
      </w:r>
      <w:r w:rsidRPr="005C1BC3">
        <w:rPr>
          <w:lang w:val="en-US"/>
        </w:rPr>
        <w:t xml:space="preserve">moved </w:t>
      </w:r>
      <w:r w:rsidR="000936D7" w:rsidRPr="000936D7">
        <w:rPr>
          <w:lang w:val="en-US"/>
        </w:rPr>
        <w:t>as quickly as it was originally anticipated</w:t>
      </w:r>
      <w:r w:rsidRPr="005C1BC3">
        <w:rPr>
          <w:lang w:val="en-US"/>
        </w:rPr>
        <w: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t>
      </w:r>
      <w:r w:rsidRPr="005C1BC3">
        <w:rPr>
          <w:color w:val="E7E6E6"/>
          <w:lang w:val="en-US"/>
        </w:rPr>
        <w:t>[</w:t>
      </w:r>
      <w:hyperlink r:id="rId17" w:history="1">
        <w:r w:rsidR="00C700F3" w:rsidRPr="005C1BC3">
          <w:rPr>
            <w:rStyle w:val="Hyperlink"/>
            <w:lang w:val="en-US"/>
          </w:rPr>
          <w:t>[</w:t>
        </w:r>
        <w:r w:rsidRPr="005C1BC3">
          <w:rPr>
            <w:rStyle w:val="Hyperlink"/>
            <w:lang w:val="en-US"/>
          </w:rPr>
          <w:t>4</w:t>
        </w:r>
      </w:hyperlink>
      <w:r w:rsidR="00C700F3" w:rsidRPr="005C1BC3">
        <w:rPr>
          <w:rStyle w:val="Hyperlink"/>
          <w:lang w:val="en-US"/>
        </w:rPr>
        <w:t xml:space="preserve">], </w:t>
      </w:r>
      <w:r w:rsidR="00C700F3" w:rsidRPr="000936D7">
        <w:rPr>
          <w:rStyle w:val="Hyperlink"/>
          <w:lang w:val="en-US"/>
        </w:rPr>
        <w:t>[</w:t>
      </w:r>
      <w:hyperlink r:id="rId18" w:history="1">
        <w:r w:rsidRPr="005C1BC3">
          <w:rPr>
            <w:rStyle w:val="Hyperlink"/>
            <w:lang w:val="en-US"/>
          </w:rPr>
          <w:t>5</w:t>
        </w:r>
      </w:hyperlink>
      <w:r w:rsidR="00C700F3" w:rsidRPr="005C1BC3">
        <w:rPr>
          <w:rStyle w:val="Hyperlink"/>
          <w:lang w:val="en-US"/>
        </w:rPr>
        <w:t>], [</w:t>
      </w:r>
      <w:r w:rsidRPr="005C1BC3">
        <w:rPr>
          <w:rStyle w:val="Hyperlink"/>
          <w:lang w:val="en-US"/>
        </w:rPr>
        <w:t>6</w:t>
      </w:r>
      <w:r w:rsidR="00C700F3" w:rsidRPr="005C1BC3">
        <w:rPr>
          <w:rStyle w:val="Hyperlink"/>
          <w:lang w:val="en-US"/>
        </w:rPr>
        <w:t>]</w:t>
      </w:r>
      <w:r w:rsidRPr="005C1BC3">
        <w:rPr>
          <w:color w:val="E7E6E6"/>
          <w:lang w:val="en-US"/>
        </w:rPr>
        <w:t xml:space="preserve">] </w:t>
      </w:r>
      <w:r w:rsidRPr="005C1BC3">
        <w:rPr>
          <w:lang w:val="en-US"/>
        </w:rPr>
        <w: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t>
      </w:r>
      <w:r w:rsidR="000936D7" w:rsidRPr="000936D7">
        <w:rPr>
          <w:lang w:val="en-US"/>
        </w:rPr>
        <w:t xml:space="preserve">This situation will also be valid for C-V2X and there is no reason to believe that choosing this technology will accelerate the deployment rate. If anything, it should be expected that the </w:t>
      </w:r>
      <w:r w:rsidR="003C782F" w:rsidRPr="000936D7">
        <w:rPr>
          <w:lang w:val="en-US"/>
        </w:rPr>
        <w:t>immaturity</w:t>
      </w:r>
      <w:r w:rsidR="000936D7" w:rsidRPr="000936D7">
        <w:rPr>
          <w:lang w:val="en-US"/>
        </w:rPr>
        <w:t xml:space="preserve"> of the C-V2X technology will lead to further delays and uncertainty.</w:t>
      </w:r>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165430">
      <w:pPr>
        <w:rPr>
          <w:lang w:val="en-US"/>
        </w:rPr>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sz w:val="24"/>
          <w:szCs w:val="24"/>
          <w:lang w:val="en-US"/>
        </w:rPr>
      </w:pPr>
      <w:r>
        <w:rPr>
          <w:sz w:val="24"/>
          <w:szCs w:val="24"/>
          <w:lang w:val="en-US"/>
        </w:rPr>
        <w:t>}need addition content for the conclusion</w:t>
      </w:r>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5B24DC14" w:rsidR="00002CD6" w:rsidRDefault="00002CD6" w:rsidP="00002CD6">
      <w:pPr>
        <w:rPr>
          <w:lang w:val="en-US"/>
        </w:rPr>
      </w:pPr>
      <w:r>
        <w:rPr>
          <w:lang w:val="en-US"/>
        </w:rPr>
        <w:t xml:space="preserve">[A] </w:t>
      </w:r>
      <w:r w:rsidR="00DB43D6">
        <w:rPr>
          <w:lang w:val="en-US"/>
        </w:rPr>
        <w:t>“</w:t>
      </w:r>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r>
        <w:rPr>
          <w:lang w:val="en-US"/>
        </w:rPr>
        <w:t xml:space="preserve">, </w:t>
      </w:r>
      <w:r w:rsidRPr="00002CD6">
        <w:rPr>
          <w:lang w:val="en-US"/>
        </w:rPr>
        <w:t>NOTICE OF PROPOSED RULEMAKING</w:t>
      </w:r>
      <w:r w:rsidR="00DB43D6">
        <w:rPr>
          <w:lang w:val="en-US"/>
        </w:rPr>
        <w:t>”</w:t>
      </w:r>
      <w:r>
        <w:rPr>
          <w:lang w:val="en-US"/>
        </w:rPr>
        <w:t xml:space="preserve">, </w:t>
      </w:r>
      <w:r w:rsidR="003A00F2">
        <w:rPr>
          <w:lang w:val="en-US"/>
        </w:rPr>
        <w:t xml:space="preserve">Released: </w:t>
      </w:r>
      <w:r>
        <w:rPr>
          <w:lang w:val="en-US"/>
        </w:rPr>
        <w:t>December 17, 2019, FCC 19-129</w:t>
      </w:r>
    </w:p>
    <w:p w14:paraId="419DB8A9" w14:textId="2E7F2D02" w:rsidR="00FB0507" w:rsidRPr="00EE3461" w:rsidRDefault="00FB0507">
      <w:pPr>
        <w:rPr>
          <w:rStyle w:val="Hyperlink"/>
          <w:rFonts w:ascii="Arial" w:hAnsi="Arial" w:cs="Arial"/>
          <w:lang w:val="en-US"/>
        </w:rPr>
      </w:pPr>
      <w:r w:rsidRPr="00EE3461">
        <w:rPr>
          <w:lang w:val="en-US"/>
        </w:rPr>
        <w:t xml:space="preserve">[1] </w:t>
      </w:r>
      <w:r w:rsidR="00DB43D6">
        <w:rPr>
          <w:lang w:val="en-US"/>
        </w:rPr>
        <w:t>“</w:t>
      </w:r>
      <w:r w:rsidR="00C20583" w:rsidRPr="00C20583">
        <w:rPr>
          <w:lang w:val="en-US"/>
        </w:rPr>
        <w:t>Preparing for the Future of Transportation: Automated Vehicles 3.0 (AV 3.0)</w:t>
      </w:r>
      <w:r w:rsidR="00DB43D6">
        <w:rPr>
          <w:lang w:val="en-US"/>
        </w:rPr>
        <w:t>”</w:t>
      </w:r>
      <w:r w:rsidR="00A4544C">
        <w:rPr>
          <w:lang w:val="en-US"/>
        </w:rPr>
        <w:t xml:space="preserve">, U.S. Department of Transportation, October 2018, </w:t>
      </w:r>
      <w:hyperlink r:id="rId19" w:history="1">
        <w:r w:rsidRPr="00EE3461">
          <w:rPr>
            <w:rStyle w:val="Hyperlink"/>
            <w:rFonts w:ascii="Arial" w:hAnsi="Arial" w:cs="Arial"/>
            <w:lang w:val="en-US"/>
          </w:rPr>
          <w:t>https://www.transportation.gov/av/3/preparing-future-transportation-automated-vehicles-3</w:t>
        </w:r>
      </w:hyperlink>
    </w:p>
    <w:p w14:paraId="40126F33" w14:textId="4B2FFD96" w:rsidR="00FB0507" w:rsidRDefault="00FB0507" w:rsidP="00A4544C">
      <w:pPr>
        <w:rPr>
          <w:ins w:id="295" w:author="Joseph Levy" w:date="2020-01-31T17:25:00Z"/>
          <w:rStyle w:val="Hyperlink"/>
          <w:rFonts w:ascii="Arial" w:hAnsi="Arial" w:cs="Arial"/>
          <w:lang w:val="en-US"/>
        </w:rPr>
      </w:pPr>
      <w:r w:rsidRPr="00EE3461">
        <w:rPr>
          <w:rStyle w:val="Hyperlink"/>
          <w:rFonts w:ascii="Arial" w:hAnsi="Arial" w:cs="Arial"/>
          <w:lang w:val="en-US"/>
        </w:rPr>
        <w:t xml:space="preserve">[2] </w:t>
      </w:r>
      <w:r w:rsidR="00DB43D6">
        <w:rPr>
          <w:rStyle w:val="Hyperlink"/>
          <w:rFonts w:ascii="Arial" w:hAnsi="Arial" w:cs="Arial"/>
          <w:lang w:val="en-US"/>
        </w:rPr>
        <w:t>“</w:t>
      </w:r>
      <w:r w:rsidR="00A4544C" w:rsidRPr="00165430">
        <w:t>Road Safety and Road Efficiency</w:t>
      </w:r>
      <w:r w:rsidR="00A4544C">
        <w:t xml:space="preserve"> </w:t>
      </w:r>
      <w:r w:rsidR="00A4544C" w:rsidRPr="00165430">
        <w:t>Spectrum Needs in the 5.9 GHz</w:t>
      </w:r>
      <w:r w:rsidR="00DB43D6">
        <w:t>”</w:t>
      </w:r>
      <w:r w:rsidR="00A4544C" w:rsidRPr="00165430">
        <w:t xml:space="preserve">, CAR 2 CAR Communications Consortium, 21 </w:t>
      </w:r>
      <w:r w:rsidR="00FC4364" w:rsidRPr="001C3A23">
        <w:t>February</w:t>
      </w:r>
      <w:r w:rsidR="00A4544C" w:rsidRPr="00165430">
        <w:t xml:space="preserve"> 2018,</w:t>
      </w:r>
      <w:r w:rsidR="00A4544C">
        <w:rPr>
          <w:rStyle w:val="Hyperlink"/>
          <w:rFonts w:ascii="Arial" w:hAnsi="Arial" w:cs="Arial"/>
          <w:lang w:val="en-US"/>
        </w:rPr>
        <w:t xml:space="preserve"> </w:t>
      </w:r>
      <w:hyperlink r:id="rId20"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0B203924" w14:textId="3E9609BF" w:rsidR="00E929B6" w:rsidRPr="00EE3461" w:rsidRDefault="00E929B6" w:rsidP="00E929B6">
      <w:pPr>
        <w:rPr>
          <w:rStyle w:val="Hyperlink"/>
          <w:rFonts w:ascii="Arial" w:hAnsi="Arial" w:cs="Arial"/>
          <w:lang w:val="en-US"/>
        </w:rPr>
      </w:pPr>
      <w:ins w:id="296" w:author="Joseph Levy" w:date="2020-01-31T17:28:00Z">
        <w:r>
          <w:rPr>
            <w:rStyle w:val="Hyperlink"/>
            <w:rFonts w:ascii="Arial" w:hAnsi="Arial" w:cs="Arial"/>
            <w:lang w:val="en-US"/>
          </w:rPr>
          <w:t>[2</w:t>
        </w:r>
      </w:ins>
      <w:ins w:id="297" w:author="Joseph Levy" w:date="2020-01-31T17:31:00Z">
        <w:r>
          <w:rPr>
            <w:rStyle w:val="Hyperlink"/>
            <w:rFonts w:ascii="Arial" w:hAnsi="Arial" w:cs="Arial"/>
            <w:lang w:val="en-US"/>
          </w:rPr>
          <w:t>a</w:t>
        </w:r>
      </w:ins>
      <w:ins w:id="298" w:author="Joseph Levy" w:date="2020-01-31T17:28:00Z">
        <w:r>
          <w:rPr>
            <w:rStyle w:val="Hyperlink"/>
            <w:rFonts w:ascii="Arial" w:hAnsi="Arial" w:cs="Arial"/>
            <w:lang w:val="en-US"/>
          </w:rPr>
          <w:t>]</w:t>
        </w:r>
      </w:ins>
      <w:ins w:id="299" w:author="Joseph Levy" w:date="2020-01-31T17:25:00Z">
        <w:r>
          <w:rPr>
            <w:rStyle w:val="Hyperlink"/>
            <w:rFonts w:ascii="Arial" w:hAnsi="Arial" w:cs="Arial"/>
            <w:lang w:val="en-US"/>
          </w:rPr>
          <w:t xml:space="preserve"> </w:t>
        </w:r>
      </w:ins>
      <w:ins w:id="300" w:author="Joseph Levy" w:date="2020-01-31T17:26:00Z">
        <w:r w:rsidRPr="00E929B6">
          <w:rPr>
            <w:rStyle w:val="Hyperlink"/>
            <w:rFonts w:ascii="Arial" w:hAnsi="Arial" w:cs="Arial"/>
            <w:lang w:val="en-US"/>
          </w:rPr>
          <w:t>Recommendation ITU-R M.2121-0</w:t>
        </w:r>
        <w:r>
          <w:rPr>
            <w:rStyle w:val="Hyperlink"/>
            <w:rFonts w:ascii="Arial" w:hAnsi="Arial" w:cs="Arial"/>
            <w:lang w:val="en-US"/>
          </w:rPr>
          <w:t xml:space="preserve">, </w:t>
        </w:r>
        <w:r w:rsidRPr="00E929B6">
          <w:rPr>
            <w:rStyle w:val="Hyperlink"/>
            <w:rFonts w:ascii="Arial" w:hAnsi="Arial" w:cs="Arial"/>
            <w:lang w:val="en-US"/>
          </w:rPr>
          <w:t>01/2019</w:t>
        </w:r>
        <w:r>
          <w:rPr>
            <w:rStyle w:val="Hyperlink"/>
            <w:rFonts w:ascii="Arial" w:hAnsi="Arial" w:cs="Arial"/>
            <w:lang w:val="en-US"/>
          </w:rPr>
          <w:t>, “</w:t>
        </w:r>
        <w:r w:rsidRPr="00E929B6">
          <w:rPr>
            <w:rStyle w:val="Hyperlink"/>
            <w:rFonts w:ascii="Arial" w:hAnsi="Arial" w:cs="Arial"/>
            <w:lang w:val="en-US"/>
          </w:rPr>
          <w:t>Harmonization of frequency bands for Intelligent Transport Systems in the mobile service</w:t>
        </w:r>
        <w:r>
          <w:rPr>
            <w:rStyle w:val="Hyperlink"/>
            <w:rFonts w:ascii="Arial" w:hAnsi="Arial" w:cs="Arial"/>
            <w:lang w:val="en-US"/>
          </w:rPr>
          <w:t>”</w:t>
        </w:r>
      </w:ins>
      <w:ins w:id="301" w:author="Joseph Levy" w:date="2020-01-31T17:27:00Z">
        <w:r>
          <w:rPr>
            <w:rStyle w:val="Hyperlink"/>
            <w:rFonts w:ascii="Arial" w:hAnsi="Arial" w:cs="Arial"/>
            <w:lang w:val="en-US"/>
          </w:rPr>
          <w:t xml:space="preserve">, </w:t>
        </w:r>
      </w:ins>
      <w:ins w:id="302" w:author="Joseph Levy" w:date="2020-01-31T17:32:00Z">
        <w:r>
          <w:rPr>
            <w:rStyle w:val="Hyperlink"/>
            <w:rFonts w:ascii="Arial" w:hAnsi="Arial" w:cs="Arial"/>
            <w:lang w:val="en-US"/>
          </w:rPr>
          <w:fldChar w:fldCharType="begin"/>
        </w:r>
        <w:r>
          <w:rPr>
            <w:rStyle w:val="Hyperlink"/>
            <w:rFonts w:ascii="Arial" w:hAnsi="Arial" w:cs="Arial"/>
            <w:lang w:val="en-US"/>
          </w:rPr>
          <w:instrText xml:space="preserve"> HYPERLINK "</w:instrText>
        </w:r>
        <w:r w:rsidRPr="00E929B6">
          <w:rPr>
            <w:rStyle w:val="Hyperlink"/>
            <w:rFonts w:ascii="Arial" w:hAnsi="Arial" w:cs="Arial"/>
            <w:lang w:val="en-US"/>
          </w:rPr>
          <w:instrText>https://www.itu.int/dms_pubrec/itu-r/rec/m/R-REC-M.2121-0-201901-I!!PDF-E.pdf</w:instrText>
        </w:r>
        <w:r>
          <w:rPr>
            <w:rStyle w:val="Hyperlink"/>
            <w:rFonts w:ascii="Arial" w:hAnsi="Arial" w:cs="Arial"/>
            <w:lang w:val="en-US"/>
          </w:rPr>
          <w:instrText xml:space="preserve">" </w:instrText>
        </w:r>
        <w:r>
          <w:rPr>
            <w:rStyle w:val="Hyperlink"/>
            <w:rFonts w:ascii="Arial" w:hAnsi="Arial" w:cs="Arial"/>
            <w:lang w:val="en-US"/>
          </w:rPr>
          <w:fldChar w:fldCharType="separate"/>
        </w:r>
      </w:ins>
      <w:r w:rsidRPr="00E511E1">
        <w:rPr>
          <w:rStyle w:val="Hyperlink"/>
          <w:rFonts w:ascii="Arial" w:hAnsi="Arial" w:cs="Arial"/>
          <w:lang w:val="en-US"/>
        </w:rPr>
        <w:t>https://www.itu.int/dms_pubrec/itu-r/rec/m/R-REC-M.2121-0-201901-I!!PDF-E.pdf</w:t>
      </w:r>
      <w:ins w:id="303" w:author="Joseph Levy" w:date="2020-01-31T17:32:00Z">
        <w:r>
          <w:rPr>
            <w:rStyle w:val="Hyperlink"/>
            <w:rFonts w:ascii="Arial" w:hAnsi="Arial" w:cs="Arial"/>
            <w:lang w:val="en-US"/>
          </w:rPr>
          <w:fldChar w:fldCharType="end"/>
        </w:r>
        <w:r>
          <w:rPr>
            <w:rStyle w:val="Hyperlink"/>
            <w:rFonts w:ascii="Arial" w:hAnsi="Arial" w:cs="Arial"/>
            <w:lang w:val="en-US"/>
          </w:rPr>
          <w:t xml:space="preserve"> </w:t>
        </w:r>
      </w:ins>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21" w:history="1">
        <w:r w:rsidRPr="00EE3461">
          <w:rPr>
            <w:rStyle w:val="Hyperlink"/>
            <w:rFonts w:ascii="Arial" w:hAnsi="Arial" w:cs="Arial"/>
            <w:lang w:val="en-US"/>
          </w:rPr>
          <w:t>http://www.scoop.developpement-durable.gouv.fr/en/</w:t>
        </w:r>
      </w:hyperlink>
    </w:p>
    <w:p w14:paraId="2B0CDE40" w14:textId="3AFFD874" w:rsidR="003A2283" w:rsidRDefault="003A2283" w:rsidP="003A2283">
      <w:r>
        <w:t xml:space="preserve">[3a] “Influences on Energy Savings of Heavy Trucks Using Cooperative Adaptive Cruise Control”, SAE International, 03 April 2018, </w:t>
      </w:r>
      <w:hyperlink r:id="rId22" w:history="1">
        <w:r>
          <w:rPr>
            <w:rStyle w:val="Hyperlink"/>
          </w:rPr>
          <w:t>https://www.nrel.gov/docs/fy18osti/70868.pdf</w:t>
        </w:r>
      </w:hyperlink>
    </w:p>
    <w:p w14:paraId="2F30E6D2" w14:textId="77777777" w:rsidR="003A00F2" w:rsidRPr="00165430" w:rsidRDefault="003A00F2" w:rsidP="00165430">
      <w:r w:rsidRPr="00165430">
        <w:t>[3b] Recommendation ITU-R M.2121-0, harmonization of frequency bands for intelligent transport systems in the mobile service, January 2019.</w:t>
      </w:r>
    </w:p>
    <w:p w14:paraId="0213DCE9" w14:textId="4A4088FC" w:rsidR="003A00F2" w:rsidRDefault="003A00F2" w:rsidP="00165430">
      <w:r w:rsidRPr="00165430">
        <w:t>[3c]</w:t>
      </w:r>
      <w:r>
        <w:t xml:space="preserve"> </w:t>
      </w:r>
      <w:r w:rsidRPr="00165430">
        <w:t>Recommendation ITU-R M.2084, radio interface standards of vehicle to vehicle infrastructure two way communications for intelligent transport systems, November 2019.</w:t>
      </w:r>
    </w:p>
    <w:p w14:paraId="7DDA7BE0" w14:textId="31155654" w:rsidR="003A00F2" w:rsidRDefault="003A00F2" w:rsidP="003A00F2">
      <w:r>
        <w:t xml:space="preserve">[AA] The REPORT AND ORDER, </w:t>
      </w:r>
      <w:r w:rsidR="00210C0D">
        <w:t>adopted</w:t>
      </w:r>
      <w:r>
        <w:t xml:space="preserve">:  December 17, 2003, Released:  February 10, 2004, </w:t>
      </w:r>
    </w:p>
    <w:p w14:paraId="28D3F521" w14:textId="0706FDA3" w:rsidR="003A00F2" w:rsidRPr="00165430" w:rsidRDefault="003A00F2" w:rsidP="00165430">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4ABBB99A" w14:textId="23E541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r w:rsidR="00DB43D6">
        <w:rPr>
          <w:rStyle w:val="Hyperlink"/>
          <w:rFonts w:ascii="Arial" w:hAnsi="Arial" w:cs="Arial"/>
          <w:lang w:val="en-US"/>
        </w:rPr>
        <w:t>“</w:t>
      </w:r>
      <w:r w:rsidR="00DB43D6" w:rsidRPr="00165430">
        <w:t>Cadillac to Expand Super Cruise Across Entire Lineup</w:t>
      </w:r>
      <w:r w:rsidR="00DB43D6">
        <w:t>”, GM Corporate Newsroom, 06 June 2018</w:t>
      </w:r>
      <w:r w:rsidR="00DB43D6">
        <w:rPr>
          <w:rStyle w:val="Hyperlink"/>
          <w:rFonts w:ascii="Arial" w:hAnsi="Arial" w:cs="Arial"/>
          <w:lang w:val="en-US"/>
        </w:rPr>
        <w:t xml:space="preserve"> </w:t>
      </w:r>
      <w:hyperlink r:id="rId23" w:history="1">
        <w:r w:rsidRPr="00EE3461">
          <w:rPr>
            <w:rStyle w:val="Hyperlink"/>
            <w:rFonts w:ascii="Arial" w:hAnsi="Arial" w:cs="Arial"/>
            <w:lang w:val="en-US"/>
          </w:rPr>
          <w:t>https://media.gm.com/media/cn/en/gm/news.detail.html/content/Pages/news/cn/en/2018/June/0606_Cadillac-Lineup.html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r w:rsidR="00DB43D6" w:rsidRPr="00165430">
        <w:t xml:space="preserve">“Toyota, Lexus Commit to DSRC V2X Starting in 2021”, Innovationdestination Automotive, 16 May 2018, </w:t>
      </w:r>
      <w:hyperlink r:id="rId24" w:history="1">
        <w:r w:rsidRPr="00EE3461">
          <w:rPr>
            <w:rStyle w:val="Hyperlink"/>
            <w:rFonts w:ascii="Arial" w:hAnsi="Arial" w:cs="Arial"/>
            <w:lang w:val="en-US"/>
          </w:rPr>
          <w:t>https://innovation-destination.com/2018/05/16/toyota-lexus-commit-to-dsrc-v2x-starting-in-2021/</w:t>
        </w:r>
      </w:hyperlink>
    </w:p>
    <w:p w14:paraId="66F85931" w14:textId="30A0BB01"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2344D88A" w14:textId="77777777" w:rsidR="00FB0507" w:rsidRPr="00EE3461" w:rsidRDefault="00FB0507">
      <w:pPr>
        <w:rPr>
          <w:lang w:val="en-US"/>
        </w:rPr>
      </w:pPr>
    </w:p>
    <w:sectPr w:rsidR="00FB0507" w:rsidRPr="00EE3461">
      <w:headerReference w:type="default" r:id="rId25"/>
      <w:footerReference w:type="default" r:id="rId2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4" w:author="Joseph Levy" w:date="2020-01-29T10:34:00Z" w:initials="JL">
    <w:p w14:paraId="629DC5CD" w14:textId="2B460F06" w:rsidR="00AD120E" w:rsidRDefault="00AD120E">
      <w:pPr>
        <w:pStyle w:val="CommentText"/>
      </w:pPr>
      <w:r>
        <w:rPr>
          <w:rStyle w:val="CommentReference"/>
        </w:rPr>
        <w:annotationRef/>
      </w:r>
      <w:r w:rsidR="00903AC7">
        <w:t>h</w:t>
      </w:r>
      <w:r w:rsidR="00522969">
        <w:t xml:space="preserve">soh – deleted this note, that was provided by 802.18, I have undeleted this note as I believe that 802.18 will be discussing this and it needs further discussion in 802.18. </w:t>
      </w:r>
    </w:p>
  </w:comment>
  <w:comment w:id="153" w:author="Joseph Levy" w:date="2020-01-23T17:49:00Z" w:initials="JL">
    <w:p w14:paraId="6D7134AB" w14:textId="77777777" w:rsidR="0012585C" w:rsidRPr="0012585C" w:rsidRDefault="0012585C">
      <w:pPr>
        <w:pStyle w:val="CommentText"/>
        <w:rPr>
          <w:i/>
        </w:rPr>
      </w:pPr>
      <w:r>
        <w:rPr>
          <w:rStyle w:val="CommentReference"/>
        </w:rPr>
        <w:annotationRef/>
      </w:r>
      <w:bookmarkStart w:id="154" w:name="_Hlk30694334"/>
      <w:r w:rsidRPr="0012585C">
        <w:rPr>
          <w:i/>
        </w:rPr>
        <w:t>Comment from 802.18 teleconference 23 Jan 2020</w:t>
      </w:r>
      <w:bookmarkEnd w:id="154"/>
    </w:p>
    <w:p w14:paraId="01BA3E23" w14:textId="77777777" w:rsidR="0012585C" w:rsidRDefault="0012585C" w:rsidP="0012585C">
      <w:pPr>
        <w:pStyle w:val="CommentText"/>
        <w:ind w:leftChars="82" w:left="180"/>
      </w:pPr>
      <w:r>
        <w:t>question came up in .18, if this section is following what was asked for at the interim, to stay silent on the partitioning?</w:t>
      </w:r>
    </w:p>
    <w:p w14:paraId="60EE7112" w14:textId="77777777" w:rsidR="0012585C" w:rsidRDefault="0012585C" w:rsidP="0012585C">
      <w:pPr>
        <w:pStyle w:val="CommentText"/>
      </w:pPr>
      <w:r>
        <w:t xml:space="preserve">maybe we strike the second sentence, or lessen the focus on wide band usage. </w:t>
      </w:r>
    </w:p>
    <w:p w14:paraId="3674ADC3" w14:textId="77777777" w:rsidR="0012585C" w:rsidRDefault="0012585C" w:rsidP="0012585C">
      <w:pPr>
        <w:pStyle w:val="CommentText"/>
      </w:pPr>
    </w:p>
    <w:p w14:paraId="353AE3BD" w14:textId="77777777" w:rsidR="0012585C" w:rsidRDefault="0012585C" w:rsidP="0012585C">
      <w:pPr>
        <w:pStyle w:val="CommentText"/>
      </w:pPr>
      <w:r>
        <w:t>this section needs more inputs, contributions welcomed.</w:t>
      </w:r>
    </w:p>
    <w:p w14:paraId="6D13D097" w14:textId="4A27A1A6" w:rsidR="0012585C" w:rsidRDefault="0012585C">
      <w:pPr>
        <w:pStyle w:val="CommentText"/>
      </w:pPr>
    </w:p>
  </w:comment>
  <w:comment w:id="155" w:author="Joseph Levy" w:date="2020-01-23T17:52:00Z" w:initials="JL">
    <w:p w14:paraId="6ABCB745" w14:textId="3836681C"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56" w:author="Joseph Levy" w:date="2020-01-23T17:55:00Z" w:initials="JL">
    <w:p w14:paraId="08FCEDB2" w14:textId="77777777" w:rsidR="002A0A68" w:rsidRDefault="002A0A68" w:rsidP="002A0A68">
      <w:pPr>
        <w:pStyle w:val="CommentText"/>
        <w:rPr>
          <w:i/>
        </w:rPr>
      </w:pPr>
      <w:r>
        <w:rPr>
          <w:rStyle w:val="CommentReference"/>
        </w:rPr>
        <w:annotationRef/>
      </w:r>
      <w:r>
        <w:rPr>
          <w:rStyle w:val="CommentReference"/>
        </w:rPr>
        <w:annotationRef/>
      </w:r>
      <w:r w:rsidRPr="0012585C">
        <w:rPr>
          <w:i/>
        </w:rPr>
        <w:t>Comment from 802.18 teleconference 23 Jan 2020</w:t>
      </w:r>
    </w:p>
    <w:p w14:paraId="3C410162" w14:textId="4CC1A142" w:rsidR="002A0A68" w:rsidRDefault="002A0A68">
      <w:pPr>
        <w:pStyle w:val="CommentText"/>
        <w:ind w:leftChars="164" w:left="361"/>
      </w:pPr>
      <w:r>
        <w:t>need to clarify using 802.11 technology family, and limit references to Wi-</w:t>
      </w:r>
      <w:r w:rsidR="008E6B37">
        <w:t>Fi (</w:t>
      </w:r>
      <w:r>
        <w:t>watch the trademarks in general).  maybe move to the introduction</w:t>
      </w:r>
    </w:p>
  </w:comment>
  <w:comment w:id="158" w:author="Joseph Levy" w:date="2020-01-23T17:51:00Z" w:initials="JL">
    <w:p w14:paraId="082A73A8" w14:textId="2CB795D5"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59" w:author="Joseph Levy" w:date="2020-01-23T17:53:00Z" w:initials="JL">
    <w:p w14:paraId="55727777" w14:textId="1CD5DC72" w:rsidR="0012585C" w:rsidRDefault="0012585C">
      <w:pPr>
        <w:pStyle w:val="CommentText"/>
        <w:rPr>
          <w:i/>
        </w:rPr>
      </w:pPr>
      <w:r>
        <w:rPr>
          <w:rStyle w:val="CommentReference"/>
        </w:rPr>
        <w:annotationRef/>
      </w:r>
      <w:r w:rsidRPr="0012585C">
        <w:rPr>
          <w:i/>
        </w:rPr>
        <w:t>Comment from 802.18 teleconference 23 Jan 2020</w:t>
      </w:r>
    </w:p>
    <w:p w14:paraId="5376CB25" w14:textId="1DD14F39" w:rsidR="002A0A68" w:rsidRDefault="002A0A68">
      <w:pPr>
        <w:pStyle w:val="CommentText"/>
        <w:ind w:leftChars="164" w:left="361"/>
      </w:pPr>
      <w:r>
        <w:t>these are the proposed rules in the NPRM.</w:t>
      </w:r>
    </w:p>
  </w:comment>
  <w:comment w:id="160" w:author="Joseph Levy" w:date="2020-01-23T18:12:00Z" w:initials="JL">
    <w:p w14:paraId="694F2D63" w14:textId="6856830E" w:rsidR="001B3D22" w:rsidRPr="001B3D22" w:rsidRDefault="001B3D22">
      <w:pPr>
        <w:pStyle w:val="CommentText"/>
        <w:rPr>
          <w:i/>
        </w:rPr>
      </w:pPr>
      <w:r>
        <w:rPr>
          <w:rStyle w:val="CommentReference"/>
        </w:rPr>
        <w:annotationRef/>
      </w:r>
      <w:r>
        <w:rPr>
          <w:i/>
        </w:rPr>
        <w:t>Edit from the 802.18 teleconference 23 Jan 2020</w:t>
      </w:r>
    </w:p>
  </w:comment>
  <w:comment w:id="161" w:author="Joseph Levy" w:date="2020-01-23T17:53:00Z" w:initials="JL">
    <w:p w14:paraId="646F0F17" w14:textId="0629C227"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62" w:author="Joseph Levy" w:date="2020-01-23T18:05:00Z" w:initials="JL">
    <w:p w14:paraId="18F9CF89" w14:textId="66CD3456" w:rsidR="007D091E" w:rsidRPr="007D091E" w:rsidRDefault="007D091E">
      <w:pPr>
        <w:pStyle w:val="CommentText"/>
        <w:rPr>
          <w:i/>
        </w:rPr>
      </w:pPr>
      <w:r>
        <w:rPr>
          <w:rStyle w:val="CommentReference"/>
        </w:rPr>
        <w:annotationRef/>
      </w:r>
      <w:r w:rsidRPr="007D091E">
        <w:rPr>
          <w:i/>
        </w:rPr>
        <w:t>Edit from 802.18 teleconference 23 Jan 2020</w:t>
      </w:r>
    </w:p>
  </w:comment>
  <w:comment w:id="157" w:author="Joseph Levy" w:date="2020-01-23T17:59:00Z" w:initials="JL">
    <w:p w14:paraId="7C1993CD" w14:textId="77777777" w:rsidR="002A0A68" w:rsidRDefault="002A0A68">
      <w:pPr>
        <w:pStyle w:val="CommentText"/>
        <w:rPr>
          <w:i/>
        </w:rPr>
      </w:pPr>
      <w:r>
        <w:rPr>
          <w:rStyle w:val="CommentReference"/>
        </w:rPr>
        <w:annotationRef/>
      </w:r>
      <w:r w:rsidRPr="002A0A68">
        <w:rPr>
          <w:i/>
        </w:rPr>
        <w:t>Discussion during the 802.18 teleconference 23 Jan 2020</w:t>
      </w:r>
    </w:p>
    <w:p w14:paraId="29A44D62" w14:textId="00D4C505" w:rsidR="002A0A68" w:rsidRPr="002A0A68" w:rsidRDefault="002A0A68">
      <w:pPr>
        <w:pStyle w:val="CommentText"/>
        <w:ind w:leftChars="164" w:left="361"/>
      </w:pPr>
      <w:r>
        <w:t xml:space="preserve">There was discussion regarding this sentence and if it should stay or be removed, as it was agreed in 802.18 that 802 would be silent on </w:t>
      </w:r>
      <w:r w:rsidR="007D091E">
        <w:t xml:space="preserve">technology use in the band or </w:t>
      </w:r>
      <w:r>
        <w:t>split b</w:t>
      </w:r>
      <w:r w:rsidR="007D091E">
        <w:t xml:space="preserve">ands. </w:t>
      </w:r>
    </w:p>
  </w:comment>
  <w:comment w:id="166" w:author="Joseph Levy" w:date="2020-01-31T17:43:00Z" w:initials="JL">
    <w:p w14:paraId="38BD15B2" w14:textId="59D92D8C" w:rsidR="00076C19" w:rsidRDefault="00076C19">
      <w:pPr>
        <w:pStyle w:val="CommentText"/>
      </w:pPr>
      <w:r>
        <w:rPr>
          <w:rStyle w:val="CommentReference"/>
        </w:rPr>
        <w:annotationRef/>
      </w:r>
      <w:r>
        <w:t xml:space="preserve">This needs to be agreed if it is to stay in the draft.  This does not adhere to the agreement made in 802.18 that this document would remain silent on how the 75 MHz is or is not partitioned.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9DC5CD" w15:done="0"/>
  <w15:commentEx w15:paraId="6D13D097" w15:done="0"/>
  <w15:commentEx w15:paraId="6ABCB745" w15:done="0"/>
  <w15:commentEx w15:paraId="3C410162" w15:done="0"/>
  <w15:commentEx w15:paraId="082A73A8" w15:done="0"/>
  <w15:commentEx w15:paraId="5376CB25" w15:done="0"/>
  <w15:commentEx w15:paraId="694F2D63" w15:done="0"/>
  <w15:commentEx w15:paraId="646F0F17" w15:done="0"/>
  <w15:commentEx w15:paraId="18F9CF89" w15:done="0"/>
  <w15:commentEx w15:paraId="29A44D62" w15:done="0"/>
  <w15:commentEx w15:paraId="38BD15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9DC5CD" w16cid:durableId="21DBDE19"/>
  <w16cid:commentId w16cid:paraId="6D13D097" w16cid:durableId="21D45B3C"/>
  <w16cid:commentId w16cid:paraId="6ABCB745" w16cid:durableId="21D45BFA"/>
  <w16cid:commentId w16cid:paraId="3C410162" w16cid:durableId="21D45CA0"/>
  <w16cid:commentId w16cid:paraId="5376CB25" w16cid:durableId="21D45C37"/>
  <w16cid:commentId w16cid:paraId="694F2D63" w16cid:durableId="21D46074"/>
  <w16cid:commentId w16cid:paraId="646F0F17" w16cid:durableId="21D45C05"/>
  <w16cid:commentId w16cid:paraId="18F9CF89" w16cid:durableId="21D45EFA"/>
  <w16cid:commentId w16cid:paraId="29A44D62" w16cid:durableId="21D45D65"/>
  <w16cid:commentId w16cid:paraId="38BD15B2" w16cid:durableId="21DEE5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B5ECA" w14:textId="77777777" w:rsidR="00723B05" w:rsidRDefault="00723B05">
      <w:r>
        <w:separator/>
      </w:r>
    </w:p>
  </w:endnote>
  <w:endnote w:type="continuationSeparator" w:id="0">
    <w:p w14:paraId="55111341" w14:textId="77777777" w:rsidR="00723B05" w:rsidRDefault="0072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3F57F6AD" w:rsidR="00210C0D" w:rsidRDefault="00723B05">
    <w:pPr>
      <w:pStyle w:val="Footer"/>
      <w:tabs>
        <w:tab w:val="clear" w:pos="6480"/>
        <w:tab w:val="center" w:pos="4680"/>
        <w:tab w:val="right" w:pos="9360"/>
      </w:tabs>
    </w:pPr>
    <w:fldSimple w:instr=" SUBJECT  \* MERGEFORMAT ">
      <w:r w:rsidR="002B15F9">
        <w:t>Submission</w:t>
      </w:r>
    </w:fldSimple>
    <w:r w:rsidR="00210C0D">
      <w:tab/>
      <w:t xml:space="preserve">page </w:t>
    </w:r>
    <w:r w:rsidR="00210C0D">
      <w:fldChar w:fldCharType="begin"/>
    </w:r>
    <w:r w:rsidR="00210C0D">
      <w:instrText xml:space="preserve">page </w:instrText>
    </w:r>
    <w:r w:rsidR="00210C0D">
      <w:fldChar w:fldCharType="separate"/>
    </w:r>
    <w:r w:rsidR="00076C19">
      <w:rPr>
        <w:noProof/>
      </w:rPr>
      <w:t>7</w:t>
    </w:r>
    <w:r w:rsidR="00210C0D">
      <w:fldChar w:fldCharType="end"/>
    </w:r>
    <w:r w:rsidR="00210C0D">
      <w:tab/>
    </w:r>
    <w:fldSimple w:instr=" COMMENTS  \* MERGEFORMAT ">
      <w:r w:rsidR="002B15F9">
        <w:t>Joseph Levy (InterDigital)</w:t>
      </w:r>
    </w:fldSimple>
  </w:p>
  <w:p w14:paraId="71FD5F62" w14:textId="77777777" w:rsidR="00210C0D" w:rsidRDefault="00210C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9DB9C" w14:textId="77777777" w:rsidR="00723B05" w:rsidRDefault="00723B05">
      <w:r>
        <w:separator/>
      </w:r>
    </w:p>
  </w:footnote>
  <w:footnote w:type="continuationSeparator" w:id="0">
    <w:p w14:paraId="38C1A806" w14:textId="77777777" w:rsidR="00723B05" w:rsidRDefault="00723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50D67407" w:rsidR="00210C0D" w:rsidRDefault="00723B05">
    <w:pPr>
      <w:pStyle w:val="Header"/>
      <w:tabs>
        <w:tab w:val="clear" w:pos="6480"/>
        <w:tab w:val="center" w:pos="4680"/>
        <w:tab w:val="right" w:pos="9360"/>
      </w:tabs>
    </w:pPr>
    <w:fldSimple w:instr=" KEYWORDS  \* MERGEFORMAT ">
      <w:r w:rsidR="002B15F9">
        <w:t>January 2020</w:t>
      </w:r>
    </w:fldSimple>
    <w:r w:rsidR="00210C0D">
      <w:tab/>
    </w:r>
    <w:r w:rsidR="00210C0D">
      <w:tab/>
    </w:r>
    <w:fldSimple w:instr=" TITLE  \* MERGEFORMAT ">
      <w:ins w:id="304" w:author="Joseph Levy" w:date="2020-01-31T16:45:00Z">
        <w:r w:rsidR="002B15F9">
          <w:t>doc.: IEEE 802.11-20/0104r12</w:t>
        </w:r>
      </w:ins>
      <w:del w:id="305" w:author="Joseph Levy" w:date="2020-01-31T16:45:00Z">
        <w:r w:rsidR="00D26808" w:rsidDel="002B15F9">
          <w:delText>doc.: IEEE 802.11-20/0104r10</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2"/>
  </w:num>
  <w:num w:numId="6">
    <w:abstractNumId w:val="9"/>
  </w:num>
  <w:num w:numId="7">
    <w:abstractNumId w:val="6"/>
  </w:num>
  <w:num w:numId="8">
    <w:abstractNumId w:val="4"/>
  </w:num>
  <w:num w:numId="9">
    <w:abstractNumId w:val="3"/>
  </w:num>
  <w:num w:numId="10">
    <w:abstractNumId w:val="7"/>
  </w:num>
  <w:num w:numId="11">
    <w:abstractNumId w:val="8"/>
  </w:num>
  <w:num w:numId="12">
    <w:abstractNumId w:val="5"/>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rson w15:author="Joseph Levy [2]">
    <w15:presenceInfo w15:providerId="AD" w15:userId="S-1-5-21-1844237615-1580818891-725345543-5204"/>
  </w15:person>
  <w15:person w15:author="hsoh3572 hsoh3572">
    <w15:presenceInfo w15:providerId="Windows Live" w15:userId="bd5152ad445bb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1C0B"/>
    <w:rsid w:val="00047EE1"/>
    <w:rsid w:val="000561EB"/>
    <w:rsid w:val="00076C19"/>
    <w:rsid w:val="000936D7"/>
    <w:rsid w:val="000A247F"/>
    <w:rsid w:val="000B318C"/>
    <w:rsid w:val="000B54DE"/>
    <w:rsid w:val="000C3FEC"/>
    <w:rsid w:val="000C5DFF"/>
    <w:rsid w:val="000D3120"/>
    <w:rsid w:val="000E1DB4"/>
    <w:rsid w:val="0012585C"/>
    <w:rsid w:val="00131DAC"/>
    <w:rsid w:val="0016040F"/>
    <w:rsid w:val="00161608"/>
    <w:rsid w:val="00165430"/>
    <w:rsid w:val="00181BE8"/>
    <w:rsid w:val="00191D6A"/>
    <w:rsid w:val="001B3D22"/>
    <w:rsid w:val="001C3A23"/>
    <w:rsid w:val="001D723B"/>
    <w:rsid w:val="001E5F7E"/>
    <w:rsid w:val="00210C0D"/>
    <w:rsid w:val="00211A64"/>
    <w:rsid w:val="002127A5"/>
    <w:rsid w:val="00251115"/>
    <w:rsid w:val="002765A5"/>
    <w:rsid w:val="00280440"/>
    <w:rsid w:val="0029020B"/>
    <w:rsid w:val="00294FD1"/>
    <w:rsid w:val="002A0A68"/>
    <w:rsid w:val="002A399A"/>
    <w:rsid w:val="002B15F9"/>
    <w:rsid w:val="002B6A88"/>
    <w:rsid w:val="002D44BE"/>
    <w:rsid w:val="002D66B5"/>
    <w:rsid w:val="002D7AA6"/>
    <w:rsid w:val="002F7CD5"/>
    <w:rsid w:val="00317D79"/>
    <w:rsid w:val="003209F9"/>
    <w:rsid w:val="003316DD"/>
    <w:rsid w:val="00344C9B"/>
    <w:rsid w:val="00345258"/>
    <w:rsid w:val="00345845"/>
    <w:rsid w:val="003459FA"/>
    <w:rsid w:val="00350505"/>
    <w:rsid w:val="003814CD"/>
    <w:rsid w:val="00392701"/>
    <w:rsid w:val="003A00F2"/>
    <w:rsid w:val="003A111B"/>
    <w:rsid w:val="003A2283"/>
    <w:rsid w:val="003A2EB7"/>
    <w:rsid w:val="003C782F"/>
    <w:rsid w:val="003F0BBA"/>
    <w:rsid w:val="00442037"/>
    <w:rsid w:val="00450BEE"/>
    <w:rsid w:val="004525B0"/>
    <w:rsid w:val="004B064B"/>
    <w:rsid w:val="004B2E45"/>
    <w:rsid w:val="004D4BAE"/>
    <w:rsid w:val="004F4D51"/>
    <w:rsid w:val="00513FCE"/>
    <w:rsid w:val="00522969"/>
    <w:rsid w:val="005454E1"/>
    <w:rsid w:val="00592E0A"/>
    <w:rsid w:val="005A2E58"/>
    <w:rsid w:val="005C1BC3"/>
    <w:rsid w:val="005D04AE"/>
    <w:rsid w:val="0062440B"/>
    <w:rsid w:val="006926E3"/>
    <w:rsid w:val="0069697C"/>
    <w:rsid w:val="006B43EB"/>
    <w:rsid w:val="006C0727"/>
    <w:rsid w:val="006E145F"/>
    <w:rsid w:val="006F339C"/>
    <w:rsid w:val="00703F60"/>
    <w:rsid w:val="0070722A"/>
    <w:rsid w:val="00712832"/>
    <w:rsid w:val="00723B05"/>
    <w:rsid w:val="00740941"/>
    <w:rsid w:val="00740BC0"/>
    <w:rsid w:val="0076260A"/>
    <w:rsid w:val="00770572"/>
    <w:rsid w:val="00790560"/>
    <w:rsid w:val="007D091E"/>
    <w:rsid w:val="007F5431"/>
    <w:rsid w:val="007F5516"/>
    <w:rsid w:val="0084353A"/>
    <w:rsid w:val="008E6B37"/>
    <w:rsid w:val="008E6D18"/>
    <w:rsid w:val="00903AC7"/>
    <w:rsid w:val="0090592D"/>
    <w:rsid w:val="0091382E"/>
    <w:rsid w:val="009207F9"/>
    <w:rsid w:val="00934EB5"/>
    <w:rsid w:val="0095642D"/>
    <w:rsid w:val="00987159"/>
    <w:rsid w:val="009943C7"/>
    <w:rsid w:val="009D387C"/>
    <w:rsid w:val="009D534C"/>
    <w:rsid w:val="009D6098"/>
    <w:rsid w:val="009F2FBC"/>
    <w:rsid w:val="00A3005D"/>
    <w:rsid w:val="00A3513C"/>
    <w:rsid w:val="00A4544C"/>
    <w:rsid w:val="00A54E2D"/>
    <w:rsid w:val="00AA281E"/>
    <w:rsid w:val="00AA427C"/>
    <w:rsid w:val="00AD120E"/>
    <w:rsid w:val="00AF5163"/>
    <w:rsid w:val="00AF5ABA"/>
    <w:rsid w:val="00B03A66"/>
    <w:rsid w:val="00B24640"/>
    <w:rsid w:val="00B513D3"/>
    <w:rsid w:val="00BD2163"/>
    <w:rsid w:val="00BE5ADB"/>
    <w:rsid w:val="00BE68C2"/>
    <w:rsid w:val="00BF5DCB"/>
    <w:rsid w:val="00C20583"/>
    <w:rsid w:val="00C37996"/>
    <w:rsid w:val="00C45056"/>
    <w:rsid w:val="00C5759F"/>
    <w:rsid w:val="00C700F3"/>
    <w:rsid w:val="00CA09B2"/>
    <w:rsid w:val="00CD3C70"/>
    <w:rsid w:val="00D03A87"/>
    <w:rsid w:val="00D26808"/>
    <w:rsid w:val="00D31E58"/>
    <w:rsid w:val="00D4511E"/>
    <w:rsid w:val="00DB43D6"/>
    <w:rsid w:val="00DC2BFA"/>
    <w:rsid w:val="00DC41EC"/>
    <w:rsid w:val="00DC5A7B"/>
    <w:rsid w:val="00DE5782"/>
    <w:rsid w:val="00DF6118"/>
    <w:rsid w:val="00E17954"/>
    <w:rsid w:val="00E30A7E"/>
    <w:rsid w:val="00E41A3D"/>
    <w:rsid w:val="00E433FC"/>
    <w:rsid w:val="00E4409F"/>
    <w:rsid w:val="00E539D6"/>
    <w:rsid w:val="00E66C66"/>
    <w:rsid w:val="00E720E4"/>
    <w:rsid w:val="00E761C9"/>
    <w:rsid w:val="00E9075A"/>
    <w:rsid w:val="00E929B6"/>
    <w:rsid w:val="00EA64C5"/>
    <w:rsid w:val="00EC116E"/>
    <w:rsid w:val="00EE3461"/>
    <w:rsid w:val="00F10E78"/>
    <w:rsid w:val="00F51ABC"/>
    <w:rsid w:val="00F552A7"/>
    <w:rsid w:val="00F56FC1"/>
    <w:rsid w:val="00F9300D"/>
    <w:rsid w:val="00FB0507"/>
    <w:rsid w:val="00FB406D"/>
    <w:rsid w:val="00FB5BDC"/>
    <w:rsid w:val="00FC4364"/>
    <w:rsid w:val="00FE29AC"/>
    <w:rsid w:val="00FE7B0A"/>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3"/>
      </w:numPr>
      <w:spacing w:before="320"/>
      <w:outlineLvl w:val="0"/>
    </w:pPr>
    <w:rPr>
      <w:rFonts w:ascii="Calibri" w:hAnsi="Calibri" w:cs="Calibri"/>
      <w:b/>
      <w:sz w:val="32"/>
      <w:u w:val="single"/>
    </w:rPr>
  </w:style>
  <w:style w:type="paragraph" w:styleId="Heading2">
    <w:name w:val="heading 2"/>
    <w:basedOn w:val="Normal"/>
    <w:next w:val="Normal"/>
    <w:qFormat/>
    <w:rsid w:val="00450BEE"/>
    <w:pPr>
      <w:keepNext/>
      <w:keepLines/>
      <w:numPr>
        <w:ilvl w:val="1"/>
        <w:numId w:val="13"/>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3"/>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90560"/>
    <w:pPr>
      <w:keepNext/>
      <w:keepLines/>
      <w:numPr>
        <w:ilvl w:val="3"/>
        <w:numId w:val="1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 w:type="character" w:styleId="UnresolvedMention">
    <w:name w:val="Unresolved Mention"/>
    <w:basedOn w:val="DefaultParagraphFont"/>
    <w:uiPriority w:val="99"/>
    <w:semiHidden/>
    <w:unhideWhenUsed/>
    <w:rsid w:val="00E929B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innovation-destination.com/2018/05/16/toyota-lexus-commit-to-dsrc-v2x-starting-in-202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oop.developpement-durable.gouv.fr/en/"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media.gm.com/media/cn/en/gm/news.detail.html/content/Pages/news/cn/en/2018/June/0606_Cadillac-Lineup.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ar-2-car.org/fileadmin/documents/General_Documents/C2CCC_TR_2050_Spectrum_Needs.pdf" TargetMode="External"/><Relationship Id="rId20" Type="http://schemas.openxmlformats.org/officeDocument/2006/relationships/hyperlink" Target="https://www.car-2-car.org/fileadmin/documents/General_Documents/C2CCC_TR_2050_Spectrum_Need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24" Type="http://schemas.openxmlformats.org/officeDocument/2006/relationships/hyperlink" Target="https://innovation-destination.com/2018/05/16/toyota-lexus-commit-to-dsrc-v2x-starting-in-2021/" TargetMode="External"/><Relationship Id="rId5" Type="http://schemas.openxmlformats.org/officeDocument/2006/relationships/numbering" Target="numbering.xml"/><Relationship Id="rId15" Type="http://schemas.openxmlformats.org/officeDocument/2006/relationships/hyperlink" Target="https://www.transportation.gov/av/3/preparing-future-transportation-automated-vehicles-3" TargetMode="External"/><Relationship Id="rId23" Type="http://schemas.openxmlformats.org/officeDocument/2006/relationships/hyperlink" Target="https://media.gm.com/media/cn/en/gm/news.detail.html/content/Pages/news/cn/en/2018/June/0606_Cadillac-Lineup.html"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nrel.gov/docs/fy18osti/70868.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purl.org/dc/elements/1.1/"/>
    <ds:schemaRef ds:uri="http://schemas.microsoft.com/office/2006/metadata/properties"/>
    <ds:schemaRef ds:uri="60873816-0101-4504-946e-6fdefec58fb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e36d776-f4f9-4739-bb28-fcc060563e14"/>
    <ds:schemaRef ds:uri="http://www.w3.org/XML/1998/namespace"/>
    <ds:schemaRef ds:uri="http://purl.org/dc/dcmitype/"/>
  </ds:schemaRefs>
</ds:datastoreItem>
</file>

<file path=customXml/itemProps4.xml><?xml version="1.0" encoding="utf-8"?>
<ds:datastoreItem xmlns:ds="http://schemas.openxmlformats.org/officeDocument/2006/customXml" ds:itemID="{FF39A5E3-C936-4E12-97C0-E5E093B2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13</Pages>
  <Words>4405</Words>
  <Characters>29279</Characters>
  <Application>Microsoft Office Word</Application>
  <DocSecurity>0</DocSecurity>
  <Lines>243</Lines>
  <Paragraphs>67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802.11-20/0104r12</vt:lpstr>
      <vt:lpstr>doc.: IEEE 802.11-20/0104r11</vt:lpstr>
    </vt:vector>
  </TitlesOfParts>
  <Company>Some Company</Company>
  <LinksUpToDate>false</LinksUpToDate>
  <CharactersWithSpaces>33617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802.11-20/0104r12</dc:title>
  <dc:subject>Submission</dc:subject>
  <dc:creator>Levy, Joseph</dc:creator>
  <cp:keywords>January 2020</cp:keywords>
  <dc:description>Joseph Levy (InterDigital)</dc:description>
  <cp:lastModifiedBy>Joseph Levy</cp:lastModifiedBy>
  <cp:revision>4</cp:revision>
  <cp:lastPrinted>1900-01-01T08:00:00Z</cp:lastPrinted>
  <dcterms:created xsi:type="dcterms:W3CDTF">2020-01-31T21:45:00Z</dcterms:created>
  <dcterms:modified xsi:type="dcterms:W3CDTF">2020-01-31T22:46:00Z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