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23D84" w14:textId="77777777" w:rsidR="005731EF" w:rsidRPr="005731EF" w:rsidRDefault="005731EF" w:rsidP="005731EF">
      <w:pPr>
        <w:pStyle w:val="Heading3"/>
        <w:spacing w:after="40"/>
        <w:jc w:val="center"/>
        <w:rPr>
          <w:rFonts w:asciiTheme="minorHAnsi" w:hAnsiTheme="minorHAnsi" w:cstheme="minorHAnsi"/>
          <w:b/>
          <w:color w:val="auto"/>
          <w:sz w:val="28"/>
        </w:rPr>
      </w:pPr>
      <w:r w:rsidRPr="005731EF">
        <w:rPr>
          <w:rFonts w:asciiTheme="minorHAnsi" w:hAnsiTheme="minorHAnsi" w:cstheme="minorHAnsi"/>
          <w:b/>
          <w:color w:val="auto"/>
          <w:sz w:val="28"/>
        </w:rPr>
        <w:t>IEEE P802.11</w:t>
      </w:r>
      <w:r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5731EF" w14:paraId="28BCD74A" w14:textId="77777777" w:rsidTr="00DD1D7A">
        <w:trPr>
          <w:trHeight w:val="485"/>
          <w:jc w:val="center"/>
        </w:trPr>
        <w:tc>
          <w:tcPr>
            <w:tcW w:w="9576" w:type="dxa"/>
            <w:gridSpan w:val="5"/>
            <w:vAlign w:val="center"/>
          </w:tcPr>
          <w:p w14:paraId="765EAA6C" w14:textId="5BF3DBF2" w:rsidR="005731EF" w:rsidRPr="005731EF" w:rsidRDefault="00552AD6" w:rsidP="00DD1D7A">
            <w:pPr>
              <w:pStyle w:val="T2"/>
              <w:rPr>
                <w:rFonts w:asciiTheme="minorHAnsi" w:hAnsiTheme="minorHAnsi" w:cstheme="minorHAnsi"/>
                <w:sz w:val="22"/>
                <w:szCs w:val="22"/>
              </w:rPr>
            </w:pPr>
            <w:r>
              <w:rPr>
                <w:rFonts w:asciiTheme="minorHAnsi" w:hAnsiTheme="minorHAnsi" w:cstheme="minorHAnsi"/>
                <w:sz w:val="22"/>
                <w:szCs w:val="22"/>
                <w:lang w:eastAsia="ko-KR"/>
              </w:rPr>
              <w:t xml:space="preserve">Comment Resolutions </w:t>
            </w:r>
            <w:r w:rsidR="00CD3CBB">
              <w:rPr>
                <w:rFonts w:asciiTheme="minorHAnsi" w:hAnsiTheme="minorHAnsi" w:cstheme="minorHAnsi"/>
                <w:sz w:val="22"/>
                <w:szCs w:val="22"/>
                <w:lang w:eastAsia="ko-KR"/>
              </w:rPr>
              <w:t>on</w:t>
            </w:r>
            <w:r w:rsidR="005C6591">
              <w:rPr>
                <w:rFonts w:asciiTheme="minorHAnsi" w:hAnsiTheme="minorHAnsi" w:cstheme="minorHAnsi"/>
                <w:sz w:val="22"/>
                <w:szCs w:val="22"/>
                <w:lang w:eastAsia="ko-KR"/>
              </w:rPr>
              <w:t xml:space="preserve"> Correlation Test</w:t>
            </w:r>
          </w:p>
        </w:tc>
      </w:tr>
      <w:tr w:rsidR="005731EF" w:rsidRPr="005731EF" w14:paraId="4D0531B6" w14:textId="77777777" w:rsidTr="00DD1D7A">
        <w:trPr>
          <w:trHeight w:val="359"/>
          <w:jc w:val="center"/>
        </w:trPr>
        <w:tc>
          <w:tcPr>
            <w:tcW w:w="9576" w:type="dxa"/>
            <w:gridSpan w:val="5"/>
            <w:vAlign w:val="center"/>
          </w:tcPr>
          <w:p w14:paraId="6F9BF4A4" w14:textId="3EB28742" w:rsidR="005731EF" w:rsidRPr="005731EF" w:rsidRDefault="005731EF" w:rsidP="00DD1D7A">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201</w:t>
            </w:r>
            <w:r w:rsidR="00CD3CBB">
              <w:rPr>
                <w:rFonts w:asciiTheme="minorHAnsi" w:hAnsiTheme="minorHAnsi" w:cstheme="minorHAnsi"/>
                <w:b w:val="0"/>
                <w:sz w:val="22"/>
                <w:szCs w:val="22"/>
                <w:lang w:eastAsia="ko-KR"/>
              </w:rPr>
              <w:t>9</w:t>
            </w:r>
            <w:r w:rsidRPr="005731EF">
              <w:rPr>
                <w:rFonts w:asciiTheme="minorHAnsi" w:hAnsiTheme="minorHAnsi" w:cstheme="minorHAnsi"/>
                <w:b w:val="0"/>
                <w:sz w:val="22"/>
                <w:szCs w:val="22"/>
              </w:rPr>
              <w:t>-</w:t>
            </w:r>
            <w:r w:rsidR="0015438C">
              <w:rPr>
                <w:rFonts w:asciiTheme="minorHAnsi" w:hAnsiTheme="minorHAnsi" w:cstheme="minorHAnsi"/>
                <w:b w:val="0"/>
                <w:sz w:val="22"/>
                <w:szCs w:val="22"/>
                <w:lang w:eastAsia="ko-KR"/>
              </w:rPr>
              <w:t>11</w:t>
            </w:r>
            <w:r w:rsidRPr="0015438C">
              <w:rPr>
                <w:rFonts w:asciiTheme="minorHAnsi" w:hAnsiTheme="minorHAnsi" w:cstheme="minorHAnsi"/>
                <w:b w:val="0"/>
                <w:sz w:val="22"/>
                <w:szCs w:val="22"/>
                <w:lang w:eastAsia="ko-KR"/>
              </w:rPr>
              <w:t>-</w:t>
            </w:r>
            <w:r w:rsidR="0015438C">
              <w:rPr>
                <w:rFonts w:asciiTheme="minorHAnsi" w:hAnsiTheme="minorHAnsi" w:cstheme="minorHAnsi"/>
                <w:b w:val="0"/>
                <w:sz w:val="22"/>
                <w:szCs w:val="22"/>
                <w:lang w:eastAsia="ko-KR"/>
              </w:rPr>
              <w:t>1</w:t>
            </w:r>
            <w:r w:rsidR="00EA247B">
              <w:rPr>
                <w:rFonts w:asciiTheme="minorHAnsi" w:hAnsiTheme="minorHAnsi" w:cstheme="minorHAnsi"/>
                <w:b w:val="0"/>
                <w:sz w:val="22"/>
                <w:szCs w:val="22"/>
                <w:lang w:eastAsia="ko-KR"/>
              </w:rPr>
              <w:t>2</w:t>
            </w:r>
          </w:p>
        </w:tc>
      </w:tr>
      <w:tr w:rsidR="005731EF" w:rsidRPr="005731EF" w14:paraId="4B123F81" w14:textId="77777777" w:rsidTr="00DD1D7A">
        <w:trPr>
          <w:cantSplit/>
          <w:jc w:val="center"/>
        </w:trPr>
        <w:tc>
          <w:tcPr>
            <w:tcW w:w="9576" w:type="dxa"/>
            <w:gridSpan w:val="5"/>
            <w:vAlign w:val="center"/>
          </w:tcPr>
          <w:p w14:paraId="5B50EFF4" w14:textId="77777777" w:rsidR="005731EF" w:rsidRPr="005731EF" w:rsidRDefault="005731EF" w:rsidP="00DD1D7A">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DD1D7A">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DD1D7A">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DD1D7A">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DD1D7A">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DD1D7A">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5731EF" w:rsidRPr="005731EF" w14:paraId="3F9A6EA5" w14:textId="77777777" w:rsidTr="00965B17">
        <w:trPr>
          <w:trHeight w:val="359"/>
          <w:jc w:val="center"/>
        </w:trPr>
        <w:tc>
          <w:tcPr>
            <w:tcW w:w="1975" w:type="dxa"/>
            <w:vAlign w:val="center"/>
          </w:tcPr>
          <w:p w14:paraId="7E8F6A6A" w14:textId="77777777" w:rsidR="005731EF" w:rsidRPr="005731EF" w:rsidRDefault="005731EF" w:rsidP="00DD1D7A">
            <w:pPr>
              <w:pStyle w:val="T2"/>
              <w:spacing w:after="0"/>
              <w:ind w:left="0" w:right="0"/>
              <w:jc w:val="left"/>
              <w:rPr>
                <w:rFonts w:asciiTheme="minorHAnsi" w:hAnsiTheme="minorHAnsi" w:cstheme="minorHAnsi"/>
                <w:b w:val="0"/>
                <w:sz w:val="22"/>
                <w:szCs w:val="22"/>
                <w:lang w:eastAsia="ko-KR"/>
              </w:rPr>
            </w:pPr>
            <w:r w:rsidRPr="005731EF">
              <w:rPr>
                <w:rFonts w:asciiTheme="minorHAnsi" w:hAnsiTheme="minorHAnsi" w:cstheme="minorHAnsi"/>
                <w:b w:val="0"/>
                <w:sz w:val="22"/>
                <w:szCs w:val="22"/>
                <w:lang w:eastAsia="ko-KR"/>
              </w:rPr>
              <w:t>Steve Shellhammer</w:t>
            </w:r>
          </w:p>
        </w:tc>
        <w:tc>
          <w:tcPr>
            <w:tcW w:w="1890" w:type="dxa"/>
            <w:vAlign w:val="center"/>
          </w:tcPr>
          <w:p w14:paraId="5EF27352" w14:textId="77777777" w:rsidR="005731EF" w:rsidRPr="005731EF" w:rsidRDefault="005731EF" w:rsidP="00DD1D7A">
            <w:pPr>
              <w:pStyle w:val="T2"/>
              <w:spacing w:after="0"/>
              <w:ind w:left="0" w:right="0"/>
              <w:jc w:val="left"/>
              <w:rPr>
                <w:rFonts w:asciiTheme="minorHAnsi" w:hAnsiTheme="minorHAnsi" w:cstheme="minorHAnsi"/>
                <w:b w:val="0"/>
                <w:sz w:val="22"/>
                <w:szCs w:val="22"/>
                <w:lang w:eastAsia="ko-KR"/>
              </w:rPr>
            </w:pPr>
            <w:r w:rsidRPr="005731EF">
              <w:rPr>
                <w:rFonts w:asciiTheme="minorHAnsi" w:hAnsiTheme="minorHAnsi" w:cstheme="minorHAnsi"/>
                <w:b w:val="0"/>
                <w:sz w:val="22"/>
                <w:szCs w:val="22"/>
                <w:lang w:eastAsia="ko-KR"/>
              </w:rPr>
              <w:t>Qualcomm</w:t>
            </w:r>
          </w:p>
        </w:tc>
        <w:tc>
          <w:tcPr>
            <w:tcW w:w="1260" w:type="dxa"/>
            <w:vAlign w:val="center"/>
          </w:tcPr>
          <w:p w14:paraId="163EF2B9" w14:textId="77777777" w:rsidR="005731EF" w:rsidRPr="005731EF" w:rsidRDefault="005731EF" w:rsidP="00DD1D7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7F26632" w14:textId="77777777" w:rsidR="005731EF" w:rsidRPr="005731EF" w:rsidRDefault="005731EF" w:rsidP="00DD1D7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474E79" w14:textId="77777777" w:rsidR="005731EF" w:rsidRPr="005731EF" w:rsidRDefault="005731EF" w:rsidP="00DD1D7A">
            <w:pPr>
              <w:pStyle w:val="T2"/>
              <w:spacing w:after="0"/>
              <w:ind w:left="0" w:right="0"/>
              <w:jc w:val="left"/>
              <w:rPr>
                <w:rFonts w:asciiTheme="minorHAnsi" w:hAnsiTheme="minorHAnsi" w:cstheme="minorHAnsi"/>
                <w:b w:val="0"/>
                <w:sz w:val="22"/>
                <w:szCs w:val="22"/>
                <w:lang w:eastAsia="ko-KR"/>
              </w:rPr>
            </w:pPr>
            <w:r w:rsidRPr="005731EF">
              <w:rPr>
                <w:rFonts w:asciiTheme="minorHAnsi" w:hAnsiTheme="minorHAnsi" w:cstheme="minorHAnsi"/>
                <w:b w:val="0"/>
                <w:sz w:val="22"/>
                <w:szCs w:val="22"/>
                <w:lang w:eastAsia="ko-KR"/>
              </w:rPr>
              <w:t>shellhammer@ieee.org</w:t>
            </w:r>
          </w:p>
        </w:tc>
      </w:tr>
      <w:tr w:rsidR="005731EF" w:rsidRPr="005731EF" w14:paraId="6D8BC0A2" w14:textId="77777777" w:rsidTr="00965B17">
        <w:trPr>
          <w:trHeight w:val="359"/>
          <w:jc w:val="center"/>
        </w:trPr>
        <w:tc>
          <w:tcPr>
            <w:tcW w:w="1975" w:type="dxa"/>
            <w:vAlign w:val="center"/>
          </w:tcPr>
          <w:p w14:paraId="22937EFE" w14:textId="6DAB154C" w:rsidR="005731EF" w:rsidRPr="005731EF" w:rsidRDefault="005731EF" w:rsidP="00DD1D7A">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0F7BA1F4" w14:textId="75E502D8" w:rsidR="005731EF" w:rsidRPr="005731EF" w:rsidRDefault="005731EF" w:rsidP="00DD1D7A">
            <w:pPr>
              <w:pStyle w:val="T2"/>
              <w:spacing w:after="0"/>
              <w:ind w:left="0" w:right="0"/>
              <w:jc w:val="left"/>
              <w:rPr>
                <w:rFonts w:asciiTheme="minorHAnsi" w:hAnsiTheme="minorHAnsi" w:cstheme="minorHAnsi"/>
                <w:b w:val="0"/>
                <w:sz w:val="22"/>
                <w:szCs w:val="22"/>
                <w:lang w:eastAsia="ko-KR"/>
              </w:rPr>
            </w:pPr>
          </w:p>
        </w:tc>
        <w:tc>
          <w:tcPr>
            <w:tcW w:w="1260" w:type="dxa"/>
            <w:vAlign w:val="center"/>
          </w:tcPr>
          <w:p w14:paraId="1500D2A7" w14:textId="77777777" w:rsidR="005731EF" w:rsidRPr="005731EF" w:rsidRDefault="005731EF" w:rsidP="00DD1D7A">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B9E0F4F" w14:textId="77777777" w:rsidR="005731EF" w:rsidRPr="005731EF" w:rsidRDefault="005731EF" w:rsidP="00DD1D7A">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59BE1DD8" w14:textId="078434AA" w:rsidR="005731EF" w:rsidRPr="005731EF" w:rsidRDefault="005731EF" w:rsidP="00DD1D7A">
            <w:pPr>
              <w:pStyle w:val="T2"/>
              <w:spacing w:after="0"/>
              <w:ind w:left="0" w:right="0"/>
              <w:jc w:val="left"/>
              <w:rPr>
                <w:rFonts w:asciiTheme="minorHAnsi" w:hAnsiTheme="minorHAnsi" w:cstheme="minorHAnsi"/>
                <w:b w:val="0"/>
                <w:sz w:val="22"/>
                <w:szCs w:val="22"/>
                <w:lang w:eastAsia="ko-KR"/>
              </w:rPr>
            </w:pPr>
          </w:p>
        </w:tc>
      </w:tr>
    </w:tbl>
    <w:p w14:paraId="5E5B4166" w14:textId="77777777" w:rsidR="000076F4" w:rsidRPr="00DF7BE9" w:rsidRDefault="000076F4" w:rsidP="00283796">
      <w:pPr>
        <w:spacing w:after="0" w:line="240" w:lineRule="auto"/>
        <w:rPr>
          <w:rFonts w:cstheme="minorHAnsi"/>
          <w:sz w:val="24"/>
        </w:rPr>
      </w:pPr>
    </w:p>
    <w:p w14:paraId="1860BFF9" w14:textId="35CC23FE" w:rsidR="000076F4" w:rsidRPr="00DF7BE9" w:rsidRDefault="00123016" w:rsidP="00123016">
      <w:pPr>
        <w:spacing w:after="0" w:line="240" w:lineRule="auto"/>
        <w:jc w:val="center"/>
        <w:rPr>
          <w:rFonts w:cstheme="minorHAnsi"/>
          <w:b/>
          <w:sz w:val="24"/>
        </w:rPr>
      </w:pPr>
      <w:r w:rsidRPr="00DF7BE9">
        <w:rPr>
          <w:rFonts w:cstheme="minorHAnsi"/>
          <w:b/>
          <w:sz w:val="24"/>
        </w:rPr>
        <w:t>Abstract</w:t>
      </w:r>
    </w:p>
    <w:p w14:paraId="0CCF01A3" w14:textId="7C7E89FA" w:rsidR="00123016" w:rsidRPr="00DF7BE9" w:rsidRDefault="00123016" w:rsidP="00283796">
      <w:pPr>
        <w:spacing w:after="0" w:line="240" w:lineRule="auto"/>
        <w:rPr>
          <w:rFonts w:cstheme="minorHAnsi"/>
          <w:sz w:val="24"/>
        </w:rPr>
      </w:pPr>
    </w:p>
    <w:p w14:paraId="4C791518" w14:textId="4C7A7B97" w:rsidR="00EA247B" w:rsidRDefault="007F047A" w:rsidP="00283796">
      <w:pPr>
        <w:spacing w:after="0" w:line="240" w:lineRule="auto"/>
        <w:rPr>
          <w:rFonts w:cstheme="minorHAnsi"/>
          <w:sz w:val="24"/>
        </w:rPr>
      </w:pPr>
      <w:r>
        <w:rPr>
          <w:rFonts w:cstheme="minorHAnsi"/>
          <w:sz w:val="24"/>
        </w:rPr>
        <w:t>The document provides comment resolutions for CID</w:t>
      </w:r>
      <w:r w:rsidR="00142166">
        <w:rPr>
          <w:rFonts w:cstheme="minorHAnsi"/>
          <w:sz w:val="24"/>
        </w:rPr>
        <w:t xml:space="preserve">s: </w:t>
      </w:r>
      <w:r w:rsidR="00483715">
        <w:rPr>
          <w:rFonts w:cstheme="minorHAnsi"/>
          <w:sz w:val="24"/>
        </w:rPr>
        <w:t>4</w:t>
      </w:r>
      <w:r w:rsidR="003C1087">
        <w:rPr>
          <w:rFonts w:cstheme="minorHAnsi"/>
          <w:sz w:val="24"/>
        </w:rPr>
        <w:t>0</w:t>
      </w:r>
      <w:r w:rsidR="00483715">
        <w:rPr>
          <w:rFonts w:cstheme="minorHAnsi"/>
          <w:sz w:val="24"/>
        </w:rPr>
        <w:t>70</w:t>
      </w:r>
      <w:r w:rsidR="00EA247B">
        <w:rPr>
          <w:rFonts w:cstheme="minorHAnsi"/>
          <w:sz w:val="24"/>
        </w:rPr>
        <w:t xml:space="preserve"> and </w:t>
      </w:r>
      <w:r w:rsidR="00EA247B">
        <w:rPr>
          <w:rFonts w:cstheme="minorHAnsi"/>
          <w:sz w:val="24"/>
        </w:rPr>
        <w:t>4097</w:t>
      </w:r>
    </w:p>
    <w:p w14:paraId="7D60522F" w14:textId="77777777" w:rsidR="00EA247B" w:rsidRDefault="00EA247B" w:rsidP="00283796">
      <w:pPr>
        <w:spacing w:after="0" w:line="240" w:lineRule="auto"/>
        <w:rPr>
          <w:rFonts w:cstheme="minorHAnsi"/>
          <w:sz w:val="24"/>
        </w:rPr>
      </w:pPr>
    </w:p>
    <w:p w14:paraId="1D802BC4" w14:textId="37DF652E" w:rsidR="00123016" w:rsidRPr="00CA62B0" w:rsidRDefault="00EA247B" w:rsidP="00283796">
      <w:pPr>
        <w:spacing w:after="0" w:line="240" w:lineRule="auto"/>
        <w:rPr>
          <w:rFonts w:cstheme="minorHAnsi"/>
          <w:color w:val="FF0000"/>
          <w:sz w:val="24"/>
        </w:rPr>
      </w:pPr>
      <w:r w:rsidRPr="00CA62B0">
        <w:rPr>
          <w:rFonts w:cstheme="minorHAnsi"/>
          <w:color w:val="FF0000"/>
          <w:sz w:val="24"/>
        </w:rPr>
        <w:t xml:space="preserve">The following comments have been </w:t>
      </w:r>
      <w:r w:rsidR="009777E2" w:rsidRPr="00CA62B0">
        <w:rPr>
          <w:rFonts w:cstheme="minorHAnsi"/>
          <w:color w:val="FF0000"/>
          <w:sz w:val="24"/>
        </w:rPr>
        <w:t>deferred</w:t>
      </w:r>
      <w:r w:rsidRPr="00CA62B0">
        <w:rPr>
          <w:rFonts w:cstheme="minorHAnsi"/>
          <w:color w:val="FF0000"/>
          <w:sz w:val="24"/>
        </w:rPr>
        <w:t xml:space="preserve">: </w:t>
      </w:r>
      <w:r w:rsidRPr="00CA62B0">
        <w:rPr>
          <w:rFonts w:cstheme="minorHAnsi"/>
          <w:color w:val="FF0000"/>
          <w:sz w:val="24"/>
        </w:rPr>
        <w:t>4077</w:t>
      </w:r>
      <w:r w:rsidRPr="00CA62B0">
        <w:rPr>
          <w:rFonts w:cstheme="minorHAnsi"/>
          <w:color w:val="FF0000"/>
          <w:sz w:val="24"/>
        </w:rPr>
        <w:t xml:space="preserve">, </w:t>
      </w:r>
      <w:r w:rsidR="00483715" w:rsidRPr="00CA62B0">
        <w:rPr>
          <w:rFonts w:cstheme="minorHAnsi"/>
          <w:color w:val="FF0000"/>
          <w:sz w:val="24"/>
        </w:rPr>
        <w:t>4078,</w:t>
      </w:r>
      <w:r w:rsidR="00C22B8D" w:rsidRPr="00CA62B0">
        <w:rPr>
          <w:rFonts w:cstheme="minorHAnsi"/>
          <w:color w:val="FF0000"/>
          <w:sz w:val="24"/>
        </w:rPr>
        <w:t xml:space="preserve"> 4116, 4117, 4138</w:t>
      </w:r>
      <w:r w:rsidR="002C6745" w:rsidRPr="00CA62B0">
        <w:rPr>
          <w:rFonts w:cstheme="minorHAnsi"/>
          <w:color w:val="FF0000"/>
          <w:sz w:val="24"/>
        </w:rPr>
        <w:t>.</w:t>
      </w:r>
    </w:p>
    <w:p w14:paraId="3C16152A" w14:textId="77777777" w:rsidR="002C6745" w:rsidRDefault="002C6745" w:rsidP="00283796">
      <w:pPr>
        <w:spacing w:after="0" w:line="240" w:lineRule="auto"/>
        <w:rPr>
          <w:rFonts w:cstheme="minorHAnsi"/>
          <w:sz w:val="24"/>
        </w:rPr>
      </w:pPr>
    </w:p>
    <w:p w14:paraId="24F6DC67" w14:textId="2D721830" w:rsidR="00DF7BE9" w:rsidRDefault="00DF7BE9" w:rsidP="00283796">
      <w:pPr>
        <w:spacing w:after="0" w:line="240" w:lineRule="auto"/>
        <w:rPr>
          <w:rFonts w:cstheme="minorHAnsi"/>
          <w:sz w:val="24"/>
        </w:rPr>
      </w:pPr>
    </w:p>
    <w:p w14:paraId="58349820" w14:textId="77777777" w:rsidR="00443894" w:rsidRDefault="00443894">
      <w:pPr>
        <w:rPr>
          <w:rFonts w:cstheme="minorHAnsi"/>
          <w:sz w:val="24"/>
        </w:rPr>
      </w:pPr>
    </w:p>
    <w:p w14:paraId="0D16A8D5" w14:textId="046B4B10" w:rsidR="00B7495A" w:rsidRDefault="00B7495A">
      <w:pPr>
        <w:rPr>
          <w:rFonts w:cstheme="minorHAnsi"/>
          <w:sz w:val="24"/>
        </w:rPr>
      </w:pPr>
      <w:r>
        <w:rPr>
          <w:rFonts w:cstheme="minorHAnsi"/>
          <w:sz w:val="24"/>
        </w:rPr>
        <w:br w:type="page"/>
      </w:r>
    </w:p>
    <w:tbl>
      <w:tblPr>
        <w:tblStyle w:val="TableGrid"/>
        <w:tblW w:w="9355" w:type="dxa"/>
        <w:tblLayout w:type="fixed"/>
        <w:tblLook w:val="04A0" w:firstRow="1" w:lastRow="0" w:firstColumn="1" w:lastColumn="0" w:noHBand="0" w:noVBand="1"/>
      </w:tblPr>
      <w:tblGrid>
        <w:gridCol w:w="622"/>
        <w:gridCol w:w="1024"/>
        <w:gridCol w:w="869"/>
        <w:gridCol w:w="2250"/>
        <w:gridCol w:w="2520"/>
        <w:gridCol w:w="2070"/>
      </w:tblGrid>
      <w:tr w:rsidR="004C4592" w:rsidRPr="0022016C" w14:paraId="17895A4D" w14:textId="77777777" w:rsidTr="00F30515">
        <w:tc>
          <w:tcPr>
            <w:tcW w:w="622" w:type="dxa"/>
          </w:tcPr>
          <w:p w14:paraId="620FFD2E" w14:textId="77777777" w:rsidR="004C4592" w:rsidRPr="0022016C" w:rsidRDefault="004C4592" w:rsidP="00F30515">
            <w:pPr>
              <w:rPr>
                <w:rFonts w:ascii="Calibri" w:hAnsi="Calibri" w:cstheme="minorHAnsi"/>
                <w:b/>
                <w:sz w:val="20"/>
              </w:rPr>
            </w:pPr>
            <w:r w:rsidRPr="0022016C">
              <w:rPr>
                <w:rFonts w:ascii="Calibri" w:hAnsi="Calibri" w:cstheme="minorHAnsi"/>
                <w:b/>
                <w:sz w:val="20"/>
              </w:rPr>
              <w:lastRenderedPageBreak/>
              <w:t>CID</w:t>
            </w:r>
          </w:p>
        </w:tc>
        <w:tc>
          <w:tcPr>
            <w:tcW w:w="1024" w:type="dxa"/>
          </w:tcPr>
          <w:p w14:paraId="1A70B1BE" w14:textId="77777777" w:rsidR="004C4592" w:rsidRPr="0022016C" w:rsidRDefault="004C4592" w:rsidP="00F30515">
            <w:pPr>
              <w:rPr>
                <w:rFonts w:ascii="Calibri" w:hAnsi="Calibri" w:cstheme="minorHAnsi"/>
                <w:b/>
                <w:sz w:val="20"/>
              </w:rPr>
            </w:pPr>
            <w:r w:rsidRPr="0022016C">
              <w:rPr>
                <w:rFonts w:ascii="Calibri" w:hAnsi="Calibri" w:cstheme="minorHAnsi"/>
                <w:b/>
                <w:sz w:val="20"/>
              </w:rPr>
              <w:t>Clause</w:t>
            </w:r>
          </w:p>
        </w:tc>
        <w:tc>
          <w:tcPr>
            <w:tcW w:w="869" w:type="dxa"/>
          </w:tcPr>
          <w:p w14:paraId="705F8C4E" w14:textId="77777777" w:rsidR="004C4592" w:rsidRDefault="004C4592" w:rsidP="00F30515">
            <w:pPr>
              <w:rPr>
                <w:rFonts w:ascii="Calibri" w:hAnsi="Calibri" w:cstheme="minorHAnsi"/>
                <w:b/>
                <w:sz w:val="20"/>
              </w:rPr>
            </w:pPr>
            <w:r w:rsidRPr="0022016C">
              <w:rPr>
                <w:rFonts w:ascii="Calibri" w:hAnsi="Calibri" w:cstheme="minorHAnsi"/>
                <w:b/>
                <w:sz w:val="20"/>
              </w:rPr>
              <w:t>Page</w:t>
            </w:r>
          </w:p>
          <w:p w14:paraId="1C9674B7" w14:textId="77777777" w:rsidR="004C4592" w:rsidRPr="0022016C" w:rsidRDefault="004C4592" w:rsidP="00F30515">
            <w:pPr>
              <w:rPr>
                <w:rFonts w:ascii="Calibri" w:hAnsi="Calibri" w:cstheme="minorHAnsi"/>
                <w:b/>
                <w:sz w:val="20"/>
              </w:rPr>
            </w:pPr>
            <w:r w:rsidRPr="0022016C">
              <w:rPr>
                <w:rFonts w:ascii="Calibri" w:hAnsi="Calibri" w:cstheme="minorHAnsi"/>
                <w:b/>
                <w:sz w:val="20"/>
              </w:rPr>
              <w:t>/Line</w:t>
            </w:r>
          </w:p>
        </w:tc>
        <w:tc>
          <w:tcPr>
            <w:tcW w:w="2250" w:type="dxa"/>
          </w:tcPr>
          <w:p w14:paraId="53084501" w14:textId="77777777" w:rsidR="004C4592" w:rsidRPr="0022016C" w:rsidRDefault="004C4592" w:rsidP="00F30515">
            <w:pPr>
              <w:rPr>
                <w:rFonts w:ascii="Calibri" w:hAnsi="Calibri" w:cstheme="minorHAnsi"/>
                <w:b/>
                <w:sz w:val="20"/>
              </w:rPr>
            </w:pPr>
            <w:r w:rsidRPr="0022016C">
              <w:rPr>
                <w:rFonts w:ascii="Calibri" w:hAnsi="Calibri" w:cstheme="minorHAnsi"/>
                <w:b/>
                <w:sz w:val="20"/>
              </w:rPr>
              <w:t>Comment</w:t>
            </w:r>
          </w:p>
        </w:tc>
        <w:tc>
          <w:tcPr>
            <w:tcW w:w="2520" w:type="dxa"/>
          </w:tcPr>
          <w:p w14:paraId="7F4C1DDD" w14:textId="77777777" w:rsidR="004C4592" w:rsidRPr="0022016C" w:rsidRDefault="004C4592" w:rsidP="00F30515">
            <w:pPr>
              <w:rPr>
                <w:rFonts w:ascii="Calibri" w:hAnsi="Calibri" w:cstheme="minorHAnsi"/>
                <w:b/>
                <w:sz w:val="20"/>
              </w:rPr>
            </w:pPr>
            <w:r w:rsidRPr="0022016C">
              <w:rPr>
                <w:rFonts w:ascii="Calibri" w:hAnsi="Calibri" w:cstheme="minorHAnsi"/>
                <w:b/>
                <w:sz w:val="20"/>
              </w:rPr>
              <w:t>Proposed Change</w:t>
            </w:r>
          </w:p>
        </w:tc>
        <w:tc>
          <w:tcPr>
            <w:tcW w:w="2070" w:type="dxa"/>
          </w:tcPr>
          <w:p w14:paraId="262293B5" w14:textId="77777777" w:rsidR="004C4592" w:rsidRPr="0022016C" w:rsidRDefault="004C4592" w:rsidP="00F30515">
            <w:pPr>
              <w:rPr>
                <w:rFonts w:ascii="Calibri" w:hAnsi="Calibri" w:cstheme="minorHAnsi"/>
                <w:b/>
                <w:sz w:val="20"/>
              </w:rPr>
            </w:pPr>
            <w:r w:rsidRPr="0022016C">
              <w:rPr>
                <w:rFonts w:ascii="Calibri" w:hAnsi="Calibri" w:cstheme="minorHAnsi"/>
                <w:b/>
                <w:sz w:val="20"/>
              </w:rPr>
              <w:t>Resolution</w:t>
            </w:r>
          </w:p>
        </w:tc>
      </w:tr>
      <w:tr w:rsidR="001D78E9" w:rsidRPr="0022016C" w14:paraId="51AE6534" w14:textId="77777777" w:rsidTr="00F30515">
        <w:tc>
          <w:tcPr>
            <w:tcW w:w="622" w:type="dxa"/>
          </w:tcPr>
          <w:p w14:paraId="088E6CDA" w14:textId="77777777" w:rsidR="001D78E9" w:rsidRDefault="001D78E9" w:rsidP="00F30515">
            <w:pPr>
              <w:rPr>
                <w:rFonts w:ascii="Calibri" w:hAnsi="Calibri" w:cstheme="minorHAnsi"/>
                <w:sz w:val="20"/>
              </w:rPr>
            </w:pPr>
            <w:r>
              <w:rPr>
                <w:rFonts w:ascii="Calibri" w:hAnsi="Calibri" w:cstheme="minorHAnsi"/>
                <w:sz w:val="20"/>
              </w:rPr>
              <w:t>4070</w:t>
            </w:r>
          </w:p>
        </w:tc>
        <w:tc>
          <w:tcPr>
            <w:tcW w:w="1024" w:type="dxa"/>
          </w:tcPr>
          <w:p w14:paraId="5AF29BB8" w14:textId="77777777" w:rsidR="001D78E9" w:rsidRPr="00596BC5" w:rsidRDefault="001D78E9" w:rsidP="00F30515">
            <w:pPr>
              <w:rPr>
                <w:rFonts w:ascii="Calibri" w:hAnsi="Calibri" w:cstheme="minorHAnsi"/>
                <w:sz w:val="20"/>
              </w:rPr>
            </w:pPr>
            <w:r w:rsidRPr="006C6154">
              <w:rPr>
                <w:rFonts w:ascii="Calibri" w:hAnsi="Calibri" w:cstheme="minorHAnsi"/>
                <w:sz w:val="20"/>
              </w:rPr>
              <w:t>30.3.12.5</w:t>
            </w:r>
          </w:p>
        </w:tc>
        <w:tc>
          <w:tcPr>
            <w:tcW w:w="869" w:type="dxa"/>
          </w:tcPr>
          <w:p w14:paraId="284CC859" w14:textId="77777777" w:rsidR="001D78E9" w:rsidRDefault="001D78E9" w:rsidP="00F30515">
            <w:pPr>
              <w:rPr>
                <w:rFonts w:ascii="Calibri" w:hAnsi="Calibri" w:cstheme="minorHAnsi"/>
                <w:sz w:val="20"/>
              </w:rPr>
            </w:pPr>
            <w:r>
              <w:rPr>
                <w:rFonts w:ascii="Calibri" w:hAnsi="Calibri" w:cstheme="minorHAnsi"/>
                <w:sz w:val="20"/>
              </w:rPr>
              <w:t>162/16</w:t>
            </w:r>
          </w:p>
        </w:tc>
        <w:tc>
          <w:tcPr>
            <w:tcW w:w="2250" w:type="dxa"/>
          </w:tcPr>
          <w:p w14:paraId="24AEC464" w14:textId="77777777" w:rsidR="001D78E9" w:rsidRPr="00596BC5" w:rsidRDefault="001D78E9" w:rsidP="00F30515">
            <w:pPr>
              <w:rPr>
                <w:rFonts w:ascii="Calibri" w:hAnsi="Calibri" w:cstheme="minorHAnsi"/>
                <w:sz w:val="20"/>
              </w:rPr>
            </w:pPr>
            <w:r w:rsidRPr="00813FD2">
              <w:rPr>
                <w:rFonts w:ascii="Calibri" w:hAnsi="Calibri" w:cstheme="minorHAnsi"/>
                <w:sz w:val="20"/>
              </w:rPr>
              <w:t>N=6</w:t>
            </w:r>
          </w:p>
        </w:tc>
        <w:tc>
          <w:tcPr>
            <w:tcW w:w="2520" w:type="dxa"/>
          </w:tcPr>
          <w:p w14:paraId="5FB103CC" w14:textId="77777777" w:rsidR="001D78E9" w:rsidRPr="00596BC5" w:rsidRDefault="001D78E9" w:rsidP="00F30515">
            <w:pPr>
              <w:rPr>
                <w:rFonts w:ascii="Calibri" w:hAnsi="Calibri" w:cstheme="minorHAnsi"/>
                <w:sz w:val="20"/>
              </w:rPr>
            </w:pPr>
            <w:r w:rsidRPr="00813FD2">
              <w:rPr>
                <w:rFonts w:ascii="Calibri" w:hAnsi="Calibri" w:cstheme="minorHAnsi"/>
                <w:sz w:val="20"/>
              </w:rPr>
              <w:t>N=6 is correct? Should N be 5 (5*0.8=4us) to cover the worst case scenarios</w:t>
            </w:r>
          </w:p>
        </w:tc>
        <w:tc>
          <w:tcPr>
            <w:tcW w:w="2070" w:type="dxa"/>
          </w:tcPr>
          <w:p w14:paraId="24EB904A" w14:textId="77777777" w:rsidR="001D78E9" w:rsidRDefault="001D78E9" w:rsidP="00F30515">
            <w:pPr>
              <w:rPr>
                <w:rFonts w:ascii="Calibri" w:hAnsi="Calibri" w:cstheme="minorHAnsi"/>
                <w:b/>
                <w:sz w:val="20"/>
              </w:rPr>
            </w:pPr>
            <w:r>
              <w:rPr>
                <w:rFonts w:ascii="Calibri" w:hAnsi="Calibri" w:cstheme="minorHAnsi"/>
                <w:b/>
                <w:sz w:val="20"/>
              </w:rPr>
              <w:t>Rejected</w:t>
            </w:r>
          </w:p>
          <w:p w14:paraId="7C0B1EED" w14:textId="77777777" w:rsidR="001D78E9" w:rsidRPr="000542B0" w:rsidRDefault="001D78E9" w:rsidP="00F30515">
            <w:pPr>
              <w:rPr>
                <w:rFonts w:ascii="Calibri" w:hAnsi="Calibri" w:cstheme="minorHAnsi"/>
                <w:bCs/>
                <w:sz w:val="20"/>
              </w:rPr>
            </w:pPr>
            <w:r>
              <w:rPr>
                <w:rFonts w:ascii="Calibri" w:hAnsi="Calibri" w:cstheme="minorHAnsi"/>
                <w:bCs/>
                <w:sz w:val="20"/>
              </w:rPr>
              <w:t xml:space="preserve">The choice of </w:t>
            </w:r>
            <w:r w:rsidRPr="00D706DC">
              <w:rPr>
                <w:rFonts w:ascii="Calibri" w:hAnsi="Calibri" w:cstheme="minorHAnsi"/>
                <w:bCs/>
                <w:i/>
                <w:iCs/>
                <w:sz w:val="20"/>
              </w:rPr>
              <w:t>N</w:t>
            </w:r>
            <w:r>
              <w:rPr>
                <w:rFonts w:ascii="Calibri" w:hAnsi="Calibri" w:cstheme="minorHAnsi"/>
                <w:bCs/>
                <w:sz w:val="20"/>
              </w:rPr>
              <w:t xml:space="preserve"> is based on the legacy receiver and not on the 802.11ba waveform</w:t>
            </w:r>
          </w:p>
        </w:tc>
      </w:tr>
      <w:tr w:rsidR="001D78E9" w:rsidRPr="0022016C" w14:paraId="10943986" w14:textId="77777777" w:rsidTr="00F30515">
        <w:tc>
          <w:tcPr>
            <w:tcW w:w="622" w:type="dxa"/>
          </w:tcPr>
          <w:p w14:paraId="2A6D6684" w14:textId="77777777" w:rsidR="001D78E9" w:rsidRDefault="001D78E9" w:rsidP="00F30515">
            <w:pPr>
              <w:rPr>
                <w:rFonts w:ascii="Calibri" w:hAnsi="Calibri" w:cstheme="minorHAnsi"/>
                <w:sz w:val="20"/>
              </w:rPr>
            </w:pPr>
            <w:r>
              <w:rPr>
                <w:rFonts w:ascii="Calibri" w:hAnsi="Calibri" w:cstheme="minorHAnsi"/>
                <w:sz w:val="20"/>
              </w:rPr>
              <w:t>4097</w:t>
            </w:r>
          </w:p>
        </w:tc>
        <w:tc>
          <w:tcPr>
            <w:tcW w:w="1024" w:type="dxa"/>
          </w:tcPr>
          <w:p w14:paraId="42029BA3" w14:textId="77777777" w:rsidR="001D78E9" w:rsidRPr="00847FBF" w:rsidRDefault="001D78E9" w:rsidP="00F30515">
            <w:pPr>
              <w:rPr>
                <w:rFonts w:ascii="Calibri" w:hAnsi="Calibri" w:cstheme="minorHAnsi"/>
                <w:sz w:val="20"/>
              </w:rPr>
            </w:pPr>
            <w:r w:rsidRPr="001305C4">
              <w:rPr>
                <w:rFonts w:ascii="Calibri" w:hAnsi="Calibri" w:cstheme="minorHAnsi"/>
                <w:sz w:val="20"/>
              </w:rPr>
              <w:t>30.3.12.5</w:t>
            </w:r>
          </w:p>
        </w:tc>
        <w:tc>
          <w:tcPr>
            <w:tcW w:w="869" w:type="dxa"/>
          </w:tcPr>
          <w:p w14:paraId="79199334" w14:textId="77777777" w:rsidR="001D78E9" w:rsidRDefault="001D78E9" w:rsidP="00F30515">
            <w:pPr>
              <w:rPr>
                <w:rFonts w:ascii="Calibri" w:hAnsi="Calibri" w:cstheme="minorHAnsi"/>
                <w:sz w:val="20"/>
              </w:rPr>
            </w:pPr>
            <w:r>
              <w:rPr>
                <w:rFonts w:ascii="Calibri" w:hAnsi="Calibri" w:cstheme="minorHAnsi"/>
                <w:sz w:val="20"/>
              </w:rPr>
              <w:t>162/16</w:t>
            </w:r>
          </w:p>
        </w:tc>
        <w:tc>
          <w:tcPr>
            <w:tcW w:w="2250" w:type="dxa"/>
          </w:tcPr>
          <w:p w14:paraId="65312DAC" w14:textId="77777777" w:rsidR="001D78E9" w:rsidRPr="00CC58FA" w:rsidRDefault="001D78E9" w:rsidP="00F30515">
            <w:pPr>
              <w:rPr>
                <w:rFonts w:ascii="Calibri" w:hAnsi="Calibri" w:cstheme="minorHAnsi"/>
                <w:sz w:val="20"/>
              </w:rPr>
            </w:pPr>
            <w:r w:rsidRPr="001E5832">
              <w:rPr>
                <w:rFonts w:ascii="Calibri" w:hAnsi="Calibri" w:cstheme="minorHAnsi"/>
                <w:sz w:val="20"/>
              </w:rPr>
              <w:t>"N=6"</w:t>
            </w:r>
          </w:p>
        </w:tc>
        <w:tc>
          <w:tcPr>
            <w:tcW w:w="2520" w:type="dxa"/>
          </w:tcPr>
          <w:p w14:paraId="2AB1FC06" w14:textId="77777777" w:rsidR="001D78E9" w:rsidRPr="00CC58FA" w:rsidRDefault="001D78E9" w:rsidP="00F30515">
            <w:pPr>
              <w:rPr>
                <w:rFonts w:ascii="Calibri" w:hAnsi="Calibri" w:cstheme="minorHAnsi"/>
                <w:sz w:val="20"/>
              </w:rPr>
            </w:pPr>
            <w:r w:rsidRPr="001E5832">
              <w:rPr>
                <w:rFonts w:ascii="Calibri" w:hAnsi="Calibri" w:cstheme="minorHAnsi"/>
                <w:sz w:val="20"/>
              </w:rPr>
              <w:t>Why N=6? Should N=5 (N*0.8=4us) to cover the worst case: 2 consecutive 2us "ON" waveform or 1 4us "ON" waveform?</w:t>
            </w:r>
          </w:p>
        </w:tc>
        <w:tc>
          <w:tcPr>
            <w:tcW w:w="2070" w:type="dxa"/>
          </w:tcPr>
          <w:p w14:paraId="091E322C" w14:textId="77777777" w:rsidR="001D78E9" w:rsidRDefault="001D78E9" w:rsidP="00F30515">
            <w:pPr>
              <w:rPr>
                <w:rFonts w:ascii="Calibri" w:hAnsi="Calibri" w:cstheme="minorHAnsi"/>
                <w:b/>
                <w:sz w:val="20"/>
              </w:rPr>
            </w:pPr>
            <w:r>
              <w:rPr>
                <w:rFonts w:ascii="Calibri" w:hAnsi="Calibri" w:cstheme="minorHAnsi"/>
                <w:b/>
                <w:sz w:val="20"/>
              </w:rPr>
              <w:t>Rejected</w:t>
            </w:r>
          </w:p>
          <w:p w14:paraId="66777A1B" w14:textId="77777777" w:rsidR="001D78E9" w:rsidRDefault="001D78E9" w:rsidP="00F30515">
            <w:pPr>
              <w:rPr>
                <w:rFonts w:ascii="Calibri" w:hAnsi="Calibri" w:cstheme="minorHAnsi"/>
                <w:b/>
                <w:sz w:val="20"/>
              </w:rPr>
            </w:pPr>
            <w:r>
              <w:rPr>
                <w:rFonts w:ascii="Calibri" w:hAnsi="Calibri" w:cstheme="minorHAnsi"/>
                <w:bCs/>
                <w:sz w:val="20"/>
              </w:rPr>
              <w:t xml:space="preserve">The choice of </w:t>
            </w:r>
            <w:r w:rsidRPr="00D706DC">
              <w:rPr>
                <w:rFonts w:ascii="Calibri" w:hAnsi="Calibri" w:cstheme="minorHAnsi"/>
                <w:bCs/>
                <w:i/>
                <w:iCs/>
                <w:sz w:val="20"/>
              </w:rPr>
              <w:t>N</w:t>
            </w:r>
            <w:r>
              <w:rPr>
                <w:rFonts w:ascii="Calibri" w:hAnsi="Calibri" w:cstheme="minorHAnsi"/>
                <w:bCs/>
                <w:sz w:val="20"/>
              </w:rPr>
              <w:t xml:space="preserve"> is based on the legacy receiver and not on the 802.11ba waveform</w:t>
            </w:r>
          </w:p>
        </w:tc>
      </w:tr>
    </w:tbl>
    <w:p w14:paraId="232B6088" w14:textId="2F009555" w:rsidR="00661E38" w:rsidRDefault="00661E38">
      <w:pPr>
        <w:rPr>
          <w:rFonts w:cstheme="minorHAnsi"/>
          <w:sz w:val="24"/>
        </w:rPr>
      </w:pPr>
    </w:p>
    <w:p w14:paraId="51FB62EA" w14:textId="77777777" w:rsidR="00D0078E" w:rsidRPr="00D4036A" w:rsidRDefault="00D0078E" w:rsidP="00D0078E">
      <w:pPr>
        <w:spacing w:after="0" w:line="240" w:lineRule="auto"/>
        <w:rPr>
          <w:rFonts w:ascii="Calibri" w:hAnsi="Calibri" w:cstheme="minorHAnsi"/>
          <w:b/>
        </w:rPr>
      </w:pPr>
      <w:r w:rsidRPr="00D4036A">
        <w:rPr>
          <w:rFonts w:ascii="Calibri" w:hAnsi="Calibri" w:cstheme="minorHAnsi"/>
          <w:b/>
        </w:rPr>
        <w:t>Discussion</w:t>
      </w:r>
    </w:p>
    <w:p w14:paraId="340E9C00" w14:textId="77777777" w:rsidR="00D0078E" w:rsidRDefault="00D0078E" w:rsidP="00D0078E">
      <w:pPr>
        <w:spacing w:after="0" w:line="240" w:lineRule="auto"/>
        <w:rPr>
          <w:rFonts w:ascii="Calibri" w:hAnsi="Calibri" w:cstheme="minorHAnsi"/>
        </w:rPr>
      </w:pPr>
      <w:r>
        <w:rPr>
          <w:rFonts w:ascii="Calibri" w:hAnsi="Calibri" w:cstheme="minorHAnsi"/>
        </w:rPr>
        <w:t xml:space="preserve">Two of the comments (4070 and 4097) ask about the value of N in the Correlation Test. Both comments indicate (or ask if) a better value of </w:t>
      </w:r>
      <m:oMath>
        <m:r>
          <w:rPr>
            <w:rFonts w:ascii="Cambria Math" w:hAnsi="Cambria Math" w:cstheme="minorHAnsi"/>
          </w:rPr>
          <m:t>N</m:t>
        </m:r>
      </m:oMath>
      <w:r>
        <w:rPr>
          <w:rFonts w:ascii="Calibri" w:hAnsi="Calibri" w:cstheme="minorHAnsi"/>
        </w:rPr>
        <w:t xml:space="preserve"> would be </w:t>
      </w:r>
      <m:oMath>
        <m:r>
          <w:rPr>
            <w:rFonts w:ascii="Cambria Math" w:hAnsi="Cambria Math" w:cstheme="minorHAnsi"/>
          </w:rPr>
          <m:t>N=5</m:t>
        </m:r>
      </m:oMath>
      <w:r>
        <w:rPr>
          <w:rFonts w:ascii="Calibri" w:hAnsi="Calibri" w:cstheme="minorHAnsi"/>
        </w:rPr>
        <w:t xml:space="preserve">, since 5 times the time segment duration of 0.8 </w:t>
      </w:r>
      <w:r w:rsidRPr="00085CE4">
        <w:rPr>
          <w:rFonts w:ascii="Calibri" w:hAnsi="Calibri" w:cstheme="minorHAnsi"/>
        </w:rPr>
        <w:t>µ</w:t>
      </w:r>
      <w:r>
        <w:rPr>
          <w:rFonts w:ascii="Calibri" w:hAnsi="Calibri" w:cstheme="minorHAnsi"/>
        </w:rPr>
        <w:t xml:space="preserve">s gives 4 </w:t>
      </w:r>
      <w:r w:rsidRPr="00085CE4">
        <w:rPr>
          <w:rFonts w:ascii="Calibri" w:hAnsi="Calibri" w:cstheme="minorHAnsi"/>
        </w:rPr>
        <w:t>µ</w:t>
      </w:r>
      <w:r>
        <w:rPr>
          <w:rFonts w:ascii="Calibri" w:hAnsi="Calibri" w:cstheme="minorHAnsi"/>
        </w:rPr>
        <w:t xml:space="preserve">s, which is the duration of an MC-OOK symbol for the LDR.  However, the choice of N is based on what is typically implemented in a legacy (non-WUR) receiver.  The legacy short training field (STF) consists of ten short training sequences, each of duration 0.8 </w:t>
      </w:r>
      <w:r w:rsidRPr="00085CE4">
        <w:rPr>
          <w:rFonts w:ascii="Calibri" w:hAnsi="Calibri" w:cstheme="minorHAnsi"/>
        </w:rPr>
        <w:t>µ</w:t>
      </w:r>
      <w:r>
        <w:rPr>
          <w:rFonts w:ascii="Calibri" w:hAnsi="Calibri" w:cstheme="minorHAnsi"/>
        </w:rPr>
        <w:t xml:space="preserve">s.  Legacy receivers typically budget a few short training sequences for automatic gain control, and then use the remainder for L-STF detection.   The value of </w:t>
      </w:r>
      <m:oMath>
        <m:r>
          <w:rPr>
            <w:rFonts w:ascii="Cambria Math" w:hAnsi="Cambria Math" w:cstheme="minorHAnsi"/>
          </w:rPr>
          <m:t>N=6</m:t>
        </m:r>
      </m:oMath>
      <w:r>
        <w:rPr>
          <w:rFonts w:ascii="Calibri" w:hAnsi="Calibri" w:cstheme="minorHAnsi"/>
        </w:rPr>
        <w:t xml:space="preserve"> is a typical value used in a typical legacy receiver, but other values are possible. Hence the value of </w:t>
      </w:r>
      <m:oMath>
        <m:r>
          <w:rPr>
            <w:rFonts w:ascii="Cambria Math" w:hAnsi="Cambria Math" w:cstheme="minorHAnsi"/>
          </w:rPr>
          <m:t>N=6</m:t>
        </m:r>
      </m:oMath>
      <w:r>
        <w:rPr>
          <w:rFonts w:ascii="Calibri" w:hAnsi="Calibri" w:cstheme="minorHAnsi"/>
        </w:rPr>
        <w:t xml:space="preserve"> is an appropriate value for the Correlation Test. So those two comments are rejected.</w:t>
      </w:r>
    </w:p>
    <w:p w14:paraId="6812823E" w14:textId="77777777" w:rsidR="00CA62B0" w:rsidRDefault="00CA62B0">
      <w:pPr>
        <w:rPr>
          <w:rFonts w:cstheme="minorHAnsi"/>
          <w:sz w:val="24"/>
        </w:rPr>
      </w:pPr>
    </w:p>
    <w:p w14:paraId="68D32DBC" w14:textId="15B0C3A1" w:rsidR="001D78E9" w:rsidRPr="00CA62B0" w:rsidRDefault="001D78E9">
      <w:pPr>
        <w:rPr>
          <w:rFonts w:cstheme="minorHAnsi"/>
          <w:color w:val="FF0000"/>
          <w:sz w:val="24"/>
        </w:rPr>
      </w:pPr>
      <w:r w:rsidRPr="00CA62B0">
        <w:rPr>
          <w:rFonts w:cstheme="minorHAnsi"/>
          <w:color w:val="FF0000"/>
          <w:sz w:val="24"/>
        </w:rPr>
        <w:t>THE FOLLOWING RESOLUTIONS HAVE BEEN DEFERRED</w:t>
      </w:r>
    </w:p>
    <w:tbl>
      <w:tblPr>
        <w:tblStyle w:val="TableGrid"/>
        <w:tblW w:w="9355" w:type="dxa"/>
        <w:tblLayout w:type="fixed"/>
        <w:tblLook w:val="04A0" w:firstRow="1" w:lastRow="0" w:firstColumn="1" w:lastColumn="0" w:noHBand="0" w:noVBand="1"/>
      </w:tblPr>
      <w:tblGrid>
        <w:gridCol w:w="622"/>
        <w:gridCol w:w="1024"/>
        <w:gridCol w:w="869"/>
        <w:gridCol w:w="2250"/>
        <w:gridCol w:w="2520"/>
        <w:gridCol w:w="2070"/>
      </w:tblGrid>
      <w:tr w:rsidR="00596BC5" w:rsidRPr="0022016C" w14:paraId="485ABB22" w14:textId="77777777" w:rsidTr="00A31229">
        <w:tc>
          <w:tcPr>
            <w:tcW w:w="622" w:type="dxa"/>
          </w:tcPr>
          <w:p w14:paraId="67BA9EE1" w14:textId="74BCDECF" w:rsidR="00596BC5" w:rsidRPr="0022016C" w:rsidRDefault="00596BC5" w:rsidP="00F2598F">
            <w:pPr>
              <w:rPr>
                <w:rFonts w:ascii="Calibri" w:hAnsi="Calibri" w:cstheme="minorHAnsi"/>
                <w:b/>
                <w:sz w:val="20"/>
              </w:rPr>
            </w:pPr>
            <w:r w:rsidRPr="0022016C">
              <w:rPr>
                <w:rFonts w:ascii="Calibri" w:hAnsi="Calibri" w:cstheme="minorHAnsi"/>
                <w:b/>
                <w:sz w:val="20"/>
              </w:rPr>
              <w:t>CID</w:t>
            </w:r>
          </w:p>
        </w:tc>
        <w:tc>
          <w:tcPr>
            <w:tcW w:w="1024" w:type="dxa"/>
          </w:tcPr>
          <w:p w14:paraId="7D6E080F" w14:textId="77777777" w:rsidR="00596BC5" w:rsidRPr="0022016C" w:rsidRDefault="00596BC5" w:rsidP="00F2598F">
            <w:pPr>
              <w:rPr>
                <w:rFonts w:ascii="Calibri" w:hAnsi="Calibri" w:cstheme="minorHAnsi"/>
                <w:b/>
                <w:sz w:val="20"/>
              </w:rPr>
            </w:pPr>
            <w:r w:rsidRPr="0022016C">
              <w:rPr>
                <w:rFonts w:ascii="Calibri" w:hAnsi="Calibri" w:cstheme="minorHAnsi"/>
                <w:b/>
                <w:sz w:val="20"/>
              </w:rPr>
              <w:t>Clause</w:t>
            </w:r>
          </w:p>
        </w:tc>
        <w:tc>
          <w:tcPr>
            <w:tcW w:w="869" w:type="dxa"/>
          </w:tcPr>
          <w:p w14:paraId="35887902" w14:textId="77777777" w:rsidR="00EA4479" w:rsidRDefault="00596BC5" w:rsidP="00F2598F">
            <w:pPr>
              <w:rPr>
                <w:rFonts w:ascii="Calibri" w:hAnsi="Calibri" w:cstheme="minorHAnsi"/>
                <w:b/>
                <w:sz w:val="20"/>
              </w:rPr>
            </w:pPr>
            <w:r w:rsidRPr="0022016C">
              <w:rPr>
                <w:rFonts w:ascii="Calibri" w:hAnsi="Calibri" w:cstheme="minorHAnsi"/>
                <w:b/>
                <w:sz w:val="20"/>
              </w:rPr>
              <w:t>Page</w:t>
            </w:r>
          </w:p>
          <w:p w14:paraId="013834FE" w14:textId="17C6827B" w:rsidR="00596BC5" w:rsidRPr="0022016C" w:rsidRDefault="00596BC5" w:rsidP="00F2598F">
            <w:pPr>
              <w:rPr>
                <w:rFonts w:ascii="Calibri" w:hAnsi="Calibri" w:cstheme="minorHAnsi"/>
                <w:b/>
                <w:sz w:val="20"/>
              </w:rPr>
            </w:pPr>
            <w:r w:rsidRPr="0022016C">
              <w:rPr>
                <w:rFonts w:ascii="Calibri" w:hAnsi="Calibri" w:cstheme="minorHAnsi"/>
                <w:b/>
                <w:sz w:val="20"/>
              </w:rPr>
              <w:t>/Line</w:t>
            </w:r>
          </w:p>
        </w:tc>
        <w:tc>
          <w:tcPr>
            <w:tcW w:w="2250" w:type="dxa"/>
          </w:tcPr>
          <w:p w14:paraId="6455AC65" w14:textId="77777777" w:rsidR="00596BC5" w:rsidRPr="0022016C" w:rsidRDefault="00596BC5" w:rsidP="00F2598F">
            <w:pPr>
              <w:rPr>
                <w:rFonts w:ascii="Calibri" w:hAnsi="Calibri" w:cstheme="minorHAnsi"/>
                <w:b/>
                <w:sz w:val="20"/>
              </w:rPr>
            </w:pPr>
            <w:r w:rsidRPr="0022016C">
              <w:rPr>
                <w:rFonts w:ascii="Calibri" w:hAnsi="Calibri" w:cstheme="minorHAnsi"/>
                <w:b/>
                <w:sz w:val="20"/>
              </w:rPr>
              <w:t>Comment</w:t>
            </w:r>
          </w:p>
        </w:tc>
        <w:tc>
          <w:tcPr>
            <w:tcW w:w="2520" w:type="dxa"/>
          </w:tcPr>
          <w:p w14:paraId="45C37A68" w14:textId="77777777" w:rsidR="00596BC5" w:rsidRPr="0022016C" w:rsidRDefault="00596BC5" w:rsidP="00F2598F">
            <w:pPr>
              <w:rPr>
                <w:rFonts w:ascii="Calibri" w:hAnsi="Calibri" w:cstheme="minorHAnsi"/>
                <w:b/>
                <w:sz w:val="20"/>
              </w:rPr>
            </w:pPr>
            <w:r w:rsidRPr="0022016C">
              <w:rPr>
                <w:rFonts w:ascii="Calibri" w:hAnsi="Calibri" w:cstheme="minorHAnsi"/>
                <w:b/>
                <w:sz w:val="20"/>
              </w:rPr>
              <w:t>Proposed Change</w:t>
            </w:r>
          </w:p>
        </w:tc>
        <w:tc>
          <w:tcPr>
            <w:tcW w:w="2070" w:type="dxa"/>
          </w:tcPr>
          <w:p w14:paraId="773BB34E" w14:textId="77777777" w:rsidR="00596BC5" w:rsidRPr="0022016C" w:rsidRDefault="00596BC5" w:rsidP="00F2598F">
            <w:pPr>
              <w:rPr>
                <w:rFonts w:ascii="Calibri" w:hAnsi="Calibri" w:cstheme="minorHAnsi"/>
                <w:b/>
                <w:sz w:val="20"/>
              </w:rPr>
            </w:pPr>
            <w:r w:rsidRPr="0022016C">
              <w:rPr>
                <w:rFonts w:ascii="Calibri" w:hAnsi="Calibri" w:cstheme="minorHAnsi"/>
                <w:b/>
                <w:sz w:val="20"/>
              </w:rPr>
              <w:t>Resolution</w:t>
            </w:r>
          </w:p>
        </w:tc>
      </w:tr>
      <w:tr w:rsidR="003A3FD8" w:rsidRPr="0022016C" w14:paraId="6A98BCC3" w14:textId="77777777" w:rsidTr="00A31229">
        <w:tc>
          <w:tcPr>
            <w:tcW w:w="622" w:type="dxa"/>
          </w:tcPr>
          <w:p w14:paraId="593ABBFD" w14:textId="302DB038" w:rsidR="003A3FD8" w:rsidRDefault="003A3FD8" w:rsidP="003A3FD8">
            <w:pPr>
              <w:rPr>
                <w:rFonts w:ascii="Calibri" w:hAnsi="Calibri" w:cstheme="minorHAnsi"/>
                <w:sz w:val="20"/>
              </w:rPr>
            </w:pPr>
            <w:r>
              <w:rPr>
                <w:rFonts w:ascii="Calibri" w:hAnsi="Calibri" w:cstheme="minorHAnsi"/>
                <w:sz w:val="20"/>
              </w:rPr>
              <w:t>4077</w:t>
            </w:r>
          </w:p>
        </w:tc>
        <w:tc>
          <w:tcPr>
            <w:tcW w:w="1024" w:type="dxa"/>
          </w:tcPr>
          <w:p w14:paraId="3D4AC914" w14:textId="04542927" w:rsidR="003A3FD8" w:rsidRPr="00596BC5" w:rsidRDefault="003A3FD8" w:rsidP="003A3FD8">
            <w:pPr>
              <w:rPr>
                <w:rFonts w:ascii="Calibri" w:hAnsi="Calibri" w:cstheme="minorHAnsi"/>
                <w:sz w:val="20"/>
              </w:rPr>
            </w:pPr>
            <w:r w:rsidRPr="00847FBF">
              <w:rPr>
                <w:rFonts w:ascii="Calibri" w:hAnsi="Calibri" w:cstheme="minorHAnsi"/>
                <w:sz w:val="20"/>
              </w:rPr>
              <w:t>Annex AD</w:t>
            </w:r>
          </w:p>
        </w:tc>
        <w:tc>
          <w:tcPr>
            <w:tcW w:w="869" w:type="dxa"/>
          </w:tcPr>
          <w:p w14:paraId="7910DAE1" w14:textId="4040F01D" w:rsidR="003A3FD8" w:rsidRDefault="003A3FD8" w:rsidP="003A3FD8">
            <w:pPr>
              <w:rPr>
                <w:rFonts w:ascii="Calibri" w:hAnsi="Calibri" w:cstheme="minorHAnsi"/>
                <w:sz w:val="20"/>
              </w:rPr>
            </w:pPr>
            <w:r>
              <w:rPr>
                <w:rFonts w:ascii="Calibri" w:hAnsi="Calibri" w:cstheme="minorHAnsi"/>
                <w:sz w:val="20"/>
              </w:rPr>
              <w:t>181/33</w:t>
            </w:r>
          </w:p>
        </w:tc>
        <w:tc>
          <w:tcPr>
            <w:tcW w:w="2250" w:type="dxa"/>
          </w:tcPr>
          <w:p w14:paraId="16A9E90B" w14:textId="37C44E05" w:rsidR="003A3FD8" w:rsidRPr="00596BC5" w:rsidRDefault="003A3FD8" w:rsidP="003A3FD8">
            <w:pPr>
              <w:rPr>
                <w:rFonts w:ascii="Calibri" w:hAnsi="Calibri" w:cstheme="minorHAnsi"/>
                <w:sz w:val="20"/>
              </w:rPr>
            </w:pPr>
            <w:r w:rsidRPr="00CC58FA">
              <w:rPr>
                <w:rFonts w:ascii="Calibri" w:hAnsi="Calibri" w:cstheme="minorHAnsi"/>
                <w:sz w:val="20"/>
              </w:rPr>
              <w:t>As was shown in document IEEE 802.11-19/1120r0, Example 3 in Table AD-1 does not meet the Correlation Test in Subclause 30.3.12.5 and hence it should not be listed as an example in Annex AD, and should be removed.</w:t>
            </w:r>
          </w:p>
        </w:tc>
        <w:tc>
          <w:tcPr>
            <w:tcW w:w="2520" w:type="dxa"/>
          </w:tcPr>
          <w:p w14:paraId="0F5E15DA" w14:textId="4525361A" w:rsidR="003A3FD8" w:rsidRPr="00596BC5" w:rsidRDefault="003A3FD8" w:rsidP="003A3FD8">
            <w:pPr>
              <w:rPr>
                <w:rFonts w:ascii="Calibri" w:hAnsi="Calibri" w:cstheme="minorHAnsi"/>
                <w:sz w:val="20"/>
              </w:rPr>
            </w:pPr>
            <w:r w:rsidRPr="00CC58FA">
              <w:rPr>
                <w:rFonts w:ascii="Calibri" w:hAnsi="Calibri" w:cstheme="minorHAnsi"/>
                <w:sz w:val="20"/>
              </w:rPr>
              <w:t>Delete the Row for Example 3 in Table AD-1.  Also delete the following sentences on Lines 6-10 on Page 182. At the end of the paragraph ending on Page 181 Line 61 add the sentence: "This symbol meets the Correlation Test in Subclause 30.3.12.5."  At the end of the paragraph ending on Page 182 Line 4 add the sentence: "This symbol meets the Correlation Test in Subclause 30.3.12.5."</w:t>
            </w:r>
          </w:p>
        </w:tc>
        <w:tc>
          <w:tcPr>
            <w:tcW w:w="2070" w:type="dxa"/>
          </w:tcPr>
          <w:p w14:paraId="69A30991" w14:textId="77777777" w:rsidR="003A3FD8" w:rsidRDefault="003A3FD8" w:rsidP="003A3FD8">
            <w:pPr>
              <w:rPr>
                <w:rFonts w:ascii="Calibri" w:hAnsi="Calibri" w:cstheme="minorHAnsi"/>
                <w:b/>
                <w:sz w:val="20"/>
              </w:rPr>
            </w:pPr>
            <w:r>
              <w:rPr>
                <w:rFonts w:ascii="Calibri" w:hAnsi="Calibri" w:cstheme="minorHAnsi"/>
                <w:b/>
                <w:sz w:val="20"/>
              </w:rPr>
              <w:t>Revised</w:t>
            </w:r>
          </w:p>
          <w:p w14:paraId="27791148" w14:textId="56887D76" w:rsidR="003A3FD8" w:rsidRPr="002D3CDF" w:rsidRDefault="003A3FD8" w:rsidP="003A3FD8">
            <w:pPr>
              <w:rPr>
                <w:rFonts w:ascii="Calibri" w:hAnsi="Calibri" w:cstheme="minorHAnsi"/>
                <w:b/>
                <w:sz w:val="20"/>
              </w:rPr>
            </w:pPr>
            <w:r w:rsidRPr="00235813">
              <w:rPr>
                <w:rFonts w:ascii="Calibri" w:hAnsi="Calibri" w:cstheme="minorHAnsi"/>
                <w:sz w:val="20"/>
              </w:rPr>
              <w:t>TGba Editor makes changes as shown in</w:t>
            </w:r>
            <w:r w:rsidRPr="003878B6">
              <w:rPr>
                <w:rFonts w:ascii="Calibri" w:hAnsi="Calibri" w:cstheme="minorHAnsi"/>
                <w:bCs/>
                <w:sz w:val="20"/>
              </w:rPr>
              <w:t xml:space="preserve"> IEEE 802.11-19/</w:t>
            </w:r>
            <w:r w:rsidR="0015438C" w:rsidRPr="0015438C">
              <w:rPr>
                <w:rFonts w:ascii="Calibri" w:hAnsi="Calibri" w:cstheme="minorHAnsi"/>
                <w:bCs/>
                <w:sz w:val="20"/>
              </w:rPr>
              <w:t>1882</w:t>
            </w:r>
            <w:r w:rsidRPr="0015438C">
              <w:rPr>
                <w:rFonts w:ascii="Calibri" w:hAnsi="Calibri" w:cstheme="minorHAnsi"/>
                <w:bCs/>
                <w:sz w:val="20"/>
              </w:rPr>
              <w:t>r0</w:t>
            </w:r>
          </w:p>
        </w:tc>
      </w:tr>
      <w:tr w:rsidR="003A3FD8" w:rsidRPr="0022016C" w14:paraId="73B7A8F8" w14:textId="77777777" w:rsidTr="00A31229">
        <w:tc>
          <w:tcPr>
            <w:tcW w:w="622" w:type="dxa"/>
          </w:tcPr>
          <w:p w14:paraId="68D7E14F" w14:textId="01428D9D" w:rsidR="003A3FD8" w:rsidRDefault="003A3FD8" w:rsidP="003A3FD8">
            <w:pPr>
              <w:rPr>
                <w:rFonts w:ascii="Calibri" w:hAnsi="Calibri" w:cstheme="minorHAnsi"/>
                <w:sz w:val="20"/>
              </w:rPr>
            </w:pPr>
            <w:r>
              <w:rPr>
                <w:rFonts w:ascii="Calibri" w:hAnsi="Calibri" w:cstheme="minorHAnsi"/>
                <w:sz w:val="20"/>
              </w:rPr>
              <w:t>4078</w:t>
            </w:r>
          </w:p>
        </w:tc>
        <w:tc>
          <w:tcPr>
            <w:tcW w:w="1024" w:type="dxa"/>
          </w:tcPr>
          <w:p w14:paraId="3CEB8E35" w14:textId="51E8176E" w:rsidR="003A3FD8" w:rsidRPr="00596BC5" w:rsidRDefault="003A3FD8" w:rsidP="003A3FD8">
            <w:pPr>
              <w:rPr>
                <w:rFonts w:ascii="Calibri" w:hAnsi="Calibri" w:cstheme="minorHAnsi"/>
                <w:sz w:val="20"/>
              </w:rPr>
            </w:pPr>
            <w:r>
              <w:rPr>
                <w:rFonts w:ascii="Calibri" w:hAnsi="Calibri" w:cstheme="minorHAnsi"/>
                <w:sz w:val="20"/>
              </w:rPr>
              <w:t>Annex AD</w:t>
            </w:r>
          </w:p>
        </w:tc>
        <w:tc>
          <w:tcPr>
            <w:tcW w:w="869" w:type="dxa"/>
          </w:tcPr>
          <w:p w14:paraId="33BB606B" w14:textId="353AC424" w:rsidR="003A3FD8" w:rsidRDefault="003A3FD8" w:rsidP="003A3FD8">
            <w:pPr>
              <w:rPr>
                <w:rFonts w:ascii="Calibri" w:hAnsi="Calibri" w:cstheme="minorHAnsi"/>
                <w:sz w:val="20"/>
              </w:rPr>
            </w:pPr>
            <w:r>
              <w:rPr>
                <w:rFonts w:ascii="Calibri" w:hAnsi="Calibri" w:cstheme="minorHAnsi"/>
                <w:sz w:val="20"/>
              </w:rPr>
              <w:t>182/18</w:t>
            </w:r>
          </w:p>
        </w:tc>
        <w:tc>
          <w:tcPr>
            <w:tcW w:w="2250" w:type="dxa"/>
          </w:tcPr>
          <w:p w14:paraId="366EC88E" w14:textId="0884F1C0" w:rsidR="003A3FD8" w:rsidRPr="00596BC5" w:rsidRDefault="003A3FD8" w:rsidP="003A3FD8">
            <w:pPr>
              <w:rPr>
                <w:rFonts w:ascii="Calibri" w:hAnsi="Calibri" w:cstheme="minorHAnsi"/>
                <w:sz w:val="20"/>
              </w:rPr>
            </w:pPr>
            <w:r w:rsidRPr="0067607C">
              <w:rPr>
                <w:rFonts w:ascii="Calibri" w:hAnsi="Calibri" w:cstheme="minorHAnsi"/>
                <w:sz w:val="20"/>
              </w:rPr>
              <w:t>As was shown in document IEEE 802.11-</w:t>
            </w:r>
            <w:r w:rsidRPr="0067607C">
              <w:rPr>
                <w:rFonts w:ascii="Calibri" w:hAnsi="Calibri" w:cstheme="minorHAnsi"/>
                <w:sz w:val="20"/>
              </w:rPr>
              <w:lastRenderedPageBreak/>
              <w:t>19/1120r0, all three examples in Table AD-2 do not meet the Correlation Test in Subclause 30.3.12.5 and hence they should not be listed as an example in Annex AD, and should be removed.  New examples should be added to the table to replace those examples.</w:t>
            </w:r>
          </w:p>
        </w:tc>
        <w:tc>
          <w:tcPr>
            <w:tcW w:w="2520" w:type="dxa"/>
          </w:tcPr>
          <w:p w14:paraId="0D1ACDC4" w14:textId="77777777" w:rsidR="003A3FD8" w:rsidRPr="0067607C" w:rsidRDefault="003A3FD8" w:rsidP="003A3FD8">
            <w:pPr>
              <w:rPr>
                <w:rFonts w:ascii="Calibri" w:hAnsi="Calibri" w:cstheme="minorHAnsi"/>
                <w:sz w:val="20"/>
              </w:rPr>
            </w:pPr>
            <w:r w:rsidRPr="0067607C">
              <w:rPr>
                <w:rFonts w:ascii="Calibri" w:hAnsi="Calibri" w:cstheme="minorHAnsi"/>
                <w:sz w:val="20"/>
              </w:rPr>
              <w:lastRenderedPageBreak/>
              <w:t xml:space="preserve">In Table AD-2 replace Example 1 with the </w:t>
            </w:r>
            <w:r w:rsidRPr="0067607C">
              <w:rPr>
                <w:rFonts w:ascii="Calibri" w:hAnsi="Calibri" w:cstheme="minorHAnsi"/>
                <w:sz w:val="20"/>
              </w:rPr>
              <w:lastRenderedPageBreak/>
              <w:t>following: "{-1, 1, 1, 1, -1, 1, 0, -1, -1, -1, 1, -1, -1}." Delete the rows for Examples 2 &amp; 3 in Table AD-2. Also delete the fourth row with the comment about scaling for Example 2.  Delete the sentence on Page 182 Lines 51-53 which states "This sequence also has the lowest PAPR among the BPSK MC-OOK On symbols for a single channel transmission."</w:t>
            </w:r>
          </w:p>
          <w:p w14:paraId="58548BFA" w14:textId="77777777" w:rsidR="003A3FD8" w:rsidRPr="0067607C" w:rsidRDefault="003A3FD8" w:rsidP="003A3FD8">
            <w:pPr>
              <w:rPr>
                <w:rFonts w:ascii="Calibri" w:hAnsi="Calibri" w:cstheme="minorHAnsi"/>
                <w:sz w:val="20"/>
              </w:rPr>
            </w:pPr>
            <w:r w:rsidRPr="0067607C">
              <w:rPr>
                <w:rFonts w:ascii="Calibri" w:hAnsi="Calibri" w:cstheme="minorHAnsi"/>
                <w:sz w:val="20"/>
              </w:rPr>
              <w:t>At the end of the paragraph ending on Page 182 Line 53 add the sentence: "This symbol meets the Correlation Test in Subclause 30.3.12.5."</w:t>
            </w:r>
          </w:p>
          <w:p w14:paraId="5310C7B3" w14:textId="3E8AE35E" w:rsidR="003A3FD8" w:rsidRPr="00596BC5" w:rsidRDefault="003A3FD8" w:rsidP="003A3FD8">
            <w:pPr>
              <w:rPr>
                <w:rFonts w:ascii="Calibri" w:hAnsi="Calibri" w:cstheme="minorHAnsi"/>
                <w:sz w:val="20"/>
              </w:rPr>
            </w:pPr>
            <w:r w:rsidRPr="0067607C">
              <w:rPr>
                <w:rFonts w:ascii="Calibri" w:hAnsi="Calibri" w:cstheme="minorHAnsi"/>
                <w:sz w:val="20"/>
              </w:rPr>
              <w:t>Delete the paragraph on Page 182 Lines 56-61. Delete the paragraph on Page 182 Line 64 to Page 183 Line 2.</w:t>
            </w:r>
          </w:p>
        </w:tc>
        <w:tc>
          <w:tcPr>
            <w:tcW w:w="2070" w:type="dxa"/>
          </w:tcPr>
          <w:p w14:paraId="2E04AEA5" w14:textId="77777777" w:rsidR="003A3FD8" w:rsidRDefault="003A3FD8" w:rsidP="003A3FD8">
            <w:pPr>
              <w:rPr>
                <w:rFonts w:ascii="Calibri" w:hAnsi="Calibri" w:cstheme="minorHAnsi"/>
                <w:b/>
                <w:sz w:val="20"/>
              </w:rPr>
            </w:pPr>
            <w:r>
              <w:rPr>
                <w:rFonts w:ascii="Calibri" w:hAnsi="Calibri" w:cstheme="minorHAnsi"/>
                <w:b/>
                <w:sz w:val="20"/>
              </w:rPr>
              <w:lastRenderedPageBreak/>
              <w:t>Revised</w:t>
            </w:r>
          </w:p>
          <w:p w14:paraId="45CA0F3E" w14:textId="75DCBEAE" w:rsidR="003A3FD8" w:rsidRPr="002D3CDF" w:rsidRDefault="003A3FD8" w:rsidP="003A3FD8">
            <w:pPr>
              <w:rPr>
                <w:rFonts w:ascii="Calibri" w:hAnsi="Calibri" w:cstheme="minorHAnsi"/>
                <w:b/>
                <w:sz w:val="20"/>
              </w:rPr>
            </w:pPr>
            <w:r w:rsidRPr="00235813">
              <w:rPr>
                <w:rFonts w:ascii="Calibri" w:hAnsi="Calibri" w:cstheme="minorHAnsi"/>
                <w:sz w:val="20"/>
              </w:rPr>
              <w:lastRenderedPageBreak/>
              <w:t>TGba Editor makes changes as shown in</w:t>
            </w:r>
            <w:r w:rsidRPr="003878B6">
              <w:rPr>
                <w:rFonts w:ascii="Calibri" w:hAnsi="Calibri" w:cstheme="minorHAnsi"/>
                <w:bCs/>
                <w:sz w:val="20"/>
              </w:rPr>
              <w:t xml:space="preserve"> IEEE 802.11-19/</w:t>
            </w:r>
            <w:r w:rsidR="0015438C" w:rsidRPr="0015438C">
              <w:rPr>
                <w:rFonts w:ascii="Calibri" w:hAnsi="Calibri" w:cstheme="minorHAnsi"/>
                <w:bCs/>
                <w:sz w:val="20"/>
              </w:rPr>
              <w:t>1882</w:t>
            </w:r>
            <w:r w:rsidRPr="0015438C">
              <w:rPr>
                <w:rFonts w:ascii="Calibri" w:hAnsi="Calibri" w:cstheme="minorHAnsi"/>
                <w:bCs/>
                <w:sz w:val="20"/>
              </w:rPr>
              <w:t>r0</w:t>
            </w:r>
          </w:p>
        </w:tc>
      </w:tr>
      <w:tr w:rsidR="003A3FD8" w:rsidRPr="0022016C" w14:paraId="06CC9B0C" w14:textId="77777777" w:rsidTr="00A31229">
        <w:tc>
          <w:tcPr>
            <w:tcW w:w="622" w:type="dxa"/>
          </w:tcPr>
          <w:p w14:paraId="0CE4F58C" w14:textId="404B940C" w:rsidR="003A3FD8" w:rsidRDefault="003A3FD8" w:rsidP="003A3FD8">
            <w:pPr>
              <w:rPr>
                <w:rFonts w:ascii="Calibri" w:hAnsi="Calibri" w:cstheme="minorHAnsi"/>
                <w:sz w:val="20"/>
              </w:rPr>
            </w:pPr>
            <w:r>
              <w:rPr>
                <w:rFonts w:ascii="Calibri" w:hAnsi="Calibri" w:cstheme="minorHAnsi"/>
                <w:sz w:val="20"/>
              </w:rPr>
              <w:lastRenderedPageBreak/>
              <w:t>4116</w:t>
            </w:r>
          </w:p>
        </w:tc>
        <w:tc>
          <w:tcPr>
            <w:tcW w:w="1024" w:type="dxa"/>
          </w:tcPr>
          <w:p w14:paraId="46ACB567" w14:textId="66493D7A" w:rsidR="003A3FD8" w:rsidRPr="001305C4" w:rsidRDefault="003A3FD8" w:rsidP="003A3FD8">
            <w:pPr>
              <w:rPr>
                <w:rFonts w:ascii="Calibri" w:hAnsi="Calibri" w:cstheme="minorHAnsi"/>
                <w:sz w:val="20"/>
              </w:rPr>
            </w:pPr>
            <w:r w:rsidRPr="006F1453">
              <w:rPr>
                <w:rFonts w:ascii="Calibri" w:hAnsi="Calibri" w:cstheme="minorHAnsi"/>
                <w:sz w:val="20"/>
              </w:rPr>
              <w:t>Annex AD</w:t>
            </w:r>
          </w:p>
        </w:tc>
        <w:tc>
          <w:tcPr>
            <w:tcW w:w="869" w:type="dxa"/>
          </w:tcPr>
          <w:p w14:paraId="6AB81D70" w14:textId="6F1C469D" w:rsidR="003A3FD8" w:rsidRDefault="003A3FD8" w:rsidP="003A3FD8">
            <w:pPr>
              <w:rPr>
                <w:rFonts w:ascii="Calibri" w:hAnsi="Calibri" w:cstheme="minorHAnsi"/>
                <w:sz w:val="20"/>
              </w:rPr>
            </w:pPr>
            <w:r>
              <w:rPr>
                <w:rFonts w:ascii="Calibri" w:hAnsi="Calibri" w:cstheme="minorHAnsi"/>
                <w:sz w:val="20"/>
              </w:rPr>
              <w:t>181/33</w:t>
            </w:r>
          </w:p>
        </w:tc>
        <w:tc>
          <w:tcPr>
            <w:tcW w:w="2250" w:type="dxa"/>
          </w:tcPr>
          <w:p w14:paraId="344E368B" w14:textId="6CB30760" w:rsidR="003A3FD8" w:rsidRPr="001E5832" w:rsidRDefault="003A3FD8" w:rsidP="003A3FD8">
            <w:pPr>
              <w:rPr>
                <w:rFonts w:ascii="Calibri" w:hAnsi="Calibri" w:cstheme="minorHAnsi"/>
                <w:sz w:val="20"/>
              </w:rPr>
            </w:pPr>
            <w:r w:rsidRPr="00363DF3">
              <w:rPr>
                <w:rFonts w:ascii="Calibri" w:hAnsi="Calibri" w:cstheme="minorHAnsi"/>
                <w:sz w:val="20"/>
              </w:rPr>
              <w:t>As was shown in document IEEE 802.11-19/1120r0, Example 3 in Table AD-1 does not meet the Correlation Test in Subclause 30.3.12.5 and hence it should not be listed as an example in Annex AD, and should be removed.</w:t>
            </w:r>
          </w:p>
        </w:tc>
        <w:tc>
          <w:tcPr>
            <w:tcW w:w="2520" w:type="dxa"/>
          </w:tcPr>
          <w:p w14:paraId="378F38B4" w14:textId="6153041A" w:rsidR="003A3FD8" w:rsidRPr="001E5832" w:rsidRDefault="003A3FD8" w:rsidP="003A3FD8">
            <w:pPr>
              <w:rPr>
                <w:rFonts w:ascii="Calibri" w:hAnsi="Calibri" w:cstheme="minorHAnsi"/>
                <w:sz w:val="20"/>
              </w:rPr>
            </w:pPr>
            <w:r w:rsidRPr="00363DF3">
              <w:rPr>
                <w:rFonts w:ascii="Calibri" w:hAnsi="Calibri" w:cstheme="minorHAnsi"/>
                <w:sz w:val="20"/>
              </w:rPr>
              <w:t>Delete the Row for Example 3 in Table AD-1.  Also delete the following sentences on Lines 6-10 on Page 182. At the end of the paragraph ending on Page 181 Line 61 add the sentence: "This symbol meets the Correlation Test in Subclause 30.3.12.5."  At the end of the paragraph ending on Page 182 Line 4 add the sentence: "This symbol meets the Correlation Test in Subclause 30.3.12.5."</w:t>
            </w:r>
          </w:p>
        </w:tc>
        <w:tc>
          <w:tcPr>
            <w:tcW w:w="2070" w:type="dxa"/>
          </w:tcPr>
          <w:p w14:paraId="6B9C99ED" w14:textId="77777777" w:rsidR="003A3FD8" w:rsidRDefault="003A3FD8" w:rsidP="003A3FD8">
            <w:pPr>
              <w:rPr>
                <w:rFonts w:ascii="Calibri" w:hAnsi="Calibri" w:cstheme="minorHAnsi"/>
                <w:b/>
                <w:sz w:val="20"/>
              </w:rPr>
            </w:pPr>
            <w:r>
              <w:rPr>
                <w:rFonts w:ascii="Calibri" w:hAnsi="Calibri" w:cstheme="minorHAnsi"/>
                <w:b/>
                <w:sz w:val="20"/>
              </w:rPr>
              <w:t>Revised</w:t>
            </w:r>
          </w:p>
          <w:p w14:paraId="0C7F32CD" w14:textId="0AE2BBCF" w:rsidR="003A3FD8" w:rsidRPr="002D3CDF" w:rsidRDefault="003A3FD8" w:rsidP="003A3FD8">
            <w:pPr>
              <w:rPr>
                <w:rFonts w:ascii="Calibri" w:hAnsi="Calibri" w:cstheme="minorHAnsi"/>
                <w:b/>
                <w:sz w:val="20"/>
              </w:rPr>
            </w:pPr>
            <w:r w:rsidRPr="00235813">
              <w:rPr>
                <w:rFonts w:ascii="Calibri" w:hAnsi="Calibri" w:cstheme="minorHAnsi"/>
                <w:sz w:val="20"/>
              </w:rPr>
              <w:t>TGba Editor makes changes as shown in</w:t>
            </w:r>
            <w:r w:rsidRPr="003878B6">
              <w:rPr>
                <w:rFonts w:ascii="Calibri" w:hAnsi="Calibri" w:cstheme="minorHAnsi"/>
                <w:bCs/>
                <w:sz w:val="20"/>
              </w:rPr>
              <w:t xml:space="preserve"> IEEE 802.11-19/</w:t>
            </w:r>
            <w:r w:rsidR="0015438C" w:rsidRPr="0015438C">
              <w:rPr>
                <w:rFonts w:ascii="Calibri" w:hAnsi="Calibri" w:cstheme="minorHAnsi"/>
                <w:bCs/>
                <w:sz w:val="20"/>
              </w:rPr>
              <w:t>1882</w:t>
            </w:r>
            <w:r w:rsidRPr="0015438C">
              <w:rPr>
                <w:rFonts w:ascii="Calibri" w:hAnsi="Calibri" w:cstheme="minorHAnsi"/>
                <w:bCs/>
                <w:sz w:val="20"/>
              </w:rPr>
              <w:t>r0</w:t>
            </w:r>
          </w:p>
        </w:tc>
      </w:tr>
      <w:tr w:rsidR="003A3FD8" w:rsidRPr="0022016C" w14:paraId="7EF51093" w14:textId="77777777" w:rsidTr="00A31229">
        <w:tc>
          <w:tcPr>
            <w:tcW w:w="622" w:type="dxa"/>
          </w:tcPr>
          <w:p w14:paraId="30AF657F" w14:textId="04054D48" w:rsidR="003A3FD8" w:rsidRDefault="003A3FD8" w:rsidP="003A3FD8">
            <w:pPr>
              <w:rPr>
                <w:rFonts w:ascii="Calibri" w:hAnsi="Calibri" w:cstheme="minorHAnsi"/>
                <w:sz w:val="20"/>
              </w:rPr>
            </w:pPr>
            <w:r>
              <w:rPr>
                <w:rFonts w:ascii="Calibri" w:hAnsi="Calibri" w:cstheme="minorHAnsi"/>
                <w:sz w:val="20"/>
              </w:rPr>
              <w:t>4117</w:t>
            </w:r>
          </w:p>
        </w:tc>
        <w:tc>
          <w:tcPr>
            <w:tcW w:w="1024" w:type="dxa"/>
          </w:tcPr>
          <w:p w14:paraId="53D5975C" w14:textId="05F6F92B" w:rsidR="003A3FD8" w:rsidRPr="006F1453" w:rsidRDefault="003A3FD8" w:rsidP="003A3FD8">
            <w:pPr>
              <w:rPr>
                <w:rFonts w:ascii="Calibri" w:hAnsi="Calibri" w:cstheme="minorHAnsi"/>
                <w:sz w:val="20"/>
              </w:rPr>
            </w:pPr>
            <w:r w:rsidRPr="00C67209">
              <w:rPr>
                <w:rFonts w:ascii="Calibri" w:hAnsi="Calibri" w:cstheme="minorHAnsi"/>
                <w:sz w:val="20"/>
              </w:rPr>
              <w:t>Annex AD</w:t>
            </w:r>
          </w:p>
        </w:tc>
        <w:tc>
          <w:tcPr>
            <w:tcW w:w="869" w:type="dxa"/>
          </w:tcPr>
          <w:p w14:paraId="441C7AED" w14:textId="7D0AC897" w:rsidR="003A3FD8" w:rsidRDefault="003A3FD8" w:rsidP="003A3FD8">
            <w:pPr>
              <w:rPr>
                <w:rFonts w:ascii="Calibri" w:hAnsi="Calibri" w:cstheme="minorHAnsi"/>
                <w:sz w:val="20"/>
              </w:rPr>
            </w:pPr>
            <w:r>
              <w:rPr>
                <w:rFonts w:ascii="Calibri" w:hAnsi="Calibri" w:cstheme="minorHAnsi"/>
                <w:sz w:val="20"/>
              </w:rPr>
              <w:t>182/18</w:t>
            </w:r>
          </w:p>
        </w:tc>
        <w:tc>
          <w:tcPr>
            <w:tcW w:w="2250" w:type="dxa"/>
          </w:tcPr>
          <w:p w14:paraId="13A4B7CF" w14:textId="623789E6" w:rsidR="003A3FD8" w:rsidRPr="00363DF3" w:rsidRDefault="003A3FD8" w:rsidP="003A3FD8">
            <w:pPr>
              <w:rPr>
                <w:rFonts w:ascii="Calibri" w:hAnsi="Calibri" w:cstheme="minorHAnsi"/>
                <w:sz w:val="20"/>
              </w:rPr>
            </w:pPr>
            <w:r w:rsidRPr="00C67209">
              <w:rPr>
                <w:rFonts w:ascii="Calibri" w:hAnsi="Calibri" w:cstheme="minorHAnsi"/>
                <w:sz w:val="20"/>
              </w:rPr>
              <w:t xml:space="preserve">As was shown in document IEEE 802.11-19/1120r0, all three examples in Table AD-2 do not meet the Correlation Test in Subclause 30.3.12.5 and hence they should not be listed as an example in Annex AD, and should </w:t>
            </w:r>
            <w:r w:rsidRPr="00C67209">
              <w:rPr>
                <w:rFonts w:ascii="Calibri" w:hAnsi="Calibri" w:cstheme="minorHAnsi"/>
                <w:sz w:val="20"/>
              </w:rPr>
              <w:lastRenderedPageBreak/>
              <w:t>be removed.  New examples should be added to the table to replace those examples.</w:t>
            </w:r>
          </w:p>
        </w:tc>
        <w:tc>
          <w:tcPr>
            <w:tcW w:w="2520" w:type="dxa"/>
          </w:tcPr>
          <w:p w14:paraId="2EEB36AB" w14:textId="77777777" w:rsidR="003A3FD8" w:rsidRPr="00C67209" w:rsidRDefault="003A3FD8" w:rsidP="003A3FD8">
            <w:pPr>
              <w:rPr>
                <w:rFonts w:ascii="Calibri" w:hAnsi="Calibri" w:cstheme="minorHAnsi"/>
                <w:sz w:val="20"/>
              </w:rPr>
            </w:pPr>
            <w:r w:rsidRPr="00C67209">
              <w:rPr>
                <w:rFonts w:ascii="Calibri" w:hAnsi="Calibri" w:cstheme="minorHAnsi"/>
                <w:sz w:val="20"/>
              </w:rPr>
              <w:lastRenderedPageBreak/>
              <w:t xml:space="preserve">In Table AD-2 replace Example 1 with the following: "{-1, 1, 1, 1, -1, 1, 0, -1, -1, -1, 1, -1, -1}." Delete the rows for Examples 2 &amp; 3 in Table AD-2. Also delete the fourth row with the comment about scaling for Example 2.  Delete the sentence on </w:t>
            </w:r>
            <w:r w:rsidRPr="00C67209">
              <w:rPr>
                <w:rFonts w:ascii="Calibri" w:hAnsi="Calibri" w:cstheme="minorHAnsi"/>
                <w:sz w:val="20"/>
              </w:rPr>
              <w:lastRenderedPageBreak/>
              <w:t>Page 182 Lines 51-53 which states "This sequence also has the lowest PAPR among the BPSK MC-OOK On symbols for a single channel transmission."</w:t>
            </w:r>
          </w:p>
          <w:p w14:paraId="109D0981" w14:textId="77777777" w:rsidR="003A3FD8" w:rsidRPr="00C67209" w:rsidRDefault="003A3FD8" w:rsidP="003A3FD8">
            <w:pPr>
              <w:rPr>
                <w:rFonts w:ascii="Calibri" w:hAnsi="Calibri" w:cstheme="minorHAnsi"/>
                <w:sz w:val="20"/>
              </w:rPr>
            </w:pPr>
            <w:r w:rsidRPr="00C67209">
              <w:rPr>
                <w:rFonts w:ascii="Calibri" w:hAnsi="Calibri" w:cstheme="minorHAnsi"/>
                <w:sz w:val="20"/>
              </w:rPr>
              <w:t>At the end of the paragraph ending on Page 182 Line 53 add the sentence: "This symbol meets the Correlation Test in Subclause 30.3.12.5."</w:t>
            </w:r>
          </w:p>
          <w:p w14:paraId="312C2E48" w14:textId="738242FF" w:rsidR="003A3FD8" w:rsidRPr="00363DF3" w:rsidRDefault="003A3FD8" w:rsidP="003A3FD8">
            <w:pPr>
              <w:rPr>
                <w:rFonts w:ascii="Calibri" w:hAnsi="Calibri" w:cstheme="minorHAnsi"/>
                <w:sz w:val="20"/>
              </w:rPr>
            </w:pPr>
            <w:r w:rsidRPr="00C67209">
              <w:rPr>
                <w:rFonts w:ascii="Calibri" w:hAnsi="Calibri" w:cstheme="minorHAnsi"/>
                <w:sz w:val="20"/>
              </w:rPr>
              <w:t>Delete the paragraph on Page 182 Lines 56-61. Delete the paragraph on Page 182 Line 64 to Page 183 Line 2.</w:t>
            </w:r>
          </w:p>
        </w:tc>
        <w:tc>
          <w:tcPr>
            <w:tcW w:w="2070" w:type="dxa"/>
          </w:tcPr>
          <w:p w14:paraId="07630534" w14:textId="77777777" w:rsidR="003A3FD8" w:rsidRDefault="003A3FD8" w:rsidP="003A3FD8">
            <w:pPr>
              <w:rPr>
                <w:rFonts w:ascii="Calibri" w:hAnsi="Calibri" w:cstheme="minorHAnsi"/>
                <w:b/>
                <w:sz w:val="20"/>
              </w:rPr>
            </w:pPr>
            <w:r>
              <w:rPr>
                <w:rFonts w:ascii="Calibri" w:hAnsi="Calibri" w:cstheme="minorHAnsi"/>
                <w:b/>
                <w:sz w:val="20"/>
              </w:rPr>
              <w:lastRenderedPageBreak/>
              <w:t>Revised</w:t>
            </w:r>
          </w:p>
          <w:p w14:paraId="06F84ED6" w14:textId="6C6989A5" w:rsidR="003A3FD8" w:rsidRPr="002D3CDF" w:rsidRDefault="003A3FD8" w:rsidP="003A3FD8">
            <w:pPr>
              <w:rPr>
                <w:rFonts w:ascii="Calibri" w:hAnsi="Calibri" w:cstheme="minorHAnsi"/>
                <w:b/>
                <w:sz w:val="20"/>
              </w:rPr>
            </w:pPr>
            <w:r w:rsidRPr="00235813">
              <w:rPr>
                <w:rFonts w:ascii="Calibri" w:hAnsi="Calibri" w:cstheme="minorHAnsi"/>
                <w:sz w:val="20"/>
              </w:rPr>
              <w:t>TGba Editor makes changes as shown in</w:t>
            </w:r>
            <w:r w:rsidRPr="003878B6">
              <w:rPr>
                <w:rFonts w:ascii="Calibri" w:hAnsi="Calibri" w:cstheme="minorHAnsi"/>
                <w:bCs/>
                <w:sz w:val="20"/>
              </w:rPr>
              <w:t xml:space="preserve"> IEEE 802.11-19/</w:t>
            </w:r>
            <w:r w:rsidR="0015438C" w:rsidRPr="0015438C">
              <w:rPr>
                <w:rFonts w:ascii="Calibri" w:hAnsi="Calibri" w:cstheme="minorHAnsi"/>
                <w:bCs/>
                <w:sz w:val="20"/>
              </w:rPr>
              <w:t>1882</w:t>
            </w:r>
            <w:r w:rsidRPr="0015438C">
              <w:rPr>
                <w:rFonts w:ascii="Calibri" w:hAnsi="Calibri" w:cstheme="minorHAnsi"/>
                <w:bCs/>
                <w:sz w:val="20"/>
              </w:rPr>
              <w:t>r0</w:t>
            </w:r>
          </w:p>
        </w:tc>
      </w:tr>
      <w:tr w:rsidR="003A3FD8" w:rsidRPr="0022016C" w14:paraId="22BDBE61" w14:textId="77777777" w:rsidTr="00A31229">
        <w:tc>
          <w:tcPr>
            <w:tcW w:w="622" w:type="dxa"/>
          </w:tcPr>
          <w:p w14:paraId="1E254A79" w14:textId="67AF97FF" w:rsidR="003A3FD8" w:rsidRDefault="003A3FD8" w:rsidP="003A3FD8">
            <w:pPr>
              <w:rPr>
                <w:rFonts w:ascii="Calibri" w:hAnsi="Calibri" w:cstheme="minorHAnsi"/>
                <w:sz w:val="20"/>
              </w:rPr>
            </w:pPr>
            <w:r>
              <w:rPr>
                <w:rFonts w:ascii="Calibri" w:hAnsi="Calibri" w:cstheme="minorHAnsi"/>
                <w:sz w:val="20"/>
              </w:rPr>
              <w:t>4138</w:t>
            </w:r>
          </w:p>
        </w:tc>
        <w:tc>
          <w:tcPr>
            <w:tcW w:w="1024" w:type="dxa"/>
          </w:tcPr>
          <w:p w14:paraId="17A6C080" w14:textId="50C466A1" w:rsidR="003A3FD8" w:rsidRPr="00C67209" w:rsidRDefault="003A3FD8" w:rsidP="003A3FD8">
            <w:pPr>
              <w:rPr>
                <w:rFonts w:ascii="Calibri" w:hAnsi="Calibri" w:cstheme="minorHAnsi"/>
                <w:sz w:val="20"/>
              </w:rPr>
            </w:pPr>
            <w:r>
              <w:rPr>
                <w:rFonts w:ascii="Calibri" w:hAnsi="Calibri" w:cstheme="minorHAnsi"/>
                <w:sz w:val="20"/>
              </w:rPr>
              <w:t>Annex AD</w:t>
            </w:r>
          </w:p>
        </w:tc>
        <w:tc>
          <w:tcPr>
            <w:tcW w:w="869" w:type="dxa"/>
          </w:tcPr>
          <w:p w14:paraId="7333BF58" w14:textId="444FF954" w:rsidR="003A3FD8" w:rsidRDefault="003A3FD8" w:rsidP="003A3FD8">
            <w:pPr>
              <w:rPr>
                <w:rFonts w:ascii="Calibri" w:hAnsi="Calibri" w:cstheme="minorHAnsi"/>
                <w:sz w:val="20"/>
              </w:rPr>
            </w:pPr>
            <w:r>
              <w:rPr>
                <w:rFonts w:ascii="Calibri" w:hAnsi="Calibri" w:cstheme="minorHAnsi"/>
                <w:sz w:val="20"/>
              </w:rPr>
              <w:t>181/33</w:t>
            </w:r>
          </w:p>
        </w:tc>
        <w:tc>
          <w:tcPr>
            <w:tcW w:w="2250" w:type="dxa"/>
          </w:tcPr>
          <w:p w14:paraId="234092CC" w14:textId="24F6F03E" w:rsidR="003A3FD8" w:rsidRPr="00C67209" w:rsidRDefault="003A3FD8" w:rsidP="003A3FD8">
            <w:pPr>
              <w:rPr>
                <w:rFonts w:ascii="Calibri" w:hAnsi="Calibri" w:cstheme="minorHAnsi"/>
                <w:sz w:val="20"/>
              </w:rPr>
            </w:pPr>
            <w:r w:rsidRPr="003D56A1">
              <w:rPr>
                <w:rFonts w:ascii="Calibri" w:hAnsi="Calibri" w:cstheme="minorHAnsi"/>
                <w:sz w:val="20"/>
              </w:rPr>
              <w:t>Some of the examples in Annex AD seem to have correlation metric higher than 0.4 (see 30.3.12.5).</w:t>
            </w:r>
          </w:p>
        </w:tc>
        <w:tc>
          <w:tcPr>
            <w:tcW w:w="2520" w:type="dxa"/>
          </w:tcPr>
          <w:p w14:paraId="7F4C7173" w14:textId="7C0C69B0" w:rsidR="003A3FD8" w:rsidRPr="00C67209" w:rsidRDefault="003A3FD8" w:rsidP="003A3FD8">
            <w:pPr>
              <w:rPr>
                <w:rFonts w:ascii="Calibri" w:hAnsi="Calibri" w:cstheme="minorHAnsi"/>
                <w:sz w:val="20"/>
              </w:rPr>
            </w:pPr>
            <w:r w:rsidRPr="003D56A1">
              <w:rPr>
                <w:rFonts w:ascii="Calibri" w:hAnsi="Calibri" w:cstheme="minorHAnsi"/>
                <w:sz w:val="20"/>
              </w:rPr>
              <w:t>Ensure (by replacing examples if needed) that the examples MC-OOK symbols in Annex AD meets the correlation metric requirement specified in 30.3.12.5.</w:t>
            </w:r>
          </w:p>
        </w:tc>
        <w:tc>
          <w:tcPr>
            <w:tcW w:w="2070" w:type="dxa"/>
          </w:tcPr>
          <w:p w14:paraId="56E1EA2A" w14:textId="77777777" w:rsidR="003A3FD8" w:rsidRDefault="003A3FD8" w:rsidP="003A3FD8">
            <w:pPr>
              <w:rPr>
                <w:rFonts w:ascii="Calibri" w:hAnsi="Calibri" w:cstheme="minorHAnsi"/>
                <w:b/>
                <w:sz w:val="20"/>
              </w:rPr>
            </w:pPr>
            <w:r>
              <w:rPr>
                <w:rFonts w:ascii="Calibri" w:hAnsi="Calibri" w:cstheme="minorHAnsi"/>
                <w:b/>
                <w:sz w:val="20"/>
              </w:rPr>
              <w:t>Revised</w:t>
            </w:r>
          </w:p>
          <w:p w14:paraId="32A944B6" w14:textId="51F159C7" w:rsidR="003A3FD8" w:rsidRPr="002D3CDF" w:rsidRDefault="003A3FD8" w:rsidP="003A3FD8">
            <w:pPr>
              <w:rPr>
                <w:rFonts w:ascii="Calibri" w:hAnsi="Calibri" w:cstheme="minorHAnsi"/>
                <w:b/>
                <w:sz w:val="20"/>
              </w:rPr>
            </w:pPr>
            <w:r w:rsidRPr="00235813">
              <w:rPr>
                <w:rFonts w:ascii="Calibri" w:hAnsi="Calibri" w:cstheme="minorHAnsi"/>
                <w:sz w:val="20"/>
              </w:rPr>
              <w:t>TGba Editor makes changes as shown in</w:t>
            </w:r>
            <w:r w:rsidRPr="003878B6">
              <w:rPr>
                <w:rFonts w:ascii="Calibri" w:hAnsi="Calibri" w:cstheme="minorHAnsi"/>
                <w:bCs/>
                <w:sz w:val="20"/>
              </w:rPr>
              <w:t xml:space="preserve"> IEEE 802.11-19/</w:t>
            </w:r>
            <w:r w:rsidR="0015438C" w:rsidRPr="0015438C">
              <w:rPr>
                <w:rFonts w:ascii="Calibri" w:hAnsi="Calibri" w:cstheme="minorHAnsi"/>
                <w:bCs/>
                <w:sz w:val="20"/>
              </w:rPr>
              <w:t>1882</w:t>
            </w:r>
            <w:r w:rsidRPr="0015438C">
              <w:rPr>
                <w:rFonts w:ascii="Calibri" w:hAnsi="Calibri" w:cstheme="minorHAnsi"/>
                <w:bCs/>
                <w:sz w:val="20"/>
              </w:rPr>
              <w:t>r0</w:t>
            </w:r>
          </w:p>
        </w:tc>
      </w:tr>
    </w:tbl>
    <w:p w14:paraId="3AC644AE" w14:textId="620A3CCD" w:rsidR="00596BC5" w:rsidRDefault="00596BC5" w:rsidP="00283796">
      <w:pPr>
        <w:spacing w:after="0" w:line="240" w:lineRule="auto"/>
        <w:rPr>
          <w:rFonts w:ascii="Calibri" w:hAnsi="Calibri" w:cstheme="minorHAnsi"/>
        </w:rPr>
      </w:pPr>
    </w:p>
    <w:p w14:paraId="3DCB6295" w14:textId="42A0444A" w:rsidR="00596BC5" w:rsidRPr="00D4036A" w:rsidRDefault="00596BC5" w:rsidP="00283796">
      <w:pPr>
        <w:spacing w:after="0" w:line="240" w:lineRule="auto"/>
        <w:rPr>
          <w:rFonts w:ascii="Calibri" w:hAnsi="Calibri" w:cstheme="minorHAnsi"/>
          <w:b/>
        </w:rPr>
      </w:pPr>
      <w:r w:rsidRPr="00D4036A">
        <w:rPr>
          <w:rFonts w:ascii="Calibri" w:hAnsi="Calibri" w:cstheme="minorHAnsi"/>
          <w:b/>
        </w:rPr>
        <w:t>Discussion</w:t>
      </w:r>
    </w:p>
    <w:p w14:paraId="26836DD7" w14:textId="55DC3329" w:rsidR="00F111CA" w:rsidRPr="00C73DA5" w:rsidRDefault="00A367D9" w:rsidP="00283796">
      <w:pPr>
        <w:spacing w:after="0" w:line="240" w:lineRule="auto"/>
        <w:rPr>
          <w:rFonts w:ascii="Calibri" w:hAnsi="Calibri" w:cstheme="minorHAnsi"/>
        </w:rPr>
      </w:pPr>
      <w:r w:rsidRPr="00C73DA5">
        <w:rPr>
          <w:rFonts w:ascii="Calibri" w:hAnsi="Calibri" w:cstheme="minorHAnsi"/>
        </w:rPr>
        <w:t>Five</w:t>
      </w:r>
      <w:r w:rsidR="00F111CA" w:rsidRPr="00C73DA5">
        <w:rPr>
          <w:rFonts w:ascii="Calibri" w:hAnsi="Calibri" w:cstheme="minorHAnsi"/>
        </w:rPr>
        <w:t xml:space="preserve"> comments (</w:t>
      </w:r>
      <w:r w:rsidR="00F111CA" w:rsidRPr="00C73DA5">
        <w:rPr>
          <w:rFonts w:cstheme="minorHAnsi"/>
        </w:rPr>
        <w:t>4077, 4078, 4116, 4117, 4138)</w:t>
      </w:r>
      <w:r w:rsidRPr="00C73DA5">
        <w:rPr>
          <w:rFonts w:cstheme="minorHAnsi"/>
        </w:rPr>
        <w:t xml:space="preserve"> are related to that fact that not all the MC-OOK example symbols in Annex AD meet the Correlation Test in Subclause </w:t>
      </w:r>
      <w:r w:rsidRPr="00C73DA5">
        <w:rPr>
          <w:rFonts w:ascii="Calibri" w:hAnsi="Calibri" w:cstheme="minorHAnsi"/>
        </w:rPr>
        <w:t>30.3.12.5.</w:t>
      </w:r>
      <w:r w:rsidR="00490E9F" w:rsidRPr="00C73DA5">
        <w:rPr>
          <w:rFonts w:ascii="Calibri" w:hAnsi="Calibri" w:cstheme="minorHAnsi"/>
        </w:rPr>
        <w:t xml:space="preserve">  The proposed resolution is to keep the MC-OOK symbols that meet the Correlation Test and to replace the other symbols with new </w:t>
      </w:r>
      <w:r w:rsidR="00A3182E" w:rsidRPr="00C73DA5">
        <w:rPr>
          <w:rFonts w:ascii="Calibri" w:hAnsi="Calibri" w:cstheme="minorHAnsi"/>
        </w:rPr>
        <w:t>s</w:t>
      </w:r>
      <w:r w:rsidR="00490E9F" w:rsidRPr="00C73DA5">
        <w:rPr>
          <w:rFonts w:ascii="Calibri" w:hAnsi="Calibri" w:cstheme="minorHAnsi"/>
        </w:rPr>
        <w:t>ymbols</w:t>
      </w:r>
      <w:r w:rsidR="00A3182E" w:rsidRPr="00C73DA5">
        <w:rPr>
          <w:rFonts w:ascii="Calibri" w:hAnsi="Calibri" w:cstheme="minorHAnsi"/>
        </w:rPr>
        <w:t xml:space="preserve"> that meet the correlation test.</w:t>
      </w:r>
    </w:p>
    <w:p w14:paraId="7164F960" w14:textId="77777777" w:rsidR="00F022FD" w:rsidRPr="00C73DA5" w:rsidRDefault="00F022FD" w:rsidP="00283796">
      <w:pPr>
        <w:spacing w:after="0" w:line="240" w:lineRule="auto"/>
        <w:rPr>
          <w:rFonts w:ascii="Calibri" w:hAnsi="Calibri" w:cstheme="minorHAnsi"/>
        </w:rPr>
      </w:pPr>
    </w:p>
    <w:p w14:paraId="6AF57FBA" w14:textId="3D9B0669" w:rsidR="00596BC5" w:rsidRDefault="00596BC5" w:rsidP="00283796">
      <w:pPr>
        <w:spacing w:after="0" w:line="240" w:lineRule="auto"/>
        <w:rPr>
          <w:rFonts w:ascii="Calibri" w:hAnsi="Calibri" w:cstheme="minorHAnsi"/>
        </w:rPr>
      </w:pPr>
    </w:p>
    <w:p w14:paraId="7F90D1ED" w14:textId="6E42EA28" w:rsidR="00596BC5" w:rsidRPr="003D350E" w:rsidRDefault="00D4036A" w:rsidP="00283796">
      <w:pPr>
        <w:spacing w:after="0" w:line="240" w:lineRule="auto"/>
        <w:rPr>
          <w:rFonts w:ascii="Calibri" w:hAnsi="Calibri" w:cstheme="minorHAnsi"/>
          <w:b/>
        </w:rPr>
      </w:pPr>
      <w:r w:rsidRPr="003D350E">
        <w:rPr>
          <w:rFonts w:ascii="Calibri" w:hAnsi="Calibri" w:cstheme="minorHAnsi"/>
          <w:b/>
        </w:rPr>
        <w:t>Proposed Resolution</w:t>
      </w:r>
    </w:p>
    <w:p w14:paraId="2E47CCB5" w14:textId="31DEE492" w:rsidR="00436C45" w:rsidRDefault="00436C45" w:rsidP="00436C45">
      <w:pPr>
        <w:spacing w:after="0" w:line="240" w:lineRule="auto"/>
        <w:rPr>
          <w:rFonts w:ascii="Calibri" w:hAnsi="Calibri" w:cstheme="minorHAnsi"/>
        </w:rPr>
      </w:pPr>
      <w:r w:rsidRPr="004C512B">
        <w:rPr>
          <w:rFonts w:ascii="Calibri" w:hAnsi="Calibri" w:cstheme="minorHAnsi"/>
          <w:highlight w:val="yellow"/>
        </w:rPr>
        <w:t>TGba Editor</w:t>
      </w:r>
      <w:r>
        <w:rPr>
          <w:rFonts w:ascii="Calibri" w:hAnsi="Calibri" w:cstheme="minorHAnsi"/>
        </w:rPr>
        <w:t xml:space="preserve"> make the following changes to Draft 4.0,</w:t>
      </w:r>
    </w:p>
    <w:p w14:paraId="4DC6B284" w14:textId="77777777" w:rsidR="00A3182E" w:rsidRDefault="00A3182E" w:rsidP="003D350E">
      <w:pPr>
        <w:spacing w:after="0" w:line="240" w:lineRule="auto"/>
        <w:rPr>
          <w:rFonts w:ascii="Calibri" w:hAnsi="Calibri" w:cstheme="minorHAnsi"/>
        </w:rPr>
      </w:pPr>
    </w:p>
    <w:p w14:paraId="6068649F" w14:textId="7BFACC39" w:rsidR="00A3182E" w:rsidRDefault="00A3182E" w:rsidP="003D350E">
      <w:pPr>
        <w:spacing w:after="0" w:line="240" w:lineRule="auto"/>
        <w:rPr>
          <w:rFonts w:ascii="Calibri" w:hAnsi="Calibri" w:cstheme="minorHAnsi"/>
        </w:rPr>
      </w:pPr>
    </w:p>
    <w:p w14:paraId="5F799167" w14:textId="77777777" w:rsidR="001F5CD1" w:rsidRDefault="001F5CD1" w:rsidP="003D350E">
      <w:pPr>
        <w:spacing w:after="0" w:line="240" w:lineRule="auto"/>
        <w:rPr>
          <w:rFonts w:ascii="Calibri" w:hAnsi="Calibri" w:cstheme="minorHAnsi"/>
        </w:rPr>
      </w:pPr>
    </w:p>
    <w:p w14:paraId="675D8186" w14:textId="77777777" w:rsidR="00530936" w:rsidRDefault="00530936" w:rsidP="00530936">
      <w:pPr>
        <w:pStyle w:val="AI"/>
        <w:numPr>
          <w:ilvl w:val="0"/>
          <w:numId w:val="26"/>
        </w:numPr>
        <w:rPr>
          <w:w w:val="100"/>
        </w:rPr>
      </w:pPr>
      <w:bookmarkStart w:id="0" w:name="RTF35303533393a2041492c416e"/>
    </w:p>
    <w:bookmarkEnd w:id="0"/>
    <w:p w14:paraId="093EE719" w14:textId="77777777" w:rsidR="00530936" w:rsidRDefault="00530936" w:rsidP="00530936">
      <w:pPr>
        <w:pStyle w:val="I"/>
        <w:numPr>
          <w:ilvl w:val="0"/>
          <w:numId w:val="27"/>
        </w:numPr>
        <w:rPr>
          <w:w w:val="100"/>
        </w:rPr>
      </w:pPr>
    </w:p>
    <w:p w14:paraId="4D344F65" w14:textId="77777777" w:rsidR="00530936" w:rsidRDefault="00530936" w:rsidP="00530936">
      <w:pPr>
        <w:pStyle w:val="AT"/>
        <w:rPr>
          <w:w w:val="100"/>
        </w:rPr>
      </w:pPr>
      <w:r>
        <w:rPr>
          <w:w w:val="100"/>
        </w:rPr>
        <w:t>Examples of WUR MC-OOK Symbol Design and CSD Design</w:t>
      </w:r>
    </w:p>
    <w:p w14:paraId="6AD6C110" w14:textId="77777777" w:rsidR="00530936" w:rsidRDefault="00530936" w:rsidP="00530936">
      <w:pPr>
        <w:pStyle w:val="T"/>
        <w:suppressAutoHyphens/>
        <w:spacing w:line="240" w:lineRule="auto"/>
        <w:rPr>
          <w:w w:val="100"/>
        </w:rPr>
      </w:pPr>
      <w:r>
        <w:rPr>
          <w:w w:val="100"/>
        </w:rPr>
        <w:t xml:space="preserve">Subclauses 30.3.4.1 (WUR Basic PPDU waveform generation for WUR-Sync field and high data rate WUR-Data field), 30.3.4.2 (WUR Basic PPDU waveform generation for low data rate WUR-Data field), and 30.3.4.3 (WUR FDMA PPDU WUR-Data field waveform generation) provides a description of how the 2 µs duration MC-OOK and </w:t>
      </w:r>
      <w:r>
        <w:rPr>
          <w:w w:val="100"/>
        </w:rPr>
        <w:lastRenderedPageBreak/>
        <w:t xml:space="preserve">4 µs duration MC-OOK on and off symbols might be constructed but does not provide the actual frequency domain sequences for those symbols. This annex provides example sequences for the construction of these symbols. </w:t>
      </w:r>
    </w:p>
    <w:p w14:paraId="4BB967D1" w14:textId="7CBCDD4E" w:rsidR="00530936" w:rsidRDefault="00530936" w:rsidP="00530936">
      <w:pPr>
        <w:pStyle w:val="T"/>
        <w:suppressAutoHyphens/>
        <w:rPr>
          <w:w w:val="100"/>
        </w:rPr>
      </w:pPr>
      <w:r>
        <w:rPr>
          <w:w w:val="100"/>
        </w:rPr>
        <w:t xml:space="preserve">Table </w:t>
      </w:r>
      <w:r>
        <w:rPr>
          <w:w w:val="100"/>
        </w:rPr>
        <w:fldChar w:fldCharType="begin"/>
      </w:r>
      <w:r>
        <w:rPr>
          <w:w w:val="100"/>
        </w:rPr>
        <w:instrText xml:space="preserve"> REF  RTF35343936393a205461626c65 \h</w:instrText>
      </w:r>
      <w:r>
        <w:rPr>
          <w:w w:val="100"/>
        </w:rPr>
      </w:r>
      <w:r>
        <w:rPr>
          <w:w w:val="100"/>
        </w:rPr>
        <w:fldChar w:fldCharType="separate"/>
      </w:r>
      <w:r>
        <w:rPr>
          <w:w w:val="100"/>
        </w:rPr>
        <w:t>AD-1 (Example Values for the Sequence SHDR used for the Construction of the 2 µs duration MC-OOK On symbol)</w:t>
      </w:r>
      <w:r>
        <w:rPr>
          <w:w w:val="100"/>
        </w:rPr>
        <w:fldChar w:fldCharType="end"/>
      </w:r>
      <w:r>
        <w:rPr>
          <w:w w:val="100"/>
        </w:rPr>
        <w:t xml:space="preserve"> provides example sequences for the construction of the 2 µs duration MC-OOK On symbol.</w:t>
      </w:r>
    </w:p>
    <w:p w14:paraId="7482F9D6" w14:textId="77777777" w:rsidR="00530936" w:rsidRDefault="00530936" w:rsidP="00530936">
      <w:pPr>
        <w:pStyle w:val="T"/>
        <w:suppressAutoHyphens/>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2000"/>
        <w:gridCol w:w="6500"/>
      </w:tblGrid>
      <w:tr w:rsidR="00530936" w14:paraId="365A38B4" w14:textId="77777777" w:rsidTr="00AC72CB">
        <w:trPr>
          <w:jc w:val="center"/>
        </w:trPr>
        <w:tc>
          <w:tcPr>
            <w:tcW w:w="8500" w:type="dxa"/>
            <w:gridSpan w:val="2"/>
            <w:tcBorders>
              <w:top w:val="nil"/>
              <w:left w:val="nil"/>
              <w:bottom w:val="nil"/>
              <w:right w:val="nil"/>
            </w:tcBorders>
            <w:tcMar>
              <w:top w:w="120" w:type="dxa"/>
              <w:left w:w="120" w:type="dxa"/>
              <w:bottom w:w="60" w:type="dxa"/>
              <w:right w:w="120" w:type="dxa"/>
            </w:tcMar>
            <w:vAlign w:val="center"/>
          </w:tcPr>
          <w:p w14:paraId="22D09113" w14:textId="77777777" w:rsidR="00530936" w:rsidRDefault="00530936" w:rsidP="00530936">
            <w:pPr>
              <w:pStyle w:val="TableTitle"/>
              <w:numPr>
                <w:ilvl w:val="0"/>
                <w:numId w:val="28"/>
              </w:numPr>
            </w:pPr>
            <w:bookmarkStart w:id="1" w:name="RTF35343936393a205461626c65"/>
            <w:r>
              <w:rPr>
                <w:w w:val="100"/>
              </w:rPr>
              <w:t xml:space="preserve">Example Values for the Sequence </w:t>
            </w:r>
            <w:bookmarkEnd w:id="1"/>
            <w:r>
              <w:rPr>
                <w:i/>
                <w:iCs/>
                <w:w w:val="100"/>
              </w:rPr>
              <w:t>S</w:t>
            </w:r>
            <w:r>
              <w:rPr>
                <w:rStyle w:val="Superscript"/>
                <w:i/>
                <w:iCs/>
                <w:w w:val="100"/>
              </w:rPr>
              <w:t xml:space="preserve">HDR </w:t>
            </w:r>
            <w:r>
              <w:rPr>
                <w:w w:val="100"/>
              </w:rPr>
              <w:t>used for the Construction of the 2 µs duration MC-OOK On symbol</w:t>
            </w:r>
          </w:p>
        </w:tc>
      </w:tr>
      <w:tr w:rsidR="00530936" w14:paraId="1C0850AC" w14:textId="77777777" w:rsidTr="00AC72CB">
        <w:trPr>
          <w:trHeight w:val="440"/>
          <w:jc w:val="center"/>
        </w:trPr>
        <w:tc>
          <w:tcPr>
            <w:tcW w:w="200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E3E3113" w14:textId="77777777" w:rsidR="00530936" w:rsidRDefault="00530936" w:rsidP="00AC72CB">
            <w:pPr>
              <w:pStyle w:val="CellHeading"/>
            </w:pPr>
            <w:r>
              <w:rPr>
                <w:w w:val="100"/>
              </w:rPr>
              <w:t>Index</w:t>
            </w:r>
          </w:p>
        </w:tc>
        <w:tc>
          <w:tcPr>
            <w:tcW w:w="650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2ED7E04" w14:textId="77777777" w:rsidR="00530936" w:rsidRDefault="00530936" w:rsidP="00AC72CB">
            <w:pPr>
              <w:pStyle w:val="CellHeading"/>
            </w:pPr>
            <w:r>
              <w:rPr>
                <w:w w:val="100"/>
              </w:rPr>
              <w:t xml:space="preserve">Sequence </w:t>
            </w:r>
            <w:r>
              <w:rPr>
                <w:rFonts w:ascii="Arial" w:hAnsi="Arial" w:cs="Arial"/>
                <w:i/>
                <w:iCs/>
                <w:w w:val="100"/>
              </w:rPr>
              <w:t>S</w:t>
            </w:r>
            <w:r>
              <w:rPr>
                <w:rStyle w:val="Superscript"/>
                <w:rFonts w:ascii="Arial" w:hAnsi="Arial" w:cs="Arial"/>
                <w:i/>
                <w:iCs/>
                <w:w w:val="100"/>
              </w:rPr>
              <w:t>HDR</w:t>
            </w:r>
          </w:p>
        </w:tc>
      </w:tr>
      <w:tr w:rsidR="00530936" w14:paraId="7F321B37" w14:textId="77777777" w:rsidTr="00AC72CB">
        <w:trPr>
          <w:trHeight w:val="680"/>
          <w:jc w:val="center"/>
        </w:trPr>
        <w:tc>
          <w:tcPr>
            <w:tcW w:w="2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060B9BA6" w14:textId="77777777" w:rsidR="00530936" w:rsidRDefault="00530936" w:rsidP="00AC72CB">
            <w:pPr>
              <w:pStyle w:val="Body"/>
              <w:jc w:val="center"/>
              <w:rPr>
                <w:rFonts w:ascii="Times New Roman" w:hAnsi="Times New Roman" w:cs="Times New Roman"/>
              </w:rPr>
            </w:pPr>
            <w:r>
              <w:rPr>
                <w:rFonts w:ascii="Times New Roman" w:hAnsi="Times New Roman" w:cs="Times New Roman"/>
                <w:w w:val="100"/>
              </w:rPr>
              <w:t>Example 1</w:t>
            </w:r>
          </w:p>
        </w:tc>
        <w:tc>
          <w:tcPr>
            <w:tcW w:w="6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065ED586" w14:textId="6660BBBD" w:rsidR="00530936" w:rsidRDefault="00530936" w:rsidP="00AC72CB">
            <w:pPr>
              <w:pStyle w:val="Body"/>
            </w:pPr>
            <w:r>
              <w:rPr>
                <w:noProof/>
                <w:w w:val="100"/>
              </w:rPr>
              <w:drawing>
                <wp:inline distT="0" distB="0" distL="0" distR="0" wp14:anchorId="0D7FDBA0" wp14:editId="27D66155">
                  <wp:extent cx="3975100" cy="317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75100" cy="317500"/>
                          </a:xfrm>
                          <a:prstGeom prst="rect">
                            <a:avLst/>
                          </a:prstGeom>
                          <a:noFill/>
                          <a:ln>
                            <a:noFill/>
                          </a:ln>
                        </pic:spPr>
                      </pic:pic>
                    </a:graphicData>
                  </a:graphic>
                </wp:inline>
              </w:drawing>
            </w:r>
          </w:p>
        </w:tc>
      </w:tr>
      <w:tr w:rsidR="00530936" w14:paraId="68D503AA" w14:textId="77777777" w:rsidTr="00AC72CB">
        <w:trPr>
          <w:trHeight w:val="820"/>
          <w:jc w:val="center"/>
        </w:trPr>
        <w:tc>
          <w:tcPr>
            <w:tcW w:w="2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04B0D42" w14:textId="77777777" w:rsidR="00530936" w:rsidRDefault="00530936" w:rsidP="00AC72CB">
            <w:pPr>
              <w:pStyle w:val="Body"/>
              <w:jc w:val="center"/>
              <w:rPr>
                <w:rFonts w:ascii="Times New Roman" w:hAnsi="Times New Roman" w:cs="Times New Roman"/>
              </w:rPr>
            </w:pPr>
            <w:r>
              <w:rPr>
                <w:rFonts w:ascii="Times New Roman" w:hAnsi="Times New Roman" w:cs="Times New Roman"/>
                <w:w w:val="100"/>
              </w:rPr>
              <w:t>Example 2</w:t>
            </w:r>
          </w:p>
        </w:tc>
        <w:tc>
          <w:tcPr>
            <w:tcW w:w="6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1A48759F" w14:textId="1BD0F5EB" w:rsidR="00530936" w:rsidRDefault="00530936" w:rsidP="00AC72CB">
            <w:pPr>
              <w:pStyle w:val="Body"/>
            </w:pPr>
            <w:r>
              <w:rPr>
                <w:noProof/>
                <w:w w:val="100"/>
              </w:rPr>
              <w:drawing>
                <wp:inline distT="0" distB="0" distL="0" distR="0" wp14:anchorId="7D194E95" wp14:editId="0A453362">
                  <wp:extent cx="3975100" cy="406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75100" cy="406400"/>
                          </a:xfrm>
                          <a:prstGeom prst="rect">
                            <a:avLst/>
                          </a:prstGeom>
                          <a:noFill/>
                          <a:ln>
                            <a:noFill/>
                          </a:ln>
                        </pic:spPr>
                      </pic:pic>
                    </a:graphicData>
                  </a:graphic>
                </wp:inline>
              </w:drawing>
            </w:r>
          </w:p>
        </w:tc>
      </w:tr>
      <w:tr w:rsidR="00530936" w14:paraId="2DDDF06D" w14:textId="77777777" w:rsidTr="00AC72CB">
        <w:trPr>
          <w:trHeight w:val="700"/>
          <w:jc w:val="center"/>
        </w:trPr>
        <w:tc>
          <w:tcPr>
            <w:tcW w:w="200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4EFA85B8" w14:textId="7CF197EF" w:rsidR="00530936" w:rsidRDefault="00530936" w:rsidP="00AC72CB">
            <w:pPr>
              <w:pStyle w:val="Body"/>
              <w:jc w:val="center"/>
              <w:rPr>
                <w:rFonts w:ascii="Times New Roman" w:hAnsi="Times New Roman" w:cs="Times New Roman"/>
              </w:rPr>
            </w:pPr>
            <w:del w:id="2" w:author="Steve Shellhammer" w:date="2019-10-31T12:42:00Z">
              <w:r w:rsidDel="00473D1A">
                <w:rPr>
                  <w:rFonts w:ascii="Times New Roman" w:hAnsi="Times New Roman" w:cs="Times New Roman"/>
                  <w:w w:val="100"/>
                </w:rPr>
                <w:delText>Example 3</w:delText>
              </w:r>
            </w:del>
          </w:p>
        </w:tc>
        <w:tc>
          <w:tcPr>
            <w:tcW w:w="650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BE8D26F" w14:textId="7BD878B0" w:rsidR="00530936" w:rsidRDefault="00530936" w:rsidP="00AC72CB">
            <w:pPr>
              <w:pStyle w:val="Body"/>
              <w:rPr>
                <w:i/>
                <w:iCs/>
              </w:rPr>
            </w:pPr>
            <w:del w:id="3" w:author="Steve Shellhammer" w:date="2019-10-31T12:42:00Z">
              <w:r w:rsidDel="00473D1A">
                <w:rPr>
                  <w:i/>
                  <w:iCs/>
                  <w:noProof/>
                  <w:w w:val="100"/>
                </w:rPr>
                <w:drawing>
                  <wp:inline distT="0" distB="0" distL="0" distR="0" wp14:anchorId="4EE89294" wp14:editId="09332A39">
                    <wp:extent cx="3975100" cy="330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75100" cy="330200"/>
                            </a:xfrm>
                            <a:prstGeom prst="rect">
                              <a:avLst/>
                            </a:prstGeom>
                            <a:noFill/>
                            <a:ln>
                              <a:noFill/>
                            </a:ln>
                          </pic:spPr>
                        </pic:pic>
                      </a:graphicData>
                    </a:graphic>
                  </wp:inline>
                </w:drawing>
              </w:r>
            </w:del>
          </w:p>
        </w:tc>
      </w:tr>
      <w:tr w:rsidR="00530936" w14:paraId="32BC500E" w14:textId="77777777" w:rsidTr="00AC72CB">
        <w:trPr>
          <w:trHeight w:val="580"/>
          <w:jc w:val="center"/>
        </w:trPr>
        <w:tc>
          <w:tcPr>
            <w:tcW w:w="8500" w:type="dxa"/>
            <w:gridSpan w:val="2"/>
            <w:tcBorders>
              <w:top w:val="nil"/>
              <w:left w:val="single" w:sz="10" w:space="0" w:color="000000"/>
              <w:bottom w:val="single" w:sz="10" w:space="0" w:color="000000"/>
              <w:right w:val="single" w:sz="10" w:space="0" w:color="000000"/>
            </w:tcBorders>
            <w:tcMar>
              <w:top w:w="120" w:type="dxa"/>
              <w:left w:w="120" w:type="dxa"/>
              <w:bottom w:w="60" w:type="dxa"/>
              <w:right w:w="120" w:type="dxa"/>
            </w:tcMar>
          </w:tcPr>
          <w:p w14:paraId="365D4211" w14:textId="77777777" w:rsidR="00530936" w:rsidRDefault="00530936" w:rsidP="00AC72CB">
            <w:pPr>
              <w:pStyle w:val="Body"/>
              <w:spacing w:before="440" w:line="220" w:lineRule="atLeast"/>
              <w:jc w:val="left"/>
              <w:rPr>
                <w:rFonts w:ascii="Times New Roman" w:hAnsi="Times New Roman" w:cs="Times New Roman"/>
                <w:sz w:val="18"/>
                <w:szCs w:val="18"/>
              </w:rPr>
            </w:pPr>
            <w:r>
              <w:rPr>
                <w:rFonts w:ascii="Times New Roman" w:hAnsi="Times New Roman" w:cs="Times New Roman"/>
                <w:w w:val="100"/>
                <w:sz w:val="18"/>
                <w:szCs w:val="18"/>
              </w:rPr>
              <w:t>NOTE—For Example 2, the scaling factor has been chosen so that the MC-OOK On symbol is normalized to have the same power as the other examples.</w:t>
            </w:r>
          </w:p>
        </w:tc>
      </w:tr>
    </w:tbl>
    <w:p w14:paraId="7D5806AB" w14:textId="77777777" w:rsidR="00530936" w:rsidRDefault="00530936" w:rsidP="00530936">
      <w:pPr>
        <w:pStyle w:val="T"/>
        <w:suppressAutoHyphens/>
        <w:rPr>
          <w:w w:val="100"/>
        </w:rPr>
      </w:pPr>
      <w:r>
        <w:rPr>
          <w:w w:val="100"/>
        </w:rPr>
        <w:t xml:space="preserve"> </w:t>
      </w:r>
    </w:p>
    <w:p w14:paraId="3504C94E" w14:textId="25BB6391" w:rsidR="00530936" w:rsidRDefault="00530936" w:rsidP="00530936">
      <w:pPr>
        <w:pStyle w:val="T"/>
        <w:suppressAutoHyphens/>
        <w:spacing w:line="240" w:lineRule="auto"/>
        <w:rPr>
          <w:w w:val="100"/>
        </w:rPr>
      </w:pPr>
      <w:r>
        <w:rPr>
          <w:w w:val="100"/>
        </w:rPr>
        <w:t xml:space="preserve">Example 1 in Table </w:t>
      </w:r>
      <w:r>
        <w:rPr>
          <w:w w:val="100"/>
        </w:rPr>
        <w:fldChar w:fldCharType="begin"/>
      </w:r>
      <w:r>
        <w:rPr>
          <w:w w:val="100"/>
        </w:rPr>
        <w:instrText xml:space="preserve"> REF  RTF35343936393a205461626c65 \h</w:instrText>
      </w:r>
      <w:r>
        <w:rPr>
          <w:w w:val="100"/>
        </w:rPr>
      </w:r>
      <w:r>
        <w:rPr>
          <w:w w:val="100"/>
        </w:rPr>
        <w:fldChar w:fldCharType="separate"/>
      </w:r>
      <w:r>
        <w:rPr>
          <w:w w:val="100"/>
        </w:rPr>
        <w:t>AD-1 (Example Values for the Sequence SHDR used for the Construction of the 2 µs duration MC-OOK On symbol)</w:t>
      </w:r>
      <w:r>
        <w:rPr>
          <w:w w:val="100"/>
        </w:rPr>
        <w:fldChar w:fldCharType="end"/>
      </w:r>
      <w:r>
        <w:rPr>
          <w:w w:val="100"/>
        </w:rPr>
        <w:t xml:space="preserve"> has been evaluated under a number of channel conditions and has shown consistent good performance in both multipath fading and additive white Gaussian noise channels. This sequence also has the lowest PAPR among the BPSK MC-OOK On symbols for a single channel transmission. </w:t>
      </w:r>
      <w:ins w:id="4" w:author="Steve Shellhammer" w:date="2019-10-31T12:44:00Z">
        <w:r w:rsidR="00613A60">
          <w:rPr>
            <w:w w:val="100"/>
          </w:rPr>
          <w:t xml:space="preserve"> This sequence meets the Correlation Test in </w:t>
        </w:r>
        <w:r w:rsidR="002B2115">
          <w:rPr>
            <w:w w:val="100"/>
          </w:rPr>
          <w:t xml:space="preserve">Subclause </w:t>
        </w:r>
      </w:ins>
      <w:ins w:id="5" w:author="Steve Shellhammer" w:date="2019-10-31T12:46:00Z">
        <w:r w:rsidR="006C4CA9">
          <w:rPr>
            <w:w w:val="100"/>
          </w:rPr>
          <w:t>30.3.12.5.</w:t>
        </w:r>
      </w:ins>
    </w:p>
    <w:p w14:paraId="13AB807E" w14:textId="09E1E5D4" w:rsidR="00530936" w:rsidRDefault="00530936" w:rsidP="00530936">
      <w:pPr>
        <w:pStyle w:val="T"/>
        <w:suppressAutoHyphens/>
        <w:spacing w:line="240" w:lineRule="auto"/>
        <w:rPr>
          <w:w w:val="100"/>
        </w:rPr>
      </w:pPr>
      <w:r>
        <w:rPr>
          <w:w w:val="100"/>
        </w:rPr>
        <w:t xml:space="preserve">Example 2 in Table </w:t>
      </w:r>
      <w:r>
        <w:rPr>
          <w:w w:val="100"/>
        </w:rPr>
        <w:fldChar w:fldCharType="begin"/>
      </w:r>
      <w:r>
        <w:rPr>
          <w:w w:val="100"/>
        </w:rPr>
        <w:instrText xml:space="preserve"> REF  RTF35343936393a205461626c65 \h</w:instrText>
      </w:r>
      <w:r>
        <w:rPr>
          <w:w w:val="100"/>
        </w:rPr>
      </w:r>
      <w:r>
        <w:rPr>
          <w:w w:val="100"/>
        </w:rPr>
        <w:fldChar w:fldCharType="separate"/>
      </w:r>
      <w:r>
        <w:rPr>
          <w:w w:val="100"/>
        </w:rPr>
        <w:t>AD-1 (Example Values for the Sequence SHDR used for the Construction of the 2 µs duration MC-OOK On symbol)</w:t>
      </w:r>
      <w:r>
        <w:rPr>
          <w:w w:val="100"/>
        </w:rPr>
        <w:fldChar w:fldCharType="end"/>
      </w:r>
      <w:r>
        <w:rPr>
          <w:w w:val="100"/>
        </w:rPr>
        <w:t xml:space="preserve"> has been designed to provide good performance in commonly found propagation conditions, including the additive white Gaussian noise channel. This MC-OOK On symbol has nearly constant envelope and power distributed over the full bandwidth. Therefore, it might be transmitted with an output power higher than during the L-STF, L-LTF and L-SIG.</w:t>
      </w:r>
      <w:ins w:id="6" w:author="Steve Shellhammer" w:date="2019-10-31T12:46:00Z">
        <w:r w:rsidR="00E60898">
          <w:rPr>
            <w:w w:val="100"/>
          </w:rPr>
          <w:t xml:space="preserve"> This sequence meets the Correlation Test in Subclause 30.3.12.5.</w:t>
        </w:r>
      </w:ins>
    </w:p>
    <w:p w14:paraId="356D1C5E" w14:textId="0D757E1E" w:rsidR="00530936" w:rsidDel="00E60898" w:rsidRDefault="00530936" w:rsidP="00530936">
      <w:pPr>
        <w:pStyle w:val="T"/>
        <w:rPr>
          <w:del w:id="7" w:author="Steve Shellhammer" w:date="2019-10-31T12:46:00Z"/>
          <w:w w:val="100"/>
        </w:rPr>
      </w:pPr>
      <w:del w:id="8" w:author="Steve Shellhammer" w:date="2019-10-31T12:46:00Z">
        <w:r w:rsidDel="00E60898">
          <w:rPr>
            <w:w w:val="100"/>
          </w:rPr>
          <w:delText xml:space="preserve">Example 3 in Table </w:delText>
        </w:r>
        <w:r w:rsidDel="00E60898">
          <w:fldChar w:fldCharType="begin"/>
        </w:r>
        <w:r w:rsidDel="00E60898">
          <w:rPr>
            <w:w w:val="100"/>
          </w:rPr>
          <w:delInstrText xml:space="preserve"> REF  RTF35343936393a205461626c65 \h</w:delInstrText>
        </w:r>
        <w:r w:rsidDel="00E60898">
          <w:fldChar w:fldCharType="separate"/>
        </w:r>
        <w:r w:rsidDel="00E60898">
          <w:rPr>
            <w:w w:val="100"/>
          </w:rPr>
          <w:delText>AD-1 (Example Values for the Sequence SHDR used for the Construction of the 2 µs duration MC-OOK On symbol)</w:delText>
        </w:r>
        <w:r w:rsidDel="00E60898">
          <w:fldChar w:fldCharType="end"/>
        </w:r>
        <w:r w:rsidDel="00E60898">
          <w:rPr>
            <w:w w:val="100"/>
          </w:rPr>
          <w:delText xml:space="preserve"> has been found to provide good performance through exhaustive search among the OFDM symbols with BPSK modulation. This sequence is optimized for good tradeoff between multipath fading channel performance and PAPR.</w:delText>
        </w:r>
      </w:del>
    </w:p>
    <w:p w14:paraId="35E61DA3" w14:textId="280F34E7" w:rsidR="00530936" w:rsidRDefault="00530936" w:rsidP="00530936">
      <w:pPr>
        <w:pStyle w:val="T"/>
        <w:rPr>
          <w:w w:val="100"/>
        </w:rPr>
      </w:pPr>
      <w:r>
        <w:rPr>
          <w:w w:val="100"/>
        </w:rPr>
        <w:lastRenderedPageBreak/>
        <w:t xml:space="preserve">Table </w:t>
      </w:r>
      <w:r>
        <w:rPr>
          <w:w w:val="100"/>
        </w:rPr>
        <w:fldChar w:fldCharType="begin"/>
      </w:r>
      <w:r>
        <w:rPr>
          <w:w w:val="100"/>
        </w:rPr>
        <w:instrText xml:space="preserve"> REF  RTF32323634353a205461626c65 \h</w:instrText>
      </w:r>
      <w:r>
        <w:rPr>
          <w:w w:val="100"/>
        </w:rPr>
      </w:r>
      <w:r>
        <w:rPr>
          <w:w w:val="100"/>
        </w:rPr>
        <w:fldChar w:fldCharType="separate"/>
      </w:r>
      <w:r>
        <w:rPr>
          <w:w w:val="100"/>
        </w:rPr>
        <w:t>AD-2 (Example Values for the Sequence SLDR used for the Construction of the 4 µs duration MC-OOK On symbol)</w:t>
      </w:r>
      <w:r>
        <w:rPr>
          <w:w w:val="100"/>
        </w:rPr>
        <w:fldChar w:fldCharType="end"/>
      </w:r>
      <w:r>
        <w:rPr>
          <w:rFonts w:ascii="Microsoft JhengHei" w:eastAsia="Microsoft JhengHei" w:cs="Microsoft JhengHei"/>
          <w:w w:val="100"/>
          <w:lang w:val="zh-TW"/>
        </w:rPr>
        <w:t xml:space="preserve"> </w:t>
      </w:r>
      <w:r>
        <w:rPr>
          <w:w w:val="100"/>
        </w:rPr>
        <w:t>provides example sequences for the construction of the 4 µs duration MC-OOK On symbol.</w:t>
      </w:r>
    </w:p>
    <w:p w14:paraId="6A6D4354" w14:textId="5FB7745C" w:rsidR="00530936" w:rsidRDefault="00530936" w:rsidP="00530936">
      <w:pPr>
        <w:pStyle w:val="T"/>
        <w:rPr>
          <w:w w:val="100"/>
        </w:rPr>
      </w:pPr>
    </w:p>
    <w:p w14:paraId="1BF7E3BC" w14:textId="3B3084F6" w:rsidR="00530936" w:rsidRDefault="00530936" w:rsidP="00530936">
      <w:pPr>
        <w:pStyle w:val="T"/>
        <w:rPr>
          <w:w w:val="100"/>
        </w:rPr>
      </w:pPr>
    </w:p>
    <w:p w14:paraId="4F69A19D" w14:textId="77777777" w:rsidR="00530936" w:rsidRDefault="00530936" w:rsidP="00530936">
      <w:pPr>
        <w:pStyle w:val="T"/>
        <w:rPr>
          <w:w w:val="100"/>
        </w:rPr>
      </w:pP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440"/>
        <w:gridCol w:w="7220"/>
      </w:tblGrid>
      <w:tr w:rsidR="00530936" w14:paraId="56FA691D" w14:textId="77777777" w:rsidTr="00AC72CB">
        <w:trPr>
          <w:jc w:val="center"/>
        </w:trPr>
        <w:tc>
          <w:tcPr>
            <w:tcW w:w="8660" w:type="dxa"/>
            <w:gridSpan w:val="2"/>
            <w:tcBorders>
              <w:top w:val="nil"/>
              <w:left w:val="nil"/>
              <w:bottom w:val="nil"/>
              <w:right w:val="nil"/>
            </w:tcBorders>
            <w:tcMar>
              <w:top w:w="120" w:type="dxa"/>
              <w:left w:w="120" w:type="dxa"/>
              <w:bottom w:w="60" w:type="dxa"/>
              <w:right w:w="120" w:type="dxa"/>
            </w:tcMar>
            <w:vAlign w:val="center"/>
          </w:tcPr>
          <w:p w14:paraId="580BC7BC" w14:textId="77777777" w:rsidR="00530936" w:rsidRDefault="00530936" w:rsidP="00530936">
            <w:pPr>
              <w:pStyle w:val="TableTitle"/>
              <w:numPr>
                <w:ilvl w:val="0"/>
                <w:numId w:val="29"/>
              </w:numPr>
            </w:pPr>
            <w:bookmarkStart w:id="9" w:name="RTF32323634353a205461626c65"/>
            <w:r>
              <w:rPr>
                <w:w w:val="100"/>
              </w:rPr>
              <w:t xml:space="preserve">Example Values for the Sequence </w:t>
            </w:r>
            <w:bookmarkEnd w:id="9"/>
            <w:r>
              <w:rPr>
                <w:i/>
                <w:iCs/>
                <w:w w:val="100"/>
              </w:rPr>
              <w:t>S</w:t>
            </w:r>
            <w:r>
              <w:rPr>
                <w:rStyle w:val="Superscript"/>
                <w:i/>
                <w:iCs/>
                <w:w w:val="100"/>
              </w:rPr>
              <w:t>LDR</w:t>
            </w:r>
            <w:r>
              <w:rPr>
                <w:w w:val="100"/>
              </w:rPr>
              <w:t xml:space="preserve"> used for the Construction of the 4 µs duration MC-OOK On symbol</w:t>
            </w:r>
          </w:p>
        </w:tc>
      </w:tr>
      <w:tr w:rsidR="00530936" w14:paraId="3BB16A2B" w14:textId="77777777" w:rsidTr="00AC72CB">
        <w:trPr>
          <w:trHeight w:val="440"/>
          <w:jc w:val="center"/>
        </w:trPr>
        <w:tc>
          <w:tcPr>
            <w:tcW w:w="144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5F9F5400" w14:textId="77777777" w:rsidR="00530936" w:rsidRDefault="00530936" w:rsidP="00AC72CB">
            <w:pPr>
              <w:pStyle w:val="CellHeading"/>
            </w:pPr>
            <w:r>
              <w:rPr>
                <w:w w:val="100"/>
              </w:rPr>
              <w:t xml:space="preserve"> Index</w:t>
            </w:r>
          </w:p>
        </w:tc>
        <w:tc>
          <w:tcPr>
            <w:tcW w:w="722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E66755D" w14:textId="77777777" w:rsidR="00530936" w:rsidRDefault="00530936" w:rsidP="00AC72CB">
            <w:pPr>
              <w:pStyle w:val="CellHeading"/>
            </w:pPr>
            <w:r>
              <w:rPr>
                <w:w w:val="100"/>
              </w:rPr>
              <w:t xml:space="preserve">Sequence </w:t>
            </w:r>
            <w:r>
              <w:rPr>
                <w:rFonts w:ascii="Arial" w:hAnsi="Arial" w:cs="Arial"/>
                <w:i/>
                <w:iCs/>
                <w:w w:val="100"/>
              </w:rPr>
              <w:t>S</w:t>
            </w:r>
            <w:r>
              <w:rPr>
                <w:rStyle w:val="Superscript"/>
                <w:rFonts w:ascii="Arial" w:hAnsi="Arial" w:cs="Arial"/>
                <w:i/>
                <w:iCs/>
                <w:w w:val="100"/>
              </w:rPr>
              <w:t>LDR</w:t>
            </w:r>
          </w:p>
        </w:tc>
      </w:tr>
      <w:tr w:rsidR="00530936" w14:paraId="71509616" w14:textId="77777777" w:rsidTr="00AC72CB">
        <w:trPr>
          <w:trHeight w:val="600"/>
          <w:jc w:val="center"/>
        </w:trPr>
        <w:tc>
          <w:tcPr>
            <w:tcW w:w="14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2042D75A" w14:textId="77777777" w:rsidR="00530936" w:rsidRDefault="00530936" w:rsidP="00AC72CB">
            <w:pPr>
              <w:pStyle w:val="Body"/>
              <w:jc w:val="center"/>
              <w:rPr>
                <w:rFonts w:ascii="Times New Roman" w:hAnsi="Times New Roman" w:cs="Times New Roman"/>
              </w:rPr>
            </w:pPr>
            <w:r>
              <w:rPr>
                <w:rFonts w:ascii="Times New Roman" w:hAnsi="Times New Roman" w:cs="Times New Roman"/>
                <w:w w:val="100"/>
              </w:rPr>
              <w:t>Example 1</w:t>
            </w:r>
          </w:p>
        </w:tc>
        <w:tc>
          <w:tcPr>
            <w:tcW w:w="72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2EB52770" w14:textId="77777777" w:rsidR="00530936" w:rsidRDefault="00530936" w:rsidP="00AC72CB">
            <w:pPr>
              <w:pStyle w:val="Body"/>
              <w:rPr>
                <w:ins w:id="10" w:author="Steve Shellhammer" w:date="2019-10-31T12:47:00Z"/>
              </w:rPr>
            </w:pPr>
            <w:del w:id="11" w:author="Steve Shellhammer" w:date="2019-10-31T12:47:00Z">
              <w:r w:rsidDel="0057018F">
                <w:rPr>
                  <w:noProof/>
                  <w:w w:val="100"/>
                </w:rPr>
                <w:drawing>
                  <wp:inline distT="0" distB="0" distL="0" distR="0" wp14:anchorId="4B4C19B2" wp14:editId="0F703205">
                    <wp:extent cx="4038600" cy="266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38600" cy="266700"/>
                            </a:xfrm>
                            <a:prstGeom prst="rect">
                              <a:avLst/>
                            </a:prstGeom>
                            <a:noFill/>
                            <a:ln>
                              <a:noFill/>
                            </a:ln>
                          </pic:spPr>
                        </pic:pic>
                      </a:graphicData>
                    </a:graphic>
                  </wp:inline>
                </w:drawing>
              </w:r>
            </w:del>
          </w:p>
          <w:p w14:paraId="3F4C6878" w14:textId="7780BC02" w:rsidR="0057018F" w:rsidRDefault="0057018F">
            <w:pPr>
              <w:pStyle w:val="Body"/>
              <w:jc w:val="center"/>
              <w:pPrChange w:id="12" w:author="Steve Shellhammer" w:date="2019-10-31T12:47:00Z">
                <w:pPr>
                  <w:pStyle w:val="Body"/>
                </w:pPr>
              </w:pPrChange>
            </w:pPr>
            <w:ins w:id="13" w:author="Steve Shellhammer" w:date="2019-10-31T12:47:00Z">
              <w:r w:rsidRPr="0057018F">
                <w:t>{-1, 1, 1, 1, -1, 1, 0, -1, -1, -1, 1, -1, -1}</w:t>
              </w:r>
            </w:ins>
          </w:p>
        </w:tc>
      </w:tr>
      <w:tr w:rsidR="00530936" w14:paraId="3B0552E6" w14:textId="77777777" w:rsidTr="00AC72CB">
        <w:trPr>
          <w:trHeight w:val="780"/>
          <w:jc w:val="center"/>
        </w:trPr>
        <w:tc>
          <w:tcPr>
            <w:tcW w:w="14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3B9AC9AC" w14:textId="4DD97DEE" w:rsidR="00530936" w:rsidRDefault="00530936" w:rsidP="00AC72CB">
            <w:pPr>
              <w:pStyle w:val="Body"/>
              <w:jc w:val="center"/>
              <w:rPr>
                <w:rFonts w:ascii="Times New Roman" w:hAnsi="Times New Roman" w:cs="Times New Roman"/>
              </w:rPr>
            </w:pPr>
            <w:del w:id="14" w:author="Steve Shellhammer" w:date="2019-10-31T12:48:00Z">
              <w:r w:rsidDel="0057018F">
                <w:rPr>
                  <w:rFonts w:ascii="Times New Roman" w:hAnsi="Times New Roman" w:cs="Times New Roman"/>
                  <w:w w:val="100"/>
                </w:rPr>
                <w:delText>Example 2</w:delText>
              </w:r>
            </w:del>
          </w:p>
        </w:tc>
        <w:tc>
          <w:tcPr>
            <w:tcW w:w="72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3C3792BE" w14:textId="20B97E08" w:rsidR="00530936" w:rsidRDefault="00530936" w:rsidP="00AC72CB">
            <w:pPr>
              <w:pStyle w:val="Body"/>
            </w:pPr>
            <w:del w:id="15" w:author="Steve Shellhammer" w:date="2019-10-31T12:48:00Z">
              <w:r w:rsidDel="0057018F">
                <w:rPr>
                  <w:noProof/>
                  <w:w w:val="100"/>
                </w:rPr>
                <w:drawing>
                  <wp:inline distT="0" distB="0" distL="0" distR="0" wp14:anchorId="4182AB03" wp14:editId="6BA92B3E">
                    <wp:extent cx="4381500" cy="381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81500" cy="381000"/>
                            </a:xfrm>
                            <a:prstGeom prst="rect">
                              <a:avLst/>
                            </a:prstGeom>
                            <a:noFill/>
                            <a:ln>
                              <a:noFill/>
                            </a:ln>
                          </pic:spPr>
                        </pic:pic>
                      </a:graphicData>
                    </a:graphic>
                  </wp:inline>
                </w:drawing>
              </w:r>
            </w:del>
          </w:p>
        </w:tc>
      </w:tr>
      <w:tr w:rsidR="00530936" w14:paraId="5D5608F2" w14:textId="77777777" w:rsidTr="00AC72CB">
        <w:trPr>
          <w:trHeight w:val="2260"/>
          <w:jc w:val="center"/>
        </w:trPr>
        <w:tc>
          <w:tcPr>
            <w:tcW w:w="1440" w:type="dxa"/>
            <w:tcBorders>
              <w:top w:val="nil"/>
              <w:left w:val="single" w:sz="10" w:space="0" w:color="000000"/>
              <w:bottom w:val="single" w:sz="2" w:space="0" w:color="000000"/>
              <w:right w:val="single" w:sz="2" w:space="0" w:color="000000"/>
            </w:tcBorders>
            <w:tcMar>
              <w:top w:w="120" w:type="dxa"/>
              <w:left w:w="120" w:type="dxa"/>
              <w:bottom w:w="60" w:type="dxa"/>
              <w:right w:w="120" w:type="dxa"/>
            </w:tcMar>
          </w:tcPr>
          <w:p w14:paraId="564A0D28" w14:textId="55E0CEB8" w:rsidR="00530936" w:rsidRDefault="00530936" w:rsidP="00AC72CB">
            <w:pPr>
              <w:pStyle w:val="Body"/>
              <w:jc w:val="center"/>
              <w:rPr>
                <w:rFonts w:ascii="Times New Roman" w:hAnsi="Times New Roman" w:cs="Times New Roman"/>
              </w:rPr>
            </w:pPr>
            <w:del w:id="16" w:author="Steve Shellhammer" w:date="2019-10-31T12:48:00Z">
              <w:r w:rsidDel="0057018F">
                <w:rPr>
                  <w:rFonts w:ascii="Times New Roman" w:hAnsi="Times New Roman" w:cs="Times New Roman"/>
                  <w:w w:val="100"/>
                </w:rPr>
                <w:delText>Example 3</w:delText>
              </w:r>
            </w:del>
          </w:p>
        </w:tc>
        <w:tc>
          <w:tcPr>
            <w:tcW w:w="7220" w:type="dxa"/>
            <w:tcBorders>
              <w:top w:val="nil"/>
              <w:left w:val="single" w:sz="2" w:space="0" w:color="000000"/>
              <w:bottom w:val="single" w:sz="2" w:space="0" w:color="000000"/>
              <w:right w:val="single" w:sz="10" w:space="0" w:color="000000"/>
            </w:tcBorders>
            <w:tcMar>
              <w:top w:w="120" w:type="dxa"/>
              <w:left w:w="120" w:type="dxa"/>
              <w:bottom w:w="60" w:type="dxa"/>
              <w:right w:w="120" w:type="dxa"/>
            </w:tcMar>
          </w:tcPr>
          <w:p w14:paraId="71E79BEF" w14:textId="6B3B1D52" w:rsidR="00530936" w:rsidRDefault="00530936" w:rsidP="00AC72CB">
            <w:pPr>
              <w:pStyle w:val="Body"/>
            </w:pPr>
            <w:del w:id="17" w:author="Steve Shellhammer" w:date="2019-10-31T12:48:00Z">
              <w:r w:rsidDel="0057018F">
                <w:rPr>
                  <w:noProof/>
                  <w:w w:val="100"/>
                </w:rPr>
                <w:drawing>
                  <wp:inline distT="0" distB="0" distL="0" distR="0" wp14:anchorId="4CE77AC4" wp14:editId="40993574">
                    <wp:extent cx="4432300" cy="1193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32300" cy="1193800"/>
                            </a:xfrm>
                            <a:prstGeom prst="rect">
                              <a:avLst/>
                            </a:prstGeom>
                            <a:noFill/>
                            <a:ln>
                              <a:noFill/>
                            </a:ln>
                          </pic:spPr>
                        </pic:pic>
                      </a:graphicData>
                    </a:graphic>
                  </wp:inline>
                </w:drawing>
              </w:r>
            </w:del>
          </w:p>
        </w:tc>
      </w:tr>
      <w:tr w:rsidR="00530936" w14:paraId="0F9D56EB" w14:textId="77777777" w:rsidTr="00AC72CB">
        <w:trPr>
          <w:trHeight w:val="580"/>
          <w:jc w:val="center"/>
        </w:trPr>
        <w:tc>
          <w:tcPr>
            <w:tcW w:w="8660" w:type="dxa"/>
            <w:gridSpan w:val="2"/>
            <w:tcBorders>
              <w:top w:val="nil"/>
              <w:left w:val="single" w:sz="10" w:space="0" w:color="000000"/>
              <w:bottom w:val="single" w:sz="10" w:space="0" w:color="000000"/>
              <w:right w:val="single" w:sz="10" w:space="0" w:color="000000"/>
            </w:tcBorders>
            <w:tcMar>
              <w:top w:w="120" w:type="dxa"/>
              <w:left w:w="120" w:type="dxa"/>
              <w:bottom w:w="60" w:type="dxa"/>
              <w:right w:w="120" w:type="dxa"/>
            </w:tcMar>
          </w:tcPr>
          <w:p w14:paraId="48A2261F" w14:textId="6959C022" w:rsidR="00530936" w:rsidRDefault="00530936" w:rsidP="00AC72CB">
            <w:pPr>
              <w:pStyle w:val="Body"/>
              <w:spacing w:before="440" w:line="220" w:lineRule="atLeast"/>
              <w:jc w:val="left"/>
              <w:rPr>
                <w:rFonts w:ascii="Times New Roman" w:hAnsi="Times New Roman" w:cs="Times New Roman"/>
                <w:sz w:val="18"/>
                <w:szCs w:val="18"/>
              </w:rPr>
            </w:pPr>
            <w:del w:id="18" w:author="Steve Shellhammer" w:date="2019-10-31T12:48:00Z">
              <w:r w:rsidDel="0057018F">
                <w:rPr>
                  <w:rFonts w:ascii="Times New Roman" w:hAnsi="Times New Roman" w:cs="Times New Roman"/>
                  <w:w w:val="100"/>
                  <w:sz w:val="18"/>
                  <w:szCs w:val="18"/>
                </w:rPr>
                <w:delText>NOTE—For Example 2, the scaling factor has been chosen so that the MC-OOK On symbol is normalized to have the same power as the other examples.</w:delText>
              </w:r>
            </w:del>
          </w:p>
        </w:tc>
      </w:tr>
    </w:tbl>
    <w:p w14:paraId="221C3F2D" w14:textId="77777777" w:rsidR="00530936" w:rsidRDefault="00530936" w:rsidP="00530936">
      <w:pPr>
        <w:pStyle w:val="T"/>
        <w:rPr>
          <w:w w:val="100"/>
        </w:rPr>
      </w:pPr>
    </w:p>
    <w:p w14:paraId="30B077F7" w14:textId="6ADA8DFC" w:rsidR="00530936" w:rsidRDefault="00530936" w:rsidP="00530936">
      <w:pPr>
        <w:pStyle w:val="T"/>
        <w:suppressAutoHyphens/>
        <w:spacing w:line="240" w:lineRule="auto"/>
        <w:rPr>
          <w:w w:val="100"/>
        </w:rPr>
      </w:pPr>
      <w:r>
        <w:rPr>
          <w:w w:val="100"/>
        </w:rPr>
        <w:t xml:space="preserve">Example 1 in Table </w:t>
      </w:r>
      <w:r>
        <w:rPr>
          <w:w w:val="100"/>
        </w:rPr>
        <w:fldChar w:fldCharType="begin"/>
      </w:r>
      <w:r>
        <w:rPr>
          <w:w w:val="100"/>
        </w:rPr>
        <w:instrText xml:space="preserve"> REF  RTF32323634353a205461626c65 \h</w:instrText>
      </w:r>
      <w:r>
        <w:rPr>
          <w:w w:val="100"/>
        </w:rPr>
      </w:r>
      <w:r>
        <w:rPr>
          <w:w w:val="100"/>
        </w:rPr>
        <w:fldChar w:fldCharType="separate"/>
      </w:r>
      <w:r>
        <w:rPr>
          <w:w w:val="100"/>
        </w:rPr>
        <w:t>AD-2 (Example Values for the Sequence SLDR used for the Construction of the 4 µs duration MC-OOK On symbol)</w:t>
      </w:r>
      <w:r>
        <w:rPr>
          <w:w w:val="100"/>
        </w:rPr>
        <w:fldChar w:fldCharType="end"/>
      </w:r>
      <w:r>
        <w:rPr>
          <w:w w:val="100"/>
        </w:rPr>
        <w:t xml:space="preserve"> has been evaluated under a number of channel conditions and has shown consistent good performance in both multipath fading and additive white Gaussian noise channels. This sequence also has the lowest PAPR among the BPSK MC-OOK On symbols for a single channel transmission.</w:t>
      </w:r>
      <w:ins w:id="19" w:author="Steve Shellhammer" w:date="2019-10-31T12:48:00Z">
        <w:r w:rsidR="0057018F">
          <w:rPr>
            <w:w w:val="100"/>
          </w:rPr>
          <w:t xml:space="preserve"> This sequence meets the Correlation Test in Subclause 30.3.12.5.</w:t>
        </w:r>
      </w:ins>
    </w:p>
    <w:p w14:paraId="7CF717AB" w14:textId="79D53A62" w:rsidR="00530936" w:rsidDel="0057018F" w:rsidRDefault="00530936" w:rsidP="00530936">
      <w:pPr>
        <w:pStyle w:val="T"/>
        <w:suppressAutoHyphens/>
        <w:spacing w:line="240" w:lineRule="auto"/>
        <w:rPr>
          <w:del w:id="20" w:author="Steve Shellhammer" w:date="2019-10-31T12:48:00Z"/>
          <w:w w:val="100"/>
        </w:rPr>
      </w:pPr>
      <w:del w:id="21" w:author="Steve Shellhammer" w:date="2019-10-31T12:48:00Z">
        <w:r w:rsidDel="0057018F">
          <w:rPr>
            <w:w w:val="100"/>
          </w:rPr>
          <w:delText xml:space="preserve">Example 2 in Table </w:delText>
        </w:r>
        <w:r w:rsidDel="0057018F">
          <w:fldChar w:fldCharType="begin"/>
        </w:r>
        <w:r w:rsidDel="0057018F">
          <w:rPr>
            <w:w w:val="100"/>
          </w:rPr>
          <w:delInstrText xml:space="preserve"> REF  RTF32323634353a205461626c65 \h</w:delInstrText>
        </w:r>
        <w:r w:rsidDel="0057018F">
          <w:fldChar w:fldCharType="separate"/>
        </w:r>
        <w:r w:rsidDel="0057018F">
          <w:rPr>
            <w:w w:val="100"/>
          </w:rPr>
          <w:delText>AD-2 (Example Values for the Sequence SLDR used for the Construction of the 4 µs duration MC-OOK On symbol)</w:delText>
        </w:r>
        <w:r w:rsidDel="0057018F">
          <w:fldChar w:fldCharType="end"/>
        </w:r>
        <w:r w:rsidDel="0057018F">
          <w:rPr>
            <w:w w:val="100"/>
          </w:rPr>
          <w:delText xml:space="preserve"> has been designed to provide good performance in commonly found propagation conditions, </w:delText>
        </w:r>
        <w:r w:rsidDel="0057018F">
          <w:rPr>
            <w:w w:val="100"/>
          </w:rPr>
          <w:lastRenderedPageBreak/>
          <w:delText>including the additive white Gaussian noise channel. This MC-OOK On symbol has nearly constant envelope and power distributed over the full bandwidth. Therefore, it might be transmitted with an output power higher than during the L-STF, L-LTF and L-SIG.</w:delText>
        </w:r>
      </w:del>
    </w:p>
    <w:p w14:paraId="2E53EC44" w14:textId="7877F532" w:rsidR="00530936" w:rsidDel="0057018F" w:rsidRDefault="00530936" w:rsidP="00530936">
      <w:pPr>
        <w:pStyle w:val="T"/>
        <w:rPr>
          <w:del w:id="22" w:author="Steve Shellhammer" w:date="2019-10-31T12:48:00Z"/>
          <w:w w:val="100"/>
        </w:rPr>
      </w:pPr>
      <w:del w:id="23" w:author="Steve Shellhammer" w:date="2019-10-31T12:48:00Z">
        <w:r w:rsidDel="0057018F">
          <w:rPr>
            <w:w w:val="100"/>
          </w:rPr>
          <w:delText xml:space="preserve">Example 3 in Table </w:delText>
        </w:r>
        <w:r w:rsidDel="0057018F">
          <w:fldChar w:fldCharType="begin"/>
        </w:r>
        <w:r w:rsidDel="0057018F">
          <w:rPr>
            <w:w w:val="100"/>
          </w:rPr>
          <w:delInstrText xml:space="preserve"> REF  RTF32323634353a205461626c65 \h</w:delInstrText>
        </w:r>
        <w:r w:rsidDel="0057018F">
          <w:fldChar w:fldCharType="separate"/>
        </w:r>
        <w:r w:rsidDel="0057018F">
          <w:rPr>
            <w:w w:val="100"/>
          </w:rPr>
          <w:delText>AD-2 (Example Values for the Sequence SLDR used for the Construction of the 4 µs duration MC-OOK On symbol)</w:delText>
        </w:r>
        <w:r w:rsidDel="0057018F">
          <w:fldChar w:fldCharType="end"/>
        </w:r>
        <w:r w:rsidDel="0057018F">
          <w:rPr>
            <w:w w:val="100"/>
          </w:rPr>
          <w:delText xml:space="preserve"> has been found to provide good performance through exhaustive search among the OFDM symbols with BPSK modulation. This sequence is optimized for good tradeoff between multipath fading channel performance and PAPR.</w:delText>
        </w:r>
      </w:del>
    </w:p>
    <w:p w14:paraId="298FD234" w14:textId="77777777" w:rsidR="00530936" w:rsidRDefault="00530936" w:rsidP="003D350E">
      <w:pPr>
        <w:spacing w:after="0" w:line="240" w:lineRule="auto"/>
        <w:rPr>
          <w:rFonts w:ascii="Calibri" w:hAnsi="Calibri" w:cstheme="minorHAnsi"/>
        </w:rPr>
      </w:pPr>
      <w:bookmarkStart w:id="24" w:name="_GoBack"/>
      <w:bookmarkEnd w:id="24"/>
    </w:p>
    <w:sectPr w:rsidR="00530936" w:rsidSect="00766E54">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5E8BC" w14:textId="77777777" w:rsidR="001A0FA3" w:rsidRDefault="001A0FA3" w:rsidP="00766E54">
      <w:pPr>
        <w:spacing w:after="0" w:line="240" w:lineRule="auto"/>
      </w:pPr>
      <w:r>
        <w:separator/>
      </w:r>
    </w:p>
  </w:endnote>
  <w:endnote w:type="continuationSeparator" w:id="0">
    <w:p w14:paraId="527F9703" w14:textId="77777777" w:rsidR="001A0FA3" w:rsidRDefault="001A0FA3" w:rsidP="0076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824A7" w14:textId="77777777" w:rsidR="00EB2E3A" w:rsidRDefault="00EB2E3A" w:rsidP="00844FC7">
    <w:pPr>
      <w:pStyle w:val="Footer"/>
    </w:pPr>
  </w:p>
  <w:p w14:paraId="43B2D9C2" w14:textId="61EF9B19" w:rsidR="00EB2E3A" w:rsidRPr="00C724F0" w:rsidRDefault="00EB2E3A"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3C749A">
      <w:rPr>
        <w:noProof/>
        <w:sz w:val="24"/>
      </w:rPr>
      <w:t>1</w:t>
    </w:r>
    <w:r w:rsidRPr="00C724F0">
      <w:rPr>
        <w:noProof/>
        <w:sz w:val="24"/>
      </w:rPr>
      <w:fldChar w:fldCharType="end"/>
    </w:r>
    <w:r>
      <w:rPr>
        <w:noProof/>
        <w:sz w:val="24"/>
      </w:rPr>
      <w:tab/>
      <w:t>Steve Shellhammer, Qualcomm</w:t>
    </w:r>
  </w:p>
  <w:p w14:paraId="3F58BF11" w14:textId="77777777" w:rsidR="00EB2E3A" w:rsidRDefault="00EB2E3A" w:rsidP="0084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597F0" w14:textId="77777777" w:rsidR="001A0FA3" w:rsidRDefault="001A0FA3" w:rsidP="00766E54">
      <w:pPr>
        <w:spacing w:after="0" w:line="240" w:lineRule="auto"/>
      </w:pPr>
      <w:r>
        <w:separator/>
      </w:r>
    </w:p>
  </w:footnote>
  <w:footnote w:type="continuationSeparator" w:id="0">
    <w:p w14:paraId="175A1BEA" w14:textId="77777777" w:rsidR="001A0FA3" w:rsidRDefault="001A0FA3" w:rsidP="00766E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6C8A9" w14:textId="41AC2591" w:rsidR="00EB2E3A" w:rsidRPr="00C724F0" w:rsidRDefault="005C6591" w:rsidP="00766E54">
    <w:pPr>
      <w:pStyle w:val="Header"/>
      <w:pBdr>
        <w:bottom w:val="single" w:sz="8" w:space="1" w:color="auto"/>
      </w:pBdr>
      <w:tabs>
        <w:tab w:val="clear" w:pos="4680"/>
        <w:tab w:val="center" w:pos="8280"/>
      </w:tabs>
      <w:rPr>
        <w:sz w:val="28"/>
      </w:rPr>
    </w:pPr>
    <w:r>
      <w:rPr>
        <w:sz w:val="28"/>
      </w:rPr>
      <w:t>November</w:t>
    </w:r>
    <w:r w:rsidR="00EB2E3A">
      <w:rPr>
        <w:sz w:val="28"/>
      </w:rPr>
      <w:t xml:space="preserve"> </w:t>
    </w:r>
    <w:r w:rsidR="007F047A">
      <w:rPr>
        <w:sz w:val="28"/>
      </w:rPr>
      <w:t>201</w:t>
    </w:r>
    <w:r w:rsidR="00CD3CBB">
      <w:rPr>
        <w:sz w:val="28"/>
      </w:rPr>
      <w:t>9</w:t>
    </w:r>
    <w:r w:rsidR="00EB2E3A">
      <w:rPr>
        <w:sz w:val="28"/>
      </w:rPr>
      <w:tab/>
      <w:t>IEEE P802.1</w:t>
    </w:r>
    <w:r w:rsidR="000076F4">
      <w:rPr>
        <w:sz w:val="28"/>
      </w:rPr>
      <w:t>1</w:t>
    </w:r>
    <w:r w:rsidR="00EB2E3A">
      <w:rPr>
        <w:sz w:val="28"/>
      </w:rPr>
      <w:t>-1</w:t>
    </w:r>
    <w:r w:rsidR="00CD3CBB">
      <w:rPr>
        <w:sz w:val="28"/>
      </w:rPr>
      <w:t>9</w:t>
    </w:r>
    <w:r w:rsidR="002C6745">
      <w:rPr>
        <w:sz w:val="28"/>
      </w:rPr>
      <w:t>/</w:t>
    </w:r>
    <w:r w:rsidR="0015438C">
      <w:rPr>
        <w:sz w:val="28"/>
      </w:rPr>
      <w:t>1882</w:t>
    </w:r>
    <w:r w:rsidR="00EB2E3A" w:rsidRPr="00C724F0">
      <w:rPr>
        <w:sz w:val="28"/>
      </w:rPr>
      <w:t>r</w:t>
    </w:r>
    <w:r w:rsidR="00EA247B">
      <w:rPr>
        <w:sz w:val="28"/>
      </w:rPr>
      <w:t>1</w:t>
    </w:r>
  </w:p>
  <w:p w14:paraId="604CC306" w14:textId="77777777" w:rsidR="00EB2E3A" w:rsidRPr="00766E54" w:rsidRDefault="00EB2E3A" w:rsidP="00766E54">
    <w:pPr>
      <w:pStyle w:val="Header"/>
      <w:tabs>
        <w:tab w:val="clear" w:pos="4680"/>
        <w:tab w:val="center" w:pos="7920"/>
      </w:tabs>
      <w:rPr>
        <w:sz w:val="24"/>
      </w:rPr>
    </w:pPr>
  </w:p>
  <w:p w14:paraId="7BE2AFE4" w14:textId="77777777" w:rsidR="00EB2E3A" w:rsidRDefault="00EB2E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24062D2"/>
    <w:lvl w:ilvl="0">
      <w:numFmt w:val="bullet"/>
      <w:lvlText w:val="*"/>
      <w:lvlJc w:val="left"/>
    </w:lvl>
  </w:abstractNum>
  <w:abstractNum w:abstractNumId="1" w15:restartNumberingAfterBreak="0">
    <w:nsid w:val="0CC879CE"/>
    <w:multiLevelType w:val="hybridMultilevel"/>
    <w:tmpl w:val="4A52BD44"/>
    <w:lvl w:ilvl="0" w:tplc="751AEDAA">
      <w:start w:val="6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9580789"/>
    <w:multiLevelType w:val="hybridMultilevel"/>
    <w:tmpl w:val="A388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F7E8F"/>
    <w:multiLevelType w:val="hybridMultilevel"/>
    <w:tmpl w:val="121E7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904A08"/>
    <w:multiLevelType w:val="hybridMultilevel"/>
    <w:tmpl w:val="5B7E4A9A"/>
    <w:lvl w:ilvl="0" w:tplc="2E829CC2">
      <w:start w:val="4"/>
      <w:numFmt w:val="low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6" w15:restartNumberingAfterBreak="0">
    <w:nsid w:val="52FA08BD"/>
    <w:multiLevelType w:val="hybridMultilevel"/>
    <w:tmpl w:val="C2A264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6D5CD1"/>
    <w:multiLevelType w:val="hybridMultilevel"/>
    <w:tmpl w:val="00227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F32952"/>
    <w:multiLevelType w:val="hybridMultilevel"/>
    <w:tmpl w:val="E4320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472C8C"/>
    <w:multiLevelType w:val="hybridMultilevel"/>
    <w:tmpl w:val="4F4C7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3"/>
  </w:num>
  <w:num w:numId="12">
    <w:abstractNumId w:val="9"/>
  </w:num>
  <w:num w:numId="13">
    <w:abstractNumId w:val="8"/>
  </w:num>
  <w:num w:numId="14">
    <w:abstractNumId w:val="7"/>
  </w:num>
  <w:num w:numId="15">
    <w:abstractNumId w:val="6"/>
  </w:num>
  <w:num w:numId="16">
    <w:abstractNumId w:val="4"/>
  </w:num>
  <w:num w:numId="17">
    <w:abstractNumId w:val="0"/>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
    <w:abstractNumId w:val="0"/>
    <w:lvlOverride w:ilvl="0">
      <w:lvl w:ilvl="0">
        <w:start w:val="1"/>
        <w:numFmt w:val="bullet"/>
        <w:lvlText w:val="b)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9">
    <w:abstractNumId w:val="0"/>
    <w:lvlOverride w:ilvl="0">
      <w:lvl w:ilvl="0">
        <w:start w:val="1"/>
        <w:numFmt w:val="bullet"/>
        <w:lvlText w:val="c)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0">
    <w:abstractNumId w:val="0"/>
    <w:lvlOverride w:ilvl="0">
      <w:lvl w:ilvl="0">
        <w:start w:val="1"/>
        <w:numFmt w:val="bullet"/>
        <w:lvlText w:val="d)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1">
    <w:abstractNumId w:val="0"/>
    <w:lvlOverride w:ilvl="0">
      <w:lvl w:ilvl="0">
        <w:start w:val="1"/>
        <w:numFmt w:val="bullet"/>
        <w:lvlText w:val="e)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2">
    <w:abstractNumId w:val="5"/>
  </w:num>
  <w:num w:numId="23">
    <w:abstractNumId w:val="0"/>
    <w:lvlOverride w:ilvl="0">
      <w:lvl w:ilvl="0">
        <w:start w:val="1"/>
        <w:numFmt w:val="bullet"/>
        <w:lvlText w:val="32.2.8.3.4 "/>
        <w:legacy w:legacy="1" w:legacySpace="0" w:legacyIndent="0"/>
        <w:lvlJc w:val="left"/>
        <w:pPr>
          <w:ind w:left="0" w:firstLine="0"/>
        </w:pPr>
        <w:rPr>
          <w:rFonts w:ascii="Arial" w:hAnsi="Arial" w:cs="Arial" w:hint="default"/>
          <w:b/>
          <w:i w:val="0"/>
          <w:strike w:val="0"/>
          <w:color w:val="000000"/>
          <w:sz w:val="20"/>
          <w:u w:val="none"/>
        </w:rPr>
      </w:lvl>
    </w:lvlOverride>
  </w:num>
  <w:num w:numId="24">
    <w:abstractNumId w:val="0"/>
    <w:lvlOverride w:ilvl="0">
      <w:lvl w:ilvl="0">
        <w:start w:val="1"/>
        <w:numFmt w:val="bullet"/>
        <w:lvlText w:val="(32-5)"/>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25">
    <w:abstractNumId w:val="1"/>
  </w:num>
  <w:num w:numId="26">
    <w:abstractNumId w:val="0"/>
    <w:lvlOverride w:ilvl="0">
      <w:lvl w:ilvl="0">
        <w:start w:val="1"/>
        <w:numFmt w:val="bullet"/>
        <w:lvlText w:val="Annex AD"/>
        <w:legacy w:legacy="1" w:legacySpace="0" w:legacyIndent="0"/>
        <w:lvlJc w:val="left"/>
        <w:pPr>
          <w:ind w:left="0" w:firstLine="0"/>
        </w:pPr>
        <w:rPr>
          <w:rFonts w:ascii="Arial" w:hAnsi="Arial" w:cs="Arial" w:hint="default"/>
          <w:b/>
          <w:i w:val="0"/>
          <w:strike w:val="0"/>
          <w:color w:val="000000"/>
          <w:sz w:val="28"/>
          <w:u w:val="none"/>
        </w:rPr>
      </w:lvl>
    </w:lvlOverride>
  </w:num>
  <w:num w:numId="27">
    <w:abstractNumId w:val="0"/>
    <w:lvlOverride w:ilvl="0">
      <w:lvl w:ilvl="0">
        <w:start w:val="1"/>
        <w:numFmt w:val="bullet"/>
        <w:lvlText w:val="(informative) "/>
        <w:legacy w:legacy="1" w:legacySpace="0" w:legacyIndent="0"/>
        <w:lvlJc w:val="left"/>
        <w:pPr>
          <w:ind w:left="0" w:firstLine="0"/>
        </w:pPr>
        <w:rPr>
          <w:rFonts w:ascii="Arial" w:hAnsi="Arial" w:cs="Arial" w:hint="default"/>
          <w:b w:val="0"/>
          <w:i w:val="0"/>
          <w:strike w:val="0"/>
          <w:color w:val="000000"/>
          <w:sz w:val="24"/>
          <w:u w:val="none"/>
        </w:rPr>
      </w:lvl>
    </w:lvlOverride>
  </w:num>
  <w:num w:numId="28">
    <w:abstractNumId w:val="0"/>
    <w:lvlOverride w:ilvl="0">
      <w:lvl w:ilvl="0">
        <w:start w:val="1"/>
        <w:numFmt w:val="bullet"/>
        <w:lvlText w:val="Table AD-1—"/>
        <w:legacy w:legacy="1" w:legacySpace="0" w:legacyIndent="0"/>
        <w:lvlJc w:val="center"/>
        <w:pPr>
          <w:ind w:left="0" w:firstLine="0"/>
        </w:pPr>
        <w:rPr>
          <w:rFonts w:ascii="Arial" w:hAnsi="Arial" w:cs="Arial" w:hint="default"/>
          <w:b/>
          <w:i w:val="0"/>
          <w:strike w:val="0"/>
          <w:color w:val="000000"/>
          <w:sz w:val="20"/>
          <w:u w:val="none"/>
        </w:rPr>
      </w:lvl>
    </w:lvlOverride>
  </w:num>
  <w:num w:numId="29">
    <w:abstractNumId w:val="0"/>
    <w:lvlOverride w:ilvl="0">
      <w:lvl w:ilvl="0">
        <w:start w:val="1"/>
        <w:numFmt w:val="bullet"/>
        <w:lvlText w:val="Table AD-2—"/>
        <w:legacy w:legacy="1" w:legacySpace="0" w:legacyIndent="0"/>
        <w:lvlJc w:val="center"/>
        <w:pPr>
          <w:ind w:left="0" w:firstLine="0"/>
        </w:pPr>
        <w:rPr>
          <w:rFonts w:ascii="Arial" w:hAnsi="Arial" w:cs="Arial" w:hint="default"/>
          <w:b/>
          <w:i w:val="0"/>
          <w:strike w:val="0"/>
          <w:color w:val="000000"/>
          <w:sz w:val="20"/>
          <w:u w:val="none"/>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Shellhammer">
    <w15:presenceInfo w15:providerId="AD" w15:userId="S::sshellha@qti.qualcomm.com::0e71f22d-ee3e-49c0-82ff-dbc290af80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48C3"/>
    <w:rsid w:val="00004E3A"/>
    <w:rsid w:val="000076F4"/>
    <w:rsid w:val="00011DB3"/>
    <w:rsid w:val="000160FB"/>
    <w:rsid w:val="00016845"/>
    <w:rsid w:val="000205DC"/>
    <w:rsid w:val="00026A14"/>
    <w:rsid w:val="000354EF"/>
    <w:rsid w:val="000470A6"/>
    <w:rsid w:val="000542B0"/>
    <w:rsid w:val="000569BA"/>
    <w:rsid w:val="00056B2E"/>
    <w:rsid w:val="00061378"/>
    <w:rsid w:val="00062FD5"/>
    <w:rsid w:val="000656A8"/>
    <w:rsid w:val="00065872"/>
    <w:rsid w:val="0006631D"/>
    <w:rsid w:val="000677D5"/>
    <w:rsid w:val="00072398"/>
    <w:rsid w:val="00073372"/>
    <w:rsid w:val="000765F3"/>
    <w:rsid w:val="00077583"/>
    <w:rsid w:val="00080AED"/>
    <w:rsid w:val="00085CE4"/>
    <w:rsid w:val="00085FF5"/>
    <w:rsid w:val="000A0CDF"/>
    <w:rsid w:val="000A6595"/>
    <w:rsid w:val="000A73B4"/>
    <w:rsid w:val="000C32C4"/>
    <w:rsid w:val="000D0166"/>
    <w:rsid w:val="000D22AE"/>
    <w:rsid w:val="000D284E"/>
    <w:rsid w:val="000D5565"/>
    <w:rsid w:val="000D57DB"/>
    <w:rsid w:val="000E09AB"/>
    <w:rsid w:val="000E2401"/>
    <w:rsid w:val="000E2BDC"/>
    <w:rsid w:val="000E3B39"/>
    <w:rsid w:val="000E4177"/>
    <w:rsid w:val="000E76E3"/>
    <w:rsid w:val="000F0CFD"/>
    <w:rsid w:val="000F3330"/>
    <w:rsid w:val="000F4D0E"/>
    <w:rsid w:val="000F4ED3"/>
    <w:rsid w:val="000F796C"/>
    <w:rsid w:val="00102936"/>
    <w:rsid w:val="00116FB7"/>
    <w:rsid w:val="001217DC"/>
    <w:rsid w:val="00123016"/>
    <w:rsid w:val="001305C4"/>
    <w:rsid w:val="00133E77"/>
    <w:rsid w:val="001417E9"/>
    <w:rsid w:val="00142166"/>
    <w:rsid w:val="001437FB"/>
    <w:rsid w:val="001439A2"/>
    <w:rsid w:val="00143BAF"/>
    <w:rsid w:val="0015400A"/>
    <w:rsid w:val="00154155"/>
    <w:rsid w:val="0015438C"/>
    <w:rsid w:val="00161CC9"/>
    <w:rsid w:val="0016358E"/>
    <w:rsid w:val="00164623"/>
    <w:rsid w:val="001679B4"/>
    <w:rsid w:val="00173D4A"/>
    <w:rsid w:val="00176225"/>
    <w:rsid w:val="00180A54"/>
    <w:rsid w:val="00182250"/>
    <w:rsid w:val="00183574"/>
    <w:rsid w:val="00186DEF"/>
    <w:rsid w:val="001950A3"/>
    <w:rsid w:val="00195DC5"/>
    <w:rsid w:val="001A0FA3"/>
    <w:rsid w:val="001A258D"/>
    <w:rsid w:val="001A7B74"/>
    <w:rsid w:val="001B1789"/>
    <w:rsid w:val="001C0A07"/>
    <w:rsid w:val="001C1BF5"/>
    <w:rsid w:val="001C52DB"/>
    <w:rsid w:val="001C7243"/>
    <w:rsid w:val="001D0AF7"/>
    <w:rsid w:val="001D29F7"/>
    <w:rsid w:val="001D2FC4"/>
    <w:rsid w:val="001D78E9"/>
    <w:rsid w:val="001E57C3"/>
    <w:rsid w:val="001E5832"/>
    <w:rsid w:val="001E608C"/>
    <w:rsid w:val="001F1E43"/>
    <w:rsid w:val="001F2F1B"/>
    <w:rsid w:val="001F5CD1"/>
    <w:rsid w:val="001F780C"/>
    <w:rsid w:val="001F7851"/>
    <w:rsid w:val="00200C52"/>
    <w:rsid w:val="00203373"/>
    <w:rsid w:val="00211633"/>
    <w:rsid w:val="002166B9"/>
    <w:rsid w:val="002179DE"/>
    <w:rsid w:val="0022016C"/>
    <w:rsid w:val="002201F2"/>
    <w:rsid w:val="00224689"/>
    <w:rsid w:val="0022603F"/>
    <w:rsid w:val="0023260A"/>
    <w:rsid w:val="00233E38"/>
    <w:rsid w:val="002365CA"/>
    <w:rsid w:val="00243CB7"/>
    <w:rsid w:val="00243D52"/>
    <w:rsid w:val="00245899"/>
    <w:rsid w:val="002458E4"/>
    <w:rsid w:val="0025461E"/>
    <w:rsid w:val="00257034"/>
    <w:rsid w:val="00261985"/>
    <w:rsid w:val="002644C8"/>
    <w:rsid w:val="00264722"/>
    <w:rsid w:val="0026633E"/>
    <w:rsid w:val="00267A90"/>
    <w:rsid w:val="00274692"/>
    <w:rsid w:val="00277BFD"/>
    <w:rsid w:val="00283796"/>
    <w:rsid w:val="00294A48"/>
    <w:rsid w:val="002972D3"/>
    <w:rsid w:val="002B0BA1"/>
    <w:rsid w:val="002B11ED"/>
    <w:rsid w:val="002B183F"/>
    <w:rsid w:val="002B2115"/>
    <w:rsid w:val="002B6DFB"/>
    <w:rsid w:val="002B6E74"/>
    <w:rsid w:val="002C0107"/>
    <w:rsid w:val="002C6745"/>
    <w:rsid w:val="002D02B8"/>
    <w:rsid w:val="002D2D3C"/>
    <w:rsid w:val="002D3CDF"/>
    <w:rsid w:val="002E2FFD"/>
    <w:rsid w:val="00301DA4"/>
    <w:rsid w:val="0031092D"/>
    <w:rsid w:val="003216D1"/>
    <w:rsid w:val="00321F53"/>
    <w:rsid w:val="0032282C"/>
    <w:rsid w:val="00323EB5"/>
    <w:rsid w:val="00341699"/>
    <w:rsid w:val="00345F0A"/>
    <w:rsid w:val="003533E3"/>
    <w:rsid w:val="003570A7"/>
    <w:rsid w:val="0036027E"/>
    <w:rsid w:val="003613C0"/>
    <w:rsid w:val="00361964"/>
    <w:rsid w:val="00362A05"/>
    <w:rsid w:val="00363674"/>
    <w:rsid w:val="00363DF3"/>
    <w:rsid w:val="00366930"/>
    <w:rsid w:val="00373145"/>
    <w:rsid w:val="0037762E"/>
    <w:rsid w:val="00380D37"/>
    <w:rsid w:val="00387735"/>
    <w:rsid w:val="0039749E"/>
    <w:rsid w:val="003A3FD8"/>
    <w:rsid w:val="003A799C"/>
    <w:rsid w:val="003B3DFE"/>
    <w:rsid w:val="003B590B"/>
    <w:rsid w:val="003C1087"/>
    <w:rsid w:val="003C749A"/>
    <w:rsid w:val="003C7FC5"/>
    <w:rsid w:val="003D2387"/>
    <w:rsid w:val="003D350E"/>
    <w:rsid w:val="003D49F1"/>
    <w:rsid w:val="003D56A1"/>
    <w:rsid w:val="003E069E"/>
    <w:rsid w:val="003E40AB"/>
    <w:rsid w:val="003E67CA"/>
    <w:rsid w:val="003F059A"/>
    <w:rsid w:val="003F3721"/>
    <w:rsid w:val="003F7C15"/>
    <w:rsid w:val="00404670"/>
    <w:rsid w:val="00406493"/>
    <w:rsid w:val="004157AB"/>
    <w:rsid w:val="00416C7F"/>
    <w:rsid w:val="00416EB4"/>
    <w:rsid w:val="00424118"/>
    <w:rsid w:val="00433761"/>
    <w:rsid w:val="00436C45"/>
    <w:rsid w:val="00441416"/>
    <w:rsid w:val="00441960"/>
    <w:rsid w:val="004435B0"/>
    <w:rsid w:val="00443894"/>
    <w:rsid w:val="004537C4"/>
    <w:rsid w:val="004607AE"/>
    <w:rsid w:val="00460A8E"/>
    <w:rsid w:val="00460CE1"/>
    <w:rsid w:val="00463593"/>
    <w:rsid w:val="00465F90"/>
    <w:rsid w:val="004707C1"/>
    <w:rsid w:val="004735BA"/>
    <w:rsid w:val="00473D1A"/>
    <w:rsid w:val="004757F0"/>
    <w:rsid w:val="00475939"/>
    <w:rsid w:val="00477683"/>
    <w:rsid w:val="00477704"/>
    <w:rsid w:val="0048321A"/>
    <w:rsid w:val="00483715"/>
    <w:rsid w:val="00487DD2"/>
    <w:rsid w:val="00490E9F"/>
    <w:rsid w:val="004946D6"/>
    <w:rsid w:val="004C0D55"/>
    <w:rsid w:val="004C4592"/>
    <w:rsid w:val="004D0206"/>
    <w:rsid w:val="004D71A7"/>
    <w:rsid w:val="004E25E6"/>
    <w:rsid w:val="004E2C29"/>
    <w:rsid w:val="004E3048"/>
    <w:rsid w:val="004E5271"/>
    <w:rsid w:val="004F5AFC"/>
    <w:rsid w:val="004F7806"/>
    <w:rsid w:val="00501BA8"/>
    <w:rsid w:val="00503133"/>
    <w:rsid w:val="00513710"/>
    <w:rsid w:val="00514CA3"/>
    <w:rsid w:val="00517E47"/>
    <w:rsid w:val="005200A8"/>
    <w:rsid w:val="00530936"/>
    <w:rsid w:val="00534491"/>
    <w:rsid w:val="005348B0"/>
    <w:rsid w:val="005356F7"/>
    <w:rsid w:val="005475DD"/>
    <w:rsid w:val="00552AD6"/>
    <w:rsid w:val="0057018F"/>
    <w:rsid w:val="005731EF"/>
    <w:rsid w:val="005749E7"/>
    <w:rsid w:val="005778AA"/>
    <w:rsid w:val="0058008C"/>
    <w:rsid w:val="00582C17"/>
    <w:rsid w:val="00585307"/>
    <w:rsid w:val="005903BD"/>
    <w:rsid w:val="00596BC5"/>
    <w:rsid w:val="005A19A5"/>
    <w:rsid w:val="005A7272"/>
    <w:rsid w:val="005B3145"/>
    <w:rsid w:val="005B4902"/>
    <w:rsid w:val="005B555F"/>
    <w:rsid w:val="005B55BF"/>
    <w:rsid w:val="005B6BE7"/>
    <w:rsid w:val="005C12F9"/>
    <w:rsid w:val="005C4B04"/>
    <w:rsid w:val="005C6591"/>
    <w:rsid w:val="005D3FD5"/>
    <w:rsid w:val="005D693D"/>
    <w:rsid w:val="005D6F24"/>
    <w:rsid w:val="005E4CEF"/>
    <w:rsid w:val="00603DCB"/>
    <w:rsid w:val="006109AC"/>
    <w:rsid w:val="00610EA6"/>
    <w:rsid w:val="006113ED"/>
    <w:rsid w:val="00611465"/>
    <w:rsid w:val="00613A60"/>
    <w:rsid w:val="0062080C"/>
    <w:rsid w:val="00622AB6"/>
    <w:rsid w:val="006232FB"/>
    <w:rsid w:val="006340AE"/>
    <w:rsid w:val="006377CD"/>
    <w:rsid w:val="00640251"/>
    <w:rsid w:val="006415B7"/>
    <w:rsid w:val="006421C6"/>
    <w:rsid w:val="00645AA4"/>
    <w:rsid w:val="006465C9"/>
    <w:rsid w:val="006515B2"/>
    <w:rsid w:val="00660C4A"/>
    <w:rsid w:val="00661E38"/>
    <w:rsid w:val="00662A57"/>
    <w:rsid w:val="0067607C"/>
    <w:rsid w:val="006801D8"/>
    <w:rsid w:val="00684426"/>
    <w:rsid w:val="00692D42"/>
    <w:rsid w:val="0069558B"/>
    <w:rsid w:val="00695668"/>
    <w:rsid w:val="00696581"/>
    <w:rsid w:val="006A448F"/>
    <w:rsid w:val="006B0B06"/>
    <w:rsid w:val="006C22F8"/>
    <w:rsid w:val="006C429F"/>
    <w:rsid w:val="006C4CA9"/>
    <w:rsid w:val="006C6154"/>
    <w:rsid w:val="006C654E"/>
    <w:rsid w:val="006D1868"/>
    <w:rsid w:val="006D18E4"/>
    <w:rsid w:val="006E32B7"/>
    <w:rsid w:val="006E45C5"/>
    <w:rsid w:val="006E617B"/>
    <w:rsid w:val="006F1453"/>
    <w:rsid w:val="006F555A"/>
    <w:rsid w:val="007044FF"/>
    <w:rsid w:val="0070780A"/>
    <w:rsid w:val="00712B61"/>
    <w:rsid w:val="00713118"/>
    <w:rsid w:val="00714D12"/>
    <w:rsid w:val="00716715"/>
    <w:rsid w:val="00717767"/>
    <w:rsid w:val="00723CC0"/>
    <w:rsid w:val="00723ECD"/>
    <w:rsid w:val="00727785"/>
    <w:rsid w:val="007365EA"/>
    <w:rsid w:val="00740BC5"/>
    <w:rsid w:val="00742C94"/>
    <w:rsid w:val="00743994"/>
    <w:rsid w:val="00747846"/>
    <w:rsid w:val="00750444"/>
    <w:rsid w:val="00750536"/>
    <w:rsid w:val="00753DAF"/>
    <w:rsid w:val="00762B49"/>
    <w:rsid w:val="00766E54"/>
    <w:rsid w:val="00767680"/>
    <w:rsid w:val="00770323"/>
    <w:rsid w:val="007836BB"/>
    <w:rsid w:val="00783CBB"/>
    <w:rsid w:val="00783FFE"/>
    <w:rsid w:val="0078529A"/>
    <w:rsid w:val="00785E19"/>
    <w:rsid w:val="007A05C4"/>
    <w:rsid w:val="007A282A"/>
    <w:rsid w:val="007A78E1"/>
    <w:rsid w:val="007B5E8D"/>
    <w:rsid w:val="007C341A"/>
    <w:rsid w:val="007C3C78"/>
    <w:rsid w:val="007C603A"/>
    <w:rsid w:val="007E1D99"/>
    <w:rsid w:val="007E5341"/>
    <w:rsid w:val="007E6710"/>
    <w:rsid w:val="007F047A"/>
    <w:rsid w:val="007F48C9"/>
    <w:rsid w:val="007F6351"/>
    <w:rsid w:val="00803140"/>
    <w:rsid w:val="00812B44"/>
    <w:rsid w:val="00813FD2"/>
    <w:rsid w:val="0081558D"/>
    <w:rsid w:val="0082276C"/>
    <w:rsid w:val="00822842"/>
    <w:rsid w:val="00822FDC"/>
    <w:rsid w:val="00831DBF"/>
    <w:rsid w:val="00834326"/>
    <w:rsid w:val="0084447E"/>
    <w:rsid w:val="00844FC7"/>
    <w:rsid w:val="00846386"/>
    <w:rsid w:val="00847FBF"/>
    <w:rsid w:val="00855765"/>
    <w:rsid w:val="00855FA9"/>
    <w:rsid w:val="00867410"/>
    <w:rsid w:val="00873563"/>
    <w:rsid w:val="00875052"/>
    <w:rsid w:val="00876F4C"/>
    <w:rsid w:val="00877DE4"/>
    <w:rsid w:val="00880F7E"/>
    <w:rsid w:val="00882841"/>
    <w:rsid w:val="008852B5"/>
    <w:rsid w:val="00890DFB"/>
    <w:rsid w:val="00891641"/>
    <w:rsid w:val="00891BA9"/>
    <w:rsid w:val="00891C39"/>
    <w:rsid w:val="00892481"/>
    <w:rsid w:val="00895277"/>
    <w:rsid w:val="008A3F8F"/>
    <w:rsid w:val="008B64A9"/>
    <w:rsid w:val="008C0124"/>
    <w:rsid w:val="008C3CCD"/>
    <w:rsid w:val="008C6011"/>
    <w:rsid w:val="008D44FD"/>
    <w:rsid w:val="008D5E41"/>
    <w:rsid w:val="008F474E"/>
    <w:rsid w:val="008F4DEC"/>
    <w:rsid w:val="008F5FDB"/>
    <w:rsid w:val="00903F7E"/>
    <w:rsid w:val="009063D6"/>
    <w:rsid w:val="009100DD"/>
    <w:rsid w:val="00922944"/>
    <w:rsid w:val="00924098"/>
    <w:rsid w:val="0093052D"/>
    <w:rsid w:val="0093141F"/>
    <w:rsid w:val="0093358B"/>
    <w:rsid w:val="00942F2B"/>
    <w:rsid w:val="00943A36"/>
    <w:rsid w:val="00953171"/>
    <w:rsid w:val="00954C9C"/>
    <w:rsid w:val="0095718F"/>
    <w:rsid w:val="00960392"/>
    <w:rsid w:val="00961B4C"/>
    <w:rsid w:val="00965B17"/>
    <w:rsid w:val="0096705D"/>
    <w:rsid w:val="00975D6E"/>
    <w:rsid w:val="009777E2"/>
    <w:rsid w:val="009826A2"/>
    <w:rsid w:val="00992172"/>
    <w:rsid w:val="0099334D"/>
    <w:rsid w:val="00994C1B"/>
    <w:rsid w:val="00997DF9"/>
    <w:rsid w:val="009A0A60"/>
    <w:rsid w:val="009A279C"/>
    <w:rsid w:val="009A31B5"/>
    <w:rsid w:val="009A6BF1"/>
    <w:rsid w:val="009A798B"/>
    <w:rsid w:val="009C1F3E"/>
    <w:rsid w:val="009C7762"/>
    <w:rsid w:val="009D0A3D"/>
    <w:rsid w:val="009D2A34"/>
    <w:rsid w:val="009D2F1C"/>
    <w:rsid w:val="009D55F0"/>
    <w:rsid w:val="009E2A1A"/>
    <w:rsid w:val="009F3DA7"/>
    <w:rsid w:val="009F6B59"/>
    <w:rsid w:val="009F7C52"/>
    <w:rsid w:val="00A00D68"/>
    <w:rsid w:val="00A12B2A"/>
    <w:rsid w:val="00A1774E"/>
    <w:rsid w:val="00A26257"/>
    <w:rsid w:val="00A30D08"/>
    <w:rsid w:val="00A31229"/>
    <w:rsid w:val="00A3182E"/>
    <w:rsid w:val="00A333C1"/>
    <w:rsid w:val="00A367D9"/>
    <w:rsid w:val="00A46776"/>
    <w:rsid w:val="00A47EAB"/>
    <w:rsid w:val="00A53606"/>
    <w:rsid w:val="00A565A8"/>
    <w:rsid w:val="00A60FC8"/>
    <w:rsid w:val="00A61CA9"/>
    <w:rsid w:val="00A62A66"/>
    <w:rsid w:val="00A80595"/>
    <w:rsid w:val="00A80FBB"/>
    <w:rsid w:val="00A83343"/>
    <w:rsid w:val="00A8487B"/>
    <w:rsid w:val="00A90E81"/>
    <w:rsid w:val="00A910AA"/>
    <w:rsid w:val="00A9159C"/>
    <w:rsid w:val="00A92EA0"/>
    <w:rsid w:val="00A95C5C"/>
    <w:rsid w:val="00A9725A"/>
    <w:rsid w:val="00AA2615"/>
    <w:rsid w:val="00AA43E7"/>
    <w:rsid w:val="00AB65C1"/>
    <w:rsid w:val="00AB67D7"/>
    <w:rsid w:val="00AB6A78"/>
    <w:rsid w:val="00AC3824"/>
    <w:rsid w:val="00AD03A8"/>
    <w:rsid w:val="00AD470A"/>
    <w:rsid w:val="00AD4A43"/>
    <w:rsid w:val="00AE245B"/>
    <w:rsid w:val="00AE54DF"/>
    <w:rsid w:val="00AE60F1"/>
    <w:rsid w:val="00AF7B41"/>
    <w:rsid w:val="00AF7E0E"/>
    <w:rsid w:val="00B02BCF"/>
    <w:rsid w:val="00B042C1"/>
    <w:rsid w:val="00B05481"/>
    <w:rsid w:val="00B070BB"/>
    <w:rsid w:val="00B07E9B"/>
    <w:rsid w:val="00B11D5E"/>
    <w:rsid w:val="00B13903"/>
    <w:rsid w:val="00B17041"/>
    <w:rsid w:val="00B216CB"/>
    <w:rsid w:val="00B21E05"/>
    <w:rsid w:val="00B35B05"/>
    <w:rsid w:val="00B360E4"/>
    <w:rsid w:val="00B3662E"/>
    <w:rsid w:val="00B423C6"/>
    <w:rsid w:val="00B457E1"/>
    <w:rsid w:val="00B45DDA"/>
    <w:rsid w:val="00B47540"/>
    <w:rsid w:val="00B551AF"/>
    <w:rsid w:val="00B60346"/>
    <w:rsid w:val="00B61CFC"/>
    <w:rsid w:val="00B7495A"/>
    <w:rsid w:val="00B87413"/>
    <w:rsid w:val="00B875E8"/>
    <w:rsid w:val="00B92F87"/>
    <w:rsid w:val="00B94245"/>
    <w:rsid w:val="00B9766E"/>
    <w:rsid w:val="00BA64E6"/>
    <w:rsid w:val="00BA6647"/>
    <w:rsid w:val="00BB0025"/>
    <w:rsid w:val="00BB19F2"/>
    <w:rsid w:val="00BB3DA8"/>
    <w:rsid w:val="00BB5B9D"/>
    <w:rsid w:val="00BC059E"/>
    <w:rsid w:val="00BC399A"/>
    <w:rsid w:val="00BC4D59"/>
    <w:rsid w:val="00BC67E5"/>
    <w:rsid w:val="00BC7C22"/>
    <w:rsid w:val="00BD0C6D"/>
    <w:rsid w:val="00BD15FF"/>
    <w:rsid w:val="00BD1843"/>
    <w:rsid w:val="00BD46B9"/>
    <w:rsid w:val="00BE086F"/>
    <w:rsid w:val="00BE432A"/>
    <w:rsid w:val="00BF154B"/>
    <w:rsid w:val="00BF1A72"/>
    <w:rsid w:val="00C013AA"/>
    <w:rsid w:val="00C0409A"/>
    <w:rsid w:val="00C11F7D"/>
    <w:rsid w:val="00C129EA"/>
    <w:rsid w:val="00C22A92"/>
    <w:rsid w:val="00C22B8D"/>
    <w:rsid w:val="00C2321C"/>
    <w:rsid w:val="00C24474"/>
    <w:rsid w:val="00C24BE0"/>
    <w:rsid w:val="00C24E47"/>
    <w:rsid w:val="00C329A9"/>
    <w:rsid w:val="00C421BA"/>
    <w:rsid w:val="00C42204"/>
    <w:rsid w:val="00C43661"/>
    <w:rsid w:val="00C44296"/>
    <w:rsid w:val="00C56FB5"/>
    <w:rsid w:val="00C60298"/>
    <w:rsid w:val="00C63CFA"/>
    <w:rsid w:val="00C67209"/>
    <w:rsid w:val="00C672EB"/>
    <w:rsid w:val="00C7220C"/>
    <w:rsid w:val="00C724F0"/>
    <w:rsid w:val="00C73DA5"/>
    <w:rsid w:val="00C74E13"/>
    <w:rsid w:val="00C81A70"/>
    <w:rsid w:val="00C868D4"/>
    <w:rsid w:val="00CA04BD"/>
    <w:rsid w:val="00CA25AF"/>
    <w:rsid w:val="00CA62B0"/>
    <w:rsid w:val="00CA6E4E"/>
    <w:rsid w:val="00CA7CDB"/>
    <w:rsid w:val="00CB0E65"/>
    <w:rsid w:val="00CB6AB5"/>
    <w:rsid w:val="00CB7933"/>
    <w:rsid w:val="00CC055C"/>
    <w:rsid w:val="00CC4AB9"/>
    <w:rsid w:val="00CC58FA"/>
    <w:rsid w:val="00CD3CBB"/>
    <w:rsid w:val="00CD54C7"/>
    <w:rsid w:val="00CD76A9"/>
    <w:rsid w:val="00CE0D57"/>
    <w:rsid w:val="00CE3711"/>
    <w:rsid w:val="00CF0B6A"/>
    <w:rsid w:val="00CF2D3D"/>
    <w:rsid w:val="00CF3437"/>
    <w:rsid w:val="00CF5CED"/>
    <w:rsid w:val="00CF6B6A"/>
    <w:rsid w:val="00CF70A6"/>
    <w:rsid w:val="00D0078E"/>
    <w:rsid w:val="00D06B2A"/>
    <w:rsid w:val="00D10392"/>
    <w:rsid w:val="00D21850"/>
    <w:rsid w:val="00D2221C"/>
    <w:rsid w:val="00D26B23"/>
    <w:rsid w:val="00D34CD8"/>
    <w:rsid w:val="00D4036A"/>
    <w:rsid w:val="00D437D6"/>
    <w:rsid w:val="00D50B3F"/>
    <w:rsid w:val="00D54CC1"/>
    <w:rsid w:val="00D5517F"/>
    <w:rsid w:val="00D706DC"/>
    <w:rsid w:val="00D74AEC"/>
    <w:rsid w:val="00D76361"/>
    <w:rsid w:val="00D7747C"/>
    <w:rsid w:val="00D80133"/>
    <w:rsid w:val="00D81018"/>
    <w:rsid w:val="00D937A6"/>
    <w:rsid w:val="00DA02A5"/>
    <w:rsid w:val="00DA32C4"/>
    <w:rsid w:val="00DA62D8"/>
    <w:rsid w:val="00DA63A9"/>
    <w:rsid w:val="00DA7A77"/>
    <w:rsid w:val="00DB533D"/>
    <w:rsid w:val="00DB5FF1"/>
    <w:rsid w:val="00DB68F1"/>
    <w:rsid w:val="00DC3351"/>
    <w:rsid w:val="00DC5E1D"/>
    <w:rsid w:val="00DC6CA1"/>
    <w:rsid w:val="00DC6D86"/>
    <w:rsid w:val="00DD6C6E"/>
    <w:rsid w:val="00DF47E5"/>
    <w:rsid w:val="00DF7BE9"/>
    <w:rsid w:val="00E04ED7"/>
    <w:rsid w:val="00E0514C"/>
    <w:rsid w:val="00E1255F"/>
    <w:rsid w:val="00E1390D"/>
    <w:rsid w:val="00E145D5"/>
    <w:rsid w:val="00E153D1"/>
    <w:rsid w:val="00E17729"/>
    <w:rsid w:val="00E24B9C"/>
    <w:rsid w:val="00E25AF2"/>
    <w:rsid w:val="00E2772D"/>
    <w:rsid w:val="00E279FE"/>
    <w:rsid w:val="00E365E9"/>
    <w:rsid w:val="00E40521"/>
    <w:rsid w:val="00E42C41"/>
    <w:rsid w:val="00E45049"/>
    <w:rsid w:val="00E51746"/>
    <w:rsid w:val="00E528D9"/>
    <w:rsid w:val="00E57F6A"/>
    <w:rsid w:val="00E60898"/>
    <w:rsid w:val="00E60CE8"/>
    <w:rsid w:val="00E90ED7"/>
    <w:rsid w:val="00E91078"/>
    <w:rsid w:val="00E9117F"/>
    <w:rsid w:val="00E91CCE"/>
    <w:rsid w:val="00E950DB"/>
    <w:rsid w:val="00E953B7"/>
    <w:rsid w:val="00E9794A"/>
    <w:rsid w:val="00EA247B"/>
    <w:rsid w:val="00EA36D1"/>
    <w:rsid w:val="00EA3868"/>
    <w:rsid w:val="00EA4479"/>
    <w:rsid w:val="00EA627F"/>
    <w:rsid w:val="00EB2E3A"/>
    <w:rsid w:val="00EC2F8A"/>
    <w:rsid w:val="00EE35F8"/>
    <w:rsid w:val="00EE3B05"/>
    <w:rsid w:val="00EF2B43"/>
    <w:rsid w:val="00F022FD"/>
    <w:rsid w:val="00F034A0"/>
    <w:rsid w:val="00F03561"/>
    <w:rsid w:val="00F068D7"/>
    <w:rsid w:val="00F07DBA"/>
    <w:rsid w:val="00F111CA"/>
    <w:rsid w:val="00F151ED"/>
    <w:rsid w:val="00F1649A"/>
    <w:rsid w:val="00F35B4D"/>
    <w:rsid w:val="00F47802"/>
    <w:rsid w:val="00F50792"/>
    <w:rsid w:val="00F50B79"/>
    <w:rsid w:val="00F52BE0"/>
    <w:rsid w:val="00F53B24"/>
    <w:rsid w:val="00F575F1"/>
    <w:rsid w:val="00F576DE"/>
    <w:rsid w:val="00F61B37"/>
    <w:rsid w:val="00F6673F"/>
    <w:rsid w:val="00F7290F"/>
    <w:rsid w:val="00F77A54"/>
    <w:rsid w:val="00F85C57"/>
    <w:rsid w:val="00F9326A"/>
    <w:rsid w:val="00F93426"/>
    <w:rsid w:val="00FA17DC"/>
    <w:rsid w:val="00FA4ADD"/>
    <w:rsid w:val="00FA7522"/>
    <w:rsid w:val="00FB213D"/>
    <w:rsid w:val="00FC092E"/>
    <w:rsid w:val="00FC170E"/>
    <w:rsid w:val="00FC3515"/>
    <w:rsid w:val="00FC6BC6"/>
    <w:rsid w:val="00FC7EA4"/>
    <w:rsid w:val="00FD1CBF"/>
    <w:rsid w:val="00FD7200"/>
    <w:rsid w:val="00FE3180"/>
    <w:rsid w:val="00FE72CD"/>
    <w:rsid w:val="00FF0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587BE8"/>
  <w15:chartTrackingRefBased/>
  <w15:docId w15:val="{D2425773-F2FE-4B28-A53B-5A9F2F3A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7A78B-B922-4DB4-B06A-A57EC713F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7</Pages>
  <Words>1577</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Shellhammer, Steve</dc:creator>
  <cp:keywords/>
  <dc:description/>
  <cp:lastModifiedBy>Steve Shellhammer</cp:lastModifiedBy>
  <cp:revision>264</cp:revision>
  <cp:lastPrinted>2014-11-08T19:57:00Z</cp:lastPrinted>
  <dcterms:created xsi:type="dcterms:W3CDTF">2018-11-13T06:56:00Z</dcterms:created>
  <dcterms:modified xsi:type="dcterms:W3CDTF">2019-11-12T19:59:00Z</dcterms:modified>
</cp:coreProperties>
</file>