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79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8"/>
              <w:gridCol w:w="1297"/>
              <w:gridCol w:w="1850"/>
              <w:gridCol w:w="1232"/>
              <w:gridCol w:w="2346"/>
            </w:tblGrid>
            <w:tr w:rsidR="008B3792" w:rsidRPr="00CD4C78" w:rsidTr="00810624">
              <w:trPr>
                <w:trHeight w:val="485"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:rsidR="008B3792" w:rsidRPr="00CD4C78" w:rsidRDefault="003173FB" w:rsidP="003173FB">
                  <w:pPr>
                    <w:pStyle w:val="T2"/>
                  </w:pPr>
                  <w:r>
                    <w:rPr>
                      <w:lang w:eastAsia="ko-KR"/>
                    </w:rPr>
                    <w:t xml:space="preserve">Originator Block </w:t>
                  </w:r>
                  <w:proofErr w:type="spellStart"/>
                  <w:r>
                    <w:rPr>
                      <w:lang w:eastAsia="ko-KR"/>
                    </w:rPr>
                    <w:t>Ack</w:t>
                  </w:r>
                  <w:proofErr w:type="spellEnd"/>
                  <w:r>
                    <w:rPr>
                      <w:lang w:eastAsia="ko-KR"/>
                    </w:rPr>
                    <w:t xml:space="preserve"> State</w:t>
                  </w:r>
                </w:p>
              </w:tc>
            </w:tr>
            <w:tr w:rsidR="008B3792" w:rsidRPr="00CD4C78" w:rsidTr="00810624">
              <w:trPr>
                <w:trHeight w:val="359"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:rsidR="008B3792" w:rsidRPr="00CD4C78" w:rsidRDefault="008B3792" w:rsidP="00DA0158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="00716FCD">
                    <w:rPr>
                      <w:b w:val="0"/>
                      <w:sz w:val="20"/>
                    </w:rPr>
                    <w:t xml:space="preserve">  2020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007BD6">
                    <w:rPr>
                      <w:b w:val="0"/>
                      <w:sz w:val="20"/>
                    </w:rPr>
                    <w:t>0</w:t>
                  </w:r>
                  <w:r w:rsidR="00716FCD">
                    <w:rPr>
                      <w:b w:val="0"/>
                      <w:sz w:val="20"/>
                    </w:rPr>
                    <w:t>4</w:t>
                  </w:r>
                  <w:r w:rsidRPr="00CD4C78">
                    <w:rPr>
                      <w:rFonts w:hint="eastAsia"/>
                      <w:b w:val="0"/>
                      <w:sz w:val="20"/>
                      <w:lang w:eastAsia="ko-KR"/>
                    </w:rPr>
                    <w:t>-</w:t>
                  </w:r>
                  <w:r w:rsidR="00716FCD">
                    <w:rPr>
                      <w:b w:val="0"/>
                      <w:sz w:val="20"/>
                      <w:lang w:eastAsia="ko-KR"/>
                    </w:rPr>
                    <w:t>2</w:t>
                  </w:r>
                  <w:r w:rsidR="00DA0158">
                    <w:rPr>
                      <w:b w:val="0"/>
                      <w:sz w:val="20"/>
                      <w:lang w:eastAsia="ko-KR"/>
                    </w:rPr>
                    <w:t>1</w:t>
                  </w:r>
                </w:p>
              </w:tc>
            </w:tr>
            <w:tr w:rsidR="008B3792" w:rsidRPr="00CD4C78" w:rsidTr="00810624">
              <w:trPr>
                <w:cantSplit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:rsidTr="00810624">
              <w:trPr>
                <w:jc w:val="center"/>
              </w:trPr>
              <w:tc>
                <w:tcPr>
                  <w:tcW w:w="1218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1297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850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1232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346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Matthew Fischer</w:t>
                  </w:r>
                </w:p>
              </w:tc>
              <w:tc>
                <w:tcPr>
                  <w:tcW w:w="1297" w:type="dxa"/>
                  <w:vAlign w:val="center"/>
                </w:tcPr>
                <w:p w:rsidR="006910E4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Broadcom</w:t>
                  </w: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F8330F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hyperlink r:id="rId12" w:history="1">
                    <w:r w:rsidR="006910E4" w:rsidRPr="004E4A89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Matthew.fischer@broadcom.com</w:t>
                    </w:r>
                  </w:hyperlink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</w:tbl>
          <w:p w:rsidR="00EA6977" w:rsidRDefault="00EA6977" w:rsidP="000609BC">
            <w:pPr>
              <w:pStyle w:val="T2"/>
            </w:pPr>
          </w:p>
        </w:tc>
      </w:tr>
    </w:tbl>
    <w:p w:rsidR="003E4403" w:rsidRPr="00CD4C78" w:rsidRDefault="003E4403">
      <w:pPr>
        <w:pStyle w:val="T1"/>
        <w:spacing w:after="120"/>
        <w:rPr>
          <w:sz w:val="22"/>
        </w:rPr>
      </w:pPr>
    </w:p>
    <w:p w:rsidR="003E4403" w:rsidRPr="00CD4C78" w:rsidRDefault="003E4403">
      <w:pPr>
        <w:pStyle w:val="T1"/>
        <w:spacing w:after="120"/>
        <w:rPr>
          <w:sz w:val="22"/>
        </w:rPr>
      </w:pPr>
    </w:p>
    <w:p w:rsidR="003E4403" w:rsidRPr="00CD4C78" w:rsidRDefault="003E4403" w:rsidP="003E4403">
      <w:pPr>
        <w:pStyle w:val="T1"/>
        <w:spacing w:after="120"/>
      </w:pPr>
      <w:r w:rsidRPr="00CD4C78">
        <w:t>Abstract</w:t>
      </w:r>
    </w:p>
    <w:p w:rsidR="00723FDD" w:rsidRDefault="005E1D73" w:rsidP="004B4C24">
      <w:pPr>
        <w:jc w:val="both"/>
        <w:rPr>
          <w:sz w:val="20"/>
          <w:lang w:eastAsia="ko-KR"/>
        </w:rPr>
      </w:pPr>
      <w:proofErr w:type="gramStart"/>
      <w:r>
        <w:rPr>
          <w:sz w:val="20"/>
          <w:lang w:eastAsia="ko-KR"/>
        </w:rPr>
        <w:t xml:space="preserve">Proposed language to </w:t>
      </w:r>
      <w:r w:rsidR="00723FDD">
        <w:rPr>
          <w:sz w:val="20"/>
          <w:lang w:eastAsia="ko-KR"/>
        </w:rPr>
        <w:t xml:space="preserve">modify some confusing text in the description of the originator behaviour in </w:t>
      </w:r>
      <w:r w:rsidR="00047142">
        <w:rPr>
          <w:sz w:val="20"/>
          <w:lang w:eastAsia="ko-KR"/>
        </w:rPr>
        <w:t xml:space="preserve">the </w:t>
      </w:r>
      <w:proofErr w:type="spellStart"/>
      <w:r w:rsidR="00EE4FEA">
        <w:rPr>
          <w:sz w:val="20"/>
          <w:lang w:eastAsia="ko-KR"/>
        </w:rPr>
        <w:t>BlockAck</w:t>
      </w:r>
      <w:proofErr w:type="spellEnd"/>
      <w:r w:rsidR="00EE4FEA">
        <w:rPr>
          <w:sz w:val="20"/>
          <w:lang w:eastAsia="ko-KR"/>
        </w:rPr>
        <w:t xml:space="preserve"> </w:t>
      </w:r>
      <w:r w:rsidR="00723FDD">
        <w:rPr>
          <w:sz w:val="20"/>
          <w:lang w:eastAsia="ko-KR"/>
        </w:rPr>
        <w:t>section.</w:t>
      </w:r>
      <w:proofErr w:type="gramEnd"/>
    </w:p>
    <w:p w:rsidR="00A216DE" w:rsidRDefault="00A216DE" w:rsidP="004B4C24">
      <w:pPr>
        <w:jc w:val="both"/>
        <w:rPr>
          <w:sz w:val="20"/>
          <w:lang w:eastAsia="ko-KR"/>
        </w:rPr>
      </w:pPr>
    </w:p>
    <w:p w:rsidR="00723FDD" w:rsidRDefault="00A216DE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 xml:space="preserve">The proposed changes </w:t>
      </w:r>
      <w:r w:rsidR="008873CD">
        <w:rPr>
          <w:sz w:val="20"/>
          <w:lang w:eastAsia="ko-KR"/>
        </w:rPr>
        <w:t>is</w:t>
      </w:r>
      <w:r w:rsidR="00723FDD">
        <w:rPr>
          <w:sz w:val="20"/>
          <w:lang w:eastAsia="ko-KR"/>
        </w:rPr>
        <w:t xml:space="preserve"> based on CID </w:t>
      </w:r>
      <w:r w:rsidR="008873CD">
        <w:rPr>
          <w:sz w:val="20"/>
          <w:lang w:eastAsia="ko-KR"/>
        </w:rPr>
        <w:t xml:space="preserve">4155 </w:t>
      </w:r>
      <w:r w:rsidR="00723FDD">
        <w:rPr>
          <w:sz w:val="20"/>
          <w:lang w:eastAsia="ko-KR"/>
        </w:rPr>
        <w:t xml:space="preserve">from </w:t>
      </w:r>
      <w:r w:rsidR="008873CD">
        <w:rPr>
          <w:sz w:val="20"/>
          <w:lang w:eastAsia="ko-KR"/>
        </w:rPr>
        <w:t xml:space="preserve">LB SA1 of </w:t>
      </w:r>
      <w:proofErr w:type="spellStart"/>
      <w:r w:rsidR="008873CD">
        <w:rPr>
          <w:sz w:val="20"/>
          <w:lang w:eastAsia="ko-KR"/>
        </w:rPr>
        <w:t>TGmd</w:t>
      </w:r>
      <w:proofErr w:type="spellEnd"/>
      <w:r w:rsidR="008873CD">
        <w:rPr>
          <w:sz w:val="20"/>
          <w:lang w:eastAsia="ko-KR"/>
        </w:rPr>
        <w:t xml:space="preserve"> draft D3.0</w:t>
      </w:r>
    </w:p>
    <w:p w:rsidR="00BA7F86" w:rsidRDefault="00BA7F86" w:rsidP="004B4C24">
      <w:pPr>
        <w:jc w:val="both"/>
        <w:rPr>
          <w:sz w:val="20"/>
          <w:lang w:eastAsia="ko-KR"/>
        </w:rPr>
      </w:pPr>
    </w:p>
    <w:p w:rsidR="00577BAE" w:rsidRDefault="00577BAE" w:rsidP="009813E9">
      <w:pPr>
        <w:rPr>
          <w:rFonts w:eastAsia="Times New Roman"/>
          <w:sz w:val="20"/>
          <w:szCs w:val="24"/>
          <w:lang w:val="en-US"/>
        </w:rPr>
      </w:pPr>
      <w:r>
        <w:rPr>
          <w:rFonts w:eastAsia="Times New Roman"/>
          <w:sz w:val="20"/>
          <w:szCs w:val="24"/>
          <w:lang w:val="en-US"/>
        </w:rPr>
        <w:t>Cha</w:t>
      </w:r>
      <w:r w:rsidR="00DA0158">
        <w:rPr>
          <w:rFonts w:eastAsia="Times New Roman"/>
          <w:sz w:val="20"/>
          <w:szCs w:val="24"/>
          <w:lang w:val="en-US"/>
        </w:rPr>
        <w:t xml:space="preserve">nges are referenced to </w:t>
      </w:r>
      <w:proofErr w:type="spellStart"/>
      <w:r w:rsidR="00DA0158">
        <w:rPr>
          <w:rFonts w:eastAsia="Times New Roman"/>
          <w:sz w:val="20"/>
          <w:szCs w:val="24"/>
          <w:lang w:val="en-US"/>
        </w:rPr>
        <w:t>TGmd</w:t>
      </w:r>
      <w:proofErr w:type="spellEnd"/>
      <w:r w:rsidR="005F4B80">
        <w:rPr>
          <w:rFonts w:eastAsia="Times New Roman"/>
          <w:sz w:val="20"/>
          <w:szCs w:val="24"/>
          <w:lang w:val="en-US"/>
        </w:rPr>
        <w:t xml:space="preserve"> D</w:t>
      </w:r>
      <w:r w:rsidR="00144318">
        <w:rPr>
          <w:rFonts w:eastAsia="Times New Roman"/>
          <w:sz w:val="20"/>
          <w:szCs w:val="24"/>
          <w:lang w:val="en-US"/>
        </w:rPr>
        <w:t>3.</w:t>
      </w:r>
      <w:r w:rsidR="00D90ABA">
        <w:rPr>
          <w:rFonts w:eastAsia="Times New Roman"/>
          <w:sz w:val="20"/>
          <w:szCs w:val="24"/>
          <w:lang w:val="en-US"/>
        </w:rPr>
        <w:t>2</w:t>
      </w:r>
      <w:r>
        <w:rPr>
          <w:rFonts w:eastAsia="Times New Roman"/>
          <w:sz w:val="20"/>
          <w:szCs w:val="24"/>
          <w:lang w:val="en-US"/>
        </w:rPr>
        <w:t>.</w:t>
      </w:r>
    </w:p>
    <w:p w:rsidR="005E768D" w:rsidRPr="00CD4C78" w:rsidRDefault="005E768D" w:rsidP="005E768D"/>
    <w:p w:rsidR="005E768D" w:rsidRPr="00CD4C78" w:rsidRDefault="005E768D"/>
    <w:p w:rsidR="00DC0CA2" w:rsidRPr="00CD4C78" w:rsidRDefault="005E768D" w:rsidP="00F2637D">
      <w:r w:rsidRPr="00CD4C78">
        <w:br w:type="page"/>
      </w:r>
    </w:p>
    <w:p w:rsidR="001B5C3D" w:rsidRPr="00E15B24" w:rsidRDefault="001B5C3D" w:rsidP="00E15B24">
      <w:pPr>
        <w:rPr>
          <w:b/>
          <w:sz w:val="32"/>
          <w:u w:val="single"/>
        </w:rPr>
      </w:pPr>
      <w:r w:rsidRPr="00E15B24">
        <w:rPr>
          <w:b/>
          <w:sz w:val="32"/>
          <w:u w:val="single"/>
        </w:rPr>
        <w:lastRenderedPageBreak/>
        <w:t>REVISION NOTES:</w:t>
      </w:r>
    </w:p>
    <w:p w:rsidR="001B5C3D" w:rsidRDefault="001B5C3D" w:rsidP="00CE4BAA"/>
    <w:p w:rsidR="00E15B24" w:rsidRDefault="001B5C3D" w:rsidP="00CE4BAA">
      <w:r w:rsidRPr="00E15B24">
        <w:rPr>
          <w:b/>
          <w:sz w:val="24"/>
        </w:rPr>
        <w:t>R0</w:t>
      </w:r>
      <w:r w:rsidR="008115F0" w:rsidRPr="008115F0">
        <w:rPr>
          <w:sz w:val="24"/>
        </w:rPr>
        <w:t>:</w:t>
      </w:r>
    </w:p>
    <w:p w:rsidR="00E15B24" w:rsidRDefault="00E15B24" w:rsidP="00CE4BAA"/>
    <w:p w:rsidR="001B5C3D" w:rsidRDefault="001B5C3D" w:rsidP="00B51812">
      <w:pPr>
        <w:tabs>
          <w:tab w:val="left" w:pos="2040"/>
        </w:tabs>
      </w:pPr>
      <w:proofErr w:type="gramStart"/>
      <w:r>
        <w:t>initial</w:t>
      </w:r>
      <w:proofErr w:type="gramEnd"/>
      <w:r w:rsidR="00B51812">
        <w:tab/>
      </w:r>
    </w:p>
    <w:p w:rsidR="00221646" w:rsidRDefault="00221646" w:rsidP="00221646"/>
    <w:p w:rsidR="00221646" w:rsidRDefault="00221646" w:rsidP="00221646">
      <w:r w:rsidRPr="00E15B24">
        <w:rPr>
          <w:b/>
          <w:sz w:val="24"/>
        </w:rPr>
        <w:t>R</w:t>
      </w:r>
      <w:r>
        <w:rPr>
          <w:b/>
          <w:sz w:val="24"/>
        </w:rPr>
        <w:t>1</w:t>
      </w:r>
      <w:r w:rsidRPr="008115F0">
        <w:rPr>
          <w:sz w:val="24"/>
        </w:rPr>
        <w:t>:</w:t>
      </w:r>
    </w:p>
    <w:p w:rsidR="00221646" w:rsidRDefault="00221646" w:rsidP="00221646"/>
    <w:p w:rsidR="00221646" w:rsidRDefault="00221646" w:rsidP="00221646">
      <w:r>
        <w:t>Correct a spelling error</w:t>
      </w:r>
    </w:p>
    <w:p w:rsidR="008873CD" w:rsidRDefault="008873CD" w:rsidP="00221646">
      <w:r>
        <w:t>Update to D</w:t>
      </w:r>
      <w:r w:rsidR="00144318">
        <w:t>3.1</w:t>
      </w:r>
    </w:p>
    <w:p w:rsidR="008873CD" w:rsidRDefault="008873CD" w:rsidP="00221646">
      <w:r>
        <w:t>Change CID of reference</w:t>
      </w:r>
    </w:p>
    <w:p w:rsidR="0053053E" w:rsidRDefault="0053053E" w:rsidP="0053053E"/>
    <w:p w:rsidR="0053053E" w:rsidRDefault="0053053E" w:rsidP="0053053E">
      <w:r w:rsidRPr="00E15B24">
        <w:rPr>
          <w:b/>
          <w:sz w:val="24"/>
        </w:rPr>
        <w:t>R</w:t>
      </w:r>
      <w:r>
        <w:rPr>
          <w:b/>
          <w:sz w:val="24"/>
        </w:rPr>
        <w:t>2</w:t>
      </w:r>
      <w:r w:rsidRPr="008115F0">
        <w:rPr>
          <w:sz w:val="24"/>
        </w:rPr>
        <w:t>:</w:t>
      </w:r>
    </w:p>
    <w:p w:rsidR="0053053E" w:rsidRDefault="0053053E" w:rsidP="0053053E"/>
    <w:p w:rsidR="0053053E" w:rsidRDefault="0053053E" w:rsidP="0053053E">
      <w:r>
        <w:t>Modify wording for consistent naming of status</w:t>
      </w:r>
    </w:p>
    <w:p w:rsidR="0053053E" w:rsidRDefault="0053053E" w:rsidP="0053053E">
      <w:r>
        <w:t>Update doc references</w:t>
      </w:r>
    </w:p>
    <w:p w:rsidR="009254B5" w:rsidRDefault="009254B5" w:rsidP="009254B5"/>
    <w:p w:rsidR="00B51812" w:rsidRDefault="00B51812" w:rsidP="00B51812">
      <w:r w:rsidRPr="00E15B24">
        <w:rPr>
          <w:b/>
          <w:sz w:val="24"/>
        </w:rPr>
        <w:t>R</w:t>
      </w:r>
      <w:r>
        <w:rPr>
          <w:b/>
          <w:sz w:val="24"/>
        </w:rPr>
        <w:t>3</w:t>
      </w:r>
      <w:r w:rsidRPr="008115F0">
        <w:rPr>
          <w:sz w:val="24"/>
        </w:rPr>
        <w:t>:</w:t>
      </w:r>
    </w:p>
    <w:p w:rsidR="00B51812" w:rsidRDefault="00B51812" w:rsidP="00B51812"/>
    <w:p w:rsidR="00B51812" w:rsidRDefault="00B51812" w:rsidP="00B51812">
      <w:r>
        <w:t>Update to D3.2</w:t>
      </w:r>
    </w:p>
    <w:p w:rsidR="00B51812" w:rsidRDefault="00B51812" w:rsidP="00B51812">
      <w:r>
        <w:t>Update doc references</w:t>
      </w:r>
    </w:p>
    <w:p w:rsidR="00832A40" w:rsidRDefault="00832A40" w:rsidP="00832A40"/>
    <w:p w:rsidR="00832A40" w:rsidRDefault="00832A40" w:rsidP="00832A40">
      <w:r w:rsidRPr="00E15B24">
        <w:rPr>
          <w:b/>
          <w:sz w:val="24"/>
        </w:rPr>
        <w:t>R</w:t>
      </w:r>
      <w:r>
        <w:rPr>
          <w:b/>
          <w:sz w:val="24"/>
        </w:rPr>
        <w:t>4</w:t>
      </w:r>
      <w:r w:rsidRPr="008115F0">
        <w:rPr>
          <w:sz w:val="24"/>
        </w:rPr>
        <w:t>:</w:t>
      </w:r>
    </w:p>
    <w:p w:rsidR="00832A40" w:rsidRDefault="00832A40" w:rsidP="00832A40"/>
    <w:p w:rsidR="00832A40" w:rsidRDefault="00832A40" w:rsidP="00832A40">
      <w:r>
        <w:t>C</w:t>
      </w:r>
      <w:r w:rsidR="00435724">
        <w:t>hanged, roughly, “</w:t>
      </w:r>
      <w:r>
        <w:t>MPDU corresponding to</w:t>
      </w:r>
      <w:r w:rsidR="00435724">
        <w:t xml:space="preserve"> a block </w:t>
      </w:r>
      <w:proofErr w:type="spellStart"/>
      <w:r w:rsidR="00435724">
        <w:t>ack</w:t>
      </w:r>
      <w:proofErr w:type="spellEnd"/>
      <w:r w:rsidR="00435724">
        <w:t xml:space="preserve"> agreement”</w:t>
      </w:r>
      <w:r>
        <w:t xml:space="preserve">, to </w:t>
      </w:r>
      <w:r w:rsidR="00435724">
        <w:t xml:space="preserve">“MPDU </w:t>
      </w:r>
      <w:r>
        <w:t>under</w:t>
      </w:r>
      <w:r w:rsidR="00435724">
        <w:t xml:space="preserve"> a block </w:t>
      </w:r>
      <w:proofErr w:type="spellStart"/>
      <w:r w:rsidR="00435724">
        <w:t>ack</w:t>
      </w:r>
      <w:proofErr w:type="spellEnd"/>
      <w:r w:rsidR="00435724">
        <w:t xml:space="preserve"> agreement”</w:t>
      </w:r>
    </w:p>
    <w:p w:rsidR="00832A40" w:rsidRDefault="00832A40" w:rsidP="00832A40">
      <w:r>
        <w:t xml:space="preserve">Changed order of new bullet </w:t>
      </w:r>
      <w:r w:rsidR="00F667FD">
        <w:t xml:space="preserve">in 10.25.6.8 </w:t>
      </w:r>
      <w:r>
        <w:t xml:space="preserve">with reference to </w:t>
      </w:r>
      <w:r w:rsidR="00F667FD">
        <w:t xml:space="preserve">the first </w:t>
      </w:r>
      <w:r>
        <w:t>NOTE</w:t>
      </w:r>
      <w:r w:rsidR="00F667FD">
        <w:t xml:space="preserve"> in that </w:t>
      </w:r>
      <w:proofErr w:type="spellStart"/>
      <w:r w:rsidR="00F667FD">
        <w:t>subclause</w:t>
      </w:r>
      <w:proofErr w:type="spellEnd"/>
      <w:r w:rsidR="00F667FD">
        <w:t xml:space="preserve"> (i.e. swapped order</w:t>
      </w:r>
      <w:r w:rsidR="00B54B63">
        <w:t xml:space="preserve"> to keep the first note immediately after the first bulleted item</w:t>
      </w:r>
      <w:r w:rsidR="00F667FD">
        <w:t>)</w:t>
      </w:r>
    </w:p>
    <w:p w:rsidR="00B51812" w:rsidRDefault="00B51812" w:rsidP="00B51812"/>
    <w:p w:rsidR="004F5015" w:rsidRDefault="004F5015" w:rsidP="004F5015">
      <w:r>
        <w:t>Add to the discussion section a comment about the 10.25.6.6.3 change</w:t>
      </w:r>
    </w:p>
    <w:p w:rsidR="003C37DD" w:rsidRDefault="003C37DD" w:rsidP="004F5015"/>
    <w:p w:rsidR="003C37DD" w:rsidRDefault="003C37DD" w:rsidP="004F5015">
      <w:r>
        <w:t>10.25.6.8:</w:t>
      </w:r>
    </w:p>
    <w:p w:rsidR="004F5015" w:rsidRDefault="004F5015" w:rsidP="004F5015">
      <w:r>
        <w:t>Change wording of paragraph one</w:t>
      </w:r>
    </w:p>
    <w:p w:rsidR="004F5015" w:rsidRDefault="004F5015" w:rsidP="004F5015">
      <w:r>
        <w:t xml:space="preserve">Changed “block </w:t>
      </w:r>
      <w:proofErr w:type="spellStart"/>
      <w:r>
        <w:t>ack</w:t>
      </w:r>
      <w:proofErr w:type="spellEnd"/>
      <w:r>
        <w:t xml:space="preserve"> status” to “status”</w:t>
      </w:r>
    </w:p>
    <w:p w:rsidR="003C37DD" w:rsidRDefault="003C37DD" w:rsidP="004F5015">
      <w:r>
        <w:t>Add “The originator shall” as a syntax correction</w:t>
      </w:r>
    </w:p>
    <w:p w:rsidR="00DA50A7" w:rsidRDefault="00DA50A7" w:rsidP="004F5015">
      <w:r>
        <w:t>Changed some indentations to be consistent</w:t>
      </w:r>
    </w:p>
    <w:p w:rsidR="003C37DD" w:rsidRDefault="003C37DD" w:rsidP="00C75284">
      <w:pPr>
        <w:tabs>
          <w:tab w:val="left" w:pos="4395"/>
        </w:tabs>
      </w:pPr>
      <w:r>
        <w:t>Add “is equal to SSN or” in the status update section</w:t>
      </w:r>
    </w:p>
    <w:p w:rsidR="00C75284" w:rsidRDefault="00C75284" w:rsidP="00C75284">
      <w:pPr>
        <w:tabs>
          <w:tab w:val="left" w:pos="4395"/>
        </w:tabs>
      </w:pPr>
      <w:r>
        <w:t>Added clarifying text in the last note</w:t>
      </w:r>
    </w:p>
    <w:p w:rsidR="00047142" w:rsidRDefault="00047142" w:rsidP="00FB354E"/>
    <w:p w:rsidR="004F5015" w:rsidRDefault="004F5015" w:rsidP="004F5015">
      <w:r>
        <w:t>Update doc references</w:t>
      </w:r>
    </w:p>
    <w:p w:rsidR="004F5015" w:rsidRDefault="004F5015" w:rsidP="00FB354E"/>
    <w:p w:rsidR="008948CB" w:rsidRDefault="008948CB" w:rsidP="008948CB">
      <w:pPr>
        <w:rPr>
          <w:b/>
          <w:sz w:val="24"/>
        </w:rPr>
      </w:pPr>
    </w:p>
    <w:p w:rsidR="005E1D73" w:rsidRDefault="005E1D73" w:rsidP="008948CB"/>
    <w:p w:rsidR="008948CB" w:rsidRDefault="008948CB" w:rsidP="008948CB"/>
    <w:p w:rsidR="002F47E0" w:rsidRDefault="002F47E0" w:rsidP="002F47E0"/>
    <w:p w:rsidR="008948CB" w:rsidRPr="002F47E0" w:rsidRDefault="008948CB" w:rsidP="002F47E0"/>
    <w:p w:rsidR="00C812A0" w:rsidRPr="00647908" w:rsidRDefault="00C812A0" w:rsidP="00C812A0">
      <w:pPr>
        <w:rPr>
          <w:b/>
          <w:sz w:val="20"/>
          <w:lang w:val="en-US"/>
        </w:rPr>
      </w:pPr>
    </w:p>
    <w:p w:rsidR="00C812A0" w:rsidRDefault="00C812A0" w:rsidP="000233CD">
      <w:pPr>
        <w:rPr>
          <w:sz w:val="20"/>
          <w:lang w:val="en-US"/>
        </w:rPr>
      </w:pPr>
    </w:p>
    <w:p w:rsidR="000233CD" w:rsidRDefault="000233CD" w:rsidP="00627AFD">
      <w:pPr>
        <w:rPr>
          <w:sz w:val="20"/>
          <w:lang w:val="en-US"/>
        </w:rPr>
      </w:pPr>
    </w:p>
    <w:p w:rsidR="00A9616A" w:rsidRDefault="00A9616A" w:rsidP="00184D65">
      <w:pPr>
        <w:rPr>
          <w:sz w:val="20"/>
          <w:lang w:val="en-US"/>
        </w:rPr>
      </w:pPr>
    </w:p>
    <w:p w:rsidR="00E15B24" w:rsidRPr="00E15B24" w:rsidRDefault="00E15B24" w:rsidP="00E15B24">
      <w:pPr>
        <w:jc w:val="center"/>
        <w:rPr>
          <w:sz w:val="28"/>
          <w:lang w:val="en-US"/>
        </w:rPr>
      </w:pPr>
      <w:r w:rsidRPr="00E15B24">
        <w:rPr>
          <w:b/>
          <w:sz w:val="36"/>
        </w:rPr>
        <w:t>END OF REVISION NOTES</w:t>
      </w:r>
    </w:p>
    <w:p w:rsidR="00A40F83" w:rsidRDefault="00A40F83" w:rsidP="00A40F83">
      <w:pPr>
        <w:rPr>
          <w:sz w:val="20"/>
          <w:lang w:val="en-US"/>
        </w:rPr>
      </w:pPr>
    </w:p>
    <w:p w:rsidR="00CE7EFF" w:rsidRDefault="00CE7EFF" w:rsidP="00A40F83">
      <w:pPr>
        <w:rPr>
          <w:sz w:val="20"/>
          <w:lang w:val="en-US"/>
        </w:rPr>
      </w:pPr>
    </w:p>
    <w:p w:rsidR="00CE7EFF" w:rsidRDefault="00CE7EFF" w:rsidP="00A40F83">
      <w:pPr>
        <w:rPr>
          <w:sz w:val="20"/>
          <w:lang w:val="en-US"/>
        </w:rPr>
      </w:pPr>
    </w:p>
    <w:p w:rsidR="00CE7EFF" w:rsidRDefault="00CE7EFF" w:rsidP="00A40F83">
      <w:pPr>
        <w:rPr>
          <w:sz w:val="20"/>
          <w:lang w:val="en-US"/>
        </w:rPr>
      </w:pPr>
    </w:p>
    <w:p w:rsidR="00A40F83" w:rsidRDefault="00A40F83" w:rsidP="00A40F83">
      <w:pPr>
        <w:rPr>
          <w:sz w:val="20"/>
          <w:lang w:val="en-US"/>
        </w:rPr>
      </w:pPr>
    </w:p>
    <w:p w:rsidR="00A40F83" w:rsidRDefault="00A40F83" w:rsidP="00CE4BAA"/>
    <w:p w:rsidR="00CE4BAA" w:rsidRPr="00CD4C78" w:rsidRDefault="00CE4BAA" w:rsidP="00CE4BAA">
      <w:r w:rsidRPr="00CD4C78">
        <w:t>Interpretation of a Motion to Adopt</w:t>
      </w:r>
    </w:p>
    <w:p w:rsidR="00CE4BAA" w:rsidRPr="00CD4C78" w:rsidRDefault="00CE4BAA" w:rsidP="00CE4BAA">
      <w:pPr>
        <w:rPr>
          <w:lang w:eastAsia="ko-KR"/>
        </w:rPr>
      </w:pPr>
    </w:p>
    <w:p w:rsidR="00CE4BAA" w:rsidRPr="00CD4C78" w:rsidRDefault="00CE4BAA" w:rsidP="00CE4BAA">
      <w:pPr>
        <w:rPr>
          <w:lang w:eastAsia="ko-KR"/>
        </w:rPr>
      </w:pPr>
      <w:r w:rsidRPr="00CD4C78">
        <w:rPr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="00B46E66">
        <w:rPr>
          <w:lang w:eastAsia="ko-KR"/>
        </w:rPr>
        <w:t>TGmd</w:t>
      </w:r>
      <w:proofErr w:type="spellEnd"/>
      <w:r w:rsidRPr="00CD4C78">
        <w:rPr>
          <w:lang w:eastAsia="ko-KR"/>
        </w:rPr>
        <w:t xml:space="preserve"> Draft.  This introduction is not part of the adopted material.</w:t>
      </w:r>
    </w:p>
    <w:p w:rsidR="00CE4BAA" w:rsidRPr="00CD4C78" w:rsidRDefault="00CE4BAA" w:rsidP="00CE4BAA">
      <w:pPr>
        <w:rPr>
          <w:lang w:eastAsia="ko-KR"/>
        </w:rPr>
      </w:pPr>
    </w:p>
    <w:p w:rsidR="00CE4BAA" w:rsidRPr="00CD4C78" w:rsidRDefault="00CE4BAA" w:rsidP="00CE4BAA">
      <w:pPr>
        <w:rPr>
          <w:b/>
          <w:bCs/>
          <w:i/>
          <w:iCs/>
          <w:lang w:eastAsia="ko-KR"/>
        </w:rPr>
      </w:pPr>
      <w:r w:rsidRPr="00CD4C78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="00B46E66">
        <w:rPr>
          <w:b/>
          <w:bCs/>
          <w:i/>
          <w:iCs/>
          <w:lang w:eastAsia="ko-KR"/>
        </w:rPr>
        <w:t>TGmd</w:t>
      </w:r>
      <w:proofErr w:type="spellEnd"/>
      <w:r w:rsidR="00B205C7" w:rsidRPr="00CD4C78">
        <w:rPr>
          <w:b/>
          <w:bCs/>
          <w:i/>
          <w:iCs/>
          <w:lang w:eastAsia="ko-KR"/>
        </w:rPr>
        <w:t xml:space="preserve"> </w:t>
      </w:r>
      <w:r w:rsidRPr="00CD4C78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:rsidR="00CE4BAA" w:rsidRPr="00CD4C78" w:rsidRDefault="00CE4BAA" w:rsidP="00CE4BAA">
      <w:pPr>
        <w:rPr>
          <w:lang w:eastAsia="ko-KR"/>
        </w:rPr>
      </w:pPr>
    </w:p>
    <w:p w:rsidR="00CE4BAA" w:rsidRPr="00CD4C78" w:rsidRDefault="00B46E66" w:rsidP="00CE4BAA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Draft.</w:t>
      </w:r>
    </w:p>
    <w:p w:rsidR="0053566B" w:rsidRPr="00CD4C78" w:rsidRDefault="0053566B" w:rsidP="00F2637D"/>
    <w:p w:rsidR="00541AFE" w:rsidRDefault="00541AFE" w:rsidP="00541AFE">
      <w:pPr>
        <w:rPr>
          <w:sz w:val="24"/>
        </w:rPr>
      </w:pPr>
    </w:p>
    <w:p w:rsidR="00541AFE" w:rsidRDefault="00541AFE" w:rsidP="00541AFE">
      <w:pPr>
        <w:rPr>
          <w:sz w:val="24"/>
        </w:rPr>
      </w:pPr>
    </w:p>
    <w:p w:rsidR="00541AFE" w:rsidRPr="00866489" w:rsidRDefault="00541AFE" w:rsidP="00541AFE">
      <w:pPr>
        <w:rPr>
          <w:b/>
          <w:sz w:val="40"/>
          <w:u w:val="single"/>
        </w:rPr>
      </w:pPr>
      <w:r w:rsidRPr="00866489">
        <w:rPr>
          <w:b/>
          <w:sz w:val="40"/>
          <w:u w:val="single"/>
        </w:rPr>
        <w:t>CIDs</w:t>
      </w:r>
    </w:p>
    <w:p w:rsidR="00541AFE" w:rsidRDefault="00541AFE" w:rsidP="00541AFE">
      <w:pPr>
        <w:rPr>
          <w:sz w:val="24"/>
        </w:rPr>
      </w:pPr>
    </w:p>
    <w:p w:rsidR="00541AFE" w:rsidRDefault="00541AFE" w:rsidP="00541AFE"/>
    <w:p w:rsidR="00541AFE" w:rsidRDefault="00541AFE" w:rsidP="00541AFE"/>
    <w:tbl>
      <w:tblPr>
        <w:tblW w:w="101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682"/>
        <w:gridCol w:w="1170"/>
        <w:gridCol w:w="810"/>
        <w:gridCol w:w="2430"/>
        <w:gridCol w:w="1980"/>
        <w:gridCol w:w="2340"/>
      </w:tblGrid>
      <w:tr w:rsidR="008873CD" w:rsidRPr="00C768E3" w:rsidTr="00181F06">
        <w:trPr>
          <w:trHeight w:val="510"/>
        </w:trPr>
        <w:tc>
          <w:tcPr>
            <w:tcW w:w="773" w:type="dxa"/>
            <w:shd w:val="clear" w:color="auto" w:fill="auto"/>
          </w:tcPr>
          <w:p w:rsidR="008873CD" w:rsidRPr="000A4D58" w:rsidRDefault="008873CD" w:rsidP="00BA318D">
            <w:pPr>
              <w:jc w:val="center"/>
              <w:rPr>
                <w:rFonts w:ascii="Arial" w:hAnsi="Arial" w:cs="Arial"/>
                <w:b/>
                <w:color w:val="222222"/>
                <w:sz w:val="20"/>
              </w:rPr>
            </w:pPr>
            <w:r w:rsidRPr="000A4D58">
              <w:rPr>
                <w:rFonts w:ascii="Arial" w:hAnsi="Arial" w:cs="Arial"/>
                <w:b/>
                <w:color w:val="222222"/>
                <w:sz w:val="20"/>
              </w:rPr>
              <w:t>CID</w:t>
            </w:r>
          </w:p>
        </w:tc>
        <w:tc>
          <w:tcPr>
            <w:tcW w:w="682" w:type="dxa"/>
            <w:shd w:val="clear" w:color="auto" w:fill="auto"/>
          </w:tcPr>
          <w:p w:rsidR="008873CD" w:rsidRPr="000A4D58" w:rsidRDefault="008873CD" w:rsidP="00BA318D">
            <w:pPr>
              <w:jc w:val="center"/>
              <w:rPr>
                <w:rFonts w:ascii="Arial" w:hAnsi="Arial" w:cs="Arial"/>
                <w:b/>
                <w:color w:val="222222"/>
                <w:sz w:val="20"/>
              </w:rPr>
            </w:pPr>
            <w:r w:rsidRPr="000A4D58">
              <w:rPr>
                <w:rFonts w:ascii="Arial" w:hAnsi="Arial" w:cs="Arial"/>
                <w:b/>
                <w:color w:val="222222"/>
                <w:sz w:val="20"/>
              </w:rPr>
              <w:t>Commenter</w:t>
            </w:r>
          </w:p>
        </w:tc>
        <w:tc>
          <w:tcPr>
            <w:tcW w:w="1170" w:type="dxa"/>
            <w:shd w:val="clear" w:color="auto" w:fill="auto"/>
          </w:tcPr>
          <w:p w:rsidR="008873CD" w:rsidRPr="000A4D58" w:rsidRDefault="008873CD" w:rsidP="00BA31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4D58">
              <w:rPr>
                <w:rFonts w:ascii="Arial" w:hAnsi="Arial" w:cs="Arial"/>
                <w:b/>
                <w:sz w:val="20"/>
              </w:rPr>
              <w:t>Clause</w:t>
            </w:r>
          </w:p>
        </w:tc>
        <w:tc>
          <w:tcPr>
            <w:tcW w:w="810" w:type="dxa"/>
            <w:shd w:val="clear" w:color="auto" w:fill="auto"/>
          </w:tcPr>
          <w:p w:rsidR="008873CD" w:rsidRPr="000A4D58" w:rsidRDefault="008873CD" w:rsidP="00BA31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4D58">
              <w:rPr>
                <w:rFonts w:ascii="Arial" w:hAnsi="Arial" w:cs="Arial"/>
                <w:b/>
                <w:sz w:val="20"/>
              </w:rPr>
              <w:t>Page</w:t>
            </w:r>
          </w:p>
        </w:tc>
        <w:tc>
          <w:tcPr>
            <w:tcW w:w="2430" w:type="dxa"/>
            <w:shd w:val="clear" w:color="auto" w:fill="auto"/>
          </w:tcPr>
          <w:p w:rsidR="008873CD" w:rsidRPr="000A4D58" w:rsidRDefault="008873CD" w:rsidP="00BA31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4D58">
              <w:rPr>
                <w:rFonts w:ascii="Arial" w:hAnsi="Arial" w:cs="Arial"/>
                <w:b/>
                <w:sz w:val="20"/>
              </w:rPr>
              <w:t>Comment</w:t>
            </w:r>
          </w:p>
        </w:tc>
        <w:tc>
          <w:tcPr>
            <w:tcW w:w="1980" w:type="dxa"/>
            <w:shd w:val="clear" w:color="auto" w:fill="auto"/>
          </w:tcPr>
          <w:p w:rsidR="008873CD" w:rsidRPr="000A4D58" w:rsidRDefault="008873CD" w:rsidP="00BA31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4D58">
              <w:rPr>
                <w:rFonts w:ascii="Arial" w:hAnsi="Arial" w:cs="Arial"/>
                <w:b/>
                <w:sz w:val="20"/>
              </w:rPr>
              <w:t>Proposed Change</w:t>
            </w:r>
          </w:p>
        </w:tc>
        <w:tc>
          <w:tcPr>
            <w:tcW w:w="2340" w:type="dxa"/>
          </w:tcPr>
          <w:p w:rsidR="008873CD" w:rsidRPr="000A4D58" w:rsidRDefault="008873CD" w:rsidP="00BA318D">
            <w:pPr>
              <w:jc w:val="center"/>
              <w:rPr>
                <w:rFonts w:ascii="Arial" w:eastAsia="Times New Roman" w:hAnsi="Arial" w:cs="Arial"/>
                <w:b/>
                <w:sz w:val="20"/>
                <w:lang w:val="en-US"/>
              </w:rPr>
            </w:pPr>
            <w:r w:rsidRPr="000A4D58">
              <w:rPr>
                <w:rFonts w:ascii="Arial" w:eastAsia="Times New Roman" w:hAnsi="Arial" w:cs="Arial"/>
                <w:b/>
                <w:sz w:val="20"/>
                <w:lang w:val="en-US"/>
              </w:rPr>
              <w:t>Resolution (Proposed)</w:t>
            </w:r>
          </w:p>
        </w:tc>
      </w:tr>
      <w:tr w:rsidR="008873CD" w:rsidRPr="00C768E3" w:rsidTr="00181F06">
        <w:trPr>
          <w:trHeight w:val="510"/>
        </w:trPr>
        <w:tc>
          <w:tcPr>
            <w:tcW w:w="773" w:type="dxa"/>
            <w:shd w:val="clear" w:color="auto" w:fill="auto"/>
          </w:tcPr>
          <w:p w:rsidR="008873CD" w:rsidRDefault="008873CD" w:rsidP="00BA318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4155</w:t>
            </w:r>
          </w:p>
        </w:tc>
        <w:tc>
          <w:tcPr>
            <w:tcW w:w="682" w:type="dxa"/>
            <w:shd w:val="clear" w:color="auto" w:fill="auto"/>
          </w:tcPr>
          <w:p w:rsidR="008873CD" w:rsidRDefault="008873CD" w:rsidP="00BA3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Fischer, Matthew</w:t>
            </w:r>
          </w:p>
        </w:tc>
        <w:tc>
          <w:tcPr>
            <w:tcW w:w="1170" w:type="dxa"/>
            <w:shd w:val="clear" w:color="auto" w:fill="auto"/>
          </w:tcPr>
          <w:p w:rsidR="008873CD" w:rsidRDefault="008873CD" w:rsidP="00BA3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10.25.6.8</w:t>
            </w:r>
          </w:p>
        </w:tc>
        <w:tc>
          <w:tcPr>
            <w:tcW w:w="810" w:type="dxa"/>
            <w:shd w:val="clear" w:color="auto" w:fill="auto"/>
          </w:tcPr>
          <w:p w:rsidR="008873CD" w:rsidRDefault="008873CD" w:rsidP="00BA318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1887.00</w:t>
            </w:r>
          </w:p>
        </w:tc>
        <w:tc>
          <w:tcPr>
            <w:tcW w:w="2430" w:type="dxa"/>
            <w:shd w:val="clear" w:color="auto" w:fill="auto"/>
          </w:tcPr>
          <w:p w:rsidR="008873CD" w:rsidRDefault="008873CD" w:rsidP="00BA3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text is not </w:t>
            </w:r>
            <w:proofErr w:type="spellStart"/>
            <w:r>
              <w:rPr>
                <w:rFonts w:ascii="Arial" w:hAnsi="Arial" w:cs="Arial"/>
                <w:sz w:val="20"/>
              </w:rPr>
              <w:t>straightforwad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8873CD" w:rsidRDefault="008873CD" w:rsidP="00BA3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Make changes to clarify the </w:t>
            </w:r>
            <w:proofErr w:type="spellStart"/>
            <w:r>
              <w:rPr>
                <w:rFonts w:ascii="Arial" w:hAnsi="Arial" w:cs="Arial"/>
                <w:sz w:val="20"/>
              </w:rPr>
              <w:t>behavior</w:t>
            </w:r>
            <w:proofErr w:type="spellEnd"/>
            <w:r>
              <w:rPr>
                <w:rFonts w:ascii="Arial" w:hAnsi="Arial" w:cs="Arial"/>
                <w:sz w:val="20"/>
              </w:rPr>
              <w:t>. See, for example, 11-19-1564</w:t>
            </w:r>
          </w:p>
        </w:tc>
        <w:tc>
          <w:tcPr>
            <w:tcW w:w="2340" w:type="dxa"/>
          </w:tcPr>
          <w:p w:rsidR="008873CD" w:rsidRDefault="008873CD" w:rsidP="00832A40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Revise -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TGmd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editor t</w:t>
            </w:r>
            <w:r w:rsidR="00F47A7F">
              <w:rPr>
                <w:rFonts w:ascii="Arial" w:eastAsia="Times New Roman" w:hAnsi="Arial" w:cs="Arial"/>
                <w:sz w:val="20"/>
                <w:lang w:val="en-US" w:eastAsia="ko-KR"/>
              </w:rPr>
              <w:t>o make changes as shown in 11-19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/1564r</w:t>
            </w:r>
            <w:r w:rsidR="00832A40">
              <w:rPr>
                <w:rFonts w:ascii="Arial" w:eastAsia="Times New Roman" w:hAnsi="Arial" w:cs="Arial"/>
                <w:sz w:val="20"/>
                <w:lang w:val="en-US" w:eastAsia="ko-KR"/>
              </w:rPr>
              <w:t>4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that are marked with CID 4155 which generally agree with the commenter’s suggestion to clarify some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fo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the block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ack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language.</w:t>
            </w:r>
          </w:p>
        </w:tc>
      </w:tr>
    </w:tbl>
    <w:p w:rsidR="00541AFE" w:rsidRDefault="00541AFE" w:rsidP="00541AFE"/>
    <w:p w:rsidR="00541AFE" w:rsidRDefault="00541AFE" w:rsidP="00541AFE"/>
    <w:p w:rsidR="00541AFE" w:rsidRDefault="00541AFE" w:rsidP="00541AFE"/>
    <w:p w:rsidR="00F74C9F" w:rsidRDefault="00F74C9F" w:rsidP="00F2637D"/>
    <w:p w:rsidR="005B2037" w:rsidRDefault="005B2037" w:rsidP="00F2637D"/>
    <w:p w:rsidR="004A1A5F" w:rsidRPr="004A1A5F" w:rsidRDefault="004A1A5F" w:rsidP="004A1A5F">
      <w:pPr>
        <w:rPr>
          <w:b/>
          <w:sz w:val="44"/>
          <w:u w:val="single"/>
        </w:rPr>
      </w:pPr>
      <w:r>
        <w:rPr>
          <w:b/>
          <w:sz w:val="44"/>
          <w:u w:val="single"/>
        </w:rPr>
        <w:t>Discussion:</w:t>
      </w:r>
    </w:p>
    <w:p w:rsidR="005B2037" w:rsidRPr="00CD4C78" w:rsidRDefault="005B2037" w:rsidP="00F2637D"/>
    <w:p w:rsidR="00203DE7" w:rsidRDefault="00203DE7" w:rsidP="00203DE7">
      <w:pPr>
        <w:rPr>
          <w:sz w:val="20"/>
        </w:rPr>
      </w:pPr>
    </w:p>
    <w:p w:rsidR="00203DE7" w:rsidRDefault="00203DE7" w:rsidP="00203DE7">
      <w:pPr>
        <w:rPr>
          <w:sz w:val="20"/>
        </w:rPr>
      </w:pPr>
      <w:r>
        <w:rPr>
          <w:sz w:val="20"/>
        </w:rPr>
        <w:t xml:space="preserve">The change to 10.25.6.6.3 is needed because neither of the existing two equations capture the case of SSN == </w:t>
      </w:r>
      <w:proofErr w:type="spellStart"/>
      <w:r>
        <w:rPr>
          <w:sz w:val="20"/>
        </w:rPr>
        <w:t>WinStartB</w:t>
      </w:r>
      <w:proofErr w:type="spellEnd"/>
    </w:p>
    <w:p w:rsidR="00203DE7" w:rsidRPr="00CE60A3" w:rsidRDefault="00203DE7" w:rsidP="00203DE7">
      <w:pPr>
        <w:rPr>
          <w:rFonts w:eastAsia="Times New Roman"/>
          <w:color w:val="0000FF"/>
          <w:sz w:val="24"/>
          <w:szCs w:val="24"/>
          <w:lang w:val="en-US"/>
        </w:rPr>
      </w:pPr>
    </w:p>
    <w:p w:rsidR="00F84743" w:rsidRDefault="00F84743">
      <w:pPr>
        <w:rPr>
          <w:sz w:val="20"/>
        </w:rPr>
      </w:pPr>
    </w:p>
    <w:p w:rsidR="00F84743" w:rsidRDefault="00F84743">
      <w:pPr>
        <w:rPr>
          <w:sz w:val="20"/>
        </w:rPr>
      </w:pPr>
    </w:p>
    <w:p w:rsidR="00F84743" w:rsidRDefault="00F84743">
      <w:pPr>
        <w:rPr>
          <w:sz w:val="20"/>
        </w:rPr>
      </w:pPr>
    </w:p>
    <w:p w:rsidR="00303220" w:rsidRDefault="00303220">
      <w:pPr>
        <w:rPr>
          <w:sz w:val="20"/>
        </w:rPr>
      </w:pPr>
      <w:r>
        <w:rPr>
          <w:sz w:val="20"/>
        </w:rPr>
        <w:br w:type="page"/>
      </w:r>
    </w:p>
    <w:p w:rsidR="00F84743" w:rsidRDefault="00F84743">
      <w:pPr>
        <w:rPr>
          <w:sz w:val="20"/>
        </w:rPr>
      </w:pPr>
    </w:p>
    <w:p w:rsidR="00163C7D" w:rsidRDefault="00163C7D">
      <w:pPr>
        <w:rPr>
          <w:sz w:val="20"/>
        </w:rPr>
      </w:pPr>
    </w:p>
    <w:p w:rsidR="00F84743" w:rsidRDefault="00F84743">
      <w:pPr>
        <w:rPr>
          <w:sz w:val="20"/>
        </w:rPr>
      </w:pPr>
    </w:p>
    <w:p w:rsidR="004A1A5F" w:rsidRPr="004A1A5F" w:rsidRDefault="004A1A5F" w:rsidP="004A1A5F">
      <w:pPr>
        <w:rPr>
          <w:b/>
          <w:sz w:val="44"/>
          <w:u w:val="single"/>
        </w:rPr>
      </w:pPr>
      <w:r>
        <w:rPr>
          <w:b/>
          <w:sz w:val="44"/>
          <w:u w:val="single"/>
        </w:rPr>
        <w:t>Proposed Changes</w:t>
      </w:r>
      <w:r w:rsidR="00DC7682">
        <w:rPr>
          <w:b/>
          <w:sz w:val="44"/>
          <w:u w:val="single"/>
        </w:rPr>
        <w:t xml:space="preserve"> to </w:t>
      </w:r>
      <w:proofErr w:type="spellStart"/>
      <w:r w:rsidR="00A061AF">
        <w:rPr>
          <w:b/>
          <w:sz w:val="44"/>
          <w:u w:val="single"/>
        </w:rPr>
        <w:t>TG</w:t>
      </w:r>
      <w:r w:rsidR="00DA0158">
        <w:rPr>
          <w:b/>
          <w:sz w:val="44"/>
          <w:u w:val="single"/>
        </w:rPr>
        <w:t>md</w:t>
      </w:r>
      <w:proofErr w:type="spellEnd"/>
      <w:r w:rsidR="00A061AF">
        <w:rPr>
          <w:b/>
          <w:sz w:val="44"/>
          <w:u w:val="single"/>
        </w:rPr>
        <w:t xml:space="preserve"> D</w:t>
      </w:r>
      <w:r w:rsidR="008873CD">
        <w:rPr>
          <w:b/>
          <w:sz w:val="44"/>
          <w:u w:val="single"/>
        </w:rPr>
        <w:t>3.</w:t>
      </w:r>
      <w:r w:rsidR="00B51812">
        <w:rPr>
          <w:b/>
          <w:sz w:val="44"/>
          <w:u w:val="single"/>
        </w:rPr>
        <w:t>2</w:t>
      </w:r>
      <w:r>
        <w:rPr>
          <w:b/>
          <w:sz w:val="44"/>
          <w:u w:val="single"/>
        </w:rPr>
        <w:t>:</w:t>
      </w:r>
    </w:p>
    <w:p w:rsidR="004A1A5F" w:rsidRDefault="004A1A5F" w:rsidP="008D151A">
      <w:pPr>
        <w:rPr>
          <w:sz w:val="20"/>
        </w:rPr>
      </w:pPr>
    </w:p>
    <w:p w:rsidR="005366F1" w:rsidRDefault="005366F1" w:rsidP="008D151A">
      <w:pPr>
        <w:rPr>
          <w:sz w:val="20"/>
        </w:rPr>
      </w:pPr>
    </w:p>
    <w:p w:rsidR="00D52C59" w:rsidRPr="00B5483E" w:rsidRDefault="00D52C59" w:rsidP="00D52C59">
      <w:pPr>
        <w:rPr>
          <w:sz w:val="20"/>
        </w:rPr>
      </w:pPr>
    </w:p>
    <w:p w:rsidR="00D52C59" w:rsidRDefault="00D52C59" w:rsidP="00D52C59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</w:t>
      </w:r>
      <w:r w:rsidR="00E3480C">
        <w:rPr>
          <w:b/>
          <w:i/>
          <w:sz w:val="22"/>
          <w:highlight w:val="yellow"/>
        </w:rPr>
        <w:t>3.</w:t>
      </w:r>
      <w:r w:rsidR="00B51812">
        <w:rPr>
          <w:b/>
          <w:i/>
          <w:sz w:val="22"/>
          <w:highlight w:val="yellow"/>
        </w:rPr>
        <w:t>2</w:t>
      </w:r>
      <w:r>
        <w:rPr>
          <w:b/>
          <w:i/>
          <w:sz w:val="22"/>
          <w:highlight w:val="yellow"/>
        </w:rPr>
        <w:t>, in 10.2</w:t>
      </w:r>
      <w:r w:rsidR="00E3480C">
        <w:rPr>
          <w:b/>
          <w:i/>
          <w:sz w:val="22"/>
          <w:highlight w:val="yellow"/>
        </w:rPr>
        <w:t>5</w:t>
      </w:r>
      <w:r>
        <w:rPr>
          <w:b/>
          <w:i/>
          <w:sz w:val="22"/>
          <w:highlight w:val="yellow"/>
        </w:rPr>
        <w:t xml:space="preserve">.6.6.3 Operation for each received </w:t>
      </w:r>
      <w:proofErr w:type="spellStart"/>
      <w:r>
        <w:rPr>
          <w:b/>
          <w:i/>
          <w:sz w:val="22"/>
          <w:highlight w:val="yellow"/>
        </w:rPr>
        <w:t>BlockAckReq</w:t>
      </w:r>
      <w:proofErr w:type="spellEnd"/>
      <w:r>
        <w:rPr>
          <w:b/>
          <w:i/>
          <w:sz w:val="22"/>
          <w:highlight w:val="yellow"/>
        </w:rPr>
        <w:t>, change the text as shown</w:t>
      </w:r>
      <w:r w:rsidR="00C74691">
        <w:rPr>
          <w:b/>
          <w:i/>
          <w:sz w:val="22"/>
          <w:highlight w:val="yellow"/>
        </w:rPr>
        <w:t>, noting that the change is to modify the less than operator to a less than or equal to operator</w:t>
      </w:r>
      <w:r>
        <w:rPr>
          <w:b/>
          <w:i/>
          <w:sz w:val="22"/>
          <w:highlight w:val="yellow"/>
        </w:rPr>
        <w:t>:</w:t>
      </w:r>
    </w:p>
    <w:p w:rsidR="00D52C59" w:rsidRDefault="00D52C59" w:rsidP="00D52C59">
      <w:pPr>
        <w:rPr>
          <w:rFonts w:ascii="Arial" w:hAnsi="Arial" w:cs="Arial"/>
          <w:b/>
          <w:bCs/>
          <w:sz w:val="20"/>
        </w:rPr>
      </w:pPr>
    </w:p>
    <w:p w:rsidR="00D52C59" w:rsidRPr="00D52C59" w:rsidRDefault="00D52C59" w:rsidP="00D52C59">
      <w:pPr>
        <w:jc w:val="both"/>
        <w:rPr>
          <w:rFonts w:ascii="Arial" w:hAnsi="Arial" w:cs="Arial"/>
          <w:b/>
          <w:sz w:val="20"/>
        </w:rPr>
      </w:pPr>
      <w:r w:rsidRPr="00D52C59">
        <w:rPr>
          <w:rFonts w:ascii="Arial" w:hAnsi="Arial" w:cs="Arial"/>
          <w:b/>
          <w:sz w:val="20"/>
        </w:rPr>
        <w:t>10.2</w:t>
      </w:r>
      <w:r w:rsidR="00E3480C">
        <w:rPr>
          <w:rFonts w:ascii="Arial" w:hAnsi="Arial" w:cs="Arial"/>
          <w:b/>
          <w:sz w:val="20"/>
        </w:rPr>
        <w:t>5</w:t>
      </w:r>
      <w:r w:rsidRPr="00D52C59">
        <w:rPr>
          <w:rFonts w:ascii="Arial" w:hAnsi="Arial" w:cs="Arial"/>
          <w:b/>
          <w:sz w:val="20"/>
        </w:rPr>
        <w:t xml:space="preserve">.6.6.3 Operation for each received </w:t>
      </w:r>
      <w:proofErr w:type="spellStart"/>
      <w:r w:rsidRPr="00D52C59">
        <w:rPr>
          <w:rFonts w:ascii="Arial" w:hAnsi="Arial" w:cs="Arial"/>
          <w:b/>
          <w:sz w:val="20"/>
        </w:rPr>
        <w:t>BlockAckReq</w:t>
      </w:r>
      <w:proofErr w:type="spellEnd"/>
    </w:p>
    <w:p w:rsidR="00D52C59" w:rsidRDefault="00D52C59" w:rsidP="00D52C59">
      <w:pPr>
        <w:rPr>
          <w:sz w:val="20"/>
          <w:lang w:val="en-US"/>
        </w:rPr>
      </w:pPr>
    </w:p>
    <w:p w:rsidR="00D52C59" w:rsidRDefault="00C74691" w:rsidP="00E3480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rFonts w:ascii="TimesNewRoman" w:eastAsia="TimesNewRoman" w:cs="TimesNewRoman"/>
          <w:sz w:val="20"/>
          <w:lang w:val="en-US" w:eastAsia="ko-KR"/>
        </w:rPr>
        <w:t xml:space="preserve">b) If </w:t>
      </w:r>
      <w:proofErr w:type="spellStart"/>
      <w:r>
        <w:rPr>
          <w:rFonts w:ascii="TimesNewRoman" w:eastAsia="TimesNewRoman" w:cs="TimesNewRoman"/>
          <w:sz w:val="20"/>
          <w:lang w:val="en-US" w:eastAsia="ko-KR"/>
        </w:rPr>
        <w:t>WinstartB</w:t>
      </w:r>
      <w:proofErr w:type="spellEnd"/>
      <w:r>
        <w:rPr>
          <w:rFonts w:ascii="TimesNewRoman" w:eastAsia="TimesNewRoman" w:cs="TimesNewRoman"/>
          <w:sz w:val="20"/>
          <w:lang w:val="en-US" w:eastAsia="ko-KR"/>
        </w:rPr>
        <w:t xml:space="preserve"> + 2^11 </w:t>
      </w:r>
      <w:r>
        <w:rPr>
          <w:rFonts w:ascii="Symbol" w:hAnsi="Symbol" w:cs="Symbol"/>
          <w:sz w:val="23"/>
          <w:szCs w:val="23"/>
          <w:lang w:val="en-US" w:eastAsia="ko-KR"/>
        </w:rPr>
        <w:t></w:t>
      </w:r>
      <w:r>
        <w:rPr>
          <w:rFonts w:ascii="TimesNewRoman" w:eastAsia="TimesNewRoman" w:cs="TimesNewRoman"/>
          <w:sz w:val="20"/>
          <w:lang w:val="en-US" w:eastAsia="ko-KR"/>
        </w:rPr>
        <w:t xml:space="preserve"> SSN </w:t>
      </w:r>
      <w:ins w:id="0" w:author="Matthew Fischer" w:date="2019-08-29T14:39:00Z">
        <w:r>
          <w:rPr>
            <w:rFonts w:ascii="Symbol" w:hAnsi="Symbol" w:cs="Symbol"/>
            <w:sz w:val="23"/>
            <w:szCs w:val="23"/>
            <w:lang w:val="en-US" w:eastAsia="ko-KR"/>
          </w:rPr>
          <w:t></w:t>
        </w:r>
      </w:ins>
      <w:del w:id="1" w:author="Matthew Fischer" w:date="2019-08-29T14:39:00Z">
        <w:r w:rsidDel="00C74691">
          <w:rPr>
            <w:rFonts w:ascii="TimesNewRoman" w:eastAsia="TimesNewRoman" w:cs="TimesNewRoman"/>
            <w:sz w:val="20"/>
            <w:lang w:val="en-US" w:eastAsia="ko-KR"/>
          </w:rPr>
          <w:delText>&lt;</w:delText>
        </w:r>
      </w:del>
      <w:r>
        <w:rPr>
          <w:rFonts w:ascii="TimesNewRoman" w:eastAsia="TimesNewRoman" w:cs="TimesNewRoman"/>
          <w:sz w:val="20"/>
          <w:lang w:val="en-US" w:eastAsia="ko-KR"/>
        </w:rPr>
        <w:t xml:space="preserve"> </w:t>
      </w:r>
      <w:proofErr w:type="spellStart"/>
      <w:r>
        <w:rPr>
          <w:rFonts w:ascii="TimesNewRoman" w:eastAsia="TimesNewRoman" w:cs="TimesNewRoman"/>
          <w:sz w:val="20"/>
          <w:lang w:val="en-US" w:eastAsia="ko-KR"/>
        </w:rPr>
        <w:t>WinstartB</w:t>
      </w:r>
      <w:proofErr w:type="spellEnd"/>
      <w:r>
        <w:rPr>
          <w:rFonts w:ascii="TimesNewRoman" w:eastAsia="TimesNewRoman" w:cs="TimesNewRoman"/>
          <w:sz w:val="20"/>
          <w:lang w:val="en-US" w:eastAsia="ko-KR"/>
        </w:rPr>
        <w:t xml:space="preserve">, do not make any changes to </w:t>
      </w:r>
      <w:proofErr w:type="gramStart"/>
      <w:r>
        <w:rPr>
          <w:rFonts w:ascii="TimesNewRoman" w:eastAsia="TimesNewRoman" w:cs="TimesNewRoman"/>
          <w:sz w:val="20"/>
          <w:lang w:val="en-US" w:eastAsia="ko-KR"/>
        </w:rPr>
        <w:t>the receive</w:t>
      </w:r>
      <w:proofErr w:type="gramEnd"/>
      <w:r>
        <w:rPr>
          <w:rFonts w:ascii="TimesNewRoman" w:eastAsia="TimesNewRoman" w:cs="TimesNewRoman"/>
          <w:sz w:val="20"/>
          <w:lang w:val="en-US" w:eastAsia="ko-KR"/>
        </w:rPr>
        <w:t xml:space="preserve"> reordering buffer</w:t>
      </w:r>
      <w:r w:rsidR="00E3480C">
        <w:rPr>
          <w:rFonts w:ascii="TimesNewRoman" w:eastAsia="TimesNewRoman" w:cs="TimesNewRoman"/>
          <w:sz w:val="20"/>
          <w:lang w:val="en-US" w:eastAsia="ko-KR"/>
        </w:rPr>
        <w:t xml:space="preserve"> </w:t>
      </w:r>
      <w:r>
        <w:rPr>
          <w:rFonts w:ascii="TimesNewRoman" w:eastAsia="TimesNewRoman" w:cs="TimesNewRoman"/>
          <w:sz w:val="20"/>
          <w:lang w:val="en-US" w:eastAsia="ko-KR"/>
        </w:rPr>
        <w:t>record.</w:t>
      </w:r>
    </w:p>
    <w:p w:rsidR="00D52C59" w:rsidRDefault="00D52C59" w:rsidP="0091389C">
      <w:pPr>
        <w:rPr>
          <w:rFonts w:ascii="Arial" w:hAnsi="Arial" w:cs="Arial"/>
          <w:b/>
          <w:bCs/>
          <w:sz w:val="20"/>
        </w:rPr>
      </w:pPr>
    </w:p>
    <w:p w:rsidR="00B07CE7" w:rsidRDefault="00B07CE7" w:rsidP="00B07CE7">
      <w:pPr>
        <w:rPr>
          <w:sz w:val="20"/>
        </w:rPr>
      </w:pPr>
    </w:p>
    <w:p w:rsidR="00C74691" w:rsidRPr="00B5483E" w:rsidRDefault="00C74691" w:rsidP="00B07CE7">
      <w:pPr>
        <w:rPr>
          <w:sz w:val="20"/>
        </w:rPr>
      </w:pPr>
    </w:p>
    <w:p w:rsidR="00F129DD" w:rsidRDefault="00B07CE7" w:rsidP="00B07CE7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</w:t>
      </w:r>
      <w:r w:rsidR="00E3480C">
        <w:rPr>
          <w:b/>
          <w:i/>
          <w:sz w:val="22"/>
          <w:highlight w:val="yellow"/>
        </w:rPr>
        <w:t>3.</w:t>
      </w:r>
      <w:r w:rsidR="00B51812">
        <w:rPr>
          <w:b/>
          <w:i/>
          <w:sz w:val="22"/>
          <w:highlight w:val="yellow"/>
        </w:rPr>
        <w:t>2</w:t>
      </w:r>
      <w:r>
        <w:rPr>
          <w:b/>
          <w:i/>
          <w:sz w:val="22"/>
          <w:highlight w:val="yellow"/>
        </w:rPr>
        <w:t xml:space="preserve">, in </w:t>
      </w:r>
      <w:r w:rsidR="00F129DD">
        <w:rPr>
          <w:b/>
          <w:i/>
          <w:sz w:val="22"/>
          <w:highlight w:val="yellow"/>
        </w:rPr>
        <w:t>10.2</w:t>
      </w:r>
      <w:r w:rsidR="00E3480C">
        <w:rPr>
          <w:b/>
          <w:i/>
          <w:sz w:val="22"/>
          <w:highlight w:val="yellow"/>
        </w:rPr>
        <w:t>5</w:t>
      </w:r>
      <w:r w:rsidR="00F129DD">
        <w:rPr>
          <w:b/>
          <w:i/>
          <w:sz w:val="22"/>
          <w:highlight w:val="yellow"/>
        </w:rPr>
        <w:t xml:space="preserve">.6.8 Maintaining block </w:t>
      </w:r>
      <w:proofErr w:type="spellStart"/>
      <w:r w:rsidR="00F129DD">
        <w:rPr>
          <w:b/>
          <w:i/>
          <w:sz w:val="22"/>
          <w:highlight w:val="yellow"/>
        </w:rPr>
        <w:t>ack</w:t>
      </w:r>
      <w:proofErr w:type="spellEnd"/>
      <w:r w:rsidR="00F129DD">
        <w:rPr>
          <w:b/>
          <w:i/>
          <w:sz w:val="22"/>
          <w:highlight w:val="yellow"/>
        </w:rPr>
        <w:t xml:space="preserve"> state at the originator, change the text as shown:</w:t>
      </w:r>
    </w:p>
    <w:p w:rsidR="00B07CE7" w:rsidRDefault="00B07CE7" w:rsidP="0091389C">
      <w:pPr>
        <w:rPr>
          <w:rFonts w:ascii="Arial" w:hAnsi="Arial" w:cs="Arial"/>
          <w:b/>
          <w:bCs/>
          <w:sz w:val="20"/>
        </w:rPr>
      </w:pPr>
    </w:p>
    <w:p w:rsidR="00333DE5" w:rsidRDefault="00333DE5" w:rsidP="0091389C">
      <w:pPr>
        <w:rPr>
          <w:bCs/>
          <w:sz w:val="20"/>
        </w:rPr>
      </w:pPr>
    </w:p>
    <w:p w:rsidR="00F129DD" w:rsidRPr="00F129DD" w:rsidRDefault="00ED244F" w:rsidP="00F129DD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color w:val="000000"/>
          <w:sz w:val="20"/>
          <w:lang w:val="en-US" w:eastAsia="ko-KR"/>
        </w:rPr>
      </w:pPr>
      <w:r>
        <w:rPr>
          <w:rFonts w:ascii="Arial" w:eastAsia="Arial,Bold" w:hAnsi="Arial" w:cs="Arial"/>
          <w:b/>
          <w:bCs/>
          <w:color w:val="000000"/>
          <w:sz w:val="20"/>
          <w:lang w:val="en-US" w:eastAsia="ko-KR"/>
        </w:rPr>
        <w:t>10.25</w:t>
      </w:r>
      <w:r w:rsidR="00F129DD" w:rsidRPr="00F129DD">
        <w:rPr>
          <w:rFonts w:ascii="Arial" w:eastAsia="Arial,Bold" w:hAnsi="Arial" w:cs="Arial"/>
          <w:b/>
          <w:bCs/>
          <w:color w:val="000000"/>
          <w:sz w:val="20"/>
          <w:lang w:val="en-US" w:eastAsia="ko-KR"/>
        </w:rPr>
        <w:t xml:space="preserve">.6.8 Maintaining block </w:t>
      </w:r>
      <w:proofErr w:type="spellStart"/>
      <w:r w:rsidR="00F129DD" w:rsidRPr="00F129DD">
        <w:rPr>
          <w:rFonts w:ascii="Arial" w:eastAsia="Arial,Bold" w:hAnsi="Arial" w:cs="Arial"/>
          <w:b/>
          <w:bCs/>
          <w:color w:val="000000"/>
          <w:sz w:val="20"/>
          <w:lang w:val="en-US" w:eastAsia="ko-KR"/>
        </w:rPr>
        <w:t>ack</w:t>
      </w:r>
      <w:proofErr w:type="spellEnd"/>
      <w:r w:rsidR="00F129DD" w:rsidRPr="00F129DD">
        <w:rPr>
          <w:rFonts w:ascii="Arial" w:eastAsia="Arial,Bold" w:hAnsi="Arial" w:cs="Arial"/>
          <w:b/>
          <w:bCs/>
          <w:color w:val="000000"/>
          <w:sz w:val="20"/>
          <w:lang w:val="en-US" w:eastAsia="ko-KR"/>
        </w:rPr>
        <w:t xml:space="preserve"> state at the originator</w:t>
      </w:r>
    </w:p>
    <w:p w:rsidR="00F129DD" w:rsidRDefault="00F129DD" w:rsidP="00F129DD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:rsidR="00F129DD" w:rsidRDefault="00203DE7" w:rsidP="00F129DD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  <w:ins w:id="2" w:author="Matthew Fischer" w:date="2020-05-06T08:38:00Z">
        <w:r w:rsidRPr="00060709">
          <w:rPr>
            <w:rFonts w:eastAsia="Times New Roman"/>
            <w:sz w:val="20"/>
            <w:szCs w:val="24"/>
            <w:lang w:val="en-US"/>
          </w:rPr>
          <w:t xml:space="preserve">If an originator receives a </w:t>
        </w:r>
        <w:proofErr w:type="spellStart"/>
        <w:r w:rsidRPr="00060709">
          <w:rPr>
            <w:rFonts w:eastAsia="Times New Roman"/>
            <w:sz w:val="20"/>
            <w:szCs w:val="24"/>
            <w:lang w:val="en-US"/>
          </w:rPr>
          <w:t>BlockAck</w:t>
        </w:r>
        <w:proofErr w:type="spellEnd"/>
        <w:r w:rsidRPr="00060709">
          <w:rPr>
            <w:rFonts w:eastAsia="Times New Roman"/>
            <w:sz w:val="20"/>
            <w:szCs w:val="24"/>
            <w:lang w:val="en-US"/>
          </w:rPr>
          <w:t xml:space="preserve"> frame, the originator updates status of MPDUs in its transmit buffer that have the same TID as the </w:t>
        </w:r>
        <w:proofErr w:type="spellStart"/>
        <w:r w:rsidRPr="00060709">
          <w:rPr>
            <w:rFonts w:eastAsia="Times New Roman"/>
            <w:sz w:val="20"/>
            <w:szCs w:val="24"/>
            <w:lang w:val="en-US"/>
          </w:rPr>
          <w:t>BlockAck</w:t>
        </w:r>
        <w:proofErr w:type="spellEnd"/>
        <w:r w:rsidRPr="00060709">
          <w:rPr>
            <w:rFonts w:eastAsia="Times New Roman"/>
            <w:sz w:val="20"/>
            <w:szCs w:val="24"/>
            <w:lang w:val="en-US"/>
          </w:rPr>
          <w:t xml:space="preserve"> frame and RA equal to the TA of the </w:t>
        </w:r>
        <w:proofErr w:type="spellStart"/>
        <w:r w:rsidRPr="00060709">
          <w:rPr>
            <w:rFonts w:eastAsia="Times New Roman"/>
            <w:sz w:val="20"/>
            <w:szCs w:val="24"/>
            <w:lang w:val="en-US"/>
          </w:rPr>
          <w:t>BlockAck</w:t>
        </w:r>
        <w:proofErr w:type="spellEnd"/>
        <w:r w:rsidRPr="00060709">
          <w:rPr>
            <w:rFonts w:eastAsia="Times New Roman"/>
            <w:sz w:val="20"/>
            <w:szCs w:val="24"/>
            <w:lang w:val="en-US"/>
          </w:rPr>
          <w:t xml:space="preserve"> frame and TA equal to the RA of the </w:t>
        </w:r>
        <w:proofErr w:type="spellStart"/>
        <w:r w:rsidRPr="00060709">
          <w:rPr>
            <w:rFonts w:eastAsia="Times New Roman"/>
            <w:sz w:val="20"/>
            <w:szCs w:val="24"/>
            <w:lang w:val="en-US"/>
          </w:rPr>
          <w:t>BlockAck</w:t>
        </w:r>
        <w:proofErr w:type="spellEnd"/>
        <w:r w:rsidRPr="00060709">
          <w:rPr>
            <w:rFonts w:eastAsia="Times New Roman"/>
            <w:sz w:val="20"/>
            <w:szCs w:val="24"/>
            <w:lang w:val="en-US"/>
          </w:rPr>
          <w:t xml:space="preserve"> frame. Status update is performed as follows:</w:t>
        </w:r>
      </w:ins>
      <w:del w:id="3" w:author="Matthew Fischer" w:date="2019-09-11T16:49:00Z">
        <w:r w:rsidR="00F129DD"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If an originator</w:delText>
        </w:r>
      </w:del>
      <w:del w:id="4" w:author="Matthew Fischer" w:date="2019-09-11T16:50:00Z">
        <w:r w:rsidR="00F129DD"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 receive</w:delText>
        </w:r>
      </w:del>
      <w:del w:id="5" w:author="Matthew Fischer" w:date="2019-09-11T16:49:00Z">
        <w:r w:rsidR="00F129DD"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s</w:delText>
        </w:r>
      </w:del>
      <w:del w:id="6" w:author="Matthew Fischer" w:date="2020-05-06T08:38:00Z">
        <w:r w:rsidR="00F129DD" w:rsidDel="00203DE7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 </w:delText>
        </w:r>
      </w:del>
      <w:del w:id="7" w:author="Matthew Fischer" w:date="2019-09-11T16:49:00Z">
        <w:r w:rsidR="00F129DD"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a </w:delText>
        </w:r>
      </w:del>
      <w:del w:id="8" w:author="Matthew Fischer" w:date="2020-05-06T08:38:00Z">
        <w:r w:rsidR="00F129DD" w:rsidDel="00203DE7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BlockAck frame </w:delText>
        </w:r>
      </w:del>
      <w:del w:id="9" w:author="Matthew Fischer" w:date="2019-08-16T16:28:00Z">
        <w:r w:rsidR="00F129DD"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in response to a BlockAckReq frame</w:delText>
        </w:r>
      </w:del>
      <w:del w:id="10" w:author="Matthew Fischer" w:date="2020-05-06T08:38:00Z">
        <w:r w:rsidR="00F129DD" w:rsidDel="00203DE7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, the originator</w:delText>
        </w:r>
        <w:r w:rsidR="00536538" w:rsidDel="00203DE7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 </w:delText>
        </w:r>
        <w:r w:rsidR="00F129DD" w:rsidDel="00203DE7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shall maintain block ack </w:delText>
        </w:r>
      </w:del>
      <w:del w:id="11" w:author="Matthew Fischer" w:date="2020-04-08T14:47:00Z">
        <w:r w:rsidR="00F129DD" w:rsidDel="00997731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state</w:delText>
        </w:r>
      </w:del>
      <w:del w:id="12" w:author="Matthew Fischer" w:date="2019-09-11T16:48:00Z">
        <w:r w:rsidR="00F129DD"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.</w:delText>
        </w:r>
      </w:del>
      <w:proofErr w:type="gramStart"/>
      <w:ins w:id="13" w:author="Matthew Fischer" w:date="2019-09-11T16:48:00Z">
        <w:r w:rsidR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t>:</w:t>
        </w:r>
      </w:ins>
      <w:proofErr w:type="gramEnd"/>
    </w:p>
    <w:p w:rsidR="00F129DD" w:rsidRDefault="00F129DD" w:rsidP="00F129DD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:rsidR="00F129DD" w:rsidDel="00536538" w:rsidRDefault="00F129DD" w:rsidP="00F129DD">
      <w:pPr>
        <w:autoSpaceDE w:val="0"/>
        <w:autoSpaceDN w:val="0"/>
        <w:adjustRightInd w:val="0"/>
        <w:rPr>
          <w:del w:id="14" w:author="Matthew Fischer" w:date="2019-08-16T16:29:00Z"/>
          <w:rFonts w:ascii="TimesNewRoman" w:eastAsia="TimesNewRoman" w:cs="TimesNewRoman"/>
          <w:color w:val="000000"/>
          <w:sz w:val="20"/>
          <w:lang w:val="en-US" w:eastAsia="ko-KR"/>
        </w:rPr>
      </w:pPr>
      <w:del w:id="15" w:author="Matthew Fischer" w:date="2019-08-16T16:29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If the originator receives a </w:delText>
        </w:r>
      </w:del>
      <w:del w:id="16" w:author="Matthew Fischer" w:date="2019-09-11T16:49:00Z">
        <w:r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BlockAck frame</w:delText>
        </w:r>
      </w:del>
      <w:del w:id="17" w:author="Matthew Fischer" w:date="2019-08-16T16:28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 in response to an HT-immediate BlockAckReq frame</w:delText>
        </w:r>
      </w:del>
      <w:del w:id="18" w:author="Matthew Fischer" w:date="2019-09-11T16:49:00Z">
        <w:r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, </w:delText>
        </w:r>
      </w:del>
      <w:del w:id="19" w:author="Matthew Fischer" w:date="2019-08-16T16:29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it</w:delText>
        </w:r>
      </w:del>
      <w:del w:id="20" w:author="Matthew Fischer" w:date="2019-09-11T16:49:00Z">
        <w:r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 shall</w:delText>
        </w:r>
      </w:del>
      <w:del w:id="21" w:author="Matthew Fischer" w:date="2019-08-16T16:29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, in</w:delText>
        </w:r>
      </w:del>
    </w:p>
    <w:p w:rsidR="00F129DD" w:rsidRDefault="00F129DD" w:rsidP="00F129DD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  <w:del w:id="22" w:author="Matthew Fischer" w:date="2019-08-16T16:29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additi</w:delText>
        </w:r>
      </w:del>
      <w:del w:id="23" w:author="Matthew Fischer" w:date="2019-08-16T16:30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on,</w:delText>
        </w:r>
      </w:del>
    </w:p>
    <w:p w:rsidR="00B556E5" w:rsidRDefault="00B556E5" w:rsidP="00B556E5">
      <w:pPr>
        <w:tabs>
          <w:tab w:val="left" w:pos="2891"/>
        </w:tabs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:rsidR="00F129DD" w:rsidRDefault="00F129DD" w:rsidP="00DA50A7">
      <w:pPr>
        <w:autoSpaceDE w:val="0"/>
        <w:autoSpaceDN w:val="0"/>
        <w:adjustRightInd w:val="0"/>
        <w:ind w:left="720" w:hanging="360"/>
        <w:rPr>
          <w:ins w:id="24" w:author="Matthew Fischer" w:date="2019-08-16T16:30:00Z"/>
          <w:rFonts w:ascii="TimesNewRoman" w:eastAsia="TimesNewRoman" w:cs="TimesNewRoman"/>
          <w:color w:val="000000"/>
          <w:sz w:val="20"/>
          <w:lang w:val="en-US" w:eastAsia="ko-KR"/>
        </w:rPr>
      </w:pPr>
      <w:r>
        <w:rPr>
          <w:rFonts w:ascii="TimesNewRoman" w:eastAsia="TimesNewRoman" w:cs="TimesNewRoman" w:hint="eastAsia"/>
          <w:color w:val="000000"/>
          <w:sz w:val="20"/>
          <w:lang w:val="en-US" w:eastAsia="ko-KR"/>
        </w:rPr>
        <w:t>—</w:t>
      </w:r>
      <w:r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 </w:t>
      </w:r>
      <w:ins w:id="25" w:author="Matthew Fischer" w:date="2020-05-06T08:45:00Z">
        <w:r w:rsidR="00DA50A7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The originator shall </w:t>
        </w:r>
      </w:ins>
      <w:del w:id="26" w:author="Matthew Fischer" w:date="2020-05-06T08:45:00Z">
        <w:r w:rsidDel="00DA50A7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N</w:delText>
        </w:r>
      </w:del>
      <w:ins w:id="27" w:author="Matthew Fischer" w:date="2020-05-06T08:45:00Z">
        <w:r w:rsidR="00DA50A7">
          <w:rPr>
            <w:rFonts w:ascii="TimesNewRoman" w:eastAsia="TimesNewRoman" w:cs="TimesNewRoman"/>
            <w:color w:val="000000"/>
            <w:sz w:val="20"/>
            <w:lang w:val="en-US" w:eastAsia="ko-KR"/>
          </w:rPr>
          <w:t>n</w:t>
        </w:r>
      </w:ins>
      <w:r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ot update the status of MPDUs with Sequence Number subfield values between </w:t>
      </w:r>
      <w:proofErr w:type="spellStart"/>
      <w:r>
        <w:rPr>
          <w:rFonts w:ascii="TimesNewRoman,Italic" w:eastAsia="Arial,Bold" w:hAnsi="TimesNewRoman,Italic" w:cs="TimesNewRoman,Italic"/>
          <w:i/>
          <w:iCs/>
          <w:color w:val="000000"/>
          <w:sz w:val="20"/>
          <w:lang w:val="en-US" w:eastAsia="ko-KR"/>
        </w:rPr>
        <w:t>WinStart</w:t>
      </w:r>
      <w:r>
        <w:rPr>
          <w:rFonts w:ascii="TimesNewRoman,Italic" w:eastAsia="Arial,Bold" w:hAnsi="TimesNewRoman,Italic" w:cs="TimesNewRoman,Italic"/>
          <w:i/>
          <w:iCs/>
          <w:color w:val="000000"/>
          <w:sz w:val="16"/>
          <w:szCs w:val="16"/>
          <w:lang w:val="en-US" w:eastAsia="ko-KR"/>
        </w:rPr>
        <w:t>O</w:t>
      </w:r>
      <w:proofErr w:type="spellEnd"/>
      <w:r w:rsidR="00DA50A7">
        <w:rPr>
          <w:rFonts w:ascii="TimesNewRoman,Italic" w:eastAsia="Arial,Bold" w:hAnsi="TimesNewRoman,Italic" w:cs="TimesNewRoman,Italic"/>
          <w:i/>
          <w:iCs/>
          <w:color w:val="000000"/>
          <w:sz w:val="16"/>
          <w:szCs w:val="16"/>
          <w:lang w:val="en-US" w:eastAsia="ko-KR"/>
        </w:rPr>
        <w:t xml:space="preserve"> </w:t>
      </w:r>
      <w:r>
        <w:rPr>
          <w:rFonts w:ascii="TimesNewRoman" w:eastAsia="TimesNewRoman" w:cs="TimesNewRoman"/>
          <w:color w:val="000000"/>
          <w:sz w:val="20"/>
          <w:lang w:val="en-US" w:eastAsia="ko-KR"/>
        </w:rPr>
        <w:t>and</w:t>
      </w:r>
      <w:r w:rsidR="00DA50A7"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  </w:t>
      </w:r>
      <w:r>
        <w:rPr>
          <w:rFonts w:ascii="TimesNewRoman,Italic" w:eastAsia="Arial,Bold" w:hAnsi="TimesNewRoman,Italic" w:cs="TimesNewRoman,Italic"/>
          <w:i/>
          <w:iCs/>
          <w:color w:val="000000"/>
          <w:sz w:val="20"/>
          <w:lang w:val="en-US" w:eastAsia="ko-KR"/>
        </w:rPr>
        <w:t xml:space="preserve">SSN </w:t>
      </w:r>
      <w:r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of the received </w:t>
      </w:r>
      <w:proofErr w:type="spellStart"/>
      <w:r>
        <w:rPr>
          <w:rFonts w:ascii="TimesNewRoman" w:eastAsia="TimesNewRoman" w:cs="TimesNewRoman"/>
          <w:color w:val="000000"/>
          <w:sz w:val="20"/>
          <w:lang w:val="en-US" w:eastAsia="ko-KR"/>
        </w:rPr>
        <w:t>BlockAck</w:t>
      </w:r>
      <w:proofErr w:type="spellEnd"/>
      <w:r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 frame, and</w:t>
      </w:r>
    </w:p>
    <w:p w:rsidR="00B556E5" w:rsidRDefault="00B556E5" w:rsidP="00B556E5">
      <w:pPr>
        <w:tabs>
          <w:tab w:val="left" w:pos="2891"/>
        </w:tabs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:rsidR="00B54B63" w:rsidRDefault="00B54B63" w:rsidP="00B54B63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Cs w:val="18"/>
          <w:lang w:val="en-US" w:eastAsia="ko-KR"/>
        </w:rPr>
      </w:pPr>
      <w:r>
        <w:rPr>
          <w:rFonts w:ascii="TimesNewRoman" w:eastAsia="TimesNewRoman" w:cs="TimesNewRoman"/>
          <w:color w:val="000000"/>
          <w:szCs w:val="18"/>
          <w:lang w:val="en-US" w:eastAsia="ko-KR"/>
        </w:rPr>
        <w:t>NOTE</w:t>
      </w:r>
      <w:r>
        <w:rPr>
          <w:rFonts w:ascii="TimesNewRoman" w:eastAsia="TimesNewRoman" w:cs="TimesNewRoman" w:hint="eastAsia"/>
          <w:color w:val="000000"/>
          <w:szCs w:val="18"/>
          <w:lang w:val="en-US" w:eastAsia="ko-KR"/>
        </w:rPr>
        <w:t>—</w:t>
      </w:r>
      <w:proofErr w:type="gramStart"/>
      <w:r>
        <w:rPr>
          <w:rFonts w:ascii="TimesNewRoman" w:eastAsia="TimesNewRoman" w:cs="TimesNewRoman"/>
          <w:color w:val="000000"/>
          <w:szCs w:val="18"/>
          <w:lang w:val="en-US" w:eastAsia="ko-KR"/>
        </w:rPr>
        <w:t>It</w:t>
      </w:r>
      <w:proofErr w:type="gramEnd"/>
      <w:r>
        <w:rPr>
          <w:rFonts w:ascii="TimesNewRoman" w:eastAsia="TimesNewRoman" w:cs="TimesNewRoman"/>
          <w:color w:val="000000"/>
          <w:szCs w:val="18"/>
          <w:lang w:val="en-US" w:eastAsia="ko-KR"/>
        </w:rPr>
        <w:t xml:space="preserve"> is possible for the Starting Sequence Number subfield value (</w:t>
      </w:r>
      <w:r>
        <w:rPr>
          <w:rFonts w:ascii="TimesNewRoman,Italic" w:eastAsia="Arial,Bold" w:hAnsi="TimesNewRoman,Italic" w:cs="TimesNewRoman,Italic"/>
          <w:i/>
          <w:iCs/>
          <w:color w:val="000000"/>
          <w:szCs w:val="18"/>
          <w:lang w:val="en-US" w:eastAsia="ko-KR"/>
        </w:rPr>
        <w:t>SSN</w:t>
      </w:r>
      <w:r>
        <w:rPr>
          <w:rFonts w:ascii="TimesNewRoman" w:eastAsia="TimesNewRoman" w:cs="TimesNewRoman"/>
          <w:color w:val="000000"/>
          <w:szCs w:val="18"/>
          <w:lang w:val="en-US" w:eastAsia="ko-KR"/>
        </w:rPr>
        <w:t xml:space="preserve">) of the received </w:t>
      </w:r>
      <w:proofErr w:type="spellStart"/>
      <w:r>
        <w:rPr>
          <w:rFonts w:ascii="TimesNewRoman" w:eastAsia="TimesNewRoman" w:cs="TimesNewRoman"/>
          <w:color w:val="000000"/>
          <w:szCs w:val="18"/>
          <w:lang w:val="en-US" w:eastAsia="ko-KR"/>
        </w:rPr>
        <w:t>BlockAck</w:t>
      </w:r>
      <w:proofErr w:type="spellEnd"/>
      <w:r>
        <w:rPr>
          <w:rFonts w:ascii="TimesNewRoman" w:eastAsia="TimesNewRoman" w:cs="TimesNewRoman"/>
          <w:color w:val="000000"/>
          <w:szCs w:val="18"/>
          <w:lang w:val="en-US" w:eastAsia="ko-KR"/>
        </w:rPr>
        <w:t xml:space="preserve"> frame</w:t>
      </w:r>
    </w:p>
    <w:p w:rsidR="00B54B63" w:rsidRDefault="00B54B63" w:rsidP="00B54B63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Cs w:val="18"/>
          <w:lang w:val="en-US" w:eastAsia="ko-KR"/>
        </w:rPr>
      </w:pPr>
      <w:proofErr w:type="gramStart"/>
      <w:r>
        <w:rPr>
          <w:rFonts w:ascii="TimesNewRoman" w:eastAsia="TimesNewRoman" w:cs="TimesNewRoman"/>
          <w:color w:val="000000"/>
          <w:szCs w:val="18"/>
          <w:lang w:val="en-US" w:eastAsia="ko-KR"/>
        </w:rPr>
        <w:t>to</w:t>
      </w:r>
      <w:proofErr w:type="gramEnd"/>
      <w:r>
        <w:rPr>
          <w:rFonts w:ascii="TimesNewRoman" w:eastAsia="TimesNewRoman" w:cs="TimesNewRoman"/>
          <w:color w:val="000000"/>
          <w:szCs w:val="18"/>
          <w:lang w:val="en-US" w:eastAsia="ko-KR"/>
        </w:rPr>
        <w:t xml:space="preserve"> be greater than </w:t>
      </w:r>
      <w:proofErr w:type="spellStart"/>
      <w:r>
        <w:rPr>
          <w:rFonts w:ascii="TimesNewRoman,Italic" w:eastAsia="Arial,Bold" w:hAnsi="TimesNewRoman,Italic" w:cs="TimesNewRoman,Italic"/>
          <w:i/>
          <w:iCs/>
          <w:color w:val="000000"/>
          <w:szCs w:val="18"/>
          <w:lang w:val="en-US" w:eastAsia="ko-KR"/>
        </w:rPr>
        <w:t>WinStart</w:t>
      </w:r>
      <w:r>
        <w:rPr>
          <w:rFonts w:ascii="TimesNewRoman,Italic" w:eastAsia="Arial,Bold" w:hAnsi="TimesNewRoman,Italic" w:cs="TimesNewRoman,Italic"/>
          <w:i/>
          <w:iCs/>
          <w:color w:val="000000"/>
          <w:sz w:val="16"/>
          <w:szCs w:val="16"/>
          <w:lang w:val="en-US" w:eastAsia="ko-KR"/>
        </w:rPr>
        <w:t>O</w:t>
      </w:r>
      <w:proofErr w:type="spellEnd"/>
      <w:r>
        <w:rPr>
          <w:rFonts w:ascii="TimesNewRoman,Italic" w:eastAsia="Arial,Bold" w:hAnsi="TimesNewRoman,Italic" w:cs="TimesNewRoman,Italic"/>
          <w:i/>
          <w:iCs/>
          <w:color w:val="000000"/>
          <w:sz w:val="16"/>
          <w:szCs w:val="16"/>
          <w:lang w:val="en-US" w:eastAsia="ko-KR"/>
        </w:rPr>
        <w:t xml:space="preserve"> </w:t>
      </w:r>
      <w:r>
        <w:rPr>
          <w:rFonts w:ascii="TimesNewRoman" w:eastAsia="TimesNewRoman" w:cs="TimesNewRoman"/>
          <w:color w:val="000000"/>
          <w:szCs w:val="18"/>
          <w:lang w:val="en-US" w:eastAsia="ko-KR"/>
        </w:rPr>
        <w:t>because of the failed reception of a nonzero number of MPDUs beginning with the</w:t>
      </w:r>
    </w:p>
    <w:p w:rsidR="00B54B63" w:rsidRDefault="00B54B63" w:rsidP="00B54B63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Cs w:val="18"/>
          <w:lang w:val="en-US" w:eastAsia="ko-KR"/>
        </w:rPr>
      </w:pPr>
      <w:r>
        <w:rPr>
          <w:rFonts w:ascii="TimesNewRoman" w:eastAsia="TimesNewRoman" w:cs="TimesNewRoman"/>
          <w:color w:val="000000"/>
          <w:szCs w:val="18"/>
          <w:lang w:val="en-US" w:eastAsia="ko-KR"/>
        </w:rPr>
        <w:t xml:space="preserve">MPDU with Sequence Number subfield value equal to </w:t>
      </w:r>
      <w:proofErr w:type="spellStart"/>
      <w:r>
        <w:rPr>
          <w:rFonts w:ascii="TimesNewRoman,Italic" w:eastAsia="Arial,Bold" w:hAnsi="TimesNewRoman,Italic" w:cs="TimesNewRoman,Italic"/>
          <w:i/>
          <w:iCs/>
          <w:color w:val="000000"/>
          <w:szCs w:val="18"/>
          <w:lang w:val="en-US" w:eastAsia="ko-KR"/>
        </w:rPr>
        <w:t>WinStart</w:t>
      </w:r>
      <w:r>
        <w:rPr>
          <w:rFonts w:ascii="TimesNewRoman,Italic" w:eastAsia="Arial,Bold" w:hAnsi="TimesNewRoman,Italic" w:cs="TimesNewRoman,Italic"/>
          <w:i/>
          <w:iCs/>
          <w:color w:val="000000"/>
          <w:sz w:val="16"/>
          <w:szCs w:val="16"/>
          <w:lang w:val="en-US" w:eastAsia="ko-KR"/>
        </w:rPr>
        <w:t>O</w:t>
      </w:r>
      <w:proofErr w:type="spellEnd"/>
      <w:r>
        <w:rPr>
          <w:rFonts w:ascii="TimesNewRoman,Italic" w:eastAsia="Arial,Bold" w:hAnsi="TimesNewRoman,Italic" w:cs="TimesNewRoman,Italic"/>
          <w:i/>
          <w:iCs/>
          <w:color w:val="000000"/>
          <w:sz w:val="16"/>
          <w:szCs w:val="16"/>
          <w:lang w:val="en-US" w:eastAsia="ko-KR"/>
        </w:rPr>
        <w:t xml:space="preserve"> </w:t>
      </w:r>
      <w:r>
        <w:rPr>
          <w:rFonts w:ascii="TimesNewRoman" w:eastAsia="TimesNewRoman" w:cs="TimesNewRoman"/>
          <w:color w:val="000000"/>
          <w:szCs w:val="18"/>
          <w:lang w:val="en-US" w:eastAsia="ko-KR"/>
        </w:rPr>
        <w:t>at a recipient that is using partial-state</w:t>
      </w:r>
    </w:p>
    <w:p w:rsidR="00B54B63" w:rsidRDefault="00B54B63" w:rsidP="00B54B63">
      <w:pPr>
        <w:autoSpaceDE w:val="0"/>
        <w:autoSpaceDN w:val="0"/>
        <w:adjustRightInd w:val="0"/>
        <w:rPr>
          <w:rFonts w:ascii="TimesNewRoman" w:eastAsia="TimesNewRoman" w:cs="TimesNewRoman"/>
          <w:color w:val="000000"/>
          <w:szCs w:val="18"/>
          <w:lang w:val="en-US" w:eastAsia="ko-KR"/>
        </w:rPr>
      </w:pPr>
      <w:proofErr w:type="gramStart"/>
      <w:r>
        <w:rPr>
          <w:rFonts w:ascii="TimesNewRoman" w:eastAsia="TimesNewRoman" w:cs="TimesNewRoman"/>
          <w:color w:val="000000"/>
          <w:szCs w:val="18"/>
          <w:lang w:val="en-US" w:eastAsia="ko-KR"/>
        </w:rPr>
        <w:t>operation</w:t>
      </w:r>
      <w:proofErr w:type="gramEnd"/>
      <w:r>
        <w:rPr>
          <w:rFonts w:ascii="TimesNewRoman" w:eastAsia="TimesNewRoman" w:cs="TimesNewRoman"/>
          <w:color w:val="000000"/>
          <w:szCs w:val="18"/>
          <w:lang w:val="en-US" w:eastAsia="ko-KR"/>
        </w:rPr>
        <w:t>.</w:t>
      </w:r>
      <w:bookmarkStart w:id="28" w:name="_GoBack"/>
      <w:bookmarkEnd w:id="28"/>
    </w:p>
    <w:p w:rsidR="00B54B63" w:rsidRDefault="00B54B63" w:rsidP="00B54B63">
      <w:pPr>
        <w:tabs>
          <w:tab w:val="left" w:pos="2891"/>
        </w:tabs>
        <w:autoSpaceDE w:val="0"/>
        <w:autoSpaceDN w:val="0"/>
        <w:adjustRightInd w:val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:rsidR="00DA50A7" w:rsidRPr="00B556E5" w:rsidRDefault="00B556E5" w:rsidP="00B556E5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Chars="0" w:left="720"/>
        <w:rPr>
          <w:ins w:id="29" w:author="Matthew Fischer" w:date="2020-05-06T08:47:00Z"/>
          <w:rFonts w:ascii="MS Shell Dlg 2" w:hAnsi="MS Shell Dlg 2" w:cs="MS Shell Dlg 2"/>
          <w:sz w:val="17"/>
          <w:szCs w:val="17"/>
          <w:lang w:val="en-US" w:eastAsia="ko-KR"/>
        </w:rPr>
      </w:pPr>
      <w:ins w:id="30" w:author="Matthew Fischer" w:date="2020-05-06T08:59:00Z">
        <w:r>
          <w:rPr>
            <w:rFonts w:ascii="TimesNewRoman" w:eastAsia="TimesNewRoman" w:cs="TimesNewRoman"/>
            <w:color w:val="000000"/>
            <w:sz w:val="20"/>
            <w:lang w:val="en-US" w:eastAsia="ko-KR"/>
          </w:rPr>
          <w:t>F</w:t>
        </w:r>
      </w:ins>
      <w:ins w:id="31" w:author="Matthew Fischer" w:date="2020-05-06T08:47:00Z"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or each MPDU for which the status is not acknowledged, and for which the corresponding bit of the received bitmap contains a value of 1, and for which the Sequence Number subfield value is </w:t>
        </w:r>
      </w:ins>
      <w:ins w:id="32" w:author="Matthew Fischer" w:date="2020-05-06T08:50:00Z">
        <w:r w:rsidR="003C37DD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equal to SSN or is </w:t>
        </w:r>
      </w:ins>
      <w:ins w:id="33" w:author="Matthew Fischer" w:date="2020-05-06T08:47:00Z"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between SSN of the received </w:t>
        </w:r>
        <w:proofErr w:type="spellStart"/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>BlockAck</w:t>
        </w:r>
        <w:proofErr w:type="spellEnd"/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 frame and </w:t>
        </w:r>
        <w:proofErr w:type="spellStart"/>
        <w:r w:rsidR="00DA50A7"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>Win</w:t>
        </w:r>
      </w:ins>
      <w:ins w:id="34" w:author="Matthew Fischer" w:date="2020-05-06T08:58:00Z">
        <w:r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>StartO</w:t>
        </w:r>
        <w:proofErr w:type="spellEnd"/>
        <w:r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 xml:space="preserve"> </w:t>
        </w:r>
        <w:r w:rsidRPr="00B556E5">
          <w:rPr>
            <w:rFonts w:ascii="Symbol" w:hAnsi="Symbol" w:cs="Symbol"/>
            <w:sz w:val="23"/>
            <w:szCs w:val="23"/>
            <w:lang w:val="en-US" w:eastAsia="ko-KR"/>
          </w:rPr>
          <w:t></w:t>
        </w:r>
        <w:r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 xml:space="preserve"> </w:t>
        </w:r>
        <w:proofErr w:type="spellStart"/>
        <w:r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>WinSizeO</w:t>
        </w:r>
        <w:proofErr w:type="spellEnd"/>
        <w:r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 xml:space="preserve"> </w:t>
        </w:r>
      </w:ins>
      <w:ins w:id="35" w:author="Matthew Fischer" w:date="2020-05-06T08:59:00Z">
        <w:r w:rsidRPr="00B556E5">
          <w:rPr>
            <w:rFonts w:ascii="Symbol" w:hAnsi="Symbol" w:cs="Symbol"/>
            <w:sz w:val="23"/>
            <w:szCs w:val="23"/>
            <w:lang w:val="en-US" w:eastAsia="ko-KR"/>
          </w:rPr>
          <w:t></w:t>
        </w:r>
      </w:ins>
      <w:ins w:id="36" w:author="Matthew Fischer" w:date="2020-05-06T08:58:00Z">
        <w:r w:rsidRPr="00B556E5">
          <w:rPr>
            <w:rFonts w:ascii="TimesNewRoman" w:eastAsia="TimesNewRoman" w:cs="TimesNewRoman"/>
            <w:i/>
            <w:color w:val="000000"/>
            <w:sz w:val="20"/>
            <w:lang w:val="en-US" w:eastAsia="ko-KR"/>
          </w:rPr>
          <w:t xml:space="preserve"> 1</w:t>
        </w:r>
      </w:ins>
      <w:ins w:id="37" w:author="Matthew Fischer" w:date="2020-05-06T08:47:00Z"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, </w:t>
        </w:r>
      </w:ins>
      <w:ins w:id="38" w:author="Matthew Fischer" w:date="2020-05-06T09:00:00Z">
        <w:r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the originator shall </w:t>
        </w:r>
      </w:ins>
      <w:ins w:id="39" w:author="Matthew Fischer" w:date="2020-05-06T08:47:00Z"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change the block </w:t>
        </w:r>
        <w:proofErr w:type="spellStart"/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>ack</w:t>
        </w:r>
        <w:proofErr w:type="spellEnd"/>
        <w:r w:rsidR="00DA50A7" w:rsidRP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 status to acknowledged, </w:t>
        </w:r>
      </w:ins>
      <w:ins w:id="40" w:author="Matthew Fischer" w:date="2020-05-06T09:00:00Z">
        <w:r>
          <w:rPr>
            <w:rFonts w:ascii="TimesNewRoman" w:eastAsia="TimesNewRoman" w:cs="TimesNewRoman"/>
            <w:color w:val="000000"/>
            <w:sz w:val="20"/>
            <w:lang w:val="en-US" w:eastAsia="ko-KR"/>
          </w:rPr>
          <w:t>except that</w:t>
        </w:r>
      </w:ins>
    </w:p>
    <w:p w:rsidR="00B556E5" w:rsidRPr="00B556E5" w:rsidRDefault="00B556E5" w:rsidP="00B556E5">
      <w:pPr>
        <w:pStyle w:val="ListParagraph"/>
        <w:numPr>
          <w:ilvl w:val="0"/>
          <w:numId w:val="19"/>
        </w:numPr>
        <w:tabs>
          <w:tab w:val="left" w:pos="2891"/>
        </w:tabs>
        <w:autoSpaceDE w:val="0"/>
        <w:autoSpaceDN w:val="0"/>
        <w:adjustRightInd w:val="0"/>
        <w:ind w:leftChars="0"/>
        <w:rPr>
          <w:rFonts w:ascii="TimesNewRoman" w:eastAsia="TimesNewRoman" w:cs="TimesNewRoman"/>
          <w:color w:val="000000"/>
          <w:sz w:val="20"/>
          <w:lang w:val="en-US" w:eastAsia="ko-KR"/>
        </w:rPr>
      </w:pPr>
    </w:p>
    <w:p w:rsidR="00F129DD" w:rsidRDefault="00F129DD" w:rsidP="00DA50A7">
      <w:pPr>
        <w:ind w:left="720" w:hanging="360"/>
        <w:rPr>
          <w:bCs/>
          <w:sz w:val="20"/>
        </w:rPr>
      </w:pPr>
      <w:r>
        <w:rPr>
          <w:rFonts w:ascii="TimesNewRoman" w:eastAsia="TimesNewRoman" w:cs="TimesNewRoman" w:hint="eastAsia"/>
          <w:color w:val="000000"/>
          <w:sz w:val="20"/>
          <w:lang w:val="en-US" w:eastAsia="ko-KR"/>
        </w:rPr>
        <w:t>—</w:t>
      </w:r>
      <w:r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 </w:t>
      </w:r>
      <w:ins w:id="41" w:author="Matthew Fischer" w:date="2020-05-06T09:00:00Z">
        <w:r w:rsid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the originator shall </w:t>
        </w:r>
      </w:ins>
      <w:del w:id="42" w:author="Matthew Fischer" w:date="2020-05-06T09:00:00Z">
        <w:r w:rsidDel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N</w:delText>
        </w:r>
      </w:del>
      <w:ins w:id="43" w:author="Matthew Fischer" w:date="2020-05-06T09:00:00Z">
        <w:r w:rsidR="00B556E5">
          <w:rPr>
            <w:rFonts w:ascii="TimesNewRoman" w:eastAsia="TimesNewRoman" w:cs="TimesNewRoman"/>
            <w:color w:val="000000"/>
            <w:sz w:val="20"/>
            <w:lang w:val="en-US" w:eastAsia="ko-KR"/>
          </w:rPr>
          <w:t>n</w:t>
        </w:r>
      </w:ins>
      <w:r>
        <w:rPr>
          <w:rFonts w:ascii="TimesNewRoman" w:eastAsia="TimesNewRoman" w:cs="TimesNewRoman"/>
          <w:color w:val="000000"/>
          <w:sz w:val="20"/>
          <w:lang w:val="en-US" w:eastAsia="ko-KR"/>
        </w:rPr>
        <w:t xml:space="preserve">ot update the status of MPDUs that </w:t>
      </w:r>
      <w:ins w:id="44" w:author="Matthew Fischer" w:date="2019-09-11T16:47:00Z">
        <w:r w:rsidR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have </w:t>
        </w:r>
        <w:r w:rsidR="00B563EF" w:rsidRPr="00862E76">
          <w:rPr>
            <w:rFonts w:ascii="TimesNewRoman" w:eastAsia="TimesNewRoman" w:cs="TimesNewRoman"/>
            <w:color w:val="000000"/>
            <w:sz w:val="20"/>
            <w:lang w:val="en-US" w:eastAsia="ko-KR"/>
          </w:rPr>
          <w:t>a sta</w:t>
        </w:r>
      </w:ins>
      <w:ins w:id="45" w:author="Matthew Fischer" w:date="2019-09-19T00:58:00Z">
        <w:r w:rsidR="00862E76">
          <w:rPr>
            <w:rFonts w:ascii="TimesNewRoman" w:eastAsia="TimesNewRoman" w:cs="TimesNewRoman"/>
            <w:color w:val="000000"/>
            <w:sz w:val="20"/>
            <w:lang w:val="en-US" w:eastAsia="ko-KR"/>
          </w:rPr>
          <w:t>t</w:t>
        </w:r>
      </w:ins>
      <w:ins w:id="46" w:author="Matthew Fischer" w:date="2019-09-11T16:47:00Z">
        <w:r w:rsidR="00B563EF" w:rsidRPr="00862E76">
          <w:rPr>
            <w:rFonts w:ascii="TimesNewRoman" w:eastAsia="TimesNewRoman" w:cs="TimesNewRoman"/>
            <w:color w:val="000000"/>
            <w:sz w:val="20"/>
            <w:lang w:val="en-US" w:eastAsia="ko-KR"/>
          </w:rPr>
          <w:t>us</w:t>
        </w:r>
        <w:r w:rsidR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t xml:space="preserve"> of acknowledged</w:t>
        </w:r>
      </w:ins>
      <w:del w:id="47" w:author="Matthew Fischer" w:date="2019-09-11T16:47:00Z">
        <w:r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hav</w:delText>
        </w:r>
      </w:del>
      <w:del w:id="48" w:author="Matthew Fischer" w:date="2019-08-16T16:33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e</w:delText>
        </w:r>
      </w:del>
      <w:del w:id="49" w:author="Matthew Fischer" w:date="2019-09-11T16:47:00Z">
        <w:r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 been </w:delText>
        </w:r>
      </w:del>
      <w:del w:id="50" w:author="Matthew Fischer" w:date="2019-08-16T16:33:00Z">
        <w:r w:rsidDel="00536538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 xml:space="preserve">already </w:delText>
        </w:r>
      </w:del>
      <w:del w:id="51" w:author="Matthew Fischer" w:date="2019-09-11T16:47:00Z">
        <w:r w:rsidDel="00B563EF">
          <w:rPr>
            <w:rFonts w:ascii="TimesNewRoman" w:eastAsia="TimesNewRoman" w:cs="TimesNewRoman"/>
            <w:color w:val="000000"/>
            <w:sz w:val="20"/>
            <w:lang w:val="en-US" w:eastAsia="ko-KR"/>
          </w:rPr>
          <w:delText>positively acknowledged</w:delText>
        </w:r>
      </w:del>
      <w:r>
        <w:rPr>
          <w:rFonts w:ascii="TimesNewRoman" w:eastAsia="TimesNewRoman" w:cs="TimesNewRoman"/>
          <w:color w:val="000000"/>
          <w:sz w:val="20"/>
          <w:lang w:val="en-US" w:eastAsia="ko-KR"/>
        </w:rPr>
        <w:t>.</w:t>
      </w:r>
    </w:p>
    <w:p w:rsidR="00F129DD" w:rsidRDefault="00F129DD" w:rsidP="0091389C">
      <w:pPr>
        <w:rPr>
          <w:bCs/>
          <w:sz w:val="20"/>
        </w:rPr>
      </w:pPr>
    </w:p>
    <w:p w:rsidR="00F129DD" w:rsidRDefault="00F129DD" w:rsidP="00F129DD">
      <w:pPr>
        <w:autoSpaceDE w:val="0"/>
        <w:autoSpaceDN w:val="0"/>
        <w:adjustRightInd w:val="0"/>
        <w:rPr>
          <w:rFonts w:ascii="TimesNewRoman" w:eastAsia="TimesNewRoman" w:cs="TimesNewRoman"/>
          <w:szCs w:val="18"/>
          <w:lang w:val="en-US" w:eastAsia="ko-KR"/>
        </w:rPr>
      </w:pPr>
      <w:r>
        <w:rPr>
          <w:rFonts w:ascii="TimesNewRoman" w:eastAsia="TimesNewRoman" w:cs="TimesNewRoman"/>
          <w:szCs w:val="18"/>
          <w:lang w:val="en-US" w:eastAsia="ko-KR"/>
        </w:rPr>
        <w:t>NOTE</w:t>
      </w:r>
      <w:r>
        <w:rPr>
          <w:rFonts w:ascii="TimesNewRoman" w:eastAsia="TimesNewRoman" w:cs="TimesNewRoman" w:hint="eastAsia"/>
          <w:szCs w:val="18"/>
          <w:lang w:val="en-US" w:eastAsia="ko-KR"/>
        </w:rPr>
        <w:t>—</w:t>
      </w:r>
      <w:proofErr w:type="gramStart"/>
      <w:r>
        <w:rPr>
          <w:rFonts w:ascii="TimesNewRoman" w:eastAsia="TimesNewRoman" w:cs="TimesNewRoman"/>
          <w:szCs w:val="18"/>
          <w:lang w:val="en-US" w:eastAsia="ko-KR"/>
        </w:rPr>
        <w:t>This</w:t>
      </w:r>
      <w:proofErr w:type="gramEnd"/>
      <w:r>
        <w:rPr>
          <w:rFonts w:ascii="TimesNewRoman" w:eastAsia="TimesNewRoman" w:cs="TimesNewRoman"/>
          <w:szCs w:val="18"/>
          <w:lang w:val="en-US" w:eastAsia="ko-KR"/>
        </w:rPr>
        <w:t xml:space="preserve"> </w:t>
      </w:r>
      <w:del w:id="52" w:author="Matthew Fischer" w:date="2019-09-11T16:52:00Z">
        <w:r w:rsidDel="00A37420">
          <w:rPr>
            <w:rFonts w:ascii="TimesNewRoman" w:eastAsia="TimesNewRoman" w:cs="TimesNewRoman"/>
            <w:szCs w:val="18"/>
            <w:lang w:val="en-US" w:eastAsia="ko-KR"/>
          </w:rPr>
          <w:delText xml:space="preserve">second </w:delText>
        </w:r>
      </w:del>
      <w:ins w:id="53" w:author="Matthew Fischer" w:date="2019-09-11T16:52:00Z">
        <w:r w:rsidR="00A37420">
          <w:rPr>
            <w:rFonts w:ascii="TimesNewRoman" w:eastAsia="TimesNewRoman" w:cs="TimesNewRoman"/>
            <w:szCs w:val="18"/>
            <w:lang w:val="en-US" w:eastAsia="ko-KR"/>
          </w:rPr>
          <w:t xml:space="preserve">third </w:t>
        </w:r>
      </w:ins>
      <w:r>
        <w:rPr>
          <w:rFonts w:ascii="TimesNewRoman" w:eastAsia="TimesNewRoman" w:cs="TimesNewRoman"/>
          <w:szCs w:val="18"/>
          <w:lang w:val="en-US" w:eastAsia="ko-KR"/>
        </w:rPr>
        <w:t>rule means that if an originator successfully delivered an MPDU and received the</w:t>
      </w:r>
    </w:p>
    <w:p w:rsidR="00F129DD" w:rsidRDefault="00F129DD" w:rsidP="00F129DD">
      <w:pPr>
        <w:autoSpaceDE w:val="0"/>
        <w:autoSpaceDN w:val="0"/>
        <w:adjustRightInd w:val="0"/>
        <w:rPr>
          <w:rFonts w:ascii="TimesNewRoman" w:eastAsia="TimesNewRoman" w:cs="TimesNewRoman"/>
          <w:szCs w:val="18"/>
          <w:lang w:val="en-US" w:eastAsia="ko-KR"/>
        </w:rPr>
      </w:pPr>
      <w:proofErr w:type="spellStart"/>
      <w:r>
        <w:rPr>
          <w:rFonts w:ascii="TimesNewRoman" w:eastAsia="TimesNewRoman" w:cs="TimesNewRoman"/>
          <w:szCs w:val="18"/>
          <w:lang w:val="en-US" w:eastAsia="ko-KR"/>
        </w:rPr>
        <w:t>BlockAck</w:t>
      </w:r>
      <w:proofErr w:type="spellEnd"/>
      <w:r>
        <w:rPr>
          <w:rFonts w:ascii="TimesNewRoman" w:eastAsia="TimesNewRoman" w:cs="TimesNewRoman"/>
          <w:szCs w:val="18"/>
          <w:lang w:val="en-US" w:eastAsia="ko-KR"/>
        </w:rPr>
        <w:t xml:space="preserve"> frame in one TXOP and then receives a </w:t>
      </w:r>
      <w:proofErr w:type="spellStart"/>
      <w:r>
        <w:rPr>
          <w:rFonts w:ascii="TimesNewRoman" w:eastAsia="TimesNewRoman" w:cs="TimesNewRoman"/>
          <w:szCs w:val="18"/>
          <w:lang w:val="en-US" w:eastAsia="ko-KR"/>
        </w:rPr>
        <w:t>BlockAck</w:t>
      </w:r>
      <w:proofErr w:type="spellEnd"/>
      <w:r>
        <w:rPr>
          <w:rFonts w:ascii="TimesNewRoman" w:eastAsia="TimesNewRoman" w:cs="TimesNewRoman"/>
          <w:szCs w:val="18"/>
          <w:lang w:val="en-US" w:eastAsia="ko-KR"/>
        </w:rPr>
        <w:t xml:space="preserve"> frame in a later TXOP in which the MPDU is not</w:t>
      </w:r>
    </w:p>
    <w:p w:rsidR="00F129DD" w:rsidRDefault="00F129DD" w:rsidP="00C75284">
      <w:pPr>
        <w:autoSpaceDE w:val="0"/>
        <w:autoSpaceDN w:val="0"/>
        <w:adjustRightInd w:val="0"/>
        <w:rPr>
          <w:bCs/>
          <w:sz w:val="20"/>
        </w:rPr>
      </w:pPr>
      <w:proofErr w:type="gramStart"/>
      <w:r>
        <w:rPr>
          <w:rFonts w:ascii="TimesNewRoman" w:eastAsia="TimesNewRoman" w:cs="TimesNewRoman"/>
          <w:szCs w:val="18"/>
          <w:lang w:val="en-US" w:eastAsia="ko-KR"/>
        </w:rPr>
        <w:t>indicated</w:t>
      </w:r>
      <w:proofErr w:type="gramEnd"/>
      <w:r>
        <w:rPr>
          <w:rFonts w:ascii="TimesNewRoman" w:eastAsia="TimesNewRoman" w:cs="TimesNewRoman"/>
          <w:szCs w:val="18"/>
          <w:lang w:val="en-US" w:eastAsia="ko-KR"/>
        </w:rPr>
        <w:t xml:space="preserve"> as received </w:t>
      </w:r>
      <w:ins w:id="54" w:author="Matthew Fischer" w:date="2020-05-06T09:04:00Z">
        <w:r w:rsidR="00C75284">
          <w:rPr>
            <w:rFonts w:ascii="TimesNewRoman" w:eastAsia="TimesNewRoman" w:cs="TimesNewRoman"/>
            <w:szCs w:val="18"/>
            <w:lang w:val="en-US" w:eastAsia="ko-KR"/>
          </w:rPr>
          <w:t>(i.e. the corresponding bit of the received bitmap is 0</w:t>
        </w:r>
      </w:ins>
      <w:ins w:id="55" w:author="Matthew Fischer" w:date="2020-05-06T09:05:00Z">
        <w:r w:rsidR="00C75284">
          <w:rPr>
            <w:rFonts w:ascii="TimesNewRoman" w:eastAsia="TimesNewRoman" w:cs="TimesNewRoman"/>
            <w:szCs w:val="18"/>
            <w:lang w:val="en-US" w:eastAsia="ko-KR"/>
          </w:rPr>
          <w:t xml:space="preserve"> </w:t>
        </w:r>
      </w:ins>
      <w:del w:id="56" w:author="Matthew Fischer" w:date="2020-05-06T09:05:00Z">
        <w:r w:rsidDel="00C75284">
          <w:rPr>
            <w:rFonts w:ascii="TimesNewRoman" w:eastAsia="TimesNewRoman" w:cs="TimesNewRoman"/>
            <w:szCs w:val="18"/>
            <w:lang w:val="en-US" w:eastAsia="ko-KR"/>
          </w:rPr>
          <w:delText>(</w:delText>
        </w:r>
      </w:del>
      <w:r>
        <w:rPr>
          <w:rFonts w:ascii="TimesNewRoman" w:eastAsia="TimesNewRoman" w:cs="TimesNewRoman"/>
          <w:szCs w:val="18"/>
          <w:lang w:val="en-US" w:eastAsia="ko-KR"/>
        </w:rPr>
        <w:t>because the partial state has been reset), the originator knows not to retry the</w:t>
      </w:r>
      <w:r w:rsidR="00C75284">
        <w:rPr>
          <w:rFonts w:ascii="TimesNewRoman" w:eastAsia="TimesNewRoman" w:cs="TimesNewRoman"/>
          <w:szCs w:val="18"/>
          <w:lang w:val="en-US" w:eastAsia="ko-KR"/>
        </w:rPr>
        <w:t xml:space="preserve"> </w:t>
      </w:r>
      <w:r>
        <w:rPr>
          <w:rFonts w:ascii="TimesNewRoman" w:eastAsia="TimesNewRoman" w:cs="TimesNewRoman"/>
          <w:szCs w:val="18"/>
          <w:lang w:val="en-US" w:eastAsia="ko-KR"/>
        </w:rPr>
        <w:t>MPDU.</w:t>
      </w:r>
    </w:p>
    <w:p w:rsidR="00F129DD" w:rsidRPr="00333DE5" w:rsidRDefault="00F129DD" w:rsidP="0091389C">
      <w:pPr>
        <w:rPr>
          <w:bCs/>
          <w:sz w:val="20"/>
        </w:rPr>
      </w:pPr>
    </w:p>
    <w:p w:rsidR="00587E1B" w:rsidRDefault="00587E1B" w:rsidP="00587E1B">
      <w:pPr>
        <w:rPr>
          <w:sz w:val="20"/>
          <w:lang w:val="en-US"/>
        </w:rPr>
      </w:pPr>
    </w:p>
    <w:p w:rsidR="00587E1B" w:rsidRDefault="00587E1B" w:rsidP="00587E1B">
      <w:pPr>
        <w:rPr>
          <w:b/>
          <w:sz w:val="24"/>
          <w:lang w:val="en-US"/>
        </w:rPr>
      </w:pPr>
      <w:r w:rsidRPr="00943A02">
        <w:rPr>
          <w:b/>
          <w:sz w:val="24"/>
          <w:highlight w:val="yellow"/>
          <w:lang w:val="en-US"/>
        </w:rPr>
        <w:t>End of proposed changes.</w:t>
      </w:r>
    </w:p>
    <w:p w:rsidR="00943A02" w:rsidRPr="00943A02" w:rsidRDefault="00943A02" w:rsidP="007608D9">
      <w:pPr>
        <w:rPr>
          <w:b/>
          <w:sz w:val="24"/>
          <w:lang w:val="en-US"/>
        </w:rPr>
      </w:pPr>
    </w:p>
    <w:p w:rsidR="007C11D4" w:rsidRDefault="007C11D4" w:rsidP="00FE3C95">
      <w:pPr>
        <w:pStyle w:val="ListParagraph"/>
        <w:ind w:leftChars="0" w:left="1440"/>
        <w:rPr>
          <w:sz w:val="20"/>
          <w:lang w:val="en-US"/>
        </w:rPr>
      </w:pPr>
    </w:p>
    <w:p w:rsidR="007E40A2" w:rsidRDefault="007E40A2" w:rsidP="00FE3C95">
      <w:pPr>
        <w:pStyle w:val="ListParagraph"/>
        <w:ind w:leftChars="0" w:left="1440"/>
        <w:rPr>
          <w:sz w:val="20"/>
          <w:lang w:val="en-US"/>
        </w:rPr>
      </w:pPr>
    </w:p>
    <w:p w:rsidR="007E40A2" w:rsidRDefault="007E40A2" w:rsidP="00FE3C95">
      <w:pPr>
        <w:pStyle w:val="ListParagraph"/>
        <w:ind w:leftChars="0" w:left="1440"/>
        <w:rPr>
          <w:sz w:val="20"/>
          <w:lang w:val="en-US"/>
        </w:rPr>
      </w:pPr>
    </w:p>
    <w:p w:rsidR="00FE3C95" w:rsidRDefault="00FE3C95" w:rsidP="00AC4B40">
      <w:pPr>
        <w:rPr>
          <w:sz w:val="20"/>
          <w:lang w:val="en-US"/>
        </w:rPr>
      </w:pPr>
    </w:p>
    <w:p w:rsidR="00FE3C95" w:rsidRDefault="00FE3C95" w:rsidP="00AC4B40">
      <w:pPr>
        <w:rPr>
          <w:sz w:val="20"/>
          <w:lang w:val="en-US"/>
        </w:rPr>
      </w:pPr>
    </w:p>
    <w:p w:rsidR="00FE3C95" w:rsidRPr="00AC4B40" w:rsidRDefault="00FE3C95" w:rsidP="00AC4B40">
      <w:pPr>
        <w:rPr>
          <w:sz w:val="20"/>
          <w:lang w:val="en-US"/>
        </w:rPr>
      </w:pPr>
    </w:p>
    <w:sectPr w:rsidR="00FE3C95" w:rsidRPr="00AC4B40" w:rsidSect="00996772">
      <w:headerReference w:type="default" r:id="rId13"/>
      <w:footerReference w:type="defaul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0F" w:rsidRDefault="00F8330F">
      <w:r>
        <w:separator/>
      </w:r>
    </w:p>
  </w:endnote>
  <w:endnote w:type="continuationSeparator" w:id="0">
    <w:p w:rsidR="00F8330F" w:rsidRDefault="00F8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4D4" w:rsidRDefault="00AF1AB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0864D4">
        <w:t>Submission</w:t>
      </w:r>
    </w:fldSimple>
    <w:r w:rsidR="000864D4">
      <w:tab/>
      <w:t xml:space="preserve">page </w:t>
    </w:r>
    <w:r w:rsidR="000864D4">
      <w:fldChar w:fldCharType="begin"/>
    </w:r>
    <w:r w:rsidR="000864D4">
      <w:instrText xml:space="preserve">page </w:instrText>
    </w:r>
    <w:r w:rsidR="000864D4">
      <w:fldChar w:fldCharType="separate"/>
    </w:r>
    <w:r w:rsidR="00C75284">
      <w:rPr>
        <w:noProof/>
      </w:rPr>
      <w:t>4</w:t>
    </w:r>
    <w:r w:rsidR="000864D4">
      <w:rPr>
        <w:noProof/>
      </w:rPr>
      <w:fldChar w:fldCharType="end"/>
    </w:r>
    <w:r w:rsidR="000864D4">
      <w:tab/>
    </w:r>
    <w:r w:rsidR="000864D4">
      <w:rPr>
        <w:rFonts w:eastAsia="SimSun" w:hint="eastAsia"/>
        <w:lang w:eastAsia="zh-CN"/>
      </w:rPr>
      <w:t xml:space="preserve">          </w:t>
    </w:r>
    <w:r w:rsidR="000864D4">
      <w:rPr>
        <w:rFonts w:eastAsia="SimSun"/>
        <w:sz w:val="21"/>
        <w:szCs w:val="21"/>
        <w:lang w:eastAsia="zh-CN"/>
      </w:rPr>
      <w:fldChar w:fldCharType="begin"/>
    </w:r>
    <w:r w:rsidR="000864D4">
      <w:rPr>
        <w:rFonts w:eastAsia="SimSun"/>
        <w:sz w:val="21"/>
        <w:szCs w:val="21"/>
        <w:lang w:eastAsia="zh-CN"/>
      </w:rPr>
      <w:instrText xml:space="preserve"> AUTHOR   \* MERGEFORMAT </w:instrText>
    </w:r>
    <w:r w:rsidR="000864D4">
      <w:rPr>
        <w:rFonts w:eastAsia="SimSun"/>
        <w:sz w:val="21"/>
        <w:szCs w:val="21"/>
        <w:lang w:eastAsia="zh-CN"/>
      </w:rPr>
      <w:fldChar w:fldCharType="separate"/>
    </w:r>
    <w:r w:rsidR="000864D4">
      <w:rPr>
        <w:rFonts w:eastAsia="SimSun"/>
        <w:noProof/>
        <w:sz w:val="21"/>
        <w:szCs w:val="21"/>
        <w:lang w:eastAsia="zh-CN"/>
      </w:rPr>
      <w:t>Matthew Fischer, Broadcom</w:t>
    </w:r>
    <w:r w:rsidR="000864D4">
      <w:rPr>
        <w:rFonts w:eastAsia="SimSun"/>
        <w:sz w:val="21"/>
        <w:szCs w:val="21"/>
        <w:lang w:eastAsia="zh-CN"/>
      </w:rPr>
      <w:fldChar w:fldCharType="end"/>
    </w:r>
  </w:p>
  <w:p w:rsidR="000864D4" w:rsidRPr="0013508C" w:rsidRDefault="000864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0F" w:rsidRDefault="00F8330F">
      <w:r>
        <w:separator/>
      </w:r>
    </w:p>
  </w:footnote>
  <w:footnote w:type="continuationSeparator" w:id="0">
    <w:p w:rsidR="00F8330F" w:rsidRDefault="00F83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4D4" w:rsidRDefault="00AF1ABB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934946">
        <w:t>May 2020</w:t>
      </w:r>
    </w:fldSimple>
    <w:r w:rsidR="000864D4">
      <w:tab/>
    </w:r>
    <w:r w:rsidR="000864D4">
      <w:tab/>
    </w:r>
    <w:fldSimple w:instr=" TITLE  \* MERGEFORMAT ">
      <w:r w:rsidR="00934946">
        <w:t>doc.: IEEE 802.11-19/1564r4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3E3B52"/>
    <w:lvl w:ilvl="0">
      <w:numFmt w:val="bullet"/>
      <w:lvlText w:val="*"/>
      <w:lvlJc w:val="left"/>
    </w:lvl>
  </w:abstractNum>
  <w:abstractNum w:abstractNumId="1">
    <w:nsid w:val="05D272D4"/>
    <w:multiLevelType w:val="hybridMultilevel"/>
    <w:tmpl w:val="D7F2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43C7"/>
    <w:multiLevelType w:val="hybridMultilevel"/>
    <w:tmpl w:val="72E6562E"/>
    <w:lvl w:ilvl="0" w:tplc="47B8E714">
      <w:start w:val="10"/>
      <w:numFmt w:val="bullet"/>
      <w:lvlText w:val="-"/>
      <w:lvlJc w:val="left"/>
      <w:pPr>
        <w:ind w:left="720" w:hanging="360"/>
      </w:pPr>
      <w:rPr>
        <w:rFonts w:ascii="TimesNewRoman" w:eastAsia="TimesNewRoman" w:hAnsi="Times New Roman" w:cs="TimesNew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E4164"/>
    <w:multiLevelType w:val="hybridMultilevel"/>
    <w:tmpl w:val="D5A49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C0F82"/>
    <w:multiLevelType w:val="hybridMultilevel"/>
    <w:tmpl w:val="C122EB36"/>
    <w:lvl w:ilvl="0" w:tplc="9118E780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0700F"/>
    <w:multiLevelType w:val="hybridMultilevel"/>
    <w:tmpl w:val="A44EC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973DC"/>
    <w:multiLevelType w:val="hybridMultilevel"/>
    <w:tmpl w:val="AB1CBD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950E5"/>
    <w:multiLevelType w:val="hybridMultilevel"/>
    <w:tmpl w:val="D7F2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A44A8"/>
    <w:multiLevelType w:val="hybridMultilevel"/>
    <w:tmpl w:val="A44EC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837A0E"/>
    <w:multiLevelType w:val="hybridMultilevel"/>
    <w:tmpl w:val="97E0D796"/>
    <w:lvl w:ilvl="0" w:tplc="B3B6CE3A">
      <w:start w:val="2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7F0C0E"/>
    <w:multiLevelType w:val="hybridMultilevel"/>
    <w:tmpl w:val="D51ADFB8"/>
    <w:lvl w:ilvl="0" w:tplc="6FB4B7A6">
      <w:start w:val="10"/>
      <w:numFmt w:val="bullet"/>
      <w:lvlText w:val="-"/>
      <w:lvlJc w:val="left"/>
      <w:pPr>
        <w:ind w:left="1080" w:hanging="360"/>
      </w:pPr>
      <w:rPr>
        <w:rFonts w:ascii="TimesNewRoman" w:eastAsia="TimesNewRoman" w:hAnsi="TimesNewRoman" w:cs="TimesNew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7">
    <w:abstractNumId w:val="0"/>
    <w:lvlOverride w:ilvl="0">
      <w:lvl w:ilvl="0">
        <w:start w:val="1"/>
        <w:numFmt w:val="bullet"/>
        <w:lvlText w:val="9.4.2.2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589av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9-589a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ax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9-262k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5">
    <w:abstractNumId w:val="4"/>
  </w:num>
  <w:num w:numId="16">
    <w:abstractNumId w:val="0"/>
    <w:lvlOverride w:ilvl="0">
      <w:lvl w:ilvl="0">
        <w:numFmt w:val="bullet"/>
        <w:lvlText w:val="Table 10-1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7"/>
  </w:num>
  <w:num w:numId="18">
    <w:abstractNumId w:val="1"/>
  </w:num>
  <w:num w:numId="19">
    <w:abstractNumId w:val="2"/>
  </w:num>
  <w:num w:numId="20">
    <w:abstractNumId w:val="10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ongho Seok">
    <w15:presenceInfo w15:providerId="None" w15:userId="Yongho Seo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0B"/>
    <w:rsid w:val="0000030D"/>
    <w:rsid w:val="00000BD5"/>
    <w:rsid w:val="000013EC"/>
    <w:rsid w:val="00001D5C"/>
    <w:rsid w:val="000027A5"/>
    <w:rsid w:val="00002FD5"/>
    <w:rsid w:val="000031F7"/>
    <w:rsid w:val="000045FA"/>
    <w:rsid w:val="00006454"/>
    <w:rsid w:val="000067AA"/>
    <w:rsid w:val="00006DBB"/>
    <w:rsid w:val="0000743C"/>
    <w:rsid w:val="00007A76"/>
    <w:rsid w:val="00007BD6"/>
    <w:rsid w:val="0001027F"/>
    <w:rsid w:val="00011423"/>
    <w:rsid w:val="000116A2"/>
    <w:rsid w:val="000117C9"/>
    <w:rsid w:val="0001277E"/>
    <w:rsid w:val="000129E6"/>
    <w:rsid w:val="00013196"/>
    <w:rsid w:val="00013F87"/>
    <w:rsid w:val="00014031"/>
    <w:rsid w:val="00014507"/>
    <w:rsid w:val="000157CC"/>
    <w:rsid w:val="000159C5"/>
    <w:rsid w:val="00016D9C"/>
    <w:rsid w:val="00017D25"/>
    <w:rsid w:val="0002174B"/>
    <w:rsid w:val="00021A27"/>
    <w:rsid w:val="000233CD"/>
    <w:rsid w:val="00023CD8"/>
    <w:rsid w:val="00024344"/>
    <w:rsid w:val="00024487"/>
    <w:rsid w:val="000253CC"/>
    <w:rsid w:val="00025A89"/>
    <w:rsid w:val="00025FCB"/>
    <w:rsid w:val="00026CE3"/>
    <w:rsid w:val="00027AB8"/>
    <w:rsid w:val="00027D05"/>
    <w:rsid w:val="00031349"/>
    <w:rsid w:val="00031351"/>
    <w:rsid w:val="00031E68"/>
    <w:rsid w:val="000326AF"/>
    <w:rsid w:val="00032AA6"/>
    <w:rsid w:val="0003380C"/>
    <w:rsid w:val="00033911"/>
    <w:rsid w:val="00033B0A"/>
    <w:rsid w:val="00034E6F"/>
    <w:rsid w:val="000358B3"/>
    <w:rsid w:val="00035A11"/>
    <w:rsid w:val="0003684A"/>
    <w:rsid w:val="000405C4"/>
    <w:rsid w:val="000416E7"/>
    <w:rsid w:val="0004265F"/>
    <w:rsid w:val="00042C67"/>
    <w:rsid w:val="0004346B"/>
    <w:rsid w:val="00043C26"/>
    <w:rsid w:val="0004414E"/>
    <w:rsid w:val="00044501"/>
    <w:rsid w:val="00044DC0"/>
    <w:rsid w:val="00047142"/>
    <w:rsid w:val="000478EE"/>
    <w:rsid w:val="000511A1"/>
    <w:rsid w:val="000511D7"/>
    <w:rsid w:val="00052123"/>
    <w:rsid w:val="00053519"/>
    <w:rsid w:val="00053EBA"/>
    <w:rsid w:val="000567DA"/>
    <w:rsid w:val="00057B3C"/>
    <w:rsid w:val="00060363"/>
    <w:rsid w:val="000609BC"/>
    <w:rsid w:val="00061FFD"/>
    <w:rsid w:val="000642FC"/>
    <w:rsid w:val="0006469A"/>
    <w:rsid w:val="000650B0"/>
    <w:rsid w:val="000650B8"/>
    <w:rsid w:val="00066421"/>
    <w:rsid w:val="0006732A"/>
    <w:rsid w:val="00067D60"/>
    <w:rsid w:val="00070283"/>
    <w:rsid w:val="000718A4"/>
    <w:rsid w:val="00071971"/>
    <w:rsid w:val="00071B16"/>
    <w:rsid w:val="000723F8"/>
    <w:rsid w:val="00073BB4"/>
    <w:rsid w:val="00074C82"/>
    <w:rsid w:val="0007586A"/>
    <w:rsid w:val="00075C3C"/>
    <w:rsid w:val="00075E1E"/>
    <w:rsid w:val="00076885"/>
    <w:rsid w:val="00076B5C"/>
    <w:rsid w:val="00077C25"/>
    <w:rsid w:val="00080ACC"/>
    <w:rsid w:val="00080E1A"/>
    <w:rsid w:val="000815C7"/>
    <w:rsid w:val="00081E62"/>
    <w:rsid w:val="000823C8"/>
    <w:rsid w:val="000829FF"/>
    <w:rsid w:val="00082B8A"/>
    <w:rsid w:val="00082BFD"/>
    <w:rsid w:val="0008302D"/>
    <w:rsid w:val="00084297"/>
    <w:rsid w:val="000842D7"/>
    <w:rsid w:val="000864D4"/>
    <w:rsid w:val="000865AA"/>
    <w:rsid w:val="00086780"/>
    <w:rsid w:val="00086C10"/>
    <w:rsid w:val="00087E17"/>
    <w:rsid w:val="00090640"/>
    <w:rsid w:val="00091349"/>
    <w:rsid w:val="000914D2"/>
    <w:rsid w:val="000921B7"/>
    <w:rsid w:val="00092971"/>
    <w:rsid w:val="000929BA"/>
    <w:rsid w:val="00092AC6"/>
    <w:rsid w:val="00093AD2"/>
    <w:rsid w:val="0009417E"/>
    <w:rsid w:val="00094DFB"/>
    <w:rsid w:val="00094FFA"/>
    <w:rsid w:val="00095832"/>
    <w:rsid w:val="0009661D"/>
    <w:rsid w:val="00096B45"/>
    <w:rsid w:val="0009713F"/>
    <w:rsid w:val="000A0517"/>
    <w:rsid w:val="000A13D2"/>
    <w:rsid w:val="000A1C31"/>
    <w:rsid w:val="000A1F1B"/>
    <w:rsid w:val="000A1F25"/>
    <w:rsid w:val="000A671D"/>
    <w:rsid w:val="000A7680"/>
    <w:rsid w:val="000B041A"/>
    <w:rsid w:val="000B083E"/>
    <w:rsid w:val="000B0DAF"/>
    <w:rsid w:val="000B13A6"/>
    <w:rsid w:val="000B28B3"/>
    <w:rsid w:val="000B28B8"/>
    <w:rsid w:val="000B2F8C"/>
    <w:rsid w:val="000B345F"/>
    <w:rsid w:val="000B59FE"/>
    <w:rsid w:val="000B5D9E"/>
    <w:rsid w:val="000B6ADD"/>
    <w:rsid w:val="000C0F8B"/>
    <w:rsid w:val="000C1271"/>
    <w:rsid w:val="000C1EC4"/>
    <w:rsid w:val="000C1F0C"/>
    <w:rsid w:val="000C220E"/>
    <w:rsid w:val="000C27D0"/>
    <w:rsid w:val="000C3C9C"/>
    <w:rsid w:val="000C42E0"/>
    <w:rsid w:val="000C4DF9"/>
    <w:rsid w:val="000C54F3"/>
    <w:rsid w:val="000C6438"/>
    <w:rsid w:val="000C6842"/>
    <w:rsid w:val="000C6A2F"/>
    <w:rsid w:val="000C7A4A"/>
    <w:rsid w:val="000D0300"/>
    <w:rsid w:val="000D161D"/>
    <w:rsid w:val="000D174A"/>
    <w:rsid w:val="000D1AD4"/>
    <w:rsid w:val="000D2315"/>
    <w:rsid w:val="000D276A"/>
    <w:rsid w:val="000D2F1B"/>
    <w:rsid w:val="000D31DF"/>
    <w:rsid w:val="000D32AE"/>
    <w:rsid w:val="000D32BF"/>
    <w:rsid w:val="000D46EE"/>
    <w:rsid w:val="000D4A8F"/>
    <w:rsid w:val="000D4F65"/>
    <w:rsid w:val="000D5EBD"/>
    <w:rsid w:val="000D674F"/>
    <w:rsid w:val="000D7EC5"/>
    <w:rsid w:val="000E0494"/>
    <w:rsid w:val="000E052F"/>
    <w:rsid w:val="000E07AF"/>
    <w:rsid w:val="000E1C37"/>
    <w:rsid w:val="000E1D7B"/>
    <w:rsid w:val="000E3C8F"/>
    <w:rsid w:val="000E4303"/>
    <w:rsid w:val="000E4696"/>
    <w:rsid w:val="000E4B82"/>
    <w:rsid w:val="000E625A"/>
    <w:rsid w:val="000E6539"/>
    <w:rsid w:val="000E6D2F"/>
    <w:rsid w:val="000E720C"/>
    <w:rsid w:val="000E752D"/>
    <w:rsid w:val="000F033B"/>
    <w:rsid w:val="000F07E8"/>
    <w:rsid w:val="000F238C"/>
    <w:rsid w:val="000F3D76"/>
    <w:rsid w:val="000F4937"/>
    <w:rsid w:val="000F5088"/>
    <w:rsid w:val="000F60FA"/>
    <w:rsid w:val="000F623A"/>
    <w:rsid w:val="000F685B"/>
    <w:rsid w:val="000F6A03"/>
    <w:rsid w:val="000F6BB9"/>
    <w:rsid w:val="00100E3B"/>
    <w:rsid w:val="00100F66"/>
    <w:rsid w:val="001015F8"/>
    <w:rsid w:val="00101E87"/>
    <w:rsid w:val="00101FAF"/>
    <w:rsid w:val="001024D5"/>
    <w:rsid w:val="00102632"/>
    <w:rsid w:val="0010469F"/>
    <w:rsid w:val="001053C6"/>
    <w:rsid w:val="00105918"/>
    <w:rsid w:val="00107AEF"/>
    <w:rsid w:val="001101C2"/>
    <w:rsid w:val="001109AA"/>
    <w:rsid w:val="00111968"/>
    <w:rsid w:val="00112285"/>
    <w:rsid w:val="00112C6A"/>
    <w:rsid w:val="00113B5F"/>
    <w:rsid w:val="001141F5"/>
    <w:rsid w:val="001141FF"/>
    <w:rsid w:val="001147D8"/>
    <w:rsid w:val="00114BF5"/>
    <w:rsid w:val="00114FCA"/>
    <w:rsid w:val="0011536D"/>
    <w:rsid w:val="00115A75"/>
    <w:rsid w:val="00115B7B"/>
    <w:rsid w:val="00117299"/>
    <w:rsid w:val="00120064"/>
    <w:rsid w:val="00120298"/>
    <w:rsid w:val="001208DB"/>
    <w:rsid w:val="00120AA0"/>
    <w:rsid w:val="00120BBB"/>
    <w:rsid w:val="00120BD6"/>
    <w:rsid w:val="001215C0"/>
    <w:rsid w:val="00122083"/>
    <w:rsid w:val="00122191"/>
    <w:rsid w:val="00122CE7"/>
    <w:rsid w:val="00122D51"/>
    <w:rsid w:val="00123646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23DB"/>
    <w:rsid w:val="00134114"/>
    <w:rsid w:val="00134ADC"/>
    <w:rsid w:val="00135032"/>
    <w:rsid w:val="0013508C"/>
    <w:rsid w:val="00135784"/>
    <w:rsid w:val="00135B4B"/>
    <w:rsid w:val="00136446"/>
    <w:rsid w:val="0013699E"/>
    <w:rsid w:val="00136F15"/>
    <w:rsid w:val="00137C4B"/>
    <w:rsid w:val="001406F8"/>
    <w:rsid w:val="0014234B"/>
    <w:rsid w:val="00144089"/>
    <w:rsid w:val="00144318"/>
    <w:rsid w:val="001444B8"/>
    <w:rsid w:val="001448D8"/>
    <w:rsid w:val="001450BB"/>
    <w:rsid w:val="001459E7"/>
    <w:rsid w:val="00145C98"/>
    <w:rsid w:val="00146D19"/>
    <w:rsid w:val="0014736E"/>
    <w:rsid w:val="00150E54"/>
    <w:rsid w:val="00150E6D"/>
    <w:rsid w:val="00150F36"/>
    <w:rsid w:val="00150F68"/>
    <w:rsid w:val="00151BBE"/>
    <w:rsid w:val="001525FB"/>
    <w:rsid w:val="00154791"/>
    <w:rsid w:val="00154B26"/>
    <w:rsid w:val="001557CB"/>
    <w:rsid w:val="001559BB"/>
    <w:rsid w:val="00156135"/>
    <w:rsid w:val="00157EA8"/>
    <w:rsid w:val="00160C21"/>
    <w:rsid w:val="00160F45"/>
    <w:rsid w:val="0016147B"/>
    <w:rsid w:val="00163C7D"/>
    <w:rsid w:val="0016428D"/>
    <w:rsid w:val="001645FD"/>
    <w:rsid w:val="00165A40"/>
    <w:rsid w:val="00165BE6"/>
    <w:rsid w:val="001676C2"/>
    <w:rsid w:val="001677DF"/>
    <w:rsid w:val="001703FB"/>
    <w:rsid w:val="00172489"/>
    <w:rsid w:val="00172DD9"/>
    <w:rsid w:val="001733C8"/>
    <w:rsid w:val="001738FD"/>
    <w:rsid w:val="00173C6A"/>
    <w:rsid w:val="00174601"/>
    <w:rsid w:val="00175CDF"/>
    <w:rsid w:val="0017659B"/>
    <w:rsid w:val="00176600"/>
    <w:rsid w:val="00177305"/>
    <w:rsid w:val="00177BCE"/>
    <w:rsid w:val="001812B0"/>
    <w:rsid w:val="00181423"/>
    <w:rsid w:val="00181A0E"/>
    <w:rsid w:val="001825C3"/>
    <w:rsid w:val="00183698"/>
    <w:rsid w:val="00183709"/>
    <w:rsid w:val="00183F4C"/>
    <w:rsid w:val="00184449"/>
    <w:rsid w:val="0018462B"/>
    <w:rsid w:val="00184D65"/>
    <w:rsid w:val="00185B1D"/>
    <w:rsid w:val="00185DE7"/>
    <w:rsid w:val="00187129"/>
    <w:rsid w:val="00187978"/>
    <w:rsid w:val="0019040A"/>
    <w:rsid w:val="001914E2"/>
    <w:rsid w:val="0019164F"/>
    <w:rsid w:val="001927CD"/>
    <w:rsid w:val="00192C6E"/>
    <w:rsid w:val="001938B0"/>
    <w:rsid w:val="00193C39"/>
    <w:rsid w:val="001943F7"/>
    <w:rsid w:val="00194CA3"/>
    <w:rsid w:val="00194D56"/>
    <w:rsid w:val="00195A59"/>
    <w:rsid w:val="00196163"/>
    <w:rsid w:val="0019717A"/>
    <w:rsid w:val="001979B7"/>
    <w:rsid w:val="00197B92"/>
    <w:rsid w:val="001A0CEC"/>
    <w:rsid w:val="001A0EDB"/>
    <w:rsid w:val="001A1B7C"/>
    <w:rsid w:val="001A1C14"/>
    <w:rsid w:val="001A2240"/>
    <w:rsid w:val="001A2CDE"/>
    <w:rsid w:val="001A496B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3BC"/>
    <w:rsid w:val="001C1C5C"/>
    <w:rsid w:val="001C44B2"/>
    <w:rsid w:val="001C501D"/>
    <w:rsid w:val="001C618A"/>
    <w:rsid w:val="001C7CCE"/>
    <w:rsid w:val="001D016F"/>
    <w:rsid w:val="001D11FD"/>
    <w:rsid w:val="001D1550"/>
    <w:rsid w:val="001D15ED"/>
    <w:rsid w:val="001D2418"/>
    <w:rsid w:val="001D28B8"/>
    <w:rsid w:val="001D2A6C"/>
    <w:rsid w:val="001D328B"/>
    <w:rsid w:val="001D3CA6"/>
    <w:rsid w:val="001D4A93"/>
    <w:rsid w:val="001D5DD6"/>
    <w:rsid w:val="001D5F28"/>
    <w:rsid w:val="001D67EB"/>
    <w:rsid w:val="001D705D"/>
    <w:rsid w:val="001D7529"/>
    <w:rsid w:val="001D7948"/>
    <w:rsid w:val="001D7DF0"/>
    <w:rsid w:val="001E023A"/>
    <w:rsid w:val="001E0535"/>
    <w:rsid w:val="001E082B"/>
    <w:rsid w:val="001E0946"/>
    <w:rsid w:val="001E1001"/>
    <w:rsid w:val="001E12D1"/>
    <w:rsid w:val="001E15F8"/>
    <w:rsid w:val="001E349E"/>
    <w:rsid w:val="001E3A51"/>
    <w:rsid w:val="001E52C6"/>
    <w:rsid w:val="001E6060"/>
    <w:rsid w:val="001E6267"/>
    <w:rsid w:val="001E6D52"/>
    <w:rsid w:val="001E7C32"/>
    <w:rsid w:val="001F0210"/>
    <w:rsid w:val="001F10F7"/>
    <w:rsid w:val="001F13CA"/>
    <w:rsid w:val="001F1C40"/>
    <w:rsid w:val="001F27BB"/>
    <w:rsid w:val="001F3DB9"/>
    <w:rsid w:val="001F3F4A"/>
    <w:rsid w:val="001F45A4"/>
    <w:rsid w:val="001F491C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31DF"/>
    <w:rsid w:val="0020330E"/>
    <w:rsid w:val="002035EE"/>
    <w:rsid w:val="00203DE7"/>
    <w:rsid w:val="00204408"/>
    <w:rsid w:val="0020462A"/>
    <w:rsid w:val="002046A1"/>
    <w:rsid w:val="00204E17"/>
    <w:rsid w:val="0020501A"/>
    <w:rsid w:val="00206B35"/>
    <w:rsid w:val="00206CE8"/>
    <w:rsid w:val="00206D24"/>
    <w:rsid w:val="00207605"/>
    <w:rsid w:val="00210DDD"/>
    <w:rsid w:val="00210F4D"/>
    <w:rsid w:val="002125D6"/>
    <w:rsid w:val="00212E2A"/>
    <w:rsid w:val="002141B2"/>
    <w:rsid w:val="00214B50"/>
    <w:rsid w:val="00214BA3"/>
    <w:rsid w:val="00215A82"/>
    <w:rsid w:val="00215E32"/>
    <w:rsid w:val="00215E98"/>
    <w:rsid w:val="00215F36"/>
    <w:rsid w:val="002160AD"/>
    <w:rsid w:val="0021621D"/>
    <w:rsid w:val="00216771"/>
    <w:rsid w:val="00216AF6"/>
    <w:rsid w:val="00216F15"/>
    <w:rsid w:val="002206E4"/>
    <w:rsid w:val="002208B9"/>
    <w:rsid w:val="0022139A"/>
    <w:rsid w:val="00221646"/>
    <w:rsid w:val="0022224B"/>
    <w:rsid w:val="00222261"/>
    <w:rsid w:val="00222753"/>
    <w:rsid w:val="002239F2"/>
    <w:rsid w:val="00224133"/>
    <w:rsid w:val="002241A7"/>
    <w:rsid w:val="00224E11"/>
    <w:rsid w:val="00225233"/>
    <w:rsid w:val="00225508"/>
    <w:rsid w:val="00225570"/>
    <w:rsid w:val="00226FE3"/>
    <w:rsid w:val="00227E5A"/>
    <w:rsid w:val="00231F3B"/>
    <w:rsid w:val="002323FE"/>
    <w:rsid w:val="002327BF"/>
    <w:rsid w:val="002327E3"/>
    <w:rsid w:val="002342A0"/>
    <w:rsid w:val="002346F8"/>
    <w:rsid w:val="00234C13"/>
    <w:rsid w:val="00234E66"/>
    <w:rsid w:val="002369FD"/>
    <w:rsid w:val="00236A7E"/>
    <w:rsid w:val="0023760F"/>
    <w:rsid w:val="00237985"/>
    <w:rsid w:val="00237A84"/>
    <w:rsid w:val="00237BC1"/>
    <w:rsid w:val="00240514"/>
    <w:rsid w:val="00240895"/>
    <w:rsid w:val="00241AD7"/>
    <w:rsid w:val="00241BDE"/>
    <w:rsid w:val="00241F19"/>
    <w:rsid w:val="00242A36"/>
    <w:rsid w:val="00242C67"/>
    <w:rsid w:val="00242F25"/>
    <w:rsid w:val="00243F69"/>
    <w:rsid w:val="002446F4"/>
    <w:rsid w:val="002470AC"/>
    <w:rsid w:val="0024720B"/>
    <w:rsid w:val="0024786B"/>
    <w:rsid w:val="002479E7"/>
    <w:rsid w:val="0025062F"/>
    <w:rsid w:val="002506ED"/>
    <w:rsid w:val="00250EFA"/>
    <w:rsid w:val="00252D47"/>
    <w:rsid w:val="002539AB"/>
    <w:rsid w:val="00254081"/>
    <w:rsid w:val="00255A8B"/>
    <w:rsid w:val="00262D56"/>
    <w:rsid w:val="00263092"/>
    <w:rsid w:val="00263147"/>
    <w:rsid w:val="0026422E"/>
    <w:rsid w:val="002661CE"/>
    <w:rsid w:val="002662A5"/>
    <w:rsid w:val="00266916"/>
    <w:rsid w:val="00266B84"/>
    <w:rsid w:val="002674D1"/>
    <w:rsid w:val="00270171"/>
    <w:rsid w:val="0027028C"/>
    <w:rsid w:val="00270EE3"/>
    <w:rsid w:val="00270F98"/>
    <w:rsid w:val="002718ED"/>
    <w:rsid w:val="00273257"/>
    <w:rsid w:val="00273FA9"/>
    <w:rsid w:val="00274A4A"/>
    <w:rsid w:val="00275C5E"/>
    <w:rsid w:val="00276929"/>
    <w:rsid w:val="002773F1"/>
    <w:rsid w:val="002805B7"/>
    <w:rsid w:val="00281013"/>
    <w:rsid w:val="00281A5D"/>
    <w:rsid w:val="00281AB2"/>
    <w:rsid w:val="00281C71"/>
    <w:rsid w:val="00282053"/>
    <w:rsid w:val="002827AC"/>
    <w:rsid w:val="00282EFB"/>
    <w:rsid w:val="002837D9"/>
    <w:rsid w:val="00284C5E"/>
    <w:rsid w:val="00287B9F"/>
    <w:rsid w:val="00287FDF"/>
    <w:rsid w:val="002902A9"/>
    <w:rsid w:val="00291A10"/>
    <w:rsid w:val="0029309B"/>
    <w:rsid w:val="00293906"/>
    <w:rsid w:val="00294180"/>
    <w:rsid w:val="00294B37"/>
    <w:rsid w:val="00296722"/>
    <w:rsid w:val="00297F3F"/>
    <w:rsid w:val="002A1340"/>
    <w:rsid w:val="002A195C"/>
    <w:rsid w:val="002A19C0"/>
    <w:rsid w:val="002A251F"/>
    <w:rsid w:val="002A385F"/>
    <w:rsid w:val="002A3AAB"/>
    <w:rsid w:val="002A4A61"/>
    <w:rsid w:val="002A4C48"/>
    <w:rsid w:val="002A55B1"/>
    <w:rsid w:val="002A7496"/>
    <w:rsid w:val="002B0268"/>
    <w:rsid w:val="002B0983"/>
    <w:rsid w:val="002B162B"/>
    <w:rsid w:val="002B36F4"/>
    <w:rsid w:val="002B3CF6"/>
    <w:rsid w:val="002B5901"/>
    <w:rsid w:val="002B5973"/>
    <w:rsid w:val="002C160E"/>
    <w:rsid w:val="002C22B8"/>
    <w:rsid w:val="002C271D"/>
    <w:rsid w:val="002C2A2B"/>
    <w:rsid w:val="002C3A92"/>
    <w:rsid w:val="002C3FB6"/>
    <w:rsid w:val="002C49D8"/>
    <w:rsid w:val="002C4AC7"/>
    <w:rsid w:val="002C652C"/>
    <w:rsid w:val="002C6A1D"/>
    <w:rsid w:val="002C6B4F"/>
    <w:rsid w:val="002C6CFB"/>
    <w:rsid w:val="002C72E1"/>
    <w:rsid w:val="002D001B"/>
    <w:rsid w:val="002D1CEE"/>
    <w:rsid w:val="002D1D40"/>
    <w:rsid w:val="002D27AA"/>
    <w:rsid w:val="002D2C93"/>
    <w:rsid w:val="002D3073"/>
    <w:rsid w:val="002D4875"/>
    <w:rsid w:val="002D518F"/>
    <w:rsid w:val="002D5D5C"/>
    <w:rsid w:val="002D6F6A"/>
    <w:rsid w:val="002D7ABE"/>
    <w:rsid w:val="002D7C83"/>
    <w:rsid w:val="002D7ED5"/>
    <w:rsid w:val="002E024F"/>
    <w:rsid w:val="002E0A16"/>
    <w:rsid w:val="002E11FE"/>
    <w:rsid w:val="002E1973"/>
    <w:rsid w:val="002E1B18"/>
    <w:rsid w:val="002E1CC1"/>
    <w:rsid w:val="002E1EBF"/>
    <w:rsid w:val="002E2017"/>
    <w:rsid w:val="002E340A"/>
    <w:rsid w:val="002E422C"/>
    <w:rsid w:val="002E42B6"/>
    <w:rsid w:val="002E4762"/>
    <w:rsid w:val="002E49D7"/>
    <w:rsid w:val="002E560F"/>
    <w:rsid w:val="002E5658"/>
    <w:rsid w:val="002E5B22"/>
    <w:rsid w:val="002E665D"/>
    <w:rsid w:val="002E6FF6"/>
    <w:rsid w:val="002E71DD"/>
    <w:rsid w:val="002E75EA"/>
    <w:rsid w:val="002E76DC"/>
    <w:rsid w:val="002E7CA1"/>
    <w:rsid w:val="002F0915"/>
    <w:rsid w:val="002F1269"/>
    <w:rsid w:val="002F126C"/>
    <w:rsid w:val="002F25B2"/>
    <w:rsid w:val="002F2BC5"/>
    <w:rsid w:val="002F2F37"/>
    <w:rsid w:val="002F376B"/>
    <w:rsid w:val="002F47E0"/>
    <w:rsid w:val="002F47F4"/>
    <w:rsid w:val="002F499D"/>
    <w:rsid w:val="002F50E3"/>
    <w:rsid w:val="002F5C8C"/>
    <w:rsid w:val="002F7199"/>
    <w:rsid w:val="002F7D11"/>
    <w:rsid w:val="003006A6"/>
    <w:rsid w:val="0030081B"/>
    <w:rsid w:val="003024ED"/>
    <w:rsid w:val="003024FA"/>
    <w:rsid w:val="0030268D"/>
    <w:rsid w:val="003028FA"/>
    <w:rsid w:val="00303220"/>
    <w:rsid w:val="00303449"/>
    <w:rsid w:val="0030382C"/>
    <w:rsid w:val="00303893"/>
    <w:rsid w:val="00304535"/>
    <w:rsid w:val="003053B4"/>
    <w:rsid w:val="00305D6E"/>
    <w:rsid w:val="0030782E"/>
    <w:rsid w:val="00307F5F"/>
    <w:rsid w:val="00310A15"/>
    <w:rsid w:val="00310C14"/>
    <w:rsid w:val="00312589"/>
    <w:rsid w:val="00313179"/>
    <w:rsid w:val="00315B52"/>
    <w:rsid w:val="00315DE7"/>
    <w:rsid w:val="003173FB"/>
    <w:rsid w:val="00317454"/>
    <w:rsid w:val="0031782E"/>
    <w:rsid w:val="00317A7D"/>
    <w:rsid w:val="00320ED2"/>
    <w:rsid w:val="00321291"/>
    <w:rsid w:val="0032134D"/>
    <w:rsid w:val="003214E2"/>
    <w:rsid w:val="00322110"/>
    <w:rsid w:val="00322199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A1B"/>
    <w:rsid w:val="00326C52"/>
    <w:rsid w:val="00327DB6"/>
    <w:rsid w:val="0033057A"/>
    <w:rsid w:val="003308A8"/>
    <w:rsid w:val="00331749"/>
    <w:rsid w:val="00331C7A"/>
    <w:rsid w:val="00331E85"/>
    <w:rsid w:val="00332A81"/>
    <w:rsid w:val="00332D78"/>
    <w:rsid w:val="00333DE5"/>
    <w:rsid w:val="003347BF"/>
    <w:rsid w:val="00334DEA"/>
    <w:rsid w:val="0033563A"/>
    <w:rsid w:val="00336860"/>
    <w:rsid w:val="00336F5F"/>
    <w:rsid w:val="00340581"/>
    <w:rsid w:val="00340CEF"/>
    <w:rsid w:val="0034100E"/>
    <w:rsid w:val="003430EA"/>
    <w:rsid w:val="00343161"/>
    <w:rsid w:val="00343554"/>
    <w:rsid w:val="003438A7"/>
    <w:rsid w:val="003447C2"/>
    <w:rsid w:val="003449F9"/>
    <w:rsid w:val="00344DA5"/>
    <w:rsid w:val="0034581F"/>
    <w:rsid w:val="0034592B"/>
    <w:rsid w:val="00345EA4"/>
    <w:rsid w:val="003467F1"/>
    <w:rsid w:val="003471AB"/>
    <w:rsid w:val="003479E4"/>
    <w:rsid w:val="00347C43"/>
    <w:rsid w:val="00350CA7"/>
    <w:rsid w:val="0035213C"/>
    <w:rsid w:val="00352DC1"/>
    <w:rsid w:val="00352F60"/>
    <w:rsid w:val="00355254"/>
    <w:rsid w:val="0035591D"/>
    <w:rsid w:val="00356265"/>
    <w:rsid w:val="00356E0D"/>
    <w:rsid w:val="00357E0C"/>
    <w:rsid w:val="00357F36"/>
    <w:rsid w:val="00360C87"/>
    <w:rsid w:val="00360F4F"/>
    <w:rsid w:val="003622ED"/>
    <w:rsid w:val="00362C5B"/>
    <w:rsid w:val="00362D97"/>
    <w:rsid w:val="0036322B"/>
    <w:rsid w:val="00364933"/>
    <w:rsid w:val="00364E05"/>
    <w:rsid w:val="00366AF0"/>
    <w:rsid w:val="00367A27"/>
    <w:rsid w:val="00367F38"/>
    <w:rsid w:val="003713CA"/>
    <w:rsid w:val="0037201A"/>
    <w:rsid w:val="003729FC"/>
    <w:rsid w:val="00372FCA"/>
    <w:rsid w:val="003740DF"/>
    <w:rsid w:val="0037472D"/>
    <w:rsid w:val="00374C87"/>
    <w:rsid w:val="00374CBC"/>
    <w:rsid w:val="003751F7"/>
    <w:rsid w:val="003758E6"/>
    <w:rsid w:val="003766B9"/>
    <w:rsid w:val="00377E17"/>
    <w:rsid w:val="00381F98"/>
    <w:rsid w:val="003825BB"/>
    <w:rsid w:val="00382C54"/>
    <w:rsid w:val="00383766"/>
    <w:rsid w:val="00383978"/>
    <w:rsid w:val="00383AAF"/>
    <w:rsid w:val="00383C03"/>
    <w:rsid w:val="0038421A"/>
    <w:rsid w:val="00384FE8"/>
    <w:rsid w:val="0038516A"/>
    <w:rsid w:val="00385654"/>
    <w:rsid w:val="00385FD6"/>
    <w:rsid w:val="0038601E"/>
    <w:rsid w:val="00390388"/>
    <w:rsid w:val="003906A1"/>
    <w:rsid w:val="003907EE"/>
    <w:rsid w:val="00391845"/>
    <w:rsid w:val="003924F8"/>
    <w:rsid w:val="0039330F"/>
    <w:rsid w:val="003945E3"/>
    <w:rsid w:val="00394907"/>
    <w:rsid w:val="00395A50"/>
    <w:rsid w:val="00396AD3"/>
    <w:rsid w:val="0039787F"/>
    <w:rsid w:val="003A0886"/>
    <w:rsid w:val="003A161F"/>
    <w:rsid w:val="003A1693"/>
    <w:rsid w:val="003A1CC7"/>
    <w:rsid w:val="003A22E2"/>
    <w:rsid w:val="003A22E8"/>
    <w:rsid w:val="003A29E6"/>
    <w:rsid w:val="003A3196"/>
    <w:rsid w:val="003A36DB"/>
    <w:rsid w:val="003A478D"/>
    <w:rsid w:val="003A51B5"/>
    <w:rsid w:val="003A58F3"/>
    <w:rsid w:val="003A5BFF"/>
    <w:rsid w:val="003A6244"/>
    <w:rsid w:val="003A6797"/>
    <w:rsid w:val="003A6AC1"/>
    <w:rsid w:val="003A74EB"/>
    <w:rsid w:val="003A7A7D"/>
    <w:rsid w:val="003A7B64"/>
    <w:rsid w:val="003B03CE"/>
    <w:rsid w:val="003B09B9"/>
    <w:rsid w:val="003B2A6E"/>
    <w:rsid w:val="003B38A4"/>
    <w:rsid w:val="003B423F"/>
    <w:rsid w:val="003B4DAD"/>
    <w:rsid w:val="003B52F2"/>
    <w:rsid w:val="003B6329"/>
    <w:rsid w:val="003B6A0C"/>
    <w:rsid w:val="003B6F60"/>
    <w:rsid w:val="003B76BD"/>
    <w:rsid w:val="003C0CD9"/>
    <w:rsid w:val="003C0D14"/>
    <w:rsid w:val="003C27AE"/>
    <w:rsid w:val="003C2B82"/>
    <w:rsid w:val="003C315D"/>
    <w:rsid w:val="003C32E2"/>
    <w:rsid w:val="003C37DD"/>
    <w:rsid w:val="003C47A5"/>
    <w:rsid w:val="003C47D1"/>
    <w:rsid w:val="003C4A08"/>
    <w:rsid w:val="003C56D8"/>
    <w:rsid w:val="003C58AE"/>
    <w:rsid w:val="003C74FF"/>
    <w:rsid w:val="003D1C17"/>
    <w:rsid w:val="003D1D90"/>
    <w:rsid w:val="003D254E"/>
    <w:rsid w:val="003D26A5"/>
    <w:rsid w:val="003D3623"/>
    <w:rsid w:val="003D364B"/>
    <w:rsid w:val="003D3F93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77A3"/>
    <w:rsid w:val="003D78A0"/>
    <w:rsid w:val="003D78F7"/>
    <w:rsid w:val="003E0464"/>
    <w:rsid w:val="003E32DF"/>
    <w:rsid w:val="003E3FAD"/>
    <w:rsid w:val="003E416D"/>
    <w:rsid w:val="003E4403"/>
    <w:rsid w:val="003E443E"/>
    <w:rsid w:val="003E5898"/>
    <w:rsid w:val="003E5916"/>
    <w:rsid w:val="003E5CD9"/>
    <w:rsid w:val="003E5DE7"/>
    <w:rsid w:val="003E667C"/>
    <w:rsid w:val="003E7414"/>
    <w:rsid w:val="003E7BAA"/>
    <w:rsid w:val="003E7F99"/>
    <w:rsid w:val="003F0575"/>
    <w:rsid w:val="003F1281"/>
    <w:rsid w:val="003F208E"/>
    <w:rsid w:val="003F2B96"/>
    <w:rsid w:val="003F2D6C"/>
    <w:rsid w:val="003F3E33"/>
    <w:rsid w:val="003F5562"/>
    <w:rsid w:val="003F6B76"/>
    <w:rsid w:val="004010D0"/>
    <w:rsid w:val="004014AE"/>
    <w:rsid w:val="0040188F"/>
    <w:rsid w:val="00401E1F"/>
    <w:rsid w:val="00402495"/>
    <w:rsid w:val="00402DF5"/>
    <w:rsid w:val="00403271"/>
    <w:rsid w:val="00403645"/>
    <w:rsid w:val="00403B13"/>
    <w:rsid w:val="00403B1E"/>
    <w:rsid w:val="004051EE"/>
    <w:rsid w:val="0040592E"/>
    <w:rsid w:val="004073B1"/>
    <w:rsid w:val="00407C5B"/>
    <w:rsid w:val="004110BE"/>
    <w:rsid w:val="0041147F"/>
    <w:rsid w:val="00411A99"/>
    <w:rsid w:val="00411C03"/>
    <w:rsid w:val="00411E59"/>
    <w:rsid w:val="00412BD2"/>
    <w:rsid w:val="00414601"/>
    <w:rsid w:val="0041562C"/>
    <w:rsid w:val="00415C55"/>
    <w:rsid w:val="004166D4"/>
    <w:rsid w:val="00417669"/>
    <w:rsid w:val="004209D5"/>
    <w:rsid w:val="00421159"/>
    <w:rsid w:val="00421A46"/>
    <w:rsid w:val="00422546"/>
    <w:rsid w:val="00422D5C"/>
    <w:rsid w:val="00423116"/>
    <w:rsid w:val="00423634"/>
    <w:rsid w:val="00423F89"/>
    <w:rsid w:val="0042640A"/>
    <w:rsid w:val="004271CC"/>
    <w:rsid w:val="00430648"/>
    <w:rsid w:val="00430E74"/>
    <w:rsid w:val="00431D8B"/>
    <w:rsid w:val="00432058"/>
    <w:rsid w:val="00432069"/>
    <w:rsid w:val="004339CB"/>
    <w:rsid w:val="00433F8B"/>
    <w:rsid w:val="0043463F"/>
    <w:rsid w:val="00434D2F"/>
    <w:rsid w:val="0043502B"/>
    <w:rsid w:val="00435208"/>
    <w:rsid w:val="00435724"/>
    <w:rsid w:val="00435C6A"/>
    <w:rsid w:val="004365CF"/>
    <w:rsid w:val="00437814"/>
    <w:rsid w:val="00437ADB"/>
    <w:rsid w:val="004402C9"/>
    <w:rsid w:val="00440FF1"/>
    <w:rsid w:val="004417F2"/>
    <w:rsid w:val="00442799"/>
    <w:rsid w:val="00442CDB"/>
    <w:rsid w:val="004439D8"/>
    <w:rsid w:val="00443FBF"/>
    <w:rsid w:val="004445F3"/>
    <w:rsid w:val="004452DF"/>
    <w:rsid w:val="00445C7C"/>
    <w:rsid w:val="004467BE"/>
    <w:rsid w:val="00446BB4"/>
    <w:rsid w:val="00450546"/>
    <w:rsid w:val="004505FE"/>
    <w:rsid w:val="004507E7"/>
    <w:rsid w:val="00450B1A"/>
    <w:rsid w:val="00450CC0"/>
    <w:rsid w:val="0045288D"/>
    <w:rsid w:val="00452F0E"/>
    <w:rsid w:val="00453A44"/>
    <w:rsid w:val="00453AFE"/>
    <w:rsid w:val="00453E8C"/>
    <w:rsid w:val="00454AD3"/>
    <w:rsid w:val="00455142"/>
    <w:rsid w:val="00455B0F"/>
    <w:rsid w:val="00457028"/>
    <w:rsid w:val="00457E3B"/>
    <w:rsid w:val="00457FA3"/>
    <w:rsid w:val="00460CA1"/>
    <w:rsid w:val="00461C2E"/>
    <w:rsid w:val="00462172"/>
    <w:rsid w:val="004654A5"/>
    <w:rsid w:val="004658A9"/>
    <w:rsid w:val="00466770"/>
    <w:rsid w:val="00466B33"/>
    <w:rsid w:val="00466E98"/>
    <w:rsid w:val="00466EEB"/>
    <w:rsid w:val="00467B5B"/>
    <w:rsid w:val="00467C74"/>
    <w:rsid w:val="00470F1A"/>
    <w:rsid w:val="00471477"/>
    <w:rsid w:val="004721EF"/>
    <w:rsid w:val="0047267B"/>
    <w:rsid w:val="00472EA0"/>
    <w:rsid w:val="00474671"/>
    <w:rsid w:val="00475A71"/>
    <w:rsid w:val="00475BC2"/>
    <w:rsid w:val="00475C11"/>
    <w:rsid w:val="00475D9E"/>
    <w:rsid w:val="00476415"/>
    <w:rsid w:val="00476F40"/>
    <w:rsid w:val="004804A4"/>
    <w:rsid w:val="004806C9"/>
    <w:rsid w:val="004821A5"/>
    <w:rsid w:val="004828D5"/>
    <w:rsid w:val="00482AD0"/>
    <w:rsid w:val="00482AF6"/>
    <w:rsid w:val="00484651"/>
    <w:rsid w:val="004854ED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7E7"/>
    <w:rsid w:val="0049468A"/>
    <w:rsid w:val="00495A5A"/>
    <w:rsid w:val="00495DAB"/>
    <w:rsid w:val="00496B29"/>
    <w:rsid w:val="004A03AC"/>
    <w:rsid w:val="004A0AF4"/>
    <w:rsid w:val="004A0FC9"/>
    <w:rsid w:val="004A1A5F"/>
    <w:rsid w:val="004A2AD7"/>
    <w:rsid w:val="004A2DA4"/>
    <w:rsid w:val="004A5312"/>
    <w:rsid w:val="004A549A"/>
    <w:rsid w:val="004A5537"/>
    <w:rsid w:val="004A5958"/>
    <w:rsid w:val="004A6F42"/>
    <w:rsid w:val="004A7935"/>
    <w:rsid w:val="004B0852"/>
    <w:rsid w:val="004B0E7E"/>
    <w:rsid w:val="004B12BD"/>
    <w:rsid w:val="004B1ADA"/>
    <w:rsid w:val="004B2117"/>
    <w:rsid w:val="004B2414"/>
    <w:rsid w:val="004B2D2E"/>
    <w:rsid w:val="004B493F"/>
    <w:rsid w:val="004B4C24"/>
    <w:rsid w:val="004B50D6"/>
    <w:rsid w:val="004B53B6"/>
    <w:rsid w:val="004B5744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CA5"/>
    <w:rsid w:val="004C1F97"/>
    <w:rsid w:val="004C3440"/>
    <w:rsid w:val="004C36E5"/>
    <w:rsid w:val="004C3C2A"/>
    <w:rsid w:val="004C4A2D"/>
    <w:rsid w:val="004C6204"/>
    <w:rsid w:val="004C676F"/>
    <w:rsid w:val="004C695E"/>
    <w:rsid w:val="004C6C96"/>
    <w:rsid w:val="004C7688"/>
    <w:rsid w:val="004C7CE0"/>
    <w:rsid w:val="004D03A1"/>
    <w:rsid w:val="004D071D"/>
    <w:rsid w:val="004D0DF1"/>
    <w:rsid w:val="004D0F1C"/>
    <w:rsid w:val="004D2886"/>
    <w:rsid w:val="004D2D75"/>
    <w:rsid w:val="004D5AA1"/>
    <w:rsid w:val="004D5F05"/>
    <w:rsid w:val="004D5F1F"/>
    <w:rsid w:val="004D663A"/>
    <w:rsid w:val="004D6AB7"/>
    <w:rsid w:val="004D6BE8"/>
    <w:rsid w:val="004D7188"/>
    <w:rsid w:val="004E0097"/>
    <w:rsid w:val="004E0209"/>
    <w:rsid w:val="004E040B"/>
    <w:rsid w:val="004E173D"/>
    <w:rsid w:val="004E19B8"/>
    <w:rsid w:val="004E2A0B"/>
    <w:rsid w:val="004E303F"/>
    <w:rsid w:val="004E3117"/>
    <w:rsid w:val="004E4538"/>
    <w:rsid w:val="004E46DF"/>
    <w:rsid w:val="004E4723"/>
    <w:rsid w:val="004E4B5B"/>
    <w:rsid w:val="004E5B80"/>
    <w:rsid w:val="004E66C3"/>
    <w:rsid w:val="004E7E34"/>
    <w:rsid w:val="004F0CB7"/>
    <w:rsid w:val="004F0DC6"/>
    <w:rsid w:val="004F4564"/>
    <w:rsid w:val="004F4BBB"/>
    <w:rsid w:val="004F4CA7"/>
    <w:rsid w:val="004F5015"/>
    <w:rsid w:val="004F5A90"/>
    <w:rsid w:val="004F6A1B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74B"/>
    <w:rsid w:val="00502DB6"/>
    <w:rsid w:val="00503796"/>
    <w:rsid w:val="00503B0F"/>
    <w:rsid w:val="00503BF1"/>
    <w:rsid w:val="00503D26"/>
    <w:rsid w:val="005044C3"/>
    <w:rsid w:val="00504958"/>
    <w:rsid w:val="00504AA2"/>
    <w:rsid w:val="00505152"/>
    <w:rsid w:val="00506275"/>
    <w:rsid w:val="005065EB"/>
    <w:rsid w:val="00506786"/>
    <w:rsid w:val="00506863"/>
    <w:rsid w:val="005072B6"/>
    <w:rsid w:val="00507500"/>
    <w:rsid w:val="0050752C"/>
    <w:rsid w:val="00507703"/>
    <w:rsid w:val="00507A22"/>
    <w:rsid w:val="00507B1D"/>
    <w:rsid w:val="00510092"/>
    <w:rsid w:val="0051035D"/>
    <w:rsid w:val="0051061E"/>
    <w:rsid w:val="00511226"/>
    <w:rsid w:val="005115BA"/>
    <w:rsid w:val="005124B0"/>
    <w:rsid w:val="00513528"/>
    <w:rsid w:val="00513657"/>
    <w:rsid w:val="00513811"/>
    <w:rsid w:val="0051588E"/>
    <w:rsid w:val="0051768A"/>
    <w:rsid w:val="00517ED6"/>
    <w:rsid w:val="00520208"/>
    <w:rsid w:val="00520B77"/>
    <w:rsid w:val="00520B8C"/>
    <w:rsid w:val="0052151C"/>
    <w:rsid w:val="00521F9D"/>
    <w:rsid w:val="00522A49"/>
    <w:rsid w:val="005235B6"/>
    <w:rsid w:val="005243B4"/>
    <w:rsid w:val="00524DF5"/>
    <w:rsid w:val="00524F6B"/>
    <w:rsid w:val="00525704"/>
    <w:rsid w:val="005259C1"/>
    <w:rsid w:val="00525E5F"/>
    <w:rsid w:val="00526B85"/>
    <w:rsid w:val="00527489"/>
    <w:rsid w:val="00527BB3"/>
    <w:rsid w:val="00527DB9"/>
    <w:rsid w:val="005302FD"/>
    <w:rsid w:val="0053053E"/>
    <w:rsid w:val="00530F9F"/>
    <w:rsid w:val="00531734"/>
    <w:rsid w:val="0053254A"/>
    <w:rsid w:val="0053353C"/>
    <w:rsid w:val="0053507C"/>
    <w:rsid w:val="0053566B"/>
    <w:rsid w:val="00536538"/>
    <w:rsid w:val="005366F1"/>
    <w:rsid w:val="00540657"/>
    <w:rsid w:val="00540A28"/>
    <w:rsid w:val="00541085"/>
    <w:rsid w:val="00541142"/>
    <w:rsid w:val="00541AFE"/>
    <w:rsid w:val="0054235E"/>
    <w:rsid w:val="00542E02"/>
    <w:rsid w:val="0054425D"/>
    <w:rsid w:val="005442D3"/>
    <w:rsid w:val="00544B61"/>
    <w:rsid w:val="00544EB5"/>
    <w:rsid w:val="00545801"/>
    <w:rsid w:val="00546AEB"/>
    <w:rsid w:val="00546EDC"/>
    <w:rsid w:val="005471E7"/>
    <w:rsid w:val="00547E4D"/>
    <w:rsid w:val="005504F4"/>
    <w:rsid w:val="00552B79"/>
    <w:rsid w:val="0055377A"/>
    <w:rsid w:val="00553A28"/>
    <w:rsid w:val="00553B4F"/>
    <w:rsid w:val="00553C7D"/>
    <w:rsid w:val="0055459B"/>
    <w:rsid w:val="005546A4"/>
    <w:rsid w:val="00554742"/>
    <w:rsid w:val="00554995"/>
    <w:rsid w:val="00554EEF"/>
    <w:rsid w:val="005555B2"/>
    <w:rsid w:val="00555AA4"/>
    <w:rsid w:val="00556480"/>
    <w:rsid w:val="005579B9"/>
    <w:rsid w:val="00557C98"/>
    <w:rsid w:val="00561113"/>
    <w:rsid w:val="0056123A"/>
    <w:rsid w:val="00562627"/>
    <w:rsid w:val="0056327A"/>
    <w:rsid w:val="00563B85"/>
    <w:rsid w:val="00564672"/>
    <w:rsid w:val="00566240"/>
    <w:rsid w:val="00567934"/>
    <w:rsid w:val="00570136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5913"/>
    <w:rsid w:val="005759DA"/>
    <w:rsid w:val="00575D81"/>
    <w:rsid w:val="00575DF2"/>
    <w:rsid w:val="00576C16"/>
    <w:rsid w:val="00577836"/>
    <w:rsid w:val="00577BAE"/>
    <w:rsid w:val="00580893"/>
    <w:rsid w:val="005808B1"/>
    <w:rsid w:val="0058144F"/>
    <w:rsid w:val="00581828"/>
    <w:rsid w:val="00581D65"/>
    <w:rsid w:val="00583089"/>
    <w:rsid w:val="005831E6"/>
    <w:rsid w:val="00583212"/>
    <w:rsid w:val="005832F4"/>
    <w:rsid w:val="00585D8F"/>
    <w:rsid w:val="00586072"/>
    <w:rsid w:val="0058644C"/>
    <w:rsid w:val="005868C2"/>
    <w:rsid w:val="00587E1B"/>
    <w:rsid w:val="00587F10"/>
    <w:rsid w:val="005907C8"/>
    <w:rsid w:val="00590BD9"/>
    <w:rsid w:val="00591351"/>
    <w:rsid w:val="005915D7"/>
    <w:rsid w:val="0059255B"/>
    <w:rsid w:val="00592C65"/>
    <w:rsid w:val="00596243"/>
    <w:rsid w:val="00596413"/>
    <w:rsid w:val="00596B6A"/>
    <w:rsid w:val="005A1387"/>
    <w:rsid w:val="005A16CF"/>
    <w:rsid w:val="005A1A3D"/>
    <w:rsid w:val="005A2205"/>
    <w:rsid w:val="005A23DB"/>
    <w:rsid w:val="005A26F3"/>
    <w:rsid w:val="005A2ECA"/>
    <w:rsid w:val="005A30F4"/>
    <w:rsid w:val="005A4504"/>
    <w:rsid w:val="005A49B5"/>
    <w:rsid w:val="005A5694"/>
    <w:rsid w:val="005A6B8D"/>
    <w:rsid w:val="005A6BC3"/>
    <w:rsid w:val="005A7475"/>
    <w:rsid w:val="005B151D"/>
    <w:rsid w:val="005B1ACA"/>
    <w:rsid w:val="005B1FD6"/>
    <w:rsid w:val="005B2037"/>
    <w:rsid w:val="005B2611"/>
    <w:rsid w:val="005B2BA0"/>
    <w:rsid w:val="005B2F00"/>
    <w:rsid w:val="005B31EA"/>
    <w:rsid w:val="005B34A6"/>
    <w:rsid w:val="005B53A0"/>
    <w:rsid w:val="005B55BC"/>
    <w:rsid w:val="005B55FB"/>
    <w:rsid w:val="005B5BFD"/>
    <w:rsid w:val="005B6C67"/>
    <w:rsid w:val="005B727A"/>
    <w:rsid w:val="005C0321"/>
    <w:rsid w:val="005C0CBC"/>
    <w:rsid w:val="005C4204"/>
    <w:rsid w:val="005C4513"/>
    <w:rsid w:val="005C45E7"/>
    <w:rsid w:val="005C4C87"/>
    <w:rsid w:val="005C6389"/>
    <w:rsid w:val="005C6626"/>
    <w:rsid w:val="005C6667"/>
    <w:rsid w:val="005C6823"/>
    <w:rsid w:val="005C6C73"/>
    <w:rsid w:val="005C7C93"/>
    <w:rsid w:val="005D02BE"/>
    <w:rsid w:val="005D0C43"/>
    <w:rsid w:val="005D107F"/>
    <w:rsid w:val="005D1461"/>
    <w:rsid w:val="005D3197"/>
    <w:rsid w:val="005D33B5"/>
    <w:rsid w:val="005D397D"/>
    <w:rsid w:val="005D3F28"/>
    <w:rsid w:val="005D5C6E"/>
    <w:rsid w:val="005D5EF2"/>
    <w:rsid w:val="005D6720"/>
    <w:rsid w:val="005D74B0"/>
    <w:rsid w:val="005D7951"/>
    <w:rsid w:val="005D7DBC"/>
    <w:rsid w:val="005E0586"/>
    <w:rsid w:val="005E111C"/>
    <w:rsid w:val="005E1781"/>
    <w:rsid w:val="005E1D73"/>
    <w:rsid w:val="005E2305"/>
    <w:rsid w:val="005E2913"/>
    <w:rsid w:val="005E3E49"/>
    <w:rsid w:val="005E4790"/>
    <w:rsid w:val="005E4E9C"/>
    <w:rsid w:val="005E58D3"/>
    <w:rsid w:val="005E768D"/>
    <w:rsid w:val="005E7813"/>
    <w:rsid w:val="005E7B13"/>
    <w:rsid w:val="005F00B1"/>
    <w:rsid w:val="005F00E7"/>
    <w:rsid w:val="005F1447"/>
    <w:rsid w:val="005F19DD"/>
    <w:rsid w:val="005F1FA6"/>
    <w:rsid w:val="005F23B2"/>
    <w:rsid w:val="005F266F"/>
    <w:rsid w:val="005F3A68"/>
    <w:rsid w:val="005F3F68"/>
    <w:rsid w:val="005F4AD8"/>
    <w:rsid w:val="005F4B80"/>
    <w:rsid w:val="005F4EC7"/>
    <w:rsid w:val="005F57E8"/>
    <w:rsid w:val="005F5ADA"/>
    <w:rsid w:val="005F695C"/>
    <w:rsid w:val="005F71B8"/>
    <w:rsid w:val="005F72A8"/>
    <w:rsid w:val="005F7C51"/>
    <w:rsid w:val="00600A10"/>
    <w:rsid w:val="00601A22"/>
    <w:rsid w:val="00601B97"/>
    <w:rsid w:val="0060301B"/>
    <w:rsid w:val="00604BBF"/>
    <w:rsid w:val="006065AB"/>
    <w:rsid w:val="00606F70"/>
    <w:rsid w:val="00607638"/>
    <w:rsid w:val="00610293"/>
    <w:rsid w:val="006104BB"/>
    <w:rsid w:val="006111B6"/>
    <w:rsid w:val="006117D4"/>
    <w:rsid w:val="00612605"/>
    <w:rsid w:val="00612729"/>
    <w:rsid w:val="00612A92"/>
    <w:rsid w:val="0061399A"/>
    <w:rsid w:val="00614744"/>
    <w:rsid w:val="00614CA2"/>
    <w:rsid w:val="00614E85"/>
    <w:rsid w:val="00615E8C"/>
    <w:rsid w:val="00616288"/>
    <w:rsid w:val="00620F63"/>
    <w:rsid w:val="00621286"/>
    <w:rsid w:val="00621441"/>
    <w:rsid w:val="006220AF"/>
    <w:rsid w:val="0062216A"/>
    <w:rsid w:val="006221A4"/>
    <w:rsid w:val="0062254C"/>
    <w:rsid w:val="0062298E"/>
    <w:rsid w:val="0062350A"/>
    <w:rsid w:val="0062440B"/>
    <w:rsid w:val="00624F1A"/>
    <w:rsid w:val="006254B0"/>
    <w:rsid w:val="00625C33"/>
    <w:rsid w:val="0062637B"/>
    <w:rsid w:val="00626D26"/>
    <w:rsid w:val="00627AFD"/>
    <w:rsid w:val="006302F7"/>
    <w:rsid w:val="00631EB7"/>
    <w:rsid w:val="006321A0"/>
    <w:rsid w:val="00633A8F"/>
    <w:rsid w:val="0063423C"/>
    <w:rsid w:val="006346CB"/>
    <w:rsid w:val="00635200"/>
    <w:rsid w:val="006362D2"/>
    <w:rsid w:val="00636633"/>
    <w:rsid w:val="00637D47"/>
    <w:rsid w:val="00641444"/>
    <w:rsid w:val="006416FF"/>
    <w:rsid w:val="0064361C"/>
    <w:rsid w:val="0064398C"/>
    <w:rsid w:val="00643F3F"/>
    <w:rsid w:val="00643FAA"/>
    <w:rsid w:val="00644E29"/>
    <w:rsid w:val="00644EC7"/>
    <w:rsid w:val="0064617E"/>
    <w:rsid w:val="00646871"/>
    <w:rsid w:val="00647908"/>
    <w:rsid w:val="00650F21"/>
    <w:rsid w:val="00651442"/>
    <w:rsid w:val="00651C11"/>
    <w:rsid w:val="00651FCD"/>
    <w:rsid w:val="006548B7"/>
    <w:rsid w:val="00654B3B"/>
    <w:rsid w:val="00656882"/>
    <w:rsid w:val="00656BFD"/>
    <w:rsid w:val="00657061"/>
    <w:rsid w:val="00657363"/>
    <w:rsid w:val="006573BC"/>
    <w:rsid w:val="0065796C"/>
    <w:rsid w:val="00657DBD"/>
    <w:rsid w:val="006609A8"/>
    <w:rsid w:val="00660ACE"/>
    <w:rsid w:val="00660F53"/>
    <w:rsid w:val="00661D12"/>
    <w:rsid w:val="00662343"/>
    <w:rsid w:val="00662672"/>
    <w:rsid w:val="0066379D"/>
    <w:rsid w:val="0066483B"/>
    <w:rsid w:val="00664AB8"/>
    <w:rsid w:val="00664C2F"/>
    <w:rsid w:val="00664CCC"/>
    <w:rsid w:val="00664D94"/>
    <w:rsid w:val="006664CE"/>
    <w:rsid w:val="0067045E"/>
    <w:rsid w:val="0067069C"/>
    <w:rsid w:val="00670A58"/>
    <w:rsid w:val="00671F29"/>
    <w:rsid w:val="00672DE5"/>
    <w:rsid w:val="00672E83"/>
    <w:rsid w:val="00672F9B"/>
    <w:rsid w:val="0067305F"/>
    <w:rsid w:val="00673E73"/>
    <w:rsid w:val="0067614E"/>
    <w:rsid w:val="00676802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952"/>
    <w:rsid w:val="00684AD9"/>
    <w:rsid w:val="00685816"/>
    <w:rsid w:val="006861D2"/>
    <w:rsid w:val="00686494"/>
    <w:rsid w:val="0068691B"/>
    <w:rsid w:val="00687476"/>
    <w:rsid w:val="0069038E"/>
    <w:rsid w:val="00690774"/>
    <w:rsid w:val="00690DF1"/>
    <w:rsid w:val="00690EB5"/>
    <w:rsid w:val="006910E4"/>
    <w:rsid w:val="006925B5"/>
    <w:rsid w:val="0069303D"/>
    <w:rsid w:val="00693B88"/>
    <w:rsid w:val="00694AF4"/>
    <w:rsid w:val="0069501E"/>
    <w:rsid w:val="006976B8"/>
    <w:rsid w:val="006A041F"/>
    <w:rsid w:val="006A05AB"/>
    <w:rsid w:val="006A0AF0"/>
    <w:rsid w:val="006A0D04"/>
    <w:rsid w:val="006A3117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1AE5"/>
    <w:rsid w:val="006B4874"/>
    <w:rsid w:val="006B4C7F"/>
    <w:rsid w:val="006B5159"/>
    <w:rsid w:val="006B59DE"/>
    <w:rsid w:val="006B6CC1"/>
    <w:rsid w:val="006B7B06"/>
    <w:rsid w:val="006C0178"/>
    <w:rsid w:val="006C063A"/>
    <w:rsid w:val="006C1785"/>
    <w:rsid w:val="006C1FA8"/>
    <w:rsid w:val="006C2540"/>
    <w:rsid w:val="006C2C97"/>
    <w:rsid w:val="006C2D43"/>
    <w:rsid w:val="006C3C41"/>
    <w:rsid w:val="006C52D4"/>
    <w:rsid w:val="006C5695"/>
    <w:rsid w:val="006D00BF"/>
    <w:rsid w:val="006D02A6"/>
    <w:rsid w:val="006D067C"/>
    <w:rsid w:val="006D0767"/>
    <w:rsid w:val="006D0EFC"/>
    <w:rsid w:val="006D1093"/>
    <w:rsid w:val="006D2722"/>
    <w:rsid w:val="006D313D"/>
    <w:rsid w:val="006D3377"/>
    <w:rsid w:val="006D383B"/>
    <w:rsid w:val="006D3D07"/>
    <w:rsid w:val="006D3E5E"/>
    <w:rsid w:val="006D45A5"/>
    <w:rsid w:val="006D4C00"/>
    <w:rsid w:val="006D5362"/>
    <w:rsid w:val="006D5378"/>
    <w:rsid w:val="006D612C"/>
    <w:rsid w:val="006D68B9"/>
    <w:rsid w:val="006D696D"/>
    <w:rsid w:val="006D6DCA"/>
    <w:rsid w:val="006D7A8B"/>
    <w:rsid w:val="006D7E9B"/>
    <w:rsid w:val="006E0ACC"/>
    <w:rsid w:val="006E181A"/>
    <w:rsid w:val="006E195A"/>
    <w:rsid w:val="006E210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1664"/>
    <w:rsid w:val="006F2144"/>
    <w:rsid w:val="006F36A8"/>
    <w:rsid w:val="006F3DD4"/>
    <w:rsid w:val="006F4414"/>
    <w:rsid w:val="006F48CD"/>
    <w:rsid w:val="006F58E9"/>
    <w:rsid w:val="006F5D9E"/>
    <w:rsid w:val="006F6E4C"/>
    <w:rsid w:val="006F788C"/>
    <w:rsid w:val="006F7D16"/>
    <w:rsid w:val="00700189"/>
    <w:rsid w:val="00700354"/>
    <w:rsid w:val="00701EAA"/>
    <w:rsid w:val="0070212B"/>
    <w:rsid w:val="00702828"/>
    <w:rsid w:val="00702CA2"/>
    <w:rsid w:val="007045BD"/>
    <w:rsid w:val="00704A42"/>
    <w:rsid w:val="0070547C"/>
    <w:rsid w:val="0070556F"/>
    <w:rsid w:val="007057B8"/>
    <w:rsid w:val="007069F6"/>
    <w:rsid w:val="007070DE"/>
    <w:rsid w:val="00707412"/>
    <w:rsid w:val="007103C1"/>
    <w:rsid w:val="00710830"/>
    <w:rsid w:val="00710D88"/>
    <w:rsid w:val="00711472"/>
    <w:rsid w:val="0071194D"/>
    <w:rsid w:val="00711E05"/>
    <w:rsid w:val="007121E9"/>
    <w:rsid w:val="00713826"/>
    <w:rsid w:val="00714DE0"/>
    <w:rsid w:val="00714E77"/>
    <w:rsid w:val="007164A7"/>
    <w:rsid w:val="00716DFF"/>
    <w:rsid w:val="00716FCD"/>
    <w:rsid w:val="00720960"/>
    <w:rsid w:val="00721809"/>
    <w:rsid w:val="00721A60"/>
    <w:rsid w:val="007220CF"/>
    <w:rsid w:val="007221A5"/>
    <w:rsid w:val="00722B04"/>
    <w:rsid w:val="00722C1C"/>
    <w:rsid w:val="007231F6"/>
    <w:rsid w:val="00723821"/>
    <w:rsid w:val="00723FDD"/>
    <w:rsid w:val="00724942"/>
    <w:rsid w:val="00724E2F"/>
    <w:rsid w:val="0072610C"/>
    <w:rsid w:val="00726B2A"/>
    <w:rsid w:val="00726F53"/>
    <w:rsid w:val="00727341"/>
    <w:rsid w:val="00727E1D"/>
    <w:rsid w:val="00731438"/>
    <w:rsid w:val="00732658"/>
    <w:rsid w:val="00733058"/>
    <w:rsid w:val="0073428F"/>
    <w:rsid w:val="00734364"/>
    <w:rsid w:val="00734AC1"/>
    <w:rsid w:val="00734C35"/>
    <w:rsid w:val="00734F1A"/>
    <w:rsid w:val="00736065"/>
    <w:rsid w:val="00736C8F"/>
    <w:rsid w:val="0074006F"/>
    <w:rsid w:val="00741175"/>
    <w:rsid w:val="00741D75"/>
    <w:rsid w:val="00741DE3"/>
    <w:rsid w:val="00741FC7"/>
    <w:rsid w:val="007421CA"/>
    <w:rsid w:val="00742D87"/>
    <w:rsid w:val="0074306D"/>
    <w:rsid w:val="00743746"/>
    <w:rsid w:val="0074548E"/>
    <w:rsid w:val="0074621F"/>
    <w:rsid w:val="007463FB"/>
    <w:rsid w:val="007502A9"/>
    <w:rsid w:val="007513CD"/>
    <w:rsid w:val="00751C21"/>
    <w:rsid w:val="00751F14"/>
    <w:rsid w:val="00752D8F"/>
    <w:rsid w:val="0075469A"/>
    <w:rsid w:val="007546E8"/>
    <w:rsid w:val="007557EA"/>
    <w:rsid w:val="00755D22"/>
    <w:rsid w:val="007571C4"/>
    <w:rsid w:val="00757259"/>
    <w:rsid w:val="00757AD1"/>
    <w:rsid w:val="00760099"/>
    <w:rsid w:val="007608D9"/>
    <w:rsid w:val="0076096A"/>
    <w:rsid w:val="00760E8D"/>
    <w:rsid w:val="0076196C"/>
    <w:rsid w:val="00761B37"/>
    <w:rsid w:val="007644C8"/>
    <w:rsid w:val="00766B1A"/>
    <w:rsid w:val="00766DFE"/>
    <w:rsid w:val="00766EE3"/>
    <w:rsid w:val="00767BB9"/>
    <w:rsid w:val="00770F04"/>
    <w:rsid w:val="00772027"/>
    <w:rsid w:val="00773388"/>
    <w:rsid w:val="0077584D"/>
    <w:rsid w:val="00776379"/>
    <w:rsid w:val="00776FCA"/>
    <w:rsid w:val="0077797F"/>
    <w:rsid w:val="00780D1A"/>
    <w:rsid w:val="007811AA"/>
    <w:rsid w:val="00782217"/>
    <w:rsid w:val="00782291"/>
    <w:rsid w:val="00782905"/>
    <w:rsid w:val="00783441"/>
    <w:rsid w:val="00783B46"/>
    <w:rsid w:val="00784800"/>
    <w:rsid w:val="00786605"/>
    <w:rsid w:val="00786A15"/>
    <w:rsid w:val="007914E4"/>
    <w:rsid w:val="007914F3"/>
    <w:rsid w:val="00791734"/>
    <w:rsid w:val="00791F2A"/>
    <w:rsid w:val="007926D8"/>
    <w:rsid w:val="00792720"/>
    <w:rsid w:val="0079373D"/>
    <w:rsid w:val="007938F1"/>
    <w:rsid w:val="00793CDD"/>
    <w:rsid w:val="00793F73"/>
    <w:rsid w:val="00794BC4"/>
    <w:rsid w:val="00794F1E"/>
    <w:rsid w:val="0079538C"/>
    <w:rsid w:val="00795C50"/>
    <w:rsid w:val="00797A22"/>
    <w:rsid w:val="007A098E"/>
    <w:rsid w:val="007A149D"/>
    <w:rsid w:val="007A1BDE"/>
    <w:rsid w:val="007A1EE7"/>
    <w:rsid w:val="007A4748"/>
    <w:rsid w:val="007A4ACE"/>
    <w:rsid w:val="007A5765"/>
    <w:rsid w:val="007A5B44"/>
    <w:rsid w:val="007A5B89"/>
    <w:rsid w:val="007A74BB"/>
    <w:rsid w:val="007A77FC"/>
    <w:rsid w:val="007A7F48"/>
    <w:rsid w:val="007B058E"/>
    <w:rsid w:val="007B0864"/>
    <w:rsid w:val="007B0BB7"/>
    <w:rsid w:val="007B0E05"/>
    <w:rsid w:val="007B2379"/>
    <w:rsid w:val="007B2509"/>
    <w:rsid w:val="007B2BDF"/>
    <w:rsid w:val="007B3BC2"/>
    <w:rsid w:val="007B5DB4"/>
    <w:rsid w:val="007B6A0C"/>
    <w:rsid w:val="007C0795"/>
    <w:rsid w:val="007C11D4"/>
    <w:rsid w:val="007C13AC"/>
    <w:rsid w:val="007C14AD"/>
    <w:rsid w:val="007C15B2"/>
    <w:rsid w:val="007C1A20"/>
    <w:rsid w:val="007C1FA9"/>
    <w:rsid w:val="007C24EC"/>
    <w:rsid w:val="007C54E2"/>
    <w:rsid w:val="007C6C61"/>
    <w:rsid w:val="007C7E1F"/>
    <w:rsid w:val="007D08BB"/>
    <w:rsid w:val="007D0A9F"/>
    <w:rsid w:val="007D0E15"/>
    <w:rsid w:val="007D1085"/>
    <w:rsid w:val="007D1926"/>
    <w:rsid w:val="007D198B"/>
    <w:rsid w:val="007D2518"/>
    <w:rsid w:val="007D2B29"/>
    <w:rsid w:val="007D302D"/>
    <w:rsid w:val="007D3C15"/>
    <w:rsid w:val="007D467E"/>
    <w:rsid w:val="007D4D44"/>
    <w:rsid w:val="007D50FF"/>
    <w:rsid w:val="007D58A9"/>
    <w:rsid w:val="007D67C7"/>
    <w:rsid w:val="007D6B5D"/>
    <w:rsid w:val="007D7FFC"/>
    <w:rsid w:val="007E0339"/>
    <w:rsid w:val="007E11B3"/>
    <w:rsid w:val="007E1E88"/>
    <w:rsid w:val="007E21DF"/>
    <w:rsid w:val="007E27C9"/>
    <w:rsid w:val="007E38AD"/>
    <w:rsid w:val="007E40A2"/>
    <w:rsid w:val="007E41CB"/>
    <w:rsid w:val="007E5479"/>
    <w:rsid w:val="007E54D7"/>
    <w:rsid w:val="007E5942"/>
    <w:rsid w:val="007E5F8E"/>
    <w:rsid w:val="007E6620"/>
    <w:rsid w:val="007E7844"/>
    <w:rsid w:val="007E79A4"/>
    <w:rsid w:val="007F072E"/>
    <w:rsid w:val="007F2366"/>
    <w:rsid w:val="007F6EC7"/>
    <w:rsid w:val="007F75A8"/>
    <w:rsid w:val="007F7EA7"/>
    <w:rsid w:val="00802F35"/>
    <w:rsid w:val="00802FC5"/>
    <w:rsid w:val="00803CCC"/>
    <w:rsid w:val="00805607"/>
    <w:rsid w:val="0080610D"/>
    <w:rsid w:val="0080727D"/>
    <w:rsid w:val="008072DA"/>
    <w:rsid w:val="008077DC"/>
    <w:rsid w:val="00810301"/>
    <w:rsid w:val="00810624"/>
    <w:rsid w:val="0081078F"/>
    <w:rsid w:val="008107E9"/>
    <w:rsid w:val="008115F0"/>
    <w:rsid w:val="008117FD"/>
    <w:rsid w:val="00811E82"/>
    <w:rsid w:val="00812782"/>
    <w:rsid w:val="008138C1"/>
    <w:rsid w:val="00813982"/>
    <w:rsid w:val="008143CA"/>
    <w:rsid w:val="008158E9"/>
    <w:rsid w:val="00815DA5"/>
    <w:rsid w:val="00816255"/>
    <w:rsid w:val="00816B48"/>
    <w:rsid w:val="008204A2"/>
    <w:rsid w:val="00820548"/>
    <w:rsid w:val="008208CB"/>
    <w:rsid w:val="00820B60"/>
    <w:rsid w:val="00820DEE"/>
    <w:rsid w:val="00821363"/>
    <w:rsid w:val="00822070"/>
    <w:rsid w:val="00822142"/>
    <w:rsid w:val="008222FE"/>
    <w:rsid w:val="00822E59"/>
    <w:rsid w:val="00822EA3"/>
    <w:rsid w:val="00822F85"/>
    <w:rsid w:val="008231B6"/>
    <w:rsid w:val="0082437A"/>
    <w:rsid w:val="00824E4C"/>
    <w:rsid w:val="008304AF"/>
    <w:rsid w:val="00830882"/>
    <w:rsid w:val="00830ACB"/>
    <w:rsid w:val="00830FAC"/>
    <w:rsid w:val="0083127F"/>
    <w:rsid w:val="008312B9"/>
    <w:rsid w:val="00831C53"/>
    <w:rsid w:val="00831EDC"/>
    <w:rsid w:val="00832700"/>
    <w:rsid w:val="00832898"/>
    <w:rsid w:val="008328BE"/>
    <w:rsid w:val="00832A40"/>
    <w:rsid w:val="00834471"/>
    <w:rsid w:val="0083524E"/>
    <w:rsid w:val="0083537E"/>
    <w:rsid w:val="00835499"/>
    <w:rsid w:val="00835A0A"/>
    <w:rsid w:val="00835D51"/>
    <w:rsid w:val="00835ECD"/>
    <w:rsid w:val="00836027"/>
    <w:rsid w:val="008369E5"/>
    <w:rsid w:val="00836A91"/>
    <w:rsid w:val="00836C2B"/>
    <w:rsid w:val="008377E3"/>
    <w:rsid w:val="008378E7"/>
    <w:rsid w:val="00840667"/>
    <w:rsid w:val="00842C27"/>
    <w:rsid w:val="00842C5E"/>
    <w:rsid w:val="00842E36"/>
    <w:rsid w:val="00844DEA"/>
    <w:rsid w:val="00847535"/>
    <w:rsid w:val="00847CF2"/>
    <w:rsid w:val="00850365"/>
    <w:rsid w:val="00850566"/>
    <w:rsid w:val="00852B3C"/>
    <w:rsid w:val="00852CA0"/>
    <w:rsid w:val="008532E6"/>
    <w:rsid w:val="00853F2A"/>
    <w:rsid w:val="00853FF2"/>
    <w:rsid w:val="008548AC"/>
    <w:rsid w:val="00855910"/>
    <w:rsid w:val="00855D17"/>
    <w:rsid w:val="00856E64"/>
    <w:rsid w:val="0085795D"/>
    <w:rsid w:val="00861426"/>
    <w:rsid w:val="00861D80"/>
    <w:rsid w:val="00862936"/>
    <w:rsid w:val="00862E76"/>
    <w:rsid w:val="00864419"/>
    <w:rsid w:val="008661B9"/>
    <w:rsid w:val="0086745D"/>
    <w:rsid w:val="0086785A"/>
    <w:rsid w:val="0086798B"/>
    <w:rsid w:val="008701AB"/>
    <w:rsid w:val="00870BF0"/>
    <w:rsid w:val="008716D8"/>
    <w:rsid w:val="008730B6"/>
    <w:rsid w:val="00873D1F"/>
    <w:rsid w:val="0087408A"/>
    <w:rsid w:val="00875ABA"/>
    <w:rsid w:val="00875E8F"/>
    <w:rsid w:val="008766F7"/>
    <w:rsid w:val="00876C75"/>
    <w:rsid w:val="008771D6"/>
    <w:rsid w:val="00877410"/>
    <w:rsid w:val="008776B0"/>
    <w:rsid w:val="0088006C"/>
    <w:rsid w:val="0088012D"/>
    <w:rsid w:val="00880541"/>
    <w:rsid w:val="008816A3"/>
    <w:rsid w:val="00881C47"/>
    <w:rsid w:val="00882C14"/>
    <w:rsid w:val="008831D9"/>
    <w:rsid w:val="00884237"/>
    <w:rsid w:val="00884CB7"/>
    <w:rsid w:val="008873CD"/>
    <w:rsid w:val="00887583"/>
    <w:rsid w:val="00891445"/>
    <w:rsid w:val="00892570"/>
    <w:rsid w:val="00892781"/>
    <w:rsid w:val="00892994"/>
    <w:rsid w:val="008939BF"/>
    <w:rsid w:val="008948CB"/>
    <w:rsid w:val="00894C35"/>
    <w:rsid w:val="00895A28"/>
    <w:rsid w:val="00895B4C"/>
    <w:rsid w:val="00897183"/>
    <w:rsid w:val="008A04CF"/>
    <w:rsid w:val="008A07E4"/>
    <w:rsid w:val="008A1D06"/>
    <w:rsid w:val="008A2992"/>
    <w:rsid w:val="008A2B5C"/>
    <w:rsid w:val="008A3E3C"/>
    <w:rsid w:val="008A5547"/>
    <w:rsid w:val="008A5AFD"/>
    <w:rsid w:val="008A66F6"/>
    <w:rsid w:val="008A6CD4"/>
    <w:rsid w:val="008A74BF"/>
    <w:rsid w:val="008A788A"/>
    <w:rsid w:val="008B1070"/>
    <w:rsid w:val="008B188F"/>
    <w:rsid w:val="008B3022"/>
    <w:rsid w:val="008B33D7"/>
    <w:rsid w:val="008B3792"/>
    <w:rsid w:val="008B37C4"/>
    <w:rsid w:val="008B47B4"/>
    <w:rsid w:val="008B48B3"/>
    <w:rsid w:val="008B5396"/>
    <w:rsid w:val="008B542B"/>
    <w:rsid w:val="008B581F"/>
    <w:rsid w:val="008B6513"/>
    <w:rsid w:val="008B74DD"/>
    <w:rsid w:val="008B7D2B"/>
    <w:rsid w:val="008C0FD0"/>
    <w:rsid w:val="008C1B4E"/>
    <w:rsid w:val="008C3418"/>
    <w:rsid w:val="008C341A"/>
    <w:rsid w:val="008C394E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A4B"/>
    <w:rsid w:val="008D09D1"/>
    <w:rsid w:val="008D0B90"/>
    <w:rsid w:val="008D0C05"/>
    <w:rsid w:val="008D0EAD"/>
    <w:rsid w:val="008D151A"/>
    <w:rsid w:val="008D2366"/>
    <w:rsid w:val="008D5000"/>
    <w:rsid w:val="008D668D"/>
    <w:rsid w:val="008D6D40"/>
    <w:rsid w:val="008D71CE"/>
    <w:rsid w:val="008E0E94"/>
    <w:rsid w:val="008E1234"/>
    <w:rsid w:val="008E197A"/>
    <w:rsid w:val="008E20F4"/>
    <w:rsid w:val="008E25B6"/>
    <w:rsid w:val="008E407F"/>
    <w:rsid w:val="008E444B"/>
    <w:rsid w:val="008E5664"/>
    <w:rsid w:val="008E5787"/>
    <w:rsid w:val="008F039B"/>
    <w:rsid w:val="008F09D8"/>
    <w:rsid w:val="008F0C52"/>
    <w:rsid w:val="008F1C67"/>
    <w:rsid w:val="008F238D"/>
    <w:rsid w:val="008F2611"/>
    <w:rsid w:val="008F4312"/>
    <w:rsid w:val="008F4C21"/>
    <w:rsid w:val="008F595F"/>
    <w:rsid w:val="008F6CE3"/>
    <w:rsid w:val="008F7008"/>
    <w:rsid w:val="00903884"/>
    <w:rsid w:val="00903CDB"/>
    <w:rsid w:val="009057D2"/>
    <w:rsid w:val="00905A7F"/>
    <w:rsid w:val="00906247"/>
    <w:rsid w:val="009062FD"/>
    <w:rsid w:val="009064A2"/>
    <w:rsid w:val="00906EF6"/>
    <w:rsid w:val="00907CF0"/>
    <w:rsid w:val="00910552"/>
    <w:rsid w:val="00910CA2"/>
    <w:rsid w:val="00910D49"/>
    <w:rsid w:val="00910F8F"/>
    <w:rsid w:val="0091118D"/>
    <w:rsid w:val="0091261A"/>
    <w:rsid w:val="0091389C"/>
    <w:rsid w:val="00914B92"/>
    <w:rsid w:val="009155BC"/>
    <w:rsid w:val="00915758"/>
    <w:rsid w:val="00915E96"/>
    <w:rsid w:val="0091674E"/>
    <w:rsid w:val="009168FE"/>
    <w:rsid w:val="00920333"/>
    <w:rsid w:val="00920771"/>
    <w:rsid w:val="00920C8A"/>
    <w:rsid w:val="0092200F"/>
    <w:rsid w:val="009225A7"/>
    <w:rsid w:val="009229A9"/>
    <w:rsid w:val="00923BC4"/>
    <w:rsid w:val="00923C02"/>
    <w:rsid w:val="00924519"/>
    <w:rsid w:val="009254B5"/>
    <w:rsid w:val="0092590E"/>
    <w:rsid w:val="009259D4"/>
    <w:rsid w:val="00926F4D"/>
    <w:rsid w:val="00927203"/>
    <w:rsid w:val="009278D5"/>
    <w:rsid w:val="00927EF3"/>
    <w:rsid w:val="00927FEB"/>
    <w:rsid w:val="009308FC"/>
    <w:rsid w:val="00932AB3"/>
    <w:rsid w:val="00932BAD"/>
    <w:rsid w:val="00932F94"/>
    <w:rsid w:val="00934946"/>
    <w:rsid w:val="00934BB2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3027"/>
    <w:rsid w:val="00943A02"/>
    <w:rsid w:val="009441DB"/>
    <w:rsid w:val="00944591"/>
    <w:rsid w:val="00944CAA"/>
    <w:rsid w:val="00944EF3"/>
    <w:rsid w:val="00945377"/>
    <w:rsid w:val="009459D6"/>
    <w:rsid w:val="00945D55"/>
    <w:rsid w:val="009460BB"/>
    <w:rsid w:val="00946224"/>
    <w:rsid w:val="0094634A"/>
    <w:rsid w:val="00946444"/>
    <w:rsid w:val="009475C2"/>
    <w:rsid w:val="00947C26"/>
    <w:rsid w:val="00947FF8"/>
    <w:rsid w:val="009506EF"/>
    <w:rsid w:val="0095165A"/>
    <w:rsid w:val="00951CE8"/>
    <w:rsid w:val="00952D70"/>
    <w:rsid w:val="00953565"/>
    <w:rsid w:val="009542F0"/>
    <w:rsid w:val="00954AB8"/>
    <w:rsid w:val="00954C90"/>
    <w:rsid w:val="00955651"/>
    <w:rsid w:val="0095573F"/>
    <w:rsid w:val="00955776"/>
    <w:rsid w:val="00955A8E"/>
    <w:rsid w:val="0095758E"/>
    <w:rsid w:val="00961347"/>
    <w:rsid w:val="00961DD0"/>
    <w:rsid w:val="00962377"/>
    <w:rsid w:val="00962382"/>
    <w:rsid w:val="00962886"/>
    <w:rsid w:val="00964681"/>
    <w:rsid w:val="00964C84"/>
    <w:rsid w:val="00965252"/>
    <w:rsid w:val="009659D5"/>
    <w:rsid w:val="00967FC7"/>
    <w:rsid w:val="009704BC"/>
    <w:rsid w:val="00970C0C"/>
    <w:rsid w:val="0097116F"/>
    <w:rsid w:val="0097180F"/>
    <w:rsid w:val="009723A1"/>
    <w:rsid w:val="00972E97"/>
    <w:rsid w:val="00972FBA"/>
    <w:rsid w:val="00973614"/>
    <w:rsid w:val="00973CC2"/>
    <w:rsid w:val="009742AB"/>
    <w:rsid w:val="00974874"/>
    <w:rsid w:val="009749B1"/>
    <w:rsid w:val="0097724C"/>
    <w:rsid w:val="009777AF"/>
    <w:rsid w:val="00980866"/>
    <w:rsid w:val="009808DC"/>
    <w:rsid w:val="00980D24"/>
    <w:rsid w:val="009813E9"/>
    <w:rsid w:val="009814D8"/>
    <w:rsid w:val="00982037"/>
    <w:rsid w:val="009822AD"/>
    <w:rsid w:val="009824DF"/>
    <w:rsid w:val="009826B1"/>
    <w:rsid w:val="0098358E"/>
    <w:rsid w:val="00983C2E"/>
    <w:rsid w:val="0098405A"/>
    <w:rsid w:val="0098426F"/>
    <w:rsid w:val="009855AF"/>
    <w:rsid w:val="009872F2"/>
    <w:rsid w:val="009877D2"/>
    <w:rsid w:val="0098780B"/>
    <w:rsid w:val="00987845"/>
    <w:rsid w:val="00987F7B"/>
    <w:rsid w:val="00990965"/>
    <w:rsid w:val="00991A93"/>
    <w:rsid w:val="00992857"/>
    <w:rsid w:val="009928D5"/>
    <w:rsid w:val="009935C6"/>
    <w:rsid w:val="00993AA3"/>
    <w:rsid w:val="009948C1"/>
    <w:rsid w:val="00996166"/>
    <w:rsid w:val="00996772"/>
    <w:rsid w:val="00997037"/>
    <w:rsid w:val="00997731"/>
    <w:rsid w:val="00997A7D"/>
    <w:rsid w:val="009A0E5E"/>
    <w:rsid w:val="009A0F09"/>
    <w:rsid w:val="009A12F2"/>
    <w:rsid w:val="009A1835"/>
    <w:rsid w:val="009A3A3D"/>
    <w:rsid w:val="009A4083"/>
    <w:rsid w:val="009A44FA"/>
    <w:rsid w:val="009A4689"/>
    <w:rsid w:val="009A5698"/>
    <w:rsid w:val="009A6692"/>
    <w:rsid w:val="009A6BB1"/>
    <w:rsid w:val="009B00E6"/>
    <w:rsid w:val="009B09CD"/>
    <w:rsid w:val="009B1028"/>
    <w:rsid w:val="009B2383"/>
    <w:rsid w:val="009B3EC7"/>
    <w:rsid w:val="009B4356"/>
    <w:rsid w:val="009B54E7"/>
    <w:rsid w:val="009B6193"/>
    <w:rsid w:val="009C0566"/>
    <w:rsid w:val="009C07D4"/>
    <w:rsid w:val="009C1272"/>
    <w:rsid w:val="009C1595"/>
    <w:rsid w:val="009C2036"/>
    <w:rsid w:val="009C23A8"/>
    <w:rsid w:val="009C2AC9"/>
    <w:rsid w:val="009C30AA"/>
    <w:rsid w:val="009C43D1"/>
    <w:rsid w:val="009C4CEE"/>
    <w:rsid w:val="009C5608"/>
    <w:rsid w:val="009C59A6"/>
    <w:rsid w:val="009C59FC"/>
    <w:rsid w:val="009C5BA9"/>
    <w:rsid w:val="009C6A52"/>
    <w:rsid w:val="009C7BF2"/>
    <w:rsid w:val="009D006D"/>
    <w:rsid w:val="009D068B"/>
    <w:rsid w:val="009D0A30"/>
    <w:rsid w:val="009D0AB2"/>
    <w:rsid w:val="009D1C48"/>
    <w:rsid w:val="009D3276"/>
    <w:rsid w:val="009D3715"/>
    <w:rsid w:val="009D444C"/>
    <w:rsid w:val="009D4525"/>
    <w:rsid w:val="009D473A"/>
    <w:rsid w:val="009D4B14"/>
    <w:rsid w:val="009D5952"/>
    <w:rsid w:val="009D6386"/>
    <w:rsid w:val="009E0ACE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577D"/>
    <w:rsid w:val="009E5870"/>
    <w:rsid w:val="009E5CE7"/>
    <w:rsid w:val="009E61AC"/>
    <w:rsid w:val="009E750B"/>
    <w:rsid w:val="009F08F6"/>
    <w:rsid w:val="009F0CDB"/>
    <w:rsid w:val="009F0EA4"/>
    <w:rsid w:val="009F2A0F"/>
    <w:rsid w:val="009F3403"/>
    <w:rsid w:val="009F39CB"/>
    <w:rsid w:val="009F3F07"/>
    <w:rsid w:val="009F72B9"/>
    <w:rsid w:val="009F7CEA"/>
    <w:rsid w:val="009F7E48"/>
    <w:rsid w:val="009F7E7A"/>
    <w:rsid w:val="009F7F38"/>
    <w:rsid w:val="00A00EE5"/>
    <w:rsid w:val="00A0486F"/>
    <w:rsid w:val="00A049E2"/>
    <w:rsid w:val="00A061AF"/>
    <w:rsid w:val="00A06AE1"/>
    <w:rsid w:val="00A070C0"/>
    <w:rsid w:val="00A07611"/>
    <w:rsid w:val="00A077D4"/>
    <w:rsid w:val="00A07D70"/>
    <w:rsid w:val="00A10B3E"/>
    <w:rsid w:val="00A111E9"/>
    <w:rsid w:val="00A119F1"/>
    <w:rsid w:val="00A11C74"/>
    <w:rsid w:val="00A1344B"/>
    <w:rsid w:val="00A13908"/>
    <w:rsid w:val="00A1488C"/>
    <w:rsid w:val="00A151BA"/>
    <w:rsid w:val="00A15EB1"/>
    <w:rsid w:val="00A16C49"/>
    <w:rsid w:val="00A16FD2"/>
    <w:rsid w:val="00A17B98"/>
    <w:rsid w:val="00A20076"/>
    <w:rsid w:val="00A200E9"/>
    <w:rsid w:val="00A201AB"/>
    <w:rsid w:val="00A216DE"/>
    <w:rsid w:val="00A21854"/>
    <w:rsid w:val="00A219E7"/>
    <w:rsid w:val="00A2290B"/>
    <w:rsid w:val="00A229E4"/>
    <w:rsid w:val="00A22E42"/>
    <w:rsid w:val="00A2417A"/>
    <w:rsid w:val="00A242E5"/>
    <w:rsid w:val="00A246C2"/>
    <w:rsid w:val="00A252C6"/>
    <w:rsid w:val="00A253F0"/>
    <w:rsid w:val="00A26318"/>
    <w:rsid w:val="00A26D8D"/>
    <w:rsid w:val="00A275DA"/>
    <w:rsid w:val="00A27692"/>
    <w:rsid w:val="00A31C6F"/>
    <w:rsid w:val="00A32AA5"/>
    <w:rsid w:val="00A3560F"/>
    <w:rsid w:val="00A35D4E"/>
    <w:rsid w:val="00A35D99"/>
    <w:rsid w:val="00A35DD1"/>
    <w:rsid w:val="00A366DD"/>
    <w:rsid w:val="00A36DC1"/>
    <w:rsid w:val="00A37420"/>
    <w:rsid w:val="00A403E2"/>
    <w:rsid w:val="00A40714"/>
    <w:rsid w:val="00A40884"/>
    <w:rsid w:val="00A40F83"/>
    <w:rsid w:val="00A428C1"/>
    <w:rsid w:val="00A42C28"/>
    <w:rsid w:val="00A43A51"/>
    <w:rsid w:val="00A43B6B"/>
    <w:rsid w:val="00A44144"/>
    <w:rsid w:val="00A452E5"/>
    <w:rsid w:val="00A45C7E"/>
    <w:rsid w:val="00A46AF0"/>
    <w:rsid w:val="00A46DBC"/>
    <w:rsid w:val="00A477E6"/>
    <w:rsid w:val="00A4790E"/>
    <w:rsid w:val="00A47AA2"/>
    <w:rsid w:val="00A47C1B"/>
    <w:rsid w:val="00A518F1"/>
    <w:rsid w:val="00A51BD6"/>
    <w:rsid w:val="00A51D48"/>
    <w:rsid w:val="00A5337D"/>
    <w:rsid w:val="00A55079"/>
    <w:rsid w:val="00A55141"/>
    <w:rsid w:val="00A554DA"/>
    <w:rsid w:val="00A5564B"/>
    <w:rsid w:val="00A55BC5"/>
    <w:rsid w:val="00A55C6C"/>
    <w:rsid w:val="00A55E8E"/>
    <w:rsid w:val="00A568D0"/>
    <w:rsid w:val="00A57249"/>
    <w:rsid w:val="00A57C2D"/>
    <w:rsid w:val="00A57CE8"/>
    <w:rsid w:val="00A60A3E"/>
    <w:rsid w:val="00A61155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99F"/>
    <w:rsid w:val="00A70126"/>
    <w:rsid w:val="00A70990"/>
    <w:rsid w:val="00A70D5F"/>
    <w:rsid w:val="00A71344"/>
    <w:rsid w:val="00A72F13"/>
    <w:rsid w:val="00A73AFE"/>
    <w:rsid w:val="00A8010B"/>
    <w:rsid w:val="00A802FB"/>
    <w:rsid w:val="00A80403"/>
    <w:rsid w:val="00A809AC"/>
    <w:rsid w:val="00A80E2F"/>
    <w:rsid w:val="00A81018"/>
    <w:rsid w:val="00A81B03"/>
    <w:rsid w:val="00A8273B"/>
    <w:rsid w:val="00A841B8"/>
    <w:rsid w:val="00A841CC"/>
    <w:rsid w:val="00A844CE"/>
    <w:rsid w:val="00A84C8E"/>
    <w:rsid w:val="00A84FE2"/>
    <w:rsid w:val="00A856A2"/>
    <w:rsid w:val="00A86425"/>
    <w:rsid w:val="00A869D2"/>
    <w:rsid w:val="00A86B48"/>
    <w:rsid w:val="00A878E8"/>
    <w:rsid w:val="00A90385"/>
    <w:rsid w:val="00A91EAA"/>
    <w:rsid w:val="00A924EA"/>
    <w:rsid w:val="00A9264B"/>
    <w:rsid w:val="00A93000"/>
    <w:rsid w:val="00A943BB"/>
    <w:rsid w:val="00A95E21"/>
    <w:rsid w:val="00A9616A"/>
    <w:rsid w:val="00A96237"/>
    <w:rsid w:val="00A963A4"/>
    <w:rsid w:val="00A96DCC"/>
    <w:rsid w:val="00A97DC1"/>
    <w:rsid w:val="00A97E66"/>
    <w:rsid w:val="00AA1555"/>
    <w:rsid w:val="00AA188F"/>
    <w:rsid w:val="00AA2508"/>
    <w:rsid w:val="00AA2B9C"/>
    <w:rsid w:val="00AA30AF"/>
    <w:rsid w:val="00AA37F6"/>
    <w:rsid w:val="00AA3C3D"/>
    <w:rsid w:val="00AA4F3A"/>
    <w:rsid w:val="00AA530D"/>
    <w:rsid w:val="00AA53B0"/>
    <w:rsid w:val="00AA63A9"/>
    <w:rsid w:val="00AA6F19"/>
    <w:rsid w:val="00AA7596"/>
    <w:rsid w:val="00AA7E07"/>
    <w:rsid w:val="00AA7EF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71C8"/>
    <w:rsid w:val="00AC0237"/>
    <w:rsid w:val="00AC0460"/>
    <w:rsid w:val="00AC0933"/>
    <w:rsid w:val="00AC1B7C"/>
    <w:rsid w:val="00AC26D8"/>
    <w:rsid w:val="00AC2FC3"/>
    <w:rsid w:val="00AC3A4B"/>
    <w:rsid w:val="00AC4B40"/>
    <w:rsid w:val="00AC60C2"/>
    <w:rsid w:val="00AC614D"/>
    <w:rsid w:val="00AC6CC4"/>
    <w:rsid w:val="00AC6D00"/>
    <w:rsid w:val="00AC725D"/>
    <w:rsid w:val="00AC76C6"/>
    <w:rsid w:val="00AD07C1"/>
    <w:rsid w:val="00AD0973"/>
    <w:rsid w:val="00AD2392"/>
    <w:rsid w:val="00AD268D"/>
    <w:rsid w:val="00AD28E5"/>
    <w:rsid w:val="00AD296B"/>
    <w:rsid w:val="00AD35B1"/>
    <w:rsid w:val="00AD3749"/>
    <w:rsid w:val="00AD3DBC"/>
    <w:rsid w:val="00AD3F85"/>
    <w:rsid w:val="00AD4337"/>
    <w:rsid w:val="00AD54F7"/>
    <w:rsid w:val="00AD5AE6"/>
    <w:rsid w:val="00AD6723"/>
    <w:rsid w:val="00AD6AE6"/>
    <w:rsid w:val="00AE00E1"/>
    <w:rsid w:val="00AE2C14"/>
    <w:rsid w:val="00AE3781"/>
    <w:rsid w:val="00AE3E5C"/>
    <w:rsid w:val="00AE45F9"/>
    <w:rsid w:val="00AE4917"/>
    <w:rsid w:val="00AE5693"/>
    <w:rsid w:val="00AE7A23"/>
    <w:rsid w:val="00AE7BCF"/>
    <w:rsid w:val="00AE7D6D"/>
    <w:rsid w:val="00AF00F5"/>
    <w:rsid w:val="00AF0D91"/>
    <w:rsid w:val="00AF136A"/>
    <w:rsid w:val="00AF1ABB"/>
    <w:rsid w:val="00AF1B15"/>
    <w:rsid w:val="00AF1C91"/>
    <w:rsid w:val="00AF1D18"/>
    <w:rsid w:val="00AF2919"/>
    <w:rsid w:val="00AF34C4"/>
    <w:rsid w:val="00AF476B"/>
    <w:rsid w:val="00AF596D"/>
    <w:rsid w:val="00AF6585"/>
    <w:rsid w:val="00AF7238"/>
    <w:rsid w:val="00AF794B"/>
    <w:rsid w:val="00B0015F"/>
    <w:rsid w:val="00B0051A"/>
    <w:rsid w:val="00B012C5"/>
    <w:rsid w:val="00B02952"/>
    <w:rsid w:val="00B02A57"/>
    <w:rsid w:val="00B03725"/>
    <w:rsid w:val="00B03DB7"/>
    <w:rsid w:val="00B04067"/>
    <w:rsid w:val="00B04834"/>
    <w:rsid w:val="00B04957"/>
    <w:rsid w:val="00B04CB8"/>
    <w:rsid w:val="00B05435"/>
    <w:rsid w:val="00B0609E"/>
    <w:rsid w:val="00B076B3"/>
    <w:rsid w:val="00B07CE7"/>
    <w:rsid w:val="00B07F24"/>
    <w:rsid w:val="00B10B4E"/>
    <w:rsid w:val="00B116A0"/>
    <w:rsid w:val="00B11981"/>
    <w:rsid w:val="00B15372"/>
    <w:rsid w:val="00B153F6"/>
    <w:rsid w:val="00B16515"/>
    <w:rsid w:val="00B17F46"/>
    <w:rsid w:val="00B20519"/>
    <w:rsid w:val="00B205C7"/>
    <w:rsid w:val="00B2110C"/>
    <w:rsid w:val="00B22C00"/>
    <w:rsid w:val="00B2361F"/>
    <w:rsid w:val="00B24D90"/>
    <w:rsid w:val="00B25805"/>
    <w:rsid w:val="00B2692B"/>
    <w:rsid w:val="00B26D6E"/>
    <w:rsid w:val="00B2718B"/>
    <w:rsid w:val="00B27B7A"/>
    <w:rsid w:val="00B3040A"/>
    <w:rsid w:val="00B3089F"/>
    <w:rsid w:val="00B33EEE"/>
    <w:rsid w:val="00B348D8"/>
    <w:rsid w:val="00B34923"/>
    <w:rsid w:val="00B34D41"/>
    <w:rsid w:val="00B350FD"/>
    <w:rsid w:val="00B35ECD"/>
    <w:rsid w:val="00B40221"/>
    <w:rsid w:val="00B41FC5"/>
    <w:rsid w:val="00B422A1"/>
    <w:rsid w:val="00B42FB6"/>
    <w:rsid w:val="00B43923"/>
    <w:rsid w:val="00B43ED7"/>
    <w:rsid w:val="00B447A7"/>
    <w:rsid w:val="00B447D8"/>
    <w:rsid w:val="00B45A5E"/>
    <w:rsid w:val="00B46A2D"/>
    <w:rsid w:val="00B46E66"/>
    <w:rsid w:val="00B47256"/>
    <w:rsid w:val="00B47ABF"/>
    <w:rsid w:val="00B50404"/>
    <w:rsid w:val="00B509F8"/>
    <w:rsid w:val="00B51003"/>
    <w:rsid w:val="00B51194"/>
    <w:rsid w:val="00B517D3"/>
    <w:rsid w:val="00B51812"/>
    <w:rsid w:val="00B52374"/>
    <w:rsid w:val="00B5292B"/>
    <w:rsid w:val="00B53FCC"/>
    <w:rsid w:val="00B5483E"/>
    <w:rsid w:val="00B5499F"/>
    <w:rsid w:val="00B54B63"/>
    <w:rsid w:val="00B54BCB"/>
    <w:rsid w:val="00B556E5"/>
    <w:rsid w:val="00B563EF"/>
    <w:rsid w:val="00B566B8"/>
    <w:rsid w:val="00B5697E"/>
    <w:rsid w:val="00B56B13"/>
    <w:rsid w:val="00B57236"/>
    <w:rsid w:val="00B5776D"/>
    <w:rsid w:val="00B60DD2"/>
    <w:rsid w:val="00B6166F"/>
    <w:rsid w:val="00B6207F"/>
    <w:rsid w:val="00B6215A"/>
    <w:rsid w:val="00B626F0"/>
    <w:rsid w:val="00B628CB"/>
    <w:rsid w:val="00B62F2F"/>
    <w:rsid w:val="00B636A7"/>
    <w:rsid w:val="00B637F9"/>
    <w:rsid w:val="00B63974"/>
    <w:rsid w:val="00B63977"/>
    <w:rsid w:val="00B63A9E"/>
    <w:rsid w:val="00B63D30"/>
    <w:rsid w:val="00B63F1C"/>
    <w:rsid w:val="00B641A1"/>
    <w:rsid w:val="00B65F8D"/>
    <w:rsid w:val="00B661D7"/>
    <w:rsid w:val="00B67FFA"/>
    <w:rsid w:val="00B7006B"/>
    <w:rsid w:val="00B70C20"/>
    <w:rsid w:val="00B714BA"/>
    <w:rsid w:val="00B71596"/>
    <w:rsid w:val="00B73208"/>
    <w:rsid w:val="00B735DC"/>
    <w:rsid w:val="00B73918"/>
    <w:rsid w:val="00B73C63"/>
    <w:rsid w:val="00B74739"/>
    <w:rsid w:val="00B74E3D"/>
    <w:rsid w:val="00B753D1"/>
    <w:rsid w:val="00B756CE"/>
    <w:rsid w:val="00B76BCF"/>
    <w:rsid w:val="00B772EB"/>
    <w:rsid w:val="00B77BB8"/>
    <w:rsid w:val="00B8242B"/>
    <w:rsid w:val="00B83455"/>
    <w:rsid w:val="00B8346F"/>
    <w:rsid w:val="00B83D06"/>
    <w:rsid w:val="00B844E8"/>
    <w:rsid w:val="00B9029D"/>
    <w:rsid w:val="00B90809"/>
    <w:rsid w:val="00B91B6F"/>
    <w:rsid w:val="00B91CB4"/>
    <w:rsid w:val="00B922BC"/>
    <w:rsid w:val="00B92315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7A"/>
    <w:rsid w:val="00BA4FDE"/>
    <w:rsid w:val="00BA58DF"/>
    <w:rsid w:val="00BA5A59"/>
    <w:rsid w:val="00BA5DC2"/>
    <w:rsid w:val="00BA607F"/>
    <w:rsid w:val="00BA6C7C"/>
    <w:rsid w:val="00BA7016"/>
    <w:rsid w:val="00BA787B"/>
    <w:rsid w:val="00BA7F86"/>
    <w:rsid w:val="00BB20BB"/>
    <w:rsid w:val="00BB20F2"/>
    <w:rsid w:val="00BB3304"/>
    <w:rsid w:val="00BB5178"/>
    <w:rsid w:val="00BB5A41"/>
    <w:rsid w:val="00BB67AE"/>
    <w:rsid w:val="00BB6E85"/>
    <w:rsid w:val="00BB728B"/>
    <w:rsid w:val="00BB7702"/>
    <w:rsid w:val="00BB7718"/>
    <w:rsid w:val="00BB7E43"/>
    <w:rsid w:val="00BC049F"/>
    <w:rsid w:val="00BC2CED"/>
    <w:rsid w:val="00BC2F30"/>
    <w:rsid w:val="00BC3609"/>
    <w:rsid w:val="00BC465F"/>
    <w:rsid w:val="00BC5869"/>
    <w:rsid w:val="00BC5ECB"/>
    <w:rsid w:val="00BC62F7"/>
    <w:rsid w:val="00BC683C"/>
    <w:rsid w:val="00BC6B01"/>
    <w:rsid w:val="00BC757F"/>
    <w:rsid w:val="00BD003A"/>
    <w:rsid w:val="00BD052E"/>
    <w:rsid w:val="00BD1D45"/>
    <w:rsid w:val="00BD1E0A"/>
    <w:rsid w:val="00BD3099"/>
    <w:rsid w:val="00BD3E62"/>
    <w:rsid w:val="00BD477A"/>
    <w:rsid w:val="00BD4C36"/>
    <w:rsid w:val="00BD5261"/>
    <w:rsid w:val="00BD5557"/>
    <w:rsid w:val="00BD5932"/>
    <w:rsid w:val="00BD686B"/>
    <w:rsid w:val="00BD71A6"/>
    <w:rsid w:val="00BD73E6"/>
    <w:rsid w:val="00BE21A9"/>
    <w:rsid w:val="00BE263E"/>
    <w:rsid w:val="00BE2960"/>
    <w:rsid w:val="00BE2C35"/>
    <w:rsid w:val="00BE2E0B"/>
    <w:rsid w:val="00BE3045"/>
    <w:rsid w:val="00BE3611"/>
    <w:rsid w:val="00BE37BD"/>
    <w:rsid w:val="00BE3F11"/>
    <w:rsid w:val="00BE438D"/>
    <w:rsid w:val="00BE4675"/>
    <w:rsid w:val="00BE4775"/>
    <w:rsid w:val="00BE49D3"/>
    <w:rsid w:val="00BE5851"/>
    <w:rsid w:val="00BE5916"/>
    <w:rsid w:val="00BE603A"/>
    <w:rsid w:val="00BE6CB3"/>
    <w:rsid w:val="00BF128A"/>
    <w:rsid w:val="00BF15A0"/>
    <w:rsid w:val="00BF1948"/>
    <w:rsid w:val="00BF1B10"/>
    <w:rsid w:val="00BF2436"/>
    <w:rsid w:val="00BF2C8B"/>
    <w:rsid w:val="00BF30B8"/>
    <w:rsid w:val="00BF321B"/>
    <w:rsid w:val="00BF36A4"/>
    <w:rsid w:val="00BF3773"/>
    <w:rsid w:val="00BF3E14"/>
    <w:rsid w:val="00BF4644"/>
    <w:rsid w:val="00BF5030"/>
    <w:rsid w:val="00BF6269"/>
    <w:rsid w:val="00BF63AA"/>
    <w:rsid w:val="00BF6C32"/>
    <w:rsid w:val="00BF7821"/>
    <w:rsid w:val="00C00D18"/>
    <w:rsid w:val="00C03B8D"/>
    <w:rsid w:val="00C0428C"/>
    <w:rsid w:val="00C04532"/>
    <w:rsid w:val="00C048D9"/>
    <w:rsid w:val="00C051B8"/>
    <w:rsid w:val="00C0662F"/>
    <w:rsid w:val="00C06D1A"/>
    <w:rsid w:val="00C078F3"/>
    <w:rsid w:val="00C11262"/>
    <w:rsid w:val="00C11CDA"/>
    <w:rsid w:val="00C12A01"/>
    <w:rsid w:val="00C12AEB"/>
    <w:rsid w:val="00C1315F"/>
    <w:rsid w:val="00C1356B"/>
    <w:rsid w:val="00C1421A"/>
    <w:rsid w:val="00C14BF6"/>
    <w:rsid w:val="00C151D0"/>
    <w:rsid w:val="00C15392"/>
    <w:rsid w:val="00C17526"/>
    <w:rsid w:val="00C17C1B"/>
    <w:rsid w:val="00C20366"/>
    <w:rsid w:val="00C21A09"/>
    <w:rsid w:val="00C2309E"/>
    <w:rsid w:val="00C237F5"/>
    <w:rsid w:val="00C24241"/>
    <w:rsid w:val="00C24516"/>
    <w:rsid w:val="00C247D2"/>
    <w:rsid w:val="00C24A70"/>
    <w:rsid w:val="00C26B31"/>
    <w:rsid w:val="00C26BC4"/>
    <w:rsid w:val="00C308E2"/>
    <w:rsid w:val="00C317AA"/>
    <w:rsid w:val="00C31FE9"/>
    <w:rsid w:val="00C325C5"/>
    <w:rsid w:val="00C328F2"/>
    <w:rsid w:val="00C34A7D"/>
    <w:rsid w:val="00C34B1A"/>
    <w:rsid w:val="00C35441"/>
    <w:rsid w:val="00C3596F"/>
    <w:rsid w:val="00C36247"/>
    <w:rsid w:val="00C3671A"/>
    <w:rsid w:val="00C36D69"/>
    <w:rsid w:val="00C373F2"/>
    <w:rsid w:val="00C40424"/>
    <w:rsid w:val="00C40F6E"/>
    <w:rsid w:val="00C410A2"/>
    <w:rsid w:val="00C410E5"/>
    <w:rsid w:val="00C41387"/>
    <w:rsid w:val="00C41BED"/>
    <w:rsid w:val="00C4276C"/>
    <w:rsid w:val="00C4329D"/>
    <w:rsid w:val="00C43374"/>
    <w:rsid w:val="00C43B2E"/>
    <w:rsid w:val="00C447B4"/>
    <w:rsid w:val="00C44A56"/>
    <w:rsid w:val="00C44BC0"/>
    <w:rsid w:val="00C45A69"/>
    <w:rsid w:val="00C468ED"/>
    <w:rsid w:val="00C46AA2"/>
    <w:rsid w:val="00C46C48"/>
    <w:rsid w:val="00C46F3F"/>
    <w:rsid w:val="00C472D0"/>
    <w:rsid w:val="00C4733A"/>
    <w:rsid w:val="00C503A9"/>
    <w:rsid w:val="00C50BCF"/>
    <w:rsid w:val="00C5217A"/>
    <w:rsid w:val="00C52979"/>
    <w:rsid w:val="00C530BE"/>
    <w:rsid w:val="00C53D2D"/>
    <w:rsid w:val="00C54147"/>
    <w:rsid w:val="00C542F0"/>
    <w:rsid w:val="00C55F0E"/>
    <w:rsid w:val="00C5709A"/>
    <w:rsid w:val="00C57231"/>
    <w:rsid w:val="00C57611"/>
    <w:rsid w:val="00C5762D"/>
    <w:rsid w:val="00C57CDB"/>
    <w:rsid w:val="00C60A9B"/>
    <w:rsid w:val="00C60F8E"/>
    <w:rsid w:val="00C6108B"/>
    <w:rsid w:val="00C640EB"/>
    <w:rsid w:val="00C64C4E"/>
    <w:rsid w:val="00C65239"/>
    <w:rsid w:val="00C66740"/>
    <w:rsid w:val="00C66B2F"/>
    <w:rsid w:val="00C70677"/>
    <w:rsid w:val="00C712A4"/>
    <w:rsid w:val="00C7233D"/>
    <w:rsid w:val="00C723BC"/>
    <w:rsid w:val="00C728CC"/>
    <w:rsid w:val="00C73810"/>
    <w:rsid w:val="00C73D4E"/>
    <w:rsid w:val="00C73F85"/>
    <w:rsid w:val="00C74691"/>
    <w:rsid w:val="00C7480A"/>
    <w:rsid w:val="00C75284"/>
    <w:rsid w:val="00C75896"/>
    <w:rsid w:val="00C76025"/>
    <w:rsid w:val="00C76888"/>
    <w:rsid w:val="00C768AA"/>
    <w:rsid w:val="00C77ECF"/>
    <w:rsid w:val="00C80C9F"/>
    <w:rsid w:val="00C80D03"/>
    <w:rsid w:val="00C80D37"/>
    <w:rsid w:val="00C811D4"/>
    <w:rsid w:val="00C812A0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4304"/>
    <w:rsid w:val="00C8442B"/>
    <w:rsid w:val="00C85C0F"/>
    <w:rsid w:val="00C86257"/>
    <w:rsid w:val="00C876F7"/>
    <w:rsid w:val="00C87775"/>
    <w:rsid w:val="00C87821"/>
    <w:rsid w:val="00C8795F"/>
    <w:rsid w:val="00C87FF6"/>
    <w:rsid w:val="00C92726"/>
    <w:rsid w:val="00C92CAE"/>
    <w:rsid w:val="00C9365B"/>
    <w:rsid w:val="00C93DF1"/>
    <w:rsid w:val="00C93FD6"/>
    <w:rsid w:val="00C94343"/>
    <w:rsid w:val="00C94642"/>
    <w:rsid w:val="00C94AEE"/>
    <w:rsid w:val="00C95FF7"/>
    <w:rsid w:val="00C96AF0"/>
    <w:rsid w:val="00C96D00"/>
    <w:rsid w:val="00C97264"/>
    <w:rsid w:val="00C975ED"/>
    <w:rsid w:val="00CA1130"/>
    <w:rsid w:val="00CA1F8F"/>
    <w:rsid w:val="00CA1FE0"/>
    <w:rsid w:val="00CA2591"/>
    <w:rsid w:val="00CA27EC"/>
    <w:rsid w:val="00CA32E1"/>
    <w:rsid w:val="00CA4FB5"/>
    <w:rsid w:val="00CA57B4"/>
    <w:rsid w:val="00CA6689"/>
    <w:rsid w:val="00CB147A"/>
    <w:rsid w:val="00CB1F42"/>
    <w:rsid w:val="00CB285C"/>
    <w:rsid w:val="00CB3B01"/>
    <w:rsid w:val="00CB41F3"/>
    <w:rsid w:val="00CB6234"/>
    <w:rsid w:val="00CB62CB"/>
    <w:rsid w:val="00CB657C"/>
    <w:rsid w:val="00CB6D1F"/>
    <w:rsid w:val="00CB74B4"/>
    <w:rsid w:val="00CB7A46"/>
    <w:rsid w:val="00CC00A4"/>
    <w:rsid w:val="00CC3806"/>
    <w:rsid w:val="00CC4281"/>
    <w:rsid w:val="00CC4614"/>
    <w:rsid w:val="00CC5C57"/>
    <w:rsid w:val="00CC648A"/>
    <w:rsid w:val="00CC76CE"/>
    <w:rsid w:val="00CD0ABD"/>
    <w:rsid w:val="00CD0D56"/>
    <w:rsid w:val="00CD1869"/>
    <w:rsid w:val="00CD259C"/>
    <w:rsid w:val="00CD2E72"/>
    <w:rsid w:val="00CD2EC1"/>
    <w:rsid w:val="00CD416D"/>
    <w:rsid w:val="00CD4C78"/>
    <w:rsid w:val="00CD5A14"/>
    <w:rsid w:val="00CD5BF0"/>
    <w:rsid w:val="00CD673F"/>
    <w:rsid w:val="00CD713B"/>
    <w:rsid w:val="00CD7E22"/>
    <w:rsid w:val="00CE09AE"/>
    <w:rsid w:val="00CE14D2"/>
    <w:rsid w:val="00CE3B09"/>
    <w:rsid w:val="00CE3DDC"/>
    <w:rsid w:val="00CE3F65"/>
    <w:rsid w:val="00CE3FFA"/>
    <w:rsid w:val="00CE4BAA"/>
    <w:rsid w:val="00CE63EE"/>
    <w:rsid w:val="00CE695B"/>
    <w:rsid w:val="00CE7EE1"/>
    <w:rsid w:val="00CE7EFF"/>
    <w:rsid w:val="00CF02D2"/>
    <w:rsid w:val="00CF0428"/>
    <w:rsid w:val="00CF16FB"/>
    <w:rsid w:val="00CF2220"/>
    <w:rsid w:val="00CF2295"/>
    <w:rsid w:val="00CF2A3D"/>
    <w:rsid w:val="00CF3BDE"/>
    <w:rsid w:val="00CF3F1A"/>
    <w:rsid w:val="00CF492B"/>
    <w:rsid w:val="00CF57C2"/>
    <w:rsid w:val="00CF6654"/>
    <w:rsid w:val="00CF6F66"/>
    <w:rsid w:val="00CF754C"/>
    <w:rsid w:val="00CF7E12"/>
    <w:rsid w:val="00D020F4"/>
    <w:rsid w:val="00D02592"/>
    <w:rsid w:val="00D02627"/>
    <w:rsid w:val="00D04391"/>
    <w:rsid w:val="00D04C4C"/>
    <w:rsid w:val="00D05F32"/>
    <w:rsid w:val="00D06E9F"/>
    <w:rsid w:val="00D07ABE"/>
    <w:rsid w:val="00D07CEE"/>
    <w:rsid w:val="00D10338"/>
    <w:rsid w:val="00D103C0"/>
    <w:rsid w:val="00D10F21"/>
    <w:rsid w:val="00D11902"/>
    <w:rsid w:val="00D121E4"/>
    <w:rsid w:val="00D12474"/>
    <w:rsid w:val="00D124AC"/>
    <w:rsid w:val="00D12CD5"/>
    <w:rsid w:val="00D12DEE"/>
    <w:rsid w:val="00D134E7"/>
    <w:rsid w:val="00D1367A"/>
    <w:rsid w:val="00D13972"/>
    <w:rsid w:val="00D14C7B"/>
    <w:rsid w:val="00D150CF"/>
    <w:rsid w:val="00D152E1"/>
    <w:rsid w:val="00D15DEC"/>
    <w:rsid w:val="00D16D15"/>
    <w:rsid w:val="00D16E1C"/>
    <w:rsid w:val="00D17833"/>
    <w:rsid w:val="00D2026C"/>
    <w:rsid w:val="00D202C0"/>
    <w:rsid w:val="00D203FB"/>
    <w:rsid w:val="00D22352"/>
    <w:rsid w:val="00D23550"/>
    <w:rsid w:val="00D2498A"/>
    <w:rsid w:val="00D25B23"/>
    <w:rsid w:val="00D2694A"/>
    <w:rsid w:val="00D277CF"/>
    <w:rsid w:val="00D27B4F"/>
    <w:rsid w:val="00D301C5"/>
    <w:rsid w:val="00D30761"/>
    <w:rsid w:val="00D307A6"/>
    <w:rsid w:val="00D312F2"/>
    <w:rsid w:val="00D329E8"/>
    <w:rsid w:val="00D32D79"/>
    <w:rsid w:val="00D32EFC"/>
    <w:rsid w:val="00D33562"/>
    <w:rsid w:val="00D33C85"/>
    <w:rsid w:val="00D351F3"/>
    <w:rsid w:val="00D36C35"/>
    <w:rsid w:val="00D36D37"/>
    <w:rsid w:val="00D3754E"/>
    <w:rsid w:val="00D37721"/>
    <w:rsid w:val="00D4044C"/>
    <w:rsid w:val="00D4096A"/>
    <w:rsid w:val="00D41C47"/>
    <w:rsid w:val="00D42073"/>
    <w:rsid w:val="00D43D23"/>
    <w:rsid w:val="00D44748"/>
    <w:rsid w:val="00D44888"/>
    <w:rsid w:val="00D44A8F"/>
    <w:rsid w:val="00D44D35"/>
    <w:rsid w:val="00D44FF2"/>
    <w:rsid w:val="00D472B8"/>
    <w:rsid w:val="00D476C0"/>
    <w:rsid w:val="00D50C25"/>
    <w:rsid w:val="00D50FBC"/>
    <w:rsid w:val="00D523BB"/>
    <w:rsid w:val="00D528F4"/>
    <w:rsid w:val="00D52AAA"/>
    <w:rsid w:val="00D52C59"/>
    <w:rsid w:val="00D53033"/>
    <w:rsid w:val="00D53161"/>
    <w:rsid w:val="00D5432B"/>
    <w:rsid w:val="00D5494D"/>
    <w:rsid w:val="00D54BC4"/>
    <w:rsid w:val="00D551C8"/>
    <w:rsid w:val="00D564F4"/>
    <w:rsid w:val="00D57377"/>
    <w:rsid w:val="00D574CA"/>
    <w:rsid w:val="00D57819"/>
    <w:rsid w:val="00D60332"/>
    <w:rsid w:val="00D6072C"/>
    <w:rsid w:val="00D60767"/>
    <w:rsid w:val="00D60E49"/>
    <w:rsid w:val="00D618A3"/>
    <w:rsid w:val="00D62195"/>
    <w:rsid w:val="00D62544"/>
    <w:rsid w:val="00D65117"/>
    <w:rsid w:val="00D65119"/>
    <w:rsid w:val="00D65620"/>
    <w:rsid w:val="00D65C15"/>
    <w:rsid w:val="00D65FF8"/>
    <w:rsid w:val="00D6608E"/>
    <w:rsid w:val="00D66C08"/>
    <w:rsid w:val="00D66E43"/>
    <w:rsid w:val="00D67062"/>
    <w:rsid w:val="00D6710D"/>
    <w:rsid w:val="00D6781D"/>
    <w:rsid w:val="00D67A4B"/>
    <w:rsid w:val="00D70356"/>
    <w:rsid w:val="00D70BB5"/>
    <w:rsid w:val="00D70D9F"/>
    <w:rsid w:val="00D71583"/>
    <w:rsid w:val="00D7246D"/>
    <w:rsid w:val="00D72906"/>
    <w:rsid w:val="00D72BC8"/>
    <w:rsid w:val="00D72BCE"/>
    <w:rsid w:val="00D736E5"/>
    <w:rsid w:val="00D73E07"/>
    <w:rsid w:val="00D74A52"/>
    <w:rsid w:val="00D74DE9"/>
    <w:rsid w:val="00D75E45"/>
    <w:rsid w:val="00D7707D"/>
    <w:rsid w:val="00D77C55"/>
    <w:rsid w:val="00D77E65"/>
    <w:rsid w:val="00D77FCD"/>
    <w:rsid w:val="00D80F71"/>
    <w:rsid w:val="00D826B4"/>
    <w:rsid w:val="00D829AB"/>
    <w:rsid w:val="00D833F0"/>
    <w:rsid w:val="00D8390C"/>
    <w:rsid w:val="00D84566"/>
    <w:rsid w:val="00D84EE9"/>
    <w:rsid w:val="00D90003"/>
    <w:rsid w:val="00D90ABA"/>
    <w:rsid w:val="00D91A29"/>
    <w:rsid w:val="00D922A5"/>
    <w:rsid w:val="00D92951"/>
    <w:rsid w:val="00D92D94"/>
    <w:rsid w:val="00D93788"/>
    <w:rsid w:val="00D9485C"/>
    <w:rsid w:val="00D94B05"/>
    <w:rsid w:val="00D959F0"/>
    <w:rsid w:val="00D9667F"/>
    <w:rsid w:val="00D979A7"/>
    <w:rsid w:val="00D97DF1"/>
    <w:rsid w:val="00DA0158"/>
    <w:rsid w:val="00DA122F"/>
    <w:rsid w:val="00DA3047"/>
    <w:rsid w:val="00DA3576"/>
    <w:rsid w:val="00DA3A26"/>
    <w:rsid w:val="00DA3D06"/>
    <w:rsid w:val="00DA3D0C"/>
    <w:rsid w:val="00DA3EDB"/>
    <w:rsid w:val="00DA50A7"/>
    <w:rsid w:val="00DA63CC"/>
    <w:rsid w:val="00DA6B12"/>
    <w:rsid w:val="00DA72BB"/>
    <w:rsid w:val="00DA7631"/>
    <w:rsid w:val="00DA7F0D"/>
    <w:rsid w:val="00DB1E11"/>
    <w:rsid w:val="00DB222D"/>
    <w:rsid w:val="00DB25A2"/>
    <w:rsid w:val="00DB2C1A"/>
    <w:rsid w:val="00DB3360"/>
    <w:rsid w:val="00DB368B"/>
    <w:rsid w:val="00DB3BDE"/>
    <w:rsid w:val="00DB4B3A"/>
    <w:rsid w:val="00DB4DB4"/>
    <w:rsid w:val="00DB549E"/>
    <w:rsid w:val="00DB5542"/>
    <w:rsid w:val="00DB5AD9"/>
    <w:rsid w:val="00DB6B0C"/>
    <w:rsid w:val="00DB6EB0"/>
    <w:rsid w:val="00DB714D"/>
    <w:rsid w:val="00DB7960"/>
    <w:rsid w:val="00DB7D1B"/>
    <w:rsid w:val="00DC0CA2"/>
    <w:rsid w:val="00DC176F"/>
    <w:rsid w:val="00DC1949"/>
    <w:rsid w:val="00DC1C04"/>
    <w:rsid w:val="00DC2348"/>
    <w:rsid w:val="00DC2B1D"/>
    <w:rsid w:val="00DC3EDD"/>
    <w:rsid w:val="00DC40E8"/>
    <w:rsid w:val="00DC4AD4"/>
    <w:rsid w:val="00DC5242"/>
    <w:rsid w:val="00DC6045"/>
    <w:rsid w:val="00DC7682"/>
    <w:rsid w:val="00DC77AA"/>
    <w:rsid w:val="00DD0A5D"/>
    <w:rsid w:val="00DD0B1F"/>
    <w:rsid w:val="00DD0C87"/>
    <w:rsid w:val="00DD1037"/>
    <w:rsid w:val="00DD2D46"/>
    <w:rsid w:val="00DD2FB0"/>
    <w:rsid w:val="00DD3578"/>
    <w:rsid w:val="00DD369B"/>
    <w:rsid w:val="00DD3BD5"/>
    <w:rsid w:val="00DD4193"/>
    <w:rsid w:val="00DD4535"/>
    <w:rsid w:val="00DD4740"/>
    <w:rsid w:val="00DD4BFF"/>
    <w:rsid w:val="00DD5DDD"/>
    <w:rsid w:val="00DD64AA"/>
    <w:rsid w:val="00DD6EB7"/>
    <w:rsid w:val="00DD70FA"/>
    <w:rsid w:val="00DD772B"/>
    <w:rsid w:val="00DE157B"/>
    <w:rsid w:val="00DE157E"/>
    <w:rsid w:val="00DE29A7"/>
    <w:rsid w:val="00DE2C77"/>
    <w:rsid w:val="00DE2E19"/>
    <w:rsid w:val="00DE3143"/>
    <w:rsid w:val="00DE35F8"/>
    <w:rsid w:val="00DE385C"/>
    <w:rsid w:val="00DE4946"/>
    <w:rsid w:val="00DE4EFA"/>
    <w:rsid w:val="00DE572C"/>
    <w:rsid w:val="00DE6B23"/>
    <w:rsid w:val="00DE6B30"/>
    <w:rsid w:val="00DE710B"/>
    <w:rsid w:val="00DE750A"/>
    <w:rsid w:val="00DE780F"/>
    <w:rsid w:val="00DF043A"/>
    <w:rsid w:val="00DF09A4"/>
    <w:rsid w:val="00DF15D7"/>
    <w:rsid w:val="00DF1741"/>
    <w:rsid w:val="00DF3527"/>
    <w:rsid w:val="00DF3B36"/>
    <w:rsid w:val="00DF3E12"/>
    <w:rsid w:val="00DF3E35"/>
    <w:rsid w:val="00DF622B"/>
    <w:rsid w:val="00DF69A3"/>
    <w:rsid w:val="00DF6CC2"/>
    <w:rsid w:val="00DF76AA"/>
    <w:rsid w:val="00DF7A81"/>
    <w:rsid w:val="00E006E4"/>
    <w:rsid w:val="00E02800"/>
    <w:rsid w:val="00E02AAD"/>
    <w:rsid w:val="00E02D4E"/>
    <w:rsid w:val="00E02E88"/>
    <w:rsid w:val="00E02F34"/>
    <w:rsid w:val="00E03A4B"/>
    <w:rsid w:val="00E03C85"/>
    <w:rsid w:val="00E04621"/>
    <w:rsid w:val="00E04E57"/>
    <w:rsid w:val="00E0518B"/>
    <w:rsid w:val="00E051FD"/>
    <w:rsid w:val="00E0769B"/>
    <w:rsid w:val="00E07E20"/>
    <w:rsid w:val="00E07E4A"/>
    <w:rsid w:val="00E11083"/>
    <w:rsid w:val="00E11383"/>
    <w:rsid w:val="00E11C34"/>
    <w:rsid w:val="00E13273"/>
    <w:rsid w:val="00E14AFB"/>
    <w:rsid w:val="00E15583"/>
    <w:rsid w:val="00E15B24"/>
    <w:rsid w:val="00E15D87"/>
    <w:rsid w:val="00E16539"/>
    <w:rsid w:val="00E16650"/>
    <w:rsid w:val="00E17EEA"/>
    <w:rsid w:val="00E20963"/>
    <w:rsid w:val="00E20E6F"/>
    <w:rsid w:val="00E215AC"/>
    <w:rsid w:val="00E245D5"/>
    <w:rsid w:val="00E3176D"/>
    <w:rsid w:val="00E31C35"/>
    <w:rsid w:val="00E332E8"/>
    <w:rsid w:val="00E337D4"/>
    <w:rsid w:val="00E33B8F"/>
    <w:rsid w:val="00E341B7"/>
    <w:rsid w:val="00E345DD"/>
    <w:rsid w:val="00E3480C"/>
    <w:rsid w:val="00E34E4E"/>
    <w:rsid w:val="00E3505E"/>
    <w:rsid w:val="00E401D2"/>
    <w:rsid w:val="00E40624"/>
    <w:rsid w:val="00E408BF"/>
    <w:rsid w:val="00E42DB2"/>
    <w:rsid w:val="00E4329F"/>
    <w:rsid w:val="00E438E0"/>
    <w:rsid w:val="00E46B4D"/>
    <w:rsid w:val="00E46D15"/>
    <w:rsid w:val="00E47A90"/>
    <w:rsid w:val="00E504BE"/>
    <w:rsid w:val="00E506B0"/>
    <w:rsid w:val="00E50D4A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2599"/>
    <w:rsid w:val="00E62A4F"/>
    <w:rsid w:val="00E62D09"/>
    <w:rsid w:val="00E644DB"/>
    <w:rsid w:val="00E64AB4"/>
    <w:rsid w:val="00E64BAC"/>
    <w:rsid w:val="00E65013"/>
    <w:rsid w:val="00E651DE"/>
    <w:rsid w:val="00E654B6"/>
    <w:rsid w:val="00E66019"/>
    <w:rsid w:val="00E66E21"/>
    <w:rsid w:val="00E671A0"/>
    <w:rsid w:val="00E7010C"/>
    <w:rsid w:val="00E70B2F"/>
    <w:rsid w:val="00E70BBA"/>
    <w:rsid w:val="00E71C91"/>
    <w:rsid w:val="00E71E0D"/>
    <w:rsid w:val="00E7243A"/>
    <w:rsid w:val="00E72803"/>
    <w:rsid w:val="00E72D22"/>
    <w:rsid w:val="00E7371E"/>
    <w:rsid w:val="00E74E87"/>
    <w:rsid w:val="00E80182"/>
    <w:rsid w:val="00E8027B"/>
    <w:rsid w:val="00E806D2"/>
    <w:rsid w:val="00E80849"/>
    <w:rsid w:val="00E80CD5"/>
    <w:rsid w:val="00E80D29"/>
    <w:rsid w:val="00E80D5E"/>
    <w:rsid w:val="00E8132C"/>
    <w:rsid w:val="00E81437"/>
    <w:rsid w:val="00E81BA0"/>
    <w:rsid w:val="00E8250F"/>
    <w:rsid w:val="00E827FE"/>
    <w:rsid w:val="00E82AC8"/>
    <w:rsid w:val="00E83067"/>
    <w:rsid w:val="00E840DC"/>
    <w:rsid w:val="00E840E7"/>
    <w:rsid w:val="00E84464"/>
    <w:rsid w:val="00E85F2F"/>
    <w:rsid w:val="00E86A5A"/>
    <w:rsid w:val="00E873C2"/>
    <w:rsid w:val="00E904A3"/>
    <w:rsid w:val="00E920E1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247B"/>
    <w:rsid w:val="00EA2CE4"/>
    <w:rsid w:val="00EA33A2"/>
    <w:rsid w:val="00EA3F96"/>
    <w:rsid w:val="00EA48D0"/>
    <w:rsid w:val="00EA593A"/>
    <w:rsid w:val="00EA6977"/>
    <w:rsid w:val="00EA6A6E"/>
    <w:rsid w:val="00EA6DCB"/>
    <w:rsid w:val="00EA7C6B"/>
    <w:rsid w:val="00EB0F01"/>
    <w:rsid w:val="00EB1582"/>
    <w:rsid w:val="00EB1F03"/>
    <w:rsid w:val="00EB5ADB"/>
    <w:rsid w:val="00EB6218"/>
    <w:rsid w:val="00EB69EF"/>
    <w:rsid w:val="00EB7706"/>
    <w:rsid w:val="00EB7D8A"/>
    <w:rsid w:val="00EC34F3"/>
    <w:rsid w:val="00EC375B"/>
    <w:rsid w:val="00EC4F39"/>
    <w:rsid w:val="00EC5E3F"/>
    <w:rsid w:val="00EC6022"/>
    <w:rsid w:val="00EC6320"/>
    <w:rsid w:val="00EC6EF4"/>
    <w:rsid w:val="00EC70E0"/>
    <w:rsid w:val="00EC7772"/>
    <w:rsid w:val="00EC79C5"/>
    <w:rsid w:val="00EC7D83"/>
    <w:rsid w:val="00ED17B7"/>
    <w:rsid w:val="00ED1ACA"/>
    <w:rsid w:val="00ED2041"/>
    <w:rsid w:val="00ED20E8"/>
    <w:rsid w:val="00ED244F"/>
    <w:rsid w:val="00ED2F98"/>
    <w:rsid w:val="00ED3E1B"/>
    <w:rsid w:val="00ED5F52"/>
    <w:rsid w:val="00ED6892"/>
    <w:rsid w:val="00ED69D3"/>
    <w:rsid w:val="00ED6FC5"/>
    <w:rsid w:val="00EE13AE"/>
    <w:rsid w:val="00EE2336"/>
    <w:rsid w:val="00EE25EA"/>
    <w:rsid w:val="00EE276D"/>
    <w:rsid w:val="00EE299E"/>
    <w:rsid w:val="00EE2AF3"/>
    <w:rsid w:val="00EE34B6"/>
    <w:rsid w:val="00EE4741"/>
    <w:rsid w:val="00EE4FEA"/>
    <w:rsid w:val="00EE5409"/>
    <w:rsid w:val="00EE55B2"/>
    <w:rsid w:val="00EE66D7"/>
    <w:rsid w:val="00EE71EF"/>
    <w:rsid w:val="00EE7DA9"/>
    <w:rsid w:val="00EF0C15"/>
    <w:rsid w:val="00EF214A"/>
    <w:rsid w:val="00EF2287"/>
    <w:rsid w:val="00EF34D3"/>
    <w:rsid w:val="00EF38CF"/>
    <w:rsid w:val="00EF3C89"/>
    <w:rsid w:val="00EF5339"/>
    <w:rsid w:val="00EF6B9E"/>
    <w:rsid w:val="00EF7EF1"/>
    <w:rsid w:val="00F016E6"/>
    <w:rsid w:val="00F02C85"/>
    <w:rsid w:val="00F02F18"/>
    <w:rsid w:val="00F03081"/>
    <w:rsid w:val="00F03B0F"/>
    <w:rsid w:val="00F03EC4"/>
    <w:rsid w:val="00F04357"/>
    <w:rsid w:val="00F047A1"/>
    <w:rsid w:val="00F04926"/>
    <w:rsid w:val="00F04D2F"/>
    <w:rsid w:val="00F04D8C"/>
    <w:rsid w:val="00F04FF6"/>
    <w:rsid w:val="00F0504C"/>
    <w:rsid w:val="00F050A8"/>
    <w:rsid w:val="00F07352"/>
    <w:rsid w:val="00F100D0"/>
    <w:rsid w:val="00F109FC"/>
    <w:rsid w:val="00F129DD"/>
    <w:rsid w:val="00F13D95"/>
    <w:rsid w:val="00F1480E"/>
    <w:rsid w:val="00F1493B"/>
    <w:rsid w:val="00F14BD8"/>
    <w:rsid w:val="00F16057"/>
    <w:rsid w:val="00F16324"/>
    <w:rsid w:val="00F1636E"/>
    <w:rsid w:val="00F17007"/>
    <w:rsid w:val="00F173C7"/>
    <w:rsid w:val="00F20DC2"/>
    <w:rsid w:val="00F233C0"/>
    <w:rsid w:val="00F2375B"/>
    <w:rsid w:val="00F2446E"/>
    <w:rsid w:val="00F24F93"/>
    <w:rsid w:val="00F2561F"/>
    <w:rsid w:val="00F2637D"/>
    <w:rsid w:val="00F27EE6"/>
    <w:rsid w:val="00F3047C"/>
    <w:rsid w:val="00F30D43"/>
    <w:rsid w:val="00F31334"/>
    <w:rsid w:val="00F32E76"/>
    <w:rsid w:val="00F33998"/>
    <w:rsid w:val="00F342FD"/>
    <w:rsid w:val="00F34E9E"/>
    <w:rsid w:val="00F36DC0"/>
    <w:rsid w:val="00F37E1F"/>
    <w:rsid w:val="00F400A1"/>
    <w:rsid w:val="00F40AB0"/>
    <w:rsid w:val="00F41374"/>
    <w:rsid w:val="00F41684"/>
    <w:rsid w:val="00F418ED"/>
    <w:rsid w:val="00F42EFD"/>
    <w:rsid w:val="00F4322F"/>
    <w:rsid w:val="00F43914"/>
    <w:rsid w:val="00F4405B"/>
    <w:rsid w:val="00F44755"/>
    <w:rsid w:val="00F451CD"/>
    <w:rsid w:val="00F455E0"/>
    <w:rsid w:val="00F45DF7"/>
    <w:rsid w:val="00F45E7C"/>
    <w:rsid w:val="00F47A7F"/>
    <w:rsid w:val="00F47D60"/>
    <w:rsid w:val="00F5354F"/>
    <w:rsid w:val="00F5458D"/>
    <w:rsid w:val="00F548D4"/>
    <w:rsid w:val="00F54D55"/>
    <w:rsid w:val="00F54E42"/>
    <w:rsid w:val="00F54F3A"/>
    <w:rsid w:val="00F55028"/>
    <w:rsid w:val="00F5670E"/>
    <w:rsid w:val="00F60892"/>
    <w:rsid w:val="00F61E6F"/>
    <w:rsid w:val="00F62854"/>
    <w:rsid w:val="00F63E50"/>
    <w:rsid w:val="00F64473"/>
    <w:rsid w:val="00F646B2"/>
    <w:rsid w:val="00F64A34"/>
    <w:rsid w:val="00F653A1"/>
    <w:rsid w:val="00F65562"/>
    <w:rsid w:val="00F659E1"/>
    <w:rsid w:val="00F667FD"/>
    <w:rsid w:val="00F668FF"/>
    <w:rsid w:val="00F670F7"/>
    <w:rsid w:val="00F67BCC"/>
    <w:rsid w:val="00F702E2"/>
    <w:rsid w:val="00F70930"/>
    <w:rsid w:val="00F70B2E"/>
    <w:rsid w:val="00F710B8"/>
    <w:rsid w:val="00F71FAA"/>
    <w:rsid w:val="00F7270D"/>
    <w:rsid w:val="00F73385"/>
    <w:rsid w:val="00F73DE4"/>
    <w:rsid w:val="00F74C9F"/>
    <w:rsid w:val="00F759EE"/>
    <w:rsid w:val="00F7677E"/>
    <w:rsid w:val="00F76F3C"/>
    <w:rsid w:val="00F77AA0"/>
    <w:rsid w:val="00F808C5"/>
    <w:rsid w:val="00F81D0E"/>
    <w:rsid w:val="00F832E1"/>
    <w:rsid w:val="00F8330F"/>
    <w:rsid w:val="00F83CAA"/>
    <w:rsid w:val="00F844A6"/>
    <w:rsid w:val="00F84743"/>
    <w:rsid w:val="00F84BB0"/>
    <w:rsid w:val="00F85369"/>
    <w:rsid w:val="00F8565C"/>
    <w:rsid w:val="00F858DD"/>
    <w:rsid w:val="00F8644C"/>
    <w:rsid w:val="00F8682C"/>
    <w:rsid w:val="00F91B63"/>
    <w:rsid w:val="00F920C2"/>
    <w:rsid w:val="00F9269B"/>
    <w:rsid w:val="00F92B3F"/>
    <w:rsid w:val="00F9319A"/>
    <w:rsid w:val="00F93DC9"/>
    <w:rsid w:val="00F945A1"/>
    <w:rsid w:val="00F94872"/>
    <w:rsid w:val="00F9547F"/>
    <w:rsid w:val="00F9679F"/>
    <w:rsid w:val="00F967E0"/>
    <w:rsid w:val="00F96A6A"/>
    <w:rsid w:val="00F97C20"/>
    <w:rsid w:val="00FA054F"/>
    <w:rsid w:val="00FA08AC"/>
    <w:rsid w:val="00FA114D"/>
    <w:rsid w:val="00FA156D"/>
    <w:rsid w:val="00FA251E"/>
    <w:rsid w:val="00FA3E5C"/>
    <w:rsid w:val="00FA43B6"/>
    <w:rsid w:val="00FA4C14"/>
    <w:rsid w:val="00FA4EA2"/>
    <w:rsid w:val="00FA5A3F"/>
    <w:rsid w:val="00FA5CCF"/>
    <w:rsid w:val="00FA5D88"/>
    <w:rsid w:val="00FA6D0A"/>
    <w:rsid w:val="00FA6E42"/>
    <w:rsid w:val="00FA751A"/>
    <w:rsid w:val="00FA7AEE"/>
    <w:rsid w:val="00FB0152"/>
    <w:rsid w:val="00FB1482"/>
    <w:rsid w:val="00FB1A63"/>
    <w:rsid w:val="00FB212A"/>
    <w:rsid w:val="00FB2772"/>
    <w:rsid w:val="00FB29A4"/>
    <w:rsid w:val="00FB33E4"/>
    <w:rsid w:val="00FB354E"/>
    <w:rsid w:val="00FB383C"/>
    <w:rsid w:val="00FB3858"/>
    <w:rsid w:val="00FB38D8"/>
    <w:rsid w:val="00FB5641"/>
    <w:rsid w:val="00FB6C2B"/>
    <w:rsid w:val="00FB73B2"/>
    <w:rsid w:val="00FC0E82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292"/>
    <w:rsid w:val="00FC2390"/>
    <w:rsid w:val="00FC29BA"/>
    <w:rsid w:val="00FC3B63"/>
    <w:rsid w:val="00FC3E02"/>
    <w:rsid w:val="00FC492C"/>
    <w:rsid w:val="00FC5073"/>
    <w:rsid w:val="00FC50FE"/>
    <w:rsid w:val="00FC5381"/>
    <w:rsid w:val="00FC5CFA"/>
    <w:rsid w:val="00FC64E4"/>
    <w:rsid w:val="00FD0236"/>
    <w:rsid w:val="00FD066C"/>
    <w:rsid w:val="00FD17F7"/>
    <w:rsid w:val="00FD298B"/>
    <w:rsid w:val="00FD34F8"/>
    <w:rsid w:val="00FD4861"/>
    <w:rsid w:val="00FD554D"/>
    <w:rsid w:val="00FD5812"/>
    <w:rsid w:val="00FD5B24"/>
    <w:rsid w:val="00FD6125"/>
    <w:rsid w:val="00FE05B4"/>
    <w:rsid w:val="00FE1231"/>
    <w:rsid w:val="00FE1846"/>
    <w:rsid w:val="00FE30C5"/>
    <w:rsid w:val="00FE31E9"/>
    <w:rsid w:val="00FE362B"/>
    <w:rsid w:val="00FE37EF"/>
    <w:rsid w:val="00FE3C95"/>
    <w:rsid w:val="00FE3D33"/>
    <w:rsid w:val="00FE42FD"/>
    <w:rsid w:val="00FE4997"/>
    <w:rsid w:val="00FE5C16"/>
    <w:rsid w:val="00FE5F5F"/>
    <w:rsid w:val="00FE7308"/>
    <w:rsid w:val="00FE7D49"/>
    <w:rsid w:val="00FF0D93"/>
    <w:rsid w:val="00FF17CA"/>
    <w:rsid w:val="00FF1E3C"/>
    <w:rsid w:val="00FF2BC7"/>
    <w:rsid w:val="00FF322C"/>
    <w:rsid w:val="00FF32B1"/>
    <w:rsid w:val="00FF373C"/>
    <w:rsid w:val="00FF3C9A"/>
    <w:rsid w:val="00FF42CB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Bulleted">
    <w:name w:val="Bulleted"/>
    <w:rsid w:val="003C27AE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EditiingInstruction">
    <w:name w:val="Editiing Instruction"/>
    <w:uiPriority w:val="99"/>
    <w:rsid w:val="003C27A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en-US"/>
    </w:rPr>
  </w:style>
  <w:style w:type="paragraph" w:customStyle="1" w:styleId="SP9102438">
    <w:name w:val="SP.9.102438"/>
    <w:basedOn w:val="Default"/>
    <w:next w:val="Default"/>
    <w:uiPriority w:val="99"/>
    <w:rsid w:val="009935C6"/>
    <w:rPr>
      <w:color w:val="auto"/>
    </w:rPr>
  </w:style>
  <w:style w:type="paragraph" w:customStyle="1" w:styleId="SP9102407">
    <w:name w:val="SP.9.102407"/>
    <w:basedOn w:val="Default"/>
    <w:next w:val="Default"/>
    <w:uiPriority w:val="99"/>
    <w:rsid w:val="009935C6"/>
    <w:rPr>
      <w:color w:val="auto"/>
    </w:rPr>
  </w:style>
  <w:style w:type="paragraph" w:customStyle="1" w:styleId="SP9102405">
    <w:name w:val="SP.9.102405"/>
    <w:basedOn w:val="Default"/>
    <w:next w:val="Default"/>
    <w:uiPriority w:val="99"/>
    <w:rsid w:val="009935C6"/>
    <w:rPr>
      <w:color w:val="auto"/>
    </w:rPr>
  </w:style>
  <w:style w:type="paragraph" w:customStyle="1" w:styleId="SP9102404">
    <w:name w:val="SP.9.102404"/>
    <w:basedOn w:val="Default"/>
    <w:next w:val="Default"/>
    <w:uiPriority w:val="99"/>
    <w:rsid w:val="009935C6"/>
    <w:rPr>
      <w:color w:val="auto"/>
    </w:rPr>
  </w:style>
  <w:style w:type="paragraph" w:customStyle="1" w:styleId="SP9102410">
    <w:name w:val="SP.9.102410"/>
    <w:basedOn w:val="Default"/>
    <w:next w:val="Default"/>
    <w:uiPriority w:val="99"/>
    <w:rsid w:val="009935C6"/>
    <w:rPr>
      <w:color w:val="auto"/>
    </w:rPr>
  </w:style>
  <w:style w:type="paragraph" w:customStyle="1" w:styleId="SP16172214">
    <w:name w:val="SP.16.172214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166">
    <w:name w:val="SP.16.172166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307">
    <w:name w:val="SP.16.172307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character" w:customStyle="1" w:styleId="SC9192630">
    <w:name w:val="SC.9.192630"/>
    <w:uiPriority w:val="99"/>
    <w:rsid w:val="0061399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Bulleted">
    <w:name w:val="Bulleted"/>
    <w:rsid w:val="003C27AE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EditiingInstruction">
    <w:name w:val="Editiing Instruction"/>
    <w:uiPriority w:val="99"/>
    <w:rsid w:val="003C27A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en-US"/>
    </w:rPr>
  </w:style>
  <w:style w:type="paragraph" w:customStyle="1" w:styleId="SP9102438">
    <w:name w:val="SP.9.102438"/>
    <w:basedOn w:val="Default"/>
    <w:next w:val="Default"/>
    <w:uiPriority w:val="99"/>
    <w:rsid w:val="009935C6"/>
    <w:rPr>
      <w:color w:val="auto"/>
    </w:rPr>
  </w:style>
  <w:style w:type="paragraph" w:customStyle="1" w:styleId="SP9102407">
    <w:name w:val="SP.9.102407"/>
    <w:basedOn w:val="Default"/>
    <w:next w:val="Default"/>
    <w:uiPriority w:val="99"/>
    <w:rsid w:val="009935C6"/>
    <w:rPr>
      <w:color w:val="auto"/>
    </w:rPr>
  </w:style>
  <w:style w:type="paragraph" w:customStyle="1" w:styleId="SP9102405">
    <w:name w:val="SP.9.102405"/>
    <w:basedOn w:val="Default"/>
    <w:next w:val="Default"/>
    <w:uiPriority w:val="99"/>
    <w:rsid w:val="009935C6"/>
    <w:rPr>
      <w:color w:val="auto"/>
    </w:rPr>
  </w:style>
  <w:style w:type="paragraph" w:customStyle="1" w:styleId="SP9102404">
    <w:name w:val="SP.9.102404"/>
    <w:basedOn w:val="Default"/>
    <w:next w:val="Default"/>
    <w:uiPriority w:val="99"/>
    <w:rsid w:val="009935C6"/>
    <w:rPr>
      <w:color w:val="auto"/>
    </w:rPr>
  </w:style>
  <w:style w:type="paragraph" w:customStyle="1" w:styleId="SP9102410">
    <w:name w:val="SP.9.102410"/>
    <w:basedOn w:val="Default"/>
    <w:next w:val="Default"/>
    <w:uiPriority w:val="99"/>
    <w:rsid w:val="009935C6"/>
    <w:rPr>
      <w:color w:val="auto"/>
    </w:rPr>
  </w:style>
  <w:style w:type="paragraph" w:customStyle="1" w:styleId="SP16172214">
    <w:name w:val="SP.16.172214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166">
    <w:name w:val="SP.16.172166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307">
    <w:name w:val="SP.16.172307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character" w:customStyle="1" w:styleId="SC9192630">
    <w:name w:val="SC.9.192630"/>
    <w:uiPriority w:val="99"/>
    <w:rsid w:val="0061399A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Matthew.fischer@broadcom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2771C-38CE-41CB-9179-CBED07D8B4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CD4CDA-DD12-4A69-BA11-3BC53BBA66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5EDC38-08D0-4A6A-895E-72DDD2979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FF0A57-F8A3-4CCE-A64E-5691E5EE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771</Words>
  <Characters>4401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5</vt:i4>
      </vt:variant>
    </vt:vector>
  </HeadingPairs>
  <TitlesOfParts>
    <vt:vector size="6" baseType="lpstr">
      <vt:lpstr>doc.: IEEE 802.11-19/1564r4</vt:lpstr>
      <vt:lpstr>PARS II (Fragmentation level 3)</vt:lpstr>
      <vt:lpstr>    25.3 Fragmentation</vt:lpstr>
      <vt:lpstr>        25.3.1 General</vt:lpstr>
      <vt:lpstr>        25.3.2 Procedure at the originator</vt:lpstr>
      <vt:lpstr>        25.3.3 Procedure at the receiver</vt:lpstr>
    </vt:vector>
  </TitlesOfParts>
  <Company>Huawei Technologies Co.,Ltd.</Company>
  <LinksUpToDate>false</LinksUpToDate>
  <CharactersWithSpaces>5162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802.11-19/1564r4</dc:title>
  <dc:subject>Submission</dc:subject>
  <dc:creator>Matthew Fischer, Broadcom</dc:creator>
  <cp:keywords>May 2020</cp:keywords>
  <cp:lastModifiedBy>Matthew Fischer</cp:lastModifiedBy>
  <cp:revision>10</cp:revision>
  <cp:lastPrinted>2010-05-04T02:47:00Z</cp:lastPrinted>
  <dcterms:created xsi:type="dcterms:W3CDTF">2020-05-06T15:37:00Z</dcterms:created>
  <dcterms:modified xsi:type="dcterms:W3CDTF">2020-05-06T16:10:00Z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