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42C42C" w14:textId="77777777" w:rsidR="005E768D" w:rsidRPr="004D2D75" w:rsidRDefault="005E768D" w:rsidP="003E1A2F">
      <w:pPr>
        <w:pStyle w:val="Heading3"/>
        <w:jc w:val="center"/>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C723BC" w:rsidRPr="00183F4C" w14:paraId="020856FB" w14:textId="77777777" w:rsidTr="00B034CE">
        <w:trPr>
          <w:trHeight w:val="485"/>
          <w:jc w:val="center"/>
        </w:trPr>
        <w:tc>
          <w:tcPr>
            <w:tcW w:w="9576" w:type="dxa"/>
            <w:gridSpan w:val="5"/>
            <w:vAlign w:val="center"/>
          </w:tcPr>
          <w:p w14:paraId="366CABD2" w14:textId="2894487A" w:rsidR="00C723BC" w:rsidRPr="00183F4C" w:rsidRDefault="00473F40" w:rsidP="00C17A9E">
            <w:pPr>
              <w:pStyle w:val="T2"/>
            </w:pPr>
            <w:r>
              <w:rPr>
                <w:lang w:eastAsia="ko-KR"/>
              </w:rPr>
              <w:t>11ax D</w:t>
            </w:r>
            <w:r w:rsidR="00FF3D9A">
              <w:rPr>
                <w:lang w:eastAsia="ko-KR"/>
              </w:rPr>
              <w:t>4</w:t>
            </w:r>
            <w:r w:rsidR="00634F21">
              <w:rPr>
                <w:lang w:eastAsia="ko-KR"/>
              </w:rPr>
              <w:t>.</w:t>
            </w:r>
            <w:r w:rsidR="00EC64E4">
              <w:rPr>
                <w:lang w:eastAsia="ko-KR"/>
              </w:rPr>
              <w:t>2</w:t>
            </w:r>
            <w:r w:rsidR="00C723BC">
              <w:rPr>
                <w:rFonts w:hint="eastAsia"/>
                <w:lang w:eastAsia="ko-KR"/>
              </w:rPr>
              <w:t xml:space="preserve"> </w:t>
            </w:r>
            <w:r>
              <w:rPr>
                <w:lang w:eastAsia="ko-KR"/>
              </w:rPr>
              <w:t>MAC</w:t>
            </w:r>
            <w:r w:rsidR="004955FF">
              <w:rPr>
                <w:lang w:eastAsia="ko-KR"/>
              </w:rPr>
              <w:t xml:space="preserve"> </w:t>
            </w:r>
            <w:r w:rsidR="00D53325">
              <w:rPr>
                <w:lang w:eastAsia="ko-KR"/>
              </w:rPr>
              <w:t xml:space="preserve">Comment Resolution </w:t>
            </w:r>
            <w:r w:rsidR="006C4205">
              <w:rPr>
                <w:lang w:eastAsia="ko-KR"/>
              </w:rPr>
              <w:t xml:space="preserve">for </w:t>
            </w:r>
            <w:r w:rsidR="00C17A9E">
              <w:rPr>
                <w:lang w:eastAsia="ko-KR"/>
              </w:rPr>
              <w:t>PHY Introduction</w:t>
            </w:r>
          </w:p>
        </w:tc>
      </w:tr>
      <w:tr w:rsidR="00C723BC" w:rsidRPr="00183F4C" w14:paraId="609B60F1" w14:textId="77777777" w:rsidTr="00B034CE">
        <w:trPr>
          <w:trHeight w:val="359"/>
          <w:jc w:val="center"/>
        </w:trPr>
        <w:tc>
          <w:tcPr>
            <w:tcW w:w="9576" w:type="dxa"/>
            <w:gridSpan w:val="5"/>
            <w:vAlign w:val="center"/>
          </w:tcPr>
          <w:p w14:paraId="14FD9DCC" w14:textId="34C0B15A" w:rsidR="00C723BC" w:rsidRPr="00183F4C" w:rsidRDefault="00C723BC" w:rsidP="00124AB7">
            <w:pPr>
              <w:pStyle w:val="T2"/>
              <w:ind w:left="0"/>
              <w:rPr>
                <w:b w:val="0"/>
                <w:sz w:val="20"/>
              </w:rPr>
            </w:pPr>
            <w:r w:rsidRPr="00183F4C">
              <w:rPr>
                <w:sz w:val="20"/>
              </w:rPr>
              <w:t>Date:</w:t>
            </w:r>
            <w:r w:rsidRPr="00183F4C">
              <w:rPr>
                <w:b w:val="0"/>
                <w:sz w:val="20"/>
              </w:rPr>
              <w:t xml:space="preserve">  201</w:t>
            </w:r>
            <w:r w:rsidR="00073D08">
              <w:rPr>
                <w:b w:val="0"/>
                <w:sz w:val="20"/>
                <w:lang w:eastAsia="ko-KR"/>
              </w:rPr>
              <w:t>9</w:t>
            </w:r>
            <w:r w:rsidRPr="00183F4C">
              <w:rPr>
                <w:b w:val="0"/>
                <w:sz w:val="20"/>
              </w:rPr>
              <w:t>-</w:t>
            </w:r>
            <w:r w:rsidR="00927A9D">
              <w:rPr>
                <w:b w:val="0"/>
                <w:sz w:val="20"/>
                <w:lang w:eastAsia="ko-KR"/>
              </w:rPr>
              <w:t>0</w:t>
            </w:r>
            <w:r w:rsidR="00EC64E4">
              <w:rPr>
                <w:b w:val="0"/>
                <w:sz w:val="20"/>
                <w:lang w:eastAsia="ko-KR"/>
              </w:rPr>
              <w:t>7</w:t>
            </w:r>
            <w:r>
              <w:rPr>
                <w:rFonts w:hint="eastAsia"/>
                <w:b w:val="0"/>
                <w:sz w:val="20"/>
                <w:lang w:eastAsia="ko-KR"/>
              </w:rPr>
              <w:t>-</w:t>
            </w:r>
            <w:r w:rsidR="00EC64E4">
              <w:rPr>
                <w:b w:val="0"/>
                <w:sz w:val="20"/>
                <w:lang w:eastAsia="ko-KR"/>
              </w:rPr>
              <w:t>0</w:t>
            </w:r>
            <w:r w:rsidR="00F36985">
              <w:rPr>
                <w:b w:val="0"/>
                <w:sz w:val="20"/>
                <w:lang w:eastAsia="ko-KR"/>
              </w:rPr>
              <w:t>8</w:t>
            </w:r>
          </w:p>
        </w:tc>
      </w:tr>
      <w:tr w:rsidR="00C723BC" w:rsidRPr="00183F4C" w14:paraId="7589CE27" w14:textId="77777777" w:rsidTr="00B034CE">
        <w:trPr>
          <w:cantSplit/>
          <w:jc w:val="center"/>
        </w:trPr>
        <w:tc>
          <w:tcPr>
            <w:tcW w:w="9576" w:type="dxa"/>
            <w:gridSpan w:val="5"/>
            <w:vAlign w:val="center"/>
          </w:tcPr>
          <w:p w14:paraId="43E2F97B" w14:textId="77777777" w:rsidR="00C723BC" w:rsidRPr="00183F4C" w:rsidRDefault="00C723BC" w:rsidP="00CD6072">
            <w:pPr>
              <w:pStyle w:val="T2"/>
              <w:spacing w:after="0"/>
              <w:ind w:left="0" w:right="0"/>
              <w:jc w:val="left"/>
              <w:rPr>
                <w:sz w:val="20"/>
              </w:rPr>
            </w:pPr>
            <w:r w:rsidRPr="00183F4C">
              <w:rPr>
                <w:sz w:val="20"/>
              </w:rPr>
              <w:t>Author(s):</w:t>
            </w:r>
          </w:p>
        </w:tc>
      </w:tr>
      <w:tr w:rsidR="00C723BC" w:rsidRPr="00183F4C" w14:paraId="676CE066" w14:textId="77777777" w:rsidTr="00B034CE">
        <w:trPr>
          <w:jc w:val="center"/>
        </w:trPr>
        <w:tc>
          <w:tcPr>
            <w:tcW w:w="1548" w:type="dxa"/>
            <w:vAlign w:val="center"/>
          </w:tcPr>
          <w:p w14:paraId="42B6B2A4" w14:textId="77777777" w:rsidR="00C723BC" w:rsidRPr="00183F4C" w:rsidRDefault="00C723BC" w:rsidP="00CD6072">
            <w:pPr>
              <w:pStyle w:val="T2"/>
              <w:spacing w:after="0"/>
              <w:ind w:left="0" w:right="0"/>
              <w:jc w:val="left"/>
              <w:rPr>
                <w:sz w:val="20"/>
              </w:rPr>
            </w:pPr>
            <w:r w:rsidRPr="00183F4C">
              <w:rPr>
                <w:sz w:val="20"/>
              </w:rPr>
              <w:t>Name</w:t>
            </w:r>
          </w:p>
        </w:tc>
        <w:tc>
          <w:tcPr>
            <w:tcW w:w="1440" w:type="dxa"/>
            <w:vAlign w:val="center"/>
          </w:tcPr>
          <w:p w14:paraId="75F01CCF" w14:textId="77777777" w:rsidR="00C723BC" w:rsidRPr="00183F4C" w:rsidRDefault="00C723BC" w:rsidP="00CD6072">
            <w:pPr>
              <w:pStyle w:val="T2"/>
              <w:spacing w:after="0"/>
              <w:ind w:left="0" w:right="0"/>
              <w:jc w:val="left"/>
              <w:rPr>
                <w:sz w:val="20"/>
              </w:rPr>
            </w:pPr>
            <w:r w:rsidRPr="00183F4C">
              <w:rPr>
                <w:sz w:val="20"/>
              </w:rPr>
              <w:t>Affiliation</w:t>
            </w:r>
          </w:p>
        </w:tc>
        <w:tc>
          <w:tcPr>
            <w:tcW w:w="2610" w:type="dxa"/>
            <w:vAlign w:val="center"/>
          </w:tcPr>
          <w:p w14:paraId="178E2C3C" w14:textId="77777777" w:rsidR="00C723BC" w:rsidRPr="00183F4C" w:rsidRDefault="00C723BC" w:rsidP="00CD6072">
            <w:pPr>
              <w:pStyle w:val="T2"/>
              <w:spacing w:after="0"/>
              <w:ind w:left="0" w:right="0"/>
              <w:jc w:val="left"/>
              <w:rPr>
                <w:sz w:val="20"/>
              </w:rPr>
            </w:pPr>
            <w:r w:rsidRPr="00183F4C">
              <w:rPr>
                <w:sz w:val="20"/>
              </w:rPr>
              <w:t>Address</w:t>
            </w:r>
          </w:p>
        </w:tc>
        <w:tc>
          <w:tcPr>
            <w:tcW w:w="1620" w:type="dxa"/>
            <w:vAlign w:val="center"/>
          </w:tcPr>
          <w:p w14:paraId="4443B72A" w14:textId="77777777" w:rsidR="00C723BC" w:rsidRPr="00183F4C" w:rsidRDefault="00C723BC" w:rsidP="00CD6072">
            <w:pPr>
              <w:pStyle w:val="T2"/>
              <w:spacing w:after="0"/>
              <w:ind w:left="0" w:right="0"/>
              <w:jc w:val="left"/>
              <w:rPr>
                <w:sz w:val="20"/>
              </w:rPr>
            </w:pPr>
            <w:r w:rsidRPr="00183F4C">
              <w:rPr>
                <w:sz w:val="20"/>
              </w:rPr>
              <w:t>Phone</w:t>
            </w:r>
          </w:p>
        </w:tc>
        <w:tc>
          <w:tcPr>
            <w:tcW w:w="2358" w:type="dxa"/>
            <w:vAlign w:val="center"/>
          </w:tcPr>
          <w:p w14:paraId="74D69707" w14:textId="77777777" w:rsidR="00C723BC" w:rsidRPr="00183F4C" w:rsidRDefault="00C723BC" w:rsidP="00CD6072">
            <w:pPr>
              <w:pStyle w:val="T2"/>
              <w:spacing w:after="0"/>
              <w:ind w:left="0" w:right="0"/>
              <w:jc w:val="left"/>
              <w:rPr>
                <w:sz w:val="20"/>
              </w:rPr>
            </w:pPr>
            <w:r w:rsidRPr="00183F4C">
              <w:rPr>
                <w:sz w:val="20"/>
              </w:rPr>
              <w:t>email</w:t>
            </w:r>
          </w:p>
        </w:tc>
      </w:tr>
      <w:tr w:rsidR="005845F0" w:rsidRPr="00183F4C" w14:paraId="06708DAC" w14:textId="77777777" w:rsidTr="00B034CE">
        <w:trPr>
          <w:trHeight w:val="359"/>
          <w:jc w:val="center"/>
        </w:trPr>
        <w:tc>
          <w:tcPr>
            <w:tcW w:w="1548" w:type="dxa"/>
            <w:vAlign w:val="center"/>
          </w:tcPr>
          <w:p w14:paraId="56E9A8CE" w14:textId="2990235D" w:rsidR="005845F0" w:rsidRPr="00183F4C" w:rsidRDefault="009F0C7F" w:rsidP="00224957">
            <w:pPr>
              <w:pStyle w:val="T2"/>
              <w:spacing w:after="0"/>
              <w:ind w:left="0" w:right="0"/>
              <w:jc w:val="left"/>
              <w:rPr>
                <w:b w:val="0"/>
                <w:sz w:val="18"/>
                <w:szCs w:val="18"/>
                <w:lang w:eastAsia="ko-KR"/>
              </w:rPr>
            </w:pPr>
            <w:r>
              <w:rPr>
                <w:b w:val="0"/>
                <w:sz w:val="18"/>
                <w:szCs w:val="18"/>
                <w:lang w:eastAsia="ko-KR"/>
              </w:rPr>
              <w:t>Po-Kai Huang</w:t>
            </w:r>
          </w:p>
        </w:tc>
        <w:tc>
          <w:tcPr>
            <w:tcW w:w="1440" w:type="dxa"/>
            <w:vAlign w:val="center"/>
          </w:tcPr>
          <w:p w14:paraId="5CFDDB6C" w14:textId="144BD489" w:rsidR="005845F0" w:rsidRPr="00183F4C" w:rsidRDefault="009F0C7F" w:rsidP="00224957">
            <w:pPr>
              <w:pStyle w:val="T2"/>
              <w:spacing w:after="0"/>
              <w:ind w:left="0" w:right="0"/>
              <w:jc w:val="left"/>
              <w:rPr>
                <w:b w:val="0"/>
                <w:sz w:val="18"/>
                <w:szCs w:val="18"/>
                <w:lang w:eastAsia="ko-KR"/>
              </w:rPr>
            </w:pPr>
            <w:r>
              <w:rPr>
                <w:b w:val="0"/>
                <w:sz w:val="18"/>
                <w:szCs w:val="18"/>
                <w:lang w:eastAsia="ko-KR"/>
              </w:rPr>
              <w:t>Intel</w:t>
            </w:r>
          </w:p>
        </w:tc>
        <w:tc>
          <w:tcPr>
            <w:tcW w:w="2610" w:type="dxa"/>
            <w:vAlign w:val="center"/>
          </w:tcPr>
          <w:p w14:paraId="11D7B05A" w14:textId="0C26859B" w:rsidR="005845F0" w:rsidRPr="003F0DA2" w:rsidRDefault="005845F0" w:rsidP="00224957">
            <w:pPr>
              <w:pStyle w:val="T2"/>
              <w:spacing w:after="0"/>
              <w:ind w:left="0" w:right="0"/>
              <w:jc w:val="left"/>
              <w:rPr>
                <w:b w:val="0"/>
                <w:sz w:val="18"/>
                <w:szCs w:val="18"/>
                <w:lang w:eastAsia="ko-KR"/>
              </w:rPr>
            </w:pPr>
          </w:p>
        </w:tc>
        <w:tc>
          <w:tcPr>
            <w:tcW w:w="1620" w:type="dxa"/>
            <w:vAlign w:val="center"/>
          </w:tcPr>
          <w:p w14:paraId="1A9538AD" w14:textId="77777777" w:rsidR="005845F0" w:rsidRPr="003F0DA2" w:rsidRDefault="005845F0" w:rsidP="00224957">
            <w:pPr>
              <w:pStyle w:val="T2"/>
              <w:spacing w:after="0"/>
              <w:ind w:left="0" w:right="0"/>
              <w:jc w:val="left"/>
              <w:rPr>
                <w:b w:val="0"/>
                <w:sz w:val="18"/>
                <w:szCs w:val="18"/>
                <w:lang w:eastAsia="ko-KR"/>
              </w:rPr>
            </w:pPr>
          </w:p>
        </w:tc>
        <w:tc>
          <w:tcPr>
            <w:tcW w:w="2358" w:type="dxa"/>
            <w:vAlign w:val="center"/>
          </w:tcPr>
          <w:p w14:paraId="69ABFF5D" w14:textId="5B7A0A4F" w:rsidR="005845F0" w:rsidRPr="00183F4C" w:rsidRDefault="009F0C7F" w:rsidP="00224957">
            <w:pPr>
              <w:pStyle w:val="T2"/>
              <w:spacing w:after="0"/>
              <w:ind w:left="0" w:right="0"/>
              <w:jc w:val="left"/>
              <w:rPr>
                <w:b w:val="0"/>
                <w:sz w:val="18"/>
                <w:szCs w:val="18"/>
                <w:lang w:eastAsia="ko-KR"/>
              </w:rPr>
            </w:pPr>
            <w:r>
              <w:rPr>
                <w:b w:val="0"/>
                <w:sz w:val="18"/>
                <w:szCs w:val="18"/>
                <w:lang w:eastAsia="ko-KR"/>
              </w:rPr>
              <w:t>po-kai.huang@intel.com</w:t>
            </w:r>
          </w:p>
        </w:tc>
      </w:tr>
      <w:tr w:rsidR="00DF5DF0" w:rsidRPr="00183F4C" w14:paraId="4C7DEC40" w14:textId="77777777" w:rsidTr="00B034CE">
        <w:trPr>
          <w:trHeight w:val="359"/>
          <w:jc w:val="center"/>
        </w:trPr>
        <w:tc>
          <w:tcPr>
            <w:tcW w:w="1548" w:type="dxa"/>
            <w:vAlign w:val="center"/>
          </w:tcPr>
          <w:p w14:paraId="02235D0E" w14:textId="797444C6" w:rsidR="00DF5DF0" w:rsidRDefault="00DF5DF0" w:rsidP="00DF5DF0">
            <w:pPr>
              <w:pStyle w:val="T2"/>
              <w:spacing w:after="0"/>
              <w:ind w:left="0" w:right="0"/>
              <w:jc w:val="left"/>
              <w:rPr>
                <w:b w:val="0"/>
                <w:sz w:val="18"/>
                <w:szCs w:val="18"/>
                <w:lang w:eastAsia="ko-KR"/>
              </w:rPr>
            </w:pPr>
            <w:bookmarkStart w:id="0" w:name="_GoBack"/>
            <w:bookmarkEnd w:id="0"/>
          </w:p>
        </w:tc>
        <w:tc>
          <w:tcPr>
            <w:tcW w:w="1440" w:type="dxa"/>
            <w:vAlign w:val="center"/>
          </w:tcPr>
          <w:p w14:paraId="21B59989" w14:textId="7B6C0121" w:rsidR="00DF5DF0" w:rsidRDefault="00DF5DF0" w:rsidP="00DF5DF0">
            <w:pPr>
              <w:pStyle w:val="T2"/>
              <w:spacing w:after="0"/>
              <w:ind w:left="0" w:right="0"/>
              <w:jc w:val="left"/>
              <w:rPr>
                <w:b w:val="0"/>
                <w:sz w:val="18"/>
                <w:szCs w:val="18"/>
                <w:lang w:eastAsia="ko-KR"/>
              </w:rPr>
            </w:pPr>
          </w:p>
        </w:tc>
        <w:tc>
          <w:tcPr>
            <w:tcW w:w="2610" w:type="dxa"/>
            <w:vAlign w:val="center"/>
          </w:tcPr>
          <w:p w14:paraId="4ECFE022"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17D64E26"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1380BA76" w14:textId="1AFD1DC6" w:rsidR="00DF5DF0" w:rsidRDefault="00DF5DF0" w:rsidP="00DF5DF0">
            <w:pPr>
              <w:pStyle w:val="T2"/>
              <w:spacing w:after="0"/>
              <w:ind w:left="0" w:right="0"/>
              <w:jc w:val="left"/>
              <w:rPr>
                <w:b w:val="0"/>
                <w:sz w:val="18"/>
                <w:szCs w:val="18"/>
                <w:lang w:eastAsia="ko-KR"/>
              </w:rPr>
            </w:pPr>
          </w:p>
        </w:tc>
      </w:tr>
      <w:tr w:rsidR="00DF5DF0" w:rsidRPr="00183F4C" w14:paraId="7D4FB5F0" w14:textId="77777777" w:rsidTr="00B034CE">
        <w:trPr>
          <w:trHeight w:val="359"/>
          <w:jc w:val="center"/>
        </w:trPr>
        <w:tc>
          <w:tcPr>
            <w:tcW w:w="1548" w:type="dxa"/>
            <w:vAlign w:val="center"/>
          </w:tcPr>
          <w:p w14:paraId="58C3721F" w14:textId="5A476351" w:rsidR="00DF5DF0" w:rsidRDefault="00DF5DF0" w:rsidP="00DF5DF0">
            <w:pPr>
              <w:pStyle w:val="T2"/>
              <w:spacing w:after="0"/>
              <w:ind w:left="0" w:right="0"/>
              <w:jc w:val="left"/>
              <w:rPr>
                <w:b w:val="0"/>
                <w:sz w:val="18"/>
                <w:szCs w:val="18"/>
                <w:lang w:eastAsia="ko-KR"/>
              </w:rPr>
            </w:pPr>
          </w:p>
        </w:tc>
        <w:tc>
          <w:tcPr>
            <w:tcW w:w="1440" w:type="dxa"/>
            <w:vAlign w:val="center"/>
          </w:tcPr>
          <w:p w14:paraId="5CFDF23E" w14:textId="3AF1689F" w:rsidR="00DF5DF0" w:rsidRDefault="00DF5DF0" w:rsidP="00DF5DF0">
            <w:pPr>
              <w:pStyle w:val="T2"/>
              <w:spacing w:after="0"/>
              <w:ind w:left="0" w:right="0"/>
              <w:jc w:val="left"/>
              <w:rPr>
                <w:b w:val="0"/>
                <w:sz w:val="18"/>
                <w:szCs w:val="18"/>
                <w:lang w:eastAsia="ko-KR"/>
              </w:rPr>
            </w:pPr>
          </w:p>
        </w:tc>
        <w:tc>
          <w:tcPr>
            <w:tcW w:w="2610" w:type="dxa"/>
            <w:vAlign w:val="center"/>
          </w:tcPr>
          <w:p w14:paraId="15430C58"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83D3AF3"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700B51D8" w14:textId="7C7F4E72" w:rsidR="00DF5DF0" w:rsidRDefault="00DF5DF0" w:rsidP="00DF5DF0">
            <w:pPr>
              <w:pStyle w:val="T2"/>
              <w:spacing w:after="0"/>
              <w:ind w:left="0" w:right="0"/>
              <w:jc w:val="left"/>
              <w:rPr>
                <w:b w:val="0"/>
                <w:sz w:val="18"/>
                <w:szCs w:val="18"/>
                <w:lang w:eastAsia="ko-KR"/>
              </w:rPr>
            </w:pPr>
          </w:p>
        </w:tc>
      </w:tr>
      <w:tr w:rsidR="00DF5DF0" w:rsidRPr="00183F4C" w14:paraId="1FDCB0EB" w14:textId="77777777" w:rsidTr="00B034CE">
        <w:trPr>
          <w:trHeight w:val="359"/>
          <w:jc w:val="center"/>
        </w:trPr>
        <w:tc>
          <w:tcPr>
            <w:tcW w:w="1548" w:type="dxa"/>
            <w:vAlign w:val="center"/>
          </w:tcPr>
          <w:p w14:paraId="034769BB" w14:textId="2407AF06" w:rsidR="00DF5DF0" w:rsidRDefault="00DF5DF0" w:rsidP="00DF5DF0">
            <w:pPr>
              <w:pStyle w:val="T2"/>
              <w:spacing w:after="0"/>
              <w:ind w:left="0" w:right="0"/>
              <w:jc w:val="left"/>
              <w:rPr>
                <w:b w:val="0"/>
                <w:sz w:val="18"/>
                <w:szCs w:val="18"/>
                <w:lang w:eastAsia="ko-KR"/>
              </w:rPr>
            </w:pPr>
          </w:p>
        </w:tc>
        <w:tc>
          <w:tcPr>
            <w:tcW w:w="1440" w:type="dxa"/>
            <w:vAlign w:val="center"/>
          </w:tcPr>
          <w:p w14:paraId="65AFED3E" w14:textId="599AD5C4" w:rsidR="00DF5DF0" w:rsidRDefault="00DF5DF0" w:rsidP="00DF5DF0">
            <w:pPr>
              <w:pStyle w:val="T2"/>
              <w:spacing w:after="0"/>
              <w:ind w:left="0" w:right="0"/>
              <w:jc w:val="left"/>
              <w:rPr>
                <w:b w:val="0"/>
                <w:sz w:val="18"/>
                <w:szCs w:val="18"/>
                <w:lang w:eastAsia="ko-KR"/>
              </w:rPr>
            </w:pPr>
          </w:p>
        </w:tc>
        <w:tc>
          <w:tcPr>
            <w:tcW w:w="2610" w:type="dxa"/>
            <w:vAlign w:val="center"/>
          </w:tcPr>
          <w:p w14:paraId="292D5A37" w14:textId="77777777" w:rsidR="00DF5DF0" w:rsidRPr="003F0DA2" w:rsidRDefault="00DF5DF0" w:rsidP="00DF5DF0">
            <w:pPr>
              <w:pStyle w:val="T2"/>
              <w:spacing w:after="0"/>
              <w:ind w:left="0" w:right="0"/>
              <w:jc w:val="left"/>
              <w:rPr>
                <w:b w:val="0"/>
                <w:sz w:val="18"/>
                <w:szCs w:val="18"/>
                <w:lang w:eastAsia="ko-KR"/>
              </w:rPr>
            </w:pPr>
          </w:p>
        </w:tc>
        <w:tc>
          <w:tcPr>
            <w:tcW w:w="1620" w:type="dxa"/>
            <w:vAlign w:val="center"/>
          </w:tcPr>
          <w:p w14:paraId="4BEAAFAB" w14:textId="77777777" w:rsidR="00DF5DF0" w:rsidRPr="003F0DA2" w:rsidRDefault="00DF5DF0" w:rsidP="00DF5DF0">
            <w:pPr>
              <w:pStyle w:val="T2"/>
              <w:spacing w:after="0"/>
              <w:ind w:left="0" w:right="0"/>
              <w:jc w:val="left"/>
              <w:rPr>
                <w:b w:val="0"/>
                <w:sz w:val="18"/>
                <w:szCs w:val="18"/>
                <w:lang w:eastAsia="ko-KR"/>
              </w:rPr>
            </w:pPr>
          </w:p>
        </w:tc>
        <w:tc>
          <w:tcPr>
            <w:tcW w:w="2358" w:type="dxa"/>
            <w:vAlign w:val="center"/>
          </w:tcPr>
          <w:p w14:paraId="05621C19" w14:textId="77777777" w:rsidR="00DF5DF0" w:rsidRDefault="00DF5DF0" w:rsidP="00DF5DF0">
            <w:pPr>
              <w:pStyle w:val="T2"/>
              <w:spacing w:after="0"/>
              <w:ind w:left="0" w:right="0"/>
              <w:jc w:val="left"/>
              <w:rPr>
                <w:b w:val="0"/>
                <w:sz w:val="18"/>
                <w:szCs w:val="18"/>
                <w:lang w:eastAsia="ko-KR"/>
              </w:rPr>
            </w:pPr>
          </w:p>
        </w:tc>
      </w:tr>
      <w:tr w:rsidR="00DA563E" w:rsidRPr="00183F4C" w14:paraId="4440DF38" w14:textId="77777777" w:rsidTr="00B034CE">
        <w:trPr>
          <w:trHeight w:val="359"/>
          <w:jc w:val="center"/>
        </w:trPr>
        <w:tc>
          <w:tcPr>
            <w:tcW w:w="1548" w:type="dxa"/>
            <w:vAlign w:val="center"/>
          </w:tcPr>
          <w:p w14:paraId="75FF57CD" w14:textId="7EBF6FE5" w:rsidR="00DA563E" w:rsidRDefault="00DA563E" w:rsidP="00DF5DF0">
            <w:pPr>
              <w:pStyle w:val="T2"/>
              <w:spacing w:after="0"/>
              <w:ind w:left="0" w:right="0"/>
              <w:jc w:val="left"/>
              <w:rPr>
                <w:b w:val="0"/>
                <w:sz w:val="18"/>
                <w:szCs w:val="18"/>
                <w:lang w:eastAsia="ko-KR"/>
              </w:rPr>
            </w:pPr>
          </w:p>
        </w:tc>
        <w:tc>
          <w:tcPr>
            <w:tcW w:w="1440" w:type="dxa"/>
            <w:vAlign w:val="center"/>
          </w:tcPr>
          <w:p w14:paraId="5FD84D61" w14:textId="55D24575" w:rsidR="00DA563E" w:rsidRDefault="00DA563E" w:rsidP="00DF5DF0">
            <w:pPr>
              <w:pStyle w:val="T2"/>
              <w:spacing w:after="0"/>
              <w:ind w:left="0" w:right="0"/>
              <w:jc w:val="left"/>
              <w:rPr>
                <w:b w:val="0"/>
                <w:sz w:val="18"/>
                <w:szCs w:val="18"/>
                <w:lang w:eastAsia="ko-KR"/>
              </w:rPr>
            </w:pPr>
          </w:p>
        </w:tc>
        <w:tc>
          <w:tcPr>
            <w:tcW w:w="2610" w:type="dxa"/>
            <w:vAlign w:val="center"/>
          </w:tcPr>
          <w:p w14:paraId="081D7076" w14:textId="77777777" w:rsidR="00DA563E" w:rsidRPr="003F0DA2" w:rsidRDefault="00DA563E" w:rsidP="00DF5DF0">
            <w:pPr>
              <w:pStyle w:val="T2"/>
              <w:spacing w:after="0"/>
              <w:ind w:left="0" w:right="0"/>
              <w:jc w:val="left"/>
              <w:rPr>
                <w:b w:val="0"/>
                <w:sz w:val="18"/>
                <w:szCs w:val="18"/>
                <w:lang w:eastAsia="ko-KR"/>
              </w:rPr>
            </w:pPr>
          </w:p>
        </w:tc>
        <w:tc>
          <w:tcPr>
            <w:tcW w:w="1620" w:type="dxa"/>
            <w:vAlign w:val="center"/>
          </w:tcPr>
          <w:p w14:paraId="6C7019C2" w14:textId="77777777" w:rsidR="00DA563E" w:rsidRPr="003F0DA2" w:rsidRDefault="00DA563E" w:rsidP="00DF5DF0">
            <w:pPr>
              <w:pStyle w:val="T2"/>
              <w:spacing w:after="0"/>
              <w:ind w:left="0" w:right="0"/>
              <w:jc w:val="left"/>
              <w:rPr>
                <w:b w:val="0"/>
                <w:sz w:val="18"/>
                <w:szCs w:val="18"/>
                <w:lang w:eastAsia="ko-KR"/>
              </w:rPr>
            </w:pPr>
          </w:p>
        </w:tc>
        <w:tc>
          <w:tcPr>
            <w:tcW w:w="2358" w:type="dxa"/>
            <w:vAlign w:val="center"/>
          </w:tcPr>
          <w:p w14:paraId="23991ED7" w14:textId="77777777" w:rsidR="00DA563E" w:rsidRDefault="00DA563E" w:rsidP="00DF5DF0">
            <w:pPr>
              <w:pStyle w:val="T2"/>
              <w:spacing w:after="0"/>
              <w:ind w:left="0" w:right="0"/>
              <w:jc w:val="left"/>
              <w:rPr>
                <w:b w:val="0"/>
                <w:sz w:val="18"/>
                <w:szCs w:val="18"/>
                <w:lang w:eastAsia="ko-KR"/>
              </w:rPr>
            </w:pPr>
          </w:p>
        </w:tc>
      </w:tr>
    </w:tbl>
    <w:p w14:paraId="7E52E084" w14:textId="77777777" w:rsidR="005E768D" w:rsidRPr="004D2D75" w:rsidRDefault="00170E8C" w:rsidP="00865DAE">
      <w:pPr>
        <w:pStyle w:val="T1"/>
        <w:tabs>
          <w:tab w:val="center" w:pos="4680"/>
          <w:tab w:val="left" w:pos="5796"/>
        </w:tabs>
        <w:spacing w:after="120"/>
        <w:jc w:val="left"/>
        <w:rPr>
          <w:sz w:val="22"/>
        </w:rPr>
      </w:pPr>
      <w:r>
        <w:rPr>
          <w:sz w:val="22"/>
        </w:rPr>
        <w:tab/>
      </w:r>
      <w:r w:rsidR="003D4734">
        <w:rPr>
          <w:noProof/>
          <w:lang w:val="en-US" w:eastAsia="zh-TW"/>
        </w:rPr>
        <mc:AlternateContent>
          <mc:Choice Requires="wps">
            <w:drawing>
              <wp:anchor distT="0" distB="0" distL="114300" distR="114300" simplePos="0" relativeHeight="251657728" behindDoc="0" locked="0" layoutInCell="0" allowOverlap="1" wp14:anchorId="24F01454" wp14:editId="2948AF56">
                <wp:simplePos x="0" y="0"/>
                <wp:positionH relativeFrom="column">
                  <wp:posOffset>-60960</wp:posOffset>
                </wp:positionH>
                <wp:positionV relativeFrom="paragraph">
                  <wp:posOffset>201930</wp:posOffset>
                </wp:positionV>
                <wp:extent cx="5943600" cy="23698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69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19D2" w14:textId="77777777" w:rsidR="00A96B07" w:rsidRDefault="00A96B07">
                            <w:pPr>
                              <w:pStyle w:val="T1"/>
                              <w:spacing w:after="120"/>
                            </w:pPr>
                            <w:r>
                              <w:t>Abstract</w:t>
                            </w:r>
                          </w:p>
                          <w:p w14:paraId="6C13706B" w14:textId="2B68DFE2" w:rsidR="00A96B07" w:rsidRDefault="00A96B07"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of </w:t>
                            </w:r>
                            <w:proofErr w:type="spellStart"/>
                            <w:r>
                              <w:rPr>
                                <w:rFonts w:hint="eastAsia"/>
                                <w:lang w:eastAsia="ko-KR"/>
                              </w:rPr>
                              <w:t>TGax</w:t>
                            </w:r>
                            <w:proofErr w:type="spellEnd"/>
                            <w:r>
                              <w:rPr>
                                <w:rFonts w:hint="eastAsia"/>
                                <w:lang w:eastAsia="ko-KR"/>
                              </w:rPr>
                              <w:t xml:space="preserve"> Draft </w:t>
                            </w:r>
                            <w:r w:rsidR="00FF3D9A">
                              <w:rPr>
                                <w:lang w:eastAsia="ko-KR"/>
                              </w:rPr>
                              <w:t>D4.</w:t>
                            </w:r>
                            <w:r w:rsidR="00C17A9E">
                              <w:rPr>
                                <w:lang w:eastAsia="ko-KR"/>
                              </w:rPr>
                              <w:t>3</w:t>
                            </w:r>
                            <w:r>
                              <w:rPr>
                                <w:lang w:eastAsia="ko-KR"/>
                              </w:rPr>
                              <w:t xml:space="preserve"> with the following CIDs:</w:t>
                            </w:r>
                          </w:p>
                          <w:p w14:paraId="7A6994C3" w14:textId="466D41A4" w:rsidR="00A96B07" w:rsidRDefault="00A96B07" w:rsidP="00210DDD">
                            <w:pPr>
                              <w:jc w:val="both"/>
                              <w:rPr>
                                <w:lang w:eastAsia="ko-KR"/>
                              </w:rPr>
                            </w:pPr>
                          </w:p>
                          <w:p w14:paraId="30561099" w14:textId="17567680" w:rsidR="00A96B07" w:rsidRDefault="00C17A9E" w:rsidP="006A40FB">
                            <w:pPr>
                              <w:jc w:val="both"/>
                            </w:pPr>
                            <w:r>
                              <w:t>20087, 20088, 20166, 21001</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7777777" w:rsidR="00A96B07" w:rsidRDefault="00A96B07" w:rsidP="00131357">
                            <w:pPr>
                              <w:pStyle w:val="ListParagraph"/>
                              <w:numPr>
                                <w:ilvl w:val="0"/>
                                <w:numId w:val="1"/>
                              </w:numPr>
                              <w:ind w:leftChars="0"/>
                              <w:jc w:val="both"/>
                            </w:pPr>
                            <w:r>
                              <w:t>Rev 0: Initial version of the document.</w:t>
                            </w:r>
                          </w:p>
                          <w:p w14:paraId="52090430" w14:textId="12143E10" w:rsidR="00A96B07" w:rsidRDefault="00A96B07" w:rsidP="00473F40">
                            <w:pPr>
                              <w:pStyle w:val="ListParagraph"/>
                              <w:ind w:leftChars="0" w:left="72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1454" id="_x0000_t202" coordsize="21600,21600" o:spt="202" path="m,l,21600r21600,l21600,xe">
                <v:stroke joinstyle="miter"/>
                <v:path gradientshapeok="t" o:connecttype="rect"/>
              </v:shapetype>
              <v:shape id="Text Box 2" o:spid="_x0000_s1026" type="#_x0000_t202" style="position:absolute;margin-left:-4.8pt;margin-top:15.9pt;width:468pt;height:18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uDkhQ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" o:allowincell="f" stroked="f">
                <v:textbox>
                  <w:txbxContent>
                    <w:p w14:paraId="5F4819D2" w14:textId="77777777" w:rsidR="00A96B07" w:rsidRDefault="00A96B07">
                      <w:pPr>
                        <w:pStyle w:val="T1"/>
                        <w:spacing w:after="120"/>
                      </w:pPr>
                      <w:r>
                        <w:t>Abstract</w:t>
                      </w:r>
                    </w:p>
                    <w:p w14:paraId="6C13706B" w14:textId="2B68DFE2" w:rsidR="00A96B07" w:rsidRDefault="00A96B07" w:rsidP="00210DDD">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comments of </w:t>
                      </w:r>
                      <w:proofErr w:type="spellStart"/>
                      <w:r>
                        <w:rPr>
                          <w:rFonts w:hint="eastAsia"/>
                          <w:lang w:eastAsia="ko-KR"/>
                        </w:rPr>
                        <w:t>TGax</w:t>
                      </w:r>
                      <w:proofErr w:type="spellEnd"/>
                      <w:r>
                        <w:rPr>
                          <w:rFonts w:hint="eastAsia"/>
                          <w:lang w:eastAsia="ko-KR"/>
                        </w:rPr>
                        <w:t xml:space="preserve"> Draft </w:t>
                      </w:r>
                      <w:r w:rsidR="00FF3D9A">
                        <w:rPr>
                          <w:lang w:eastAsia="ko-KR"/>
                        </w:rPr>
                        <w:t>D4.</w:t>
                      </w:r>
                      <w:r w:rsidR="00C17A9E">
                        <w:rPr>
                          <w:lang w:eastAsia="ko-KR"/>
                        </w:rPr>
                        <w:t>3</w:t>
                      </w:r>
                      <w:r>
                        <w:rPr>
                          <w:lang w:eastAsia="ko-KR"/>
                        </w:rPr>
                        <w:t xml:space="preserve"> with the following CIDs:</w:t>
                      </w:r>
                    </w:p>
                    <w:p w14:paraId="7A6994C3" w14:textId="466D41A4" w:rsidR="00A96B07" w:rsidRDefault="00A96B07" w:rsidP="00210DDD">
                      <w:pPr>
                        <w:jc w:val="both"/>
                        <w:rPr>
                          <w:lang w:eastAsia="ko-KR"/>
                        </w:rPr>
                      </w:pPr>
                    </w:p>
                    <w:p w14:paraId="30561099" w14:textId="17567680" w:rsidR="00A96B07" w:rsidRDefault="00C17A9E" w:rsidP="006A40FB">
                      <w:pPr>
                        <w:jc w:val="both"/>
                      </w:pPr>
                      <w:r>
                        <w:t>20087, 20088, 20166, 21001</w:t>
                      </w:r>
                    </w:p>
                    <w:p w14:paraId="392105FC" w14:textId="77777777" w:rsidR="003C6265" w:rsidRDefault="003C6265" w:rsidP="006A40FB">
                      <w:pPr>
                        <w:jc w:val="both"/>
                      </w:pPr>
                    </w:p>
                    <w:p w14:paraId="49BEED2D" w14:textId="77777777" w:rsidR="00A96B07" w:rsidRDefault="00A96B07" w:rsidP="006A40FB">
                      <w:pPr>
                        <w:jc w:val="both"/>
                      </w:pPr>
                      <w:r>
                        <w:t>Revisions:</w:t>
                      </w:r>
                    </w:p>
                    <w:p w14:paraId="3C9DB35C" w14:textId="77777777" w:rsidR="00A96B07" w:rsidRDefault="00A96B07" w:rsidP="006A40FB">
                      <w:pPr>
                        <w:jc w:val="both"/>
                      </w:pPr>
                    </w:p>
                    <w:p w14:paraId="08F6AC5D" w14:textId="77777777" w:rsidR="00A96B07" w:rsidRDefault="00A96B07" w:rsidP="00131357">
                      <w:pPr>
                        <w:pStyle w:val="ListParagraph"/>
                        <w:numPr>
                          <w:ilvl w:val="0"/>
                          <w:numId w:val="1"/>
                        </w:numPr>
                        <w:ind w:leftChars="0"/>
                        <w:jc w:val="both"/>
                      </w:pPr>
                      <w:r>
                        <w:t>Rev 0: Initial version of the document.</w:t>
                      </w:r>
                    </w:p>
                    <w:p w14:paraId="52090430" w14:textId="12143E10" w:rsidR="00A96B07" w:rsidRDefault="00A96B07" w:rsidP="00473F40">
                      <w:pPr>
                        <w:pStyle w:val="ListParagraph"/>
                        <w:ind w:leftChars="0" w:left="720"/>
                        <w:jc w:val="both"/>
                      </w:pPr>
                    </w:p>
                    <w:p w14:paraId="57543283" w14:textId="01EF3D22" w:rsidR="00A96B07" w:rsidRDefault="00A96B07" w:rsidP="00D51A75">
                      <w:pPr>
                        <w:pStyle w:val="ListParagraph"/>
                        <w:ind w:leftChars="0" w:left="720"/>
                        <w:jc w:val="both"/>
                      </w:pPr>
                    </w:p>
                    <w:p w14:paraId="321BF2F3" w14:textId="7544323C" w:rsidR="00A96B07" w:rsidRDefault="00A96B07" w:rsidP="00604E5C">
                      <w:pPr>
                        <w:pStyle w:val="ListParagraph"/>
                        <w:ind w:leftChars="0" w:left="720"/>
                        <w:jc w:val="both"/>
                      </w:pPr>
                    </w:p>
                    <w:p w14:paraId="7A3F1A63" w14:textId="77777777" w:rsidR="00A96B07" w:rsidRDefault="00A96B07" w:rsidP="00865DAE">
                      <w:pPr>
                        <w:pStyle w:val="ListParagraph"/>
                        <w:ind w:leftChars="0" w:left="720"/>
                        <w:jc w:val="both"/>
                      </w:pPr>
                    </w:p>
                  </w:txbxContent>
                </v:textbox>
              </v:shape>
            </w:pict>
          </mc:Fallback>
        </mc:AlternateContent>
      </w:r>
      <w:r>
        <w:rPr>
          <w:sz w:val="22"/>
        </w:rPr>
        <w:tab/>
      </w:r>
    </w:p>
    <w:p w14:paraId="4C7C2981" w14:textId="77777777" w:rsidR="005E768D" w:rsidRPr="004D2D75" w:rsidRDefault="005E768D" w:rsidP="005E768D"/>
    <w:p w14:paraId="525115F3" w14:textId="77777777" w:rsidR="005E768D" w:rsidRPr="004D2D75" w:rsidRDefault="005E768D"/>
    <w:p w14:paraId="0BC3EE30" w14:textId="77777777" w:rsidR="00DC0CA2" w:rsidRDefault="005E768D" w:rsidP="00F2637D">
      <w:r w:rsidRPr="004D2D75">
        <w:br w:type="page"/>
      </w:r>
    </w:p>
    <w:p w14:paraId="769551EB" w14:textId="77777777" w:rsidR="00DC0CA2" w:rsidRDefault="00DC0CA2" w:rsidP="00F2637D"/>
    <w:p w14:paraId="5974A433" w14:textId="77777777" w:rsidR="00F2637D" w:rsidRPr="004F3AF6" w:rsidRDefault="00F2637D" w:rsidP="00F2637D">
      <w:r w:rsidRPr="004F3AF6">
        <w:t>Interpretation of a Motion to Adopt</w:t>
      </w:r>
    </w:p>
    <w:p w14:paraId="6ACC0DDE" w14:textId="77777777" w:rsidR="00F2637D" w:rsidRPr="004C0F0A" w:rsidRDefault="00F2637D" w:rsidP="00F2637D">
      <w:pPr>
        <w:rPr>
          <w:lang w:eastAsia="ko-KR"/>
        </w:rPr>
      </w:pPr>
    </w:p>
    <w:p w14:paraId="313CF995" w14:textId="68043389" w:rsidR="00F2637D" w:rsidRPr="004F3AF6" w:rsidRDefault="00F2637D" w:rsidP="00F2637D">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5C7311">
        <w:rPr>
          <w:lang w:eastAsia="ko-KR"/>
        </w:rPr>
        <w:t>x</w:t>
      </w:r>
      <w:proofErr w:type="spellEnd"/>
      <w:r w:rsidR="005C7311">
        <w:rPr>
          <w:lang w:eastAsia="ko-KR"/>
        </w:rPr>
        <w:t xml:space="preserve"> D</w:t>
      </w:r>
      <w:r w:rsidR="00FF3D9A">
        <w:rPr>
          <w:lang w:eastAsia="ko-KR"/>
        </w:rPr>
        <w:t>4.0</w:t>
      </w:r>
      <w:r w:rsidRPr="004F3AF6">
        <w:rPr>
          <w:lang w:eastAsia="ko-KR"/>
        </w:rPr>
        <w:t xml:space="preserve"> Draft.  This introduction is not part of the adopted material.</w:t>
      </w:r>
    </w:p>
    <w:p w14:paraId="0B3F8D64" w14:textId="77777777" w:rsidR="00F2637D" w:rsidRPr="004F3AF6" w:rsidRDefault="00F2637D" w:rsidP="00F2637D">
      <w:pPr>
        <w:rPr>
          <w:lang w:eastAsia="ko-KR"/>
        </w:rPr>
      </w:pPr>
    </w:p>
    <w:p w14:paraId="201FFB04" w14:textId="467BBF04" w:rsidR="00F2637D" w:rsidRPr="004F3AF6" w:rsidRDefault="00F2637D" w:rsidP="00F2637D">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FE54BD">
        <w:rPr>
          <w:rFonts w:hint="eastAsia"/>
          <w:b/>
          <w:bCs/>
          <w:i/>
          <w:iCs/>
          <w:lang w:eastAsia="ko-KR"/>
        </w:rPr>
        <w:t>x</w:t>
      </w:r>
      <w:proofErr w:type="spellEnd"/>
      <w:r w:rsidR="00FE54BD">
        <w:rPr>
          <w:rFonts w:hint="eastAsia"/>
          <w:b/>
          <w:bCs/>
          <w:i/>
          <w:iCs/>
          <w:lang w:eastAsia="ko-KR"/>
        </w:rPr>
        <w:t xml:space="preserve"> </w:t>
      </w:r>
      <w:r w:rsidR="00473F40">
        <w:rPr>
          <w:b/>
          <w:bCs/>
          <w:i/>
          <w:iCs/>
          <w:lang w:eastAsia="ko-KR"/>
        </w:rPr>
        <w:t>D</w:t>
      </w:r>
      <w:r w:rsidR="00FF3D9A">
        <w:rPr>
          <w:b/>
          <w:bCs/>
          <w:i/>
          <w:iCs/>
          <w:lang w:eastAsia="ko-KR"/>
        </w:rPr>
        <w:t>4.0</w:t>
      </w:r>
      <w:r w:rsidRPr="004F3AF6">
        <w:rPr>
          <w:b/>
          <w:bCs/>
          <w:i/>
          <w:iCs/>
          <w:lang w:eastAsia="ko-KR"/>
        </w:rPr>
        <w:t xml:space="preserve"> Draft (i.e. they are instructions to the 802.11 editor on how to merge the text with the baseline documents).</w:t>
      </w:r>
    </w:p>
    <w:p w14:paraId="05ED7916" w14:textId="77777777" w:rsidR="00F2637D" w:rsidRPr="004F3AF6" w:rsidRDefault="00F2637D" w:rsidP="00F2637D">
      <w:pPr>
        <w:rPr>
          <w:lang w:eastAsia="ko-KR"/>
        </w:rPr>
      </w:pPr>
    </w:p>
    <w:p w14:paraId="024AF00D" w14:textId="77777777" w:rsidR="00F2637D" w:rsidRDefault="00F2637D" w:rsidP="00F2637D">
      <w:pPr>
        <w:rPr>
          <w:b/>
          <w:bCs/>
          <w:i/>
          <w:iCs/>
          <w:lang w:eastAsia="ko-KR"/>
        </w:rPr>
      </w:pP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FE54BD">
        <w:rPr>
          <w:rFonts w:hint="eastAsia"/>
          <w:b/>
          <w:bCs/>
          <w:i/>
          <w:iCs/>
          <w:lang w:eastAsia="ko-KR"/>
        </w:rPr>
        <w:t>x</w:t>
      </w:r>
      <w:proofErr w:type="spellEnd"/>
      <w:r w:rsidRPr="004F3AF6">
        <w:rPr>
          <w:b/>
          <w:bCs/>
          <w:i/>
          <w:iCs/>
          <w:lang w:eastAsia="ko-KR"/>
        </w:rPr>
        <w:t xml:space="preserve"> Draft.</w:t>
      </w:r>
    </w:p>
    <w:p w14:paraId="0FE7D8E6" w14:textId="77777777" w:rsidR="00FA5D88" w:rsidRDefault="00FA5D88" w:rsidP="00F2637D">
      <w:pPr>
        <w:rPr>
          <w:b/>
          <w:bCs/>
          <w:i/>
          <w:iCs/>
          <w:lang w:eastAsia="ko-KR"/>
        </w:rPr>
      </w:pPr>
    </w:p>
    <w:p w14:paraId="4C78AF8C" w14:textId="77777777" w:rsidR="005A2989" w:rsidRDefault="005A2989" w:rsidP="00F2637D">
      <w:pPr>
        <w:rPr>
          <w:b/>
          <w:bCs/>
          <w:i/>
          <w:iCs/>
          <w:lang w:eastAsia="ko-KR"/>
        </w:rPr>
      </w:pPr>
    </w:p>
    <w:tbl>
      <w:tblPr>
        <w:tblStyle w:val="TableGrid"/>
        <w:tblW w:w="10948" w:type="dxa"/>
        <w:tblInd w:w="-456" w:type="dxa"/>
        <w:tblLayout w:type="fixed"/>
        <w:tblLook w:val="04A0" w:firstRow="1" w:lastRow="0" w:firstColumn="1" w:lastColumn="0" w:noHBand="0" w:noVBand="1"/>
      </w:tblPr>
      <w:tblGrid>
        <w:gridCol w:w="721"/>
        <w:gridCol w:w="900"/>
        <w:gridCol w:w="720"/>
        <w:gridCol w:w="900"/>
        <w:gridCol w:w="2875"/>
        <w:gridCol w:w="1625"/>
        <w:gridCol w:w="3207"/>
      </w:tblGrid>
      <w:tr w:rsidR="004446E2" w:rsidRPr="0043413E" w14:paraId="5DA65416" w14:textId="77777777" w:rsidTr="00330F15">
        <w:trPr>
          <w:trHeight w:val="373"/>
        </w:trPr>
        <w:tc>
          <w:tcPr>
            <w:tcW w:w="721" w:type="dxa"/>
          </w:tcPr>
          <w:p w14:paraId="4CF35CFC" w14:textId="77777777"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CID</w:t>
            </w:r>
          </w:p>
        </w:tc>
        <w:tc>
          <w:tcPr>
            <w:tcW w:w="900" w:type="dxa"/>
          </w:tcPr>
          <w:p w14:paraId="2F430232" w14:textId="77777777"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Commenter</w:t>
            </w:r>
          </w:p>
        </w:tc>
        <w:tc>
          <w:tcPr>
            <w:tcW w:w="720" w:type="dxa"/>
          </w:tcPr>
          <w:p w14:paraId="38B7F90E" w14:textId="1AEB3328"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P.L</w:t>
            </w:r>
          </w:p>
        </w:tc>
        <w:tc>
          <w:tcPr>
            <w:tcW w:w="900" w:type="dxa"/>
          </w:tcPr>
          <w:p w14:paraId="04DA4D1B" w14:textId="77777777"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Clause</w:t>
            </w:r>
          </w:p>
        </w:tc>
        <w:tc>
          <w:tcPr>
            <w:tcW w:w="2875" w:type="dxa"/>
          </w:tcPr>
          <w:p w14:paraId="45CCAF11" w14:textId="77777777"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Comment</w:t>
            </w:r>
          </w:p>
        </w:tc>
        <w:tc>
          <w:tcPr>
            <w:tcW w:w="1625" w:type="dxa"/>
          </w:tcPr>
          <w:p w14:paraId="58650A19" w14:textId="77777777" w:rsidR="004446E2" w:rsidRPr="00677427" w:rsidRDefault="004446E2" w:rsidP="00CD6072">
            <w:pPr>
              <w:autoSpaceDE w:val="0"/>
              <w:autoSpaceDN w:val="0"/>
              <w:adjustRightInd w:val="0"/>
              <w:jc w:val="center"/>
              <w:rPr>
                <w:b/>
                <w:bCs/>
                <w:sz w:val="16"/>
                <w:szCs w:val="16"/>
                <w:lang w:eastAsia="ko-KR"/>
              </w:rPr>
            </w:pPr>
            <w:r w:rsidRPr="00677427">
              <w:rPr>
                <w:b/>
                <w:bCs/>
                <w:sz w:val="16"/>
                <w:szCs w:val="16"/>
                <w:lang w:eastAsia="ko-KR"/>
              </w:rPr>
              <w:t>Proposed Change</w:t>
            </w:r>
          </w:p>
        </w:tc>
        <w:tc>
          <w:tcPr>
            <w:tcW w:w="3207" w:type="dxa"/>
          </w:tcPr>
          <w:p w14:paraId="374142A4" w14:textId="77777777" w:rsidR="004446E2" w:rsidRPr="00677427" w:rsidRDefault="004446E2" w:rsidP="00CD6072">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C17A9E" w:rsidRPr="00DF4A52" w14:paraId="1C0BDC06" w14:textId="77777777" w:rsidTr="00330F15">
        <w:trPr>
          <w:trHeight w:val="1002"/>
        </w:trPr>
        <w:tc>
          <w:tcPr>
            <w:tcW w:w="721" w:type="dxa"/>
          </w:tcPr>
          <w:p w14:paraId="1C30B917" w14:textId="76752413"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20087</w:t>
            </w:r>
          </w:p>
        </w:tc>
        <w:tc>
          <w:tcPr>
            <w:tcW w:w="900" w:type="dxa"/>
          </w:tcPr>
          <w:p w14:paraId="143964E0" w14:textId="06F5DA14"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 xml:space="preserve">Albert </w:t>
            </w:r>
            <w:proofErr w:type="spellStart"/>
            <w:r w:rsidRPr="00C17A9E">
              <w:rPr>
                <w:rFonts w:ascii="Calibri" w:hAnsi="Calibri" w:cs="Calibri"/>
                <w:sz w:val="18"/>
                <w:szCs w:val="18"/>
              </w:rPr>
              <w:t>Petrick</w:t>
            </w:r>
            <w:proofErr w:type="spellEnd"/>
          </w:p>
        </w:tc>
        <w:tc>
          <w:tcPr>
            <w:tcW w:w="720" w:type="dxa"/>
          </w:tcPr>
          <w:p w14:paraId="78DF9DB8" w14:textId="3B0D87C7"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445.18</w:t>
            </w:r>
          </w:p>
        </w:tc>
        <w:tc>
          <w:tcPr>
            <w:tcW w:w="900" w:type="dxa"/>
          </w:tcPr>
          <w:p w14:paraId="35B28C76" w14:textId="56AC877C"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27.1.1</w:t>
            </w:r>
          </w:p>
        </w:tc>
        <w:tc>
          <w:tcPr>
            <w:tcW w:w="2875" w:type="dxa"/>
          </w:tcPr>
          <w:p w14:paraId="1DC36502" w14:textId="3BA4737A"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grammar sentence structure</w:t>
            </w:r>
          </w:p>
        </w:tc>
        <w:tc>
          <w:tcPr>
            <w:tcW w:w="1625" w:type="dxa"/>
          </w:tcPr>
          <w:p w14:paraId="6C06C4E8" w14:textId="2EEEDC7F"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Change text to read "supported and not applicable..."</w:t>
            </w:r>
          </w:p>
        </w:tc>
        <w:tc>
          <w:tcPr>
            <w:tcW w:w="3207" w:type="dxa"/>
          </w:tcPr>
          <w:p w14:paraId="0CA34945" w14:textId="707C361B" w:rsidR="00C17A9E" w:rsidRDefault="00C17A9E" w:rsidP="00C17A9E">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68348C43" w14:textId="77777777" w:rsidR="00C17A9E" w:rsidRDefault="00C17A9E" w:rsidP="00C17A9E">
            <w:pPr>
              <w:autoSpaceDE w:val="0"/>
              <w:autoSpaceDN w:val="0"/>
              <w:adjustRightInd w:val="0"/>
              <w:rPr>
                <w:rFonts w:ascii="Calibri" w:hAnsi="Calibri" w:cs="Calibri"/>
                <w:sz w:val="18"/>
                <w:szCs w:val="18"/>
              </w:rPr>
            </w:pPr>
          </w:p>
          <w:p w14:paraId="051012A5" w14:textId="32D3CA70" w:rsidR="00C17A9E" w:rsidRDefault="00C17A9E" w:rsidP="00C17A9E">
            <w:pPr>
              <w:autoSpaceDE w:val="0"/>
              <w:autoSpaceDN w:val="0"/>
              <w:adjustRightInd w:val="0"/>
              <w:rPr>
                <w:rFonts w:ascii="Calibri" w:hAnsi="Calibri" w:cs="Calibri"/>
                <w:sz w:val="18"/>
                <w:szCs w:val="18"/>
              </w:rPr>
            </w:pPr>
            <w:r>
              <w:rPr>
                <w:rFonts w:ascii="Calibri" w:hAnsi="Calibri" w:cs="Calibri"/>
                <w:sz w:val="18"/>
                <w:szCs w:val="18"/>
              </w:rPr>
              <w:t>We revise according to the suggestion based on the latest text in D4.3</w:t>
            </w:r>
            <w:r w:rsidR="005E6ABB">
              <w:rPr>
                <w:rFonts w:ascii="Calibri" w:hAnsi="Calibri" w:cs="Calibri"/>
                <w:sz w:val="18"/>
                <w:szCs w:val="18"/>
              </w:rPr>
              <w:t xml:space="preserve"> and align the description with other </w:t>
            </w:r>
            <w:proofErr w:type="spellStart"/>
            <w:r w:rsidR="005E6ABB">
              <w:rPr>
                <w:rFonts w:ascii="Calibri" w:hAnsi="Calibri" w:cs="Calibri"/>
                <w:sz w:val="18"/>
                <w:szCs w:val="18"/>
              </w:rPr>
              <w:t>subbullet</w:t>
            </w:r>
            <w:proofErr w:type="spellEnd"/>
            <w:r>
              <w:rPr>
                <w:rFonts w:ascii="Calibri" w:hAnsi="Calibri" w:cs="Calibri"/>
                <w:sz w:val="18"/>
                <w:szCs w:val="18"/>
              </w:rPr>
              <w:t>.</w:t>
            </w:r>
          </w:p>
          <w:p w14:paraId="54A7E535" w14:textId="77777777" w:rsidR="00C17A9E" w:rsidRDefault="00C17A9E" w:rsidP="00C17A9E">
            <w:pPr>
              <w:autoSpaceDE w:val="0"/>
              <w:autoSpaceDN w:val="0"/>
              <w:adjustRightInd w:val="0"/>
              <w:rPr>
                <w:rFonts w:ascii="Calibri" w:hAnsi="Calibri" w:cs="Calibri"/>
                <w:sz w:val="18"/>
                <w:szCs w:val="18"/>
              </w:rPr>
            </w:pPr>
          </w:p>
          <w:p w14:paraId="035E3161" w14:textId="6ADCB6F3" w:rsidR="00C17A9E" w:rsidRDefault="00C17A9E" w:rsidP="00C17A9E">
            <w:pPr>
              <w:autoSpaceDE w:val="0"/>
              <w:autoSpaceDN w:val="0"/>
              <w:adjustRightInd w:val="0"/>
              <w:rPr>
                <w:rFonts w:ascii="Calibri" w:hAnsi="Calibri" w:cs="Calibri"/>
                <w:sz w:val="18"/>
                <w:szCs w:val="18"/>
              </w:rPr>
            </w:pPr>
            <w:proofErr w:type="spellStart"/>
            <w:r>
              <w:rPr>
                <w:rFonts w:ascii="Calibri" w:hAnsi="Calibri" w:cs="Arial"/>
                <w:sz w:val="18"/>
                <w:szCs w:val="18"/>
              </w:rPr>
              <w:t>TGax</w:t>
            </w:r>
            <w:proofErr w:type="spellEnd"/>
            <w:r w:rsidRPr="004862AE">
              <w:rPr>
                <w:rFonts w:ascii="Calibri" w:hAnsi="Calibri" w:cs="Arial"/>
                <w:sz w:val="18"/>
                <w:szCs w:val="18"/>
              </w:rPr>
              <w:t xml:space="preserve"> editor to make the changes shown in 11-1</w:t>
            </w:r>
            <w:r>
              <w:rPr>
                <w:rFonts w:ascii="Calibri" w:hAnsi="Calibri" w:cs="Arial"/>
                <w:sz w:val="18"/>
                <w:szCs w:val="18"/>
              </w:rPr>
              <w:t>9</w:t>
            </w:r>
            <w:r w:rsidRPr="004862AE">
              <w:rPr>
                <w:rFonts w:ascii="Calibri" w:hAnsi="Calibri" w:cs="Arial"/>
                <w:sz w:val="18"/>
                <w:szCs w:val="18"/>
              </w:rPr>
              <w:t>/</w:t>
            </w:r>
            <w:r>
              <w:rPr>
                <w:rFonts w:ascii="Calibri" w:hAnsi="Calibri" w:cs="Arial"/>
                <w:sz w:val="18"/>
                <w:szCs w:val="18"/>
              </w:rPr>
              <w:t>1377r0</w:t>
            </w:r>
            <w:r w:rsidRPr="004862AE">
              <w:rPr>
                <w:rFonts w:ascii="Calibri" w:hAnsi="Calibri" w:cs="Arial"/>
                <w:sz w:val="18"/>
                <w:szCs w:val="18"/>
              </w:rPr>
              <w:t xml:space="preserve"> under al</w:t>
            </w:r>
            <w:r>
              <w:rPr>
                <w:rFonts w:ascii="Calibri" w:hAnsi="Calibri" w:cs="Arial"/>
                <w:sz w:val="18"/>
                <w:szCs w:val="18"/>
              </w:rPr>
              <w:t>l headings that include CID 20087</w:t>
            </w:r>
          </w:p>
          <w:p w14:paraId="0F06A131" w14:textId="77777777" w:rsidR="00C17A9E" w:rsidRDefault="00C17A9E" w:rsidP="00C17A9E">
            <w:pPr>
              <w:autoSpaceDE w:val="0"/>
              <w:autoSpaceDN w:val="0"/>
              <w:adjustRightInd w:val="0"/>
              <w:rPr>
                <w:rFonts w:ascii="Calibri" w:hAnsi="Calibri" w:cs="Calibri"/>
                <w:sz w:val="18"/>
                <w:szCs w:val="18"/>
              </w:rPr>
            </w:pPr>
          </w:p>
          <w:p w14:paraId="5ABCE78C" w14:textId="3857381A" w:rsidR="00C17A9E" w:rsidRPr="00A413E3" w:rsidRDefault="00C17A9E" w:rsidP="00C17A9E">
            <w:pPr>
              <w:autoSpaceDE w:val="0"/>
              <w:autoSpaceDN w:val="0"/>
              <w:adjustRightInd w:val="0"/>
              <w:rPr>
                <w:rFonts w:ascii="Calibri" w:hAnsi="Calibri" w:cs="Calibri"/>
                <w:sz w:val="18"/>
                <w:szCs w:val="18"/>
              </w:rPr>
            </w:pPr>
          </w:p>
        </w:tc>
      </w:tr>
      <w:tr w:rsidR="00C17A9E" w:rsidRPr="00DF4A52" w14:paraId="48B1DF9A" w14:textId="77777777" w:rsidTr="00330F15">
        <w:trPr>
          <w:trHeight w:val="1002"/>
        </w:trPr>
        <w:tc>
          <w:tcPr>
            <w:tcW w:w="721" w:type="dxa"/>
          </w:tcPr>
          <w:p w14:paraId="5612F9CC" w14:textId="6F3E9396"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20088</w:t>
            </w:r>
          </w:p>
        </w:tc>
        <w:tc>
          <w:tcPr>
            <w:tcW w:w="900" w:type="dxa"/>
          </w:tcPr>
          <w:p w14:paraId="3105E898" w14:textId="614375B7"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 xml:space="preserve">Albert </w:t>
            </w:r>
            <w:proofErr w:type="spellStart"/>
            <w:r w:rsidRPr="00C17A9E">
              <w:rPr>
                <w:rFonts w:ascii="Calibri" w:hAnsi="Calibri" w:cs="Calibri"/>
                <w:sz w:val="18"/>
                <w:szCs w:val="18"/>
              </w:rPr>
              <w:t>Petrick</w:t>
            </w:r>
            <w:proofErr w:type="spellEnd"/>
          </w:p>
        </w:tc>
        <w:tc>
          <w:tcPr>
            <w:tcW w:w="720" w:type="dxa"/>
          </w:tcPr>
          <w:p w14:paraId="4AB8CEC2" w14:textId="111EACA5"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445.43</w:t>
            </w:r>
          </w:p>
        </w:tc>
        <w:tc>
          <w:tcPr>
            <w:tcW w:w="900" w:type="dxa"/>
          </w:tcPr>
          <w:p w14:paraId="2EE0C384" w14:textId="33D68773"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27.1.1</w:t>
            </w:r>
          </w:p>
        </w:tc>
        <w:tc>
          <w:tcPr>
            <w:tcW w:w="2875" w:type="dxa"/>
          </w:tcPr>
          <w:p w14:paraId="7FB96D06" w14:textId="1C8DD16D"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grammar sentence structure</w:t>
            </w:r>
          </w:p>
        </w:tc>
        <w:tc>
          <w:tcPr>
            <w:tcW w:w="1625" w:type="dxa"/>
          </w:tcPr>
          <w:p w14:paraId="079889BA" w14:textId="07A7FB8C"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Change text to read "and received) and not applicable..."</w:t>
            </w:r>
          </w:p>
        </w:tc>
        <w:tc>
          <w:tcPr>
            <w:tcW w:w="3207" w:type="dxa"/>
          </w:tcPr>
          <w:p w14:paraId="07B458F2" w14:textId="77777777" w:rsidR="00C17A9E" w:rsidRDefault="00C17A9E" w:rsidP="00C17A9E">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0681876C" w14:textId="77777777" w:rsidR="00C17A9E" w:rsidRDefault="00C17A9E" w:rsidP="00C17A9E">
            <w:pPr>
              <w:autoSpaceDE w:val="0"/>
              <w:autoSpaceDN w:val="0"/>
              <w:adjustRightInd w:val="0"/>
              <w:rPr>
                <w:rFonts w:ascii="Calibri" w:hAnsi="Calibri" w:cs="Calibri"/>
                <w:sz w:val="18"/>
                <w:szCs w:val="18"/>
              </w:rPr>
            </w:pPr>
          </w:p>
          <w:p w14:paraId="6DA1B7D1" w14:textId="6AECDC56" w:rsidR="00C17A9E" w:rsidRDefault="00C17A9E" w:rsidP="00C17A9E">
            <w:pPr>
              <w:autoSpaceDE w:val="0"/>
              <w:autoSpaceDN w:val="0"/>
              <w:adjustRightInd w:val="0"/>
              <w:rPr>
                <w:rFonts w:ascii="Calibri" w:hAnsi="Calibri" w:cs="Calibri"/>
                <w:sz w:val="18"/>
                <w:szCs w:val="18"/>
              </w:rPr>
            </w:pPr>
            <w:r>
              <w:rPr>
                <w:rFonts w:ascii="Calibri" w:hAnsi="Calibri" w:cs="Calibri"/>
                <w:sz w:val="18"/>
                <w:szCs w:val="18"/>
              </w:rPr>
              <w:t>We revise according to the suggestion based on the latest text in D4.3</w:t>
            </w:r>
            <w:r w:rsidR="005E6ABB">
              <w:rPr>
                <w:rFonts w:ascii="Calibri" w:hAnsi="Calibri" w:cs="Calibri"/>
                <w:sz w:val="18"/>
                <w:szCs w:val="18"/>
              </w:rPr>
              <w:t xml:space="preserve"> and align the description with other </w:t>
            </w:r>
            <w:proofErr w:type="spellStart"/>
            <w:r w:rsidR="005E6ABB">
              <w:rPr>
                <w:rFonts w:ascii="Calibri" w:hAnsi="Calibri" w:cs="Calibri"/>
                <w:sz w:val="18"/>
                <w:szCs w:val="18"/>
              </w:rPr>
              <w:t>subbullet</w:t>
            </w:r>
            <w:proofErr w:type="spellEnd"/>
            <w:r>
              <w:rPr>
                <w:rFonts w:ascii="Calibri" w:hAnsi="Calibri" w:cs="Calibri"/>
                <w:sz w:val="18"/>
                <w:szCs w:val="18"/>
              </w:rPr>
              <w:t>.</w:t>
            </w:r>
          </w:p>
          <w:p w14:paraId="4F990F8F" w14:textId="77777777" w:rsidR="00C17A9E" w:rsidRDefault="00C17A9E" w:rsidP="00C17A9E">
            <w:pPr>
              <w:autoSpaceDE w:val="0"/>
              <w:autoSpaceDN w:val="0"/>
              <w:adjustRightInd w:val="0"/>
              <w:rPr>
                <w:rFonts w:ascii="Calibri" w:hAnsi="Calibri" w:cs="Calibri"/>
                <w:sz w:val="18"/>
                <w:szCs w:val="18"/>
              </w:rPr>
            </w:pPr>
          </w:p>
          <w:p w14:paraId="7D142B54" w14:textId="0F0DDB17" w:rsidR="00C17A9E" w:rsidRDefault="00C17A9E" w:rsidP="00C17A9E">
            <w:pPr>
              <w:autoSpaceDE w:val="0"/>
              <w:autoSpaceDN w:val="0"/>
              <w:adjustRightInd w:val="0"/>
              <w:rPr>
                <w:rFonts w:ascii="Calibri" w:hAnsi="Calibri" w:cs="Calibri"/>
                <w:sz w:val="18"/>
                <w:szCs w:val="18"/>
              </w:rPr>
            </w:pPr>
            <w:proofErr w:type="spellStart"/>
            <w:r>
              <w:rPr>
                <w:rFonts w:ascii="Calibri" w:hAnsi="Calibri" w:cs="Arial"/>
                <w:sz w:val="18"/>
                <w:szCs w:val="18"/>
              </w:rPr>
              <w:t>TGax</w:t>
            </w:r>
            <w:proofErr w:type="spellEnd"/>
            <w:r w:rsidRPr="004862AE">
              <w:rPr>
                <w:rFonts w:ascii="Calibri" w:hAnsi="Calibri" w:cs="Arial"/>
                <w:sz w:val="18"/>
                <w:szCs w:val="18"/>
              </w:rPr>
              <w:t xml:space="preserve"> editor to make the changes shown in 11-1</w:t>
            </w:r>
            <w:r>
              <w:rPr>
                <w:rFonts w:ascii="Calibri" w:hAnsi="Calibri" w:cs="Arial"/>
                <w:sz w:val="18"/>
                <w:szCs w:val="18"/>
              </w:rPr>
              <w:t>9</w:t>
            </w:r>
            <w:r w:rsidRPr="004862AE">
              <w:rPr>
                <w:rFonts w:ascii="Calibri" w:hAnsi="Calibri" w:cs="Arial"/>
                <w:sz w:val="18"/>
                <w:szCs w:val="18"/>
              </w:rPr>
              <w:t>/</w:t>
            </w:r>
            <w:r>
              <w:rPr>
                <w:rFonts w:ascii="Calibri" w:hAnsi="Calibri" w:cs="Arial"/>
                <w:sz w:val="18"/>
                <w:szCs w:val="18"/>
              </w:rPr>
              <w:t>1377r0</w:t>
            </w:r>
            <w:r w:rsidRPr="004862AE">
              <w:rPr>
                <w:rFonts w:ascii="Calibri" w:hAnsi="Calibri" w:cs="Arial"/>
                <w:sz w:val="18"/>
                <w:szCs w:val="18"/>
              </w:rPr>
              <w:t xml:space="preserve"> under al</w:t>
            </w:r>
            <w:r>
              <w:rPr>
                <w:rFonts w:ascii="Calibri" w:hAnsi="Calibri" w:cs="Arial"/>
                <w:sz w:val="18"/>
                <w:szCs w:val="18"/>
              </w:rPr>
              <w:t>l headings that include CID 20088</w:t>
            </w:r>
          </w:p>
          <w:p w14:paraId="3DF6B911" w14:textId="77777777" w:rsidR="00C17A9E" w:rsidRDefault="00C17A9E" w:rsidP="00C17A9E">
            <w:pPr>
              <w:autoSpaceDE w:val="0"/>
              <w:autoSpaceDN w:val="0"/>
              <w:adjustRightInd w:val="0"/>
              <w:rPr>
                <w:rFonts w:ascii="Calibri" w:hAnsi="Calibri" w:cs="Calibri"/>
                <w:sz w:val="18"/>
                <w:szCs w:val="18"/>
              </w:rPr>
            </w:pPr>
          </w:p>
          <w:p w14:paraId="01E85281" w14:textId="6CC2C960" w:rsidR="00C17A9E" w:rsidRPr="00A413E3" w:rsidRDefault="00C17A9E" w:rsidP="00C17A9E">
            <w:pPr>
              <w:autoSpaceDE w:val="0"/>
              <w:autoSpaceDN w:val="0"/>
              <w:adjustRightInd w:val="0"/>
              <w:rPr>
                <w:rFonts w:ascii="Calibri" w:hAnsi="Calibri" w:cs="Calibri"/>
                <w:sz w:val="18"/>
                <w:szCs w:val="18"/>
              </w:rPr>
            </w:pPr>
          </w:p>
        </w:tc>
      </w:tr>
      <w:tr w:rsidR="00C17A9E" w:rsidRPr="00DF4A52" w14:paraId="2DDF56D3" w14:textId="77777777" w:rsidTr="00330F15">
        <w:trPr>
          <w:trHeight w:val="1002"/>
        </w:trPr>
        <w:tc>
          <w:tcPr>
            <w:tcW w:w="721" w:type="dxa"/>
          </w:tcPr>
          <w:p w14:paraId="016273B9" w14:textId="7407CB83"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20166</w:t>
            </w:r>
          </w:p>
        </w:tc>
        <w:tc>
          <w:tcPr>
            <w:tcW w:w="900" w:type="dxa"/>
          </w:tcPr>
          <w:p w14:paraId="38FE40CC" w14:textId="6A175F37"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Bo Sun</w:t>
            </w:r>
          </w:p>
        </w:tc>
        <w:tc>
          <w:tcPr>
            <w:tcW w:w="720" w:type="dxa"/>
          </w:tcPr>
          <w:p w14:paraId="0D089B9E" w14:textId="60D1F721"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441.33</w:t>
            </w:r>
          </w:p>
        </w:tc>
        <w:tc>
          <w:tcPr>
            <w:tcW w:w="900" w:type="dxa"/>
          </w:tcPr>
          <w:p w14:paraId="1E46C29C" w14:textId="481713BB"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27.1.1</w:t>
            </w:r>
          </w:p>
        </w:tc>
        <w:tc>
          <w:tcPr>
            <w:tcW w:w="2875" w:type="dxa"/>
          </w:tcPr>
          <w:p w14:paraId="1BA495B8" w14:textId="5269DF22"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 xml:space="preserve">The appearance of 6 GHz operation description in this paragraph is pretty strange and </w:t>
            </w:r>
            <w:proofErr w:type="spellStart"/>
            <w:r w:rsidRPr="00C17A9E">
              <w:rPr>
                <w:rFonts w:ascii="Calibri" w:hAnsi="Calibri" w:cs="Calibri"/>
                <w:sz w:val="18"/>
                <w:szCs w:val="18"/>
              </w:rPr>
              <w:t>unappropriate</w:t>
            </w:r>
            <w:proofErr w:type="spellEnd"/>
            <w:r w:rsidRPr="00C17A9E">
              <w:rPr>
                <w:rFonts w:ascii="Calibri" w:hAnsi="Calibri" w:cs="Calibri"/>
                <w:sz w:val="18"/>
                <w:szCs w:val="18"/>
              </w:rPr>
              <w:t>.</w:t>
            </w:r>
          </w:p>
        </w:tc>
        <w:tc>
          <w:tcPr>
            <w:tcW w:w="1625" w:type="dxa"/>
          </w:tcPr>
          <w:p w14:paraId="14106C6B" w14:textId="42A1FACF"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Move the sentence into paragraph on line 43</w:t>
            </w:r>
          </w:p>
        </w:tc>
        <w:tc>
          <w:tcPr>
            <w:tcW w:w="3207" w:type="dxa"/>
          </w:tcPr>
          <w:p w14:paraId="2F34B499" w14:textId="4FCF0017" w:rsidR="00C17A9E" w:rsidRDefault="00C17A9E" w:rsidP="00C17A9E">
            <w:pPr>
              <w:autoSpaceDE w:val="0"/>
              <w:autoSpaceDN w:val="0"/>
              <w:adjustRightInd w:val="0"/>
              <w:rPr>
                <w:rFonts w:ascii="Calibri" w:hAnsi="Calibri" w:cs="Calibri"/>
                <w:sz w:val="18"/>
                <w:szCs w:val="18"/>
              </w:rPr>
            </w:pPr>
            <w:r>
              <w:rPr>
                <w:rFonts w:ascii="Calibri" w:hAnsi="Calibri" w:cs="Calibri"/>
                <w:sz w:val="18"/>
                <w:szCs w:val="18"/>
              </w:rPr>
              <w:t xml:space="preserve">Revised – </w:t>
            </w:r>
          </w:p>
          <w:p w14:paraId="3234EB63" w14:textId="77777777" w:rsidR="00C17A9E" w:rsidRDefault="00C17A9E" w:rsidP="00C17A9E">
            <w:pPr>
              <w:autoSpaceDE w:val="0"/>
              <w:autoSpaceDN w:val="0"/>
              <w:adjustRightInd w:val="0"/>
              <w:rPr>
                <w:rFonts w:ascii="Calibri" w:hAnsi="Calibri" w:cs="Calibri"/>
                <w:sz w:val="18"/>
                <w:szCs w:val="18"/>
              </w:rPr>
            </w:pPr>
          </w:p>
          <w:p w14:paraId="09CF1F9E" w14:textId="3754471B" w:rsidR="00C17A9E" w:rsidRDefault="00C17A9E" w:rsidP="00C17A9E">
            <w:pPr>
              <w:autoSpaceDE w:val="0"/>
              <w:autoSpaceDN w:val="0"/>
              <w:adjustRightInd w:val="0"/>
              <w:rPr>
                <w:rFonts w:ascii="Calibri" w:hAnsi="Calibri" w:cs="Calibri"/>
                <w:sz w:val="18"/>
                <w:szCs w:val="18"/>
              </w:rPr>
            </w:pPr>
            <w:proofErr w:type="spellStart"/>
            <w:r>
              <w:rPr>
                <w:rFonts w:ascii="Calibri" w:hAnsi="Calibri" w:cs="Arial"/>
                <w:sz w:val="18"/>
                <w:szCs w:val="18"/>
              </w:rPr>
              <w:t>TGax</w:t>
            </w:r>
            <w:proofErr w:type="spellEnd"/>
            <w:r w:rsidRPr="004862AE">
              <w:rPr>
                <w:rFonts w:ascii="Calibri" w:hAnsi="Calibri" w:cs="Arial"/>
                <w:sz w:val="18"/>
                <w:szCs w:val="18"/>
              </w:rPr>
              <w:t xml:space="preserve"> editor to make the changes shown in 11-1</w:t>
            </w:r>
            <w:r>
              <w:rPr>
                <w:rFonts w:ascii="Calibri" w:hAnsi="Calibri" w:cs="Arial"/>
                <w:sz w:val="18"/>
                <w:szCs w:val="18"/>
              </w:rPr>
              <w:t>9</w:t>
            </w:r>
            <w:r w:rsidRPr="004862AE">
              <w:rPr>
                <w:rFonts w:ascii="Calibri" w:hAnsi="Calibri" w:cs="Arial"/>
                <w:sz w:val="18"/>
                <w:szCs w:val="18"/>
              </w:rPr>
              <w:t>/</w:t>
            </w:r>
            <w:r>
              <w:rPr>
                <w:rFonts w:ascii="Calibri" w:hAnsi="Calibri" w:cs="Arial"/>
                <w:sz w:val="18"/>
                <w:szCs w:val="18"/>
              </w:rPr>
              <w:t>1377r0</w:t>
            </w:r>
            <w:r w:rsidRPr="004862AE">
              <w:rPr>
                <w:rFonts w:ascii="Calibri" w:hAnsi="Calibri" w:cs="Arial"/>
                <w:sz w:val="18"/>
                <w:szCs w:val="18"/>
              </w:rPr>
              <w:t xml:space="preserve"> under al</w:t>
            </w:r>
            <w:r>
              <w:rPr>
                <w:rFonts w:ascii="Calibri" w:hAnsi="Calibri" w:cs="Arial"/>
                <w:sz w:val="18"/>
                <w:szCs w:val="18"/>
              </w:rPr>
              <w:t>l headings that include CID 20166</w:t>
            </w:r>
          </w:p>
          <w:p w14:paraId="551BFDAA" w14:textId="0C3A2F49" w:rsidR="00C17A9E" w:rsidRPr="00A413E3" w:rsidRDefault="00C17A9E" w:rsidP="00C17A9E">
            <w:pPr>
              <w:autoSpaceDE w:val="0"/>
              <w:autoSpaceDN w:val="0"/>
              <w:adjustRightInd w:val="0"/>
              <w:rPr>
                <w:rFonts w:ascii="Calibri" w:hAnsi="Calibri" w:cs="Calibri"/>
                <w:sz w:val="18"/>
                <w:szCs w:val="18"/>
              </w:rPr>
            </w:pPr>
          </w:p>
        </w:tc>
      </w:tr>
      <w:tr w:rsidR="00C17A9E" w:rsidRPr="00DF4A52" w14:paraId="522A68CB" w14:textId="77777777" w:rsidTr="00330F15">
        <w:trPr>
          <w:trHeight w:val="1002"/>
        </w:trPr>
        <w:tc>
          <w:tcPr>
            <w:tcW w:w="721" w:type="dxa"/>
          </w:tcPr>
          <w:p w14:paraId="6C129DFD" w14:textId="14012A73"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21001</w:t>
            </w:r>
          </w:p>
        </w:tc>
        <w:tc>
          <w:tcPr>
            <w:tcW w:w="900" w:type="dxa"/>
          </w:tcPr>
          <w:p w14:paraId="2143DBBD" w14:textId="07597B4D"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Mark RISON</w:t>
            </w:r>
          </w:p>
        </w:tc>
        <w:tc>
          <w:tcPr>
            <w:tcW w:w="720" w:type="dxa"/>
          </w:tcPr>
          <w:p w14:paraId="435199A2" w14:textId="720287E0"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441.07</w:t>
            </w:r>
          </w:p>
        </w:tc>
        <w:tc>
          <w:tcPr>
            <w:tcW w:w="900" w:type="dxa"/>
          </w:tcPr>
          <w:p w14:paraId="2C7FA9A1" w14:textId="385CB551"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27.1.1</w:t>
            </w:r>
          </w:p>
        </w:tc>
        <w:tc>
          <w:tcPr>
            <w:tcW w:w="2875" w:type="dxa"/>
          </w:tcPr>
          <w:p w14:paraId="389B4DCB" w14:textId="5B1FC0C6"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Re CID 16314: the wording is still broken, e.g. "A non-AP HE STA shall support the following features: [...] A 20 MHz operating non-AP HE STA shall support 26-, 52-, and 106-tone RU sizes"</w:t>
            </w:r>
          </w:p>
        </w:tc>
        <w:tc>
          <w:tcPr>
            <w:tcW w:w="1625" w:type="dxa"/>
          </w:tcPr>
          <w:p w14:paraId="39044973" w14:textId="6C334325" w:rsidR="00C17A9E" w:rsidRPr="00A413E3" w:rsidRDefault="00C17A9E" w:rsidP="00C17A9E">
            <w:pPr>
              <w:autoSpaceDE w:val="0"/>
              <w:autoSpaceDN w:val="0"/>
              <w:adjustRightInd w:val="0"/>
              <w:rPr>
                <w:rFonts w:ascii="Calibri" w:hAnsi="Calibri" w:cs="Calibri"/>
                <w:sz w:val="18"/>
                <w:szCs w:val="18"/>
              </w:rPr>
            </w:pPr>
            <w:r w:rsidRPr="00C17A9E">
              <w:rPr>
                <w:rFonts w:ascii="Calibri" w:hAnsi="Calibri" w:cs="Calibri"/>
                <w:sz w:val="18"/>
                <w:szCs w:val="18"/>
              </w:rPr>
              <w:t>Change "A non-AP HE STA shall support the following features:" to "A non-AP HE STA that is not a 20 MHz-only non-AP HE STA shall support the following features:", remove the 20MOSTA stuff from the bullets, then add a new starter "A 20 MHz-</w:t>
            </w:r>
            <w:r w:rsidRPr="00C17A9E">
              <w:rPr>
                <w:rFonts w:ascii="Calibri" w:hAnsi="Calibri" w:cs="Calibri"/>
                <w:sz w:val="18"/>
                <w:szCs w:val="18"/>
              </w:rPr>
              <w:lastRenderedPageBreak/>
              <w:t xml:space="preserve">only non-AP HE STA shall support the features that a non-AP HE STA that is not a 20 MHz-only non-AP HE STA shall support, except that:" and then introduce the diffs.  Ditto for the "may </w:t>
            </w:r>
            <w:proofErr w:type="spellStart"/>
            <w:r w:rsidRPr="00C17A9E">
              <w:rPr>
                <w:rFonts w:ascii="Calibri" w:hAnsi="Calibri" w:cs="Calibri"/>
                <w:sz w:val="18"/>
                <w:szCs w:val="18"/>
              </w:rPr>
              <w:t>support"s</w:t>
            </w:r>
            <w:proofErr w:type="spellEnd"/>
          </w:p>
        </w:tc>
        <w:tc>
          <w:tcPr>
            <w:tcW w:w="3207" w:type="dxa"/>
          </w:tcPr>
          <w:p w14:paraId="5061BB40" w14:textId="77777777" w:rsidR="00883250" w:rsidRDefault="00883250" w:rsidP="00883250">
            <w:pPr>
              <w:autoSpaceDE w:val="0"/>
              <w:autoSpaceDN w:val="0"/>
              <w:adjustRightInd w:val="0"/>
              <w:rPr>
                <w:rFonts w:ascii="Calibri" w:hAnsi="Calibri" w:cs="Calibri"/>
                <w:sz w:val="18"/>
                <w:szCs w:val="18"/>
              </w:rPr>
            </w:pPr>
            <w:r>
              <w:rPr>
                <w:rFonts w:ascii="Calibri" w:hAnsi="Calibri" w:cs="Calibri"/>
                <w:sz w:val="18"/>
                <w:szCs w:val="18"/>
              </w:rPr>
              <w:lastRenderedPageBreak/>
              <w:t xml:space="preserve">Revised – </w:t>
            </w:r>
          </w:p>
          <w:p w14:paraId="5059749E" w14:textId="77777777" w:rsidR="00C17A9E" w:rsidRDefault="00C17A9E" w:rsidP="00C17A9E">
            <w:pPr>
              <w:autoSpaceDE w:val="0"/>
              <w:autoSpaceDN w:val="0"/>
              <w:adjustRightInd w:val="0"/>
              <w:rPr>
                <w:rFonts w:ascii="Calibri" w:hAnsi="Calibri" w:cs="Calibri"/>
                <w:sz w:val="18"/>
                <w:szCs w:val="18"/>
              </w:rPr>
            </w:pPr>
          </w:p>
          <w:p w14:paraId="17333D3A" w14:textId="0A44ABD9" w:rsidR="00883250" w:rsidRPr="00883250" w:rsidRDefault="00883250" w:rsidP="00883250">
            <w:pPr>
              <w:rPr>
                <w:rFonts w:ascii="Calibri" w:hAnsi="Calibri" w:cs="Calibri"/>
                <w:sz w:val="18"/>
                <w:szCs w:val="18"/>
              </w:rPr>
            </w:pPr>
            <w:r>
              <w:rPr>
                <w:rFonts w:ascii="Calibri" w:hAnsi="Calibri" w:cs="Calibri"/>
                <w:sz w:val="18"/>
                <w:szCs w:val="18"/>
              </w:rPr>
              <w:t>We think t</w:t>
            </w:r>
            <w:r w:rsidRPr="00883250">
              <w:rPr>
                <w:rFonts w:ascii="Calibri" w:hAnsi="Calibri" w:cs="Calibri"/>
                <w:sz w:val="18"/>
                <w:szCs w:val="18"/>
              </w:rPr>
              <w:t xml:space="preserve">he problem is that you cannot have a subject (non-AP HE STA) that shall support a bulleted list of requirements and then half way through change the subject ("20 MHz </w:t>
            </w:r>
            <w:proofErr w:type="spellStart"/>
            <w:r w:rsidRPr="00883250">
              <w:rPr>
                <w:rFonts w:ascii="Calibri" w:hAnsi="Calibri" w:cs="Calibri"/>
                <w:sz w:val="18"/>
                <w:szCs w:val="18"/>
              </w:rPr>
              <w:t>operatating</w:t>
            </w:r>
            <w:proofErr w:type="spellEnd"/>
            <w:r w:rsidRPr="00883250">
              <w:rPr>
                <w:rFonts w:ascii="Calibri" w:hAnsi="Calibri" w:cs="Calibri"/>
                <w:sz w:val="18"/>
                <w:szCs w:val="18"/>
              </w:rPr>
              <w:t xml:space="preserve"> non-AP H</w:t>
            </w:r>
            <w:r>
              <w:rPr>
                <w:rFonts w:ascii="Calibri" w:hAnsi="Calibri" w:cs="Calibri"/>
                <w:sz w:val="18"/>
                <w:szCs w:val="18"/>
              </w:rPr>
              <w:t>E STA"). The bulleted list should</w:t>
            </w:r>
            <w:r w:rsidRPr="00883250">
              <w:rPr>
                <w:rFonts w:ascii="Calibri" w:hAnsi="Calibri" w:cs="Calibri"/>
                <w:sz w:val="18"/>
                <w:szCs w:val="18"/>
              </w:rPr>
              <w:t xml:space="preserve"> apply directly to the subject. If there are additional con</w:t>
            </w:r>
            <w:r>
              <w:rPr>
                <w:rFonts w:ascii="Calibri" w:hAnsi="Calibri" w:cs="Calibri"/>
                <w:sz w:val="18"/>
                <w:szCs w:val="18"/>
              </w:rPr>
              <w:t>di</w:t>
            </w:r>
            <w:r w:rsidRPr="00883250">
              <w:rPr>
                <w:rFonts w:ascii="Calibri" w:hAnsi="Calibri" w:cs="Calibri"/>
                <w:sz w:val="18"/>
                <w:szCs w:val="18"/>
              </w:rPr>
              <w:t xml:space="preserve">tions for a </w:t>
            </w:r>
            <w:r>
              <w:rPr>
                <w:rFonts w:ascii="Calibri" w:hAnsi="Calibri" w:cs="Calibri"/>
                <w:sz w:val="18"/>
                <w:szCs w:val="18"/>
              </w:rPr>
              <w:t>different subject</w:t>
            </w:r>
            <w:r w:rsidRPr="00883250">
              <w:rPr>
                <w:rFonts w:ascii="Calibri" w:hAnsi="Calibri" w:cs="Calibri"/>
                <w:sz w:val="18"/>
                <w:szCs w:val="18"/>
              </w:rPr>
              <w:t xml:space="preserve"> then move this to a separate paragraph.</w:t>
            </w:r>
          </w:p>
          <w:p w14:paraId="23C08F7F" w14:textId="77777777" w:rsidR="00883250" w:rsidRPr="00883250" w:rsidRDefault="00883250" w:rsidP="00883250">
            <w:pPr>
              <w:rPr>
                <w:rFonts w:ascii="Calibri" w:hAnsi="Calibri" w:cs="Calibri"/>
                <w:sz w:val="18"/>
                <w:szCs w:val="18"/>
              </w:rPr>
            </w:pPr>
          </w:p>
          <w:p w14:paraId="0A580858" w14:textId="7B163504" w:rsidR="00883250" w:rsidRDefault="00883250" w:rsidP="00883250">
            <w:pPr>
              <w:autoSpaceDE w:val="0"/>
              <w:autoSpaceDN w:val="0"/>
              <w:adjustRightInd w:val="0"/>
              <w:rPr>
                <w:rFonts w:ascii="Calibri" w:hAnsi="Calibri" w:cs="Calibri"/>
                <w:sz w:val="18"/>
                <w:szCs w:val="18"/>
              </w:rPr>
            </w:pPr>
            <w:proofErr w:type="spellStart"/>
            <w:r>
              <w:rPr>
                <w:rFonts w:ascii="Calibri" w:hAnsi="Calibri" w:cs="Arial"/>
                <w:sz w:val="18"/>
                <w:szCs w:val="18"/>
              </w:rPr>
              <w:t>TGax</w:t>
            </w:r>
            <w:proofErr w:type="spellEnd"/>
            <w:r w:rsidRPr="004862AE">
              <w:rPr>
                <w:rFonts w:ascii="Calibri" w:hAnsi="Calibri" w:cs="Arial"/>
                <w:sz w:val="18"/>
                <w:szCs w:val="18"/>
              </w:rPr>
              <w:t xml:space="preserve"> editor to make the changes shown in 11-1</w:t>
            </w:r>
            <w:r>
              <w:rPr>
                <w:rFonts w:ascii="Calibri" w:hAnsi="Calibri" w:cs="Arial"/>
                <w:sz w:val="18"/>
                <w:szCs w:val="18"/>
              </w:rPr>
              <w:t>9</w:t>
            </w:r>
            <w:r w:rsidRPr="004862AE">
              <w:rPr>
                <w:rFonts w:ascii="Calibri" w:hAnsi="Calibri" w:cs="Arial"/>
                <w:sz w:val="18"/>
                <w:szCs w:val="18"/>
              </w:rPr>
              <w:t>/</w:t>
            </w:r>
            <w:r>
              <w:rPr>
                <w:rFonts w:ascii="Calibri" w:hAnsi="Calibri" w:cs="Arial"/>
                <w:sz w:val="18"/>
                <w:szCs w:val="18"/>
              </w:rPr>
              <w:t>1377r0</w:t>
            </w:r>
            <w:r w:rsidRPr="004862AE">
              <w:rPr>
                <w:rFonts w:ascii="Calibri" w:hAnsi="Calibri" w:cs="Arial"/>
                <w:sz w:val="18"/>
                <w:szCs w:val="18"/>
              </w:rPr>
              <w:t xml:space="preserve"> under al</w:t>
            </w:r>
            <w:r>
              <w:rPr>
                <w:rFonts w:ascii="Calibri" w:hAnsi="Calibri" w:cs="Arial"/>
                <w:sz w:val="18"/>
                <w:szCs w:val="18"/>
              </w:rPr>
              <w:t>l headings that include CID 21001</w:t>
            </w:r>
          </w:p>
          <w:p w14:paraId="74829F69" w14:textId="77777777" w:rsidR="00883250" w:rsidRPr="00A413E3" w:rsidRDefault="00883250" w:rsidP="00C17A9E">
            <w:pPr>
              <w:autoSpaceDE w:val="0"/>
              <w:autoSpaceDN w:val="0"/>
              <w:adjustRightInd w:val="0"/>
              <w:rPr>
                <w:rFonts w:ascii="Calibri" w:hAnsi="Calibri" w:cs="Calibri"/>
                <w:sz w:val="18"/>
                <w:szCs w:val="18"/>
              </w:rPr>
            </w:pPr>
          </w:p>
        </w:tc>
      </w:tr>
    </w:tbl>
    <w:p w14:paraId="23DC161F" w14:textId="5869B296" w:rsidR="005A4504" w:rsidRPr="00DF4A52" w:rsidRDefault="005A4504" w:rsidP="005A4504">
      <w:pPr>
        <w:rPr>
          <w:rFonts w:ascii="Calibri" w:hAnsi="Calibri" w:cs="Calibri"/>
          <w:sz w:val="18"/>
          <w:szCs w:val="18"/>
          <w:lang w:eastAsia="ko-KR"/>
        </w:rPr>
      </w:pPr>
    </w:p>
    <w:p w14:paraId="4D49783B" w14:textId="77777777" w:rsidR="005A4504" w:rsidRDefault="005A4504" w:rsidP="003E1A2F">
      <w:pPr>
        <w:rPr>
          <w:i/>
          <w:u w:val="single"/>
        </w:rPr>
      </w:pPr>
      <w:r w:rsidRPr="00F0664C">
        <w:rPr>
          <w:b/>
          <w:u w:val="single"/>
        </w:rPr>
        <w:t>Discussion:</w:t>
      </w:r>
      <w:r w:rsidR="0043413E" w:rsidRPr="0043413E">
        <w:rPr>
          <w:i/>
          <w:u w:val="single"/>
        </w:rPr>
        <w:t xml:space="preserve"> None.</w:t>
      </w:r>
    </w:p>
    <w:p w14:paraId="0C921CDF" w14:textId="77777777" w:rsidR="004D34B0" w:rsidRDefault="004D34B0" w:rsidP="003E1A2F">
      <w:pPr>
        <w:rPr>
          <w:i/>
          <w:u w:val="single"/>
        </w:rPr>
      </w:pPr>
    </w:p>
    <w:p w14:paraId="341F7E1E" w14:textId="77777777" w:rsidR="007A5DE6" w:rsidRDefault="007A5DE6" w:rsidP="004D34B0">
      <w:pPr>
        <w:rPr>
          <w:b/>
          <w:u w:val="single"/>
        </w:rPr>
      </w:pPr>
    </w:p>
    <w:p w14:paraId="4BDD25CE" w14:textId="2858B5B6" w:rsidR="0028516C" w:rsidRDefault="007A5DE6" w:rsidP="007A5DE6">
      <w:pPr>
        <w:rPr>
          <w:lang w:eastAsia="ko-KR"/>
        </w:rPr>
      </w:pPr>
      <w:r>
        <w:rPr>
          <w:b/>
          <w:u w:val="single"/>
        </w:rPr>
        <w:t>Propose</w:t>
      </w:r>
      <w:r>
        <w:rPr>
          <w:b/>
          <w:u w:val="single"/>
          <w:lang w:eastAsia="ko-KR"/>
        </w:rPr>
        <w:t xml:space="preserve">: </w:t>
      </w:r>
      <w:r>
        <w:rPr>
          <w:lang w:eastAsia="ko-KR"/>
        </w:rPr>
        <w:t>Revised for CID</w:t>
      </w:r>
      <w:r w:rsidR="00DA57E9">
        <w:rPr>
          <w:lang w:eastAsia="ko-KR"/>
        </w:rPr>
        <w:t xml:space="preserve"> </w:t>
      </w:r>
      <w:r w:rsidR="00EC64E4">
        <w:rPr>
          <w:lang w:eastAsia="ko-KR"/>
        </w:rPr>
        <w:t>21211</w:t>
      </w:r>
      <w:r>
        <w:rPr>
          <w:lang w:eastAsia="ko-KR"/>
        </w:rPr>
        <w:t xml:space="preserve"> per discussion a</w:t>
      </w:r>
      <w:r w:rsidR="00512D7C">
        <w:rPr>
          <w:lang w:eastAsia="ko-KR"/>
        </w:rPr>
        <w:t>nd editing instructions in 11-19</w:t>
      </w:r>
      <w:r>
        <w:rPr>
          <w:lang w:eastAsia="ko-KR"/>
        </w:rPr>
        <w:t>/</w:t>
      </w:r>
      <w:r w:rsidR="00B507FE">
        <w:rPr>
          <w:lang w:eastAsia="ko-KR"/>
        </w:rPr>
        <w:t>1167r0</w:t>
      </w:r>
      <w:r>
        <w:rPr>
          <w:lang w:eastAsia="ko-KR"/>
        </w:rPr>
        <w:t>.</w:t>
      </w:r>
    </w:p>
    <w:p w14:paraId="182C7FC5" w14:textId="77777777" w:rsidR="001B285B" w:rsidRDefault="001B285B" w:rsidP="007A5DE6">
      <w:pPr>
        <w:rPr>
          <w:lang w:eastAsia="ko-KR"/>
        </w:rPr>
      </w:pPr>
    </w:p>
    <w:p w14:paraId="10E8703A" w14:textId="77777777" w:rsidR="00763C2C" w:rsidRDefault="00763C2C" w:rsidP="003C6265">
      <w:pPr>
        <w:rPr>
          <w:b/>
          <w:i/>
          <w:lang w:eastAsia="ko-KR"/>
        </w:rPr>
      </w:pPr>
    </w:p>
    <w:p w14:paraId="1643F05B" w14:textId="77777777" w:rsidR="00C17A9E" w:rsidRDefault="00C17A9E" w:rsidP="00C17A9E">
      <w:pPr>
        <w:pStyle w:val="H3"/>
        <w:numPr>
          <w:ilvl w:val="0"/>
          <w:numId w:val="8"/>
        </w:numPr>
        <w:rPr>
          <w:w w:val="100"/>
        </w:rPr>
      </w:pPr>
      <w:bookmarkStart w:id="1" w:name="RTF38373231353a2048332c312e"/>
      <w:r>
        <w:rPr>
          <w:w w:val="100"/>
        </w:rPr>
        <w:t>Introduction to the HE PHY</w:t>
      </w:r>
      <w:bookmarkEnd w:id="1"/>
    </w:p>
    <w:p w14:paraId="476882CA" w14:textId="77777777" w:rsidR="00C17A9E" w:rsidRDefault="00C17A9E" w:rsidP="00C17A9E">
      <w:pPr>
        <w:pStyle w:val="T"/>
        <w:rPr>
          <w:w w:val="100"/>
        </w:rPr>
      </w:pPr>
      <w:r>
        <w:rPr>
          <w:w w:val="100"/>
        </w:rPr>
        <w:fldChar w:fldCharType="begin"/>
      </w:r>
      <w:r>
        <w:rPr>
          <w:w w:val="100"/>
        </w:rPr>
        <w:instrText xml:space="preserve"> REF  RTF39353134383a2048312c3173 \h</w:instrText>
      </w:r>
      <w:r>
        <w:rPr>
          <w:w w:val="100"/>
        </w:rPr>
      </w:r>
      <w:r>
        <w:rPr>
          <w:w w:val="100"/>
        </w:rPr>
        <w:fldChar w:fldCharType="separate"/>
      </w:r>
      <w:r>
        <w:rPr>
          <w:w w:val="100"/>
        </w:rPr>
        <w:t>Clause 27 (High Efficiency (HE) PHY specification)</w:t>
      </w:r>
      <w:r>
        <w:rPr>
          <w:w w:val="100"/>
        </w:rPr>
        <w:fldChar w:fldCharType="end"/>
      </w:r>
      <w:r>
        <w:rPr>
          <w:w w:val="100"/>
        </w:rPr>
        <w:t xml:space="preserve"> specifies the PHY entity for a high efficiency (HE) orthogonal frequency division multiplexing (OFDM) system. In addition to the requirements in </w:t>
      </w:r>
      <w:r>
        <w:rPr>
          <w:w w:val="100"/>
        </w:rPr>
        <w:fldChar w:fldCharType="begin"/>
      </w:r>
      <w:r>
        <w:rPr>
          <w:w w:val="100"/>
        </w:rPr>
        <w:instrText xml:space="preserve"> REF  RTF39353134383a2048312c3173 \h</w:instrText>
      </w:r>
      <w:r>
        <w:rPr>
          <w:w w:val="100"/>
        </w:rPr>
      </w:r>
      <w:r>
        <w:rPr>
          <w:w w:val="100"/>
        </w:rPr>
        <w:fldChar w:fldCharType="separate"/>
      </w:r>
      <w:r>
        <w:rPr>
          <w:w w:val="100"/>
        </w:rPr>
        <w:t>Clause 27 (High Efficiency (HE) PHY specification)</w:t>
      </w:r>
      <w:r>
        <w:rPr>
          <w:w w:val="100"/>
        </w:rPr>
        <w:fldChar w:fldCharType="end"/>
      </w:r>
      <w:r>
        <w:rPr>
          <w:w w:val="100"/>
        </w:rPr>
        <w:t xml:space="preserve">, </w:t>
      </w:r>
      <w:proofErr w:type="spellStart"/>
      <w:r>
        <w:rPr>
          <w:w w:val="100"/>
        </w:rPr>
        <w:t>an</w:t>
      </w:r>
      <w:proofErr w:type="spellEnd"/>
      <w:r>
        <w:rPr>
          <w:w w:val="100"/>
        </w:rPr>
        <w:t xml:space="preserve"> HE STA shall be capable of transmitting and receiving PPDUs that are compliant with the mandatory requirements of the following PHY specifications:</w:t>
      </w:r>
    </w:p>
    <w:p w14:paraId="0F6E4DE9" w14:textId="77777777" w:rsidR="00C17A9E" w:rsidRDefault="00C17A9E" w:rsidP="00C17A9E">
      <w:pPr>
        <w:pStyle w:val="DL"/>
        <w:numPr>
          <w:ilvl w:val="0"/>
          <w:numId w:val="9"/>
        </w:numPr>
        <w:tabs>
          <w:tab w:val="clear" w:pos="640"/>
          <w:tab w:val="left" w:pos="600"/>
        </w:tabs>
        <w:suppressAutoHyphens w:val="0"/>
        <w:ind w:left="640" w:hanging="440"/>
        <w:rPr>
          <w:w w:val="100"/>
        </w:rPr>
      </w:pPr>
      <w:r>
        <w:rPr>
          <w:w w:val="100"/>
        </w:rPr>
        <w:t>Clause 19 (High Throughput (HT) PHY specification) and Clause 21 (Very High Throughput (VHT) PHY specification) if the HE STA supports an operating channel width greater than or equal to 80 MHz and is operating in the 5 GHz band.</w:t>
      </w:r>
    </w:p>
    <w:p w14:paraId="15AFA4E9" w14:textId="77777777" w:rsidR="00C17A9E" w:rsidRDefault="00C17A9E" w:rsidP="00C17A9E">
      <w:pPr>
        <w:pStyle w:val="DL"/>
        <w:numPr>
          <w:ilvl w:val="0"/>
          <w:numId w:val="9"/>
        </w:numPr>
        <w:tabs>
          <w:tab w:val="clear" w:pos="640"/>
          <w:tab w:val="left" w:pos="600"/>
        </w:tabs>
        <w:suppressAutoHyphens w:val="0"/>
        <w:ind w:left="640" w:hanging="440"/>
        <w:rPr>
          <w:w w:val="100"/>
        </w:rPr>
      </w:pPr>
      <w:r>
        <w:rPr>
          <w:w w:val="100"/>
        </w:rPr>
        <w:t>Clause 19 (High Throughput (HT) PHY specification) and Clause 21 (Very High Throughput (VHT) PHY specification) transmission and reception on 20 MHz channel width (see 26.17.1 (Basic HE BSS operation)) if the HE STA is a 20 MHz-only non-AP HE STA and is operating in the 5 GHz band(#20695).</w:t>
      </w:r>
    </w:p>
    <w:p w14:paraId="0E563A24" w14:textId="77777777" w:rsidR="00C17A9E" w:rsidRDefault="00C17A9E" w:rsidP="00C17A9E">
      <w:pPr>
        <w:pStyle w:val="DL"/>
        <w:numPr>
          <w:ilvl w:val="0"/>
          <w:numId w:val="9"/>
        </w:numPr>
        <w:tabs>
          <w:tab w:val="clear" w:pos="640"/>
          <w:tab w:val="left" w:pos="600"/>
        </w:tabs>
        <w:suppressAutoHyphens w:val="0"/>
        <w:ind w:left="640" w:hanging="440"/>
        <w:rPr>
          <w:w w:val="100"/>
        </w:rPr>
      </w:pPr>
      <w:r>
        <w:rPr>
          <w:w w:val="100"/>
        </w:rPr>
        <w:t>Clause 19 (High Throughput (HT) PHY specification) if the HE STA is operating in the 2.4 GHz band.</w:t>
      </w:r>
    </w:p>
    <w:p w14:paraId="1D013319" w14:textId="77777777" w:rsidR="00C17A9E" w:rsidRDefault="00C17A9E" w:rsidP="00C17A9E">
      <w:pPr>
        <w:pStyle w:val="DL"/>
        <w:numPr>
          <w:ilvl w:val="0"/>
          <w:numId w:val="9"/>
        </w:numPr>
        <w:tabs>
          <w:tab w:val="clear" w:pos="640"/>
          <w:tab w:val="left" w:pos="600"/>
        </w:tabs>
        <w:suppressAutoHyphens w:val="0"/>
        <w:ind w:left="640" w:hanging="440"/>
        <w:rPr>
          <w:w w:val="100"/>
        </w:rPr>
      </w:pPr>
      <w:r>
        <w:rPr>
          <w:w w:val="100"/>
        </w:rPr>
        <w:t>Clause 17 (Orthogonal frequency division multiplexing (OFDM) PHY specification) if the HE STA is operating in the 6 GHz band.</w:t>
      </w:r>
    </w:p>
    <w:p w14:paraId="52120C84" w14:textId="4EE4CC1C" w:rsidR="00C17A9E" w:rsidRDefault="00C17A9E" w:rsidP="00C17A9E">
      <w:pPr>
        <w:pStyle w:val="T"/>
        <w:rPr>
          <w:w w:val="100"/>
        </w:rPr>
      </w:pPr>
      <w:r>
        <w:rPr>
          <w:w w:val="100"/>
        </w:rPr>
        <w:t xml:space="preserve">For 2.4 GHz band operation, the HE PHY is based on HT PHY defined in Clause 19 (High Throughput (HT) PHY specification), which in turn is based on the OFDM PHY defined in Clause 17 (Orthogonal frequency division multiplexing (OFDM) PHY specification). </w:t>
      </w:r>
      <w:moveFromRangeStart w:id="2" w:author="Huang, Po-kai" w:date="2019-07-26T12:30:00Z" w:name="move15036655"/>
      <w:moveFrom w:id="3" w:author="Huang, Po-kai" w:date="2019-07-26T12:30:00Z">
        <w:r w:rsidDel="005E6ABB">
          <w:rPr>
            <w:w w:val="100"/>
          </w:rPr>
          <w:t>The HE PHY for 6 GHz band operation is the same as the HE PHY for 5 GHz band operation.</w:t>
        </w:r>
      </w:moveFrom>
      <w:moveFromRangeEnd w:id="2"/>
      <w:ins w:id="4" w:author="Huang, Po-kai" w:date="2019-07-26T12:30:00Z">
        <w:r w:rsidR="005E6ABB">
          <w:rPr>
            <w:w w:val="100"/>
          </w:rPr>
          <w:t>(#20166)</w:t>
        </w:r>
      </w:ins>
    </w:p>
    <w:p w14:paraId="1976F3E7" w14:textId="77777777" w:rsidR="00C17A9E" w:rsidRDefault="00C17A9E" w:rsidP="00C17A9E">
      <w:pPr>
        <w:pStyle w:val="T"/>
        <w:rPr>
          <w:w w:val="100"/>
        </w:rPr>
      </w:pPr>
      <w:r>
        <w:rPr>
          <w:w w:val="100"/>
        </w:rPr>
        <w:t>For 5 GHz band operation, the HE PHY is based on the VHT PHY defined in Clause 21 (Very High Throughput (VHT) PHY specification), which in turn is based on the HT PHY defined in Clause 19 (High Throughput (HT) PHY specification), which in turn is further based on the OFDM PHY defined in Clause 17 (Orthogonal frequency division multiplexing (OFDM) PHY specification).</w:t>
      </w:r>
    </w:p>
    <w:p w14:paraId="36A861A2" w14:textId="286E6856" w:rsidR="005E6ABB" w:rsidRDefault="00C17A9E" w:rsidP="005E6ABB">
      <w:pPr>
        <w:pStyle w:val="T"/>
        <w:rPr>
          <w:moveTo w:id="5" w:author="Huang, Po-kai" w:date="2019-07-26T12:30:00Z"/>
          <w:w w:val="100"/>
        </w:rPr>
      </w:pPr>
      <w:r>
        <w:rPr>
          <w:w w:val="100"/>
        </w:rPr>
        <w:t>For 6 GHz band operation, the HE PHY is based on the OFDM PHY defined in Clause 17 (Orthogonal frequency division multiplexing (OFDM) PHY specification).</w:t>
      </w:r>
      <w:ins w:id="6" w:author="Huang, Po-kai" w:date="2019-07-26T12:30:00Z">
        <w:r w:rsidR="005E6ABB">
          <w:rPr>
            <w:w w:val="100"/>
          </w:rPr>
          <w:t xml:space="preserve"> </w:t>
        </w:r>
      </w:ins>
      <w:moveToRangeStart w:id="7" w:author="Huang, Po-kai" w:date="2019-07-26T12:30:00Z" w:name="move15036655"/>
      <w:moveTo w:id="8" w:author="Huang, Po-kai" w:date="2019-07-26T12:30:00Z">
        <w:r w:rsidR="005E6ABB">
          <w:rPr>
            <w:w w:val="100"/>
          </w:rPr>
          <w:t>The HE PHY for 6 GHz band operation is the same as the HE PHY for 5 GHz band operation.</w:t>
        </w:r>
      </w:moveTo>
      <w:ins w:id="9" w:author="Huang, Po-kai" w:date="2019-07-26T12:30:00Z">
        <w:r w:rsidR="005E6ABB" w:rsidRPr="005E6ABB">
          <w:rPr>
            <w:w w:val="100"/>
          </w:rPr>
          <w:t xml:space="preserve"> </w:t>
        </w:r>
        <w:r w:rsidR="005E6ABB">
          <w:rPr>
            <w:w w:val="100"/>
          </w:rPr>
          <w:t>(#20166)</w:t>
        </w:r>
      </w:ins>
    </w:p>
    <w:moveToRangeEnd w:id="7"/>
    <w:p w14:paraId="0377B77E" w14:textId="4E0526A5" w:rsidR="00C17A9E" w:rsidRDefault="00C17A9E" w:rsidP="00C17A9E">
      <w:pPr>
        <w:pStyle w:val="T"/>
        <w:rPr>
          <w:w w:val="100"/>
        </w:rPr>
      </w:pPr>
    </w:p>
    <w:p w14:paraId="22C716B2" w14:textId="77777777" w:rsidR="00C17A9E" w:rsidRDefault="00C17A9E" w:rsidP="00C17A9E">
      <w:pPr>
        <w:pStyle w:val="T"/>
        <w:rPr>
          <w:w w:val="100"/>
        </w:rPr>
      </w:pPr>
      <w:r>
        <w:rPr>
          <w:w w:val="100"/>
        </w:rPr>
        <w:t xml:space="preserve">The HE PHY extends the maximum number of users supported for DL MU-MIMO transmissions to(#21373) 8 users per resource unit (RU) and provides support for DL and UL orthogonal frequency division multiple access (OFDMA) as well as for UL MU-MIMO. Both DL and UL MU-MIMO transmissions are supported on portions of the PPDU bandwidth (on resource units greater than or equal to 106 tones). In an MU-MIMO resource unit, there is support for </w:t>
      </w:r>
      <w:r>
        <w:rPr>
          <w:w w:val="100"/>
        </w:rPr>
        <w:lastRenderedPageBreak/>
        <w:t>up to 8 users with up to 4 space-time streams per user with the total across all users not exceeding 8 space-time streams(#21374).</w:t>
      </w:r>
    </w:p>
    <w:p w14:paraId="4ABE6DCD" w14:textId="77777777" w:rsidR="00C17A9E" w:rsidRDefault="00C17A9E" w:rsidP="00C17A9E">
      <w:pPr>
        <w:pStyle w:val="T"/>
        <w:rPr>
          <w:w w:val="100"/>
        </w:rPr>
      </w:pPr>
      <w:r>
        <w:rPr>
          <w:w w:val="100"/>
        </w:rPr>
        <w:t xml:space="preserve">The HE PHY provides support for 20 MHz, 40 MHz, 80 MHz and 160 MHz contiguous channel widths and support for 80+80 MHz non-contiguous channel width, depending on the frequency band and capability. For PPDU bandwidths greater than or equal to 80 MHz, the HE PHY supports preamble punctured HE MU PPDU transmissions where pre-HE modulated fields (see </w:t>
      </w:r>
      <w:r>
        <w:rPr>
          <w:w w:val="100"/>
        </w:rPr>
        <w:fldChar w:fldCharType="begin"/>
      </w:r>
      <w:r>
        <w:rPr>
          <w:w w:val="100"/>
        </w:rPr>
        <w:instrText xml:space="preserve"> REF RTF36353533383a204669675469 \h</w:instrText>
      </w:r>
      <w:r>
        <w:rPr>
          <w:w w:val="100"/>
        </w:rPr>
      </w:r>
      <w:r>
        <w:rPr>
          <w:w w:val="100"/>
        </w:rPr>
        <w:fldChar w:fldCharType="separate"/>
      </w:r>
      <w:r>
        <w:rPr>
          <w:w w:val="100"/>
        </w:rPr>
        <w:t xml:space="preserve">Figure 27-23 (Timing boundaries for HE PPDU fields if </w:t>
      </w:r>
      <w:proofErr w:type="spellStart"/>
      <w:r>
        <w:rPr>
          <w:w w:val="100"/>
        </w:rPr>
        <w:t>midamble</w:t>
      </w:r>
      <w:proofErr w:type="spellEnd"/>
      <w:r>
        <w:rPr>
          <w:w w:val="100"/>
        </w:rPr>
        <w:t xml:space="preserve"> is not present)</w:t>
      </w:r>
      <w:r>
        <w:rPr>
          <w:w w:val="100"/>
        </w:rPr>
        <w:fldChar w:fldCharType="end"/>
      </w:r>
      <w:r>
        <w:rPr>
          <w:w w:val="100"/>
        </w:rPr>
        <w:t xml:space="preserve">) are not transmitted in one or more of the non-primary 20 MHz channels, and RUs associated with those punctured 20 MHz channels as defined in </w:t>
      </w:r>
      <w:r>
        <w:rPr>
          <w:w w:val="100"/>
        </w:rPr>
        <w:fldChar w:fldCharType="begin"/>
      </w:r>
      <w:r>
        <w:rPr>
          <w:w w:val="100"/>
        </w:rPr>
        <w:instrText xml:space="preserve"> REF  RTF34383735373a2048352c312e \h</w:instrText>
      </w:r>
      <w:r>
        <w:rPr>
          <w:w w:val="100"/>
        </w:rPr>
      </w:r>
      <w:r>
        <w:rPr>
          <w:w w:val="100"/>
        </w:rPr>
        <w:fldChar w:fldCharType="separate"/>
      </w:r>
      <w:r>
        <w:rPr>
          <w:w w:val="100"/>
        </w:rPr>
        <w:t>27.3.10.8.3 (Common field(#21226))</w:t>
      </w:r>
      <w:r>
        <w:rPr>
          <w:w w:val="100"/>
        </w:rPr>
        <w:fldChar w:fldCharType="end"/>
      </w:r>
      <w:r>
        <w:rPr>
          <w:w w:val="100"/>
        </w:rPr>
        <w:t xml:space="preserve"> are not allocated.</w:t>
      </w:r>
    </w:p>
    <w:p w14:paraId="068721BA" w14:textId="77777777" w:rsidR="00C17A9E" w:rsidRDefault="00C17A9E" w:rsidP="00C17A9E">
      <w:pPr>
        <w:pStyle w:val="T"/>
        <w:rPr>
          <w:w w:val="100"/>
        </w:rPr>
      </w:pPr>
      <w:r>
        <w:rPr>
          <w:w w:val="100"/>
        </w:rPr>
        <w:t>The HE PHY provides support for 0.8 µs, 1.6 µs and 3.2 µs guard interval durations.</w:t>
      </w:r>
    </w:p>
    <w:p w14:paraId="09257E4B" w14:textId="77777777" w:rsidR="00C17A9E" w:rsidRDefault="00C17A9E" w:rsidP="00C17A9E">
      <w:pPr>
        <w:pStyle w:val="T"/>
        <w:rPr>
          <w:w w:val="100"/>
        </w:rPr>
      </w:pPr>
      <w:r>
        <w:rPr>
          <w:w w:val="100"/>
        </w:rPr>
        <w:t>The HE PHY provides support for 3.2 µs (1x), 6.4 µs (2x), and 12.8 µs (4x) HE-LTF symbol durations, excluding the GI duration. The HE PHY supports a DFT period of 3.2 µs and 12.8 µs for the pre-HE modulated fields and the HE modulated fields in an HE PPDU, respectively. The HE PHY data subcarrier frequency spacing is a quarter of VHT PHY and HT PHY subcarrier frequency spacing defined in Clause 21 (Very High Throughput (VHT) PHY specification) and Clause 19 (High Throughput (HT) PHY specification), respectively.</w:t>
      </w:r>
    </w:p>
    <w:p w14:paraId="7E6AACAE" w14:textId="77777777" w:rsidR="00C17A9E" w:rsidRDefault="00C17A9E" w:rsidP="00C17A9E">
      <w:pPr>
        <w:pStyle w:val="T"/>
        <w:rPr>
          <w:w w:val="100"/>
        </w:rPr>
      </w:pPr>
      <w:r>
        <w:rPr>
          <w:w w:val="100"/>
        </w:rPr>
        <w:t xml:space="preserve">The HE PHY data subcarriers are modulated using BPSK, BPSK DCM, </w:t>
      </w:r>
      <w:proofErr w:type="gramStart"/>
      <w:r>
        <w:rPr>
          <w:w w:val="100"/>
        </w:rPr>
        <w:t>QPSK</w:t>
      </w:r>
      <w:proofErr w:type="gramEnd"/>
      <w:r>
        <w:rPr>
          <w:w w:val="100"/>
        </w:rPr>
        <w:t>, QPSK DCM, 16-QAM, 16-QAM DCM, 64-QAM, 256-QAM and 1024-QAM. Forward error correction (FEC) coding (convolutional or LDPC coding) is used with coding rates of 1/2, 2/3, 3/4 and 5/6.</w:t>
      </w:r>
    </w:p>
    <w:p w14:paraId="5D6F7A35" w14:textId="77777777" w:rsidR="00C17A9E" w:rsidRDefault="00C17A9E" w:rsidP="00C17A9E">
      <w:pPr>
        <w:pStyle w:val="T"/>
        <w:rPr>
          <w:w w:val="100"/>
        </w:rPr>
      </w:pPr>
      <w:r>
        <w:rPr>
          <w:w w:val="100"/>
        </w:rPr>
        <w:t xml:space="preserve">The HE PHY provides support for </w:t>
      </w:r>
      <w:proofErr w:type="spellStart"/>
      <w:r>
        <w:rPr>
          <w:w w:val="100"/>
        </w:rPr>
        <w:t>midambles</w:t>
      </w:r>
      <w:proofErr w:type="spellEnd"/>
      <w:r>
        <w:rPr>
          <w:w w:val="100"/>
        </w:rPr>
        <w:t xml:space="preserve">. </w:t>
      </w:r>
      <w:proofErr w:type="spellStart"/>
      <w:r>
        <w:rPr>
          <w:w w:val="100"/>
        </w:rPr>
        <w:t>Midambles</w:t>
      </w:r>
      <w:proofErr w:type="spellEnd"/>
      <w:r>
        <w:rPr>
          <w:w w:val="100"/>
        </w:rPr>
        <w:t xml:space="preserve"> facilitate updating of the channel estimate during HE PPDU reception and might be of use in high mobility scenarios that often result in significant variations of the wireless channel over the duration of a PPDU</w:t>
      </w:r>
      <w:proofErr w:type="gramStart"/>
      <w:r>
        <w:rPr>
          <w:w w:val="100"/>
        </w:rPr>
        <w:t>.(</w:t>
      </w:r>
      <w:proofErr w:type="gramEnd"/>
      <w:r>
        <w:rPr>
          <w:w w:val="100"/>
        </w:rPr>
        <w:t>#20095)</w:t>
      </w:r>
    </w:p>
    <w:p w14:paraId="18B02BC8" w14:textId="77777777" w:rsidR="00C17A9E" w:rsidRDefault="00C17A9E" w:rsidP="00C17A9E">
      <w:pPr>
        <w:pStyle w:val="T"/>
        <w:rPr>
          <w:w w:val="100"/>
        </w:rPr>
      </w:pPr>
      <w:proofErr w:type="spellStart"/>
      <w:r>
        <w:rPr>
          <w:w w:val="100"/>
        </w:rPr>
        <w:t>An</w:t>
      </w:r>
      <w:proofErr w:type="spellEnd"/>
      <w:r>
        <w:rPr>
          <w:w w:val="100"/>
        </w:rPr>
        <w:t xml:space="preserve"> HE STA shall support the following features:</w:t>
      </w:r>
    </w:p>
    <w:p w14:paraId="398C5A0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and reception of an HE SU PPDU that consists of a single RU spanning the entire PPDU bandwidth.</w:t>
      </w:r>
    </w:p>
    <w:p w14:paraId="58672F49"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and reception of an HE ER SU PPDU that consists of a 242-tone RU spanning the entire primary 20 MHz PPDU bandwidth.</w:t>
      </w:r>
    </w:p>
    <w:p w14:paraId="098DF4D1" w14:textId="77777777" w:rsidR="00C17A9E" w:rsidRDefault="00C17A9E" w:rsidP="00C17A9E">
      <w:pPr>
        <w:pStyle w:val="DL"/>
        <w:numPr>
          <w:ilvl w:val="0"/>
          <w:numId w:val="9"/>
        </w:numPr>
        <w:tabs>
          <w:tab w:val="clear" w:pos="640"/>
          <w:tab w:val="left" w:pos="600"/>
        </w:tabs>
        <w:suppressAutoHyphens w:val="0"/>
        <w:ind w:left="600" w:hanging="400"/>
        <w:rPr>
          <w:w w:val="100"/>
        </w:rPr>
      </w:pPr>
      <w:proofErr w:type="gramStart"/>
      <w:r>
        <w:rPr>
          <w:w w:val="100"/>
        </w:rPr>
        <w:t>BCC(</w:t>
      </w:r>
      <w:proofErr w:type="gramEnd"/>
      <w:r>
        <w:rPr>
          <w:w w:val="100"/>
        </w:rPr>
        <w:t>#20693) coding (transmit and receive). BCC(#20693) coding is not used in the following cases:</w:t>
      </w:r>
    </w:p>
    <w:p w14:paraId="25F59B9E"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proofErr w:type="spellStart"/>
      <w:r>
        <w:rPr>
          <w:w w:val="100"/>
        </w:rPr>
        <w:t>An</w:t>
      </w:r>
      <w:proofErr w:type="spellEnd"/>
      <w:r>
        <w:rPr>
          <w:w w:val="100"/>
        </w:rPr>
        <w:t xml:space="preserve"> HE SU PPDU with a bandwidth greater than 20 MHz</w:t>
      </w:r>
    </w:p>
    <w:p w14:paraId="5A5FBDE2"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An RU of size greater than 242 subcarriers in an HE MU PPDU or an HE TB PPDU</w:t>
      </w:r>
    </w:p>
    <w:p w14:paraId="26047DDD"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proofErr w:type="spellStart"/>
      <w:r>
        <w:rPr>
          <w:w w:val="100"/>
        </w:rPr>
        <w:t>An</w:t>
      </w:r>
      <w:proofErr w:type="spellEnd"/>
      <w:r>
        <w:rPr>
          <w:w w:val="100"/>
        </w:rPr>
        <w:t xml:space="preserve"> HE SU PPDU with number of spatial streams greater than 4</w:t>
      </w:r>
    </w:p>
    <w:p w14:paraId="155D5D4E"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An RU allocated to a single user in an HE MU PPDU or for an HE TB PPDU with a number of spatial streams greater than 4</w:t>
      </w:r>
    </w:p>
    <w:p w14:paraId="39D140E5"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proofErr w:type="spellStart"/>
      <w:r>
        <w:rPr>
          <w:w w:val="100"/>
        </w:rPr>
        <w:t>An</w:t>
      </w:r>
      <w:proofErr w:type="spellEnd"/>
      <w:r>
        <w:rPr>
          <w:w w:val="100"/>
        </w:rPr>
        <w:t xml:space="preserve"> HE SU PPDU using HE-MCSs 10 or 11</w:t>
      </w:r>
    </w:p>
    <w:p w14:paraId="2BB35694"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An RU in an HE MU PPDU or an HE TB PPDU using HE-MCSs 10 or 11</w:t>
      </w:r>
    </w:p>
    <w:p w14:paraId="1A0D26E3"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LDPC coding (transmit and receive) in all supported HE PPDU types, RU sizes, and number of spatial streams if the STA supports transmitting and receiving in channel bandwidths greater than 20 </w:t>
      </w:r>
      <w:proofErr w:type="spellStart"/>
      <w:r>
        <w:rPr>
          <w:w w:val="100"/>
        </w:rPr>
        <w:t>MHz.</w:t>
      </w:r>
      <w:proofErr w:type="spellEnd"/>
    </w:p>
    <w:p w14:paraId="05999202"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LDPC coding (transmit and receive) in all supported HE PPDU types, RU sizes, and number of spatial streams if the STA declares support for transmitting or receiving more than 4 spatial streams.</w:t>
      </w:r>
    </w:p>
    <w:p w14:paraId="6F830B66"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LDPC coding (transmit and receive) in all supported HE PPDU types, RU sizes, and number of spatial streams if the STA declares support for HE-MCSs 10 and 11 (transmit and receive).</w:t>
      </w:r>
    </w:p>
    <w:p w14:paraId="11593C7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Single spatial stream HE-MCSs 0 to 7 (transmit and receive) in all supported channel widths for HE SU PPDUs.(#21377)</w:t>
      </w:r>
    </w:p>
    <w:p w14:paraId="2772921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2x HE-LTF with 0.8 µs GI duration on both HE-LTF and Data field OFDM symbols for HE SU PPDUs and HE ER SU PPDUs (transmit and receive)(#21379)</w:t>
      </w:r>
    </w:p>
    <w:p w14:paraId="715BD199"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2x HE-LTF with 1.6 µs GI duration on both HE-LTF and Data field OFDM symbols for HE SU PPDUs and HE ER SU PPDUs (transmit and receive)(#21379)</w:t>
      </w:r>
    </w:p>
    <w:p w14:paraId="6A84D8D5"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4x HE-LTF with 3.2 µs GI duration on both HE-LTF and Data field OFDM symbols of an HE SU PPDU and HE ER SU PPDU (transmit and receive).(#21379)</w:t>
      </w:r>
    </w:p>
    <w:p w14:paraId="057F6622"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lastRenderedPageBreak/>
        <w:t>1x HE-LTF with 1.6 µs GI duration on both HE-LTF and Data field OFDM symbols for full bandwidth UL MU-MIMO if the HE STA supports UL MU-MIMO.(#21379, #21359)</w:t>
      </w:r>
    </w:p>
    <w:p w14:paraId="037DD868"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SU PPDUs with 0.8 µs GI duration on both the HE-LTF and Data field OFDM symbols when the HE-LTF is a 4x HE-LTF if the STA supports HE ER SU PPDUs with 0.8 µs GI duration on both the HE-LTF and Data field OFDM symbols when the HE-LTF is a 4x HE-LTF (transmit and receive).</w:t>
      </w:r>
    </w:p>
    <w:p w14:paraId="0DE3CE26"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Single spatial stream HE-MCSs 0 to 2 in primary 20 MHz channel for HE ER SU PPDUs.</w:t>
      </w:r>
    </w:p>
    <w:p w14:paraId="77683C67"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ER SU PPDU is not used in the following cases:</w:t>
      </w:r>
    </w:p>
    <w:p w14:paraId="74E228E3"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Number of spatial streams greater than 1</w:t>
      </w:r>
    </w:p>
    <w:p w14:paraId="234774D8"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HE-MCS greater than 2 when 242 subcarriers are used in the Data field OFDM symbols</w:t>
      </w:r>
    </w:p>
    <w:p w14:paraId="075A36FF"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HE-MCS greater than 0 when 106 subcarriers are used in the Data field OFDM symbols</w:t>
      </w:r>
    </w:p>
    <w:p w14:paraId="2AFC94C7" w14:textId="77777777" w:rsidR="00C17A9E" w:rsidRDefault="00C17A9E" w:rsidP="00C17A9E">
      <w:pPr>
        <w:pStyle w:val="DL1"/>
        <w:numPr>
          <w:ilvl w:val="0"/>
          <w:numId w:val="10"/>
        </w:numPr>
        <w:tabs>
          <w:tab w:val="clear" w:pos="600"/>
          <w:tab w:val="clear" w:pos="1440"/>
          <w:tab w:val="left" w:pos="920"/>
        </w:tabs>
        <w:spacing w:before="0" w:after="0"/>
        <w:ind w:left="920" w:hanging="280"/>
        <w:rPr>
          <w:w w:val="100"/>
        </w:rPr>
      </w:pPr>
      <w:r>
        <w:rPr>
          <w:w w:val="100"/>
        </w:rPr>
        <w:t>Bandwidth greater than 20 MHz</w:t>
      </w:r>
    </w:p>
    <w:p w14:paraId="36E45C5A"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20 MHz channel width and all RU sizes and locations applicable to the 20 MHz channel width in 2.4 GHz, 5 GHz and 6 GHz bands (transmit and receive).</w:t>
      </w:r>
    </w:p>
    <w:p w14:paraId="71B7BC2A" w14:textId="77777777" w:rsidR="00C17A9E" w:rsidRDefault="00C17A9E" w:rsidP="00C17A9E">
      <w:pPr>
        <w:pStyle w:val="T"/>
        <w:rPr>
          <w:w w:val="100"/>
        </w:rPr>
      </w:pPr>
      <w:proofErr w:type="spellStart"/>
      <w:r>
        <w:rPr>
          <w:w w:val="100"/>
        </w:rPr>
        <w:t>An</w:t>
      </w:r>
      <w:proofErr w:type="spellEnd"/>
      <w:r>
        <w:rPr>
          <w:w w:val="100"/>
        </w:rPr>
        <w:t xml:space="preserve"> HE STA may support the following features:</w:t>
      </w:r>
    </w:p>
    <w:p w14:paraId="30BA7E6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HE-MCSs 8 to 11 (transmit and receive).</w:t>
      </w:r>
    </w:p>
    <w:p w14:paraId="7D9146CE"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Two or more spatial streams (transmit and receive).</w:t>
      </w:r>
    </w:p>
    <w:p w14:paraId="49564EE9"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DCM (transmit and receive).</w:t>
      </w:r>
    </w:p>
    <w:p w14:paraId="0F1E2713"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SU PPDUs and HE ER SU PPDUs with 0.8 µs GI duration on both the HE-LTF and Data field OFDM symbols(#20692) if the HE-LTF is a 1x HE-LTF (transmit and receive).</w:t>
      </w:r>
    </w:p>
    <w:p w14:paraId="12CDC2F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HE SU PPDUs with 0.8 µs GI duration on both the HE-LTF and Data field OFDM </w:t>
      </w:r>
      <w:proofErr w:type="gramStart"/>
      <w:r>
        <w:rPr>
          <w:w w:val="100"/>
        </w:rPr>
        <w:t>symbols(</w:t>
      </w:r>
      <w:proofErr w:type="gramEnd"/>
      <w:r>
        <w:rPr>
          <w:w w:val="100"/>
        </w:rPr>
        <w:t>#20692) if(#20985) the HE-LTF is a 4x HE-LTF if the STA does not support HE ER SU PPDUs with 0.8 µs GI duration on both the HE-LTF and Data field OFDM symbols(#20692) if(#20985) the HE-LTF is a 4x HE-LTF (transmit and receive).</w:t>
      </w:r>
    </w:p>
    <w:p w14:paraId="7ABE61D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ER SU PPDUs with 0.8 µs GI duration on both the HE-LTF and Data field OFDM symbols(#20692) if(#20985) the HE-LTF is a 4x HE-LTF (transmit and receive).</w:t>
      </w:r>
    </w:p>
    <w:p w14:paraId="74BD4215"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LDPC coding (transmit and receive) if the maximum number of spatial streams the STA is capable of transmitting or receiving in an HE SU PPDU is less than or equal to 4.</w:t>
      </w:r>
    </w:p>
    <w:p w14:paraId="1B9D27E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Single spatial stream HE-MCS 0 in the higher frequency 106-tone RU of the primary 20 MHz channel for an HE ER SU PPDU.</w:t>
      </w:r>
    </w:p>
    <w:p w14:paraId="77117228"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STBC (transmit and receive).</w:t>
      </w:r>
    </w:p>
    <w:p w14:paraId="7355582C" w14:textId="77777777" w:rsidR="00C17A9E" w:rsidRDefault="00C17A9E" w:rsidP="00C17A9E">
      <w:pPr>
        <w:pStyle w:val="T"/>
        <w:rPr>
          <w:w w:val="100"/>
        </w:rPr>
      </w:pPr>
      <w:proofErr w:type="spellStart"/>
      <w:r>
        <w:rPr>
          <w:w w:val="100"/>
        </w:rPr>
        <w:t>An</w:t>
      </w:r>
      <w:proofErr w:type="spellEnd"/>
      <w:r>
        <w:rPr>
          <w:w w:val="100"/>
        </w:rPr>
        <w:t xml:space="preserve"> HE AP shall support the following features:</w:t>
      </w:r>
    </w:p>
    <w:p w14:paraId="2C2482B3"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MU PPDU where none of the RUs utilize MU-MIMO (DL OFDMA).</w:t>
      </w:r>
    </w:p>
    <w:p w14:paraId="0FB6EA77"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an HE TB PPDU where none of the RUs utilize MU-MIMO (UL OFDMA).</w:t>
      </w:r>
    </w:p>
    <w:p w14:paraId="774D9E1C"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MU PPDU consisting of a single RU spanning the entire PPDU bandwidth and utilizing MU-MIMO (DL MU-MIMO), provided the AP is capable of transmitting 4 or more spatial streams.</w:t>
      </w:r>
    </w:p>
    <w:p w14:paraId="77B791E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the HE-SIG-B field in an HE MU PPDU at HE-MCSs 0 to 5.</w:t>
      </w:r>
    </w:p>
    <w:p w14:paraId="586637BE"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Single spatial stream HE-MCSs 0 to 7 in all supported channel widths and RU sizes for HE MU PPDUs (transmit) or HE TB PPDUs (receive).</w:t>
      </w:r>
    </w:p>
    <w:p w14:paraId="64755D98"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40 MHz and 80 MHz channel widths and all RU sizes and locations applicable to the 40 MHz and 80 MHz channel width in 5 GHz and 6 GHz bands (transmit and receive).</w:t>
      </w:r>
    </w:p>
    <w:p w14:paraId="05948DC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0.8 µs and 1.6 µs GI duration on the HE-LTF and Data field OFDM symbols(#20692) of an HE MU PPDU if a 2x HE-LTF is used (transmit).</w:t>
      </w:r>
    </w:p>
    <w:p w14:paraId="2F10B56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Reception of an HE TB PPDU with a 2x HE-LTF and with 1.6 µs GI duration on the HE-LTF and Data field OFDM </w:t>
      </w:r>
      <w:proofErr w:type="gramStart"/>
      <w:r>
        <w:rPr>
          <w:w w:val="100"/>
        </w:rPr>
        <w:t>symbols(</w:t>
      </w:r>
      <w:proofErr w:type="gramEnd"/>
      <w:r>
        <w:rPr>
          <w:w w:val="100"/>
        </w:rPr>
        <w:t>#20692).</w:t>
      </w:r>
    </w:p>
    <w:p w14:paraId="2F0D3380"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Reception of an HE TB PPDU with a 4x HE-LTF and with 3.2 µs GI duration on the HE-LTF and Data field OFDM </w:t>
      </w:r>
      <w:proofErr w:type="gramStart"/>
      <w:r>
        <w:rPr>
          <w:w w:val="100"/>
        </w:rPr>
        <w:t>symbols(</w:t>
      </w:r>
      <w:proofErr w:type="gramEnd"/>
      <w:r>
        <w:rPr>
          <w:w w:val="100"/>
        </w:rPr>
        <w:t>#20692).</w:t>
      </w:r>
    </w:p>
    <w:p w14:paraId="287D769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Transmission of an HE MU PPDU with a 4x HE-LTF and with 3.2 µs GI duration on the HE-LTF and Data field OFDM </w:t>
      </w:r>
      <w:proofErr w:type="gramStart"/>
      <w:r>
        <w:rPr>
          <w:w w:val="100"/>
        </w:rPr>
        <w:t>symbols(</w:t>
      </w:r>
      <w:proofErr w:type="gramEnd"/>
      <w:r>
        <w:rPr>
          <w:w w:val="100"/>
        </w:rPr>
        <w:t>#20692).</w:t>
      </w:r>
    </w:p>
    <w:p w14:paraId="703C38F4"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lastRenderedPageBreak/>
        <w:t>Transmission of an HE MU PPDU with a 4x HE-LTF and with 0.8 µs GI duration on both the HE-LTF and the Data field OFDM symbols(#20692) if the HE AP supports HE ER SU PPDUs with the same LTF and GI combination(#21380).</w:t>
      </w:r>
    </w:p>
    <w:p w14:paraId="5161D343" w14:textId="77777777" w:rsidR="00C17A9E" w:rsidRDefault="00C17A9E" w:rsidP="00C17A9E">
      <w:pPr>
        <w:pStyle w:val="T"/>
        <w:rPr>
          <w:w w:val="100"/>
        </w:rPr>
      </w:pPr>
      <w:proofErr w:type="spellStart"/>
      <w:r>
        <w:rPr>
          <w:w w:val="100"/>
        </w:rPr>
        <w:t>An</w:t>
      </w:r>
      <w:proofErr w:type="spellEnd"/>
      <w:r>
        <w:rPr>
          <w:w w:val="100"/>
        </w:rPr>
        <w:t xml:space="preserve"> HE AP may support the following features:</w:t>
      </w:r>
    </w:p>
    <w:p w14:paraId="30F29D76"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MU-MIMO transmission on an RU in an HE MU PPDU where the RU does not span the entire PPDU bandwidth (DL MU-MIMO within OFDMA).</w:t>
      </w:r>
    </w:p>
    <w:p w14:paraId="668F95D3"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MU-MIMO reception on an RU in an HE TB PPDU where the RU spans the entire PPDU bandwidth (UL MU-MIMO).</w:t>
      </w:r>
    </w:p>
    <w:p w14:paraId="2D73B750"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MU-MIMO reception on an RU in an HE TB PPDU where the RU does not span the entire PPDU bandwidth (UL MU-MIMO within OFDMA).</w:t>
      </w:r>
    </w:p>
    <w:p w14:paraId="4B4C54F9"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the payload on an RU in an HE MU PPDU where RU spans the entire PPDU bandwidth or a 106-tone RU within 20 MHz PPDU bandwidth.</w:t>
      </w:r>
    </w:p>
    <w:p w14:paraId="4A64B74A"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40 MHz channel width in the 2.4 GHz band (transmit and receive). If it is supported then all RU sizes and locations applicable to 40 MHz channel width are supported in 2.4 GHz band (transmit and receive).</w:t>
      </w:r>
    </w:p>
    <w:p w14:paraId="14D85BC4"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160 MHz and 80+80 MHz channel widths and 2×996-tone RU size applicable to the 160/80+80 MHz channel width in the 5 GHz and 6 GHz bands (transmit and receive).</w:t>
      </w:r>
    </w:p>
    <w:p w14:paraId="4B45256D"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MU PPDU with preamble puncturing.</w:t>
      </w:r>
    </w:p>
    <w:p w14:paraId="36B99B6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MU PPDUs with 0.8 µs GI duration on both the HE-LTF and Data field OFDM symbols(#20692) when the 4x HE-LTF is used if the STA does not support HE ER SU PPDUs with 0.8 µs GI duration on both the HE-LTF and Data field OFDM symbols if the HE-LTF is a 4x HE-LTF (transmit).</w:t>
      </w:r>
    </w:p>
    <w:p w14:paraId="098C2307"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Punctured sounding operation</w:t>
      </w:r>
    </w:p>
    <w:p w14:paraId="60287E23" w14:textId="77777777" w:rsidR="00C17A9E" w:rsidRDefault="00C17A9E" w:rsidP="00C17A9E">
      <w:pPr>
        <w:pStyle w:val="T"/>
        <w:rPr>
          <w:w w:val="100"/>
        </w:rPr>
      </w:pPr>
      <w:r>
        <w:rPr>
          <w:w w:val="100"/>
        </w:rPr>
        <w:t>A non-AP HE STA shall support the following features:</w:t>
      </w:r>
    </w:p>
    <w:p w14:paraId="0C7BE035"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an HE MU PPDU where the RU allocated to the non-AP STA is not utilizing MU-MIMO (DL OFDMA).</w:t>
      </w:r>
    </w:p>
    <w:p w14:paraId="0754FC6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TB PPDU where the RU allocated to the non-AP STA is not utilizing MU-MIMO (UL OFDMA).</w:t>
      </w:r>
    </w:p>
    <w:p w14:paraId="626439F5"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an HE MU PPDU consisting of a single RU spanning the entire PPDU bandwidth and utilizing MU-MIMO (DL MU-MIMO). The maximum number of spatial streams per user the non-AP STA can receive in the DL MU-MIMO transmission shall be equal to the minimum of 4 and the maximum number of spatial streams supported for reception of HE SU PPDUs. The non-AP STA shall be able to receive its intended spatial streams in a DL MU-MIMO transmission with a total number of spatial streams across all users of at least 4(#21375).</w:t>
      </w:r>
    </w:p>
    <w:p w14:paraId="3A1068D6"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Responding with the requested beamforming feedback in an HE sounding procedure with the maximum number of space-time streams in the HE sounding NDP that the non-AP STA can respond to being at least 4.</w:t>
      </w:r>
    </w:p>
    <w:p w14:paraId="2292A4B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the HE-SIG-B field in an HE MU PPDU at HE-MCSs 0 to 5.</w:t>
      </w:r>
    </w:p>
    <w:p w14:paraId="6EC70668"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Single spatial stream HE-MCSs 0 to 7 in all supported channel widths and RU sizes for HE MU PPDUs (receive) or HE TB PPDUs (transmit).</w:t>
      </w:r>
    </w:p>
    <w:p w14:paraId="644DA782"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40 MHz and 80 MHz channel widths and all RU sizes and locations applicable to the 40 MHz and 80 MHz channel widths in the 5 GHz band (transmit and receive) </w:t>
      </w:r>
      <w:commentRangeStart w:id="10"/>
      <w:r>
        <w:rPr>
          <w:w w:val="100"/>
        </w:rPr>
        <w:t>except for a 20 MHz-only non-AP HE STA in which case the 40 MHz and 80 MHz channel widths, 996-tone RU, and 484-tone RU sizes in 5 GHz and 6 GHz bands are not applicable.</w:t>
      </w:r>
      <w:commentRangeEnd w:id="10"/>
      <w:r w:rsidR="00B52397">
        <w:rPr>
          <w:rStyle w:val="CommentReference"/>
          <w:rFonts w:ascii="Calibri" w:hAnsi="Calibri"/>
          <w:color w:val="auto"/>
          <w:w w:val="100"/>
          <w:lang w:val="en-GB"/>
        </w:rPr>
        <w:commentReference w:id="10"/>
      </w:r>
    </w:p>
    <w:p w14:paraId="12201D71" w14:textId="6579C549" w:rsidR="00C17A9E" w:rsidDel="00883250" w:rsidRDefault="00C17A9E" w:rsidP="00C17A9E">
      <w:pPr>
        <w:pStyle w:val="DL"/>
        <w:numPr>
          <w:ilvl w:val="0"/>
          <w:numId w:val="9"/>
        </w:numPr>
        <w:tabs>
          <w:tab w:val="clear" w:pos="640"/>
          <w:tab w:val="left" w:pos="600"/>
        </w:tabs>
        <w:suppressAutoHyphens w:val="0"/>
        <w:ind w:left="600" w:hanging="400"/>
        <w:rPr>
          <w:del w:id="11" w:author="Huang, Po-kai" w:date="2019-07-26T12:54:00Z"/>
          <w:w w:val="100"/>
        </w:rPr>
      </w:pPr>
      <w:del w:id="12" w:author="Huang, Po-kai" w:date="2019-07-26T12:54:00Z">
        <w:r w:rsidDel="00883250">
          <w:rPr>
            <w:w w:val="100"/>
          </w:rPr>
          <w:delText xml:space="preserve">A 20 MHz operating non-AP HE STA shall support 26-, 52-, and 106-tone RU sizes on locations allowed in </w:delText>
        </w:r>
        <w:r w:rsidDel="00883250">
          <w:fldChar w:fldCharType="begin"/>
        </w:r>
        <w:r w:rsidDel="00883250">
          <w:rPr>
            <w:w w:val="100"/>
          </w:rPr>
          <w:delInstrText xml:space="preserve"> REF  RTF38303438333a2048342c312e \h</w:delInstrText>
        </w:r>
        <w:r w:rsidDel="00883250">
          <w:fldChar w:fldCharType="separate"/>
        </w:r>
        <w:r w:rsidDel="00883250">
          <w:rPr>
            <w:w w:val="100"/>
          </w:rPr>
          <w:delText>27.3.2.8 (RU restrictions for 20 MHz operation)</w:delText>
        </w:r>
        <w:r w:rsidDel="00883250">
          <w:fldChar w:fldCharType="end"/>
        </w:r>
        <w:r w:rsidDel="00883250">
          <w:rPr>
            <w:w w:val="100"/>
          </w:rPr>
          <w:delText xml:space="preserve"> in the primary 20 MHz channel within 40 MHz and the primary 20 MHz channel within 80 MHz channel widths in the 5 GHz and 6 GHz bands (transmit and receive).</w:delText>
        </w:r>
      </w:del>
      <w:ins w:id="13" w:author="Huang, Po-kai" w:date="2019-07-26T12:57:00Z">
        <w:r w:rsidR="00883250">
          <w:rPr>
            <w:w w:val="100"/>
          </w:rPr>
          <w:t>(#21001)</w:t>
        </w:r>
      </w:ins>
    </w:p>
    <w:p w14:paraId="75162B26"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Reception of an HE MU PPDU with a 2x HE-LTF and with 0.8 µs GI duration on the HE-LTF and Data field OFDM </w:t>
      </w:r>
      <w:proofErr w:type="gramStart"/>
      <w:r>
        <w:rPr>
          <w:w w:val="100"/>
        </w:rPr>
        <w:t>symbols(</w:t>
      </w:r>
      <w:proofErr w:type="gramEnd"/>
      <w:r>
        <w:rPr>
          <w:w w:val="100"/>
        </w:rPr>
        <w:t>#20692).</w:t>
      </w:r>
    </w:p>
    <w:p w14:paraId="6E824C5C"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 xml:space="preserve">Reception of an HE MU PPDU with a 2x HE-LTF and with 1.6 µs GI duration on the HE-LTF and Data field OFDM </w:t>
      </w:r>
      <w:proofErr w:type="gramStart"/>
      <w:r>
        <w:rPr>
          <w:w w:val="100"/>
        </w:rPr>
        <w:t>symbols(</w:t>
      </w:r>
      <w:proofErr w:type="gramEnd"/>
      <w:r>
        <w:rPr>
          <w:w w:val="100"/>
        </w:rPr>
        <w:t>#20692).</w:t>
      </w:r>
    </w:p>
    <w:p w14:paraId="17B8537F"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lastRenderedPageBreak/>
        <w:t>Transmission of an HE TB PPDU with a 2x HE-LTF and with 1.6 µs GI duration on the HE-LTF and Data field OFDM symbols.</w:t>
      </w:r>
    </w:p>
    <w:p w14:paraId="1567DC2C"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an HE MU PPDU with a 4x HE-LTF and with 3.2 µs GI duration on the HE-LTF and Data field OFDM symbols.</w:t>
      </w:r>
    </w:p>
    <w:p w14:paraId="4C763DD4"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TB PPDU with a 4x HE-LTF and with 3.2 µs GI duration on the HE-LTF and Data field OFDM symbols.</w:t>
      </w:r>
    </w:p>
    <w:p w14:paraId="6F2ED08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Reception of an HE MU PPDU with 4x HE-LTF and with 0.8 µs GI duration on both the HE-LTF and the Data field OFDM symbols if the non-AP HE STA supports HE ER SU PPDUs for the same LTF and GI combinations(#21380).</w:t>
      </w:r>
    </w:p>
    <w:p w14:paraId="5B836E47" w14:textId="77777777" w:rsidR="00883250" w:rsidRDefault="00883250" w:rsidP="00C17A9E">
      <w:pPr>
        <w:pStyle w:val="T"/>
        <w:rPr>
          <w:ins w:id="14" w:author="Huang, Po-kai" w:date="2019-07-26T12:54:00Z"/>
          <w:w w:val="100"/>
        </w:rPr>
      </w:pPr>
    </w:p>
    <w:p w14:paraId="62AAA882" w14:textId="0B9265ED" w:rsidR="00883250" w:rsidRPr="00883250" w:rsidRDefault="00883250">
      <w:pPr>
        <w:pStyle w:val="DL"/>
        <w:tabs>
          <w:tab w:val="left" w:pos="600"/>
        </w:tabs>
        <w:rPr>
          <w:ins w:id="15" w:author="Huang, Po-kai" w:date="2019-07-26T12:54:00Z"/>
          <w:w w:val="100"/>
        </w:rPr>
        <w:pPrChange w:id="16" w:author="Huang, Po-kai" w:date="2019-07-26T12:58:00Z">
          <w:pPr>
            <w:pStyle w:val="T"/>
          </w:pPr>
        </w:pPrChange>
      </w:pPr>
      <w:ins w:id="17" w:author="Huang, Po-kai" w:date="2019-07-26T12:54:00Z">
        <w:r>
          <w:rPr>
            <w:w w:val="100"/>
          </w:rPr>
          <w:t xml:space="preserve">A 20 MHz operating non-AP HE STA shall support 26-, 52-, and 106-tone RU sizes on locations allowed in </w:t>
        </w:r>
        <w:r>
          <w:rPr>
            <w:w w:val="100"/>
          </w:rPr>
          <w:fldChar w:fldCharType="begin"/>
        </w:r>
        <w:r>
          <w:rPr>
            <w:w w:val="100"/>
          </w:rPr>
          <w:instrText xml:space="preserve"> REF  RTF38303438333a2048342c312e \h</w:instrText>
        </w:r>
      </w:ins>
      <w:r>
        <w:rPr>
          <w:w w:val="100"/>
        </w:rPr>
      </w:r>
      <w:ins w:id="18" w:author="Huang, Po-kai" w:date="2019-07-26T12:54:00Z">
        <w:r>
          <w:rPr>
            <w:w w:val="100"/>
          </w:rPr>
          <w:fldChar w:fldCharType="separate"/>
        </w:r>
        <w:r>
          <w:rPr>
            <w:w w:val="100"/>
          </w:rPr>
          <w:t>27.3.2.8 (RU restrictions for 20 MHz operation)</w:t>
        </w:r>
        <w:r>
          <w:rPr>
            <w:w w:val="100"/>
          </w:rPr>
          <w:fldChar w:fldCharType="end"/>
        </w:r>
        <w:r>
          <w:rPr>
            <w:w w:val="100"/>
          </w:rPr>
          <w:t xml:space="preserve"> in the primary 20 MHz channel within 40 MHz and the primary 20 MHz channel within 80 MHz channel widths in the 5 GHz and 6 GHz bands (transmit and receive).</w:t>
        </w:r>
      </w:ins>
      <w:ins w:id="19" w:author="Huang, Po-kai" w:date="2019-07-26T12:57:00Z">
        <w:r>
          <w:rPr>
            <w:w w:val="100"/>
          </w:rPr>
          <w:t>(#21001)</w:t>
        </w:r>
      </w:ins>
    </w:p>
    <w:p w14:paraId="72035F3A" w14:textId="77777777" w:rsidR="00C17A9E" w:rsidRDefault="00C17A9E" w:rsidP="00C17A9E">
      <w:pPr>
        <w:pStyle w:val="T"/>
        <w:rPr>
          <w:w w:val="100"/>
        </w:rPr>
      </w:pPr>
      <w:r>
        <w:rPr>
          <w:w w:val="100"/>
        </w:rPr>
        <w:t>A non-AP HE STA may support the following:</w:t>
      </w:r>
    </w:p>
    <w:p w14:paraId="0669224B"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Transmission of an HE MU PPDU with a single RU spanning the entire PPDU bandwidth or a 20 MHz HE MU PPDU with a single 106-tone RU in the primary 20 MHz channel.</w:t>
      </w:r>
    </w:p>
    <w:p w14:paraId="0A555238" w14:textId="3DDDDC5D" w:rsidR="00C17A9E" w:rsidRPr="00CD4045" w:rsidRDefault="00C17A9E" w:rsidP="00CD4045">
      <w:pPr>
        <w:pStyle w:val="DL"/>
        <w:numPr>
          <w:ilvl w:val="0"/>
          <w:numId w:val="9"/>
        </w:numPr>
        <w:tabs>
          <w:tab w:val="clear" w:pos="640"/>
          <w:tab w:val="left" w:pos="600"/>
        </w:tabs>
        <w:suppressAutoHyphens w:val="0"/>
        <w:ind w:left="600" w:hanging="400"/>
        <w:rPr>
          <w:w w:val="100"/>
        </w:rPr>
      </w:pPr>
      <w:r w:rsidRPr="00CD4045">
        <w:rPr>
          <w:w w:val="100"/>
        </w:rPr>
        <w:t>40 MHz channel width in the 2.4 GHz band (transmit and receive). If 40 MHz channel width in the 2.4 GHz band is supported then all RU sizes and locations applicable to 40 MHz channel width are supported</w:t>
      </w:r>
      <w:ins w:id="20" w:author="Huang, Po-kai" w:date="2019-07-26T12:31:00Z">
        <w:r w:rsidR="005E6ABB" w:rsidRPr="00CD4045">
          <w:rPr>
            <w:w w:val="100"/>
          </w:rPr>
          <w:t xml:space="preserve"> </w:t>
        </w:r>
      </w:ins>
      <w:ins w:id="21" w:author="Huang, Po-kai" w:date="2019-07-26T12:37:00Z">
        <w:r w:rsidR="00CD4045">
          <w:rPr>
            <w:w w:val="100"/>
          </w:rPr>
          <w:t>except for a 20 MHz-only non-AP HE STA in which case the</w:t>
        </w:r>
      </w:ins>
      <w:ins w:id="22" w:author="Huang, Po-kai" w:date="2019-07-26T12:38:00Z">
        <w:r w:rsidR="00CD4045">
          <w:rPr>
            <w:w w:val="100"/>
          </w:rPr>
          <w:t xml:space="preserve"> </w:t>
        </w:r>
        <w:r w:rsidR="00CD4045" w:rsidRPr="00CD4045">
          <w:rPr>
            <w:w w:val="100"/>
          </w:rPr>
          <w:t>40 MHz channel width</w:t>
        </w:r>
        <w:r w:rsidR="00CD4045">
          <w:rPr>
            <w:w w:val="100"/>
          </w:rPr>
          <w:t xml:space="preserve"> and</w:t>
        </w:r>
      </w:ins>
      <w:ins w:id="23" w:author="Huang, Po-kai" w:date="2019-07-26T12:37:00Z">
        <w:r w:rsidR="00CD4045">
          <w:rPr>
            <w:w w:val="100"/>
          </w:rPr>
          <w:t xml:space="preserve"> </w:t>
        </w:r>
        <w:r w:rsidR="00CD4045" w:rsidRPr="00CD4045">
          <w:rPr>
            <w:w w:val="100"/>
          </w:rPr>
          <w:t>all RU sizes and locations</w:t>
        </w:r>
      </w:ins>
      <w:ins w:id="24" w:author="Huang, Po-kai" w:date="2019-07-26T12:47:00Z">
        <w:r w:rsidR="005654FA">
          <w:rPr>
            <w:w w:val="100"/>
          </w:rPr>
          <w:t xml:space="preserve"> of 40 MHz channel width</w:t>
        </w:r>
      </w:ins>
      <w:ins w:id="25" w:author="Huang, Po-kai" w:date="2019-07-26T12:37:00Z">
        <w:r w:rsidR="00CD4045">
          <w:rPr>
            <w:w w:val="100"/>
          </w:rPr>
          <w:t xml:space="preserve"> in 2</w:t>
        </w:r>
      </w:ins>
      <w:ins w:id="26" w:author="Huang, Po-kai" w:date="2019-07-26T12:38:00Z">
        <w:r w:rsidR="00CD4045">
          <w:rPr>
            <w:w w:val="100"/>
          </w:rPr>
          <w:t xml:space="preserve">.4 GHz </w:t>
        </w:r>
      </w:ins>
      <w:ins w:id="27" w:author="Huang, Po-kai" w:date="2019-07-26T12:37:00Z">
        <w:r w:rsidR="00883250">
          <w:rPr>
            <w:w w:val="100"/>
          </w:rPr>
          <w:t>band</w:t>
        </w:r>
        <w:r w:rsidR="00CD4045">
          <w:rPr>
            <w:w w:val="100"/>
          </w:rPr>
          <w:t xml:space="preserve"> are not applicable.</w:t>
        </w:r>
      </w:ins>
      <w:del w:id="28" w:author="Huang, Po-kai" w:date="2019-07-26T12:38:00Z">
        <w:r w:rsidR="00CD4045" w:rsidDel="00CD4045">
          <w:rPr>
            <w:w w:val="100"/>
          </w:rPr>
          <w:delText xml:space="preserve"> </w:delText>
        </w:r>
        <w:r w:rsidRPr="00CD4045" w:rsidDel="00CD4045">
          <w:rPr>
            <w:w w:val="100"/>
          </w:rPr>
          <w:delText>Not applicable to a 20 MHz-only non-AP HE STA.</w:delText>
        </w:r>
      </w:del>
      <w:ins w:id="29" w:author="Huang, Po-kai" w:date="2019-07-26T12:38:00Z">
        <w:r w:rsidR="00CD4045">
          <w:rPr>
            <w:w w:val="100"/>
          </w:rPr>
          <w:t>(#20087)</w:t>
        </w:r>
      </w:ins>
    </w:p>
    <w:p w14:paraId="063FDFF3" w14:textId="1B9E2017" w:rsidR="00C17A9E" w:rsidDel="00883250" w:rsidRDefault="00C17A9E" w:rsidP="00C17A9E">
      <w:pPr>
        <w:pStyle w:val="DL"/>
        <w:numPr>
          <w:ilvl w:val="0"/>
          <w:numId w:val="9"/>
        </w:numPr>
        <w:tabs>
          <w:tab w:val="clear" w:pos="640"/>
          <w:tab w:val="left" w:pos="600"/>
        </w:tabs>
        <w:suppressAutoHyphens w:val="0"/>
        <w:ind w:left="600" w:hanging="400"/>
        <w:rPr>
          <w:moveFrom w:id="30" w:author="Huang, Po-kai" w:date="2019-07-26T12:59:00Z"/>
          <w:w w:val="100"/>
        </w:rPr>
      </w:pPr>
      <w:moveFromRangeStart w:id="31" w:author="Huang, Po-kai" w:date="2019-07-26T12:59:00Z" w:name="move15038363"/>
      <w:moveFrom w:id="32" w:author="Huang, Po-kai" w:date="2019-07-26T12:59:00Z">
        <w:r w:rsidDel="00883250">
          <w:rPr>
            <w:w w:val="100"/>
          </w:rPr>
          <w:t xml:space="preserve">For a 20 MHz-only non-AP HE STA, 26-, 52-, 106-, and 242-tone RU sizes on locations allowed in </w:t>
        </w:r>
        <w:r w:rsidDel="00883250">
          <w:fldChar w:fldCharType="begin"/>
        </w:r>
        <w:r w:rsidDel="00883250">
          <w:rPr>
            <w:w w:val="100"/>
          </w:rPr>
          <w:instrText xml:space="preserve"> REF  RTF38303438333a2048342c312e \h</w:instrText>
        </w:r>
      </w:moveFrom>
      <w:del w:id="33" w:author="Huang, Po-kai" w:date="2019-07-26T12:59:00Z"/>
      <w:moveFrom w:id="34" w:author="Huang, Po-kai" w:date="2019-07-26T12:59:00Z">
        <w:r w:rsidDel="00883250">
          <w:fldChar w:fldCharType="separate"/>
        </w:r>
        <w:r w:rsidDel="00883250">
          <w:rPr>
            <w:w w:val="100"/>
          </w:rPr>
          <w:t>27.3.2.8 (RU restrictions for 20 MHz operation)</w:t>
        </w:r>
        <w:r w:rsidDel="00883250">
          <w:fldChar w:fldCharType="end"/>
        </w:r>
        <w:r w:rsidDel="00883250">
          <w:rPr>
            <w:w w:val="100"/>
          </w:rPr>
          <w:t xml:space="preserve"> in the primary 20 MHz channel within 40 MHz channel width in the 2.4 GHz band if the 20 MHz-only non-AP HE STA does not support the HE subchannel selective transmission operation described in 26.8.7 (HE subchannel selective transmission).</w:t>
        </w:r>
      </w:moveFrom>
      <w:ins w:id="35" w:author="Huang, Po-kai" w:date="2019-07-26T14:11:00Z">
        <w:r w:rsidR="00E80C6F">
          <w:rPr>
            <w:w w:val="100"/>
          </w:rPr>
          <w:t>(#21001)</w:t>
        </w:r>
      </w:ins>
    </w:p>
    <w:p w14:paraId="5B7F2A31" w14:textId="1D0EED56" w:rsidR="00C17A9E" w:rsidDel="00883250" w:rsidRDefault="00C17A9E" w:rsidP="00C17A9E">
      <w:pPr>
        <w:pStyle w:val="DL"/>
        <w:numPr>
          <w:ilvl w:val="0"/>
          <w:numId w:val="9"/>
        </w:numPr>
        <w:tabs>
          <w:tab w:val="clear" w:pos="640"/>
          <w:tab w:val="left" w:pos="600"/>
        </w:tabs>
        <w:suppressAutoHyphens w:val="0"/>
        <w:ind w:left="600" w:hanging="400"/>
        <w:rPr>
          <w:moveFrom w:id="36" w:author="Huang, Po-kai" w:date="2019-07-26T12:59:00Z"/>
          <w:w w:val="100"/>
        </w:rPr>
      </w:pPr>
      <w:moveFrom w:id="37" w:author="Huang, Po-kai" w:date="2019-07-26T12:59:00Z">
        <w:r w:rsidDel="00883250">
          <w:rPr>
            <w:w w:val="100"/>
          </w:rPr>
          <w:t xml:space="preserve">For a 20 MHz-only non-AP HE STA, 26-, 52-, 106-, and 242-tone RU sizes on locations allowed in </w:t>
        </w:r>
        <w:r w:rsidDel="00883250">
          <w:fldChar w:fldCharType="begin"/>
        </w:r>
        <w:r w:rsidDel="00883250">
          <w:rPr>
            <w:w w:val="100"/>
          </w:rPr>
          <w:instrText xml:space="preserve"> REF  RTF38303438333a2048342c312e \h</w:instrText>
        </w:r>
      </w:moveFrom>
      <w:del w:id="38" w:author="Huang, Po-kai" w:date="2019-07-26T12:59:00Z"/>
      <w:moveFrom w:id="39" w:author="Huang, Po-kai" w:date="2019-07-26T12:59:00Z">
        <w:r w:rsidDel="00883250">
          <w:fldChar w:fldCharType="separate"/>
        </w:r>
        <w:r w:rsidDel="00883250">
          <w:rPr>
            <w:w w:val="100"/>
          </w:rPr>
          <w:t>27.3.2.8 (RU restrictions for 20 MHz operation)</w:t>
        </w:r>
        <w:r w:rsidDel="00883250">
          <w:fldChar w:fldCharType="end"/>
        </w:r>
        <w:r w:rsidDel="00883250">
          <w:rPr>
            <w:w w:val="100"/>
          </w:rPr>
          <w:t xml:space="preserve"> in any 20 MHz channel within 40 MHz channel width in the 2.4 GHz band if the 20 MHz-only non-AP HE STA supports the HE subchannel selective transmission operation as described in 26.8.7 (HE subchannel selective transmission).</w:t>
        </w:r>
      </w:moveFrom>
      <w:ins w:id="40" w:author="Huang, Po-kai" w:date="2019-07-26T14:11:00Z">
        <w:r w:rsidR="00E80C6F" w:rsidRPr="00E80C6F">
          <w:rPr>
            <w:w w:val="100"/>
          </w:rPr>
          <w:t xml:space="preserve"> </w:t>
        </w:r>
        <w:r w:rsidR="00E80C6F">
          <w:rPr>
            <w:w w:val="100"/>
          </w:rPr>
          <w:t>(#21001)</w:t>
        </w:r>
      </w:ins>
    </w:p>
    <w:p w14:paraId="38828D7E" w14:textId="6812BB65" w:rsidR="00C17A9E" w:rsidDel="00883250" w:rsidRDefault="00C17A9E" w:rsidP="00C17A9E">
      <w:pPr>
        <w:pStyle w:val="DL"/>
        <w:numPr>
          <w:ilvl w:val="0"/>
          <w:numId w:val="9"/>
        </w:numPr>
        <w:tabs>
          <w:tab w:val="clear" w:pos="640"/>
          <w:tab w:val="left" w:pos="600"/>
        </w:tabs>
        <w:suppressAutoHyphens w:val="0"/>
        <w:ind w:left="600" w:hanging="400"/>
        <w:rPr>
          <w:moveFrom w:id="41" w:author="Huang, Po-kai" w:date="2019-07-26T12:59:00Z"/>
          <w:w w:val="100"/>
        </w:rPr>
      </w:pPr>
      <w:moveFrom w:id="42" w:author="Huang, Po-kai" w:date="2019-07-26T12:59:00Z">
        <w:r w:rsidDel="00883250">
          <w:rPr>
            <w:w w:val="100"/>
          </w:rPr>
          <w:t xml:space="preserve">For a 20 MHz-only non-AP HE STA, 26-, 52-, 106-, and 242-tone RU sizes on locations allowed in </w:t>
        </w:r>
        <w:r w:rsidDel="00883250">
          <w:fldChar w:fldCharType="begin"/>
        </w:r>
        <w:r w:rsidDel="00883250">
          <w:rPr>
            <w:w w:val="100"/>
          </w:rPr>
          <w:instrText xml:space="preserve"> REF  RTF38303438333a2048342c312e \h</w:instrText>
        </w:r>
      </w:moveFrom>
      <w:del w:id="43" w:author="Huang, Po-kai" w:date="2019-07-26T12:59:00Z"/>
      <w:moveFrom w:id="44" w:author="Huang, Po-kai" w:date="2019-07-26T12:59:00Z">
        <w:r w:rsidDel="00883250">
          <w:fldChar w:fldCharType="separate"/>
        </w:r>
        <w:r w:rsidDel="00883250">
          <w:rPr>
            <w:w w:val="100"/>
          </w:rPr>
          <w:t>27.3.2.8 (RU restrictions for 20 MHz operation)</w:t>
        </w:r>
        <w:r w:rsidDel="00883250">
          <w:fldChar w:fldCharType="end"/>
        </w:r>
        <w:r w:rsidDel="00883250">
          <w:rPr>
            <w:w w:val="100"/>
          </w:rPr>
          <w:t xml:space="preserve"> in any 20 MHz channel within 40 MHz, 80 MHz, 160 MHz, and 80+80 MHz channel widths in the 5 GHz and 6 GHz bands if the 20 MHz-only non-AP HE STA supports the HE subchannel selective transmission operation as described in 26.8.7 (HE subchannel selective transmission).</w:t>
        </w:r>
      </w:moveFrom>
      <w:ins w:id="45" w:author="Huang, Po-kai" w:date="2019-07-26T14:11:00Z">
        <w:r w:rsidR="00E80C6F" w:rsidRPr="00E80C6F">
          <w:rPr>
            <w:w w:val="100"/>
          </w:rPr>
          <w:t xml:space="preserve"> </w:t>
        </w:r>
        <w:r w:rsidR="00E80C6F">
          <w:rPr>
            <w:w w:val="100"/>
          </w:rPr>
          <w:t>(#21001)</w:t>
        </w:r>
      </w:ins>
    </w:p>
    <w:p w14:paraId="037ADFA3" w14:textId="2CAE041D" w:rsidR="00C17A9E" w:rsidDel="00E80C6F" w:rsidRDefault="00C17A9E" w:rsidP="00C17A9E">
      <w:pPr>
        <w:pStyle w:val="DL"/>
        <w:numPr>
          <w:ilvl w:val="0"/>
          <w:numId w:val="9"/>
        </w:numPr>
        <w:tabs>
          <w:tab w:val="clear" w:pos="640"/>
          <w:tab w:val="left" w:pos="600"/>
        </w:tabs>
        <w:suppressAutoHyphens w:val="0"/>
        <w:ind w:left="600" w:hanging="400"/>
        <w:rPr>
          <w:moveFrom w:id="46" w:author="Huang, Po-kai" w:date="2019-07-26T14:05:00Z"/>
          <w:w w:val="100"/>
        </w:rPr>
      </w:pPr>
      <w:moveFromRangeStart w:id="47" w:author="Huang, Po-kai" w:date="2019-07-26T14:05:00Z" w:name="move15042371"/>
      <w:moveFromRangeEnd w:id="31"/>
      <w:moveFrom w:id="48" w:author="Huang, Po-kai" w:date="2019-07-26T14:05:00Z">
        <w:r w:rsidDel="00E80C6F">
          <w:rPr>
            <w:w w:val="100"/>
          </w:rPr>
          <w:t xml:space="preserve">For a 20 MHz operating non-AP HE STA, 26-, 52-, 106-, and 242-tone RU sizes on locations allowed in </w:t>
        </w:r>
        <w:r w:rsidDel="00E80C6F">
          <w:fldChar w:fldCharType="begin"/>
        </w:r>
        <w:r w:rsidDel="00E80C6F">
          <w:rPr>
            <w:w w:val="100"/>
          </w:rPr>
          <w:instrText xml:space="preserve"> REF  RTF38303438333a2048342c312e \h</w:instrText>
        </w:r>
      </w:moveFrom>
      <w:del w:id="49" w:author="Huang, Po-kai" w:date="2019-07-26T14:05:00Z"/>
      <w:moveFrom w:id="50" w:author="Huang, Po-kai" w:date="2019-07-26T14:05:00Z">
        <w:r w:rsidDel="00E80C6F">
          <w:fldChar w:fldCharType="separate"/>
        </w:r>
        <w:r w:rsidDel="00E80C6F">
          <w:rPr>
            <w:w w:val="100"/>
          </w:rPr>
          <w:t>27.3.2.8 (RU restrictions for 20 MHz operation)</w:t>
        </w:r>
        <w:r w:rsidDel="00E80C6F">
          <w:fldChar w:fldCharType="end"/>
        </w:r>
        <w:r w:rsidDel="00E80C6F">
          <w:rPr>
            <w:w w:val="100"/>
          </w:rPr>
          <w:t xml:space="preserve"> in the primary 20 MHz channel within 160 MHz and 80+80 MHz channel widths in the 5 GHz and 6 GHz bands.</w:t>
        </w:r>
      </w:moveFrom>
      <w:ins w:id="51" w:author="Huang, Po-kai" w:date="2019-07-26T14:11:00Z">
        <w:r w:rsidR="00E80C6F" w:rsidRPr="00E80C6F">
          <w:rPr>
            <w:w w:val="100"/>
          </w:rPr>
          <w:t xml:space="preserve"> </w:t>
        </w:r>
        <w:r w:rsidR="00E80C6F">
          <w:rPr>
            <w:w w:val="100"/>
          </w:rPr>
          <w:t>(#21001)</w:t>
        </w:r>
      </w:ins>
    </w:p>
    <w:moveFromRangeEnd w:id="47"/>
    <w:p w14:paraId="1BE220EC" w14:textId="0CCB1972" w:rsidR="00C17A9E" w:rsidRPr="005E6ABB" w:rsidRDefault="00C17A9E" w:rsidP="005E6ABB">
      <w:pPr>
        <w:pStyle w:val="DL"/>
        <w:numPr>
          <w:ilvl w:val="0"/>
          <w:numId w:val="9"/>
        </w:numPr>
        <w:tabs>
          <w:tab w:val="clear" w:pos="640"/>
          <w:tab w:val="left" w:pos="600"/>
        </w:tabs>
        <w:suppressAutoHyphens w:val="0"/>
        <w:ind w:left="600" w:hanging="400"/>
        <w:rPr>
          <w:w w:val="100"/>
        </w:rPr>
      </w:pPr>
      <w:r>
        <w:rPr>
          <w:w w:val="100"/>
        </w:rPr>
        <w:t>160 MHz and 80+80 MHz channel width and 2×996-tone RU size applicable to the 160 MHz and 80+80 MHz channel width in the 5 GHz and 6 GHz bands (transmit and receive)</w:t>
      </w:r>
      <w:ins w:id="52" w:author="Huang, Po-kai" w:date="2019-07-26T12:34:00Z">
        <w:r w:rsidR="005E6ABB">
          <w:rPr>
            <w:w w:val="100"/>
          </w:rPr>
          <w:t xml:space="preserve"> except for a 20 MHz-only non-AP HE STA in which case the </w:t>
        </w:r>
      </w:ins>
      <w:ins w:id="53" w:author="Huang, Po-kai" w:date="2019-07-26T12:35:00Z">
        <w:r w:rsidR="005E6ABB">
          <w:rPr>
            <w:w w:val="100"/>
          </w:rPr>
          <w:t xml:space="preserve">160 MHz and 80+80 MHz channel width and 2×996-tone RU size </w:t>
        </w:r>
      </w:ins>
      <w:ins w:id="54" w:author="Huang, Po-kai" w:date="2019-07-26T12:34:00Z">
        <w:r w:rsidR="005E6ABB">
          <w:rPr>
            <w:w w:val="100"/>
          </w:rPr>
          <w:t>in 5 GHz and 6 GHz bands are not applicable.</w:t>
        </w:r>
      </w:ins>
      <w:ins w:id="55" w:author="Huang, Po-kai" w:date="2019-07-26T12:35:00Z">
        <w:r w:rsidR="005E6ABB">
          <w:rPr>
            <w:w w:val="100"/>
          </w:rPr>
          <w:t>(#20088)</w:t>
        </w:r>
      </w:ins>
      <w:del w:id="56" w:author="Huang, Po-kai" w:date="2019-07-26T12:36:00Z">
        <w:r w:rsidRPr="005E6ABB" w:rsidDel="005E6ABB">
          <w:rPr>
            <w:w w:val="100"/>
          </w:rPr>
          <w:delText>Not applicable to a 20 MHz-only non-AP HE STA.</w:delText>
        </w:r>
      </w:del>
    </w:p>
    <w:p w14:paraId="4D15B3C2"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MU-MIMO reception on an RU in an HE MU PPDU where the RU does not span the entire PPDU bandwidth (DL MU-MIMO within OFDMA). The maximum number of spatial streams per user in the DL MU-MIMO within OFDMA transmission that the non-AP STA can receive shall be a minimum of 4 and the maximum number of spatial streams supported for reception of HE SU PPDUs. The total number of spatial streams (across all users</w:t>
      </w:r>
      <w:proofErr w:type="gramStart"/>
      <w:r>
        <w:rPr>
          <w:w w:val="100"/>
        </w:rPr>
        <w:t>)(</w:t>
      </w:r>
      <w:proofErr w:type="gramEnd"/>
      <w:r>
        <w:rPr>
          <w:w w:val="100"/>
        </w:rPr>
        <w:t>#21376) in the DL MU-MIMO within OFDMA transmission that the non-AP STA can receive shall be at least 4.</w:t>
      </w:r>
    </w:p>
    <w:p w14:paraId="549DF1E4"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MU-MIMO transmission on an RU in an HE TB PPDU where the RU spans the entire PPDU bandwidth (UL MU-MIMO). If supported, then the non-AP HE STA shall support transmitting UL MU-MIMO where the total space-time streams summed across all users is less than or equal to 8.</w:t>
      </w:r>
    </w:p>
    <w:p w14:paraId="4A559E8E"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lastRenderedPageBreak/>
        <w:t>MU-MIMO transmission on an RU in an HE TB PPDU where the RU does not span the entire PPDU bandwidth (UL MU-MIMO within OFDMA). If supported, then the non-AP HE STA shall support transmitting UL MU-MIMO where the total space-time streams summed across all users is less than or equal to 8.</w:t>
      </w:r>
    </w:p>
    <w:p w14:paraId="51B0888C" w14:textId="198DCF88" w:rsidR="00C17A9E" w:rsidDel="00E80C6F" w:rsidRDefault="00C17A9E" w:rsidP="00C17A9E">
      <w:pPr>
        <w:pStyle w:val="DL"/>
        <w:numPr>
          <w:ilvl w:val="0"/>
          <w:numId w:val="9"/>
        </w:numPr>
        <w:tabs>
          <w:tab w:val="clear" w:pos="640"/>
          <w:tab w:val="left" w:pos="600"/>
        </w:tabs>
        <w:suppressAutoHyphens w:val="0"/>
        <w:ind w:left="600" w:hanging="400"/>
        <w:rPr>
          <w:w w:val="100"/>
        </w:rPr>
      </w:pPr>
      <w:del w:id="57" w:author="Huang, Po-kai" w:date="2019-07-26T14:14:00Z">
        <w:r w:rsidDel="00E80C6F">
          <w:rPr>
            <w:w w:val="100"/>
          </w:rPr>
          <w:delText xml:space="preserve">For a non-AP HE STA capable of up to 80 MHz channel width, when operating with 80 MHz channel width, </w:delText>
        </w:r>
      </w:del>
      <w:r w:rsidDel="00E80C6F">
        <w:rPr>
          <w:w w:val="100"/>
        </w:rPr>
        <w:t>the reception of a 160 MHz or 80+80 MHz HE MU PPDU, or the transmission of a 160 MHz or 80+80 MHz HE TB PPDU where the assigned RU is in the primary 80 MHz channel</w:t>
      </w:r>
      <w:ins w:id="58" w:author="Huang, Po-kai" w:date="2019-07-26T14:14:00Z">
        <w:r w:rsidR="00E80C6F">
          <w:rPr>
            <w:w w:val="100"/>
          </w:rPr>
          <w:t xml:space="preserve"> if the</w:t>
        </w:r>
        <w:r w:rsidR="00E80C6F" w:rsidDel="00E80C6F">
          <w:rPr>
            <w:w w:val="100"/>
          </w:rPr>
          <w:t xml:space="preserve"> non-AP HE STA </w:t>
        </w:r>
        <w:r w:rsidR="00E80C6F">
          <w:rPr>
            <w:w w:val="100"/>
          </w:rPr>
          <w:t xml:space="preserve">is </w:t>
        </w:r>
        <w:r w:rsidR="00E80C6F" w:rsidDel="00E80C6F">
          <w:rPr>
            <w:w w:val="100"/>
          </w:rPr>
          <w:t>capable of up to 80 MHz channel width</w:t>
        </w:r>
        <w:r w:rsidR="00E80C6F">
          <w:rPr>
            <w:w w:val="100"/>
          </w:rPr>
          <w:t xml:space="preserve"> and</w:t>
        </w:r>
        <w:r w:rsidR="00E80C6F" w:rsidDel="00E80C6F">
          <w:rPr>
            <w:w w:val="100"/>
          </w:rPr>
          <w:t xml:space="preserve"> operating with 80 MHz channel width,</w:t>
        </w:r>
      </w:ins>
      <w:r w:rsidDel="00E80C6F">
        <w:rPr>
          <w:w w:val="100"/>
        </w:rPr>
        <w:t>.</w:t>
      </w:r>
      <w:ins w:id="59" w:author="Huang, Po-kai" w:date="2019-07-26T14:10:00Z">
        <w:r w:rsidR="00E80C6F" w:rsidRPr="00E80C6F">
          <w:rPr>
            <w:w w:val="100"/>
          </w:rPr>
          <w:t xml:space="preserve"> </w:t>
        </w:r>
        <w:r w:rsidR="00E80C6F">
          <w:rPr>
            <w:w w:val="100"/>
          </w:rPr>
          <w:t>(#21001)</w:t>
        </w:r>
      </w:ins>
    </w:p>
    <w:p w14:paraId="7C735054"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HE MU PPDUs with 0.8 µs GI duration on both the HE-LTF and Data field OFDM symbols when the 4x HE-LTF is used if the non-AP HE STA does not support HE ER SU PPDUs with 0.8 µs GI duration on both the HE-LTF and Data field OFDM symbols if the HE-LTF is a 4x HE-LTF (receive).</w:t>
      </w:r>
    </w:p>
    <w:p w14:paraId="6EDD8ED0" w14:textId="77777777" w:rsidR="00C17A9E" w:rsidRDefault="00C17A9E" w:rsidP="00C17A9E">
      <w:pPr>
        <w:pStyle w:val="DL"/>
        <w:numPr>
          <w:ilvl w:val="0"/>
          <w:numId w:val="9"/>
        </w:numPr>
        <w:tabs>
          <w:tab w:val="clear" w:pos="640"/>
          <w:tab w:val="left" w:pos="600"/>
        </w:tabs>
        <w:suppressAutoHyphens w:val="0"/>
        <w:ind w:left="600" w:hanging="400"/>
        <w:rPr>
          <w:w w:val="100"/>
        </w:rPr>
      </w:pPr>
      <w:r>
        <w:rPr>
          <w:w w:val="100"/>
        </w:rPr>
        <w:t>Punctured sounding operation</w:t>
      </w:r>
    </w:p>
    <w:p w14:paraId="554510FC" w14:textId="39EB234E" w:rsidR="00883250" w:rsidRDefault="00883250" w:rsidP="00883250">
      <w:pPr>
        <w:pStyle w:val="T"/>
        <w:rPr>
          <w:ins w:id="60" w:author="Huang, Po-kai" w:date="2019-07-26T12:58:00Z"/>
          <w:w w:val="100"/>
        </w:rPr>
      </w:pPr>
      <w:ins w:id="61" w:author="Huang, Po-kai" w:date="2019-07-26T12:58:00Z">
        <w:r>
          <w:rPr>
            <w:w w:val="100"/>
          </w:rPr>
          <w:t>A 20 MHz-only non-AP HE STA may support the following</w:t>
        </w:r>
      </w:ins>
      <w:ins w:id="62" w:author="Huang, Po-kai" w:date="2019-07-26T13:00:00Z">
        <w:r>
          <w:rPr>
            <w:w w:val="100"/>
          </w:rPr>
          <w:t>: (#21001)</w:t>
        </w:r>
      </w:ins>
    </w:p>
    <w:p w14:paraId="4A7B135E" w14:textId="08EC5CAF" w:rsidR="00883250" w:rsidRDefault="00883250" w:rsidP="00883250">
      <w:pPr>
        <w:pStyle w:val="DL"/>
        <w:numPr>
          <w:ilvl w:val="0"/>
          <w:numId w:val="9"/>
        </w:numPr>
        <w:tabs>
          <w:tab w:val="clear" w:pos="640"/>
          <w:tab w:val="left" w:pos="600"/>
        </w:tabs>
        <w:suppressAutoHyphens w:val="0"/>
        <w:ind w:left="600" w:hanging="400"/>
        <w:rPr>
          <w:moveTo w:id="63" w:author="Huang, Po-kai" w:date="2019-07-26T12:59:00Z"/>
          <w:w w:val="100"/>
        </w:rPr>
      </w:pPr>
      <w:moveToRangeStart w:id="64" w:author="Huang, Po-kai" w:date="2019-07-26T12:59:00Z" w:name="move15038363"/>
      <w:moveTo w:id="65" w:author="Huang, Po-kai" w:date="2019-07-26T12:59:00Z">
        <w:del w:id="66" w:author="Huang, Po-kai" w:date="2019-07-26T12:59:00Z">
          <w:r w:rsidDel="00883250">
            <w:rPr>
              <w:w w:val="100"/>
            </w:rPr>
            <w:delText xml:space="preserve">For a 20 MHz-only non-AP HE STA, </w:delText>
          </w:r>
        </w:del>
        <w:r>
          <w:rPr>
            <w:w w:val="100"/>
          </w:rPr>
          <w:t xml:space="preserve">26-, 52-, 106-, and 242-tone RU sizes on locations allowed in </w:t>
        </w:r>
        <w:r>
          <w:rPr>
            <w:w w:val="100"/>
          </w:rPr>
          <w:fldChar w:fldCharType="begin"/>
        </w:r>
        <w:r>
          <w:rPr>
            <w:w w:val="100"/>
          </w:rPr>
          <w:instrText xml:space="preserve"> REF  RTF38303438333a2048342c312e \h</w:instrText>
        </w:r>
      </w:moveTo>
      <w:r>
        <w:rPr>
          <w:w w:val="100"/>
        </w:rPr>
      </w:r>
      <w:moveTo w:id="67" w:author="Huang, Po-kai" w:date="2019-07-26T12:59:00Z">
        <w:r>
          <w:rPr>
            <w:w w:val="100"/>
          </w:rPr>
          <w:fldChar w:fldCharType="separate"/>
        </w:r>
        <w:r>
          <w:rPr>
            <w:w w:val="100"/>
          </w:rPr>
          <w:t>27.3.2.8 (RU restrictions for 20 MHz operation)</w:t>
        </w:r>
        <w:r>
          <w:rPr>
            <w:w w:val="100"/>
          </w:rPr>
          <w:fldChar w:fldCharType="end"/>
        </w:r>
        <w:r>
          <w:rPr>
            <w:w w:val="100"/>
          </w:rPr>
          <w:t xml:space="preserve"> in the primary 20 MHz channel within 40 MHz channel width in the 2.4 GHz band if the 20 MHz-only non-AP HE STA does not support the HE </w:t>
        </w:r>
        <w:proofErr w:type="spellStart"/>
        <w:r>
          <w:rPr>
            <w:w w:val="100"/>
          </w:rPr>
          <w:t>subchannel</w:t>
        </w:r>
        <w:proofErr w:type="spellEnd"/>
        <w:r>
          <w:rPr>
            <w:w w:val="100"/>
          </w:rPr>
          <w:t xml:space="preserve"> selective transmission operation described in 26.8.7 (HE </w:t>
        </w:r>
        <w:proofErr w:type="spellStart"/>
        <w:r>
          <w:rPr>
            <w:w w:val="100"/>
          </w:rPr>
          <w:t>subchannel</w:t>
        </w:r>
        <w:proofErr w:type="spellEnd"/>
        <w:r>
          <w:rPr>
            <w:w w:val="100"/>
          </w:rPr>
          <w:t xml:space="preserve"> selective transmission).</w:t>
        </w:r>
      </w:moveTo>
    </w:p>
    <w:p w14:paraId="6EA2DDBA" w14:textId="6EAC48DD" w:rsidR="00883250" w:rsidRDefault="00883250" w:rsidP="00883250">
      <w:pPr>
        <w:pStyle w:val="DL"/>
        <w:numPr>
          <w:ilvl w:val="0"/>
          <w:numId w:val="9"/>
        </w:numPr>
        <w:tabs>
          <w:tab w:val="clear" w:pos="640"/>
          <w:tab w:val="left" w:pos="600"/>
        </w:tabs>
        <w:suppressAutoHyphens w:val="0"/>
        <w:ind w:left="600" w:hanging="400"/>
        <w:rPr>
          <w:moveTo w:id="68" w:author="Huang, Po-kai" w:date="2019-07-26T12:59:00Z"/>
          <w:w w:val="100"/>
        </w:rPr>
      </w:pPr>
      <w:moveTo w:id="69" w:author="Huang, Po-kai" w:date="2019-07-26T12:59:00Z">
        <w:del w:id="70" w:author="Huang, Po-kai" w:date="2019-07-26T12:59:00Z">
          <w:r w:rsidDel="00883250">
            <w:rPr>
              <w:w w:val="100"/>
            </w:rPr>
            <w:delText xml:space="preserve">For a 20 MHz-only non-AP HE STA, </w:delText>
          </w:r>
        </w:del>
        <w:r>
          <w:rPr>
            <w:w w:val="100"/>
          </w:rPr>
          <w:t xml:space="preserve">26-, 52-, 106-, and 242-tone RU sizes on locations allowed in </w:t>
        </w:r>
        <w:r>
          <w:rPr>
            <w:w w:val="100"/>
          </w:rPr>
          <w:fldChar w:fldCharType="begin"/>
        </w:r>
        <w:r>
          <w:rPr>
            <w:w w:val="100"/>
          </w:rPr>
          <w:instrText xml:space="preserve"> REF  RTF38303438333a2048342c312e \h</w:instrText>
        </w:r>
      </w:moveTo>
      <w:r>
        <w:rPr>
          <w:w w:val="100"/>
        </w:rPr>
      </w:r>
      <w:moveTo w:id="71" w:author="Huang, Po-kai" w:date="2019-07-26T12:59:00Z">
        <w:r>
          <w:rPr>
            <w:w w:val="100"/>
          </w:rPr>
          <w:fldChar w:fldCharType="separate"/>
        </w:r>
        <w:r>
          <w:rPr>
            <w:w w:val="100"/>
          </w:rPr>
          <w:t>27.3.2.8 (RU restrictions for 20 MHz operation)</w:t>
        </w:r>
        <w:r>
          <w:rPr>
            <w:w w:val="100"/>
          </w:rPr>
          <w:fldChar w:fldCharType="end"/>
        </w:r>
        <w:r>
          <w:rPr>
            <w:w w:val="100"/>
          </w:rPr>
          <w:t xml:space="preserve"> in any 20 MHz channel within 40 MHz channel width in the 2.4 GHz band if the 20 MHz-only non-AP HE STA supports the HE </w:t>
        </w:r>
        <w:proofErr w:type="spellStart"/>
        <w:r>
          <w:rPr>
            <w:w w:val="100"/>
          </w:rPr>
          <w:t>subchannel</w:t>
        </w:r>
        <w:proofErr w:type="spellEnd"/>
        <w:r>
          <w:rPr>
            <w:w w:val="100"/>
          </w:rPr>
          <w:t xml:space="preserve"> selective transmission operation as described in 26.8.7 (HE </w:t>
        </w:r>
        <w:proofErr w:type="spellStart"/>
        <w:r>
          <w:rPr>
            <w:w w:val="100"/>
          </w:rPr>
          <w:t>subchannel</w:t>
        </w:r>
        <w:proofErr w:type="spellEnd"/>
        <w:r>
          <w:rPr>
            <w:w w:val="100"/>
          </w:rPr>
          <w:t xml:space="preserve"> selective transmission).</w:t>
        </w:r>
      </w:moveTo>
    </w:p>
    <w:p w14:paraId="79212DF1" w14:textId="1F2EB8DA" w:rsidR="00883250" w:rsidRDefault="00883250" w:rsidP="00883250">
      <w:pPr>
        <w:pStyle w:val="DL"/>
        <w:numPr>
          <w:ilvl w:val="0"/>
          <w:numId w:val="9"/>
        </w:numPr>
        <w:tabs>
          <w:tab w:val="clear" w:pos="640"/>
          <w:tab w:val="left" w:pos="600"/>
        </w:tabs>
        <w:suppressAutoHyphens w:val="0"/>
        <w:ind w:left="600" w:hanging="400"/>
        <w:rPr>
          <w:moveTo w:id="72" w:author="Huang, Po-kai" w:date="2019-07-26T12:59:00Z"/>
          <w:w w:val="100"/>
        </w:rPr>
      </w:pPr>
      <w:moveTo w:id="73" w:author="Huang, Po-kai" w:date="2019-07-26T12:59:00Z">
        <w:del w:id="74" w:author="Huang, Po-kai" w:date="2019-07-26T12:59:00Z">
          <w:r w:rsidDel="00883250">
            <w:rPr>
              <w:w w:val="100"/>
            </w:rPr>
            <w:delText xml:space="preserve">For a 20 MHz-only non-AP HE STA, </w:delText>
          </w:r>
        </w:del>
        <w:r>
          <w:rPr>
            <w:w w:val="100"/>
          </w:rPr>
          <w:t xml:space="preserve">26-, 52-, 106-, and 242-tone RU sizes on locations allowed in </w:t>
        </w:r>
        <w:r>
          <w:rPr>
            <w:w w:val="100"/>
          </w:rPr>
          <w:fldChar w:fldCharType="begin"/>
        </w:r>
        <w:r>
          <w:rPr>
            <w:w w:val="100"/>
          </w:rPr>
          <w:instrText xml:space="preserve"> REF  RTF38303438333a2048342c312e \h</w:instrText>
        </w:r>
      </w:moveTo>
      <w:r>
        <w:rPr>
          <w:w w:val="100"/>
        </w:rPr>
      </w:r>
      <w:moveTo w:id="75" w:author="Huang, Po-kai" w:date="2019-07-26T12:59:00Z">
        <w:r>
          <w:rPr>
            <w:w w:val="100"/>
          </w:rPr>
          <w:fldChar w:fldCharType="separate"/>
        </w:r>
        <w:r>
          <w:rPr>
            <w:w w:val="100"/>
          </w:rPr>
          <w:t>27.3.2.8 (RU restrictions for 20 MHz operation)</w:t>
        </w:r>
        <w:r>
          <w:rPr>
            <w:w w:val="100"/>
          </w:rPr>
          <w:fldChar w:fldCharType="end"/>
        </w:r>
        <w:r>
          <w:rPr>
            <w:w w:val="100"/>
          </w:rPr>
          <w:t xml:space="preserve"> in any 20 MHz channel within 40 MHz, 80 MHz, 160 MHz, and 80+80 MHz channel widths in the 5 GHz and 6 GHz bands if the 20 MHz-only non-AP HE STA supports the HE </w:t>
        </w:r>
        <w:proofErr w:type="spellStart"/>
        <w:r>
          <w:rPr>
            <w:w w:val="100"/>
          </w:rPr>
          <w:t>subchannel</w:t>
        </w:r>
        <w:proofErr w:type="spellEnd"/>
        <w:r>
          <w:rPr>
            <w:w w:val="100"/>
          </w:rPr>
          <w:t xml:space="preserve"> selective transmission operation as described in 26.8.7 (HE </w:t>
        </w:r>
        <w:proofErr w:type="spellStart"/>
        <w:r>
          <w:rPr>
            <w:w w:val="100"/>
          </w:rPr>
          <w:t>subchannel</w:t>
        </w:r>
        <w:proofErr w:type="spellEnd"/>
        <w:r>
          <w:rPr>
            <w:w w:val="100"/>
          </w:rPr>
          <w:t xml:space="preserve"> selective transmission).</w:t>
        </w:r>
      </w:moveTo>
    </w:p>
    <w:moveToRangeEnd w:id="64"/>
    <w:p w14:paraId="41EC7CB9" w14:textId="77777777" w:rsidR="00E80C6F" w:rsidRDefault="00E80C6F">
      <w:pPr>
        <w:pStyle w:val="DL"/>
        <w:tabs>
          <w:tab w:val="clear" w:pos="640"/>
          <w:tab w:val="left" w:pos="600"/>
        </w:tabs>
        <w:suppressAutoHyphens w:val="0"/>
        <w:ind w:left="0" w:firstLine="0"/>
        <w:rPr>
          <w:ins w:id="76" w:author="Huang, Po-kai" w:date="2019-07-26T14:06:00Z"/>
          <w:w w:val="100"/>
        </w:rPr>
        <w:pPrChange w:id="77" w:author="Huang, Po-kai" w:date="2019-07-26T14:06:00Z">
          <w:pPr>
            <w:pStyle w:val="DL"/>
            <w:numPr>
              <w:numId w:val="9"/>
            </w:numPr>
            <w:tabs>
              <w:tab w:val="clear" w:pos="640"/>
              <w:tab w:val="left" w:pos="600"/>
            </w:tabs>
            <w:suppressAutoHyphens w:val="0"/>
            <w:ind w:left="200" w:firstLine="0"/>
          </w:pPr>
        </w:pPrChange>
      </w:pPr>
    </w:p>
    <w:p w14:paraId="1AAEE81C" w14:textId="36933578" w:rsidR="00E80C6F" w:rsidRDefault="00E80C6F">
      <w:pPr>
        <w:pStyle w:val="DL"/>
        <w:tabs>
          <w:tab w:val="clear" w:pos="640"/>
          <w:tab w:val="left" w:pos="600"/>
        </w:tabs>
        <w:suppressAutoHyphens w:val="0"/>
        <w:ind w:left="0" w:firstLine="0"/>
        <w:rPr>
          <w:ins w:id="78" w:author="Huang, Po-kai" w:date="2019-07-26T14:09:00Z"/>
          <w:w w:val="100"/>
        </w:rPr>
        <w:pPrChange w:id="79" w:author="Huang, Po-kai" w:date="2019-07-26T14:06:00Z">
          <w:pPr>
            <w:pStyle w:val="DL"/>
            <w:numPr>
              <w:numId w:val="9"/>
            </w:numPr>
            <w:tabs>
              <w:tab w:val="clear" w:pos="640"/>
              <w:tab w:val="left" w:pos="600"/>
            </w:tabs>
            <w:suppressAutoHyphens w:val="0"/>
            <w:ind w:left="200" w:firstLine="0"/>
          </w:pPr>
        </w:pPrChange>
      </w:pPr>
      <w:moveToRangeStart w:id="80" w:author="Huang, Po-kai" w:date="2019-07-26T14:05:00Z" w:name="move15042371"/>
      <w:moveTo w:id="81" w:author="Huang, Po-kai" w:date="2019-07-26T14:05:00Z">
        <w:del w:id="82" w:author="Huang, Po-kai" w:date="2019-07-26T14:06:00Z">
          <w:r w:rsidDel="00E80C6F">
            <w:rPr>
              <w:w w:val="100"/>
            </w:rPr>
            <w:delText xml:space="preserve">For </w:delText>
          </w:r>
        </w:del>
      </w:moveTo>
      <w:ins w:id="83" w:author="Huang, Po-kai" w:date="2019-07-26T14:06:00Z">
        <w:r>
          <w:rPr>
            <w:w w:val="100"/>
          </w:rPr>
          <w:t>A</w:t>
        </w:r>
      </w:ins>
      <w:moveTo w:id="84" w:author="Huang, Po-kai" w:date="2019-07-26T14:05:00Z">
        <w:del w:id="85" w:author="Huang, Po-kai" w:date="2019-07-26T14:06:00Z">
          <w:r w:rsidDel="00E80C6F">
            <w:rPr>
              <w:w w:val="100"/>
            </w:rPr>
            <w:delText>a</w:delText>
          </w:r>
        </w:del>
        <w:r>
          <w:rPr>
            <w:w w:val="100"/>
          </w:rPr>
          <w:t xml:space="preserve"> 20 MHz operating non-AP HE STA</w:t>
        </w:r>
      </w:moveTo>
      <w:ins w:id="86" w:author="Huang, Po-kai" w:date="2019-07-26T14:06:00Z">
        <w:r>
          <w:rPr>
            <w:w w:val="100"/>
          </w:rPr>
          <w:t xml:space="preserve"> may support</w:t>
        </w:r>
      </w:ins>
      <w:moveTo w:id="87" w:author="Huang, Po-kai" w:date="2019-07-26T14:05:00Z">
        <w:del w:id="88" w:author="Huang, Po-kai" w:date="2019-07-26T14:06:00Z">
          <w:r w:rsidDel="00E80C6F">
            <w:rPr>
              <w:w w:val="100"/>
            </w:rPr>
            <w:delText>,</w:delText>
          </w:r>
        </w:del>
        <w:r>
          <w:rPr>
            <w:w w:val="100"/>
          </w:rPr>
          <w:t xml:space="preserve"> 26-, 52-, 106-, and 242-tone RU sizes on locations allowed in </w:t>
        </w:r>
        <w:r>
          <w:rPr>
            <w:w w:val="100"/>
          </w:rPr>
          <w:fldChar w:fldCharType="begin"/>
        </w:r>
        <w:r>
          <w:rPr>
            <w:w w:val="100"/>
          </w:rPr>
          <w:instrText xml:space="preserve"> REF  RTF38303438333a2048342c312e \h</w:instrText>
        </w:r>
      </w:moveTo>
      <w:r>
        <w:rPr>
          <w:w w:val="100"/>
        </w:rPr>
      </w:r>
      <w:moveTo w:id="89" w:author="Huang, Po-kai" w:date="2019-07-26T14:05:00Z">
        <w:r>
          <w:rPr>
            <w:w w:val="100"/>
          </w:rPr>
          <w:fldChar w:fldCharType="separate"/>
        </w:r>
        <w:r>
          <w:rPr>
            <w:w w:val="100"/>
          </w:rPr>
          <w:t>27.3.2.8 (RU restrictions for 20 MHz operation)</w:t>
        </w:r>
        <w:r>
          <w:rPr>
            <w:w w:val="100"/>
          </w:rPr>
          <w:fldChar w:fldCharType="end"/>
        </w:r>
        <w:r>
          <w:rPr>
            <w:w w:val="100"/>
          </w:rPr>
          <w:t xml:space="preserve"> in the primary 20 MHz channel within 160 MHz and 80+80 MHz channel widths in the 5 GHz and 6 GHz bands.</w:t>
        </w:r>
      </w:moveTo>
      <w:ins w:id="90" w:author="Huang, Po-kai" w:date="2019-07-26T14:07:00Z">
        <w:r w:rsidRPr="00E80C6F">
          <w:rPr>
            <w:w w:val="100"/>
          </w:rPr>
          <w:t xml:space="preserve"> </w:t>
        </w:r>
        <w:r>
          <w:rPr>
            <w:w w:val="100"/>
          </w:rPr>
          <w:t>(#21001)</w:t>
        </w:r>
      </w:ins>
    </w:p>
    <w:p w14:paraId="3F50BD0B" w14:textId="77777777" w:rsidR="00E80C6F" w:rsidRDefault="00E80C6F">
      <w:pPr>
        <w:pStyle w:val="ListParagraph"/>
        <w:ind w:left="880"/>
        <w:rPr>
          <w:ins w:id="91" w:author="Huang, Po-kai" w:date="2019-07-26T14:09:00Z"/>
        </w:rPr>
        <w:pPrChange w:id="92" w:author="Huang, Po-kai" w:date="2019-07-26T14:09:00Z">
          <w:pPr>
            <w:pStyle w:val="DL"/>
            <w:numPr>
              <w:numId w:val="9"/>
            </w:numPr>
            <w:tabs>
              <w:tab w:val="clear" w:pos="640"/>
              <w:tab w:val="left" w:pos="600"/>
            </w:tabs>
            <w:suppressAutoHyphens w:val="0"/>
            <w:ind w:left="200" w:firstLine="0"/>
          </w:pPr>
        </w:pPrChange>
      </w:pPr>
    </w:p>
    <w:p w14:paraId="35AA14BA" w14:textId="77777777" w:rsidR="00E80C6F" w:rsidRDefault="00E80C6F">
      <w:pPr>
        <w:pStyle w:val="DL"/>
        <w:tabs>
          <w:tab w:val="clear" w:pos="640"/>
          <w:tab w:val="left" w:pos="600"/>
        </w:tabs>
        <w:suppressAutoHyphens w:val="0"/>
        <w:ind w:left="0" w:firstLine="0"/>
        <w:rPr>
          <w:moveTo w:id="93" w:author="Huang, Po-kai" w:date="2019-07-26T14:05:00Z"/>
          <w:w w:val="100"/>
        </w:rPr>
        <w:pPrChange w:id="94" w:author="Huang, Po-kai" w:date="2019-07-26T14:09:00Z">
          <w:pPr>
            <w:pStyle w:val="DL"/>
            <w:numPr>
              <w:numId w:val="9"/>
            </w:numPr>
            <w:tabs>
              <w:tab w:val="clear" w:pos="640"/>
              <w:tab w:val="left" w:pos="600"/>
            </w:tabs>
            <w:suppressAutoHyphens w:val="0"/>
            <w:ind w:left="200" w:firstLine="0"/>
          </w:pPr>
        </w:pPrChange>
      </w:pPr>
    </w:p>
    <w:moveToRangeEnd w:id="80"/>
    <w:p w14:paraId="71554311" w14:textId="77777777" w:rsidR="00815552" w:rsidRPr="008307F7" w:rsidRDefault="00815552" w:rsidP="0063429D">
      <w:pPr>
        <w:pStyle w:val="T"/>
        <w:rPr>
          <w:w w:val="100"/>
        </w:rPr>
      </w:pPr>
    </w:p>
    <w:sectPr w:rsidR="00815552" w:rsidRPr="008307F7" w:rsidSect="00654B3B">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Huang, Po-kai" w:date="2019-07-26T12:45:00Z" w:initials="HP">
    <w:p w14:paraId="395470E3" w14:textId="7A494A19" w:rsidR="00B52397" w:rsidRDefault="00B52397">
      <w:pPr>
        <w:pStyle w:val="CommentText"/>
      </w:pPr>
      <w:r>
        <w:rPr>
          <w:rStyle w:val="CommentReference"/>
        </w:rPr>
        <w:annotationRef/>
      </w:r>
      <w:r>
        <w:t>Another sentence using not applicable.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5470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43F1F" w16cid:durableId="1DD22DFB"/>
  <w16cid:commentId w16cid:paraId="63802A57" w16cid:durableId="1DD22C4A"/>
  <w16cid:commentId w16cid:paraId="3D14AF42" w16cid:durableId="1DD22CBD"/>
  <w16cid:commentId w16cid:paraId="4D2AC60F" w16cid:durableId="1DD22CF8"/>
  <w16cid:commentId w16cid:paraId="3E4DBFC9" w16cid:durableId="1DD22F4F"/>
  <w16cid:commentId w16cid:paraId="2C55272D" w16cid:durableId="1DD23165"/>
  <w16cid:commentId w16cid:paraId="7391D9F0" w16cid:durableId="1DD23595"/>
  <w16cid:commentId w16cid:paraId="59E25C20" w16cid:durableId="1DD23681"/>
  <w16cid:commentId w16cid:paraId="21AF6A8C" w16cid:durableId="1DD2370B"/>
  <w16cid:commentId w16cid:paraId="31BF1452" w16cid:durableId="1DD23A30"/>
  <w16cid:commentId w16cid:paraId="5DE9BED2" w16cid:durableId="1DD237A0"/>
  <w16cid:commentId w16cid:paraId="13F77D0B" w16cid:durableId="1DD23870"/>
  <w16cid:commentId w16cid:paraId="10631261" w16cid:durableId="1DD23091"/>
  <w16cid:commentId w16cid:paraId="00B682FC" w16cid:durableId="1DD239E9"/>
  <w16cid:commentId w16cid:paraId="61470148" w16cid:durableId="1DD239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1ADD8" w14:textId="77777777" w:rsidR="00403273" w:rsidRDefault="00403273">
      <w:r>
        <w:separator/>
      </w:r>
    </w:p>
  </w:endnote>
  <w:endnote w:type="continuationSeparator" w:id="0">
    <w:p w14:paraId="406451A3" w14:textId="77777777" w:rsidR="00403273" w:rsidRDefault="0040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altName w:val="Times New Roman"/>
    <w:panose1 w:val="00000000000000000000"/>
    <w:charset w:val="00"/>
    <w:family w:val="roman"/>
    <w:notTrueType/>
    <w:pitch w:val="default"/>
    <w:sig w:usb0="00000003" w:usb1="080F0000" w:usb2="00000010" w:usb3="00000000" w:csb0="0012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7AEC6" w14:textId="548D7953" w:rsidR="00A96B07" w:rsidRDefault="00403273">
    <w:pPr>
      <w:pStyle w:val="Footer"/>
      <w:tabs>
        <w:tab w:val="clear" w:pos="6480"/>
        <w:tab w:val="center" w:pos="4680"/>
        <w:tab w:val="right" w:pos="9360"/>
      </w:tabs>
    </w:pPr>
    <w:r>
      <w:fldChar w:fldCharType="begin"/>
    </w:r>
    <w:r>
      <w:instrText xml:space="preserve"> SUBJECT  \* MERGEFORMAT </w:instrText>
    </w:r>
    <w:r>
      <w:fldChar w:fldCharType="separate"/>
    </w:r>
    <w:r w:rsidR="00A96B07">
      <w:t>Submission</w:t>
    </w:r>
    <w:r>
      <w:fldChar w:fldCharType="end"/>
    </w:r>
    <w:r w:rsidR="00A96B07">
      <w:tab/>
      <w:t xml:space="preserve">page </w:t>
    </w:r>
    <w:r w:rsidR="00A96B07">
      <w:fldChar w:fldCharType="begin"/>
    </w:r>
    <w:r w:rsidR="00A96B07">
      <w:instrText xml:space="preserve">page </w:instrText>
    </w:r>
    <w:r w:rsidR="00A96B07">
      <w:fldChar w:fldCharType="separate"/>
    </w:r>
    <w:r w:rsidR="00AC1725">
      <w:rPr>
        <w:noProof/>
      </w:rPr>
      <w:t>1</w:t>
    </w:r>
    <w:r w:rsidR="00A96B07">
      <w:rPr>
        <w:noProof/>
      </w:rPr>
      <w:fldChar w:fldCharType="end"/>
    </w:r>
    <w:r w:rsidR="00A96B07">
      <w:tab/>
    </w:r>
    <w:r w:rsidR="00A96B07">
      <w:rPr>
        <w:lang w:eastAsia="ko-KR"/>
      </w:rPr>
      <w:t>Po-Kai Huang</w:t>
    </w:r>
    <w:r w:rsidR="00A96B07">
      <w:t>, Intel Corporation</w:t>
    </w:r>
  </w:p>
  <w:p w14:paraId="6528C5E2" w14:textId="77777777" w:rsidR="00A96B07" w:rsidRDefault="00A96B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F1BD7" w14:textId="77777777" w:rsidR="00403273" w:rsidRDefault="00403273">
      <w:r>
        <w:separator/>
      </w:r>
    </w:p>
  </w:footnote>
  <w:footnote w:type="continuationSeparator" w:id="0">
    <w:p w14:paraId="0255B5CB" w14:textId="77777777" w:rsidR="00403273" w:rsidRDefault="004032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96BC7" w14:textId="1D8EBF7A" w:rsidR="00A96B07" w:rsidRDefault="00EC64E4">
    <w:pPr>
      <w:pStyle w:val="Header"/>
      <w:tabs>
        <w:tab w:val="clear" w:pos="6480"/>
        <w:tab w:val="center" w:pos="4680"/>
        <w:tab w:val="right" w:pos="9360"/>
      </w:tabs>
      <w:rPr>
        <w:lang w:eastAsia="ko-KR"/>
      </w:rPr>
    </w:pPr>
    <w:r>
      <w:rPr>
        <w:lang w:eastAsia="ko-KR"/>
      </w:rPr>
      <w:t>July</w:t>
    </w:r>
    <w:r w:rsidR="00FF3D9A">
      <w:rPr>
        <w:lang w:eastAsia="ko-KR"/>
      </w:rPr>
      <w:t xml:space="preserve"> </w:t>
    </w:r>
    <w:r w:rsidR="00A96B07">
      <w:t>201</w:t>
    </w:r>
    <w:r w:rsidR="001606C3">
      <w:rPr>
        <w:lang w:eastAsia="ko-KR"/>
      </w:rPr>
      <w:t>9</w:t>
    </w:r>
    <w:r w:rsidR="00A96B07">
      <w:tab/>
    </w:r>
    <w:r w:rsidR="00A96B07">
      <w:tab/>
    </w:r>
    <w:r w:rsidR="00403273">
      <w:fldChar w:fldCharType="begin"/>
    </w:r>
    <w:r w:rsidR="00403273">
      <w:instrText xml:space="preserve"> TITLE  \* MERGEFORMAT </w:instrText>
    </w:r>
    <w:r w:rsidR="00403273">
      <w:fldChar w:fldCharType="separate"/>
    </w:r>
    <w:r w:rsidR="00F36985">
      <w:t>doc.: IEEE 802.11-19</w:t>
    </w:r>
    <w:r w:rsidR="00C17A9E">
      <w:t>/137</w:t>
    </w:r>
    <w:r w:rsidR="00F36985">
      <w:t>7</w:t>
    </w:r>
    <w:r w:rsidR="00A96B07">
      <w:t>r</w:t>
    </w:r>
    <w:r w:rsidR="00403273">
      <w:fldChar w:fldCharType="end"/>
    </w:r>
    <w:r w:rsidR="00124AB7">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D58E364"/>
    <w:lvl w:ilvl="0">
      <w:numFmt w:val="bullet"/>
      <w:lvlText w:val="*"/>
      <w:lvlJc w:val="left"/>
    </w:lvl>
  </w:abstractNum>
  <w:abstractNum w:abstractNumId="1" w15:restartNumberingAfterBreak="0">
    <w:nsid w:val="2E757B29"/>
    <w:multiLevelType w:val="hybridMultilevel"/>
    <w:tmpl w:val="3B8A7C52"/>
    <w:lvl w:ilvl="0" w:tplc="EC0419D4">
      <w:numFmt w:val="bullet"/>
      <w:lvlText w:val="—"/>
      <w:lvlJc w:val="left"/>
      <w:pPr>
        <w:ind w:left="720" w:hanging="360"/>
      </w:pPr>
      <w:rPr>
        <w:rFonts w:ascii="TimesNewRomanPSMT" w:eastAsia="Malgun Gothic"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8855CB"/>
    <w:multiLevelType w:val="hybridMultilevel"/>
    <w:tmpl w:val="1E44714A"/>
    <w:lvl w:ilvl="0" w:tplc="25BC29F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E1358"/>
    <w:multiLevelType w:val="hybridMultilevel"/>
    <w:tmpl w:val="92FC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lvlOverride w:ilvl="0">
      <w:lvl w:ilvl="0">
        <w:start w:val="1"/>
        <w:numFmt w:val="bullet"/>
        <w:lvlText w:val="Annex C"/>
        <w:legacy w:legacy="1" w:legacySpace="0" w:legacyIndent="0"/>
        <w:lvlJc w:val="left"/>
        <w:pPr>
          <w:ind w:left="0" w:firstLine="0"/>
        </w:pPr>
        <w:rPr>
          <w:rFonts w:ascii="Arial" w:hAnsi="Arial" w:cs="Arial" w:hint="default"/>
          <w:b/>
          <w:i w:val="0"/>
          <w:strike w:val="0"/>
          <w:color w:val="000000"/>
          <w:sz w:val="28"/>
          <w:u w:val="none"/>
        </w:rPr>
      </w:lvl>
    </w:lvlOverride>
  </w:num>
  <w:num w:numId="4">
    <w:abstractNumId w:val="0"/>
    <w:lvlOverride w:ilvl="0">
      <w:lvl w:ilvl="0">
        <w:start w:val="1"/>
        <w:numFmt w:val="bullet"/>
        <w:lvlText w:val="(normative) "/>
        <w:legacy w:legacy="1" w:legacySpace="0" w:legacyIndent="0"/>
        <w:lvlJc w:val="left"/>
        <w:pPr>
          <w:ind w:left="0" w:firstLine="0"/>
        </w:pPr>
        <w:rPr>
          <w:rFonts w:ascii="Arial" w:hAnsi="Arial" w:cs="Arial" w:hint="default"/>
          <w:b w:val="0"/>
          <w:i w:val="0"/>
          <w:strike w:val="0"/>
          <w:color w:val="000000"/>
          <w:sz w:val="24"/>
          <w:u w:val="none"/>
        </w:rPr>
      </w:lvl>
    </w:lvlOverride>
  </w:num>
  <w:num w:numId="5">
    <w:abstractNumId w:val="0"/>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6">
    <w:abstractNumId w:val="3"/>
  </w:num>
  <w:num w:numId="7">
    <w:abstractNumId w:val="1"/>
  </w:num>
  <w:num w:numId="8">
    <w:abstractNumId w:val="0"/>
    <w:lvlOverride w:ilvl="0">
      <w:lvl w:ilvl="0">
        <w:start w:val="1"/>
        <w:numFmt w:val="bullet"/>
        <w:lvlText w:val="27.1.1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0">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 Po-kai">
    <w15:presenceInfo w15:providerId="AD" w15:userId="S-1-5-21-725345543-602162358-527237240-2471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40B"/>
    <w:rsid w:val="0000030D"/>
    <w:rsid w:val="0000242B"/>
    <w:rsid w:val="000045FA"/>
    <w:rsid w:val="00006DBB"/>
    <w:rsid w:val="00006F5B"/>
    <w:rsid w:val="0000743C"/>
    <w:rsid w:val="000101D6"/>
    <w:rsid w:val="00010923"/>
    <w:rsid w:val="00010A8B"/>
    <w:rsid w:val="00010BCE"/>
    <w:rsid w:val="00011675"/>
    <w:rsid w:val="00011DDD"/>
    <w:rsid w:val="00013F87"/>
    <w:rsid w:val="00014E17"/>
    <w:rsid w:val="000157CC"/>
    <w:rsid w:val="0001607B"/>
    <w:rsid w:val="00017D25"/>
    <w:rsid w:val="0002184C"/>
    <w:rsid w:val="000230FB"/>
    <w:rsid w:val="00024344"/>
    <w:rsid w:val="00024487"/>
    <w:rsid w:val="00025718"/>
    <w:rsid w:val="00027D05"/>
    <w:rsid w:val="00030CF7"/>
    <w:rsid w:val="000348B1"/>
    <w:rsid w:val="000359F2"/>
    <w:rsid w:val="000368C8"/>
    <w:rsid w:val="00037D1D"/>
    <w:rsid w:val="000405C4"/>
    <w:rsid w:val="00041260"/>
    <w:rsid w:val="00041937"/>
    <w:rsid w:val="00041F7D"/>
    <w:rsid w:val="00042BF7"/>
    <w:rsid w:val="000437A5"/>
    <w:rsid w:val="000442DA"/>
    <w:rsid w:val="00046AD7"/>
    <w:rsid w:val="0004715B"/>
    <w:rsid w:val="00047A89"/>
    <w:rsid w:val="00052123"/>
    <w:rsid w:val="0006026B"/>
    <w:rsid w:val="00061480"/>
    <w:rsid w:val="0006245A"/>
    <w:rsid w:val="00062E0C"/>
    <w:rsid w:val="00062E86"/>
    <w:rsid w:val="00066ADB"/>
    <w:rsid w:val="0006732A"/>
    <w:rsid w:val="0007025D"/>
    <w:rsid w:val="00073BB4"/>
    <w:rsid w:val="00073D08"/>
    <w:rsid w:val="00073E87"/>
    <w:rsid w:val="00075C3C"/>
    <w:rsid w:val="00075E1E"/>
    <w:rsid w:val="00076885"/>
    <w:rsid w:val="00077748"/>
    <w:rsid w:val="00080ACC"/>
    <w:rsid w:val="000812BB"/>
    <w:rsid w:val="000815C7"/>
    <w:rsid w:val="00081E62"/>
    <w:rsid w:val="000823C8"/>
    <w:rsid w:val="000824E4"/>
    <w:rsid w:val="00082652"/>
    <w:rsid w:val="000829FF"/>
    <w:rsid w:val="0008302D"/>
    <w:rsid w:val="000865AA"/>
    <w:rsid w:val="00086780"/>
    <w:rsid w:val="00090640"/>
    <w:rsid w:val="00092AC6"/>
    <w:rsid w:val="000937D9"/>
    <w:rsid w:val="00094FFA"/>
    <w:rsid w:val="000958C9"/>
    <w:rsid w:val="000975D0"/>
    <w:rsid w:val="000977B2"/>
    <w:rsid w:val="000A2C67"/>
    <w:rsid w:val="000A7F37"/>
    <w:rsid w:val="000B0557"/>
    <w:rsid w:val="000D11DB"/>
    <w:rsid w:val="000D1435"/>
    <w:rsid w:val="000D174A"/>
    <w:rsid w:val="000D276A"/>
    <w:rsid w:val="000D2F1B"/>
    <w:rsid w:val="000D5187"/>
    <w:rsid w:val="000D5EBD"/>
    <w:rsid w:val="000D674F"/>
    <w:rsid w:val="000D6CF7"/>
    <w:rsid w:val="000E0494"/>
    <w:rsid w:val="000E1C37"/>
    <w:rsid w:val="000E1D7B"/>
    <w:rsid w:val="000E428A"/>
    <w:rsid w:val="000E4B82"/>
    <w:rsid w:val="000E4CDC"/>
    <w:rsid w:val="000E650D"/>
    <w:rsid w:val="000E720C"/>
    <w:rsid w:val="000F0096"/>
    <w:rsid w:val="000F1DF4"/>
    <w:rsid w:val="000F2F7B"/>
    <w:rsid w:val="000F4937"/>
    <w:rsid w:val="000F4CEE"/>
    <w:rsid w:val="000F5088"/>
    <w:rsid w:val="000F59C0"/>
    <w:rsid w:val="000F685B"/>
    <w:rsid w:val="000F7C42"/>
    <w:rsid w:val="00100B30"/>
    <w:rsid w:val="001014FA"/>
    <w:rsid w:val="001015F8"/>
    <w:rsid w:val="00103762"/>
    <w:rsid w:val="00105918"/>
    <w:rsid w:val="00106A7F"/>
    <w:rsid w:val="001101C2"/>
    <w:rsid w:val="001109AA"/>
    <w:rsid w:val="00112C6A"/>
    <w:rsid w:val="00114763"/>
    <w:rsid w:val="00115A75"/>
    <w:rsid w:val="00120298"/>
    <w:rsid w:val="001215C0"/>
    <w:rsid w:val="00122D51"/>
    <w:rsid w:val="001230AA"/>
    <w:rsid w:val="00123AE2"/>
    <w:rsid w:val="00124AB7"/>
    <w:rsid w:val="00125757"/>
    <w:rsid w:val="001275D7"/>
    <w:rsid w:val="00131357"/>
    <w:rsid w:val="00134114"/>
    <w:rsid w:val="001343A8"/>
    <w:rsid w:val="001376CD"/>
    <w:rsid w:val="00137ADC"/>
    <w:rsid w:val="001408FE"/>
    <w:rsid w:val="00140EC4"/>
    <w:rsid w:val="0014151B"/>
    <w:rsid w:val="0014478E"/>
    <w:rsid w:val="001448D8"/>
    <w:rsid w:val="001450BB"/>
    <w:rsid w:val="001459E7"/>
    <w:rsid w:val="00146902"/>
    <w:rsid w:val="00151BBE"/>
    <w:rsid w:val="0015378F"/>
    <w:rsid w:val="00154B26"/>
    <w:rsid w:val="001559BB"/>
    <w:rsid w:val="001564C6"/>
    <w:rsid w:val="001606C3"/>
    <w:rsid w:val="00160CFE"/>
    <w:rsid w:val="0016120D"/>
    <w:rsid w:val="00165BE6"/>
    <w:rsid w:val="00170E8C"/>
    <w:rsid w:val="00172CF4"/>
    <w:rsid w:val="00172DD9"/>
    <w:rsid w:val="001738FD"/>
    <w:rsid w:val="00175CDF"/>
    <w:rsid w:val="00175DAA"/>
    <w:rsid w:val="001762E3"/>
    <w:rsid w:val="0017659B"/>
    <w:rsid w:val="0017686A"/>
    <w:rsid w:val="00180D2B"/>
    <w:rsid w:val="001812B0"/>
    <w:rsid w:val="00181423"/>
    <w:rsid w:val="0018213B"/>
    <w:rsid w:val="00183F4C"/>
    <w:rsid w:val="0018437B"/>
    <w:rsid w:val="00186D69"/>
    <w:rsid w:val="00187129"/>
    <w:rsid w:val="0019164F"/>
    <w:rsid w:val="001916B2"/>
    <w:rsid w:val="00192C6E"/>
    <w:rsid w:val="00193C39"/>
    <w:rsid w:val="001943F7"/>
    <w:rsid w:val="001A0EDB"/>
    <w:rsid w:val="001A14ED"/>
    <w:rsid w:val="001A2240"/>
    <w:rsid w:val="001A2AA8"/>
    <w:rsid w:val="001A4621"/>
    <w:rsid w:val="001A5BA0"/>
    <w:rsid w:val="001A67D9"/>
    <w:rsid w:val="001B0087"/>
    <w:rsid w:val="001B059E"/>
    <w:rsid w:val="001B10F5"/>
    <w:rsid w:val="001B2326"/>
    <w:rsid w:val="001B252D"/>
    <w:rsid w:val="001B285B"/>
    <w:rsid w:val="001B2904"/>
    <w:rsid w:val="001B4F2B"/>
    <w:rsid w:val="001B559D"/>
    <w:rsid w:val="001B63BC"/>
    <w:rsid w:val="001B656F"/>
    <w:rsid w:val="001B68BE"/>
    <w:rsid w:val="001C063D"/>
    <w:rsid w:val="001C107B"/>
    <w:rsid w:val="001C2D5D"/>
    <w:rsid w:val="001C7CCE"/>
    <w:rsid w:val="001D0117"/>
    <w:rsid w:val="001D15ED"/>
    <w:rsid w:val="001D328B"/>
    <w:rsid w:val="001D4A93"/>
    <w:rsid w:val="001D5902"/>
    <w:rsid w:val="001D7492"/>
    <w:rsid w:val="001D76CA"/>
    <w:rsid w:val="001D7948"/>
    <w:rsid w:val="001E07D7"/>
    <w:rsid w:val="001E0946"/>
    <w:rsid w:val="001E0D99"/>
    <w:rsid w:val="001E20C2"/>
    <w:rsid w:val="001E43FF"/>
    <w:rsid w:val="001E7C32"/>
    <w:rsid w:val="001F0210"/>
    <w:rsid w:val="001F0465"/>
    <w:rsid w:val="001F10F7"/>
    <w:rsid w:val="001F13CA"/>
    <w:rsid w:val="001F1BC7"/>
    <w:rsid w:val="001F2632"/>
    <w:rsid w:val="001F3DB9"/>
    <w:rsid w:val="001F491C"/>
    <w:rsid w:val="001F596C"/>
    <w:rsid w:val="001F5C29"/>
    <w:rsid w:val="001F5D16"/>
    <w:rsid w:val="0020013A"/>
    <w:rsid w:val="00202422"/>
    <w:rsid w:val="00202E43"/>
    <w:rsid w:val="00203389"/>
    <w:rsid w:val="0020345F"/>
    <w:rsid w:val="00204122"/>
    <w:rsid w:val="0020462A"/>
    <w:rsid w:val="00205C1E"/>
    <w:rsid w:val="00206D86"/>
    <w:rsid w:val="00210DDD"/>
    <w:rsid w:val="002125EA"/>
    <w:rsid w:val="00214B50"/>
    <w:rsid w:val="00215A82"/>
    <w:rsid w:val="00215E32"/>
    <w:rsid w:val="0021605B"/>
    <w:rsid w:val="00220C31"/>
    <w:rsid w:val="0022139A"/>
    <w:rsid w:val="002239F2"/>
    <w:rsid w:val="002246AE"/>
    <w:rsid w:val="00224957"/>
    <w:rsid w:val="00225508"/>
    <w:rsid w:val="00225570"/>
    <w:rsid w:val="0022681D"/>
    <w:rsid w:val="00230D4D"/>
    <w:rsid w:val="002323FE"/>
    <w:rsid w:val="002329AF"/>
    <w:rsid w:val="00232C63"/>
    <w:rsid w:val="00233E91"/>
    <w:rsid w:val="00234C13"/>
    <w:rsid w:val="002369FD"/>
    <w:rsid w:val="00236A7E"/>
    <w:rsid w:val="00236D6B"/>
    <w:rsid w:val="0023760E"/>
    <w:rsid w:val="0023760F"/>
    <w:rsid w:val="00237985"/>
    <w:rsid w:val="00237C69"/>
    <w:rsid w:val="00240895"/>
    <w:rsid w:val="00241AD7"/>
    <w:rsid w:val="00241B97"/>
    <w:rsid w:val="002440B0"/>
    <w:rsid w:val="002470AC"/>
    <w:rsid w:val="00251659"/>
    <w:rsid w:val="00252B3D"/>
    <w:rsid w:val="00252D47"/>
    <w:rsid w:val="00255378"/>
    <w:rsid w:val="00255A8B"/>
    <w:rsid w:val="002569BF"/>
    <w:rsid w:val="002617A4"/>
    <w:rsid w:val="00261940"/>
    <w:rsid w:val="00262549"/>
    <w:rsid w:val="0026293A"/>
    <w:rsid w:val="00263092"/>
    <w:rsid w:val="00265210"/>
    <w:rsid w:val="002662A5"/>
    <w:rsid w:val="00267B57"/>
    <w:rsid w:val="0027263C"/>
    <w:rsid w:val="00273257"/>
    <w:rsid w:val="002733C3"/>
    <w:rsid w:val="0027438A"/>
    <w:rsid w:val="00274BC1"/>
    <w:rsid w:val="002771CF"/>
    <w:rsid w:val="00277F6F"/>
    <w:rsid w:val="00281A5D"/>
    <w:rsid w:val="00281D56"/>
    <w:rsid w:val="00282053"/>
    <w:rsid w:val="002825B1"/>
    <w:rsid w:val="002840C6"/>
    <w:rsid w:val="00284C5E"/>
    <w:rsid w:val="0028516C"/>
    <w:rsid w:val="0028597E"/>
    <w:rsid w:val="00287E18"/>
    <w:rsid w:val="00290C06"/>
    <w:rsid w:val="00291A10"/>
    <w:rsid w:val="00294B37"/>
    <w:rsid w:val="00296543"/>
    <w:rsid w:val="00297E45"/>
    <w:rsid w:val="002A195C"/>
    <w:rsid w:val="002A40FE"/>
    <w:rsid w:val="002A4A61"/>
    <w:rsid w:val="002B144B"/>
    <w:rsid w:val="002B2026"/>
    <w:rsid w:val="002B3C00"/>
    <w:rsid w:val="002B4CFD"/>
    <w:rsid w:val="002B5622"/>
    <w:rsid w:val="002C0375"/>
    <w:rsid w:val="002C3CD7"/>
    <w:rsid w:val="002C50BC"/>
    <w:rsid w:val="002C61FC"/>
    <w:rsid w:val="002C66AA"/>
    <w:rsid w:val="002C6B4F"/>
    <w:rsid w:val="002C72E1"/>
    <w:rsid w:val="002D1D40"/>
    <w:rsid w:val="002D36DC"/>
    <w:rsid w:val="002D4629"/>
    <w:rsid w:val="002D518F"/>
    <w:rsid w:val="002D7ED5"/>
    <w:rsid w:val="002E1B18"/>
    <w:rsid w:val="002E39A2"/>
    <w:rsid w:val="002E46D8"/>
    <w:rsid w:val="002E6FF6"/>
    <w:rsid w:val="002E74EC"/>
    <w:rsid w:val="002E7894"/>
    <w:rsid w:val="002F12C4"/>
    <w:rsid w:val="002F23EE"/>
    <w:rsid w:val="002F25B2"/>
    <w:rsid w:val="002F2A4B"/>
    <w:rsid w:val="002F2BC5"/>
    <w:rsid w:val="002F3658"/>
    <w:rsid w:val="002F376B"/>
    <w:rsid w:val="002F5C8C"/>
    <w:rsid w:val="002F7199"/>
    <w:rsid w:val="002F73D9"/>
    <w:rsid w:val="002F7A8D"/>
    <w:rsid w:val="002F7D11"/>
    <w:rsid w:val="00301183"/>
    <w:rsid w:val="003024ED"/>
    <w:rsid w:val="00305D6E"/>
    <w:rsid w:val="0030782E"/>
    <w:rsid w:val="00307F5F"/>
    <w:rsid w:val="003131B6"/>
    <w:rsid w:val="0031524B"/>
    <w:rsid w:val="00316708"/>
    <w:rsid w:val="003214E2"/>
    <w:rsid w:val="00321B2A"/>
    <w:rsid w:val="00323774"/>
    <w:rsid w:val="00323827"/>
    <w:rsid w:val="00323B7A"/>
    <w:rsid w:val="00325AB6"/>
    <w:rsid w:val="00326B36"/>
    <w:rsid w:val="0032714D"/>
    <w:rsid w:val="00327479"/>
    <w:rsid w:val="0032775F"/>
    <w:rsid w:val="003308A8"/>
    <w:rsid w:val="00330F15"/>
    <w:rsid w:val="00332B0D"/>
    <w:rsid w:val="00333442"/>
    <w:rsid w:val="00334365"/>
    <w:rsid w:val="00334577"/>
    <w:rsid w:val="00336337"/>
    <w:rsid w:val="0034133D"/>
    <w:rsid w:val="003449F9"/>
    <w:rsid w:val="00346804"/>
    <w:rsid w:val="003479E4"/>
    <w:rsid w:val="00347C43"/>
    <w:rsid w:val="003546AD"/>
    <w:rsid w:val="00354A2D"/>
    <w:rsid w:val="00355D12"/>
    <w:rsid w:val="00356128"/>
    <w:rsid w:val="00360C87"/>
    <w:rsid w:val="00365A95"/>
    <w:rsid w:val="00366AF0"/>
    <w:rsid w:val="00370808"/>
    <w:rsid w:val="003713CA"/>
    <w:rsid w:val="003729FC"/>
    <w:rsid w:val="00372FCA"/>
    <w:rsid w:val="00373245"/>
    <w:rsid w:val="00374BE2"/>
    <w:rsid w:val="003766B9"/>
    <w:rsid w:val="00376F16"/>
    <w:rsid w:val="003803EA"/>
    <w:rsid w:val="003811DB"/>
    <w:rsid w:val="00382C54"/>
    <w:rsid w:val="0038516A"/>
    <w:rsid w:val="00385654"/>
    <w:rsid w:val="0038601E"/>
    <w:rsid w:val="003906A1"/>
    <w:rsid w:val="00390FB8"/>
    <w:rsid w:val="00391EA2"/>
    <w:rsid w:val="003924F8"/>
    <w:rsid w:val="003929DA"/>
    <w:rsid w:val="003945E3"/>
    <w:rsid w:val="00395A50"/>
    <w:rsid w:val="0039787F"/>
    <w:rsid w:val="003A10AB"/>
    <w:rsid w:val="003A161F"/>
    <w:rsid w:val="003A1693"/>
    <w:rsid w:val="003A1CC7"/>
    <w:rsid w:val="003A3196"/>
    <w:rsid w:val="003A478D"/>
    <w:rsid w:val="003A5BFF"/>
    <w:rsid w:val="003A65AA"/>
    <w:rsid w:val="003A7FC3"/>
    <w:rsid w:val="003B03CE"/>
    <w:rsid w:val="003B4DAD"/>
    <w:rsid w:val="003B52F2"/>
    <w:rsid w:val="003B76BD"/>
    <w:rsid w:val="003C0D77"/>
    <w:rsid w:val="003C47D1"/>
    <w:rsid w:val="003C58AE"/>
    <w:rsid w:val="003C6265"/>
    <w:rsid w:val="003C6A70"/>
    <w:rsid w:val="003C6BAC"/>
    <w:rsid w:val="003C74FF"/>
    <w:rsid w:val="003C7C08"/>
    <w:rsid w:val="003C7EC8"/>
    <w:rsid w:val="003D1D90"/>
    <w:rsid w:val="003D26A5"/>
    <w:rsid w:val="003D3623"/>
    <w:rsid w:val="003D4734"/>
    <w:rsid w:val="003D4990"/>
    <w:rsid w:val="003D5013"/>
    <w:rsid w:val="003D603F"/>
    <w:rsid w:val="003D78F7"/>
    <w:rsid w:val="003E04BA"/>
    <w:rsid w:val="003E1A2F"/>
    <w:rsid w:val="003E5203"/>
    <w:rsid w:val="003E5916"/>
    <w:rsid w:val="003E5CD9"/>
    <w:rsid w:val="003E5DE7"/>
    <w:rsid w:val="003E65C4"/>
    <w:rsid w:val="003E667C"/>
    <w:rsid w:val="003E7414"/>
    <w:rsid w:val="003E74A6"/>
    <w:rsid w:val="003E7F99"/>
    <w:rsid w:val="003F0DA2"/>
    <w:rsid w:val="003F117E"/>
    <w:rsid w:val="003F2D6C"/>
    <w:rsid w:val="003F3ECD"/>
    <w:rsid w:val="003F496B"/>
    <w:rsid w:val="003F57B6"/>
    <w:rsid w:val="003F5F07"/>
    <w:rsid w:val="004014AE"/>
    <w:rsid w:val="00403273"/>
    <w:rsid w:val="00403645"/>
    <w:rsid w:val="00404851"/>
    <w:rsid w:val="004051EE"/>
    <w:rsid w:val="00407339"/>
    <w:rsid w:val="0040735F"/>
    <w:rsid w:val="00407C5B"/>
    <w:rsid w:val="00413B86"/>
    <w:rsid w:val="00421159"/>
    <w:rsid w:val="00424CB8"/>
    <w:rsid w:val="00426A36"/>
    <w:rsid w:val="00430648"/>
    <w:rsid w:val="0043413E"/>
    <w:rsid w:val="0043567D"/>
    <w:rsid w:val="00440FF1"/>
    <w:rsid w:val="004417F2"/>
    <w:rsid w:val="00441874"/>
    <w:rsid w:val="00442799"/>
    <w:rsid w:val="00443FBF"/>
    <w:rsid w:val="00444677"/>
    <w:rsid w:val="004446E2"/>
    <w:rsid w:val="004452DF"/>
    <w:rsid w:val="00445F4F"/>
    <w:rsid w:val="00446391"/>
    <w:rsid w:val="004465E2"/>
    <w:rsid w:val="0044740D"/>
    <w:rsid w:val="00447E0D"/>
    <w:rsid w:val="004507E7"/>
    <w:rsid w:val="00450CC0"/>
    <w:rsid w:val="004536A9"/>
    <w:rsid w:val="00456877"/>
    <w:rsid w:val="00457028"/>
    <w:rsid w:val="00457FA3"/>
    <w:rsid w:val="00462172"/>
    <w:rsid w:val="004624A3"/>
    <w:rsid w:val="0047267B"/>
    <w:rsid w:val="00473F40"/>
    <w:rsid w:val="0047444A"/>
    <w:rsid w:val="00475A71"/>
    <w:rsid w:val="004765E7"/>
    <w:rsid w:val="00477453"/>
    <w:rsid w:val="00477655"/>
    <w:rsid w:val="00482AD0"/>
    <w:rsid w:val="00482AF6"/>
    <w:rsid w:val="00482CC3"/>
    <w:rsid w:val="00483022"/>
    <w:rsid w:val="00483429"/>
    <w:rsid w:val="0048495C"/>
    <w:rsid w:val="00484A7A"/>
    <w:rsid w:val="004852CC"/>
    <w:rsid w:val="004866E1"/>
    <w:rsid w:val="00486EB3"/>
    <w:rsid w:val="00487A79"/>
    <w:rsid w:val="0049004F"/>
    <w:rsid w:val="0049468A"/>
    <w:rsid w:val="004955FF"/>
    <w:rsid w:val="004A0AF4"/>
    <w:rsid w:val="004A2FC2"/>
    <w:rsid w:val="004A3CDA"/>
    <w:rsid w:val="004A3EA8"/>
    <w:rsid w:val="004A50C2"/>
    <w:rsid w:val="004B0E97"/>
    <w:rsid w:val="004B3824"/>
    <w:rsid w:val="004B493F"/>
    <w:rsid w:val="004B50E4"/>
    <w:rsid w:val="004C0F0A"/>
    <w:rsid w:val="004C12FF"/>
    <w:rsid w:val="004C1A49"/>
    <w:rsid w:val="004C2EF2"/>
    <w:rsid w:val="004C3C2A"/>
    <w:rsid w:val="004C3F6B"/>
    <w:rsid w:val="004C6CAE"/>
    <w:rsid w:val="004C7919"/>
    <w:rsid w:val="004C7CE0"/>
    <w:rsid w:val="004D031C"/>
    <w:rsid w:val="004D03A1"/>
    <w:rsid w:val="004D071D"/>
    <w:rsid w:val="004D2D75"/>
    <w:rsid w:val="004D34B0"/>
    <w:rsid w:val="004D4065"/>
    <w:rsid w:val="004D4077"/>
    <w:rsid w:val="004D6BE8"/>
    <w:rsid w:val="004D7188"/>
    <w:rsid w:val="004E2104"/>
    <w:rsid w:val="004E46DF"/>
    <w:rsid w:val="004E5DBC"/>
    <w:rsid w:val="004E62CE"/>
    <w:rsid w:val="004E63E6"/>
    <w:rsid w:val="004E703A"/>
    <w:rsid w:val="004F0CB7"/>
    <w:rsid w:val="004F4564"/>
    <w:rsid w:val="004F4B21"/>
    <w:rsid w:val="004F4C1D"/>
    <w:rsid w:val="004F56DA"/>
    <w:rsid w:val="004F6BD9"/>
    <w:rsid w:val="004F7BBB"/>
    <w:rsid w:val="0050107D"/>
    <w:rsid w:val="0050128F"/>
    <w:rsid w:val="005016C3"/>
    <w:rsid w:val="00501E52"/>
    <w:rsid w:val="00502852"/>
    <w:rsid w:val="00502FAE"/>
    <w:rsid w:val="0050372C"/>
    <w:rsid w:val="00503A7C"/>
    <w:rsid w:val="00503E5C"/>
    <w:rsid w:val="00504958"/>
    <w:rsid w:val="00504AA2"/>
    <w:rsid w:val="00505327"/>
    <w:rsid w:val="005065EB"/>
    <w:rsid w:val="00510116"/>
    <w:rsid w:val="005104C0"/>
    <w:rsid w:val="00512D7C"/>
    <w:rsid w:val="00515091"/>
    <w:rsid w:val="00517ED6"/>
    <w:rsid w:val="00520957"/>
    <w:rsid w:val="00520B8C"/>
    <w:rsid w:val="0052151C"/>
    <w:rsid w:val="0052379E"/>
    <w:rsid w:val="005243B4"/>
    <w:rsid w:val="00526EC2"/>
    <w:rsid w:val="00527489"/>
    <w:rsid w:val="00527BB3"/>
    <w:rsid w:val="00530CC8"/>
    <w:rsid w:val="00531734"/>
    <w:rsid w:val="0053254A"/>
    <w:rsid w:val="00533514"/>
    <w:rsid w:val="0053625B"/>
    <w:rsid w:val="00537DC0"/>
    <w:rsid w:val="005400AC"/>
    <w:rsid w:val="005409C5"/>
    <w:rsid w:val="0054235E"/>
    <w:rsid w:val="0054425D"/>
    <w:rsid w:val="00547569"/>
    <w:rsid w:val="00547CC9"/>
    <w:rsid w:val="00551DC3"/>
    <w:rsid w:val="0055459B"/>
    <w:rsid w:val="00554995"/>
    <w:rsid w:val="00554EEF"/>
    <w:rsid w:val="00557272"/>
    <w:rsid w:val="00557508"/>
    <w:rsid w:val="00564AE2"/>
    <w:rsid w:val="005653DA"/>
    <w:rsid w:val="005654FA"/>
    <w:rsid w:val="00567600"/>
    <w:rsid w:val="00567934"/>
    <w:rsid w:val="005702B6"/>
    <w:rsid w:val="005703A1"/>
    <w:rsid w:val="00571583"/>
    <w:rsid w:val="00572E7A"/>
    <w:rsid w:val="0057471B"/>
    <w:rsid w:val="00574AD3"/>
    <w:rsid w:val="005751D6"/>
    <w:rsid w:val="00577963"/>
    <w:rsid w:val="00583212"/>
    <w:rsid w:val="005845F0"/>
    <w:rsid w:val="00585D8F"/>
    <w:rsid w:val="00586072"/>
    <w:rsid w:val="0058644C"/>
    <w:rsid w:val="00587F10"/>
    <w:rsid w:val="00591351"/>
    <w:rsid w:val="00593F3A"/>
    <w:rsid w:val="00596413"/>
    <w:rsid w:val="00596B6A"/>
    <w:rsid w:val="005A0EAB"/>
    <w:rsid w:val="005A16CF"/>
    <w:rsid w:val="005A2989"/>
    <w:rsid w:val="005A2ECA"/>
    <w:rsid w:val="005A4504"/>
    <w:rsid w:val="005A5CA8"/>
    <w:rsid w:val="005A685A"/>
    <w:rsid w:val="005B151D"/>
    <w:rsid w:val="005B1573"/>
    <w:rsid w:val="005B15B5"/>
    <w:rsid w:val="005B1F5F"/>
    <w:rsid w:val="005B31EA"/>
    <w:rsid w:val="005B34A6"/>
    <w:rsid w:val="005B5D10"/>
    <w:rsid w:val="005B5EF1"/>
    <w:rsid w:val="005B67AD"/>
    <w:rsid w:val="005B6C67"/>
    <w:rsid w:val="005C0CBC"/>
    <w:rsid w:val="005C4204"/>
    <w:rsid w:val="005C47AF"/>
    <w:rsid w:val="005C5478"/>
    <w:rsid w:val="005C6823"/>
    <w:rsid w:val="005C7311"/>
    <w:rsid w:val="005C7933"/>
    <w:rsid w:val="005D1461"/>
    <w:rsid w:val="005D1F7F"/>
    <w:rsid w:val="005D33B5"/>
    <w:rsid w:val="005D4779"/>
    <w:rsid w:val="005D5C6E"/>
    <w:rsid w:val="005D6090"/>
    <w:rsid w:val="005D7951"/>
    <w:rsid w:val="005E00C9"/>
    <w:rsid w:val="005E04F5"/>
    <w:rsid w:val="005E0886"/>
    <w:rsid w:val="005E1700"/>
    <w:rsid w:val="005E33E2"/>
    <w:rsid w:val="005E3E49"/>
    <w:rsid w:val="005E6ABB"/>
    <w:rsid w:val="005E768D"/>
    <w:rsid w:val="005F0164"/>
    <w:rsid w:val="005F01EE"/>
    <w:rsid w:val="005F19DD"/>
    <w:rsid w:val="005F2898"/>
    <w:rsid w:val="005F305B"/>
    <w:rsid w:val="005F4AD8"/>
    <w:rsid w:val="005F5ADA"/>
    <w:rsid w:val="005F5FA5"/>
    <w:rsid w:val="005F695C"/>
    <w:rsid w:val="00600377"/>
    <w:rsid w:val="00600A10"/>
    <w:rsid w:val="00600EAB"/>
    <w:rsid w:val="0060105F"/>
    <w:rsid w:val="00602FE4"/>
    <w:rsid w:val="00604E5C"/>
    <w:rsid w:val="0060558C"/>
    <w:rsid w:val="00605617"/>
    <w:rsid w:val="00605F40"/>
    <w:rsid w:val="00607192"/>
    <w:rsid w:val="006131ED"/>
    <w:rsid w:val="00614576"/>
    <w:rsid w:val="00615E8C"/>
    <w:rsid w:val="00621286"/>
    <w:rsid w:val="006216A9"/>
    <w:rsid w:val="0062254C"/>
    <w:rsid w:val="0062298E"/>
    <w:rsid w:val="0062350A"/>
    <w:rsid w:val="0062440B"/>
    <w:rsid w:val="006254B0"/>
    <w:rsid w:val="00626C73"/>
    <w:rsid w:val="00627B11"/>
    <w:rsid w:val="006302F7"/>
    <w:rsid w:val="00631056"/>
    <w:rsid w:val="00631EB7"/>
    <w:rsid w:val="0063254C"/>
    <w:rsid w:val="006336D5"/>
    <w:rsid w:val="00633949"/>
    <w:rsid w:val="00634281"/>
    <w:rsid w:val="0063429D"/>
    <w:rsid w:val="00634726"/>
    <w:rsid w:val="00634F21"/>
    <w:rsid w:val="00635200"/>
    <w:rsid w:val="006362D2"/>
    <w:rsid w:val="00642D02"/>
    <w:rsid w:val="00644E29"/>
    <w:rsid w:val="006469A1"/>
    <w:rsid w:val="006504A1"/>
    <w:rsid w:val="006511F1"/>
    <w:rsid w:val="00653FEA"/>
    <w:rsid w:val="006548B7"/>
    <w:rsid w:val="00654B3B"/>
    <w:rsid w:val="0065586F"/>
    <w:rsid w:val="00656882"/>
    <w:rsid w:val="00657DBD"/>
    <w:rsid w:val="0066149B"/>
    <w:rsid w:val="0066201A"/>
    <w:rsid w:val="00662343"/>
    <w:rsid w:val="0066483B"/>
    <w:rsid w:val="00666709"/>
    <w:rsid w:val="0067069C"/>
    <w:rsid w:val="00671F29"/>
    <w:rsid w:val="0067305F"/>
    <w:rsid w:val="00675093"/>
    <w:rsid w:val="006762D5"/>
    <w:rsid w:val="00677427"/>
    <w:rsid w:val="00680308"/>
    <w:rsid w:val="006839D9"/>
    <w:rsid w:val="0068429C"/>
    <w:rsid w:val="00685379"/>
    <w:rsid w:val="00686866"/>
    <w:rsid w:val="00686A71"/>
    <w:rsid w:val="00687476"/>
    <w:rsid w:val="0069038E"/>
    <w:rsid w:val="006909B2"/>
    <w:rsid w:val="006910BB"/>
    <w:rsid w:val="006926B3"/>
    <w:rsid w:val="00692C95"/>
    <w:rsid w:val="006936F0"/>
    <w:rsid w:val="00695934"/>
    <w:rsid w:val="006962C5"/>
    <w:rsid w:val="006976B8"/>
    <w:rsid w:val="006A3A0E"/>
    <w:rsid w:val="006A3D2B"/>
    <w:rsid w:val="006A3EB3"/>
    <w:rsid w:val="006A40D8"/>
    <w:rsid w:val="006A40FB"/>
    <w:rsid w:val="006A503E"/>
    <w:rsid w:val="006A59BC"/>
    <w:rsid w:val="006A5C22"/>
    <w:rsid w:val="006A7F86"/>
    <w:rsid w:val="006B0B7A"/>
    <w:rsid w:val="006B45AA"/>
    <w:rsid w:val="006B6558"/>
    <w:rsid w:val="006C0178"/>
    <w:rsid w:val="006C05D0"/>
    <w:rsid w:val="006C063A"/>
    <w:rsid w:val="006C0E55"/>
    <w:rsid w:val="006C1FA8"/>
    <w:rsid w:val="006C2A4D"/>
    <w:rsid w:val="006C2C97"/>
    <w:rsid w:val="006C4205"/>
    <w:rsid w:val="006C4219"/>
    <w:rsid w:val="006C593D"/>
    <w:rsid w:val="006C707A"/>
    <w:rsid w:val="006C7B6C"/>
    <w:rsid w:val="006D0507"/>
    <w:rsid w:val="006D0996"/>
    <w:rsid w:val="006D12F8"/>
    <w:rsid w:val="006D1CD8"/>
    <w:rsid w:val="006D2BF9"/>
    <w:rsid w:val="006D2C0F"/>
    <w:rsid w:val="006D3377"/>
    <w:rsid w:val="006D3E5E"/>
    <w:rsid w:val="006D5362"/>
    <w:rsid w:val="006E02DB"/>
    <w:rsid w:val="006E168B"/>
    <w:rsid w:val="006E181A"/>
    <w:rsid w:val="006E2D44"/>
    <w:rsid w:val="006E2D48"/>
    <w:rsid w:val="006E48F2"/>
    <w:rsid w:val="006E79C1"/>
    <w:rsid w:val="006F38AD"/>
    <w:rsid w:val="006F3DD4"/>
    <w:rsid w:val="006F6897"/>
    <w:rsid w:val="00702926"/>
    <w:rsid w:val="007043EB"/>
    <w:rsid w:val="00704B80"/>
    <w:rsid w:val="00705EF0"/>
    <w:rsid w:val="0070635E"/>
    <w:rsid w:val="00707A74"/>
    <w:rsid w:val="00711E05"/>
    <w:rsid w:val="007123BE"/>
    <w:rsid w:val="0071286C"/>
    <w:rsid w:val="00713B33"/>
    <w:rsid w:val="00715DFA"/>
    <w:rsid w:val="007201A3"/>
    <w:rsid w:val="00720650"/>
    <w:rsid w:val="007208DD"/>
    <w:rsid w:val="007220CF"/>
    <w:rsid w:val="00722AA8"/>
    <w:rsid w:val="00724942"/>
    <w:rsid w:val="007264C8"/>
    <w:rsid w:val="00727341"/>
    <w:rsid w:val="0072788D"/>
    <w:rsid w:val="00727FD4"/>
    <w:rsid w:val="007332FE"/>
    <w:rsid w:val="00733A81"/>
    <w:rsid w:val="00734F1A"/>
    <w:rsid w:val="00735FB8"/>
    <w:rsid w:val="00736065"/>
    <w:rsid w:val="0074006F"/>
    <w:rsid w:val="00740147"/>
    <w:rsid w:val="00741D75"/>
    <w:rsid w:val="0074264B"/>
    <w:rsid w:val="007426AB"/>
    <w:rsid w:val="0074621F"/>
    <w:rsid w:val="007463FB"/>
    <w:rsid w:val="007513CD"/>
    <w:rsid w:val="00751B50"/>
    <w:rsid w:val="007537F4"/>
    <w:rsid w:val="0075603B"/>
    <w:rsid w:val="0076196C"/>
    <w:rsid w:val="00763833"/>
    <w:rsid w:val="00763C2C"/>
    <w:rsid w:val="00764C3A"/>
    <w:rsid w:val="007652BB"/>
    <w:rsid w:val="00766B1A"/>
    <w:rsid w:val="00766DFE"/>
    <w:rsid w:val="00773360"/>
    <w:rsid w:val="00773924"/>
    <w:rsid w:val="00775DE1"/>
    <w:rsid w:val="0078235E"/>
    <w:rsid w:val="00782F0D"/>
    <w:rsid w:val="00783B46"/>
    <w:rsid w:val="00785200"/>
    <w:rsid w:val="00786A15"/>
    <w:rsid w:val="007912D7"/>
    <w:rsid w:val="007914E4"/>
    <w:rsid w:val="007914F3"/>
    <w:rsid w:val="007926D8"/>
    <w:rsid w:val="00792AA3"/>
    <w:rsid w:val="00792D44"/>
    <w:rsid w:val="00792D92"/>
    <w:rsid w:val="0079446D"/>
    <w:rsid w:val="00794932"/>
    <w:rsid w:val="00794BC4"/>
    <w:rsid w:val="00794DAD"/>
    <w:rsid w:val="00794F1E"/>
    <w:rsid w:val="00795644"/>
    <w:rsid w:val="00795C50"/>
    <w:rsid w:val="00796042"/>
    <w:rsid w:val="007967E8"/>
    <w:rsid w:val="007A098E"/>
    <w:rsid w:val="007A210F"/>
    <w:rsid w:val="007A5765"/>
    <w:rsid w:val="007A5B89"/>
    <w:rsid w:val="007A5DE6"/>
    <w:rsid w:val="007A63E9"/>
    <w:rsid w:val="007A76AD"/>
    <w:rsid w:val="007B4D5D"/>
    <w:rsid w:val="007B74B2"/>
    <w:rsid w:val="007C0795"/>
    <w:rsid w:val="007C14AD"/>
    <w:rsid w:val="007C1532"/>
    <w:rsid w:val="007C2E26"/>
    <w:rsid w:val="007C3484"/>
    <w:rsid w:val="007C4FDA"/>
    <w:rsid w:val="007C51C0"/>
    <w:rsid w:val="007C6130"/>
    <w:rsid w:val="007C6C61"/>
    <w:rsid w:val="007D02D4"/>
    <w:rsid w:val="007D3C15"/>
    <w:rsid w:val="007D4405"/>
    <w:rsid w:val="007D4D44"/>
    <w:rsid w:val="007D50FF"/>
    <w:rsid w:val="007D6B5D"/>
    <w:rsid w:val="007D70A9"/>
    <w:rsid w:val="007E0717"/>
    <w:rsid w:val="007E0AC3"/>
    <w:rsid w:val="007E21DF"/>
    <w:rsid w:val="007E2A81"/>
    <w:rsid w:val="007E43A0"/>
    <w:rsid w:val="007E4E82"/>
    <w:rsid w:val="007E5479"/>
    <w:rsid w:val="007E58AD"/>
    <w:rsid w:val="007E6A5A"/>
    <w:rsid w:val="007F0D29"/>
    <w:rsid w:val="007F215F"/>
    <w:rsid w:val="007F2243"/>
    <w:rsid w:val="007F2366"/>
    <w:rsid w:val="007F598D"/>
    <w:rsid w:val="007F6EC7"/>
    <w:rsid w:val="007F73C5"/>
    <w:rsid w:val="007F75A8"/>
    <w:rsid w:val="00802FC5"/>
    <w:rsid w:val="008042F9"/>
    <w:rsid w:val="0080519B"/>
    <w:rsid w:val="00806722"/>
    <w:rsid w:val="008067A2"/>
    <w:rsid w:val="00806EFB"/>
    <w:rsid w:val="0081078F"/>
    <w:rsid w:val="00811119"/>
    <w:rsid w:val="008138C1"/>
    <w:rsid w:val="00813D90"/>
    <w:rsid w:val="0081432D"/>
    <w:rsid w:val="00815552"/>
    <w:rsid w:val="00816B48"/>
    <w:rsid w:val="00817F41"/>
    <w:rsid w:val="008204A2"/>
    <w:rsid w:val="008208CB"/>
    <w:rsid w:val="00820B60"/>
    <w:rsid w:val="00821344"/>
    <w:rsid w:val="00822070"/>
    <w:rsid w:val="00822142"/>
    <w:rsid w:val="00822EA3"/>
    <w:rsid w:val="008239B4"/>
    <w:rsid w:val="00823AFF"/>
    <w:rsid w:val="0082437A"/>
    <w:rsid w:val="00826D48"/>
    <w:rsid w:val="00827A32"/>
    <w:rsid w:val="00827FBE"/>
    <w:rsid w:val="008307F7"/>
    <w:rsid w:val="00830936"/>
    <w:rsid w:val="00830ACB"/>
    <w:rsid w:val="00831EDC"/>
    <w:rsid w:val="00832700"/>
    <w:rsid w:val="00832898"/>
    <w:rsid w:val="00832BF2"/>
    <w:rsid w:val="008335BB"/>
    <w:rsid w:val="00833CF6"/>
    <w:rsid w:val="00835A0A"/>
    <w:rsid w:val="008361AD"/>
    <w:rsid w:val="008373CF"/>
    <w:rsid w:val="008377E3"/>
    <w:rsid w:val="008378E7"/>
    <w:rsid w:val="00840654"/>
    <w:rsid w:val="00840667"/>
    <w:rsid w:val="00842839"/>
    <w:rsid w:val="008428A3"/>
    <w:rsid w:val="008428E1"/>
    <w:rsid w:val="00850566"/>
    <w:rsid w:val="00852B3C"/>
    <w:rsid w:val="008532E6"/>
    <w:rsid w:val="00856D6F"/>
    <w:rsid w:val="0085795D"/>
    <w:rsid w:val="00865DAE"/>
    <w:rsid w:val="0086745D"/>
    <w:rsid w:val="00872566"/>
    <w:rsid w:val="00873215"/>
    <w:rsid w:val="008739D8"/>
    <w:rsid w:val="00875B51"/>
    <w:rsid w:val="008776B0"/>
    <w:rsid w:val="00877A5F"/>
    <w:rsid w:val="0088012D"/>
    <w:rsid w:val="00881C47"/>
    <w:rsid w:val="008820C7"/>
    <w:rsid w:val="00883250"/>
    <w:rsid w:val="00883FD4"/>
    <w:rsid w:val="00884237"/>
    <w:rsid w:val="008861D2"/>
    <w:rsid w:val="00887542"/>
    <w:rsid w:val="00887583"/>
    <w:rsid w:val="00891445"/>
    <w:rsid w:val="00892AC4"/>
    <w:rsid w:val="00894A3B"/>
    <w:rsid w:val="0089692A"/>
    <w:rsid w:val="00897183"/>
    <w:rsid w:val="008A1988"/>
    <w:rsid w:val="008A5629"/>
    <w:rsid w:val="008A5AFD"/>
    <w:rsid w:val="008A65A8"/>
    <w:rsid w:val="008B05E5"/>
    <w:rsid w:val="008B290E"/>
    <w:rsid w:val="008B3241"/>
    <w:rsid w:val="008B33AC"/>
    <w:rsid w:val="008B44B8"/>
    <w:rsid w:val="008B47B4"/>
    <w:rsid w:val="008B5396"/>
    <w:rsid w:val="008C3A93"/>
    <w:rsid w:val="008C3BCE"/>
    <w:rsid w:val="008C4913"/>
    <w:rsid w:val="008C5478"/>
    <w:rsid w:val="008C57E5"/>
    <w:rsid w:val="008C5AD6"/>
    <w:rsid w:val="008C5D4E"/>
    <w:rsid w:val="008C6783"/>
    <w:rsid w:val="008C7A4B"/>
    <w:rsid w:val="008D0A4D"/>
    <w:rsid w:val="008D0C05"/>
    <w:rsid w:val="008D10DC"/>
    <w:rsid w:val="008D246D"/>
    <w:rsid w:val="008D44BB"/>
    <w:rsid w:val="008D6441"/>
    <w:rsid w:val="008D71CE"/>
    <w:rsid w:val="008E0C7F"/>
    <w:rsid w:val="008E0E94"/>
    <w:rsid w:val="008E4011"/>
    <w:rsid w:val="008E444B"/>
    <w:rsid w:val="008E5807"/>
    <w:rsid w:val="008F039B"/>
    <w:rsid w:val="008F0CD7"/>
    <w:rsid w:val="008F1C67"/>
    <w:rsid w:val="008F2102"/>
    <w:rsid w:val="008F238D"/>
    <w:rsid w:val="008F3288"/>
    <w:rsid w:val="00904D94"/>
    <w:rsid w:val="00905A7F"/>
    <w:rsid w:val="00906D42"/>
    <w:rsid w:val="00910F8F"/>
    <w:rsid w:val="0091118D"/>
    <w:rsid w:val="00912C30"/>
    <w:rsid w:val="009136AA"/>
    <w:rsid w:val="00913CB3"/>
    <w:rsid w:val="00915DAB"/>
    <w:rsid w:val="009160BD"/>
    <w:rsid w:val="00917AB8"/>
    <w:rsid w:val="0092168F"/>
    <w:rsid w:val="00921D22"/>
    <w:rsid w:val="009225A7"/>
    <w:rsid w:val="0092341B"/>
    <w:rsid w:val="0092372A"/>
    <w:rsid w:val="00923FBC"/>
    <w:rsid w:val="00925708"/>
    <w:rsid w:val="00927A9D"/>
    <w:rsid w:val="00927FEB"/>
    <w:rsid w:val="009326F9"/>
    <w:rsid w:val="00933947"/>
    <w:rsid w:val="00935990"/>
    <w:rsid w:val="009362E0"/>
    <w:rsid w:val="00936D66"/>
    <w:rsid w:val="00937393"/>
    <w:rsid w:val="0094091B"/>
    <w:rsid w:val="0094316E"/>
    <w:rsid w:val="00943FCE"/>
    <w:rsid w:val="00944591"/>
    <w:rsid w:val="00944CAA"/>
    <w:rsid w:val="00951CE8"/>
    <w:rsid w:val="00952762"/>
    <w:rsid w:val="0095350F"/>
    <w:rsid w:val="00953565"/>
    <w:rsid w:val="00954C90"/>
    <w:rsid w:val="00957C5C"/>
    <w:rsid w:val="00962886"/>
    <w:rsid w:val="009660F8"/>
    <w:rsid w:val="00966FFC"/>
    <w:rsid w:val="00967966"/>
    <w:rsid w:val="00970D55"/>
    <w:rsid w:val="009723A1"/>
    <w:rsid w:val="009723DF"/>
    <w:rsid w:val="009726AD"/>
    <w:rsid w:val="00973614"/>
    <w:rsid w:val="00974A90"/>
    <w:rsid w:val="0097724C"/>
    <w:rsid w:val="00980866"/>
    <w:rsid w:val="00980D24"/>
    <w:rsid w:val="009810B5"/>
    <w:rsid w:val="00982095"/>
    <w:rsid w:val="00982327"/>
    <w:rsid w:val="009824DF"/>
    <w:rsid w:val="0098272A"/>
    <w:rsid w:val="00982BCE"/>
    <w:rsid w:val="0098405A"/>
    <w:rsid w:val="00984CFE"/>
    <w:rsid w:val="009853AD"/>
    <w:rsid w:val="00987980"/>
    <w:rsid w:val="00987BED"/>
    <w:rsid w:val="00991637"/>
    <w:rsid w:val="00991A7C"/>
    <w:rsid w:val="00991A93"/>
    <w:rsid w:val="009964D4"/>
    <w:rsid w:val="009A0E5E"/>
    <w:rsid w:val="009A2E6A"/>
    <w:rsid w:val="009A33D0"/>
    <w:rsid w:val="009A517C"/>
    <w:rsid w:val="009A6FBB"/>
    <w:rsid w:val="009B09CD"/>
    <w:rsid w:val="009B2383"/>
    <w:rsid w:val="009B2605"/>
    <w:rsid w:val="009B3246"/>
    <w:rsid w:val="009B425B"/>
    <w:rsid w:val="009B4356"/>
    <w:rsid w:val="009B451C"/>
    <w:rsid w:val="009B4963"/>
    <w:rsid w:val="009B4C02"/>
    <w:rsid w:val="009B57C9"/>
    <w:rsid w:val="009B7F79"/>
    <w:rsid w:val="009C00ED"/>
    <w:rsid w:val="009C06AF"/>
    <w:rsid w:val="009C30AA"/>
    <w:rsid w:val="009C43D1"/>
    <w:rsid w:val="009C59A6"/>
    <w:rsid w:val="009C6A52"/>
    <w:rsid w:val="009D0AB2"/>
    <w:rsid w:val="009D3043"/>
    <w:rsid w:val="009D3276"/>
    <w:rsid w:val="009D444C"/>
    <w:rsid w:val="009D4525"/>
    <w:rsid w:val="009D6A1F"/>
    <w:rsid w:val="009D6E6E"/>
    <w:rsid w:val="009D7998"/>
    <w:rsid w:val="009E1533"/>
    <w:rsid w:val="009E2496"/>
    <w:rsid w:val="009E2785"/>
    <w:rsid w:val="009E65D1"/>
    <w:rsid w:val="009F08F6"/>
    <w:rsid w:val="009F0C7F"/>
    <w:rsid w:val="009F1D97"/>
    <w:rsid w:val="009F3D63"/>
    <w:rsid w:val="009F3F07"/>
    <w:rsid w:val="009F51D7"/>
    <w:rsid w:val="009F6EF3"/>
    <w:rsid w:val="00A002E3"/>
    <w:rsid w:val="00A00483"/>
    <w:rsid w:val="00A00EE5"/>
    <w:rsid w:val="00A04134"/>
    <w:rsid w:val="00A04397"/>
    <w:rsid w:val="00A049E2"/>
    <w:rsid w:val="00A04DC3"/>
    <w:rsid w:val="00A07A6E"/>
    <w:rsid w:val="00A1014B"/>
    <w:rsid w:val="00A11029"/>
    <w:rsid w:val="00A124E4"/>
    <w:rsid w:val="00A1344B"/>
    <w:rsid w:val="00A15E41"/>
    <w:rsid w:val="00A219E7"/>
    <w:rsid w:val="00A21B76"/>
    <w:rsid w:val="00A2417A"/>
    <w:rsid w:val="00A26CD5"/>
    <w:rsid w:val="00A26D8D"/>
    <w:rsid w:val="00A26F47"/>
    <w:rsid w:val="00A323CF"/>
    <w:rsid w:val="00A33AE4"/>
    <w:rsid w:val="00A35180"/>
    <w:rsid w:val="00A356E1"/>
    <w:rsid w:val="00A370E8"/>
    <w:rsid w:val="00A40884"/>
    <w:rsid w:val="00A40B42"/>
    <w:rsid w:val="00A413E3"/>
    <w:rsid w:val="00A429DD"/>
    <w:rsid w:val="00A42C28"/>
    <w:rsid w:val="00A43B6B"/>
    <w:rsid w:val="00A44A11"/>
    <w:rsid w:val="00A458E0"/>
    <w:rsid w:val="00A45C7E"/>
    <w:rsid w:val="00A467AC"/>
    <w:rsid w:val="00A46949"/>
    <w:rsid w:val="00A4739B"/>
    <w:rsid w:val="00A477E6"/>
    <w:rsid w:val="00A47C1B"/>
    <w:rsid w:val="00A501D9"/>
    <w:rsid w:val="00A510FD"/>
    <w:rsid w:val="00A52E0E"/>
    <w:rsid w:val="00A5337D"/>
    <w:rsid w:val="00A5374C"/>
    <w:rsid w:val="00A5703D"/>
    <w:rsid w:val="00A57CE8"/>
    <w:rsid w:val="00A61754"/>
    <w:rsid w:val="00A634F4"/>
    <w:rsid w:val="00A639BF"/>
    <w:rsid w:val="00A66CBC"/>
    <w:rsid w:val="00A70990"/>
    <w:rsid w:val="00A717AE"/>
    <w:rsid w:val="00A74A68"/>
    <w:rsid w:val="00A77C8F"/>
    <w:rsid w:val="00A80E2F"/>
    <w:rsid w:val="00A81DAA"/>
    <w:rsid w:val="00A84351"/>
    <w:rsid w:val="00A844CE"/>
    <w:rsid w:val="00A8749A"/>
    <w:rsid w:val="00A90385"/>
    <w:rsid w:val="00A91EAA"/>
    <w:rsid w:val="00A9264B"/>
    <w:rsid w:val="00A96B07"/>
    <w:rsid w:val="00A96B1F"/>
    <w:rsid w:val="00A96DCC"/>
    <w:rsid w:val="00AA090B"/>
    <w:rsid w:val="00AA0ADD"/>
    <w:rsid w:val="00AA188F"/>
    <w:rsid w:val="00AA3C3D"/>
    <w:rsid w:val="00AA615F"/>
    <w:rsid w:val="00AA63A9"/>
    <w:rsid w:val="00AA6F19"/>
    <w:rsid w:val="00AA7E07"/>
    <w:rsid w:val="00AB120D"/>
    <w:rsid w:val="00AB1750"/>
    <w:rsid w:val="00AB17F6"/>
    <w:rsid w:val="00AB2510"/>
    <w:rsid w:val="00AB2979"/>
    <w:rsid w:val="00AB2B6E"/>
    <w:rsid w:val="00AB37A6"/>
    <w:rsid w:val="00AC0D9B"/>
    <w:rsid w:val="00AC1725"/>
    <w:rsid w:val="00AC2EDB"/>
    <w:rsid w:val="00AC76C6"/>
    <w:rsid w:val="00AD20C6"/>
    <w:rsid w:val="00AD268D"/>
    <w:rsid w:val="00AD3749"/>
    <w:rsid w:val="00AD54D9"/>
    <w:rsid w:val="00AD6723"/>
    <w:rsid w:val="00AD6AE6"/>
    <w:rsid w:val="00AD7CDA"/>
    <w:rsid w:val="00AD7DFB"/>
    <w:rsid w:val="00AD7E54"/>
    <w:rsid w:val="00AE368F"/>
    <w:rsid w:val="00AE426C"/>
    <w:rsid w:val="00AE4F65"/>
    <w:rsid w:val="00AE5002"/>
    <w:rsid w:val="00AE68EB"/>
    <w:rsid w:val="00AE7AE3"/>
    <w:rsid w:val="00AF0872"/>
    <w:rsid w:val="00AF1821"/>
    <w:rsid w:val="00AF2103"/>
    <w:rsid w:val="00AF3A9D"/>
    <w:rsid w:val="00AF430E"/>
    <w:rsid w:val="00AF44DB"/>
    <w:rsid w:val="00AF512D"/>
    <w:rsid w:val="00AF55BC"/>
    <w:rsid w:val="00B0051A"/>
    <w:rsid w:val="00B0185C"/>
    <w:rsid w:val="00B02469"/>
    <w:rsid w:val="00B034CE"/>
    <w:rsid w:val="00B03D25"/>
    <w:rsid w:val="00B03DB7"/>
    <w:rsid w:val="00B045D5"/>
    <w:rsid w:val="00B04957"/>
    <w:rsid w:val="00B04CB8"/>
    <w:rsid w:val="00B05E53"/>
    <w:rsid w:val="00B07C45"/>
    <w:rsid w:val="00B07E22"/>
    <w:rsid w:val="00B11981"/>
    <w:rsid w:val="00B12037"/>
    <w:rsid w:val="00B14841"/>
    <w:rsid w:val="00B16515"/>
    <w:rsid w:val="00B170D8"/>
    <w:rsid w:val="00B171BF"/>
    <w:rsid w:val="00B214A3"/>
    <w:rsid w:val="00B2361F"/>
    <w:rsid w:val="00B26484"/>
    <w:rsid w:val="00B26972"/>
    <w:rsid w:val="00B26E7E"/>
    <w:rsid w:val="00B271AB"/>
    <w:rsid w:val="00B34D6D"/>
    <w:rsid w:val="00B35091"/>
    <w:rsid w:val="00B3753B"/>
    <w:rsid w:val="00B37AE7"/>
    <w:rsid w:val="00B40825"/>
    <w:rsid w:val="00B40D7F"/>
    <w:rsid w:val="00B413C0"/>
    <w:rsid w:val="00B447D8"/>
    <w:rsid w:val="00B45A5E"/>
    <w:rsid w:val="00B46A00"/>
    <w:rsid w:val="00B507FE"/>
    <w:rsid w:val="00B5097C"/>
    <w:rsid w:val="00B51194"/>
    <w:rsid w:val="00B51943"/>
    <w:rsid w:val="00B52374"/>
    <w:rsid w:val="00B52397"/>
    <w:rsid w:val="00B5351D"/>
    <w:rsid w:val="00B5414F"/>
    <w:rsid w:val="00B5499F"/>
    <w:rsid w:val="00B54A81"/>
    <w:rsid w:val="00B54B3D"/>
    <w:rsid w:val="00B54BCB"/>
    <w:rsid w:val="00B56B13"/>
    <w:rsid w:val="00B60DD2"/>
    <w:rsid w:val="00B60FDA"/>
    <w:rsid w:val="00B6166F"/>
    <w:rsid w:val="00B63C86"/>
    <w:rsid w:val="00B63F1C"/>
    <w:rsid w:val="00B643AC"/>
    <w:rsid w:val="00B64E85"/>
    <w:rsid w:val="00B67ACE"/>
    <w:rsid w:val="00B7006B"/>
    <w:rsid w:val="00B70770"/>
    <w:rsid w:val="00B722B7"/>
    <w:rsid w:val="00B73C63"/>
    <w:rsid w:val="00B7412B"/>
    <w:rsid w:val="00B74E3D"/>
    <w:rsid w:val="00B753D1"/>
    <w:rsid w:val="00B77BB8"/>
    <w:rsid w:val="00B8001F"/>
    <w:rsid w:val="00B80530"/>
    <w:rsid w:val="00B81460"/>
    <w:rsid w:val="00B814CF"/>
    <w:rsid w:val="00B82FCA"/>
    <w:rsid w:val="00B83455"/>
    <w:rsid w:val="00B844E8"/>
    <w:rsid w:val="00B84847"/>
    <w:rsid w:val="00B856F7"/>
    <w:rsid w:val="00B860D0"/>
    <w:rsid w:val="00B9032F"/>
    <w:rsid w:val="00B91103"/>
    <w:rsid w:val="00B9272C"/>
    <w:rsid w:val="00B93B68"/>
    <w:rsid w:val="00B93CDD"/>
    <w:rsid w:val="00B94B98"/>
    <w:rsid w:val="00B94CAC"/>
    <w:rsid w:val="00BA06B3"/>
    <w:rsid w:val="00BA27B6"/>
    <w:rsid w:val="00BA3938"/>
    <w:rsid w:val="00BA7375"/>
    <w:rsid w:val="00BA787B"/>
    <w:rsid w:val="00BB0AA5"/>
    <w:rsid w:val="00BB20F2"/>
    <w:rsid w:val="00BB5667"/>
    <w:rsid w:val="00BB67AE"/>
    <w:rsid w:val="00BC13C1"/>
    <w:rsid w:val="00BC49C8"/>
    <w:rsid w:val="00BC5869"/>
    <w:rsid w:val="00BC59E6"/>
    <w:rsid w:val="00BD003A"/>
    <w:rsid w:val="00BD0A26"/>
    <w:rsid w:val="00BD0BB1"/>
    <w:rsid w:val="00BD1D45"/>
    <w:rsid w:val="00BD2A72"/>
    <w:rsid w:val="00BD3099"/>
    <w:rsid w:val="00BD35BD"/>
    <w:rsid w:val="00BD3E62"/>
    <w:rsid w:val="00BD4AF5"/>
    <w:rsid w:val="00BD6042"/>
    <w:rsid w:val="00BD73E6"/>
    <w:rsid w:val="00BE011E"/>
    <w:rsid w:val="00BE0818"/>
    <w:rsid w:val="00BE09CD"/>
    <w:rsid w:val="00BE163E"/>
    <w:rsid w:val="00BE25DF"/>
    <w:rsid w:val="00BE591A"/>
    <w:rsid w:val="00BE733D"/>
    <w:rsid w:val="00BE7E9D"/>
    <w:rsid w:val="00BF0197"/>
    <w:rsid w:val="00BF06DF"/>
    <w:rsid w:val="00BF321B"/>
    <w:rsid w:val="00BF3773"/>
    <w:rsid w:val="00BF3E14"/>
    <w:rsid w:val="00BF3F85"/>
    <w:rsid w:val="00BF4644"/>
    <w:rsid w:val="00BF4972"/>
    <w:rsid w:val="00BF75F3"/>
    <w:rsid w:val="00C00D18"/>
    <w:rsid w:val="00C034CF"/>
    <w:rsid w:val="00C03941"/>
    <w:rsid w:val="00C03A58"/>
    <w:rsid w:val="00C03B8D"/>
    <w:rsid w:val="00C04532"/>
    <w:rsid w:val="00C06D1A"/>
    <w:rsid w:val="00C078F3"/>
    <w:rsid w:val="00C07922"/>
    <w:rsid w:val="00C102ED"/>
    <w:rsid w:val="00C1174E"/>
    <w:rsid w:val="00C1356B"/>
    <w:rsid w:val="00C14AFC"/>
    <w:rsid w:val="00C151D0"/>
    <w:rsid w:val="00C15735"/>
    <w:rsid w:val="00C16B3B"/>
    <w:rsid w:val="00C16B8D"/>
    <w:rsid w:val="00C16F30"/>
    <w:rsid w:val="00C1770E"/>
    <w:rsid w:val="00C17845"/>
    <w:rsid w:val="00C17A9E"/>
    <w:rsid w:val="00C237F5"/>
    <w:rsid w:val="00C23B21"/>
    <w:rsid w:val="00C24241"/>
    <w:rsid w:val="00C247D2"/>
    <w:rsid w:val="00C24A70"/>
    <w:rsid w:val="00C24CC7"/>
    <w:rsid w:val="00C26497"/>
    <w:rsid w:val="00C31672"/>
    <w:rsid w:val="00C317AA"/>
    <w:rsid w:val="00C3239E"/>
    <w:rsid w:val="00C325C5"/>
    <w:rsid w:val="00C33648"/>
    <w:rsid w:val="00C34B1A"/>
    <w:rsid w:val="00C34EEE"/>
    <w:rsid w:val="00C35709"/>
    <w:rsid w:val="00C36247"/>
    <w:rsid w:val="00C375F0"/>
    <w:rsid w:val="00C4177E"/>
    <w:rsid w:val="00C45A69"/>
    <w:rsid w:val="00C46AA2"/>
    <w:rsid w:val="00C47480"/>
    <w:rsid w:val="00C52C84"/>
    <w:rsid w:val="00C53480"/>
    <w:rsid w:val="00C53B64"/>
    <w:rsid w:val="00C542F0"/>
    <w:rsid w:val="00C54900"/>
    <w:rsid w:val="00C54BAB"/>
    <w:rsid w:val="00C55F0E"/>
    <w:rsid w:val="00C57CDB"/>
    <w:rsid w:val="00C60173"/>
    <w:rsid w:val="00C60A9B"/>
    <w:rsid w:val="00C6108B"/>
    <w:rsid w:val="00C61CD1"/>
    <w:rsid w:val="00C62190"/>
    <w:rsid w:val="00C6665A"/>
    <w:rsid w:val="00C67159"/>
    <w:rsid w:val="00C67497"/>
    <w:rsid w:val="00C67D6D"/>
    <w:rsid w:val="00C723BC"/>
    <w:rsid w:val="00C725B1"/>
    <w:rsid w:val="00C80D03"/>
    <w:rsid w:val="00C80D37"/>
    <w:rsid w:val="00C8151A"/>
    <w:rsid w:val="00C81770"/>
    <w:rsid w:val="00C82355"/>
    <w:rsid w:val="00C82609"/>
    <w:rsid w:val="00C83E75"/>
    <w:rsid w:val="00C8447E"/>
    <w:rsid w:val="00C85C0F"/>
    <w:rsid w:val="00C8795F"/>
    <w:rsid w:val="00C9004F"/>
    <w:rsid w:val="00C90923"/>
    <w:rsid w:val="00C90B26"/>
    <w:rsid w:val="00C91404"/>
    <w:rsid w:val="00C93421"/>
    <w:rsid w:val="00C93F19"/>
    <w:rsid w:val="00C94945"/>
    <w:rsid w:val="00C95FF7"/>
    <w:rsid w:val="00C975ED"/>
    <w:rsid w:val="00CA014A"/>
    <w:rsid w:val="00CA19DD"/>
    <w:rsid w:val="00CA2591"/>
    <w:rsid w:val="00CA54D7"/>
    <w:rsid w:val="00CA5FB3"/>
    <w:rsid w:val="00CB285C"/>
    <w:rsid w:val="00CB32AD"/>
    <w:rsid w:val="00CB3EDF"/>
    <w:rsid w:val="00CB44D6"/>
    <w:rsid w:val="00CB7A46"/>
    <w:rsid w:val="00CB7E7E"/>
    <w:rsid w:val="00CC2CD1"/>
    <w:rsid w:val="00CC35B4"/>
    <w:rsid w:val="00CC3806"/>
    <w:rsid w:val="00CC76CE"/>
    <w:rsid w:val="00CD0810"/>
    <w:rsid w:val="00CD0ABD"/>
    <w:rsid w:val="00CD259C"/>
    <w:rsid w:val="00CD2A6A"/>
    <w:rsid w:val="00CD332C"/>
    <w:rsid w:val="00CD4045"/>
    <w:rsid w:val="00CD4319"/>
    <w:rsid w:val="00CD593A"/>
    <w:rsid w:val="00CD5DDB"/>
    <w:rsid w:val="00CD6072"/>
    <w:rsid w:val="00CE102F"/>
    <w:rsid w:val="00CE16B6"/>
    <w:rsid w:val="00CE28AE"/>
    <w:rsid w:val="00CE2C6B"/>
    <w:rsid w:val="00CE3DDC"/>
    <w:rsid w:val="00CE63EE"/>
    <w:rsid w:val="00CF0C85"/>
    <w:rsid w:val="00CF16FB"/>
    <w:rsid w:val="00CF2295"/>
    <w:rsid w:val="00CF2984"/>
    <w:rsid w:val="00CF3BDE"/>
    <w:rsid w:val="00D03068"/>
    <w:rsid w:val="00D05533"/>
    <w:rsid w:val="00D06106"/>
    <w:rsid w:val="00D07ABE"/>
    <w:rsid w:val="00D112B5"/>
    <w:rsid w:val="00D122CF"/>
    <w:rsid w:val="00D14538"/>
    <w:rsid w:val="00D16C90"/>
    <w:rsid w:val="00D22431"/>
    <w:rsid w:val="00D22E7D"/>
    <w:rsid w:val="00D23043"/>
    <w:rsid w:val="00D23B6F"/>
    <w:rsid w:val="00D24B64"/>
    <w:rsid w:val="00D307A6"/>
    <w:rsid w:val="00D32586"/>
    <w:rsid w:val="00D3379D"/>
    <w:rsid w:val="00D3399A"/>
    <w:rsid w:val="00D36571"/>
    <w:rsid w:val="00D36C35"/>
    <w:rsid w:val="00D409E9"/>
    <w:rsid w:val="00D4197D"/>
    <w:rsid w:val="00D42073"/>
    <w:rsid w:val="00D4400D"/>
    <w:rsid w:val="00D44185"/>
    <w:rsid w:val="00D44851"/>
    <w:rsid w:val="00D475F2"/>
    <w:rsid w:val="00D50530"/>
    <w:rsid w:val="00D51A75"/>
    <w:rsid w:val="00D51CD2"/>
    <w:rsid w:val="00D52078"/>
    <w:rsid w:val="00D52876"/>
    <w:rsid w:val="00D52F12"/>
    <w:rsid w:val="00D53325"/>
    <w:rsid w:val="00D5432B"/>
    <w:rsid w:val="00D5494D"/>
    <w:rsid w:val="00D550CF"/>
    <w:rsid w:val="00D5636C"/>
    <w:rsid w:val="00D574CA"/>
    <w:rsid w:val="00D57819"/>
    <w:rsid w:val="00D603CD"/>
    <w:rsid w:val="00D6072C"/>
    <w:rsid w:val="00D618A3"/>
    <w:rsid w:val="00D642D5"/>
    <w:rsid w:val="00D64B34"/>
    <w:rsid w:val="00D6582C"/>
    <w:rsid w:val="00D72906"/>
    <w:rsid w:val="00D72BC8"/>
    <w:rsid w:val="00D73E07"/>
    <w:rsid w:val="00D74C82"/>
    <w:rsid w:val="00D7568E"/>
    <w:rsid w:val="00D80B8A"/>
    <w:rsid w:val="00D826B4"/>
    <w:rsid w:val="00D84566"/>
    <w:rsid w:val="00D85A7B"/>
    <w:rsid w:val="00D87ED5"/>
    <w:rsid w:val="00D925DB"/>
    <w:rsid w:val="00D92951"/>
    <w:rsid w:val="00D9357B"/>
    <w:rsid w:val="00D94B05"/>
    <w:rsid w:val="00D9667F"/>
    <w:rsid w:val="00D97CF8"/>
    <w:rsid w:val="00DA032F"/>
    <w:rsid w:val="00DA19DB"/>
    <w:rsid w:val="00DA236E"/>
    <w:rsid w:val="00DA2872"/>
    <w:rsid w:val="00DA3460"/>
    <w:rsid w:val="00DA3D06"/>
    <w:rsid w:val="00DA4885"/>
    <w:rsid w:val="00DA542B"/>
    <w:rsid w:val="00DA563E"/>
    <w:rsid w:val="00DA57E9"/>
    <w:rsid w:val="00DA6BC4"/>
    <w:rsid w:val="00DA6F00"/>
    <w:rsid w:val="00DB086A"/>
    <w:rsid w:val="00DB17F3"/>
    <w:rsid w:val="00DB2364"/>
    <w:rsid w:val="00DB2B10"/>
    <w:rsid w:val="00DB41E1"/>
    <w:rsid w:val="00DB4AC8"/>
    <w:rsid w:val="00DB4BC5"/>
    <w:rsid w:val="00DB5418"/>
    <w:rsid w:val="00DB5542"/>
    <w:rsid w:val="00DB5D63"/>
    <w:rsid w:val="00DB6B0C"/>
    <w:rsid w:val="00DB7D1B"/>
    <w:rsid w:val="00DC040B"/>
    <w:rsid w:val="00DC0CA2"/>
    <w:rsid w:val="00DC176F"/>
    <w:rsid w:val="00DC26D4"/>
    <w:rsid w:val="00DC2B1D"/>
    <w:rsid w:val="00DC2E54"/>
    <w:rsid w:val="00DC77AA"/>
    <w:rsid w:val="00DC7C51"/>
    <w:rsid w:val="00DD333E"/>
    <w:rsid w:val="00DD3BD5"/>
    <w:rsid w:val="00DD6EB7"/>
    <w:rsid w:val="00DD714B"/>
    <w:rsid w:val="00DE06F3"/>
    <w:rsid w:val="00DE0E45"/>
    <w:rsid w:val="00DE14EA"/>
    <w:rsid w:val="00DE2E19"/>
    <w:rsid w:val="00DE385C"/>
    <w:rsid w:val="00DE674F"/>
    <w:rsid w:val="00DE6B30"/>
    <w:rsid w:val="00DF03EE"/>
    <w:rsid w:val="00DF15D7"/>
    <w:rsid w:val="00DF4A52"/>
    <w:rsid w:val="00DF4C61"/>
    <w:rsid w:val="00DF595E"/>
    <w:rsid w:val="00DF5DF0"/>
    <w:rsid w:val="00DF6004"/>
    <w:rsid w:val="00DF62B1"/>
    <w:rsid w:val="00DF69BA"/>
    <w:rsid w:val="00DF6CC2"/>
    <w:rsid w:val="00DF6E15"/>
    <w:rsid w:val="00DF79F6"/>
    <w:rsid w:val="00E006E4"/>
    <w:rsid w:val="00E0273A"/>
    <w:rsid w:val="00E02AAD"/>
    <w:rsid w:val="00E039A2"/>
    <w:rsid w:val="00E05090"/>
    <w:rsid w:val="00E07193"/>
    <w:rsid w:val="00E0769B"/>
    <w:rsid w:val="00E07CCB"/>
    <w:rsid w:val="00E07E4A"/>
    <w:rsid w:val="00E11B62"/>
    <w:rsid w:val="00E126EA"/>
    <w:rsid w:val="00E137B0"/>
    <w:rsid w:val="00E15B45"/>
    <w:rsid w:val="00E20BFB"/>
    <w:rsid w:val="00E226A7"/>
    <w:rsid w:val="00E252EC"/>
    <w:rsid w:val="00E30F6A"/>
    <w:rsid w:val="00E31786"/>
    <w:rsid w:val="00E317CA"/>
    <w:rsid w:val="00E31B63"/>
    <w:rsid w:val="00E31E48"/>
    <w:rsid w:val="00E333D4"/>
    <w:rsid w:val="00E33B8F"/>
    <w:rsid w:val="00E3464F"/>
    <w:rsid w:val="00E3465A"/>
    <w:rsid w:val="00E34D55"/>
    <w:rsid w:val="00E3515E"/>
    <w:rsid w:val="00E42D34"/>
    <w:rsid w:val="00E42DC7"/>
    <w:rsid w:val="00E45053"/>
    <w:rsid w:val="00E45C44"/>
    <w:rsid w:val="00E4679F"/>
    <w:rsid w:val="00E47A97"/>
    <w:rsid w:val="00E51072"/>
    <w:rsid w:val="00E5243A"/>
    <w:rsid w:val="00E5361C"/>
    <w:rsid w:val="00E53C1B"/>
    <w:rsid w:val="00E546AA"/>
    <w:rsid w:val="00E54D26"/>
    <w:rsid w:val="00E56160"/>
    <w:rsid w:val="00E5708C"/>
    <w:rsid w:val="00E57FDE"/>
    <w:rsid w:val="00E610D6"/>
    <w:rsid w:val="00E636B8"/>
    <w:rsid w:val="00E64F19"/>
    <w:rsid w:val="00E65013"/>
    <w:rsid w:val="00E65D84"/>
    <w:rsid w:val="00E66484"/>
    <w:rsid w:val="00E67031"/>
    <w:rsid w:val="00E7088D"/>
    <w:rsid w:val="00E71C91"/>
    <w:rsid w:val="00E726E3"/>
    <w:rsid w:val="00E74BB9"/>
    <w:rsid w:val="00E74E87"/>
    <w:rsid w:val="00E756C3"/>
    <w:rsid w:val="00E80182"/>
    <w:rsid w:val="00E8027B"/>
    <w:rsid w:val="00E80C6F"/>
    <w:rsid w:val="00E81437"/>
    <w:rsid w:val="00E821FC"/>
    <w:rsid w:val="00E84389"/>
    <w:rsid w:val="00E85E24"/>
    <w:rsid w:val="00E86231"/>
    <w:rsid w:val="00E8700F"/>
    <w:rsid w:val="00E873C2"/>
    <w:rsid w:val="00E90A54"/>
    <w:rsid w:val="00E921D6"/>
    <w:rsid w:val="00E94B2B"/>
    <w:rsid w:val="00E9535F"/>
    <w:rsid w:val="00EA018D"/>
    <w:rsid w:val="00EA2CE4"/>
    <w:rsid w:val="00EA44AC"/>
    <w:rsid w:val="00EA48D0"/>
    <w:rsid w:val="00EA58B8"/>
    <w:rsid w:val="00EA6DCB"/>
    <w:rsid w:val="00EB09CE"/>
    <w:rsid w:val="00EB1458"/>
    <w:rsid w:val="00EB1546"/>
    <w:rsid w:val="00EB158A"/>
    <w:rsid w:val="00EB182E"/>
    <w:rsid w:val="00EB2B96"/>
    <w:rsid w:val="00EB4297"/>
    <w:rsid w:val="00EB43AD"/>
    <w:rsid w:val="00EB51AE"/>
    <w:rsid w:val="00EB5ADB"/>
    <w:rsid w:val="00EC003A"/>
    <w:rsid w:val="00EC1DF8"/>
    <w:rsid w:val="00EC2DC9"/>
    <w:rsid w:val="00EC41AF"/>
    <w:rsid w:val="00EC4322"/>
    <w:rsid w:val="00EC64E4"/>
    <w:rsid w:val="00EC6521"/>
    <w:rsid w:val="00EC662D"/>
    <w:rsid w:val="00EC700C"/>
    <w:rsid w:val="00ED1BAF"/>
    <w:rsid w:val="00ED3892"/>
    <w:rsid w:val="00ED6FC5"/>
    <w:rsid w:val="00EE0505"/>
    <w:rsid w:val="00EE1625"/>
    <w:rsid w:val="00EE2AF3"/>
    <w:rsid w:val="00EE55B2"/>
    <w:rsid w:val="00EE7898"/>
    <w:rsid w:val="00EE7DA9"/>
    <w:rsid w:val="00EF1283"/>
    <w:rsid w:val="00EF34D3"/>
    <w:rsid w:val="00EF3E19"/>
    <w:rsid w:val="00EF5DC4"/>
    <w:rsid w:val="00EF6B9E"/>
    <w:rsid w:val="00EF71A8"/>
    <w:rsid w:val="00F0309E"/>
    <w:rsid w:val="00F037F8"/>
    <w:rsid w:val="00F03BFD"/>
    <w:rsid w:val="00F04484"/>
    <w:rsid w:val="00F04FF6"/>
    <w:rsid w:val="00F0588D"/>
    <w:rsid w:val="00F10977"/>
    <w:rsid w:val="00F109FC"/>
    <w:rsid w:val="00F14289"/>
    <w:rsid w:val="00F1711A"/>
    <w:rsid w:val="00F2476E"/>
    <w:rsid w:val="00F2561F"/>
    <w:rsid w:val="00F2637D"/>
    <w:rsid w:val="00F31B8B"/>
    <w:rsid w:val="00F33101"/>
    <w:rsid w:val="00F3387F"/>
    <w:rsid w:val="00F33A5A"/>
    <w:rsid w:val="00F342FD"/>
    <w:rsid w:val="00F34E9E"/>
    <w:rsid w:val="00F36985"/>
    <w:rsid w:val="00F376B4"/>
    <w:rsid w:val="00F40919"/>
    <w:rsid w:val="00F40BB0"/>
    <w:rsid w:val="00F4167F"/>
    <w:rsid w:val="00F41684"/>
    <w:rsid w:val="00F41FB8"/>
    <w:rsid w:val="00F44755"/>
    <w:rsid w:val="00F455E0"/>
    <w:rsid w:val="00F45E7C"/>
    <w:rsid w:val="00F478D0"/>
    <w:rsid w:val="00F47E6A"/>
    <w:rsid w:val="00F524CB"/>
    <w:rsid w:val="00F533DB"/>
    <w:rsid w:val="00F53D60"/>
    <w:rsid w:val="00F5458D"/>
    <w:rsid w:val="00F54F3A"/>
    <w:rsid w:val="00F6012E"/>
    <w:rsid w:val="00F6137E"/>
    <w:rsid w:val="00F61833"/>
    <w:rsid w:val="00F659E1"/>
    <w:rsid w:val="00F6611A"/>
    <w:rsid w:val="00F67EB1"/>
    <w:rsid w:val="00F70F96"/>
    <w:rsid w:val="00F72096"/>
    <w:rsid w:val="00F72B90"/>
    <w:rsid w:val="00F74DF7"/>
    <w:rsid w:val="00F74EB9"/>
    <w:rsid w:val="00F75FB6"/>
    <w:rsid w:val="00F775E8"/>
    <w:rsid w:val="00F808C5"/>
    <w:rsid w:val="00F81299"/>
    <w:rsid w:val="00F832E1"/>
    <w:rsid w:val="00F851F5"/>
    <w:rsid w:val="00F85369"/>
    <w:rsid w:val="00F93DC9"/>
    <w:rsid w:val="00F94872"/>
    <w:rsid w:val="00F9546B"/>
    <w:rsid w:val="00F96316"/>
    <w:rsid w:val="00F967E0"/>
    <w:rsid w:val="00F96A6A"/>
    <w:rsid w:val="00FA17BA"/>
    <w:rsid w:val="00FA5D88"/>
    <w:rsid w:val="00FA5DA4"/>
    <w:rsid w:val="00FA6D0A"/>
    <w:rsid w:val="00FA751A"/>
    <w:rsid w:val="00FB0152"/>
    <w:rsid w:val="00FB1482"/>
    <w:rsid w:val="00FB1A63"/>
    <w:rsid w:val="00FB33E4"/>
    <w:rsid w:val="00FB4B25"/>
    <w:rsid w:val="00FB569D"/>
    <w:rsid w:val="00FB6C2B"/>
    <w:rsid w:val="00FB7443"/>
    <w:rsid w:val="00FB75DB"/>
    <w:rsid w:val="00FC0CA5"/>
    <w:rsid w:val="00FC1636"/>
    <w:rsid w:val="00FC18E0"/>
    <w:rsid w:val="00FC20C3"/>
    <w:rsid w:val="00FC29BA"/>
    <w:rsid w:val="00FC64E4"/>
    <w:rsid w:val="00FC67AF"/>
    <w:rsid w:val="00FC6A29"/>
    <w:rsid w:val="00FD02D2"/>
    <w:rsid w:val="00FD030B"/>
    <w:rsid w:val="00FD0F65"/>
    <w:rsid w:val="00FD47CA"/>
    <w:rsid w:val="00FD554D"/>
    <w:rsid w:val="00FD5B24"/>
    <w:rsid w:val="00FE0320"/>
    <w:rsid w:val="00FE0B0C"/>
    <w:rsid w:val="00FE22F6"/>
    <w:rsid w:val="00FE2CB4"/>
    <w:rsid w:val="00FE31E9"/>
    <w:rsid w:val="00FE362B"/>
    <w:rsid w:val="00FE37EF"/>
    <w:rsid w:val="00FE4726"/>
    <w:rsid w:val="00FE54BD"/>
    <w:rsid w:val="00FE5C16"/>
    <w:rsid w:val="00FF0889"/>
    <w:rsid w:val="00FF0E49"/>
    <w:rsid w:val="00FF328C"/>
    <w:rsid w:val="00FF33C1"/>
    <w:rsid w:val="00FF373C"/>
    <w:rsid w:val="00FF3D9A"/>
    <w:rsid w:val="00FF767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E931E"/>
  <w15:docId w15:val="{C6F03531-2FFC-4152-8411-ACC91A42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355"/>
    <w:rPr>
      <w:sz w:val="22"/>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3,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Numb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200742">
    <w:name w:val="SP.9.200742"/>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1">
    <w:name w:val="SP.9.200711"/>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08">
    <w:name w:val="SP.9.200708"/>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56">
    <w:name w:val="SP.9.200756"/>
    <w:basedOn w:val="Normal"/>
    <w:next w:val="Normal"/>
    <w:uiPriority w:val="99"/>
    <w:rsid w:val="00967966"/>
    <w:pPr>
      <w:autoSpaceDE w:val="0"/>
      <w:autoSpaceDN w:val="0"/>
      <w:adjustRightInd w:val="0"/>
    </w:pPr>
    <w:rPr>
      <w:rFonts w:ascii="Arial" w:hAnsi="Arial" w:cs="Arial"/>
      <w:sz w:val="24"/>
      <w:szCs w:val="24"/>
      <w:lang w:val="en-US" w:eastAsia="ko-KR"/>
    </w:rPr>
  </w:style>
  <w:style w:type="paragraph" w:customStyle="1" w:styleId="SP9200714">
    <w:name w:val="SP.9.200714"/>
    <w:basedOn w:val="Normal"/>
    <w:next w:val="Normal"/>
    <w:uiPriority w:val="99"/>
    <w:rsid w:val="00967966"/>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67966"/>
    <w:rPr>
      <w:b/>
      <w:bCs/>
      <w:color w:val="000000"/>
      <w:sz w:val="20"/>
      <w:szCs w:val="20"/>
    </w:rPr>
  </w:style>
  <w:style w:type="paragraph" w:customStyle="1" w:styleId="SP9200716">
    <w:name w:val="SP.9.200716"/>
    <w:basedOn w:val="Normal"/>
    <w:next w:val="Normal"/>
    <w:uiPriority w:val="99"/>
    <w:rsid w:val="00967966"/>
    <w:pPr>
      <w:autoSpaceDE w:val="0"/>
      <w:autoSpaceDN w:val="0"/>
      <w:adjustRightInd w:val="0"/>
    </w:pPr>
    <w:rPr>
      <w:sz w:val="24"/>
      <w:szCs w:val="24"/>
      <w:lang w:val="en-US" w:eastAsia="ko-KR"/>
    </w:rPr>
  </w:style>
  <w:style w:type="paragraph" w:customStyle="1" w:styleId="SP10217127">
    <w:name w:val="SP.10.217127"/>
    <w:basedOn w:val="Normal"/>
    <w:next w:val="Normal"/>
    <w:uiPriority w:val="99"/>
    <w:rsid w:val="007C51C0"/>
    <w:pPr>
      <w:autoSpaceDE w:val="0"/>
      <w:autoSpaceDN w:val="0"/>
      <w:adjustRightInd w:val="0"/>
    </w:pPr>
    <w:rPr>
      <w:sz w:val="24"/>
      <w:szCs w:val="24"/>
      <w:lang w:val="en-US" w:eastAsia="ko-KR"/>
    </w:rPr>
  </w:style>
  <w:style w:type="paragraph" w:customStyle="1" w:styleId="SP10217095">
    <w:name w:val="SP.10.217095"/>
    <w:basedOn w:val="Normal"/>
    <w:next w:val="Normal"/>
    <w:uiPriority w:val="99"/>
    <w:rsid w:val="007C51C0"/>
    <w:pPr>
      <w:autoSpaceDE w:val="0"/>
      <w:autoSpaceDN w:val="0"/>
      <w:adjustRightInd w:val="0"/>
    </w:pPr>
    <w:rPr>
      <w:sz w:val="24"/>
      <w:szCs w:val="24"/>
      <w:lang w:val="en-US" w:eastAsia="ko-KR"/>
    </w:rPr>
  </w:style>
  <w:style w:type="paragraph" w:customStyle="1" w:styleId="SP10217128">
    <w:name w:val="SP.10.217128"/>
    <w:basedOn w:val="Normal"/>
    <w:next w:val="Normal"/>
    <w:uiPriority w:val="99"/>
    <w:rsid w:val="007C51C0"/>
    <w:pPr>
      <w:autoSpaceDE w:val="0"/>
      <w:autoSpaceDN w:val="0"/>
      <w:adjustRightInd w:val="0"/>
    </w:pPr>
    <w:rPr>
      <w:sz w:val="24"/>
      <w:szCs w:val="24"/>
      <w:lang w:val="en-US" w:eastAsia="ko-KR"/>
    </w:rPr>
  </w:style>
  <w:style w:type="paragraph" w:customStyle="1" w:styleId="SP10217098">
    <w:name w:val="SP.10.217098"/>
    <w:basedOn w:val="Normal"/>
    <w:next w:val="Normal"/>
    <w:uiPriority w:val="99"/>
    <w:rsid w:val="007C51C0"/>
    <w:pPr>
      <w:autoSpaceDE w:val="0"/>
      <w:autoSpaceDN w:val="0"/>
      <w:adjustRightInd w:val="0"/>
    </w:pPr>
    <w:rPr>
      <w:sz w:val="24"/>
      <w:szCs w:val="24"/>
      <w:lang w:val="en-US" w:eastAsia="ko-KR"/>
    </w:rPr>
  </w:style>
  <w:style w:type="paragraph" w:customStyle="1" w:styleId="SP10217100">
    <w:name w:val="SP.10.217100"/>
    <w:basedOn w:val="Normal"/>
    <w:next w:val="Normal"/>
    <w:uiPriority w:val="99"/>
    <w:rsid w:val="007C51C0"/>
    <w:pPr>
      <w:autoSpaceDE w:val="0"/>
      <w:autoSpaceDN w:val="0"/>
      <w:adjustRightInd w:val="0"/>
    </w:pPr>
    <w:rPr>
      <w:sz w:val="24"/>
      <w:szCs w:val="24"/>
      <w:lang w:val="en-US" w:eastAsia="ko-KR"/>
    </w:rPr>
  </w:style>
  <w:style w:type="character" w:customStyle="1" w:styleId="SC10323600">
    <w:name w:val="SC.10.323600"/>
    <w:uiPriority w:val="99"/>
    <w:rsid w:val="007C51C0"/>
    <w:rPr>
      <w:color w:val="000000"/>
      <w:sz w:val="20"/>
      <w:szCs w:val="20"/>
    </w:rPr>
  </w:style>
  <w:style w:type="character" w:customStyle="1" w:styleId="SC10323594">
    <w:name w:val="SC.10.323594"/>
    <w:uiPriority w:val="99"/>
    <w:rsid w:val="002825B1"/>
    <w:rPr>
      <w:b/>
      <w:bCs/>
      <w:color w:val="000000"/>
      <w:sz w:val="22"/>
      <w:szCs w:val="22"/>
    </w:rPr>
  </w:style>
  <w:style w:type="character" w:customStyle="1" w:styleId="fontstyle01">
    <w:name w:val="fontstyle01"/>
    <w:basedOn w:val="DefaultParagraphFont"/>
    <w:rsid w:val="00A6175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DA542B"/>
    <w:rPr>
      <w:rFonts w:ascii="TimesNewRomanPSMT" w:hAnsi="TimesNewRomanPSMT" w:hint="default"/>
      <w:b w:val="0"/>
      <w:bCs w:val="0"/>
      <w:i w:val="0"/>
      <w:iCs w:val="0"/>
      <w:color w:val="000000"/>
      <w:sz w:val="20"/>
      <w:szCs w:val="20"/>
    </w:rPr>
  </w:style>
  <w:style w:type="paragraph" w:customStyle="1" w:styleId="EditiingInstruction">
    <w:name w:val="Editiing Instruction"/>
    <w:uiPriority w:val="99"/>
    <w:rsid w:val="00220C31"/>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zh-TW"/>
    </w:rPr>
  </w:style>
  <w:style w:type="paragraph" w:customStyle="1" w:styleId="DL1">
    <w:name w:val="DL1"/>
    <w:aliases w:val="DashedList1,DL2"/>
    <w:uiPriority w:val="99"/>
    <w:rsid w:val="007A5DE6"/>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eastAsiaTheme="minorEastAsia"/>
      <w:color w:val="000000"/>
      <w:w w:val="1"/>
      <w:lang w:eastAsia="zh-TW"/>
    </w:rPr>
  </w:style>
  <w:style w:type="paragraph" w:customStyle="1" w:styleId="Ll">
    <w:name w:val="Ll"/>
    <w:aliases w:val="NumberedList2"/>
    <w:uiPriority w:val="99"/>
    <w:rsid w:val="00E039A2"/>
    <w:pPr>
      <w:tabs>
        <w:tab w:val="left" w:pos="1040"/>
      </w:tabs>
      <w:autoSpaceDE w:val="0"/>
      <w:autoSpaceDN w:val="0"/>
      <w:adjustRightInd w:val="0"/>
      <w:spacing w:before="60" w:after="60" w:line="240" w:lineRule="atLeast"/>
      <w:ind w:left="1040" w:hanging="400"/>
      <w:jc w:val="both"/>
    </w:pPr>
    <w:rPr>
      <w:rFonts w:eastAsiaTheme="minorEastAsia"/>
      <w:color w:val="000000"/>
      <w:w w:val="0"/>
      <w:lang w:eastAsia="zh-TW"/>
    </w:rPr>
  </w:style>
  <w:style w:type="paragraph" w:customStyle="1" w:styleId="Lll1">
    <w:name w:val="Lll1"/>
    <w:aliases w:val="NumberedList31"/>
    <w:uiPriority w:val="99"/>
    <w:rsid w:val="00E039A2"/>
    <w:pPr>
      <w:tabs>
        <w:tab w:val="left" w:pos="1440"/>
      </w:tabs>
      <w:autoSpaceDE w:val="0"/>
      <w:autoSpaceDN w:val="0"/>
      <w:adjustRightInd w:val="0"/>
      <w:spacing w:before="60" w:after="60" w:line="240" w:lineRule="atLeast"/>
      <w:ind w:left="1440" w:hanging="400"/>
      <w:jc w:val="both"/>
    </w:pPr>
    <w:rPr>
      <w:rFonts w:eastAsiaTheme="minorEastAsia"/>
      <w:color w:val="000000"/>
      <w:w w:val="0"/>
      <w:lang w:eastAsia="zh-TW"/>
    </w:rPr>
  </w:style>
  <w:style w:type="paragraph" w:customStyle="1" w:styleId="VariableList">
    <w:name w:val="VariableList"/>
    <w:uiPriority w:val="99"/>
    <w:rsid w:val="00E8438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Theme="minorEastAsia"/>
      <w:color w:val="000000"/>
      <w:w w:val="1"/>
      <w:lang w:eastAsia="zh-TW"/>
    </w:rPr>
  </w:style>
  <w:style w:type="character" w:customStyle="1" w:styleId="Subscript">
    <w:name w:val="Subscript"/>
    <w:uiPriority w:val="99"/>
    <w:rsid w:val="00E84389"/>
    <w:rPr>
      <w:vertAlign w:val="subscript"/>
    </w:rPr>
  </w:style>
  <w:style w:type="paragraph" w:customStyle="1" w:styleId="H5">
    <w:name w:val="H5"/>
    <w:aliases w:val="1.1.1.1.11"/>
    <w:next w:val="T"/>
    <w:uiPriority w:val="99"/>
    <w:rsid w:val="008067A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zh-TW"/>
    </w:rPr>
  </w:style>
  <w:style w:type="paragraph" w:customStyle="1" w:styleId="figuretext">
    <w:name w:val="figure text"/>
    <w:uiPriority w:val="99"/>
    <w:rsid w:val="00827A32"/>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zh-TW"/>
    </w:rPr>
  </w:style>
  <w:style w:type="paragraph" w:customStyle="1" w:styleId="AH4">
    <w:name w:val="AH4"/>
    <w:aliases w:val="A.1.1.1.1"/>
    <w:next w:val="T"/>
    <w:uiPriority w:val="99"/>
    <w:rsid w:val="00365A9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zh-TW"/>
    </w:rPr>
  </w:style>
  <w:style w:type="character" w:customStyle="1" w:styleId="ddvisible">
    <w:name w:val="dd_visible"/>
    <w:basedOn w:val="DefaultParagraphFont"/>
    <w:rsid w:val="00D44851"/>
  </w:style>
  <w:style w:type="character" w:customStyle="1" w:styleId="bhide1">
    <w:name w:val="b_hide1"/>
    <w:basedOn w:val="DefaultParagraphFont"/>
    <w:rsid w:val="00BE09CD"/>
    <w:rPr>
      <w:vanish/>
      <w:webHidden w:val="0"/>
      <w:specVanish w:val="0"/>
    </w:rPr>
  </w:style>
  <w:style w:type="paragraph" w:customStyle="1" w:styleId="Code">
    <w:name w:val="Code"/>
    <w:uiPriority w:val="99"/>
    <w:rsid w:val="008861D2"/>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zh-TW"/>
    </w:rPr>
  </w:style>
  <w:style w:type="paragraph" w:customStyle="1" w:styleId="AI">
    <w:name w:val="AI"/>
    <w:aliases w:val="Annex"/>
    <w:next w:val="Normal"/>
    <w:uiPriority w:val="99"/>
    <w:rsid w:val="00FE0320"/>
    <w:pPr>
      <w:keepNext/>
      <w:autoSpaceDE w:val="0"/>
      <w:autoSpaceDN w:val="0"/>
      <w:adjustRightInd w:val="0"/>
      <w:spacing w:before="480" w:after="240" w:line="320" w:lineRule="atLeast"/>
    </w:pPr>
    <w:rPr>
      <w:rFonts w:ascii="Arial" w:eastAsiaTheme="minorEastAsia" w:hAnsi="Arial" w:cs="Arial"/>
      <w:b/>
      <w:bCs/>
      <w:color w:val="000000"/>
      <w:w w:val="0"/>
      <w:sz w:val="28"/>
      <w:szCs w:val="28"/>
      <w:lang w:eastAsia="zh-TW"/>
    </w:rPr>
  </w:style>
  <w:style w:type="paragraph" w:customStyle="1" w:styleId="AT">
    <w:name w:val="AT"/>
    <w:aliases w:val="AnnexTitle"/>
    <w:next w:val="T"/>
    <w:uiPriority w:val="99"/>
    <w:rsid w:val="00FE0320"/>
    <w:pPr>
      <w:keepNext/>
      <w:autoSpaceDE w:val="0"/>
      <w:autoSpaceDN w:val="0"/>
      <w:adjustRightInd w:val="0"/>
      <w:spacing w:after="240" w:line="320" w:lineRule="atLeast"/>
    </w:pPr>
    <w:rPr>
      <w:rFonts w:ascii="Arial" w:eastAsiaTheme="minorEastAsia" w:hAnsi="Arial" w:cs="Arial"/>
      <w:b/>
      <w:bCs/>
      <w:color w:val="000000"/>
      <w:w w:val="0"/>
      <w:sz w:val="28"/>
      <w:szCs w:val="28"/>
      <w:lang w:eastAsia="zh-TW"/>
    </w:rPr>
  </w:style>
  <w:style w:type="paragraph" w:customStyle="1" w:styleId="Nor">
    <w:name w:val="Nor"/>
    <w:aliases w:val="Normative"/>
    <w:next w:val="AT"/>
    <w:uiPriority w:val="99"/>
    <w:rsid w:val="00FE0320"/>
    <w:pPr>
      <w:keepNext/>
      <w:autoSpaceDE w:val="0"/>
      <w:autoSpaceDN w:val="0"/>
      <w:adjustRightInd w:val="0"/>
      <w:spacing w:before="240" w:after="360" w:line="280" w:lineRule="atLeast"/>
    </w:pPr>
    <w:rPr>
      <w:rFonts w:ascii="Arial" w:eastAsiaTheme="minorEastAsia" w:hAnsi="Arial" w:cs="Arial"/>
      <w:color w:val="000000"/>
      <w:w w:val="0"/>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6403">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0631410">
      <w:bodyDiv w:val="1"/>
      <w:marLeft w:val="0"/>
      <w:marRight w:val="0"/>
      <w:marTop w:val="0"/>
      <w:marBottom w:val="0"/>
      <w:divBdr>
        <w:top w:val="none" w:sz="0" w:space="0" w:color="auto"/>
        <w:left w:val="none" w:sz="0" w:space="0" w:color="auto"/>
        <w:bottom w:val="none" w:sz="0" w:space="0" w:color="auto"/>
        <w:right w:val="none" w:sz="0" w:space="0" w:color="auto"/>
      </w:divBdr>
    </w:div>
    <w:div w:id="119812408">
      <w:bodyDiv w:val="1"/>
      <w:marLeft w:val="0"/>
      <w:marRight w:val="0"/>
      <w:marTop w:val="0"/>
      <w:marBottom w:val="0"/>
      <w:divBdr>
        <w:top w:val="none" w:sz="0" w:space="0" w:color="auto"/>
        <w:left w:val="none" w:sz="0" w:space="0" w:color="auto"/>
        <w:bottom w:val="none" w:sz="0" w:space="0" w:color="auto"/>
        <w:right w:val="none" w:sz="0" w:space="0" w:color="auto"/>
      </w:divBdr>
    </w:div>
    <w:div w:id="161512827">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98127980">
      <w:bodyDiv w:val="1"/>
      <w:marLeft w:val="0"/>
      <w:marRight w:val="0"/>
      <w:marTop w:val="0"/>
      <w:marBottom w:val="0"/>
      <w:divBdr>
        <w:top w:val="none" w:sz="0" w:space="0" w:color="auto"/>
        <w:left w:val="none" w:sz="0" w:space="0" w:color="auto"/>
        <w:bottom w:val="none" w:sz="0" w:space="0" w:color="auto"/>
        <w:right w:val="none" w:sz="0" w:space="0" w:color="auto"/>
      </w:divBdr>
    </w:div>
    <w:div w:id="266742739">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332028764">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2220862">
      <w:bodyDiv w:val="1"/>
      <w:marLeft w:val="0"/>
      <w:marRight w:val="0"/>
      <w:marTop w:val="0"/>
      <w:marBottom w:val="0"/>
      <w:divBdr>
        <w:top w:val="none" w:sz="0" w:space="0" w:color="auto"/>
        <w:left w:val="none" w:sz="0" w:space="0" w:color="auto"/>
        <w:bottom w:val="none" w:sz="0" w:space="0" w:color="auto"/>
        <w:right w:val="none" w:sz="0" w:space="0" w:color="auto"/>
      </w:divBdr>
    </w:div>
    <w:div w:id="381364495">
      <w:bodyDiv w:val="1"/>
      <w:marLeft w:val="0"/>
      <w:marRight w:val="0"/>
      <w:marTop w:val="0"/>
      <w:marBottom w:val="0"/>
      <w:divBdr>
        <w:top w:val="none" w:sz="0" w:space="0" w:color="auto"/>
        <w:left w:val="none" w:sz="0" w:space="0" w:color="auto"/>
        <w:bottom w:val="none" w:sz="0" w:space="0" w:color="auto"/>
        <w:right w:val="none" w:sz="0" w:space="0" w:color="auto"/>
      </w:divBdr>
    </w:div>
    <w:div w:id="388068059">
      <w:bodyDiv w:val="1"/>
      <w:marLeft w:val="0"/>
      <w:marRight w:val="0"/>
      <w:marTop w:val="0"/>
      <w:marBottom w:val="0"/>
      <w:divBdr>
        <w:top w:val="none" w:sz="0" w:space="0" w:color="auto"/>
        <w:left w:val="none" w:sz="0" w:space="0" w:color="auto"/>
        <w:bottom w:val="none" w:sz="0" w:space="0" w:color="auto"/>
        <w:right w:val="none" w:sz="0" w:space="0" w:color="auto"/>
      </w:divBdr>
    </w:div>
    <w:div w:id="398669687">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854400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21865702">
      <w:bodyDiv w:val="1"/>
      <w:marLeft w:val="0"/>
      <w:marRight w:val="0"/>
      <w:marTop w:val="0"/>
      <w:marBottom w:val="0"/>
      <w:divBdr>
        <w:top w:val="none" w:sz="0" w:space="0" w:color="auto"/>
        <w:left w:val="none" w:sz="0" w:space="0" w:color="auto"/>
        <w:bottom w:val="none" w:sz="0" w:space="0" w:color="auto"/>
        <w:right w:val="none" w:sz="0" w:space="0" w:color="auto"/>
      </w:divBdr>
    </w:div>
    <w:div w:id="533806026">
      <w:bodyDiv w:val="1"/>
      <w:marLeft w:val="0"/>
      <w:marRight w:val="0"/>
      <w:marTop w:val="0"/>
      <w:marBottom w:val="0"/>
      <w:divBdr>
        <w:top w:val="none" w:sz="0" w:space="0" w:color="auto"/>
        <w:left w:val="none" w:sz="0" w:space="0" w:color="auto"/>
        <w:bottom w:val="none" w:sz="0" w:space="0" w:color="auto"/>
        <w:right w:val="none" w:sz="0" w:space="0" w:color="auto"/>
      </w:divBdr>
    </w:div>
    <w:div w:id="594048848">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60044194">
      <w:bodyDiv w:val="1"/>
      <w:marLeft w:val="0"/>
      <w:marRight w:val="0"/>
      <w:marTop w:val="0"/>
      <w:marBottom w:val="0"/>
      <w:divBdr>
        <w:top w:val="none" w:sz="0" w:space="0" w:color="auto"/>
        <w:left w:val="none" w:sz="0" w:space="0" w:color="auto"/>
        <w:bottom w:val="none" w:sz="0" w:space="0" w:color="auto"/>
        <w:right w:val="none" w:sz="0" w:space="0" w:color="auto"/>
      </w:divBdr>
    </w:div>
    <w:div w:id="671370282">
      <w:bodyDiv w:val="1"/>
      <w:marLeft w:val="0"/>
      <w:marRight w:val="0"/>
      <w:marTop w:val="0"/>
      <w:marBottom w:val="0"/>
      <w:divBdr>
        <w:top w:val="none" w:sz="0" w:space="0" w:color="auto"/>
        <w:left w:val="none" w:sz="0" w:space="0" w:color="auto"/>
        <w:bottom w:val="none" w:sz="0" w:space="0" w:color="auto"/>
        <w:right w:val="none" w:sz="0" w:space="0" w:color="auto"/>
      </w:divBdr>
    </w:div>
    <w:div w:id="688720466">
      <w:bodyDiv w:val="1"/>
      <w:marLeft w:val="0"/>
      <w:marRight w:val="0"/>
      <w:marTop w:val="0"/>
      <w:marBottom w:val="0"/>
      <w:divBdr>
        <w:top w:val="none" w:sz="0" w:space="0" w:color="auto"/>
        <w:left w:val="none" w:sz="0" w:space="0" w:color="auto"/>
        <w:bottom w:val="none" w:sz="0" w:space="0" w:color="auto"/>
        <w:right w:val="none" w:sz="0" w:space="0" w:color="auto"/>
      </w:divBdr>
    </w:div>
    <w:div w:id="695541579">
      <w:bodyDiv w:val="1"/>
      <w:marLeft w:val="0"/>
      <w:marRight w:val="0"/>
      <w:marTop w:val="0"/>
      <w:marBottom w:val="0"/>
      <w:divBdr>
        <w:top w:val="none" w:sz="0" w:space="0" w:color="auto"/>
        <w:left w:val="none" w:sz="0" w:space="0" w:color="auto"/>
        <w:bottom w:val="none" w:sz="0" w:space="0" w:color="auto"/>
        <w:right w:val="none" w:sz="0" w:space="0" w:color="auto"/>
      </w:divBdr>
    </w:div>
    <w:div w:id="718480990">
      <w:bodyDiv w:val="1"/>
      <w:marLeft w:val="0"/>
      <w:marRight w:val="0"/>
      <w:marTop w:val="0"/>
      <w:marBottom w:val="0"/>
      <w:divBdr>
        <w:top w:val="none" w:sz="0" w:space="0" w:color="auto"/>
        <w:left w:val="none" w:sz="0" w:space="0" w:color="auto"/>
        <w:bottom w:val="none" w:sz="0" w:space="0" w:color="auto"/>
        <w:right w:val="none" w:sz="0" w:space="0" w:color="auto"/>
      </w:divBdr>
    </w:div>
    <w:div w:id="73027637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801656329">
      <w:bodyDiv w:val="1"/>
      <w:marLeft w:val="0"/>
      <w:marRight w:val="0"/>
      <w:marTop w:val="0"/>
      <w:marBottom w:val="0"/>
      <w:divBdr>
        <w:top w:val="none" w:sz="0" w:space="0" w:color="auto"/>
        <w:left w:val="none" w:sz="0" w:space="0" w:color="auto"/>
        <w:bottom w:val="none" w:sz="0" w:space="0" w:color="auto"/>
        <w:right w:val="none" w:sz="0" w:space="0" w:color="auto"/>
      </w:divBdr>
    </w:div>
    <w:div w:id="804471342">
      <w:bodyDiv w:val="1"/>
      <w:marLeft w:val="0"/>
      <w:marRight w:val="0"/>
      <w:marTop w:val="0"/>
      <w:marBottom w:val="0"/>
      <w:divBdr>
        <w:top w:val="none" w:sz="0" w:space="0" w:color="auto"/>
        <w:left w:val="none" w:sz="0" w:space="0" w:color="auto"/>
        <w:bottom w:val="none" w:sz="0" w:space="0" w:color="auto"/>
        <w:right w:val="none" w:sz="0" w:space="0" w:color="auto"/>
      </w:divBdr>
    </w:div>
    <w:div w:id="813375600">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62355025">
      <w:bodyDiv w:val="1"/>
      <w:marLeft w:val="0"/>
      <w:marRight w:val="0"/>
      <w:marTop w:val="0"/>
      <w:marBottom w:val="0"/>
      <w:divBdr>
        <w:top w:val="none" w:sz="0" w:space="0" w:color="auto"/>
        <w:left w:val="none" w:sz="0" w:space="0" w:color="auto"/>
        <w:bottom w:val="none" w:sz="0" w:space="0" w:color="auto"/>
        <w:right w:val="none" w:sz="0" w:space="0" w:color="auto"/>
      </w:divBdr>
    </w:div>
    <w:div w:id="882207831">
      <w:bodyDiv w:val="1"/>
      <w:marLeft w:val="0"/>
      <w:marRight w:val="0"/>
      <w:marTop w:val="0"/>
      <w:marBottom w:val="0"/>
      <w:divBdr>
        <w:top w:val="none" w:sz="0" w:space="0" w:color="auto"/>
        <w:left w:val="none" w:sz="0" w:space="0" w:color="auto"/>
        <w:bottom w:val="none" w:sz="0" w:space="0" w:color="auto"/>
        <w:right w:val="none" w:sz="0" w:space="0" w:color="auto"/>
      </w:divBdr>
    </w:div>
    <w:div w:id="930704412">
      <w:bodyDiv w:val="1"/>
      <w:marLeft w:val="0"/>
      <w:marRight w:val="0"/>
      <w:marTop w:val="0"/>
      <w:marBottom w:val="0"/>
      <w:divBdr>
        <w:top w:val="none" w:sz="0" w:space="0" w:color="auto"/>
        <w:left w:val="none" w:sz="0" w:space="0" w:color="auto"/>
        <w:bottom w:val="none" w:sz="0" w:space="0" w:color="auto"/>
        <w:right w:val="none" w:sz="0" w:space="0" w:color="auto"/>
      </w:divBdr>
    </w:div>
    <w:div w:id="969943413">
      <w:bodyDiv w:val="1"/>
      <w:marLeft w:val="0"/>
      <w:marRight w:val="0"/>
      <w:marTop w:val="0"/>
      <w:marBottom w:val="0"/>
      <w:divBdr>
        <w:top w:val="none" w:sz="0" w:space="0" w:color="auto"/>
        <w:left w:val="none" w:sz="0" w:space="0" w:color="auto"/>
        <w:bottom w:val="none" w:sz="0" w:space="0" w:color="auto"/>
        <w:right w:val="none" w:sz="0" w:space="0" w:color="auto"/>
      </w:divBdr>
    </w:div>
    <w:div w:id="988899455">
      <w:bodyDiv w:val="1"/>
      <w:marLeft w:val="0"/>
      <w:marRight w:val="0"/>
      <w:marTop w:val="0"/>
      <w:marBottom w:val="0"/>
      <w:divBdr>
        <w:top w:val="none" w:sz="0" w:space="0" w:color="auto"/>
        <w:left w:val="none" w:sz="0" w:space="0" w:color="auto"/>
        <w:bottom w:val="none" w:sz="0" w:space="0" w:color="auto"/>
        <w:right w:val="none" w:sz="0" w:space="0" w:color="auto"/>
      </w:divBdr>
    </w:div>
    <w:div w:id="1003439705">
      <w:bodyDiv w:val="1"/>
      <w:marLeft w:val="0"/>
      <w:marRight w:val="0"/>
      <w:marTop w:val="0"/>
      <w:marBottom w:val="0"/>
      <w:divBdr>
        <w:top w:val="none" w:sz="0" w:space="0" w:color="auto"/>
        <w:left w:val="none" w:sz="0" w:space="0" w:color="auto"/>
        <w:bottom w:val="none" w:sz="0" w:space="0" w:color="auto"/>
        <w:right w:val="none" w:sz="0" w:space="0" w:color="auto"/>
      </w:divBdr>
    </w:div>
    <w:div w:id="1053702029">
      <w:bodyDiv w:val="1"/>
      <w:marLeft w:val="0"/>
      <w:marRight w:val="0"/>
      <w:marTop w:val="0"/>
      <w:marBottom w:val="0"/>
      <w:divBdr>
        <w:top w:val="none" w:sz="0" w:space="0" w:color="auto"/>
        <w:left w:val="none" w:sz="0" w:space="0" w:color="auto"/>
        <w:bottom w:val="none" w:sz="0" w:space="0" w:color="auto"/>
        <w:right w:val="none" w:sz="0" w:space="0" w:color="auto"/>
      </w:divBdr>
    </w:div>
    <w:div w:id="1096824187">
      <w:bodyDiv w:val="1"/>
      <w:marLeft w:val="0"/>
      <w:marRight w:val="0"/>
      <w:marTop w:val="0"/>
      <w:marBottom w:val="0"/>
      <w:divBdr>
        <w:top w:val="none" w:sz="0" w:space="0" w:color="auto"/>
        <w:left w:val="none" w:sz="0" w:space="0" w:color="auto"/>
        <w:bottom w:val="none" w:sz="0" w:space="0" w:color="auto"/>
        <w:right w:val="none" w:sz="0" w:space="0" w:color="auto"/>
      </w:divBdr>
    </w:div>
    <w:div w:id="1121652887">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4003980">
      <w:bodyDiv w:val="1"/>
      <w:marLeft w:val="0"/>
      <w:marRight w:val="0"/>
      <w:marTop w:val="0"/>
      <w:marBottom w:val="0"/>
      <w:divBdr>
        <w:top w:val="none" w:sz="0" w:space="0" w:color="auto"/>
        <w:left w:val="none" w:sz="0" w:space="0" w:color="auto"/>
        <w:bottom w:val="none" w:sz="0" w:space="0" w:color="auto"/>
        <w:right w:val="none" w:sz="0" w:space="0" w:color="auto"/>
      </w:divBdr>
    </w:div>
    <w:div w:id="1177039091">
      <w:bodyDiv w:val="1"/>
      <w:marLeft w:val="0"/>
      <w:marRight w:val="0"/>
      <w:marTop w:val="0"/>
      <w:marBottom w:val="0"/>
      <w:divBdr>
        <w:top w:val="none" w:sz="0" w:space="0" w:color="auto"/>
        <w:left w:val="none" w:sz="0" w:space="0" w:color="auto"/>
        <w:bottom w:val="none" w:sz="0" w:space="0" w:color="auto"/>
        <w:right w:val="none" w:sz="0" w:space="0" w:color="auto"/>
      </w:divBdr>
    </w:div>
    <w:div w:id="1189100675">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18862143">
      <w:bodyDiv w:val="1"/>
      <w:marLeft w:val="0"/>
      <w:marRight w:val="0"/>
      <w:marTop w:val="0"/>
      <w:marBottom w:val="0"/>
      <w:divBdr>
        <w:top w:val="none" w:sz="0" w:space="0" w:color="auto"/>
        <w:left w:val="none" w:sz="0" w:space="0" w:color="auto"/>
        <w:bottom w:val="none" w:sz="0" w:space="0" w:color="auto"/>
        <w:right w:val="none" w:sz="0" w:space="0" w:color="auto"/>
      </w:divBdr>
    </w:div>
    <w:div w:id="1266843428">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7324663">
      <w:bodyDiv w:val="1"/>
      <w:marLeft w:val="0"/>
      <w:marRight w:val="0"/>
      <w:marTop w:val="0"/>
      <w:marBottom w:val="0"/>
      <w:divBdr>
        <w:top w:val="none" w:sz="0" w:space="0" w:color="auto"/>
        <w:left w:val="none" w:sz="0" w:space="0" w:color="auto"/>
        <w:bottom w:val="none" w:sz="0" w:space="0" w:color="auto"/>
        <w:right w:val="none" w:sz="0" w:space="0" w:color="auto"/>
      </w:divBdr>
    </w:div>
    <w:div w:id="1297951922">
      <w:bodyDiv w:val="1"/>
      <w:marLeft w:val="0"/>
      <w:marRight w:val="0"/>
      <w:marTop w:val="0"/>
      <w:marBottom w:val="0"/>
      <w:divBdr>
        <w:top w:val="none" w:sz="0" w:space="0" w:color="auto"/>
        <w:left w:val="none" w:sz="0" w:space="0" w:color="auto"/>
        <w:bottom w:val="none" w:sz="0" w:space="0" w:color="auto"/>
        <w:right w:val="none" w:sz="0" w:space="0" w:color="auto"/>
      </w:divBdr>
    </w:div>
    <w:div w:id="1326281170">
      <w:bodyDiv w:val="1"/>
      <w:marLeft w:val="0"/>
      <w:marRight w:val="0"/>
      <w:marTop w:val="0"/>
      <w:marBottom w:val="0"/>
      <w:divBdr>
        <w:top w:val="none" w:sz="0" w:space="0" w:color="auto"/>
        <w:left w:val="none" w:sz="0" w:space="0" w:color="auto"/>
        <w:bottom w:val="none" w:sz="0" w:space="0" w:color="auto"/>
        <w:right w:val="none" w:sz="0" w:space="0" w:color="auto"/>
      </w:divBdr>
    </w:div>
    <w:div w:id="1357000123">
      <w:bodyDiv w:val="1"/>
      <w:marLeft w:val="0"/>
      <w:marRight w:val="0"/>
      <w:marTop w:val="0"/>
      <w:marBottom w:val="0"/>
      <w:divBdr>
        <w:top w:val="none" w:sz="0" w:space="0" w:color="auto"/>
        <w:left w:val="none" w:sz="0" w:space="0" w:color="auto"/>
        <w:bottom w:val="none" w:sz="0" w:space="0" w:color="auto"/>
        <w:right w:val="none" w:sz="0" w:space="0" w:color="auto"/>
      </w:divBdr>
    </w:div>
    <w:div w:id="1376353245">
      <w:bodyDiv w:val="1"/>
      <w:marLeft w:val="0"/>
      <w:marRight w:val="0"/>
      <w:marTop w:val="0"/>
      <w:marBottom w:val="0"/>
      <w:divBdr>
        <w:top w:val="none" w:sz="0" w:space="0" w:color="auto"/>
        <w:left w:val="none" w:sz="0" w:space="0" w:color="auto"/>
        <w:bottom w:val="none" w:sz="0" w:space="0" w:color="auto"/>
        <w:right w:val="none" w:sz="0" w:space="0" w:color="auto"/>
      </w:divBdr>
    </w:div>
    <w:div w:id="1414282390">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75559945">
      <w:bodyDiv w:val="1"/>
      <w:marLeft w:val="0"/>
      <w:marRight w:val="0"/>
      <w:marTop w:val="0"/>
      <w:marBottom w:val="0"/>
      <w:divBdr>
        <w:top w:val="none" w:sz="0" w:space="0" w:color="auto"/>
        <w:left w:val="none" w:sz="0" w:space="0" w:color="auto"/>
        <w:bottom w:val="none" w:sz="0" w:space="0" w:color="auto"/>
        <w:right w:val="none" w:sz="0" w:space="0" w:color="auto"/>
      </w:divBdr>
    </w:div>
    <w:div w:id="1526290656">
      <w:bodyDiv w:val="1"/>
      <w:marLeft w:val="0"/>
      <w:marRight w:val="0"/>
      <w:marTop w:val="0"/>
      <w:marBottom w:val="0"/>
      <w:divBdr>
        <w:top w:val="none" w:sz="0" w:space="0" w:color="auto"/>
        <w:left w:val="none" w:sz="0" w:space="0" w:color="auto"/>
        <w:bottom w:val="none" w:sz="0" w:space="0" w:color="auto"/>
        <w:right w:val="none" w:sz="0" w:space="0" w:color="auto"/>
      </w:divBdr>
    </w:div>
    <w:div w:id="1534147612">
      <w:bodyDiv w:val="1"/>
      <w:marLeft w:val="0"/>
      <w:marRight w:val="0"/>
      <w:marTop w:val="0"/>
      <w:marBottom w:val="0"/>
      <w:divBdr>
        <w:top w:val="none" w:sz="0" w:space="0" w:color="auto"/>
        <w:left w:val="none" w:sz="0" w:space="0" w:color="auto"/>
        <w:bottom w:val="none" w:sz="0" w:space="0" w:color="auto"/>
        <w:right w:val="none" w:sz="0" w:space="0" w:color="auto"/>
      </w:divBdr>
    </w:div>
    <w:div w:id="1574662758">
      <w:bodyDiv w:val="1"/>
      <w:marLeft w:val="0"/>
      <w:marRight w:val="0"/>
      <w:marTop w:val="0"/>
      <w:marBottom w:val="0"/>
      <w:divBdr>
        <w:top w:val="none" w:sz="0" w:space="0" w:color="auto"/>
        <w:left w:val="none" w:sz="0" w:space="0" w:color="auto"/>
        <w:bottom w:val="none" w:sz="0" w:space="0" w:color="auto"/>
        <w:right w:val="none" w:sz="0" w:space="0" w:color="auto"/>
      </w:divBdr>
    </w:div>
    <w:div w:id="1575430845">
      <w:bodyDiv w:val="1"/>
      <w:marLeft w:val="0"/>
      <w:marRight w:val="0"/>
      <w:marTop w:val="0"/>
      <w:marBottom w:val="0"/>
      <w:divBdr>
        <w:top w:val="none" w:sz="0" w:space="0" w:color="auto"/>
        <w:left w:val="none" w:sz="0" w:space="0" w:color="auto"/>
        <w:bottom w:val="none" w:sz="0" w:space="0" w:color="auto"/>
        <w:right w:val="none" w:sz="0" w:space="0" w:color="auto"/>
      </w:divBdr>
    </w:div>
    <w:div w:id="1576934859">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662700">
      <w:bodyDiv w:val="1"/>
      <w:marLeft w:val="0"/>
      <w:marRight w:val="0"/>
      <w:marTop w:val="0"/>
      <w:marBottom w:val="0"/>
      <w:divBdr>
        <w:top w:val="none" w:sz="0" w:space="0" w:color="auto"/>
        <w:left w:val="none" w:sz="0" w:space="0" w:color="auto"/>
        <w:bottom w:val="none" w:sz="0" w:space="0" w:color="auto"/>
        <w:right w:val="none" w:sz="0" w:space="0" w:color="auto"/>
      </w:divBdr>
    </w:div>
    <w:div w:id="1615016921">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52902466">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9847007">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71315736">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818181299">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98127685">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18972441">
      <w:bodyDiv w:val="1"/>
      <w:marLeft w:val="0"/>
      <w:marRight w:val="0"/>
      <w:marTop w:val="0"/>
      <w:marBottom w:val="0"/>
      <w:divBdr>
        <w:top w:val="none" w:sz="0" w:space="0" w:color="auto"/>
        <w:left w:val="none" w:sz="0" w:space="0" w:color="auto"/>
        <w:bottom w:val="none" w:sz="0" w:space="0" w:color="auto"/>
        <w:right w:val="none" w:sz="0" w:space="0" w:color="auto"/>
      </w:divBdr>
    </w:div>
    <w:div w:id="1951158612">
      <w:bodyDiv w:val="1"/>
      <w:marLeft w:val="0"/>
      <w:marRight w:val="0"/>
      <w:marTop w:val="0"/>
      <w:marBottom w:val="0"/>
      <w:divBdr>
        <w:top w:val="none" w:sz="0" w:space="0" w:color="auto"/>
        <w:left w:val="none" w:sz="0" w:space="0" w:color="auto"/>
        <w:bottom w:val="none" w:sz="0" w:space="0" w:color="auto"/>
        <w:right w:val="none" w:sz="0" w:space="0" w:color="auto"/>
      </w:divBdr>
    </w:div>
    <w:div w:id="1952012448">
      <w:bodyDiv w:val="1"/>
      <w:marLeft w:val="0"/>
      <w:marRight w:val="0"/>
      <w:marTop w:val="0"/>
      <w:marBottom w:val="0"/>
      <w:divBdr>
        <w:top w:val="none" w:sz="0" w:space="0" w:color="auto"/>
        <w:left w:val="none" w:sz="0" w:space="0" w:color="auto"/>
        <w:bottom w:val="none" w:sz="0" w:space="0" w:color="auto"/>
        <w:right w:val="none" w:sz="0" w:space="0" w:color="auto"/>
      </w:divBdr>
    </w:div>
    <w:div w:id="1974021242">
      <w:bodyDiv w:val="1"/>
      <w:marLeft w:val="0"/>
      <w:marRight w:val="0"/>
      <w:marTop w:val="0"/>
      <w:marBottom w:val="0"/>
      <w:divBdr>
        <w:top w:val="none" w:sz="0" w:space="0" w:color="auto"/>
        <w:left w:val="none" w:sz="0" w:space="0" w:color="auto"/>
        <w:bottom w:val="none" w:sz="0" w:space="0" w:color="auto"/>
        <w:right w:val="none" w:sz="0" w:space="0" w:color="auto"/>
      </w:divBdr>
    </w:div>
    <w:div w:id="1982228162">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3432305">
      <w:bodyDiv w:val="1"/>
      <w:marLeft w:val="0"/>
      <w:marRight w:val="0"/>
      <w:marTop w:val="0"/>
      <w:marBottom w:val="0"/>
      <w:divBdr>
        <w:top w:val="none" w:sz="0" w:space="0" w:color="auto"/>
        <w:left w:val="none" w:sz="0" w:space="0" w:color="auto"/>
        <w:bottom w:val="none" w:sz="0" w:space="0" w:color="auto"/>
        <w:right w:val="none" w:sz="0" w:space="0" w:color="auto"/>
      </w:divBdr>
    </w:div>
    <w:div w:id="2057194029">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848CB-EC49-4D83-A22D-6D63E0C2F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4212</Words>
  <Characters>19421</Characters>
  <Application>Microsoft Office Word</Application>
  <DocSecurity>0</DocSecurity>
  <Lines>473</Lines>
  <Paragraphs>225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LB200</vt:lpstr>
      <vt:lpstr>doc.: IEEE 802.11-12/1234r0</vt:lpstr>
    </vt:vector>
  </TitlesOfParts>
  <Company>Cisco Systems</Company>
  <LinksUpToDate>false</LinksUpToDate>
  <CharactersWithSpaces>23408</CharactersWithSpaces>
  <SharedDoc>false</SharedDoc>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LB200</dc:title>
  <dc:subject>Submission</dc:subject>
  <dc:creator>Alfred Asterjadhi</dc:creator>
  <cp:keywords>January 2014, CTPClassification=CTP_IC:VisualMarkings=, CTPClassification=CTP_IC</cp:keywords>
  <cp:lastModifiedBy>Huang, Po-kai</cp:lastModifiedBy>
  <cp:revision>36</cp:revision>
  <cp:lastPrinted>2010-05-04T03:47:00Z</cp:lastPrinted>
  <dcterms:created xsi:type="dcterms:W3CDTF">2019-03-26T15:45:00Z</dcterms:created>
  <dcterms:modified xsi:type="dcterms:W3CDTF">2019-07-29T18:34:00Z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36ae48b1-49c2-44b0-8831-33dc788b4a5a</vt:lpwstr>
  </property>
  <property fmtid="{D5CDD505-2E9C-101B-9397-08002B2CF9AE}" pid="4" name="CTP_BU">
    <vt:lpwstr>NEXT GEN &amp; STANDARDS GROUP</vt:lpwstr>
  </property>
  <property fmtid="{D5CDD505-2E9C-101B-9397-08002B2CF9AE}" pid="5" name="CTP_TimeStamp">
    <vt:lpwstr>2019-07-29 18:34:48Z</vt:lpwstr>
  </property>
  <property fmtid="{D5CDD505-2E9C-101B-9397-08002B2CF9AE}" pid="6" name="CTPClassification">
    <vt:lpwstr>CTP_IC</vt:lpwstr>
  </property>
</Properties>
</file>