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4379B1" w:rsidP="00B97AB0">
            <w:pPr>
              <w:pStyle w:val="T2"/>
              <w:spacing w:after="120"/>
            </w:pPr>
            <w:r>
              <w:t>Resolution for CID 2088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367172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947D4B">
              <w:rPr>
                <w:b w:val="0"/>
                <w:sz w:val="24"/>
                <w:szCs w:val="24"/>
              </w:rPr>
              <w:t>9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367172">
              <w:rPr>
                <w:b w:val="0"/>
                <w:sz w:val="24"/>
                <w:szCs w:val="24"/>
              </w:rPr>
              <w:t>06</w:t>
            </w:r>
            <w:bookmarkStart w:id="0" w:name="_GoBack"/>
            <w:bookmarkEnd w:id="0"/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367172">
              <w:rPr>
                <w:b w:val="0"/>
                <w:sz w:val="24"/>
                <w:szCs w:val="24"/>
              </w:rPr>
              <w:t>26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1557C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143796" w:rsidRPr="00A40969">
                <w:rPr>
                  <w:rStyle w:val="Hyperlink"/>
                  <w:b w:val="0"/>
                  <w:sz w:val="22"/>
                  <w:szCs w:val="22"/>
                </w:rPr>
                <w:t>edward.ks.au@huawei.com</w:t>
              </w:r>
            </w:hyperlink>
            <w:r w:rsidR="00143796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 xml:space="preserve"> 2088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2.2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D0E11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501A48">
              <w:rPr>
                <w:sz w:val="24"/>
                <w:szCs w:val="24"/>
                <w:lang w:val="en-US"/>
              </w:rPr>
              <w:t>0</w:t>
            </w:r>
            <w:r w:rsidR="00C133F9">
              <w:rPr>
                <w:sz w:val="24"/>
                <w:szCs w:val="24"/>
                <w:lang w:val="en-US"/>
              </w:rPr>
              <w:t>88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C133F9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9.4.2.16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C133F9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996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C133F9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C133F9" w:rsidP="003D0E11">
            <w:pPr>
              <w:rPr>
                <w:sz w:val="24"/>
                <w:szCs w:val="24"/>
                <w:lang w:val="en-US"/>
              </w:rPr>
            </w:pPr>
            <w:r w:rsidRPr="00C133F9">
              <w:rPr>
                <w:sz w:val="24"/>
                <w:szCs w:val="24"/>
                <w:lang w:val="en-US"/>
              </w:rPr>
              <w:t>"Maximum tolerance" is just "tolerance"</w:t>
            </w:r>
          </w:p>
        </w:tc>
        <w:tc>
          <w:tcPr>
            <w:tcW w:w="1745" w:type="pct"/>
            <w:shd w:val="clear" w:color="auto" w:fill="auto"/>
          </w:tcPr>
          <w:p w:rsidR="008E50F4" w:rsidRPr="001E491B" w:rsidRDefault="00C133F9" w:rsidP="005D019D">
            <w:pPr>
              <w:rPr>
                <w:sz w:val="24"/>
                <w:szCs w:val="24"/>
                <w:lang w:val="en-US"/>
              </w:rPr>
            </w:pPr>
            <w:r w:rsidRPr="00C133F9">
              <w:rPr>
                <w:sz w:val="24"/>
                <w:szCs w:val="24"/>
                <w:lang w:val="en-US"/>
              </w:rPr>
              <w:t>Change (I think 4) instances of "maximum tolerance" to "tolerance"; listing one example.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9B4C26" w:rsidRDefault="00F85C46" w:rsidP="000F0EF3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Discussion:</w:t>
      </w:r>
    </w:p>
    <w:p w:rsidR="00E37CF1" w:rsidRDefault="00C133F9" w:rsidP="00E37CF1">
      <w:pPr>
        <w:spacing w:after="240"/>
        <w:jc w:val="both"/>
        <w:rPr>
          <w:sz w:val="24"/>
          <w:szCs w:val="24"/>
        </w:rPr>
      </w:pPr>
      <w:r w:rsidRPr="00DF1359">
        <w:rPr>
          <w:sz w:val="24"/>
          <w:szCs w:val="24"/>
        </w:rPr>
        <w:t>In Draft 2.2,</w:t>
      </w:r>
      <w:r w:rsidR="002331AB">
        <w:rPr>
          <w:sz w:val="24"/>
          <w:szCs w:val="24"/>
        </w:rPr>
        <w:t xml:space="preserve"> there are 103 instances of “tolerance”</w:t>
      </w:r>
      <w:r w:rsidR="006E59B9">
        <w:rPr>
          <w:sz w:val="24"/>
          <w:szCs w:val="24"/>
        </w:rPr>
        <w:t>.  Of interest to us is listed as follows:</w:t>
      </w:r>
    </w:p>
    <w:p w:rsidR="006E59B9" w:rsidRDefault="00E37CF1" w:rsidP="00E37CF1">
      <w:pPr>
        <w:pStyle w:val="ListParagraph"/>
        <w:numPr>
          <w:ilvl w:val="0"/>
          <w:numId w:val="43"/>
        </w:numPr>
        <w:spacing w:after="240"/>
        <w:jc w:val="both"/>
      </w:pPr>
      <w:r w:rsidRPr="00E37CF1">
        <w:t xml:space="preserve">1001.3:  The </w:t>
      </w:r>
      <w:r w:rsidRPr="00E37CF1">
        <w:t xml:space="preserve">maximum tolerance for the transmit power value reported in the TPC Response element is ± 5 </w:t>
      </w:r>
      <w:proofErr w:type="spellStart"/>
      <w:r w:rsidRPr="00E37CF1">
        <w:t>dB.</w:t>
      </w:r>
      <w:proofErr w:type="spellEnd"/>
    </w:p>
    <w:p w:rsidR="00E37CF1" w:rsidRDefault="00A97B07" w:rsidP="00A97B07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1506.10:  </w:t>
      </w:r>
      <w:r>
        <w:t>The maximum</w:t>
      </w:r>
      <w:r>
        <w:t xml:space="preserve"> </w:t>
      </w:r>
      <w:r>
        <w:t xml:space="preserve">tolerance for the value reported in Max Transmit Power field is ±5 </w:t>
      </w:r>
      <w:proofErr w:type="spellStart"/>
      <w:r>
        <w:t>dB</w:t>
      </w:r>
      <w:r>
        <w:t>.</w:t>
      </w:r>
      <w:proofErr w:type="spellEnd"/>
    </w:p>
    <w:p w:rsidR="00A97B07" w:rsidRDefault="00790F1F" w:rsidP="00790F1F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2297.24:  </w:t>
      </w:r>
      <w:r>
        <w:t>The maximum tolerance of the received power</w:t>
      </w:r>
      <w:r>
        <w:t xml:space="preserve"> </w:t>
      </w:r>
      <w:r>
        <w:t xml:space="preserve">measurements shall be ± 5 </w:t>
      </w:r>
      <w:proofErr w:type="spellStart"/>
      <w:r>
        <w:t>dB.</w:t>
      </w:r>
      <w:proofErr w:type="spellEnd"/>
    </w:p>
    <w:p w:rsidR="00733AD3" w:rsidRDefault="00E30E8F" w:rsidP="00E30E8F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2297.47:  </w:t>
      </w:r>
      <w:r w:rsidRPr="00E30E8F">
        <w:t xml:space="preserve">The maximum tolerance for the value reported in Max Transmit Power field shall be 5 </w:t>
      </w:r>
      <w:proofErr w:type="spellStart"/>
      <w:r w:rsidRPr="00E30E8F">
        <w:t>dB.</w:t>
      </w:r>
      <w:proofErr w:type="spellEnd"/>
    </w:p>
    <w:p w:rsidR="00E30E8F" w:rsidRDefault="00A51366" w:rsidP="00A51366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2863.37:  </w:t>
      </w:r>
      <w:r w:rsidRPr="00A51366">
        <w:t>The transmitted center frequency tolerance shall be ±25 ppm maximum.</w:t>
      </w:r>
    </w:p>
    <w:p w:rsidR="00A51366" w:rsidRDefault="00BA6F3E" w:rsidP="00BA6F3E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2863.42:  </w:t>
      </w:r>
      <w:r w:rsidRPr="00BA6F3E">
        <w:t>The PN code chip clock frequency tolerance shall be ±25 ppm maximum.</w:t>
      </w:r>
    </w:p>
    <w:p w:rsidR="00BA6F3E" w:rsidRDefault="00BA6F3E" w:rsidP="00BA6F3E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2893.32:  </w:t>
      </w:r>
      <w:r w:rsidRPr="00BA6F3E">
        <w:t>The transmitted center frequency tolerance shall be ±25 ppm maximum.</w:t>
      </w:r>
    </w:p>
    <w:p w:rsidR="00BA6F3E" w:rsidRDefault="00BA6F3E" w:rsidP="00BA6F3E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2893.37:  </w:t>
      </w:r>
      <w:r w:rsidRPr="00BA6F3E">
        <w:t>The PN code chip clock frequency tolerance shall be ±25 ppm maximum.</w:t>
      </w:r>
    </w:p>
    <w:p w:rsidR="00BA6F3E" w:rsidRDefault="003A48DD" w:rsidP="003A48DD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2931.38:  </w:t>
      </w:r>
      <w:r>
        <w:t>The transmitted center frequency tolerance shall be ±20 ppm maximum for 20 MHz and 10 MHz channels</w:t>
      </w:r>
      <w:r>
        <w:t xml:space="preserve"> </w:t>
      </w:r>
      <w:r>
        <w:t>and shall be ±10 ppm maximum for 5 MHz channels.</w:t>
      </w:r>
    </w:p>
    <w:p w:rsidR="003A48DD" w:rsidRDefault="00CA220A" w:rsidP="00CA220A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2931.46:  </w:t>
      </w:r>
      <w:r>
        <w:t>The symbol clock frequency tolerance shall be ±20 ppm maximum for 20 MHz and 10 MHz channels, and</w:t>
      </w:r>
      <w:r>
        <w:t xml:space="preserve"> </w:t>
      </w:r>
      <w:r>
        <w:t>shall be ±10 ppm maximum for 5 MHz channels.</w:t>
      </w:r>
    </w:p>
    <w:p w:rsidR="00773D80" w:rsidRDefault="00773D80" w:rsidP="00773D80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2954.12:  </w:t>
      </w:r>
      <w:r w:rsidRPr="00773D80">
        <w:t>The transmit center frequency tolerance shall be ± 25 ppm maximum.</w:t>
      </w:r>
    </w:p>
    <w:p w:rsidR="00773D80" w:rsidRDefault="00773D80" w:rsidP="00773D80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2954.17:  </w:t>
      </w:r>
      <w:r w:rsidRPr="00773D80">
        <w:t>The symbol clock frequency tolerance shall be ± 25 ppm maximum.</w:t>
      </w:r>
    </w:p>
    <w:p w:rsidR="00773D80" w:rsidRDefault="00CF225B" w:rsidP="00CF225B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3035.32:  </w:t>
      </w:r>
      <w:r>
        <w:t>The transmitter center frequency tolerance shall be ± 20 ppm maximum for the 5 GHz band and ± 25 ppm</w:t>
      </w:r>
      <w:r>
        <w:t xml:space="preserve"> </w:t>
      </w:r>
      <w:r>
        <w:t>maximum for the 2.4 GHz band.</w:t>
      </w:r>
    </w:p>
    <w:p w:rsidR="00CF225B" w:rsidRDefault="00833B7F" w:rsidP="00833B7F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3036.17:  </w:t>
      </w:r>
      <w:r>
        <w:t>The symbol clock frequency tolerance shall be ± 20 ppm maximum for 5 GHz bands and ± 25 ppm for</w:t>
      </w:r>
      <w:r>
        <w:t xml:space="preserve"> </w:t>
      </w:r>
      <w:r>
        <w:t>2.4 GHz bands.</w:t>
      </w:r>
    </w:p>
    <w:p w:rsidR="00833B7F" w:rsidRDefault="0081173B" w:rsidP="0081173B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3070.45:  </w:t>
      </w:r>
      <w:r w:rsidRPr="0081173B">
        <w:t>The transmitter center frequency tolerance shall be ± 20 ppm maximum.</w:t>
      </w:r>
    </w:p>
    <w:p w:rsidR="0081173B" w:rsidRDefault="00313970" w:rsidP="00313970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3070.56:  </w:t>
      </w:r>
      <w:r w:rsidRPr="00313970">
        <w:t>The symbol clock frequency tolerance shall be ± 20 ppm maximum.</w:t>
      </w:r>
    </w:p>
    <w:p w:rsidR="00313970" w:rsidRDefault="00442C19" w:rsidP="00442C19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3210.45:  </w:t>
      </w:r>
      <w:r w:rsidRPr="00442C19">
        <w:t>The symbol clock frequency and transmit center frequency tolerance shall be ±20 ppm maximum.</w:t>
      </w:r>
    </w:p>
    <w:p w:rsidR="00442C19" w:rsidRDefault="00EE5BAE" w:rsidP="00EE5BAE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3287.58:  </w:t>
      </w:r>
      <w:r w:rsidRPr="00EE5BAE">
        <w:t>The symbol clock frequency tolerance shall be maximum ±25 ppm.</w:t>
      </w:r>
    </w:p>
    <w:p w:rsidR="00EE5BAE" w:rsidRDefault="003D1E28" w:rsidP="003D1E2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3391.35:  </w:t>
      </w:r>
      <w:r w:rsidRPr="003D1E28">
        <w:t>The symbol clock frequency and transmit center frequency tolerance shall be ±20 ppm maximum.</w:t>
      </w:r>
    </w:p>
    <w:p w:rsidR="003D1E28" w:rsidRDefault="00A926B4" w:rsidP="00A926B4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3434.36:  </w:t>
      </w:r>
      <w:r w:rsidRPr="00A926B4">
        <w:t>The transmitter center frequency tolerance shall be ± 20 ppm maximum.</w:t>
      </w:r>
    </w:p>
    <w:p w:rsidR="00A926B4" w:rsidRDefault="003F7020" w:rsidP="003F7020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3434.47:  </w:t>
      </w:r>
      <w:r w:rsidRPr="003F7020">
        <w:t>The symbol clock frequency tolerance shall be ± 20 ppm maximum.</w:t>
      </w:r>
    </w:p>
    <w:p w:rsidR="003F7020" w:rsidRDefault="004C031E" w:rsidP="004C031E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3463.60:  </w:t>
      </w:r>
      <w:r w:rsidRPr="004C031E">
        <w:t>The transmitter center frequency tolerance shall be ± 20 ppm maximum.</w:t>
      </w:r>
    </w:p>
    <w:p w:rsidR="004C031E" w:rsidRDefault="005807AD" w:rsidP="005807AD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3464.9:  </w:t>
      </w:r>
      <w:r w:rsidRPr="005807AD">
        <w:t>The symbol clock frequency tolerance shall be ± 20 ppm maximum.</w:t>
      </w:r>
    </w:p>
    <w:p w:rsidR="00CC0267" w:rsidRDefault="00CC0267" w:rsidP="00CC0267">
      <w:pPr>
        <w:spacing w:after="240"/>
        <w:jc w:val="both"/>
        <w:rPr>
          <w:sz w:val="24"/>
          <w:szCs w:val="24"/>
        </w:rPr>
      </w:pPr>
      <w:r w:rsidRPr="00CC0267">
        <w:rPr>
          <w:sz w:val="24"/>
          <w:szCs w:val="24"/>
        </w:rPr>
        <w:t>Please note that there are other instances that do not use “maximum” for the term “tolerance”.  For example:</w:t>
      </w:r>
    </w:p>
    <w:p w:rsidR="001C3BBB" w:rsidRDefault="001C3BBB" w:rsidP="001C3BBB">
      <w:pPr>
        <w:pStyle w:val="ListParagraph"/>
        <w:numPr>
          <w:ilvl w:val="0"/>
          <w:numId w:val="44"/>
        </w:numPr>
        <w:spacing w:after="240"/>
        <w:jc w:val="both"/>
      </w:pPr>
      <w:r>
        <w:t xml:space="preserve">2947.17:  </w:t>
      </w:r>
      <w:r>
        <w:t>The frequency accuracy (see 17.3.9.5 (Transmit center frequency tolerance) and 17.3.9.6</w:t>
      </w:r>
    </w:p>
    <w:p w:rsidR="001C3BBB" w:rsidRDefault="001C3BBB" w:rsidP="001C3BBB">
      <w:pPr>
        <w:pStyle w:val="ListParagraph"/>
        <w:spacing w:after="240"/>
        <w:jc w:val="both"/>
      </w:pPr>
      <w:r>
        <w:t xml:space="preserve">(Symbol clock frequency tolerance)) </w:t>
      </w:r>
      <w:proofErr w:type="gramStart"/>
      <w:r>
        <w:t>is</w:t>
      </w:r>
      <w:proofErr w:type="gramEnd"/>
      <w:r>
        <w:t xml:space="preserve"> ±25 ppm.</w:t>
      </w:r>
    </w:p>
    <w:p w:rsidR="005752DB" w:rsidRDefault="005752DB" w:rsidP="005752DB">
      <w:pPr>
        <w:pStyle w:val="ListParagraph"/>
        <w:numPr>
          <w:ilvl w:val="0"/>
          <w:numId w:val="44"/>
        </w:numPr>
        <w:spacing w:after="240"/>
        <w:jc w:val="both"/>
      </w:pPr>
      <w:r>
        <w:t xml:space="preserve">3812.63:  </w:t>
      </w:r>
      <w:r>
        <w:t>This attribute indicates the offset with a tolerance of +/- 4 microseconds</w:t>
      </w:r>
      <w:r>
        <w:t xml:space="preserve"> </w:t>
      </w:r>
      <w:r>
        <w:t>relative to the TBTT for which a TIM frame</w:t>
      </w:r>
      <w:r>
        <w:t xml:space="preserve"> is scheduled for transmission.</w:t>
      </w:r>
    </w:p>
    <w:p w:rsidR="00CC0267" w:rsidRPr="00CC0267" w:rsidRDefault="00CE7CEC" w:rsidP="00CE7CEC">
      <w:pPr>
        <w:pStyle w:val="ListParagraph"/>
        <w:numPr>
          <w:ilvl w:val="0"/>
          <w:numId w:val="44"/>
        </w:numPr>
        <w:spacing w:after="240"/>
        <w:jc w:val="both"/>
      </w:pPr>
      <w:r>
        <w:lastRenderedPageBreak/>
        <w:t xml:space="preserve">4030.47:  </w:t>
      </w:r>
      <w:r>
        <w:t xml:space="preserve">The STA </w:t>
      </w:r>
      <w:proofErr w:type="spellStart"/>
      <w:proofErr w:type="gramStart"/>
      <w:r>
        <w:t>Tx</w:t>
      </w:r>
      <w:proofErr w:type="spellEnd"/>
      <w:proofErr w:type="gramEnd"/>
      <w:r>
        <w:t xml:space="preserve"> Power field indicates the target transmit power at the</w:t>
      </w:r>
      <w:r>
        <w:t xml:space="preserve"> antenna connector</w:t>
      </w:r>
      <w:r>
        <w:t xml:space="preserve"> with a tolerance of +/-5 dB for the lowest basic</w:t>
      </w:r>
      <w:r>
        <w:t xml:space="preserve"> </w:t>
      </w:r>
      <w:r>
        <w:t>rate of the reporting STA.</w:t>
      </w:r>
    </w:p>
    <w:p w:rsidR="00F85C46" w:rsidRDefault="00F85C46" w:rsidP="00F85C46">
      <w:pPr>
        <w:spacing w:after="24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Proposed resolution:</w:t>
      </w:r>
    </w:p>
    <w:p w:rsidR="00FF27E2" w:rsidRDefault="00FF27E2" w:rsidP="005D019D">
      <w:pPr>
        <w:tabs>
          <w:tab w:val="left" w:pos="1164"/>
        </w:tabs>
        <w:spacing w:after="240"/>
        <w:jc w:val="both"/>
        <w:rPr>
          <w:sz w:val="24"/>
          <w:szCs w:val="24"/>
        </w:rPr>
      </w:pPr>
      <w:r w:rsidRPr="00FF27E2">
        <w:rPr>
          <w:sz w:val="24"/>
          <w:szCs w:val="24"/>
        </w:rPr>
        <w:t>Revised</w:t>
      </w:r>
      <w:r w:rsidR="005D019D">
        <w:rPr>
          <w:sz w:val="24"/>
          <w:szCs w:val="24"/>
        </w:rPr>
        <w:tab/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 w:rsidRPr="00E37CF1">
        <w:t xml:space="preserve">1001.3:  The </w:t>
      </w:r>
      <w:del w:id="1" w:author="Edward Au" w:date="2019-06-26T11:51:00Z">
        <w:r w:rsidRPr="00E37CF1" w:rsidDel="002F1FE0">
          <w:delText xml:space="preserve">maximum </w:delText>
        </w:r>
      </w:del>
      <w:r w:rsidRPr="00E37CF1">
        <w:t xml:space="preserve">tolerance for the transmit power value reported in the TPC Response element is ± 5 </w:t>
      </w:r>
      <w:proofErr w:type="spellStart"/>
      <w:r w:rsidRPr="00E37CF1">
        <w:t>dB.</w:t>
      </w:r>
      <w:proofErr w:type="spellEnd"/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1506.10:  The </w:t>
      </w:r>
      <w:del w:id="2" w:author="Edward Au" w:date="2019-06-26T11:51:00Z">
        <w:r w:rsidDel="002F1FE0">
          <w:delText xml:space="preserve">maximum </w:delText>
        </w:r>
      </w:del>
      <w:r>
        <w:t xml:space="preserve">tolerance for the value reported in Max Transmit Power field is ±5 </w:t>
      </w:r>
      <w:proofErr w:type="spellStart"/>
      <w:r>
        <w:t>dB.</w:t>
      </w:r>
      <w:proofErr w:type="spellEnd"/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2297.24:  The </w:t>
      </w:r>
      <w:del w:id="3" w:author="Edward Au" w:date="2019-06-26T11:51:00Z">
        <w:r w:rsidDel="00C15916">
          <w:delText xml:space="preserve">maximum </w:delText>
        </w:r>
      </w:del>
      <w:r>
        <w:t xml:space="preserve">tolerance of the received power measurements shall be ± 5 </w:t>
      </w:r>
      <w:proofErr w:type="spellStart"/>
      <w:r>
        <w:t>dB.</w:t>
      </w:r>
      <w:proofErr w:type="spellEnd"/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2297.47:  </w:t>
      </w:r>
      <w:r w:rsidRPr="00E30E8F">
        <w:t xml:space="preserve">The </w:t>
      </w:r>
      <w:del w:id="4" w:author="Edward Au" w:date="2019-06-26T11:51:00Z">
        <w:r w:rsidRPr="00E30E8F" w:rsidDel="00C15916">
          <w:delText xml:space="preserve">maximum </w:delText>
        </w:r>
      </w:del>
      <w:r w:rsidRPr="00E30E8F">
        <w:t xml:space="preserve">tolerance for the value reported in Max Transmit Power field shall be 5 </w:t>
      </w:r>
      <w:proofErr w:type="spellStart"/>
      <w:r w:rsidRPr="00E30E8F">
        <w:t>dB.</w:t>
      </w:r>
      <w:proofErr w:type="spellEnd"/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2863.37:  </w:t>
      </w:r>
      <w:r w:rsidRPr="00A51366">
        <w:t>The transmitted center frequency tolerance shall be ±25 ppm</w:t>
      </w:r>
      <w:del w:id="5" w:author="Edward Au" w:date="2019-06-26T11:51:00Z">
        <w:r w:rsidRPr="00A51366" w:rsidDel="00C15916">
          <w:delText xml:space="preserve"> maximum</w:delText>
        </w:r>
      </w:del>
      <w:r w:rsidRPr="00A51366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2863.42:  </w:t>
      </w:r>
      <w:r w:rsidRPr="00BA6F3E">
        <w:t>The PN code chip clock frequency tolerance shall be ±25 ppm</w:t>
      </w:r>
      <w:del w:id="6" w:author="Edward Au" w:date="2019-06-26T11:51:00Z">
        <w:r w:rsidRPr="00BA6F3E" w:rsidDel="00C15916">
          <w:delText xml:space="preserve"> maximum</w:delText>
        </w:r>
      </w:del>
      <w:r w:rsidRPr="00BA6F3E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2893.32:  </w:t>
      </w:r>
      <w:r w:rsidRPr="00BA6F3E">
        <w:t>The transmitted center frequency tolerance shall be ±25 ppm</w:t>
      </w:r>
      <w:del w:id="7" w:author="Edward Au" w:date="2019-06-26T11:51:00Z">
        <w:r w:rsidRPr="00BA6F3E" w:rsidDel="00C15916">
          <w:delText xml:space="preserve"> maximum</w:delText>
        </w:r>
      </w:del>
      <w:r w:rsidRPr="00BA6F3E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2893.37:  </w:t>
      </w:r>
      <w:r w:rsidRPr="00BA6F3E">
        <w:t>The PN code chip clock frequency tolerance shall be ±25 ppm</w:t>
      </w:r>
      <w:del w:id="8" w:author="Edward Au" w:date="2019-06-26T11:51:00Z">
        <w:r w:rsidRPr="00BA6F3E" w:rsidDel="00C15916">
          <w:delText xml:space="preserve"> maximum</w:delText>
        </w:r>
      </w:del>
      <w:r w:rsidRPr="00BA6F3E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>2931.38:  The transmitted center frequency tolerance shall be ±20 ppm</w:t>
      </w:r>
      <w:del w:id="9" w:author="Edward Au" w:date="2019-06-26T11:51:00Z">
        <w:r w:rsidDel="00C15916">
          <w:delText xml:space="preserve"> maximum</w:delText>
        </w:r>
      </w:del>
      <w:r>
        <w:t xml:space="preserve"> for 20 MHz and 10 MHz channels and shall be ±10 ppm</w:t>
      </w:r>
      <w:del w:id="10" w:author="Edward Au" w:date="2019-06-26T11:51:00Z">
        <w:r w:rsidDel="00C15916">
          <w:delText xml:space="preserve"> maximum</w:delText>
        </w:r>
      </w:del>
      <w:r>
        <w:t xml:space="preserve"> for 5 MHz channels.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>2931.46:  The symbol clock frequency tolerance shall be ±20 ppm</w:t>
      </w:r>
      <w:del w:id="11" w:author="Edward Au" w:date="2019-06-26T11:51:00Z">
        <w:r w:rsidDel="00C15916">
          <w:delText xml:space="preserve"> maximum</w:delText>
        </w:r>
      </w:del>
      <w:r>
        <w:t xml:space="preserve"> for 20 MHz and 10 MHz channels, and shall be ±10 ppm</w:t>
      </w:r>
      <w:del w:id="12" w:author="Edward Au" w:date="2019-06-26T11:51:00Z">
        <w:r w:rsidDel="00C15916">
          <w:delText xml:space="preserve"> maximum</w:delText>
        </w:r>
      </w:del>
      <w:r>
        <w:t xml:space="preserve"> for 5 MHz channels.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2954.12:  </w:t>
      </w:r>
      <w:r w:rsidRPr="00773D80">
        <w:t>The transmit center frequency tolerance shall be ± 25 ppm</w:t>
      </w:r>
      <w:del w:id="13" w:author="Edward Au" w:date="2019-06-26T11:51:00Z">
        <w:r w:rsidRPr="00773D80" w:rsidDel="00C15916">
          <w:delText xml:space="preserve"> maximum</w:delText>
        </w:r>
      </w:del>
      <w:r w:rsidRPr="00773D80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2954.17:  </w:t>
      </w:r>
      <w:r w:rsidRPr="00773D80">
        <w:t>The symbol clock frequency tolerance shall be ± 25 ppm</w:t>
      </w:r>
      <w:del w:id="14" w:author="Edward Au" w:date="2019-06-26T11:51:00Z">
        <w:r w:rsidRPr="00773D80" w:rsidDel="00C15916">
          <w:delText xml:space="preserve"> maximum</w:delText>
        </w:r>
      </w:del>
      <w:r w:rsidRPr="00773D80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>3035.32:  The transmitter center frequency tolerance shall be ± 20 ppm</w:t>
      </w:r>
      <w:del w:id="15" w:author="Edward Au" w:date="2019-06-26T11:51:00Z">
        <w:r w:rsidDel="00C15916">
          <w:delText xml:space="preserve"> maximum</w:delText>
        </w:r>
      </w:del>
      <w:r>
        <w:t xml:space="preserve"> for the 5 GHz band and ± 25 ppm</w:t>
      </w:r>
      <w:del w:id="16" w:author="Edward Au" w:date="2019-06-26T11:51:00Z">
        <w:r w:rsidDel="00C15916">
          <w:delText xml:space="preserve"> maximum</w:delText>
        </w:r>
      </w:del>
      <w:r>
        <w:t xml:space="preserve"> for the 2.4 GHz band.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>3036.17:  The symbol clock frequency tolerance shall be ± 20 ppm</w:t>
      </w:r>
      <w:del w:id="17" w:author="Edward Au" w:date="2019-06-26T11:52:00Z">
        <w:r w:rsidDel="00C15916">
          <w:delText xml:space="preserve"> maximum</w:delText>
        </w:r>
      </w:del>
      <w:r>
        <w:t xml:space="preserve"> for 5 GHz bands and ± 25 ppm for 2.4 GHz bands.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3070.45:  </w:t>
      </w:r>
      <w:r w:rsidRPr="0081173B">
        <w:t>The transmitter center frequency tolerance shall be ± 20 ppm</w:t>
      </w:r>
      <w:del w:id="18" w:author="Edward Au" w:date="2019-06-26T11:52:00Z">
        <w:r w:rsidRPr="0081173B" w:rsidDel="00760FFF">
          <w:delText xml:space="preserve"> maximum</w:delText>
        </w:r>
      </w:del>
      <w:r w:rsidRPr="0081173B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3070.56:  </w:t>
      </w:r>
      <w:r w:rsidRPr="00313970">
        <w:t>The symbol clock frequency tolerance shall be ± 20 ppm</w:t>
      </w:r>
      <w:del w:id="19" w:author="Edward Au" w:date="2019-06-26T11:52:00Z">
        <w:r w:rsidRPr="00313970" w:rsidDel="00760FFF">
          <w:delText xml:space="preserve"> maximum</w:delText>
        </w:r>
      </w:del>
      <w:r w:rsidRPr="00313970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3210.45:  </w:t>
      </w:r>
      <w:r w:rsidRPr="00442C19">
        <w:t>The symbol clock frequency and transmit center frequency tolerance shall be ±20 ppm</w:t>
      </w:r>
      <w:del w:id="20" w:author="Edward Au" w:date="2019-06-26T11:52:00Z">
        <w:r w:rsidRPr="00442C19" w:rsidDel="00760FFF">
          <w:delText xml:space="preserve"> maximum</w:delText>
        </w:r>
      </w:del>
      <w:r w:rsidRPr="00442C19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3287.58:  </w:t>
      </w:r>
      <w:r w:rsidRPr="00EE5BAE">
        <w:t>The symbol clock frequency tolerance shall be</w:t>
      </w:r>
      <w:del w:id="21" w:author="Edward Au" w:date="2019-06-26T11:52:00Z">
        <w:r w:rsidRPr="00EE5BAE" w:rsidDel="00760FFF">
          <w:delText xml:space="preserve"> maximum</w:delText>
        </w:r>
      </w:del>
      <w:r w:rsidRPr="00EE5BAE">
        <w:t xml:space="preserve"> ±25 ppm.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3391.35:  </w:t>
      </w:r>
      <w:r w:rsidRPr="003D1E28">
        <w:t>The symbol clock frequency and transmit center frequency tolerance shall be ±20 ppm</w:t>
      </w:r>
      <w:del w:id="22" w:author="Edward Au" w:date="2019-06-26T11:52:00Z">
        <w:r w:rsidRPr="003D1E28" w:rsidDel="00760FFF">
          <w:delText xml:space="preserve"> maximum</w:delText>
        </w:r>
      </w:del>
      <w:r w:rsidRPr="003D1E28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3434.36:  </w:t>
      </w:r>
      <w:r w:rsidRPr="00A926B4">
        <w:t>The transmitter center frequency tolerance shall be ± 20 ppm</w:t>
      </w:r>
      <w:del w:id="23" w:author="Edward Au" w:date="2019-06-26T11:52:00Z">
        <w:r w:rsidRPr="00A926B4" w:rsidDel="00760FFF">
          <w:delText xml:space="preserve"> maximum</w:delText>
        </w:r>
      </w:del>
      <w:r w:rsidRPr="00A926B4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3434.47:  </w:t>
      </w:r>
      <w:r w:rsidRPr="003F7020">
        <w:t>The symbol clock frequency tolerance shall be ± 20 ppm</w:t>
      </w:r>
      <w:del w:id="24" w:author="Edward Au" w:date="2019-06-26T11:52:00Z">
        <w:r w:rsidRPr="003F7020" w:rsidDel="00760FFF">
          <w:delText xml:space="preserve"> maximum</w:delText>
        </w:r>
      </w:del>
      <w:r w:rsidRPr="003F7020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3463.60:  </w:t>
      </w:r>
      <w:r w:rsidRPr="004C031E">
        <w:t>The transmitter center frequency tolerance shall be ± 20 ppm</w:t>
      </w:r>
      <w:del w:id="25" w:author="Edward Au" w:date="2019-06-26T11:52:00Z">
        <w:r w:rsidRPr="004C031E" w:rsidDel="00760FFF">
          <w:delText xml:space="preserve"> maximum</w:delText>
        </w:r>
      </w:del>
      <w:r w:rsidRPr="004C031E">
        <w:t>.</w:t>
      </w:r>
    </w:p>
    <w:p w:rsidR="006409C8" w:rsidRDefault="006409C8" w:rsidP="006409C8">
      <w:pPr>
        <w:pStyle w:val="ListParagraph"/>
        <w:numPr>
          <w:ilvl w:val="0"/>
          <w:numId w:val="43"/>
        </w:numPr>
        <w:spacing w:after="240"/>
        <w:jc w:val="both"/>
      </w:pPr>
      <w:r>
        <w:t xml:space="preserve">3464.9:  </w:t>
      </w:r>
      <w:r w:rsidRPr="005807AD">
        <w:t>The symbol clock frequency tolerance shall be ± 20 ppm</w:t>
      </w:r>
      <w:del w:id="26" w:author="Edward Au" w:date="2019-06-26T11:52:00Z">
        <w:r w:rsidRPr="005807AD" w:rsidDel="00760FFF">
          <w:delText xml:space="preserve"> maximum</w:delText>
        </w:r>
      </w:del>
      <w:r w:rsidRPr="005807AD">
        <w:t>.</w:t>
      </w:r>
    </w:p>
    <w:p w:rsidR="006409C8" w:rsidRPr="006409C8" w:rsidRDefault="006409C8" w:rsidP="005D019D">
      <w:pPr>
        <w:tabs>
          <w:tab w:val="left" w:pos="1164"/>
        </w:tabs>
        <w:spacing w:after="240"/>
        <w:jc w:val="both"/>
        <w:rPr>
          <w:sz w:val="24"/>
          <w:szCs w:val="24"/>
          <w:lang w:val="en-US"/>
        </w:rPr>
      </w:pPr>
    </w:p>
    <w:p w:rsidR="00F50E62" w:rsidRPr="00F50E62" w:rsidRDefault="00F50E62" w:rsidP="00F50E62">
      <w:pPr>
        <w:tabs>
          <w:tab w:val="left" w:pos="40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50E62" w:rsidRPr="00F50E62" w:rsidSect="00620EB6">
      <w:headerReference w:type="default" r:id="rId9"/>
      <w:footerReference w:type="default" r:id="rId10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7CB" w:rsidRDefault="001557CB">
      <w:r>
        <w:separator/>
      </w:r>
    </w:p>
  </w:endnote>
  <w:endnote w:type="continuationSeparator" w:id="0">
    <w:p w:rsidR="001557CB" w:rsidRDefault="0015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1557CB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B45D6F">
      <w:t>Submission</w:t>
    </w:r>
    <w:r>
      <w:fldChar w:fldCharType="end"/>
    </w:r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367172">
      <w:rPr>
        <w:noProof/>
      </w:rPr>
      <w:t>3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7CB" w:rsidRDefault="001557CB">
      <w:r>
        <w:separator/>
      </w:r>
    </w:p>
  </w:footnote>
  <w:footnote w:type="continuationSeparator" w:id="0">
    <w:p w:rsidR="001557CB" w:rsidRDefault="00155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052011" w:rsidP="00A525F0">
    <w:pPr>
      <w:pStyle w:val="Header"/>
      <w:tabs>
        <w:tab w:val="clear" w:pos="6480"/>
        <w:tab w:val="center" w:pos="4680"/>
        <w:tab w:val="right" w:pos="9781"/>
      </w:tabs>
    </w:pPr>
    <w:r>
      <w:t>June</w:t>
    </w:r>
    <w:r w:rsidR="00B45D6F">
      <w:t xml:space="preserve"> 2019</w:t>
    </w:r>
    <w:r w:rsidR="00B45D6F">
      <w:tab/>
    </w:r>
    <w:r w:rsidR="00B45D6F">
      <w:tab/>
      <w:t xml:space="preserve">  </w:t>
    </w:r>
    <w:r w:rsidR="001557CB">
      <w:fldChar w:fldCharType="begin"/>
    </w:r>
    <w:r w:rsidR="001557CB">
      <w:instrText xml:space="preserve"> TITLE  \* MERGEFORMAT </w:instrText>
    </w:r>
    <w:r w:rsidR="001557CB">
      <w:fldChar w:fldCharType="separate"/>
    </w:r>
    <w:r w:rsidR="00367172">
      <w:t>doc.: IEEE 802.11-19/1039</w:t>
    </w:r>
    <w:r w:rsidR="00B45D6F">
      <w:t>r</w:t>
    </w:r>
    <w:r w:rsidR="00367172">
      <w:t>0</w:t>
    </w:r>
    <w:r w:rsidR="001557CB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6"/>
  </w:num>
  <w:num w:numId="7">
    <w:abstractNumId w:val="12"/>
  </w:num>
  <w:num w:numId="8">
    <w:abstractNumId w:val="36"/>
  </w:num>
  <w:num w:numId="9">
    <w:abstractNumId w:val="17"/>
  </w:num>
  <w:num w:numId="10">
    <w:abstractNumId w:val="1"/>
  </w:num>
  <w:num w:numId="11">
    <w:abstractNumId w:val="7"/>
  </w:num>
  <w:num w:numId="12">
    <w:abstractNumId w:val="15"/>
  </w:num>
  <w:num w:numId="13">
    <w:abstractNumId w:val="2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37"/>
  </w:num>
  <w:num w:numId="20">
    <w:abstractNumId w:val="21"/>
  </w:num>
  <w:num w:numId="21">
    <w:abstractNumId w:val="23"/>
  </w:num>
  <w:num w:numId="22">
    <w:abstractNumId w:val="34"/>
  </w:num>
  <w:num w:numId="23">
    <w:abstractNumId w:val="35"/>
  </w:num>
  <w:num w:numId="24">
    <w:abstractNumId w:val="18"/>
  </w:num>
  <w:num w:numId="25">
    <w:abstractNumId w:val="2"/>
  </w:num>
  <w:num w:numId="26">
    <w:abstractNumId w:val="33"/>
  </w:num>
  <w:num w:numId="27">
    <w:abstractNumId w:val="27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1"/>
  </w:num>
  <w:num w:numId="33">
    <w:abstractNumId w:val="31"/>
  </w:num>
  <w:num w:numId="34">
    <w:abstractNumId w:val="9"/>
  </w:num>
  <w:num w:numId="35">
    <w:abstractNumId w:val="30"/>
  </w:num>
  <w:num w:numId="36">
    <w:abstractNumId w:val="29"/>
  </w:num>
  <w:num w:numId="37">
    <w:abstractNumId w:val="19"/>
  </w:num>
  <w:num w:numId="38">
    <w:abstractNumId w:val="6"/>
  </w:num>
  <w:num w:numId="39">
    <w:abstractNumId w:val="24"/>
  </w:num>
  <w:num w:numId="40">
    <w:abstractNumId w:val="14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2"/>
  </w:num>
  <w:num w:numId="43">
    <w:abstractNumId w:val="26"/>
  </w:num>
  <w:num w:numId="44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Au">
    <w15:presenceInfo w15:providerId="Windows Live" w15:userId="4e3849113e5aac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4944"/>
    <w:rsid w:val="00006226"/>
    <w:rsid w:val="00007F52"/>
    <w:rsid w:val="00010D1B"/>
    <w:rsid w:val="0001289D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EA0"/>
    <w:rsid w:val="00064C48"/>
    <w:rsid w:val="00064F73"/>
    <w:rsid w:val="00066FC8"/>
    <w:rsid w:val="00067B93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EDD"/>
    <w:rsid w:val="000C177E"/>
    <w:rsid w:val="000C26F6"/>
    <w:rsid w:val="000C2BCD"/>
    <w:rsid w:val="000C31D5"/>
    <w:rsid w:val="000C3CD2"/>
    <w:rsid w:val="000C4668"/>
    <w:rsid w:val="000C4D90"/>
    <w:rsid w:val="000C5AFE"/>
    <w:rsid w:val="000C5E14"/>
    <w:rsid w:val="000C6559"/>
    <w:rsid w:val="000C7133"/>
    <w:rsid w:val="000D0BAE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10083F"/>
    <w:rsid w:val="00100EA2"/>
    <w:rsid w:val="00100F19"/>
    <w:rsid w:val="0010217F"/>
    <w:rsid w:val="001025E9"/>
    <w:rsid w:val="00104E00"/>
    <w:rsid w:val="00105397"/>
    <w:rsid w:val="001055E6"/>
    <w:rsid w:val="00106C22"/>
    <w:rsid w:val="00107964"/>
    <w:rsid w:val="00112711"/>
    <w:rsid w:val="00113C94"/>
    <w:rsid w:val="0011562A"/>
    <w:rsid w:val="00116B5C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C0054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8AC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E61"/>
    <w:rsid w:val="002B5197"/>
    <w:rsid w:val="002B5477"/>
    <w:rsid w:val="002B54A4"/>
    <w:rsid w:val="002B56FB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34E0"/>
    <w:rsid w:val="00334719"/>
    <w:rsid w:val="003348DC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468"/>
    <w:rsid w:val="003A48DD"/>
    <w:rsid w:val="003A61D6"/>
    <w:rsid w:val="003A6437"/>
    <w:rsid w:val="003A666B"/>
    <w:rsid w:val="003A6F0D"/>
    <w:rsid w:val="003A6F16"/>
    <w:rsid w:val="003A7495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526"/>
    <w:rsid w:val="003E0B87"/>
    <w:rsid w:val="003E1AB9"/>
    <w:rsid w:val="003E2302"/>
    <w:rsid w:val="003E740A"/>
    <w:rsid w:val="003F0337"/>
    <w:rsid w:val="003F0413"/>
    <w:rsid w:val="003F4A25"/>
    <w:rsid w:val="003F4B3F"/>
    <w:rsid w:val="003F7020"/>
    <w:rsid w:val="003F7856"/>
    <w:rsid w:val="003F7D95"/>
    <w:rsid w:val="00400113"/>
    <w:rsid w:val="00403395"/>
    <w:rsid w:val="004041AF"/>
    <w:rsid w:val="0040610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379B1"/>
    <w:rsid w:val="004402ED"/>
    <w:rsid w:val="004412DD"/>
    <w:rsid w:val="00442037"/>
    <w:rsid w:val="00442C19"/>
    <w:rsid w:val="004430F9"/>
    <w:rsid w:val="00450B89"/>
    <w:rsid w:val="00452498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46E6"/>
    <w:rsid w:val="00487EDF"/>
    <w:rsid w:val="00491A47"/>
    <w:rsid w:val="00493DD7"/>
    <w:rsid w:val="00494B45"/>
    <w:rsid w:val="004979F9"/>
    <w:rsid w:val="004A1769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87E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2846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8F2"/>
    <w:rsid w:val="005B5762"/>
    <w:rsid w:val="005B676E"/>
    <w:rsid w:val="005B6BD0"/>
    <w:rsid w:val="005C0160"/>
    <w:rsid w:val="005C127F"/>
    <w:rsid w:val="005C22C2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31CC"/>
    <w:rsid w:val="005E3AA1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3F8"/>
    <w:rsid w:val="00681444"/>
    <w:rsid w:val="00683A5B"/>
    <w:rsid w:val="00683BE4"/>
    <w:rsid w:val="00683FD7"/>
    <w:rsid w:val="00685C35"/>
    <w:rsid w:val="006861B7"/>
    <w:rsid w:val="00687EB4"/>
    <w:rsid w:val="006919D4"/>
    <w:rsid w:val="00695056"/>
    <w:rsid w:val="006966B3"/>
    <w:rsid w:val="006A346B"/>
    <w:rsid w:val="006A3A06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50A0"/>
    <w:rsid w:val="00715B72"/>
    <w:rsid w:val="00716E7C"/>
    <w:rsid w:val="00720292"/>
    <w:rsid w:val="00720E1A"/>
    <w:rsid w:val="00723000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5D7"/>
    <w:rsid w:val="00751839"/>
    <w:rsid w:val="00751AB7"/>
    <w:rsid w:val="00751C3E"/>
    <w:rsid w:val="007522E5"/>
    <w:rsid w:val="00753811"/>
    <w:rsid w:val="00754BA5"/>
    <w:rsid w:val="00755663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39B8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5942"/>
    <w:rsid w:val="00815F65"/>
    <w:rsid w:val="00817014"/>
    <w:rsid w:val="00820B34"/>
    <w:rsid w:val="00820DD5"/>
    <w:rsid w:val="008218AB"/>
    <w:rsid w:val="00821F2B"/>
    <w:rsid w:val="00823016"/>
    <w:rsid w:val="00824368"/>
    <w:rsid w:val="00830907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8F4"/>
    <w:rsid w:val="00867A3B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2ADE"/>
    <w:rsid w:val="008B3913"/>
    <w:rsid w:val="008B4386"/>
    <w:rsid w:val="008B43EB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75E1"/>
    <w:rsid w:val="009312CA"/>
    <w:rsid w:val="009345C8"/>
    <w:rsid w:val="00934BE0"/>
    <w:rsid w:val="00934E60"/>
    <w:rsid w:val="0093629C"/>
    <w:rsid w:val="00937EFD"/>
    <w:rsid w:val="00940BC6"/>
    <w:rsid w:val="0094175C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55F2"/>
    <w:rsid w:val="009D67D2"/>
    <w:rsid w:val="009D7963"/>
    <w:rsid w:val="009D7D9C"/>
    <w:rsid w:val="009E098F"/>
    <w:rsid w:val="009E1AB0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A0027C"/>
    <w:rsid w:val="00A00FF6"/>
    <w:rsid w:val="00A01C38"/>
    <w:rsid w:val="00A02FC4"/>
    <w:rsid w:val="00A048A8"/>
    <w:rsid w:val="00A04925"/>
    <w:rsid w:val="00A06F63"/>
    <w:rsid w:val="00A10578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78B5"/>
    <w:rsid w:val="00B17C1F"/>
    <w:rsid w:val="00B220AA"/>
    <w:rsid w:val="00B25166"/>
    <w:rsid w:val="00B258D0"/>
    <w:rsid w:val="00B26BEB"/>
    <w:rsid w:val="00B27229"/>
    <w:rsid w:val="00B276F6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1BFB"/>
    <w:rsid w:val="00B53C1C"/>
    <w:rsid w:val="00B554E3"/>
    <w:rsid w:val="00B57344"/>
    <w:rsid w:val="00B61B7A"/>
    <w:rsid w:val="00B624A0"/>
    <w:rsid w:val="00B64521"/>
    <w:rsid w:val="00B6486A"/>
    <w:rsid w:val="00B67992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F88"/>
    <w:rsid w:val="00BD1553"/>
    <w:rsid w:val="00BD27A0"/>
    <w:rsid w:val="00BD3442"/>
    <w:rsid w:val="00BD4E60"/>
    <w:rsid w:val="00BD599A"/>
    <w:rsid w:val="00BD624B"/>
    <w:rsid w:val="00BD6B5B"/>
    <w:rsid w:val="00BD7100"/>
    <w:rsid w:val="00BD7233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7DA6"/>
    <w:rsid w:val="00C31385"/>
    <w:rsid w:val="00C3183D"/>
    <w:rsid w:val="00C3421E"/>
    <w:rsid w:val="00C35805"/>
    <w:rsid w:val="00C35F3A"/>
    <w:rsid w:val="00C36132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7AAB"/>
    <w:rsid w:val="00C77E4C"/>
    <w:rsid w:val="00C77E55"/>
    <w:rsid w:val="00C80673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40582"/>
    <w:rsid w:val="00D413D3"/>
    <w:rsid w:val="00D41442"/>
    <w:rsid w:val="00D415D4"/>
    <w:rsid w:val="00D436AC"/>
    <w:rsid w:val="00D44F30"/>
    <w:rsid w:val="00D45946"/>
    <w:rsid w:val="00D50881"/>
    <w:rsid w:val="00D510AA"/>
    <w:rsid w:val="00D531E1"/>
    <w:rsid w:val="00D54DC8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2CA0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FFD"/>
    <w:rsid w:val="00E052EF"/>
    <w:rsid w:val="00E1022F"/>
    <w:rsid w:val="00E12776"/>
    <w:rsid w:val="00E142E9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284D"/>
    <w:rsid w:val="00EE2BA2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DFB"/>
    <w:rsid w:val="00F7074B"/>
    <w:rsid w:val="00F71076"/>
    <w:rsid w:val="00F71B39"/>
    <w:rsid w:val="00F738C2"/>
    <w:rsid w:val="00F76570"/>
    <w:rsid w:val="00F77FD0"/>
    <w:rsid w:val="00F83458"/>
    <w:rsid w:val="00F84BF6"/>
    <w:rsid w:val="00F85C46"/>
    <w:rsid w:val="00F868F3"/>
    <w:rsid w:val="00F91E53"/>
    <w:rsid w:val="00F95E52"/>
    <w:rsid w:val="00F96B0B"/>
    <w:rsid w:val="00FA00B5"/>
    <w:rsid w:val="00FA048F"/>
    <w:rsid w:val="00FA257B"/>
    <w:rsid w:val="00FA2D37"/>
    <w:rsid w:val="00FA3C3B"/>
    <w:rsid w:val="00FA49FB"/>
    <w:rsid w:val="00FA5763"/>
    <w:rsid w:val="00FA69EC"/>
    <w:rsid w:val="00FA6AE4"/>
    <w:rsid w:val="00FA773C"/>
    <w:rsid w:val="00FA7F33"/>
    <w:rsid w:val="00FB1CD6"/>
    <w:rsid w:val="00FB256A"/>
    <w:rsid w:val="00FB2786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.ks.au@huawe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19125-2567-4CC0-859F-6B57DDCF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19/0598r1</vt:lpstr>
    </vt:vector>
  </TitlesOfParts>
  <Company>Huawei Technologies</Company>
  <LinksUpToDate>false</LinksUpToDate>
  <CharactersWithSpaces>5665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19/1039r0</dc:title>
  <dc:subject>Comment Resolution for CID1014</dc:subject>
  <dc:creator>Edward Au</dc:creator>
  <cp:keywords>Submission</cp:keywords>
  <dc:description>Resolution for CID 2088</dc:description>
  <cp:lastModifiedBy>Edward Au</cp:lastModifiedBy>
  <cp:revision>216</cp:revision>
  <cp:lastPrinted>2011-03-31T18:31:00Z</cp:lastPrinted>
  <dcterms:created xsi:type="dcterms:W3CDTF">2017-12-15T16:00:00Z</dcterms:created>
  <dcterms:modified xsi:type="dcterms:W3CDTF">2019-06-26T15:56:00Z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