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79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8"/>
              <w:gridCol w:w="1297"/>
              <w:gridCol w:w="1850"/>
              <w:gridCol w:w="1232"/>
              <w:gridCol w:w="2346"/>
            </w:tblGrid>
            <w:tr w:rsidR="008B3792" w:rsidRPr="00CD4C78" w:rsidTr="00810624">
              <w:trPr>
                <w:trHeight w:val="485"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:rsidR="008B3792" w:rsidRPr="00CD4C78" w:rsidRDefault="004E06ED" w:rsidP="004E06ED">
                  <w:pPr>
                    <w:pStyle w:val="T2"/>
                  </w:pPr>
                  <w:r>
                    <w:rPr>
                      <w:lang w:eastAsia="ko-KR"/>
                    </w:rPr>
                    <w:t>Default QMF policy additions</w:t>
                  </w:r>
                </w:p>
              </w:tc>
            </w:tr>
            <w:tr w:rsidR="008B3792" w:rsidRPr="00CD4C78" w:rsidTr="00810624">
              <w:trPr>
                <w:trHeight w:val="359"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:rsidR="008B3792" w:rsidRPr="00CD4C78" w:rsidRDefault="008B3792" w:rsidP="00DA0158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201</w:t>
                  </w:r>
                  <w:r w:rsidR="00DA0158">
                    <w:rPr>
                      <w:b w:val="0"/>
                      <w:sz w:val="20"/>
                    </w:rPr>
                    <w:t>9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007BD6">
                    <w:rPr>
                      <w:b w:val="0"/>
                      <w:sz w:val="20"/>
                    </w:rPr>
                    <w:t>0</w:t>
                  </w:r>
                  <w:r w:rsidR="00DA0158">
                    <w:rPr>
                      <w:b w:val="0"/>
                      <w:sz w:val="20"/>
                    </w:rPr>
                    <w:t>3</w:t>
                  </w:r>
                  <w:r w:rsidRPr="00CD4C78">
                    <w:rPr>
                      <w:rFonts w:hint="eastAsia"/>
                      <w:b w:val="0"/>
                      <w:sz w:val="20"/>
                      <w:lang w:eastAsia="ko-KR"/>
                    </w:rPr>
                    <w:t>-</w:t>
                  </w:r>
                  <w:r w:rsidR="00DA0158">
                    <w:rPr>
                      <w:b w:val="0"/>
                      <w:sz w:val="20"/>
                      <w:lang w:eastAsia="ko-KR"/>
                    </w:rPr>
                    <w:t>01</w:t>
                  </w:r>
                </w:p>
              </w:tc>
            </w:tr>
            <w:tr w:rsidR="008B3792" w:rsidRPr="00CD4C78" w:rsidTr="00810624">
              <w:trPr>
                <w:cantSplit/>
                <w:jc w:val="center"/>
              </w:trPr>
              <w:tc>
                <w:tcPr>
                  <w:tcW w:w="7943" w:type="dxa"/>
                  <w:gridSpan w:val="5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:rsidTr="00810624">
              <w:trPr>
                <w:jc w:val="center"/>
              </w:trPr>
              <w:tc>
                <w:tcPr>
                  <w:tcW w:w="1218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1297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850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1232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346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Matthew Fischer</w:t>
                  </w:r>
                </w:p>
              </w:tc>
              <w:tc>
                <w:tcPr>
                  <w:tcW w:w="1297" w:type="dxa"/>
                  <w:vAlign w:val="center"/>
                </w:tcPr>
                <w:p w:rsidR="006910E4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Broadcom</w:t>
                  </w: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F221E2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hyperlink r:id="rId12" w:history="1">
                    <w:r w:rsidR="006910E4" w:rsidRPr="004E4A89">
                      <w:rPr>
                        <w:rStyle w:val="Hyperlink"/>
                        <w:b w:val="0"/>
                        <w:sz w:val="18"/>
                        <w:szCs w:val="18"/>
                        <w:lang w:eastAsia="ko-KR"/>
                      </w:rPr>
                      <w:t>Matthew.fischer@broadcom.com</w:t>
                    </w:r>
                  </w:hyperlink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810624">
              <w:trPr>
                <w:trHeight w:val="359"/>
                <w:jc w:val="center"/>
              </w:trPr>
              <w:tc>
                <w:tcPr>
                  <w:tcW w:w="1218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97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232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346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</w:tbl>
          <w:p w:rsidR="00EA6977" w:rsidRDefault="00EA6977" w:rsidP="000609BC">
            <w:pPr>
              <w:pStyle w:val="T2"/>
            </w:pPr>
          </w:p>
        </w:tc>
      </w:tr>
    </w:tbl>
    <w:p w:rsidR="003E4403" w:rsidRPr="00CD4C78" w:rsidRDefault="003E4403">
      <w:pPr>
        <w:pStyle w:val="T1"/>
        <w:spacing w:after="120"/>
        <w:rPr>
          <w:sz w:val="22"/>
        </w:rPr>
      </w:pPr>
    </w:p>
    <w:p w:rsidR="003E4403" w:rsidRPr="00CD4C78" w:rsidRDefault="003E4403">
      <w:pPr>
        <w:pStyle w:val="T1"/>
        <w:spacing w:after="120"/>
        <w:rPr>
          <w:sz w:val="22"/>
        </w:rPr>
      </w:pPr>
    </w:p>
    <w:p w:rsidR="003E4403" w:rsidRPr="00CD4C78" w:rsidRDefault="003E4403" w:rsidP="003E4403">
      <w:pPr>
        <w:pStyle w:val="T1"/>
        <w:spacing w:after="120"/>
      </w:pPr>
      <w:r w:rsidRPr="00CD4C78">
        <w:t>Abstract</w:t>
      </w:r>
    </w:p>
    <w:p w:rsidR="005F3E4B" w:rsidRDefault="005F3E4B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This document presents p</w:t>
      </w:r>
      <w:r w:rsidR="005E1D73">
        <w:rPr>
          <w:sz w:val="20"/>
          <w:lang w:eastAsia="ko-KR"/>
        </w:rPr>
        <w:t xml:space="preserve">roposed </w:t>
      </w:r>
      <w:r>
        <w:rPr>
          <w:sz w:val="20"/>
          <w:lang w:eastAsia="ko-KR"/>
        </w:rPr>
        <w:t xml:space="preserve">draft edit instructions and accompanying discussion regarding the </w:t>
      </w:r>
      <w:r w:rsidR="004E06ED">
        <w:rPr>
          <w:sz w:val="20"/>
          <w:lang w:eastAsia="ko-KR"/>
        </w:rPr>
        <w:t>inclu</w:t>
      </w:r>
      <w:r>
        <w:rPr>
          <w:sz w:val="20"/>
          <w:lang w:eastAsia="ko-KR"/>
        </w:rPr>
        <w:t>sion of</w:t>
      </w:r>
      <w:r w:rsidR="00C02B0E">
        <w:rPr>
          <w:sz w:val="20"/>
          <w:lang w:eastAsia="ko-KR"/>
        </w:rPr>
        <w:t xml:space="preserve"> </w:t>
      </w:r>
      <w:r>
        <w:rPr>
          <w:sz w:val="20"/>
          <w:lang w:eastAsia="ko-KR"/>
        </w:rPr>
        <w:t xml:space="preserve">default QMF policy values for various </w:t>
      </w:r>
      <w:r w:rsidR="00C02B0E">
        <w:rPr>
          <w:sz w:val="20"/>
          <w:lang w:eastAsia="ko-KR"/>
        </w:rPr>
        <w:t xml:space="preserve">Action frames </w:t>
      </w:r>
      <w:r>
        <w:rPr>
          <w:sz w:val="20"/>
          <w:lang w:eastAsia="ko-KR"/>
        </w:rPr>
        <w:t>that do not currently have a default QMF policy value.</w:t>
      </w:r>
    </w:p>
    <w:p w:rsidR="00A216DE" w:rsidRDefault="00A216DE" w:rsidP="004B4C24">
      <w:pPr>
        <w:jc w:val="both"/>
        <w:rPr>
          <w:sz w:val="20"/>
          <w:lang w:eastAsia="ko-KR"/>
        </w:rPr>
      </w:pPr>
    </w:p>
    <w:p w:rsidR="00A216DE" w:rsidRDefault="00A216DE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 xml:space="preserve">The proposed changes address CID </w:t>
      </w:r>
      <w:r w:rsidR="00C02B0E">
        <w:rPr>
          <w:sz w:val="20"/>
          <w:lang w:eastAsia="ko-KR"/>
        </w:rPr>
        <w:t>2718</w:t>
      </w:r>
      <w:r w:rsidR="00DA0158">
        <w:rPr>
          <w:sz w:val="20"/>
          <w:lang w:eastAsia="ko-KR"/>
        </w:rPr>
        <w:t xml:space="preserve"> </w:t>
      </w:r>
      <w:r w:rsidR="007D0A9F">
        <w:rPr>
          <w:sz w:val="20"/>
          <w:lang w:eastAsia="ko-KR"/>
        </w:rPr>
        <w:t>of LB23</w:t>
      </w:r>
      <w:r w:rsidR="00DA0158">
        <w:rPr>
          <w:sz w:val="20"/>
          <w:lang w:eastAsia="ko-KR"/>
        </w:rPr>
        <w:t>6</w:t>
      </w:r>
      <w:r w:rsidR="007D0A9F">
        <w:rPr>
          <w:sz w:val="20"/>
          <w:lang w:eastAsia="ko-KR"/>
        </w:rPr>
        <w:t xml:space="preserve"> </w:t>
      </w:r>
      <w:r>
        <w:rPr>
          <w:sz w:val="20"/>
          <w:lang w:eastAsia="ko-KR"/>
        </w:rPr>
        <w:t xml:space="preserve">on </w:t>
      </w:r>
      <w:proofErr w:type="spellStart"/>
      <w:r>
        <w:rPr>
          <w:sz w:val="20"/>
          <w:lang w:eastAsia="ko-KR"/>
        </w:rPr>
        <w:t>TG</w:t>
      </w:r>
      <w:r w:rsidR="00DA0158">
        <w:rPr>
          <w:sz w:val="20"/>
          <w:lang w:eastAsia="ko-KR"/>
        </w:rPr>
        <w:t>md</w:t>
      </w:r>
      <w:proofErr w:type="spellEnd"/>
      <w:r>
        <w:rPr>
          <w:sz w:val="20"/>
          <w:lang w:eastAsia="ko-KR"/>
        </w:rPr>
        <w:t xml:space="preserve"> D</w:t>
      </w:r>
      <w:r w:rsidR="00DA0158">
        <w:rPr>
          <w:sz w:val="20"/>
          <w:lang w:eastAsia="ko-KR"/>
        </w:rPr>
        <w:t>2</w:t>
      </w:r>
      <w:r>
        <w:rPr>
          <w:sz w:val="20"/>
          <w:lang w:eastAsia="ko-KR"/>
        </w:rPr>
        <w:t>.</w:t>
      </w:r>
      <w:r w:rsidR="005F4B80">
        <w:rPr>
          <w:sz w:val="20"/>
          <w:lang w:eastAsia="ko-KR"/>
        </w:rPr>
        <w:t>0</w:t>
      </w:r>
      <w:r>
        <w:rPr>
          <w:sz w:val="20"/>
          <w:lang w:eastAsia="ko-KR"/>
        </w:rPr>
        <w:t>.</w:t>
      </w:r>
    </w:p>
    <w:p w:rsidR="00BA7F86" w:rsidRDefault="00BA7F86" w:rsidP="004B4C24">
      <w:pPr>
        <w:jc w:val="both"/>
        <w:rPr>
          <w:sz w:val="20"/>
          <w:lang w:eastAsia="ko-KR"/>
        </w:rPr>
      </w:pPr>
    </w:p>
    <w:p w:rsidR="00577BAE" w:rsidRDefault="00577BAE" w:rsidP="009813E9">
      <w:pPr>
        <w:rPr>
          <w:rFonts w:eastAsia="Times New Roman"/>
          <w:sz w:val="20"/>
          <w:szCs w:val="24"/>
          <w:lang w:val="en-US"/>
        </w:rPr>
      </w:pPr>
      <w:r>
        <w:rPr>
          <w:rFonts w:eastAsia="Times New Roman"/>
          <w:sz w:val="20"/>
          <w:szCs w:val="24"/>
          <w:lang w:val="en-US"/>
        </w:rPr>
        <w:t>Cha</w:t>
      </w:r>
      <w:r w:rsidR="00DA0158">
        <w:rPr>
          <w:rFonts w:eastAsia="Times New Roman"/>
          <w:sz w:val="20"/>
          <w:szCs w:val="24"/>
          <w:lang w:val="en-US"/>
        </w:rPr>
        <w:t xml:space="preserve">nges are referenced to </w:t>
      </w:r>
      <w:proofErr w:type="spellStart"/>
      <w:r w:rsidR="00DA0158">
        <w:rPr>
          <w:rFonts w:eastAsia="Times New Roman"/>
          <w:sz w:val="20"/>
          <w:szCs w:val="24"/>
          <w:lang w:val="en-US"/>
        </w:rPr>
        <w:t>TGmd</w:t>
      </w:r>
      <w:proofErr w:type="spellEnd"/>
      <w:r w:rsidR="005F4B80">
        <w:rPr>
          <w:rFonts w:eastAsia="Times New Roman"/>
          <w:sz w:val="20"/>
          <w:szCs w:val="24"/>
          <w:lang w:val="en-US"/>
        </w:rPr>
        <w:t xml:space="preserve"> D</w:t>
      </w:r>
      <w:r w:rsidR="00DA0158">
        <w:rPr>
          <w:rFonts w:eastAsia="Times New Roman"/>
          <w:sz w:val="20"/>
          <w:szCs w:val="24"/>
          <w:lang w:val="en-US"/>
        </w:rPr>
        <w:t>2</w:t>
      </w:r>
      <w:r w:rsidR="00401E1F">
        <w:rPr>
          <w:rFonts w:eastAsia="Times New Roman"/>
          <w:sz w:val="20"/>
          <w:szCs w:val="24"/>
          <w:lang w:val="en-US"/>
        </w:rPr>
        <w:t>.</w:t>
      </w:r>
      <w:r w:rsidR="00DA0158">
        <w:rPr>
          <w:rFonts w:eastAsia="Times New Roman"/>
          <w:sz w:val="20"/>
          <w:szCs w:val="24"/>
          <w:lang w:val="en-US"/>
        </w:rPr>
        <w:t>1</w:t>
      </w:r>
      <w:r>
        <w:rPr>
          <w:rFonts w:eastAsia="Times New Roman"/>
          <w:sz w:val="20"/>
          <w:szCs w:val="24"/>
          <w:lang w:val="en-US"/>
        </w:rPr>
        <w:t>.</w:t>
      </w:r>
    </w:p>
    <w:p w:rsidR="005E768D" w:rsidRPr="00CD4C78" w:rsidRDefault="005E768D" w:rsidP="005E768D"/>
    <w:p w:rsidR="005E768D" w:rsidRPr="00CD4C78" w:rsidRDefault="005E768D"/>
    <w:p w:rsidR="00DC0CA2" w:rsidRPr="00CD4C78" w:rsidRDefault="005E768D" w:rsidP="00F2637D">
      <w:r w:rsidRPr="00CD4C78">
        <w:br w:type="page"/>
      </w:r>
    </w:p>
    <w:p w:rsidR="001B5C3D" w:rsidRPr="00E15B24" w:rsidRDefault="001B5C3D" w:rsidP="00E15B24">
      <w:pPr>
        <w:rPr>
          <w:b/>
          <w:sz w:val="32"/>
          <w:u w:val="single"/>
        </w:rPr>
      </w:pPr>
      <w:r w:rsidRPr="00E15B24">
        <w:rPr>
          <w:b/>
          <w:sz w:val="32"/>
          <w:u w:val="single"/>
        </w:rPr>
        <w:lastRenderedPageBreak/>
        <w:t>REVISION NOTES:</w:t>
      </w:r>
    </w:p>
    <w:p w:rsidR="001B5C3D" w:rsidRDefault="001B5C3D" w:rsidP="00CE4BAA"/>
    <w:p w:rsidR="00E15B24" w:rsidRDefault="001B5C3D" w:rsidP="00CE4BAA">
      <w:r w:rsidRPr="00E15B24">
        <w:rPr>
          <w:b/>
          <w:sz w:val="24"/>
        </w:rPr>
        <w:t>R0</w:t>
      </w:r>
      <w:r w:rsidR="00E15B24">
        <w:t>:</w:t>
      </w:r>
    </w:p>
    <w:p w:rsidR="00E15B24" w:rsidRDefault="00E15B24" w:rsidP="00CE4BAA"/>
    <w:p w:rsidR="001B5C3D" w:rsidRDefault="001B5C3D" w:rsidP="00CE4BAA">
      <w:proofErr w:type="gramStart"/>
      <w:r>
        <w:t>initial</w:t>
      </w:r>
      <w:proofErr w:type="gramEnd"/>
    </w:p>
    <w:p w:rsidR="001B5C3D" w:rsidRDefault="001B5C3D" w:rsidP="00CE4BAA"/>
    <w:p w:rsidR="00FE2E0E" w:rsidRDefault="00FE2E0E" w:rsidP="00FE2E0E">
      <w:r w:rsidRPr="00E15B24">
        <w:rPr>
          <w:b/>
          <w:sz w:val="24"/>
        </w:rPr>
        <w:t>R</w:t>
      </w:r>
      <w:r>
        <w:rPr>
          <w:b/>
          <w:sz w:val="24"/>
        </w:rPr>
        <w:t>1</w:t>
      </w:r>
      <w:r>
        <w:t>:</w:t>
      </w:r>
    </w:p>
    <w:p w:rsidR="00FE2E0E" w:rsidRDefault="00FE2E0E" w:rsidP="00FE2E0E"/>
    <w:p w:rsidR="00FE2E0E" w:rsidRDefault="00FE2E0E" w:rsidP="00FE2E0E">
      <w:r>
        <w:t>11.25.1.1 – Add a statement that the access category assigned to a</w:t>
      </w:r>
      <w:r w:rsidR="000D583B">
        <w:t>n IQMF or G</w:t>
      </w:r>
      <w:r>
        <w:t>QMF frame is never modified (e.g. if the QMF policy is modified between an initial and later transmission attempts of a QMF frame, th</w:t>
      </w:r>
      <w:bookmarkStart w:id="0" w:name="_GoBack"/>
      <w:bookmarkEnd w:id="0"/>
      <w:r>
        <w:t>e AC for the frame shall not be changed)</w:t>
      </w:r>
    </w:p>
    <w:p w:rsidR="00FE2E0E" w:rsidRDefault="00FE2E0E" w:rsidP="00FE2E0E"/>
    <w:p w:rsidR="00D65119" w:rsidRDefault="00D65119" w:rsidP="00D65119"/>
    <w:p w:rsidR="00047142" w:rsidRDefault="00047142" w:rsidP="00FB354E"/>
    <w:p w:rsidR="008948CB" w:rsidRDefault="008948CB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FB35B5" w:rsidRDefault="00FB35B5" w:rsidP="008948CB">
      <w:pPr>
        <w:rPr>
          <w:b/>
          <w:sz w:val="24"/>
        </w:rPr>
      </w:pPr>
    </w:p>
    <w:p w:rsidR="005E1D73" w:rsidRDefault="005E1D73" w:rsidP="008948CB"/>
    <w:p w:rsidR="008948CB" w:rsidRDefault="008948CB" w:rsidP="008948CB"/>
    <w:p w:rsidR="002F47E0" w:rsidRDefault="002F47E0" w:rsidP="002F47E0"/>
    <w:p w:rsidR="008948CB" w:rsidRPr="002F47E0" w:rsidRDefault="008948CB" w:rsidP="002F47E0"/>
    <w:p w:rsidR="00C812A0" w:rsidRPr="00647908" w:rsidRDefault="00C812A0" w:rsidP="00C812A0">
      <w:pPr>
        <w:rPr>
          <w:b/>
          <w:sz w:val="20"/>
          <w:lang w:val="en-US"/>
        </w:rPr>
      </w:pPr>
    </w:p>
    <w:p w:rsidR="00C812A0" w:rsidRDefault="00C812A0" w:rsidP="000233CD">
      <w:pPr>
        <w:rPr>
          <w:sz w:val="20"/>
          <w:lang w:val="en-US"/>
        </w:rPr>
      </w:pPr>
    </w:p>
    <w:p w:rsidR="000233CD" w:rsidRDefault="000233CD" w:rsidP="00627AFD">
      <w:pPr>
        <w:rPr>
          <w:sz w:val="20"/>
          <w:lang w:val="en-US"/>
        </w:rPr>
      </w:pPr>
    </w:p>
    <w:p w:rsidR="00A9616A" w:rsidRDefault="00A9616A" w:rsidP="00184D65">
      <w:pPr>
        <w:rPr>
          <w:sz w:val="20"/>
          <w:lang w:val="en-US"/>
        </w:rPr>
      </w:pPr>
    </w:p>
    <w:p w:rsidR="00E15B24" w:rsidRPr="00E15B24" w:rsidRDefault="00E15B24" w:rsidP="00E15B24">
      <w:pPr>
        <w:jc w:val="center"/>
        <w:rPr>
          <w:sz w:val="28"/>
          <w:lang w:val="en-US"/>
        </w:rPr>
      </w:pPr>
      <w:r w:rsidRPr="00E15B24">
        <w:rPr>
          <w:b/>
          <w:sz w:val="36"/>
        </w:rPr>
        <w:t>END OF REVISION NOTES</w:t>
      </w:r>
    </w:p>
    <w:p w:rsidR="00A40F83" w:rsidRDefault="00A40F83" w:rsidP="00A40F83">
      <w:pPr>
        <w:rPr>
          <w:sz w:val="20"/>
          <w:lang w:val="en-US"/>
        </w:rPr>
      </w:pPr>
    </w:p>
    <w:p w:rsidR="00CE7EFF" w:rsidRDefault="00CE7EFF" w:rsidP="00A40F83">
      <w:pPr>
        <w:rPr>
          <w:sz w:val="20"/>
          <w:lang w:val="en-US"/>
        </w:rPr>
      </w:pPr>
    </w:p>
    <w:p w:rsidR="00CE7EFF" w:rsidRDefault="00CE7EFF" w:rsidP="00A40F83">
      <w:pPr>
        <w:rPr>
          <w:sz w:val="20"/>
          <w:lang w:val="en-US"/>
        </w:rPr>
      </w:pPr>
    </w:p>
    <w:p w:rsidR="00CE7EFF" w:rsidRDefault="00CE7EFF" w:rsidP="00A40F83">
      <w:pPr>
        <w:rPr>
          <w:sz w:val="20"/>
          <w:lang w:val="en-US"/>
        </w:rPr>
      </w:pPr>
    </w:p>
    <w:p w:rsidR="00A40F83" w:rsidRDefault="00A40F83" w:rsidP="00A40F83">
      <w:pPr>
        <w:rPr>
          <w:sz w:val="20"/>
          <w:lang w:val="en-US"/>
        </w:rPr>
      </w:pPr>
    </w:p>
    <w:p w:rsidR="00A40F83" w:rsidRDefault="00A40F83" w:rsidP="00CE4BAA"/>
    <w:p w:rsidR="00CE4BAA" w:rsidRPr="00CD4C78" w:rsidRDefault="00CE4BAA" w:rsidP="00CE4BAA">
      <w:r w:rsidRPr="00CD4C78">
        <w:t>Interpretation of a Motion to Adopt</w:t>
      </w:r>
    </w:p>
    <w:p w:rsidR="00CE4BAA" w:rsidRPr="00CD4C78" w:rsidRDefault="00CE4BAA" w:rsidP="00CE4BAA">
      <w:pPr>
        <w:rPr>
          <w:lang w:eastAsia="ko-KR"/>
        </w:rPr>
      </w:pPr>
    </w:p>
    <w:p w:rsidR="00CE4BAA" w:rsidRPr="00CD4C78" w:rsidRDefault="00CE4BAA" w:rsidP="00CE4BAA">
      <w:pPr>
        <w:rPr>
          <w:lang w:eastAsia="ko-KR"/>
        </w:rPr>
      </w:pPr>
      <w:r w:rsidRPr="00CD4C78">
        <w:rPr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="00B46E66">
        <w:rPr>
          <w:lang w:eastAsia="ko-KR"/>
        </w:rPr>
        <w:t>TGmd</w:t>
      </w:r>
      <w:proofErr w:type="spellEnd"/>
      <w:r w:rsidRPr="00CD4C78">
        <w:rPr>
          <w:lang w:eastAsia="ko-KR"/>
        </w:rPr>
        <w:t xml:space="preserve"> Draft.  This introduction is not part of the adopted material.</w:t>
      </w:r>
    </w:p>
    <w:p w:rsidR="00CE4BAA" w:rsidRPr="00CD4C78" w:rsidRDefault="00CE4BAA" w:rsidP="00CE4BAA">
      <w:pPr>
        <w:rPr>
          <w:lang w:eastAsia="ko-KR"/>
        </w:rPr>
      </w:pPr>
    </w:p>
    <w:p w:rsidR="00CE4BAA" w:rsidRPr="00CD4C78" w:rsidRDefault="00CE4BAA" w:rsidP="00CE4BAA">
      <w:pPr>
        <w:rPr>
          <w:b/>
          <w:bCs/>
          <w:i/>
          <w:iCs/>
          <w:lang w:eastAsia="ko-KR"/>
        </w:rPr>
      </w:pPr>
      <w:r w:rsidRPr="00CD4C78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="00B46E66">
        <w:rPr>
          <w:b/>
          <w:bCs/>
          <w:i/>
          <w:iCs/>
          <w:lang w:eastAsia="ko-KR"/>
        </w:rPr>
        <w:t>TGmd</w:t>
      </w:r>
      <w:proofErr w:type="spellEnd"/>
      <w:r w:rsidR="00B205C7" w:rsidRPr="00CD4C78">
        <w:rPr>
          <w:b/>
          <w:bCs/>
          <w:i/>
          <w:iCs/>
          <w:lang w:eastAsia="ko-KR"/>
        </w:rPr>
        <w:t xml:space="preserve"> </w:t>
      </w:r>
      <w:r w:rsidRPr="00CD4C78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:rsidR="00CE4BAA" w:rsidRPr="00CD4C78" w:rsidRDefault="00CE4BAA" w:rsidP="00CE4BAA">
      <w:pPr>
        <w:rPr>
          <w:lang w:eastAsia="ko-KR"/>
        </w:rPr>
      </w:pPr>
    </w:p>
    <w:p w:rsidR="00CE4BAA" w:rsidRPr="00CD4C78" w:rsidRDefault="00B46E66" w:rsidP="00CE4BAA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>
        <w:rPr>
          <w:b/>
          <w:bCs/>
          <w:i/>
          <w:iCs/>
          <w:lang w:eastAsia="ko-KR"/>
        </w:rPr>
        <w:t>TGmd</w:t>
      </w:r>
      <w:proofErr w:type="spellEnd"/>
      <w:r w:rsidR="00CE4BAA" w:rsidRPr="00CD4C78">
        <w:rPr>
          <w:b/>
          <w:bCs/>
          <w:i/>
          <w:iCs/>
          <w:lang w:eastAsia="ko-KR"/>
        </w:rPr>
        <w:t xml:space="preserve"> Draft.</w:t>
      </w:r>
    </w:p>
    <w:p w:rsidR="0053566B" w:rsidRPr="00CD4C78" w:rsidRDefault="0053566B" w:rsidP="00F2637D"/>
    <w:p w:rsidR="00FB35B5" w:rsidRDefault="00FB35B5">
      <w:pPr>
        <w:rPr>
          <w:sz w:val="24"/>
        </w:rPr>
      </w:pPr>
      <w:r>
        <w:rPr>
          <w:sz w:val="24"/>
        </w:rPr>
        <w:br w:type="page"/>
      </w:r>
    </w:p>
    <w:p w:rsidR="00541AFE" w:rsidRDefault="00541AFE" w:rsidP="00541AFE">
      <w:pPr>
        <w:rPr>
          <w:sz w:val="24"/>
        </w:rPr>
      </w:pPr>
    </w:p>
    <w:p w:rsidR="00541AFE" w:rsidRDefault="00541AFE" w:rsidP="00541AFE">
      <w:pPr>
        <w:rPr>
          <w:sz w:val="24"/>
        </w:rPr>
      </w:pPr>
    </w:p>
    <w:p w:rsidR="00541AFE" w:rsidRPr="00866489" w:rsidRDefault="00541AFE" w:rsidP="00541AFE">
      <w:pPr>
        <w:rPr>
          <w:b/>
          <w:sz w:val="40"/>
          <w:u w:val="single"/>
        </w:rPr>
      </w:pPr>
      <w:r w:rsidRPr="00866489">
        <w:rPr>
          <w:b/>
          <w:sz w:val="40"/>
          <w:u w:val="single"/>
        </w:rPr>
        <w:t>CIDs</w:t>
      </w:r>
    </w:p>
    <w:p w:rsidR="00541AFE" w:rsidRDefault="00541AFE" w:rsidP="00541AFE">
      <w:pPr>
        <w:rPr>
          <w:sz w:val="24"/>
        </w:rPr>
      </w:pPr>
    </w:p>
    <w:p w:rsidR="00541AFE" w:rsidRDefault="00541AFE" w:rsidP="00541AFE"/>
    <w:p w:rsidR="00541AFE" w:rsidRDefault="00541AFE" w:rsidP="00541AFE"/>
    <w:tbl>
      <w:tblPr>
        <w:tblW w:w="101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682"/>
        <w:gridCol w:w="1170"/>
        <w:gridCol w:w="810"/>
        <w:gridCol w:w="2430"/>
        <w:gridCol w:w="1980"/>
        <w:gridCol w:w="2340"/>
      </w:tblGrid>
      <w:tr w:rsidR="00690774" w:rsidRPr="00C768E3" w:rsidTr="00982B1A">
        <w:trPr>
          <w:trHeight w:val="510"/>
        </w:trPr>
        <w:tc>
          <w:tcPr>
            <w:tcW w:w="773" w:type="dxa"/>
            <w:shd w:val="clear" w:color="auto" w:fill="auto"/>
          </w:tcPr>
          <w:p w:rsidR="00690774" w:rsidRDefault="00C02B0E" w:rsidP="00982B1A">
            <w:pPr>
              <w:jc w:val="right"/>
              <w:rPr>
                <w:rFonts w:ascii="Arial" w:hAnsi="Arial" w:cs="Arial"/>
                <w:color w:val="222222"/>
                <w:sz w:val="20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2718</w:t>
            </w:r>
          </w:p>
        </w:tc>
        <w:tc>
          <w:tcPr>
            <w:tcW w:w="682" w:type="dxa"/>
            <w:shd w:val="clear" w:color="auto" w:fill="auto"/>
          </w:tcPr>
          <w:p w:rsidR="00690774" w:rsidRDefault="00C02B0E" w:rsidP="00982B1A">
            <w:pPr>
              <w:rPr>
                <w:rFonts w:ascii="Arial" w:hAnsi="Arial" w:cs="Arial"/>
                <w:color w:val="222222"/>
                <w:sz w:val="20"/>
              </w:rPr>
            </w:pPr>
            <w:proofErr w:type="spellStart"/>
            <w:r>
              <w:rPr>
                <w:rFonts w:ascii="Arial" w:hAnsi="Arial" w:cs="Arial"/>
                <w:color w:val="222222"/>
                <w:sz w:val="20"/>
              </w:rPr>
              <w:t>Yunsong</w:t>
            </w:r>
            <w:proofErr w:type="spellEnd"/>
            <w:r>
              <w:rPr>
                <w:rFonts w:ascii="Arial" w:hAnsi="Arial" w:cs="Arial"/>
                <w:color w:val="222222"/>
                <w:sz w:val="20"/>
              </w:rPr>
              <w:t xml:space="preserve"> Yang</w:t>
            </w:r>
          </w:p>
        </w:tc>
        <w:tc>
          <w:tcPr>
            <w:tcW w:w="1170" w:type="dxa"/>
            <w:shd w:val="clear" w:color="auto" w:fill="auto"/>
          </w:tcPr>
          <w:p w:rsidR="00690774" w:rsidRDefault="00C02B0E" w:rsidP="00982B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11.25.1.2</w:t>
            </w:r>
          </w:p>
        </w:tc>
        <w:tc>
          <w:tcPr>
            <w:tcW w:w="810" w:type="dxa"/>
            <w:shd w:val="clear" w:color="auto" w:fill="auto"/>
          </w:tcPr>
          <w:p w:rsidR="00690774" w:rsidRDefault="00C02B0E" w:rsidP="00982B1A">
            <w:pPr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2412.6</w:t>
            </w:r>
          </w:p>
        </w:tc>
        <w:tc>
          <w:tcPr>
            <w:tcW w:w="2430" w:type="dxa"/>
            <w:shd w:val="clear" w:color="auto" w:fill="auto"/>
          </w:tcPr>
          <w:p w:rsidR="00690774" w:rsidRPr="00DA0158" w:rsidRDefault="00C02B0E" w:rsidP="00DA0158">
            <w:pPr>
              <w:rPr>
                <w:rFonts w:ascii="Arial" w:eastAsia="Times New Roman" w:hAnsi="Arial" w:cs="Arial"/>
                <w:sz w:val="20"/>
                <w:lang w:val="en-US"/>
              </w:rPr>
            </w:pPr>
            <w:r w:rsidRPr="00770558">
              <w:rPr>
                <w:rFonts w:ascii="Arial" w:eastAsia="Times New Roman" w:hAnsi="Arial" w:cs="Arial"/>
                <w:sz w:val="20"/>
                <w:lang w:val="en-US"/>
              </w:rPr>
              <w:t xml:space="preserve">Many newly defined action frames are not mentioned in Table 11-17. Therefore, by default, they will use the AC_BE as their default QMF policy. It is probably worthwhile to double-check those action frames that aren't currently included in the table, especially those action frames that were introduced after QMF was standardized, to see if their </w:t>
            </w:r>
            <w:proofErr w:type="spellStart"/>
            <w:r w:rsidRPr="00770558">
              <w:rPr>
                <w:rFonts w:ascii="Arial" w:eastAsia="Times New Roman" w:hAnsi="Arial" w:cs="Arial"/>
                <w:sz w:val="20"/>
                <w:lang w:val="en-US"/>
              </w:rPr>
              <w:t>defalt</w:t>
            </w:r>
            <w:proofErr w:type="spellEnd"/>
            <w:r w:rsidRPr="00770558">
              <w:rPr>
                <w:rFonts w:ascii="Arial" w:eastAsia="Times New Roman" w:hAnsi="Arial" w:cs="Arial"/>
                <w:sz w:val="20"/>
                <w:lang w:val="en-US"/>
              </w:rPr>
              <w:t xml:space="preserve"> values should remain as AC_BE or not</w:t>
            </w:r>
            <w:r w:rsidR="00690774">
              <w:rPr>
                <w:rFonts w:ascii="Arial" w:eastAsia="Times New Roman" w:hAnsi="Arial" w:cs="Arial"/>
                <w:sz w:val="20"/>
                <w:lang w:val="en-US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690774" w:rsidRPr="00690774" w:rsidRDefault="00C02B0E" w:rsidP="00982B1A">
            <w:pPr>
              <w:rPr>
                <w:rFonts w:ascii="Arial" w:eastAsia="Times New Roman" w:hAnsi="Arial" w:cs="Arial"/>
                <w:sz w:val="20"/>
                <w:lang w:val="en-US"/>
              </w:rPr>
            </w:pPr>
            <w:r w:rsidRPr="00770558">
              <w:rPr>
                <w:rFonts w:ascii="Arial" w:eastAsia="Times New Roman" w:hAnsi="Arial" w:cs="Arial"/>
                <w:sz w:val="20"/>
                <w:lang w:val="en-US"/>
              </w:rPr>
              <w:t>Add action frames, whose default QMF policy shouldn't be AC_BE, along with their new QMF policy values, into the table</w:t>
            </w:r>
            <w:r w:rsidR="00690774" w:rsidRPr="00690774">
              <w:rPr>
                <w:rFonts w:ascii="Arial" w:eastAsia="Times New Roman" w:hAnsi="Arial" w:cs="Arial"/>
                <w:sz w:val="20"/>
                <w:lang w:val="en-US"/>
              </w:rPr>
              <w:t>.</w:t>
            </w:r>
          </w:p>
        </w:tc>
        <w:tc>
          <w:tcPr>
            <w:tcW w:w="2340" w:type="dxa"/>
          </w:tcPr>
          <w:p w:rsidR="00690774" w:rsidRDefault="00690774" w:rsidP="00215AE0">
            <w:pPr>
              <w:rPr>
                <w:rFonts w:ascii="Arial" w:eastAsia="Times New Roman" w:hAnsi="Arial" w:cs="Arial"/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lang w:val="en-US"/>
              </w:rPr>
              <w:t xml:space="preserve">Revise -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/>
              </w:rPr>
              <w:t>TGmd</w:t>
            </w:r>
            <w:proofErr w:type="spellEnd"/>
            <w:r w:rsidRPr="00D37721">
              <w:rPr>
                <w:rFonts w:ascii="Arial" w:eastAsia="Times New Roman" w:hAnsi="Arial" w:cs="Arial"/>
                <w:sz w:val="20"/>
                <w:lang w:val="en-US"/>
              </w:rPr>
              <w:t xml:space="preserve"> editor to make changes as shown in </w:t>
            </w:r>
            <w:r>
              <w:rPr>
                <w:rFonts w:ascii="Arial" w:eastAsia="Times New Roman" w:hAnsi="Arial" w:cs="Arial"/>
                <w:sz w:val="20"/>
                <w:lang w:val="en-US"/>
              </w:rPr>
              <w:t>11-19/</w:t>
            </w:r>
            <w:r w:rsidR="00215AE0">
              <w:rPr>
                <w:rFonts w:ascii="Arial" w:eastAsia="Times New Roman" w:hAnsi="Arial" w:cs="Arial"/>
                <w:sz w:val="20"/>
                <w:lang w:val="en-US"/>
              </w:rPr>
              <w:t>0348</w:t>
            </w:r>
            <w:r>
              <w:rPr>
                <w:rFonts w:ascii="Arial" w:eastAsia="Times New Roman" w:hAnsi="Arial" w:cs="Arial"/>
                <w:sz w:val="20"/>
                <w:lang w:val="en-US"/>
              </w:rPr>
              <w:t xml:space="preserve">r0 that are marked with CID </w:t>
            </w:r>
            <w:r w:rsidR="00C02B0E">
              <w:rPr>
                <w:rFonts w:ascii="Arial" w:eastAsia="Times New Roman" w:hAnsi="Arial" w:cs="Arial"/>
                <w:sz w:val="20"/>
                <w:lang w:val="en-US"/>
              </w:rPr>
              <w:t>2718</w:t>
            </w:r>
            <w:r>
              <w:rPr>
                <w:rFonts w:ascii="Arial" w:eastAsia="Times New Roman" w:hAnsi="Arial" w:cs="Arial"/>
                <w:sz w:val="20"/>
                <w:lang w:val="en-US"/>
              </w:rPr>
              <w:t xml:space="preserve"> which </w:t>
            </w:r>
            <w:r w:rsidR="00215AE0">
              <w:rPr>
                <w:rFonts w:ascii="Arial" w:eastAsia="Times New Roman" w:hAnsi="Arial" w:cs="Arial"/>
                <w:sz w:val="20"/>
                <w:lang w:val="en-US"/>
              </w:rPr>
              <w:t>assign default QMF policy values to various management action frames that do not currently have such an assignment</w:t>
            </w:r>
            <w:r>
              <w:rPr>
                <w:rFonts w:ascii="Arial" w:eastAsia="Times New Roman" w:hAnsi="Arial" w:cs="Arial"/>
                <w:sz w:val="20"/>
                <w:lang w:val="en-US"/>
              </w:rPr>
              <w:t>.</w:t>
            </w:r>
          </w:p>
        </w:tc>
      </w:tr>
    </w:tbl>
    <w:p w:rsidR="00541AFE" w:rsidRDefault="00541AFE" w:rsidP="00541AFE"/>
    <w:p w:rsidR="00541AFE" w:rsidRDefault="00541AFE" w:rsidP="00541AFE"/>
    <w:p w:rsidR="00541AFE" w:rsidRDefault="00541AFE" w:rsidP="00541AFE"/>
    <w:p w:rsidR="00F74C9F" w:rsidRDefault="00F74C9F" w:rsidP="00F2637D"/>
    <w:p w:rsidR="005B2037" w:rsidRDefault="005B2037" w:rsidP="00F2637D"/>
    <w:p w:rsidR="004A1A5F" w:rsidRPr="004A1A5F" w:rsidRDefault="004A1A5F" w:rsidP="004A1A5F">
      <w:pPr>
        <w:rPr>
          <w:b/>
          <w:sz w:val="44"/>
          <w:u w:val="single"/>
        </w:rPr>
      </w:pPr>
      <w:r>
        <w:rPr>
          <w:b/>
          <w:sz w:val="44"/>
          <w:u w:val="single"/>
        </w:rPr>
        <w:t>Discussion:</w:t>
      </w:r>
    </w:p>
    <w:p w:rsidR="005B2037" w:rsidRPr="00CD4C78" w:rsidRDefault="005B2037" w:rsidP="00F2637D"/>
    <w:p w:rsidR="00CD4C78" w:rsidRDefault="00CD4C78" w:rsidP="00CD4C78">
      <w:pPr>
        <w:rPr>
          <w:sz w:val="20"/>
        </w:rPr>
      </w:pPr>
    </w:p>
    <w:p w:rsidR="00F84743" w:rsidRDefault="00F84743">
      <w:pPr>
        <w:rPr>
          <w:sz w:val="20"/>
        </w:rPr>
      </w:pPr>
    </w:p>
    <w:p w:rsidR="00F84743" w:rsidRDefault="0095141F">
      <w:pPr>
        <w:rPr>
          <w:sz w:val="20"/>
        </w:rPr>
      </w:pPr>
      <w:r>
        <w:rPr>
          <w:sz w:val="20"/>
        </w:rPr>
        <w:t>The existing Default QMF policy table appears to have addressed all Action categories through 21.</w:t>
      </w:r>
    </w:p>
    <w:p w:rsidR="0095141F" w:rsidRDefault="0095141F">
      <w:pPr>
        <w:rPr>
          <w:sz w:val="20"/>
        </w:rPr>
      </w:pPr>
    </w:p>
    <w:p w:rsidR="0095141F" w:rsidRDefault="000C4FB6">
      <w:pPr>
        <w:rPr>
          <w:sz w:val="20"/>
        </w:rPr>
      </w:pPr>
      <w:r>
        <w:rPr>
          <w:sz w:val="20"/>
        </w:rPr>
        <w:t xml:space="preserve">But </w:t>
      </w:r>
      <w:proofErr w:type="spellStart"/>
      <w:r>
        <w:rPr>
          <w:sz w:val="20"/>
        </w:rPr>
        <w:t>TGmd</w:t>
      </w:r>
      <w:proofErr w:type="spellEnd"/>
      <w:r>
        <w:rPr>
          <w:sz w:val="20"/>
        </w:rPr>
        <w:t xml:space="preserve"> D2.0 includes </w:t>
      </w:r>
      <w:r w:rsidR="0095141F">
        <w:rPr>
          <w:sz w:val="20"/>
        </w:rPr>
        <w:t>categories beyond 21</w:t>
      </w:r>
      <w:r>
        <w:rPr>
          <w:sz w:val="20"/>
        </w:rPr>
        <w:t>,</w:t>
      </w:r>
      <w:r w:rsidR="0095141F">
        <w:rPr>
          <w:sz w:val="20"/>
        </w:rPr>
        <w:t xml:space="preserve"> as follows:</w:t>
      </w:r>
    </w:p>
    <w:p w:rsidR="0095141F" w:rsidRDefault="0095141F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1890"/>
      </w:tblGrid>
      <w:tr w:rsidR="00412239" w:rsidTr="00412239">
        <w:tc>
          <w:tcPr>
            <w:tcW w:w="918" w:type="dxa"/>
            <w:vAlign w:val="center"/>
          </w:tcPr>
          <w:p w:rsidR="00412239" w:rsidRPr="0095141F" w:rsidRDefault="00412239" w:rsidP="0095141F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Code</w:t>
            </w:r>
          </w:p>
        </w:tc>
        <w:tc>
          <w:tcPr>
            <w:tcW w:w="1890" w:type="dxa"/>
            <w:vAlign w:val="center"/>
          </w:tcPr>
          <w:p w:rsidR="00412239" w:rsidRPr="0095141F" w:rsidRDefault="00412239" w:rsidP="0095141F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Unprotected S1G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Flow control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</w:tcPr>
          <w:p w:rsidR="00412239" w:rsidRDefault="00412239" w:rsidP="0095141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5141F">
              <w:rPr>
                <w:sz w:val="20"/>
              </w:rPr>
              <w:t xml:space="preserve">Control Response </w:t>
            </w:r>
            <w:r>
              <w:rPr>
                <w:sz w:val="20"/>
              </w:rPr>
              <w:t>M</w:t>
            </w:r>
            <w:r w:rsidRPr="0095141F">
              <w:rPr>
                <w:sz w:val="20"/>
              </w:rPr>
              <w:t>CS</w:t>
            </w:r>
            <w:r>
              <w:rPr>
                <w:sz w:val="20"/>
              </w:rPr>
              <w:t xml:space="preserve"> </w:t>
            </w:r>
            <w:r w:rsidRPr="0095141F">
              <w:rPr>
                <w:sz w:val="20"/>
              </w:rPr>
              <w:t>Negotiation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FILS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CMMG</w:t>
            </w:r>
          </w:p>
        </w:tc>
      </w:tr>
      <w:tr w:rsidR="00412239" w:rsidTr="00412239">
        <w:tc>
          <w:tcPr>
            <w:tcW w:w="918" w:type="dxa"/>
          </w:tcPr>
          <w:p w:rsidR="00412239" w:rsidRDefault="00412239" w:rsidP="009514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</w:tcPr>
          <w:p w:rsidR="00412239" w:rsidRDefault="00412239">
            <w:pPr>
              <w:rPr>
                <w:sz w:val="20"/>
              </w:rPr>
            </w:pPr>
            <w:r>
              <w:rPr>
                <w:sz w:val="20"/>
              </w:rPr>
              <w:t>GLK</w:t>
            </w:r>
          </w:p>
        </w:tc>
      </w:tr>
    </w:tbl>
    <w:p w:rsidR="0095141F" w:rsidRDefault="0095141F">
      <w:pPr>
        <w:rPr>
          <w:sz w:val="20"/>
        </w:rPr>
      </w:pPr>
    </w:p>
    <w:p w:rsidR="00215AE0" w:rsidRDefault="00215AE0">
      <w:pPr>
        <w:rPr>
          <w:sz w:val="20"/>
        </w:rPr>
      </w:pPr>
    </w:p>
    <w:p w:rsidR="0095141F" w:rsidRDefault="00775334">
      <w:pPr>
        <w:rPr>
          <w:sz w:val="20"/>
        </w:rPr>
      </w:pPr>
      <w:r>
        <w:rPr>
          <w:sz w:val="20"/>
        </w:rPr>
        <w:t>Individual Actions</w:t>
      </w:r>
      <w:r w:rsidR="000C4FB6">
        <w:rPr>
          <w:sz w:val="20"/>
        </w:rPr>
        <w:t xml:space="preserve"> within a</w:t>
      </w:r>
      <w:r>
        <w:rPr>
          <w:sz w:val="20"/>
        </w:rPr>
        <w:t xml:space="preserve"> category can be assigned to different </w:t>
      </w:r>
      <w:r w:rsidR="000C4FB6">
        <w:rPr>
          <w:sz w:val="20"/>
        </w:rPr>
        <w:t xml:space="preserve">default QMF policy </w:t>
      </w:r>
      <w:r>
        <w:rPr>
          <w:sz w:val="20"/>
        </w:rPr>
        <w:t>AC</w:t>
      </w:r>
      <w:r w:rsidR="000C4FB6">
        <w:rPr>
          <w:sz w:val="20"/>
        </w:rPr>
        <w:t xml:space="preserve"> value</w:t>
      </w:r>
      <w:r>
        <w:rPr>
          <w:sz w:val="20"/>
        </w:rPr>
        <w:t>s, so the question to be asked for each Action within each</w:t>
      </w:r>
      <w:r w:rsidR="000C4FB6">
        <w:rPr>
          <w:sz w:val="20"/>
        </w:rPr>
        <w:t xml:space="preserve"> of the above-listed</w:t>
      </w:r>
      <w:r>
        <w:rPr>
          <w:sz w:val="20"/>
        </w:rPr>
        <w:t xml:space="preserve"> categor</w:t>
      </w:r>
      <w:r w:rsidR="000C4FB6">
        <w:rPr>
          <w:sz w:val="20"/>
        </w:rPr>
        <w:t>ies</w:t>
      </w:r>
      <w:r>
        <w:rPr>
          <w:sz w:val="20"/>
        </w:rPr>
        <w:t xml:space="preserve"> is which AC is needed for th</w:t>
      </w:r>
      <w:r w:rsidR="000C4FB6">
        <w:rPr>
          <w:sz w:val="20"/>
        </w:rPr>
        <w:t>at</w:t>
      </w:r>
      <w:r>
        <w:rPr>
          <w:sz w:val="20"/>
        </w:rPr>
        <w:t xml:space="preserve"> Action. The following tables attempt to summarize the intended use of each Action within eac</w:t>
      </w:r>
      <w:r w:rsidR="00215AE0">
        <w:rPr>
          <w:sz w:val="20"/>
        </w:rPr>
        <w:t xml:space="preserve">h category in order to provide some information that can be used to evaluate the </w:t>
      </w:r>
      <w:r>
        <w:rPr>
          <w:sz w:val="20"/>
        </w:rPr>
        <w:t>proposed AC for each Action.</w:t>
      </w:r>
      <w:r w:rsidR="000C4FB6">
        <w:rPr>
          <w:sz w:val="20"/>
        </w:rPr>
        <w:t xml:space="preserve"> When more detail is needed to make such a decision, the author encourages readers to consult the </w:t>
      </w:r>
      <w:proofErr w:type="spellStart"/>
      <w:r w:rsidR="000C4FB6">
        <w:rPr>
          <w:sz w:val="20"/>
        </w:rPr>
        <w:t>TGmd</w:t>
      </w:r>
      <w:proofErr w:type="spellEnd"/>
      <w:r w:rsidR="000C4FB6">
        <w:rPr>
          <w:sz w:val="20"/>
        </w:rPr>
        <w:t xml:space="preserve"> draft.</w:t>
      </w:r>
    </w:p>
    <w:p w:rsidR="00181685" w:rsidRDefault="00181685">
      <w:pPr>
        <w:rPr>
          <w:sz w:val="20"/>
        </w:rPr>
      </w:pPr>
    </w:p>
    <w:p w:rsidR="00181685" w:rsidRDefault="00181685">
      <w:pPr>
        <w:rPr>
          <w:sz w:val="20"/>
        </w:rPr>
      </w:pPr>
      <w:r>
        <w:rPr>
          <w:sz w:val="20"/>
        </w:rPr>
        <w:lastRenderedPageBreak/>
        <w:t>Note that some frames might be used for future amendment operation, e.g. some S1G TWT related frames</w:t>
      </w:r>
      <w:r w:rsidR="00215AE0">
        <w:rPr>
          <w:sz w:val="20"/>
        </w:rPr>
        <w:t xml:space="preserve"> are being reused in the </w:t>
      </w:r>
      <w:proofErr w:type="spellStart"/>
      <w:r w:rsidR="00215AE0">
        <w:rPr>
          <w:sz w:val="20"/>
        </w:rPr>
        <w:t>TGax</w:t>
      </w:r>
      <w:proofErr w:type="spellEnd"/>
      <w:r w:rsidR="00215AE0">
        <w:rPr>
          <w:sz w:val="20"/>
        </w:rPr>
        <w:t xml:space="preserve"> amendment</w:t>
      </w:r>
      <w:r>
        <w:rPr>
          <w:sz w:val="20"/>
        </w:rPr>
        <w:t>, and f</w:t>
      </w:r>
      <w:r w:rsidR="00215AE0">
        <w:rPr>
          <w:sz w:val="20"/>
        </w:rPr>
        <w:t xml:space="preserve">or those purposes, should we </w:t>
      </w:r>
      <w:r>
        <w:rPr>
          <w:sz w:val="20"/>
        </w:rPr>
        <w:t>assign an AC based on the future expected use? What if the S1G use is AC_BE and the HE use needs to be AC_VI or AC_VO? Can the HE amendment change the AC_BE to AC_VI at a later date? It depends:</w:t>
      </w:r>
    </w:p>
    <w:p w:rsidR="00181685" w:rsidRDefault="00181685">
      <w:pPr>
        <w:rPr>
          <w:sz w:val="20"/>
        </w:rPr>
      </w:pPr>
    </w:p>
    <w:p w:rsidR="00215AE0" w:rsidRDefault="00181685">
      <w:pPr>
        <w:rPr>
          <w:sz w:val="20"/>
        </w:rPr>
      </w:pPr>
      <w:r>
        <w:rPr>
          <w:sz w:val="20"/>
        </w:rPr>
        <w:t>If the new amendment has more urgency for the use of the frame</w:t>
      </w:r>
      <w:r w:rsidR="0020220D">
        <w:rPr>
          <w:sz w:val="20"/>
        </w:rPr>
        <w:t>, i.e. a higher priority of AC</w:t>
      </w:r>
      <w:r>
        <w:rPr>
          <w:sz w:val="20"/>
        </w:rPr>
        <w:t xml:space="preserve">, </w:t>
      </w:r>
      <w:r w:rsidR="00215AE0">
        <w:rPr>
          <w:sz w:val="20"/>
        </w:rPr>
        <w:t>and the new amendment upgrades</w:t>
      </w:r>
      <w:r>
        <w:rPr>
          <w:sz w:val="20"/>
        </w:rPr>
        <w:t xml:space="preserve"> the AC</w:t>
      </w:r>
      <w:r w:rsidR="00215AE0">
        <w:rPr>
          <w:sz w:val="20"/>
        </w:rPr>
        <w:t xml:space="preserve"> in the baseline</w:t>
      </w:r>
      <w:r>
        <w:rPr>
          <w:sz w:val="20"/>
        </w:rPr>
        <w:t>, e.g. from AC_BE to AC_VI</w:t>
      </w:r>
      <w:r w:rsidR="00215AE0">
        <w:rPr>
          <w:sz w:val="20"/>
        </w:rPr>
        <w:t xml:space="preserve"> in the default QMF policy for the </w:t>
      </w:r>
      <w:r w:rsidR="0020220D">
        <w:rPr>
          <w:sz w:val="20"/>
        </w:rPr>
        <w:t xml:space="preserve">given </w:t>
      </w:r>
      <w:r w:rsidR="00215AE0">
        <w:rPr>
          <w:sz w:val="20"/>
        </w:rPr>
        <w:t>frame, then there would be no problem</w:t>
      </w:r>
      <w:r w:rsidR="0020220D">
        <w:rPr>
          <w:sz w:val="20"/>
        </w:rPr>
        <w:t xml:space="preserve"> with respect to backwards compatibility and compliance</w:t>
      </w:r>
      <w:r w:rsidR="00215AE0">
        <w:rPr>
          <w:sz w:val="20"/>
        </w:rPr>
        <w:t>, a</w:t>
      </w:r>
      <w:r>
        <w:rPr>
          <w:sz w:val="20"/>
        </w:rPr>
        <w:t xml:space="preserve">s existing users of the Action frame will still be compliant, </w:t>
      </w:r>
      <w:r w:rsidR="00215AE0">
        <w:rPr>
          <w:sz w:val="20"/>
        </w:rPr>
        <w:t>if</w:t>
      </w:r>
      <w:r>
        <w:rPr>
          <w:sz w:val="20"/>
        </w:rPr>
        <w:t xml:space="preserve"> the QMF policy </w:t>
      </w:r>
      <w:r w:rsidR="0020220D">
        <w:rPr>
          <w:sz w:val="20"/>
        </w:rPr>
        <w:t xml:space="preserve">in the table </w:t>
      </w:r>
      <w:r>
        <w:rPr>
          <w:sz w:val="20"/>
        </w:rPr>
        <w:t>is</w:t>
      </w:r>
      <w:r w:rsidR="00215AE0">
        <w:rPr>
          <w:sz w:val="20"/>
        </w:rPr>
        <w:t xml:space="preserve"> understood to be the upper bound of the AC allowed for the frame.</w:t>
      </w:r>
    </w:p>
    <w:p w:rsidR="00181685" w:rsidRDefault="00181685">
      <w:pPr>
        <w:rPr>
          <w:sz w:val="20"/>
        </w:rPr>
      </w:pPr>
    </w:p>
    <w:p w:rsidR="00181685" w:rsidRDefault="00181685">
      <w:pPr>
        <w:rPr>
          <w:sz w:val="20"/>
        </w:rPr>
      </w:pPr>
      <w:r>
        <w:rPr>
          <w:sz w:val="20"/>
        </w:rPr>
        <w:t>However, if a new amendment wants to use a lower priority</w:t>
      </w:r>
      <w:r w:rsidR="0020220D">
        <w:rPr>
          <w:sz w:val="20"/>
        </w:rPr>
        <w:t xml:space="preserve"> for a frame that is already listed in the table</w:t>
      </w:r>
      <w:r>
        <w:rPr>
          <w:sz w:val="20"/>
        </w:rPr>
        <w:t>, then what happens</w:t>
      </w:r>
      <w:r w:rsidR="0020220D">
        <w:rPr>
          <w:sz w:val="20"/>
        </w:rPr>
        <w:t xml:space="preserve"> when that new amendment becomes part of the baseline</w:t>
      </w:r>
      <w:r>
        <w:rPr>
          <w:sz w:val="20"/>
        </w:rPr>
        <w:t>?</w:t>
      </w:r>
    </w:p>
    <w:p w:rsidR="00181685" w:rsidRDefault="00181685">
      <w:pPr>
        <w:rPr>
          <w:sz w:val="20"/>
        </w:rPr>
      </w:pPr>
    </w:p>
    <w:p w:rsidR="00181685" w:rsidRDefault="00181685">
      <w:pPr>
        <w:rPr>
          <w:sz w:val="20"/>
        </w:rPr>
      </w:pPr>
      <w:r>
        <w:rPr>
          <w:sz w:val="20"/>
        </w:rPr>
        <w:t xml:space="preserve">We might </w:t>
      </w:r>
      <w:r w:rsidR="0020220D">
        <w:rPr>
          <w:sz w:val="20"/>
        </w:rPr>
        <w:t xml:space="preserve">need </w:t>
      </w:r>
      <w:r>
        <w:rPr>
          <w:sz w:val="20"/>
        </w:rPr>
        <w:t xml:space="preserve">to </w:t>
      </w:r>
      <w:r w:rsidR="0020220D">
        <w:rPr>
          <w:sz w:val="20"/>
        </w:rPr>
        <w:t>create</w:t>
      </w:r>
      <w:r>
        <w:rPr>
          <w:sz w:val="20"/>
        </w:rPr>
        <w:t xml:space="preserve"> split entries in the table</w:t>
      </w:r>
      <w:r w:rsidR="0020220D">
        <w:rPr>
          <w:sz w:val="20"/>
        </w:rPr>
        <w:t xml:space="preserve"> for a given category/action combination</w:t>
      </w:r>
      <w:r>
        <w:rPr>
          <w:sz w:val="20"/>
        </w:rPr>
        <w:t xml:space="preserve"> – e.g. AC_VI when </w:t>
      </w:r>
      <w:r w:rsidR="0020220D">
        <w:rPr>
          <w:sz w:val="20"/>
        </w:rPr>
        <w:t xml:space="preserve">Category X, Action Y frame is </w:t>
      </w:r>
      <w:r>
        <w:rPr>
          <w:sz w:val="20"/>
        </w:rPr>
        <w:t xml:space="preserve">transmitted by an S1G STA to an S1G STA and AC_BE when </w:t>
      </w:r>
      <w:r w:rsidR="0020220D">
        <w:rPr>
          <w:sz w:val="20"/>
        </w:rPr>
        <w:t xml:space="preserve">Category X, Action Y is </w:t>
      </w:r>
      <w:r>
        <w:rPr>
          <w:sz w:val="20"/>
        </w:rPr>
        <w:t>transmitted by an HE STA to an HE STA.</w:t>
      </w:r>
    </w:p>
    <w:p w:rsidR="00215AE0" w:rsidRDefault="00215AE0">
      <w:pPr>
        <w:rPr>
          <w:sz w:val="20"/>
        </w:rPr>
      </w:pPr>
    </w:p>
    <w:p w:rsidR="00215AE0" w:rsidRDefault="00215AE0">
      <w:pPr>
        <w:rPr>
          <w:sz w:val="20"/>
        </w:rPr>
      </w:pPr>
      <w:r>
        <w:rPr>
          <w:sz w:val="20"/>
        </w:rPr>
        <w:t>The author is soliciting</w:t>
      </w:r>
      <w:r w:rsidR="0020220D">
        <w:rPr>
          <w:sz w:val="20"/>
        </w:rPr>
        <w:t xml:space="preserve"> opinions regarding this matter, as it might arise for the TWT Setup and TWT Response within the Unprotected S1G Category with respect to </w:t>
      </w:r>
      <w:proofErr w:type="spellStart"/>
      <w:r w:rsidR="0020220D">
        <w:rPr>
          <w:sz w:val="20"/>
        </w:rPr>
        <w:t>TGax</w:t>
      </w:r>
      <w:proofErr w:type="spellEnd"/>
      <w:r w:rsidR="0020220D">
        <w:rPr>
          <w:sz w:val="20"/>
        </w:rPr>
        <w:t>.</w:t>
      </w:r>
    </w:p>
    <w:p w:rsidR="005E545B" w:rsidRDefault="005E545B">
      <w:pPr>
        <w:rPr>
          <w:sz w:val="20"/>
        </w:rPr>
      </w:pPr>
    </w:p>
    <w:p w:rsidR="005E545B" w:rsidRDefault="005E545B">
      <w:pPr>
        <w:rPr>
          <w:sz w:val="20"/>
        </w:rPr>
      </w:pPr>
      <w:r>
        <w:rPr>
          <w:sz w:val="20"/>
        </w:rPr>
        <w:t>Note that in addition to the new categories, some amendments have added new frames within existing categories, in particular, within the Public Action Category.</w:t>
      </w:r>
    </w:p>
    <w:p w:rsidR="00EA7D0A" w:rsidRDefault="00EA7D0A">
      <w:pPr>
        <w:rPr>
          <w:sz w:val="20"/>
        </w:rPr>
      </w:pPr>
    </w:p>
    <w:p w:rsidR="00EA7D0A" w:rsidRDefault="00EA7D0A">
      <w:pPr>
        <w:rPr>
          <w:sz w:val="20"/>
        </w:rPr>
      </w:pPr>
      <w:r>
        <w:rPr>
          <w:sz w:val="20"/>
        </w:rPr>
        <w:t>The following tables discuss the various frames which need an examination</w:t>
      </w:r>
      <w:r w:rsidR="005B6747">
        <w:rPr>
          <w:sz w:val="20"/>
        </w:rPr>
        <w:t xml:space="preserve"> of default QMF policy</w:t>
      </w:r>
      <w:r>
        <w:rPr>
          <w:sz w:val="20"/>
        </w:rPr>
        <w:t xml:space="preserve"> and </w:t>
      </w:r>
      <w:r w:rsidR="00215AE0">
        <w:rPr>
          <w:sz w:val="20"/>
        </w:rPr>
        <w:t xml:space="preserve">offer a </w:t>
      </w:r>
      <w:r>
        <w:rPr>
          <w:sz w:val="20"/>
        </w:rPr>
        <w:t>proposed AC value</w:t>
      </w:r>
      <w:r w:rsidR="005B6747">
        <w:rPr>
          <w:sz w:val="20"/>
        </w:rPr>
        <w:t xml:space="preserve"> for each such frame</w:t>
      </w:r>
      <w:r>
        <w:rPr>
          <w:sz w:val="20"/>
        </w:rPr>
        <w:t>.</w:t>
      </w:r>
      <w:r w:rsidR="00215AE0">
        <w:rPr>
          <w:sz w:val="20"/>
        </w:rPr>
        <w:t xml:space="preserve"> The proposed changes </w:t>
      </w:r>
      <w:r w:rsidR="005B6747">
        <w:rPr>
          <w:sz w:val="20"/>
        </w:rPr>
        <w:t xml:space="preserve">that follow the discussion section </w:t>
      </w:r>
      <w:r w:rsidR="00215AE0">
        <w:rPr>
          <w:sz w:val="20"/>
        </w:rPr>
        <w:t>provide</w:t>
      </w:r>
      <w:r w:rsidR="005B6747">
        <w:rPr>
          <w:sz w:val="20"/>
        </w:rPr>
        <w:t xml:space="preserve"> the</w:t>
      </w:r>
      <w:r w:rsidR="00215AE0">
        <w:rPr>
          <w:sz w:val="20"/>
        </w:rPr>
        <w:t xml:space="preserve"> editing instructions to implement the proposed values</w:t>
      </w:r>
      <w:r w:rsidR="005B6747">
        <w:rPr>
          <w:sz w:val="20"/>
        </w:rPr>
        <w:t xml:space="preserve"> indicated</w:t>
      </w:r>
      <w:r w:rsidR="00215AE0">
        <w:rPr>
          <w:sz w:val="20"/>
        </w:rPr>
        <w:t xml:space="preserve"> in the discussion section.</w:t>
      </w:r>
    </w:p>
    <w:p w:rsidR="00215AE0" w:rsidRDefault="00215AE0">
      <w:pPr>
        <w:rPr>
          <w:sz w:val="20"/>
        </w:rPr>
      </w:pPr>
    </w:p>
    <w:p w:rsidR="00215AE0" w:rsidRPr="00215AE0" w:rsidRDefault="00215AE0">
      <w:pPr>
        <w:rPr>
          <w:b/>
          <w:i/>
          <w:sz w:val="24"/>
        </w:rPr>
      </w:pPr>
      <w:r w:rsidRPr="00215AE0">
        <w:rPr>
          <w:b/>
          <w:i/>
          <w:sz w:val="24"/>
          <w:highlight w:val="magenta"/>
        </w:rPr>
        <w:t>Note that the following tables are part of the discussion section of the document and not</w:t>
      </w:r>
      <w:r w:rsidR="005B6747">
        <w:rPr>
          <w:b/>
          <w:i/>
          <w:sz w:val="24"/>
          <w:highlight w:val="magenta"/>
        </w:rPr>
        <w:t xml:space="preserve"> part of</w:t>
      </w:r>
      <w:r w:rsidRPr="00215AE0">
        <w:rPr>
          <w:b/>
          <w:i/>
          <w:sz w:val="24"/>
          <w:highlight w:val="magenta"/>
        </w:rPr>
        <w:t xml:space="preserve"> the proposed draft edit section!</w:t>
      </w:r>
    </w:p>
    <w:p w:rsidR="00181685" w:rsidRDefault="00181685">
      <w:pPr>
        <w:rPr>
          <w:sz w:val="20"/>
        </w:rPr>
      </w:pPr>
    </w:p>
    <w:p w:rsidR="00181685" w:rsidRDefault="00181685">
      <w:pPr>
        <w:rPr>
          <w:sz w:val="20"/>
        </w:rPr>
      </w:pPr>
    </w:p>
    <w:p w:rsidR="00181685" w:rsidRDefault="00181685">
      <w:pPr>
        <w:rPr>
          <w:sz w:val="20"/>
        </w:rPr>
      </w:pPr>
    </w:p>
    <w:p w:rsidR="00412239" w:rsidRPr="00412239" w:rsidRDefault="00412239">
      <w:pPr>
        <w:rPr>
          <w:b/>
          <w:sz w:val="20"/>
          <w:u w:val="single"/>
        </w:rPr>
      </w:pPr>
      <w:r w:rsidRPr="00412239">
        <w:rPr>
          <w:b/>
          <w:sz w:val="20"/>
          <w:u w:val="single"/>
        </w:rPr>
        <w:t>Unprotected S1G</w:t>
      </w:r>
    </w:p>
    <w:p w:rsidR="00412239" w:rsidRDefault="00412239">
      <w:pPr>
        <w:rPr>
          <w:sz w:val="20"/>
        </w:rPr>
      </w:pPr>
    </w:p>
    <w:p w:rsidR="00412239" w:rsidRDefault="00412239" w:rsidP="00412239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"/>
        <w:gridCol w:w="1564"/>
        <w:gridCol w:w="693"/>
        <w:gridCol w:w="5882"/>
        <w:gridCol w:w="1120"/>
      </w:tblGrid>
      <w:tr w:rsidR="00190107" w:rsidTr="00190107">
        <w:tc>
          <w:tcPr>
            <w:tcW w:w="821" w:type="dxa"/>
            <w:vAlign w:val="center"/>
          </w:tcPr>
          <w:p w:rsidR="00190107" w:rsidRPr="0095141F" w:rsidRDefault="0019010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64" w:type="dxa"/>
            <w:vAlign w:val="center"/>
          </w:tcPr>
          <w:p w:rsidR="00190107" w:rsidRPr="0095141F" w:rsidRDefault="00190107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693" w:type="dxa"/>
          </w:tcPr>
          <w:p w:rsidR="00190107" w:rsidRDefault="00190107" w:rsidP="00190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882" w:type="dxa"/>
          </w:tcPr>
          <w:p w:rsidR="00190107" w:rsidRPr="0095141F" w:rsidRDefault="0019010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20" w:type="dxa"/>
          </w:tcPr>
          <w:p w:rsidR="00190107" w:rsidRDefault="0019010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4" w:type="dxa"/>
          </w:tcPr>
          <w:p w:rsidR="00190107" w:rsidRDefault="00190107" w:rsidP="00412239">
            <w:pPr>
              <w:rPr>
                <w:sz w:val="20"/>
              </w:rPr>
            </w:pPr>
            <w:r>
              <w:rPr>
                <w:sz w:val="20"/>
              </w:rPr>
              <w:t>AID Switch Request</w:t>
            </w:r>
          </w:p>
        </w:tc>
        <w:tc>
          <w:tcPr>
            <w:tcW w:w="693" w:type="dxa"/>
          </w:tcPr>
          <w:p w:rsidR="00190107" w:rsidRDefault="00190107" w:rsidP="00982B1A">
            <w:pPr>
              <w:rPr>
                <w:sz w:val="20"/>
              </w:rPr>
            </w:pPr>
          </w:p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Request by a non-AP STA to receive a new AID value and new listen interval – as described by S1G associated text, the S1G devices are expected to be low throughput, low wake-state frequency devices often of a sensor reporting nature. No urgency required.</w:t>
            </w:r>
          </w:p>
        </w:tc>
        <w:tc>
          <w:tcPr>
            <w:tcW w:w="1120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4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AID Switch Response</w:t>
            </w:r>
          </w:p>
        </w:tc>
        <w:tc>
          <w:tcPr>
            <w:tcW w:w="693" w:type="dxa"/>
          </w:tcPr>
          <w:p w:rsidR="00190107" w:rsidRDefault="00190107" w:rsidP="00982B1A">
            <w:pPr>
              <w:rPr>
                <w:sz w:val="20"/>
              </w:rPr>
            </w:pPr>
          </w:p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See AID Switch Request</w:t>
            </w:r>
          </w:p>
        </w:tc>
        <w:tc>
          <w:tcPr>
            <w:tcW w:w="1120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4" w:type="dxa"/>
          </w:tcPr>
          <w:p w:rsidR="00190107" w:rsidRDefault="00190107" w:rsidP="00412239">
            <w:pPr>
              <w:rPr>
                <w:sz w:val="20"/>
              </w:rPr>
            </w:pPr>
            <w:r>
              <w:rPr>
                <w:sz w:val="20"/>
              </w:rPr>
              <w:t>Sync Control</w:t>
            </w:r>
          </w:p>
        </w:tc>
        <w:tc>
          <w:tcPr>
            <w:tcW w:w="693" w:type="dxa"/>
          </w:tcPr>
          <w:p w:rsidR="00190107" w:rsidRDefault="00190107" w:rsidP="00982B1A">
            <w:pPr>
              <w:rPr>
                <w:sz w:val="20"/>
              </w:rPr>
            </w:pPr>
          </w:p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Used as a switch to enable or disable the transmission of a sync frame at the start of a non-AP STA SP. No urgency required.</w:t>
            </w:r>
          </w:p>
        </w:tc>
        <w:tc>
          <w:tcPr>
            <w:tcW w:w="1120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4" w:type="dxa"/>
          </w:tcPr>
          <w:p w:rsidR="00190107" w:rsidRDefault="00190107" w:rsidP="00982B1A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STA Information Announcement</w:t>
            </w:r>
          </w:p>
        </w:tc>
        <w:tc>
          <w:tcPr>
            <w:tcW w:w="693" w:type="dxa"/>
          </w:tcPr>
          <w:p w:rsidR="00190107" w:rsidRDefault="00190107" w:rsidP="00982B1A">
            <w:pPr>
              <w:rPr>
                <w:sz w:val="20"/>
              </w:rPr>
            </w:pPr>
          </w:p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190107" w:rsidRPr="0095141F" w:rsidRDefault="00190107" w:rsidP="00190107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Used to communicate STA AID information to STAs that are not the AP or the STA that owns the AID. Used for cases when AID changes and a third party STA needs to know the new AID value (e.g. DLS connection). Because frames might not reach their intended recipient until the new AID value is known – for DLS type links, the RA is the full 48 bit MAC address of the recipient, but the TA is the AID, so a recipient might reject a reception if it is not expecting to receive from that AID. Some urgency.</w:t>
            </w:r>
          </w:p>
        </w:tc>
        <w:tc>
          <w:tcPr>
            <w:tcW w:w="1120" w:type="dxa"/>
          </w:tcPr>
          <w:p w:rsidR="00190107" w:rsidRPr="0095141F" w:rsidRDefault="00190107" w:rsidP="00982B1A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AC_VI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4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EDCA Parameter Set</w:t>
            </w:r>
          </w:p>
        </w:tc>
        <w:tc>
          <w:tcPr>
            <w:tcW w:w="693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Sent by AP to non-AP STA to set the EDCA parameters for that individual STA.</w:t>
            </w:r>
          </w:p>
        </w:tc>
        <w:tc>
          <w:tcPr>
            <w:tcW w:w="1120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64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EL Operation</w:t>
            </w:r>
          </w:p>
        </w:tc>
        <w:tc>
          <w:tcPr>
            <w:tcW w:w="693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EL = Energy Limited – configuration type information</w:t>
            </w:r>
          </w:p>
        </w:tc>
        <w:tc>
          <w:tcPr>
            <w:tcW w:w="1120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190107" w:rsidTr="00190107">
        <w:tc>
          <w:tcPr>
            <w:tcW w:w="821" w:type="dxa"/>
          </w:tcPr>
          <w:p w:rsidR="00190107" w:rsidRDefault="0019010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64" w:type="dxa"/>
          </w:tcPr>
          <w:p w:rsidR="00190107" w:rsidRDefault="00190107" w:rsidP="00982B1A">
            <w:pPr>
              <w:rPr>
                <w:sz w:val="20"/>
              </w:rPr>
            </w:pPr>
            <w:r>
              <w:rPr>
                <w:sz w:val="20"/>
              </w:rPr>
              <w:t>TWT Setup</w:t>
            </w:r>
          </w:p>
        </w:tc>
        <w:tc>
          <w:tcPr>
            <w:tcW w:w="693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S1G, HE</w:t>
            </w:r>
          </w:p>
        </w:tc>
        <w:tc>
          <w:tcPr>
            <w:tcW w:w="5882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Service Period establishment == configuration</w:t>
            </w:r>
          </w:p>
        </w:tc>
        <w:tc>
          <w:tcPr>
            <w:tcW w:w="1120" w:type="dxa"/>
          </w:tcPr>
          <w:p w:rsidR="0019010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2658B7" w:rsidTr="00190107">
        <w:tc>
          <w:tcPr>
            <w:tcW w:w="821" w:type="dxa"/>
          </w:tcPr>
          <w:p w:rsidR="002658B7" w:rsidRDefault="002658B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1564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TWT Teardown</w:t>
            </w:r>
          </w:p>
        </w:tc>
        <w:tc>
          <w:tcPr>
            <w:tcW w:w="693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S1G, HE</w:t>
            </w:r>
          </w:p>
        </w:tc>
        <w:tc>
          <w:tcPr>
            <w:tcW w:w="5882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Service Period establishment == configuration</w:t>
            </w:r>
          </w:p>
        </w:tc>
        <w:tc>
          <w:tcPr>
            <w:tcW w:w="1120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2658B7" w:rsidTr="00190107">
        <w:tc>
          <w:tcPr>
            <w:tcW w:w="821" w:type="dxa"/>
          </w:tcPr>
          <w:p w:rsidR="002658B7" w:rsidRDefault="002658B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64" w:type="dxa"/>
          </w:tcPr>
          <w:p w:rsidR="002658B7" w:rsidRDefault="002658B7" w:rsidP="0041223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Sectorized</w:t>
            </w:r>
            <w:proofErr w:type="spellEnd"/>
            <w:r>
              <w:rPr>
                <w:sz w:val="20"/>
              </w:rPr>
              <w:t xml:space="preserve"> Group ID List</w:t>
            </w:r>
          </w:p>
        </w:tc>
        <w:tc>
          <w:tcPr>
            <w:tcW w:w="693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Establishment of Sector Group membership.</w:t>
            </w:r>
          </w:p>
        </w:tc>
        <w:tc>
          <w:tcPr>
            <w:tcW w:w="1120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2658B7" w:rsidTr="00190107">
        <w:tc>
          <w:tcPr>
            <w:tcW w:w="821" w:type="dxa"/>
          </w:tcPr>
          <w:p w:rsidR="002658B7" w:rsidRDefault="002658B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64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Sector ID Feedback</w:t>
            </w:r>
          </w:p>
        </w:tc>
        <w:tc>
          <w:tcPr>
            <w:tcW w:w="693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 xml:space="preserve">Used during </w:t>
            </w:r>
            <w:proofErr w:type="spellStart"/>
            <w:r>
              <w:rPr>
                <w:sz w:val="20"/>
              </w:rPr>
              <w:t>sectorized</w:t>
            </w:r>
            <w:proofErr w:type="spellEnd"/>
            <w:r>
              <w:rPr>
                <w:sz w:val="20"/>
              </w:rPr>
              <w:t xml:space="preserve"> operation sector training.</w:t>
            </w:r>
          </w:p>
        </w:tc>
        <w:tc>
          <w:tcPr>
            <w:tcW w:w="1120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2658B7" w:rsidTr="00190107">
        <w:tc>
          <w:tcPr>
            <w:tcW w:w="821" w:type="dxa"/>
          </w:tcPr>
          <w:p w:rsidR="002658B7" w:rsidRDefault="002658B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64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693" w:type="dxa"/>
          </w:tcPr>
          <w:p w:rsidR="002658B7" w:rsidRDefault="002658B7" w:rsidP="00982B1A">
            <w:pPr>
              <w:rPr>
                <w:sz w:val="20"/>
              </w:rPr>
            </w:pPr>
          </w:p>
        </w:tc>
        <w:tc>
          <w:tcPr>
            <w:tcW w:w="5882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Reserved.</w:t>
            </w:r>
          </w:p>
        </w:tc>
        <w:tc>
          <w:tcPr>
            <w:tcW w:w="1120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  <w:tr w:rsidR="002658B7" w:rsidTr="00190107">
        <w:tc>
          <w:tcPr>
            <w:tcW w:w="821" w:type="dxa"/>
          </w:tcPr>
          <w:p w:rsidR="002658B7" w:rsidRDefault="002658B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64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TWT Information</w:t>
            </w:r>
          </w:p>
        </w:tc>
        <w:tc>
          <w:tcPr>
            <w:tcW w:w="693" w:type="dxa"/>
          </w:tcPr>
          <w:p w:rsidR="002658B7" w:rsidRDefault="00984FB9" w:rsidP="00982B1A">
            <w:pPr>
              <w:rPr>
                <w:sz w:val="20"/>
              </w:rPr>
            </w:pPr>
            <w:r>
              <w:rPr>
                <w:sz w:val="20"/>
              </w:rPr>
              <w:t>S1G, HE</w:t>
            </w:r>
          </w:p>
        </w:tc>
        <w:tc>
          <w:tcPr>
            <w:tcW w:w="5882" w:type="dxa"/>
          </w:tcPr>
          <w:p w:rsidR="002658B7" w:rsidRDefault="00181685" w:rsidP="00181685">
            <w:pPr>
              <w:rPr>
                <w:sz w:val="20"/>
              </w:rPr>
            </w:pPr>
            <w:r>
              <w:rPr>
                <w:sz w:val="20"/>
              </w:rPr>
              <w:t>Used to communicate the TSF time of the Next TWT SP start, needed before a STA using explicit TWT can revert to DOZE. For HE, can be used to</w:t>
            </w:r>
            <w:r w:rsidR="00DE29BC">
              <w:rPr>
                <w:sz w:val="20"/>
              </w:rPr>
              <w:t xml:space="preserve"> terminate a TWT SP.</w:t>
            </w:r>
          </w:p>
        </w:tc>
        <w:tc>
          <w:tcPr>
            <w:tcW w:w="1120" w:type="dxa"/>
          </w:tcPr>
          <w:p w:rsidR="002658B7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AC_VI</w:t>
            </w:r>
          </w:p>
        </w:tc>
      </w:tr>
      <w:tr w:rsidR="002658B7" w:rsidTr="00190107">
        <w:tc>
          <w:tcPr>
            <w:tcW w:w="821" w:type="dxa"/>
          </w:tcPr>
          <w:p w:rsidR="002658B7" w:rsidRDefault="002658B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12-255</w:t>
            </w:r>
          </w:p>
        </w:tc>
        <w:tc>
          <w:tcPr>
            <w:tcW w:w="1564" w:type="dxa"/>
          </w:tcPr>
          <w:p w:rsidR="002658B7" w:rsidRDefault="002658B7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693" w:type="dxa"/>
          </w:tcPr>
          <w:p w:rsidR="002658B7" w:rsidRDefault="002658B7" w:rsidP="00982B1A">
            <w:pPr>
              <w:rPr>
                <w:sz w:val="20"/>
              </w:rPr>
            </w:pPr>
          </w:p>
        </w:tc>
        <w:tc>
          <w:tcPr>
            <w:tcW w:w="5882" w:type="dxa"/>
          </w:tcPr>
          <w:p w:rsidR="002658B7" w:rsidRDefault="002658B7" w:rsidP="00982B1A">
            <w:pPr>
              <w:rPr>
                <w:sz w:val="20"/>
              </w:rPr>
            </w:pPr>
          </w:p>
        </w:tc>
        <w:tc>
          <w:tcPr>
            <w:tcW w:w="1120" w:type="dxa"/>
          </w:tcPr>
          <w:p w:rsidR="002658B7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</w:tbl>
    <w:p w:rsidR="00412239" w:rsidRDefault="00412239" w:rsidP="00412239">
      <w:pPr>
        <w:rPr>
          <w:sz w:val="20"/>
        </w:rPr>
      </w:pPr>
    </w:p>
    <w:p w:rsidR="00DE29BC" w:rsidRDefault="00DE29BC" w:rsidP="00DE29BC">
      <w:pPr>
        <w:rPr>
          <w:sz w:val="20"/>
        </w:rPr>
      </w:pPr>
    </w:p>
    <w:p w:rsidR="00DE29BC" w:rsidRDefault="00DE29BC" w:rsidP="00DE29BC">
      <w:pPr>
        <w:rPr>
          <w:sz w:val="20"/>
        </w:rPr>
      </w:pPr>
    </w:p>
    <w:p w:rsidR="00DE29BC" w:rsidRPr="00412239" w:rsidRDefault="00DE29BC" w:rsidP="00DE29BC">
      <w:pPr>
        <w:rPr>
          <w:b/>
          <w:sz w:val="20"/>
          <w:u w:val="single"/>
        </w:rPr>
      </w:pPr>
      <w:r w:rsidRPr="00412239">
        <w:rPr>
          <w:b/>
          <w:sz w:val="20"/>
          <w:u w:val="single"/>
        </w:rPr>
        <w:t>S1G</w:t>
      </w:r>
    </w:p>
    <w:p w:rsidR="00DE29BC" w:rsidRDefault="00DE29BC" w:rsidP="00DE29BC">
      <w:pPr>
        <w:rPr>
          <w:sz w:val="20"/>
        </w:rPr>
      </w:pPr>
    </w:p>
    <w:p w:rsidR="00DE29BC" w:rsidRDefault="00DE29BC" w:rsidP="00DE29BC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"/>
        <w:gridCol w:w="1564"/>
        <w:gridCol w:w="693"/>
        <w:gridCol w:w="5882"/>
        <w:gridCol w:w="1120"/>
      </w:tblGrid>
      <w:tr w:rsidR="00DE29BC" w:rsidTr="00982B1A">
        <w:tc>
          <w:tcPr>
            <w:tcW w:w="821" w:type="dxa"/>
            <w:vAlign w:val="center"/>
          </w:tcPr>
          <w:p w:rsidR="00DE29BC" w:rsidRPr="0095141F" w:rsidRDefault="00DE29BC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64" w:type="dxa"/>
            <w:vAlign w:val="center"/>
          </w:tcPr>
          <w:p w:rsidR="00DE29BC" w:rsidRPr="0095141F" w:rsidRDefault="00DE29BC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693" w:type="dxa"/>
          </w:tcPr>
          <w:p w:rsidR="00DE29BC" w:rsidRDefault="00DE29BC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882" w:type="dxa"/>
          </w:tcPr>
          <w:p w:rsidR="00DE29BC" w:rsidRPr="0095141F" w:rsidRDefault="00DE29BC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20" w:type="dxa"/>
          </w:tcPr>
          <w:p w:rsidR="00DE29BC" w:rsidRDefault="00DE29BC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DE29BC" w:rsidTr="00982B1A">
        <w:tc>
          <w:tcPr>
            <w:tcW w:w="821" w:type="dxa"/>
          </w:tcPr>
          <w:p w:rsidR="00DE29BC" w:rsidRDefault="00DE29BC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4" w:type="dxa"/>
          </w:tcPr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Reachable Address Update</w:t>
            </w:r>
          </w:p>
        </w:tc>
        <w:tc>
          <w:tcPr>
            <w:tcW w:w="693" w:type="dxa"/>
          </w:tcPr>
          <w:p w:rsidR="00DE29BC" w:rsidRDefault="00DE29BC" w:rsidP="00982B1A">
            <w:pPr>
              <w:rPr>
                <w:sz w:val="20"/>
              </w:rPr>
            </w:pPr>
          </w:p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DE29BC" w:rsidRDefault="00DE29BC" w:rsidP="00DE29BC">
            <w:pPr>
              <w:rPr>
                <w:sz w:val="20"/>
              </w:rPr>
            </w:pPr>
            <w:r>
              <w:rPr>
                <w:sz w:val="20"/>
              </w:rPr>
              <w:t>Indicates change in routing information by an S1G relay.</w:t>
            </w:r>
          </w:p>
        </w:tc>
        <w:tc>
          <w:tcPr>
            <w:tcW w:w="1120" w:type="dxa"/>
          </w:tcPr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AC_V</w:t>
            </w:r>
            <w:r w:rsidR="004E2707">
              <w:rPr>
                <w:sz w:val="20"/>
              </w:rPr>
              <w:t>O</w:t>
            </w:r>
          </w:p>
        </w:tc>
      </w:tr>
      <w:tr w:rsidR="00DE29BC" w:rsidTr="00982B1A">
        <w:tc>
          <w:tcPr>
            <w:tcW w:w="821" w:type="dxa"/>
          </w:tcPr>
          <w:p w:rsidR="00DE29BC" w:rsidRDefault="00DE29BC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4" w:type="dxa"/>
          </w:tcPr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Relay Activation Request</w:t>
            </w:r>
          </w:p>
        </w:tc>
        <w:tc>
          <w:tcPr>
            <w:tcW w:w="693" w:type="dxa"/>
          </w:tcPr>
          <w:p w:rsidR="00DE29BC" w:rsidRDefault="00DE29BC" w:rsidP="00982B1A">
            <w:pPr>
              <w:rPr>
                <w:sz w:val="20"/>
              </w:rPr>
            </w:pPr>
          </w:p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DE29BC" w:rsidRDefault="000C4E6E" w:rsidP="00982B1A">
            <w:pPr>
              <w:rPr>
                <w:sz w:val="20"/>
              </w:rPr>
            </w:pPr>
            <w:r>
              <w:rPr>
                <w:sz w:val="20"/>
              </w:rPr>
              <w:t>Enable/disable relay functionality.</w:t>
            </w:r>
          </w:p>
        </w:tc>
        <w:tc>
          <w:tcPr>
            <w:tcW w:w="1120" w:type="dxa"/>
          </w:tcPr>
          <w:p w:rsidR="00DE29BC" w:rsidRDefault="000C4E6E" w:rsidP="00982B1A">
            <w:pPr>
              <w:rPr>
                <w:sz w:val="20"/>
              </w:rPr>
            </w:pPr>
            <w:r>
              <w:rPr>
                <w:sz w:val="20"/>
              </w:rPr>
              <w:t>AC_V</w:t>
            </w:r>
            <w:r w:rsidR="004E2707">
              <w:rPr>
                <w:sz w:val="20"/>
              </w:rPr>
              <w:t>O</w:t>
            </w:r>
          </w:p>
        </w:tc>
      </w:tr>
      <w:tr w:rsidR="00DE29BC" w:rsidTr="00982B1A">
        <w:tc>
          <w:tcPr>
            <w:tcW w:w="821" w:type="dxa"/>
          </w:tcPr>
          <w:p w:rsidR="00DE29BC" w:rsidRDefault="00DE29BC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4" w:type="dxa"/>
          </w:tcPr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Relay Activation Response</w:t>
            </w:r>
          </w:p>
        </w:tc>
        <w:tc>
          <w:tcPr>
            <w:tcW w:w="693" w:type="dxa"/>
          </w:tcPr>
          <w:p w:rsidR="00DE29BC" w:rsidRDefault="00DE29BC" w:rsidP="00982B1A">
            <w:pPr>
              <w:rPr>
                <w:sz w:val="20"/>
              </w:rPr>
            </w:pPr>
          </w:p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DE29BC" w:rsidRDefault="000C4E6E" w:rsidP="00982B1A">
            <w:pPr>
              <w:rPr>
                <w:sz w:val="20"/>
              </w:rPr>
            </w:pPr>
            <w:r>
              <w:rPr>
                <w:sz w:val="20"/>
              </w:rPr>
              <w:t>Enable/disable relay functionality</w:t>
            </w:r>
            <w:r w:rsidR="004E2707">
              <w:rPr>
                <w:sz w:val="20"/>
              </w:rPr>
              <w:t>.</w:t>
            </w:r>
          </w:p>
        </w:tc>
        <w:tc>
          <w:tcPr>
            <w:tcW w:w="1120" w:type="dxa"/>
          </w:tcPr>
          <w:p w:rsidR="00DE29BC" w:rsidRDefault="000C4E6E" w:rsidP="00982B1A">
            <w:pPr>
              <w:rPr>
                <w:sz w:val="20"/>
              </w:rPr>
            </w:pPr>
            <w:r>
              <w:rPr>
                <w:sz w:val="20"/>
              </w:rPr>
              <w:t>AC_V</w:t>
            </w:r>
            <w:r w:rsidR="004E2707">
              <w:rPr>
                <w:sz w:val="20"/>
              </w:rPr>
              <w:t>O</w:t>
            </w:r>
          </w:p>
        </w:tc>
      </w:tr>
      <w:tr w:rsidR="00DE29BC" w:rsidTr="00982B1A">
        <w:tc>
          <w:tcPr>
            <w:tcW w:w="821" w:type="dxa"/>
          </w:tcPr>
          <w:p w:rsidR="00DE29BC" w:rsidRDefault="00DE29BC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4" w:type="dxa"/>
          </w:tcPr>
          <w:p w:rsidR="00DE29BC" w:rsidRDefault="00DE29BC" w:rsidP="00982B1A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Header Compression</w:t>
            </w:r>
          </w:p>
        </w:tc>
        <w:tc>
          <w:tcPr>
            <w:tcW w:w="693" w:type="dxa"/>
          </w:tcPr>
          <w:p w:rsidR="00DE29BC" w:rsidRDefault="00DE29BC" w:rsidP="00982B1A">
            <w:pPr>
              <w:rPr>
                <w:sz w:val="20"/>
              </w:rPr>
            </w:pPr>
          </w:p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DE29BC" w:rsidRPr="0095141F" w:rsidRDefault="006515CB" w:rsidP="00982B1A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Negotiate header compression use</w:t>
            </w:r>
            <w:r w:rsidR="00DE29BC">
              <w:rPr>
                <w:sz w:val="20"/>
              </w:rPr>
              <w:t>.</w:t>
            </w:r>
          </w:p>
        </w:tc>
        <w:tc>
          <w:tcPr>
            <w:tcW w:w="1120" w:type="dxa"/>
          </w:tcPr>
          <w:p w:rsidR="00DE29BC" w:rsidRPr="0095141F" w:rsidRDefault="006515CB" w:rsidP="00982B1A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DE29BC" w:rsidTr="00982B1A">
        <w:tc>
          <w:tcPr>
            <w:tcW w:w="821" w:type="dxa"/>
          </w:tcPr>
          <w:p w:rsidR="00DE29BC" w:rsidRDefault="00DE29BC" w:rsidP="00DE29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4-255</w:t>
            </w:r>
          </w:p>
        </w:tc>
        <w:tc>
          <w:tcPr>
            <w:tcW w:w="1564" w:type="dxa"/>
          </w:tcPr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693" w:type="dxa"/>
          </w:tcPr>
          <w:p w:rsidR="00DE29BC" w:rsidRDefault="00DE29BC" w:rsidP="00982B1A">
            <w:pPr>
              <w:rPr>
                <w:sz w:val="20"/>
              </w:rPr>
            </w:pPr>
          </w:p>
        </w:tc>
        <w:tc>
          <w:tcPr>
            <w:tcW w:w="5882" w:type="dxa"/>
          </w:tcPr>
          <w:p w:rsidR="00DE29BC" w:rsidRDefault="00DE29BC" w:rsidP="00982B1A">
            <w:pPr>
              <w:rPr>
                <w:sz w:val="20"/>
              </w:rPr>
            </w:pPr>
          </w:p>
        </w:tc>
        <w:tc>
          <w:tcPr>
            <w:tcW w:w="1120" w:type="dxa"/>
          </w:tcPr>
          <w:p w:rsidR="00DE29BC" w:rsidRDefault="00DE29BC" w:rsidP="00982B1A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</w:tbl>
    <w:p w:rsidR="00DE29BC" w:rsidRDefault="00DE29BC" w:rsidP="00DE29BC">
      <w:pPr>
        <w:rPr>
          <w:sz w:val="20"/>
        </w:rPr>
      </w:pPr>
    </w:p>
    <w:p w:rsidR="00DE29BC" w:rsidRDefault="00DE29BC" w:rsidP="00DE29BC">
      <w:pPr>
        <w:rPr>
          <w:sz w:val="20"/>
        </w:rPr>
      </w:pPr>
    </w:p>
    <w:p w:rsidR="00EC77E7" w:rsidRPr="00412239" w:rsidRDefault="00EC77E7" w:rsidP="00EC77E7">
      <w:pPr>
        <w:rPr>
          <w:b/>
          <w:sz w:val="20"/>
          <w:u w:val="single"/>
        </w:rPr>
      </w:pPr>
      <w:r>
        <w:rPr>
          <w:b/>
          <w:sz w:val="20"/>
          <w:u w:val="single"/>
        </w:rPr>
        <w:t>Flow Control</w:t>
      </w:r>
    </w:p>
    <w:p w:rsidR="00EC77E7" w:rsidRDefault="00EC77E7" w:rsidP="00EC77E7">
      <w:pPr>
        <w:rPr>
          <w:sz w:val="20"/>
        </w:rPr>
      </w:pPr>
    </w:p>
    <w:p w:rsidR="00EC77E7" w:rsidRDefault="00EC77E7" w:rsidP="00EC77E7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"/>
        <w:gridCol w:w="1564"/>
        <w:gridCol w:w="693"/>
        <w:gridCol w:w="5882"/>
        <w:gridCol w:w="1120"/>
      </w:tblGrid>
      <w:tr w:rsidR="00EC77E7" w:rsidTr="00982B1A">
        <w:tc>
          <w:tcPr>
            <w:tcW w:w="821" w:type="dxa"/>
            <w:vAlign w:val="center"/>
          </w:tcPr>
          <w:p w:rsidR="00EC77E7" w:rsidRPr="0095141F" w:rsidRDefault="00EC77E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64" w:type="dxa"/>
            <w:vAlign w:val="center"/>
          </w:tcPr>
          <w:p w:rsidR="00EC77E7" w:rsidRPr="0095141F" w:rsidRDefault="00EC77E7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693" w:type="dxa"/>
          </w:tcPr>
          <w:p w:rsidR="00EC77E7" w:rsidRDefault="00EC77E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882" w:type="dxa"/>
          </w:tcPr>
          <w:p w:rsidR="00EC77E7" w:rsidRPr="0095141F" w:rsidRDefault="00EC77E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20" w:type="dxa"/>
          </w:tcPr>
          <w:p w:rsidR="00EC77E7" w:rsidRDefault="00EC77E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EC77E7" w:rsidTr="00982B1A">
        <w:tc>
          <w:tcPr>
            <w:tcW w:w="821" w:type="dxa"/>
          </w:tcPr>
          <w:p w:rsidR="00EC77E7" w:rsidRDefault="00EC77E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4" w:type="dxa"/>
          </w:tcPr>
          <w:p w:rsidR="00EC77E7" w:rsidRDefault="00EC77E7" w:rsidP="00EC77E7">
            <w:pPr>
              <w:rPr>
                <w:sz w:val="20"/>
              </w:rPr>
            </w:pPr>
            <w:r>
              <w:rPr>
                <w:sz w:val="20"/>
              </w:rPr>
              <w:t>Flow Suspension</w:t>
            </w:r>
          </w:p>
        </w:tc>
        <w:tc>
          <w:tcPr>
            <w:tcW w:w="693" w:type="dxa"/>
          </w:tcPr>
          <w:p w:rsidR="00EC77E7" w:rsidRDefault="00EC77E7" w:rsidP="00982B1A">
            <w:pPr>
              <w:rPr>
                <w:sz w:val="20"/>
              </w:rPr>
            </w:pPr>
          </w:p>
          <w:p w:rsidR="00EC77E7" w:rsidRDefault="00EC77E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EC77E7" w:rsidRDefault="00D11F96" w:rsidP="00D11F96">
            <w:pPr>
              <w:rPr>
                <w:sz w:val="20"/>
              </w:rPr>
            </w:pPr>
            <w:r>
              <w:rPr>
                <w:sz w:val="20"/>
              </w:rPr>
              <w:t>Sent to suspend transmissions to the transmitter of the frame. Note that S1G has transactional flow control signalling in addition to the Flow Suspension frame.</w:t>
            </w:r>
          </w:p>
        </w:tc>
        <w:tc>
          <w:tcPr>
            <w:tcW w:w="1120" w:type="dxa"/>
          </w:tcPr>
          <w:p w:rsidR="00EC77E7" w:rsidRDefault="00EC77E7" w:rsidP="00D11F96">
            <w:pPr>
              <w:rPr>
                <w:sz w:val="20"/>
              </w:rPr>
            </w:pPr>
            <w:r>
              <w:rPr>
                <w:sz w:val="20"/>
              </w:rPr>
              <w:t>AC_</w:t>
            </w:r>
            <w:r w:rsidR="00D11F96">
              <w:rPr>
                <w:sz w:val="20"/>
              </w:rPr>
              <w:t>VI</w:t>
            </w:r>
          </w:p>
        </w:tc>
      </w:tr>
      <w:tr w:rsidR="00EC77E7" w:rsidTr="00982B1A">
        <w:tc>
          <w:tcPr>
            <w:tcW w:w="821" w:type="dxa"/>
          </w:tcPr>
          <w:p w:rsidR="00EC77E7" w:rsidRDefault="00EC77E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4" w:type="dxa"/>
          </w:tcPr>
          <w:p w:rsidR="00EC77E7" w:rsidRDefault="00EC77E7" w:rsidP="00982B1A">
            <w:pPr>
              <w:rPr>
                <w:sz w:val="20"/>
              </w:rPr>
            </w:pPr>
            <w:r>
              <w:rPr>
                <w:sz w:val="20"/>
              </w:rPr>
              <w:t>Flow Resumption</w:t>
            </w:r>
          </w:p>
        </w:tc>
        <w:tc>
          <w:tcPr>
            <w:tcW w:w="693" w:type="dxa"/>
          </w:tcPr>
          <w:p w:rsidR="00EC77E7" w:rsidRDefault="00EC77E7" w:rsidP="00982B1A">
            <w:pPr>
              <w:rPr>
                <w:sz w:val="20"/>
              </w:rPr>
            </w:pPr>
          </w:p>
          <w:p w:rsidR="00EC77E7" w:rsidRDefault="00EC77E7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EC77E7" w:rsidRDefault="00D11F96" w:rsidP="00D11F96">
            <w:pPr>
              <w:rPr>
                <w:sz w:val="20"/>
              </w:rPr>
            </w:pPr>
            <w:r>
              <w:rPr>
                <w:sz w:val="20"/>
              </w:rPr>
              <w:t>Sent to resume transmissions to the transmitter of the frame. Note that S1G has transactional flow control signalling in addition to the Flow Resumption frame.</w:t>
            </w:r>
          </w:p>
        </w:tc>
        <w:tc>
          <w:tcPr>
            <w:tcW w:w="1120" w:type="dxa"/>
          </w:tcPr>
          <w:p w:rsidR="00EC77E7" w:rsidRDefault="00EC77E7" w:rsidP="00D11F96">
            <w:pPr>
              <w:rPr>
                <w:sz w:val="20"/>
              </w:rPr>
            </w:pPr>
            <w:r>
              <w:rPr>
                <w:sz w:val="20"/>
              </w:rPr>
              <w:t>AC_V</w:t>
            </w:r>
            <w:r w:rsidR="00D11F96">
              <w:rPr>
                <w:sz w:val="20"/>
              </w:rPr>
              <w:t>I</w:t>
            </w:r>
          </w:p>
        </w:tc>
      </w:tr>
      <w:tr w:rsidR="00EC77E7" w:rsidTr="00982B1A">
        <w:tc>
          <w:tcPr>
            <w:tcW w:w="821" w:type="dxa"/>
          </w:tcPr>
          <w:p w:rsidR="00EC77E7" w:rsidRDefault="009A49F5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C77E7">
              <w:rPr>
                <w:sz w:val="20"/>
              </w:rPr>
              <w:t>-255</w:t>
            </w:r>
          </w:p>
        </w:tc>
        <w:tc>
          <w:tcPr>
            <w:tcW w:w="1564" w:type="dxa"/>
          </w:tcPr>
          <w:p w:rsidR="00EC77E7" w:rsidRDefault="00EC77E7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693" w:type="dxa"/>
          </w:tcPr>
          <w:p w:rsidR="00EC77E7" w:rsidRDefault="00EC77E7" w:rsidP="00982B1A">
            <w:pPr>
              <w:rPr>
                <w:sz w:val="20"/>
              </w:rPr>
            </w:pPr>
          </w:p>
        </w:tc>
        <w:tc>
          <w:tcPr>
            <w:tcW w:w="5882" w:type="dxa"/>
          </w:tcPr>
          <w:p w:rsidR="00EC77E7" w:rsidRDefault="00EC77E7" w:rsidP="00982B1A">
            <w:pPr>
              <w:rPr>
                <w:sz w:val="20"/>
              </w:rPr>
            </w:pPr>
          </w:p>
        </w:tc>
        <w:tc>
          <w:tcPr>
            <w:tcW w:w="1120" w:type="dxa"/>
          </w:tcPr>
          <w:p w:rsidR="00EC77E7" w:rsidRDefault="00EC77E7" w:rsidP="00982B1A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</w:tbl>
    <w:p w:rsidR="00EC77E7" w:rsidRDefault="00EC77E7" w:rsidP="00EC77E7">
      <w:pPr>
        <w:rPr>
          <w:sz w:val="20"/>
        </w:rPr>
      </w:pPr>
    </w:p>
    <w:p w:rsidR="00B35376" w:rsidRDefault="00B35376" w:rsidP="00B35376">
      <w:pPr>
        <w:rPr>
          <w:sz w:val="20"/>
        </w:rPr>
      </w:pPr>
    </w:p>
    <w:p w:rsidR="00B35376" w:rsidRPr="00412239" w:rsidRDefault="00B35376" w:rsidP="00B35376">
      <w:pPr>
        <w:rPr>
          <w:b/>
          <w:sz w:val="20"/>
          <w:u w:val="single"/>
        </w:rPr>
      </w:pPr>
      <w:r>
        <w:rPr>
          <w:b/>
          <w:sz w:val="20"/>
          <w:u w:val="single"/>
        </w:rPr>
        <w:t>Control Response MCS Negotiation</w:t>
      </w:r>
    </w:p>
    <w:p w:rsidR="00B35376" w:rsidRDefault="00B35376" w:rsidP="00B35376">
      <w:pPr>
        <w:rPr>
          <w:sz w:val="20"/>
        </w:rPr>
      </w:pPr>
    </w:p>
    <w:p w:rsidR="00B35376" w:rsidRDefault="00B35376" w:rsidP="00B35376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"/>
        <w:gridCol w:w="1564"/>
        <w:gridCol w:w="693"/>
        <w:gridCol w:w="5882"/>
        <w:gridCol w:w="1120"/>
      </w:tblGrid>
      <w:tr w:rsidR="00B35376" w:rsidTr="00982B1A">
        <w:tc>
          <w:tcPr>
            <w:tcW w:w="821" w:type="dxa"/>
            <w:vAlign w:val="center"/>
          </w:tcPr>
          <w:p w:rsidR="00B35376" w:rsidRPr="0095141F" w:rsidRDefault="00B35376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64" w:type="dxa"/>
            <w:vAlign w:val="center"/>
          </w:tcPr>
          <w:p w:rsidR="00B35376" w:rsidRPr="0095141F" w:rsidRDefault="00B35376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693" w:type="dxa"/>
          </w:tcPr>
          <w:p w:rsidR="00B35376" w:rsidRDefault="00B35376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882" w:type="dxa"/>
          </w:tcPr>
          <w:p w:rsidR="00B35376" w:rsidRPr="0095141F" w:rsidRDefault="00B35376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20" w:type="dxa"/>
          </w:tcPr>
          <w:p w:rsidR="00B35376" w:rsidRDefault="00B35376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B35376" w:rsidTr="00982B1A">
        <w:tc>
          <w:tcPr>
            <w:tcW w:w="821" w:type="dxa"/>
          </w:tcPr>
          <w:p w:rsidR="00B35376" w:rsidRDefault="00B35376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4" w:type="dxa"/>
          </w:tcPr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 xml:space="preserve">Control Response MCS </w:t>
            </w:r>
            <w:proofErr w:type="spellStart"/>
            <w:r>
              <w:rPr>
                <w:sz w:val="20"/>
              </w:rPr>
              <w:t>Negotation</w:t>
            </w:r>
            <w:proofErr w:type="spellEnd"/>
            <w:r>
              <w:rPr>
                <w:sz w:val="20"/>
              </w:rPr>
              <w:t xml:space="preserve"> Request</w:t>
            </w:r>
          </w:p>
        </w:tc>
        <w:tc>
          <w:tcPr>
            <w:tcW w:w="693" w:type="dxa"/>
          </w:tcPr>
          <w:p w:rsidR="00B35376" w:rsidRDefault="00B35376" w:rsidP="00982B1A">
            <w:pPr>
              <w:rPr>
                <w:sz w:val="20"/>
              </w:rPr>
            </w:pPr>
          </w:p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B35376" w:rsidRDefault="00B35376" w:rsidP="00B35376">
            <w:pPr>
              <w:rPr>
                <w:sz w:val="20"/>
              </w:rPr>
            </w:pPr>
            <w:r>
              <w:rPr>
                <w:sz w:val="20"/>
              </w:rPr>
              <w:t>Request to set a difference in MCS between eliciting MPDUs and elicited MPDUs.</w:t>
            </w:r>
          </w:p>
        </w:tc>
        <w:tc>
          <w:tcPr>
            <w:tcW w:w="1120" w:type="dxa"/>
          </w:tcPr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B35376" w:rsidTr="00982B1A">
        <w:tc>
          <w:tcPr>
            <w:tcW w:w="821" w:type="dxa"/>
          </w:tcPr>
          <w:p w:rsidR="00B35376" w:rsidRDefault="00B35376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4" w:type="dxa"/>
          </w:tcPr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 xml:space="preserve">Control Response MCS </w:t>
            </w:r>
            <w:proofErr w:type="spellStart"/>
            <w:r>
              <w:rPr>
                <w:sz w:val="20"/>
              </w:rPr>
              <w:t>Negotation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Response</w:t>
            </w:r>
          </w:p>
        </w:tc>
        <w:tc>
          <w:tcPr>
            <w:tcW w:w="693" w:type="dxa"/>
          </w:tcPr>
          <w:p w:rsidR="00B35376" w:rsidRDefault="00B35376" w:rsidP="00982B1A">
            <w:pPr>
              <w:rPr>
                <w:sz w:val="20"/>
              </w:rPr>
            </w:pPr>
          </w:p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5882" w:type="dxa"/>
          </w:tcPr>
          <w:p w:rsidR="00B35376" w:rsidRDefault="00B35376" w:rsidP="00B35376">
            <w:pPr>
              <w:rPr>
                <w:sz w:val="20"/>
              </w:rPr>
            </w:pPr>
            <w:r>
              <w:rPr>
                <w:sz w:val="20"/>
              </w:rPr>
              <w:t>Response to request to set a difference in MCS between eliciting MPDUs and elicited MPDUs.</w:t>
            </w:r>
          </w:p>
        </w:tc>
        <w:tc>
          <w:tcPr>
            <w:tcW w:w="1120" w:type="dxa"/>
          </w:tcPr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B35376" w:rsidTr="00982B1A">
        <w:tc>
          <w:tcPr>
            <w:tcW w:w="821" w:type="dxa"/>
          </w:tcPr>
          <w:p w:rsidR="00B35376" w:rsidRDefault="009A49F5" w:rsidP="009A49F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B35376">
              <w:rPr>
                <w:sz w:val="20"/>
              </w:rPr>
              <w:t>-255</w:t>
            </w:r>
          </w:p>
        </w:tc>
        <w:tc>
          <w:tcPr>
            <w:tcW w:w="1564" w:type="dxa"/>
          </w:tcPr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693" w:type="dxa"/>
          </w:tcPr>
          <w:p w:rsidR="00B35376" w:rsidRDefault="00B35376" w:rsidP="00982B1A">
            <w:pPr>
              <w:rPr>
                <w:sz w:val="20"/>
              </w:rPr>
            </w:pPr>
          </w:p>
        </w:tc>
        <w:tc>
          <w:tcPr>
            <w:tcW w:w="5882" w:type="dxa"/>
          </w:tcPr>
          <w:p w:rsidR="00B35376" w:rsidRDefault="00B35376" w:rsidP="00982B1A">
            <w:pPr>
              <w:rPr>
                <w:sz w:val="20"/>
              </w:rPr>
            </w:pPr>
          </w:p>
        </w:tc>
        <w:tc>
          <w:tcPr>
            <w:tcW w:w="1120" w:type="dxa"/>
          </w:tcPr>
          <w:p w:rsidR="00B35376" w:rsidRDefault="00B35376" w:rsidP="00982B1A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</w:tbl>
    <w:p w:rsidR="00B35376" w:rsidRDefault="00B35376" w:rsidP="00B35376">
      <w:pPr>
        <w:rPr>
          <w:sz w:val="20"/>
        </w:rPr>
      </w:pPr>
    </w:p>
    <w:p w:rsidR="00CC6107" w:rsidRDefault="00CC6107" w:rsidP="00CC6107">
      <w:pPr>
        <w:rPr>
          <w:sz w:val="20"/>
        </w:rPr>
      </w:pPr>
    </w:p>
    <w:p w:rsidR="00CC6107" w:rsidRDefault="00CC6107" w:rsidP="00CC6107">
      <w:pPr>
        <w:rPr>
          <w:b/>
          <w:sz w:val="20"/>
          <w:u w:val="single"/>
        </w:rPr>
      </w:pPr>
      <w:r>
        <w:rPr>
          <w:b/>
          <w:sz w:val="20"/>
          <w:u w:val="single"/>
        </w:rPr>
        <w:t>FILS</w:t>
      </w:r>
    </w:p>
    <w:p w:rsidR="00CC6107" w:rsidRDefault="00CC6107" w:rsidP="00CC6107">
      <w:pPr>
        <w:rPr>
          <w:sz w:val="20"/>
        </w:rPr>
      </w:pPr>
    </w:p>
    <w:p w:rsidR="00CC6107" w:rsidRDefault="00CC6107" w:rsidP="00CC6107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"/>
        <w:gridCol w:w="1564"/>
        <w:gridCol w:w="693"/>
        <w:gridCol w:w="5882"/>
        <w:gridCol w:w="1120"/>
      </w:tblGrid>
      <w:tr w:rsidR="00CC6107" w:rsidTr="00305BE7">
        <w:tc>
          <w:tcPr>
            <w:tcW w:w="821" w:type="dxa"/>
            <w:vAlign w:val="center"/>
          </w:tcPr>
          <w:p w:rsidR="00CC6107" w:rsidRPr="0095141F" w:rsidRDefault="00CC6107" w:rsidP="00305B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64" w:type="dxa"/>
            <w:vAlign w:val="center"/>
          </w:tcPr>
          <w:p w:rsidR="00CC6107" w:rsidRPr="0095141F" w:rsidRDefault="00CC6107" w:rsidP="00305BE7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693" w:type="dxa"/>
          </w:tcPr>
          <w:p w:rsidR="00CC6107" w:rsidRDefault="00CC6107" w:rsidP="00305B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882" w:type="dxa"/>
          </w:tcPr>
          <w:p w:rsidR="00CC6107" w:rsidRPr="0095141F" w:rsidRDefault="00CC6107" w:rsidP="00305B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20" w:type="dxa"/>
          </w:tcPr>
          <w:p w:rsidR="00CC6107" w:rsidRDefault="00CC6107" w:rsidP="00305BE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CC6107" w:rsidTr="00305BE7">
        <w:tc>
          <w:tcPr>
            <w:tcW w:w="821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4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FILS Container frame</w:t>
            </w:r>
          </w:p>
        </w:tc>
        <w:tc>
          <w:tcPr>
            <w:tcW w:w="693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FILS</w:t>
            </w:r>
          </w:p>
        </w:tc>
        <w:tc>
          <w:tcPr>
            <w:tcW w:w="5882" w:type="dxa"/>
          </w:tcPr>
          <w:p w:rsidR="00CC6107" w:rsidRDefault="00820AF6" w:rsidP="00305BE7">
            <w:pPr>
              <w:rPr>
                <w:sz w:val="20"/>
              </w:rPr>
            </w:pPr>
            <w:r>
              <w:rPr>
                <w:sz w:val="20"/>
              </w:rPr>
              <w:t>IP Address negotiation</w:t>
            </w:r>
            <w:r w:rsidR="00CC6107">
              <w:rPr>
                <w:sz w:val="20"/>
              </w:rPr>
              <w:t>.</w:t>
            </w:r>
          </w:p>
        </w:tc>
        <w:tc>
          <w:tcPr>
            <w:tcW w:w="1120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CC6107" w:rsidTr="00305BE7">
        <w:tc>
          <w:tcPr>
            <w:tcW w:w="821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1-255</w:t>
            </w:r>
          </w:p>
        </w:tc>
        <w:tc>
          <w:tcPr>
            <w:tcW w:w="1564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693" w:type="dxa"/>
          </w:tcPr>
          <w:p w:rsidR="00CC6107" w:rsidRDefault="00CC6107" w:rsidP="00305BE7">
            <w:pPr>
              <w:rPr>
                <w:sz w:val="20"/>
              </w:rPr>
            </w:pPr>
          </w:p>
        </w:tc>
        <w:tc>
          <w:tcPr>
            <w:tcW w:w="5882" w:type="dxa"/>
          </w:tcPr>
          <w:p w:rsidR="00CC6107" w:rsidRDefault="00CC6107" w:rsidP="00305BE7">
            <w:pPr>
              <w:rPr>
                <w:sz w:val="20"/>
              </w:rPr>
            </w:pPr>
          </w:p>
        </w:tc>
        <w:tc>
          <w:tcPr>
            <w:tcW w:w="1120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</w:tbl>
    <w:p w:rsidR="00CC6107" w:rsidRDefault="00CC6107" w:rsidP="00CC6107">
      <w:pPr>
        <w:rPr>
          <w:sz w:val="20"/>
        </w:rPr>
      </w:pPr>
    </w:p>
    <w:p w:rsidR="00CC3B98" w:rsidRDefault="00CC3B98" w:rsidP="00CC3B98">
      <w:pPr>
        <w:rPr>
          <w:sz w:val="20"/>
        </w:rPr>
      </w:pPr>
    </w:p>
    <w:p w:rsidR="00CC3B98" w:rsidRPr="00412239" w:rsidRDefault="00CC3B98" w:rsidP="00CC3B98">
      <w:pPr>
        <w:rPr>
          <w:b/>
          <w:sz w:val="20"/>
          <w:u w:val="single"/>
        </w:rPr>
      </w:pPr>
      <w:r>
        <w:rPr>
          <w:b/>
          <w:sz w:val="20"/>
          <w:u w:val="single"/>
        </w:rPr>
        <w:t>CDMG</w:t>
      </w:r>
    </w:p>
    <w:p w:rsidR="00CC3B98" w:rsidRDefault="00CC3B98" w:rsidP="00CC3B98">
      <w:pPr>
        <w:rPr>
          <w:sz w:val="20"/>
        </w:rPr>
      </w:pPr>
    </w:p>
    <w:p w:rsidR="00CC3B98" w:rsidRDefault="00CC3B98" w:rsidP="00CC3B98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1555"/>
        <w:gridCol w:w="817"/>
        <w:gridCol w:w="5770"/>
        <w:gridCol w:w="1118"/>
      </w:tblGrid>
      <w:tr w:rsidR="006B3B31" w:rsidTr="006B3B31">
        <w:tc>
          <w:tcPr>
            <w:tcW w:w="820" w:type="dxa"/>
            <w:vAlign w:val="center"/>
          </w:tcPr>
          <w:p w:rsidR="00CC3B98" w:rsidRPr="0095141F" w:rsidRDefault="00CC3B98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55" w:type="dxa"/>
            <w:vAlign w:val="center"/>
          </w:tcPr>
          <w:p w:rsidR="00CC3B98" w:rsidRPr="0095141F" w:rsidRDefault="00CC3B98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817" w:type="dxa"/>
          </w:tcPr>
          <w:p w:rsidR="00CC3B98" w:rsidRDefault="00CC3B98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770" w:type="dxa"/>
          </w:tcPr>
          <w:p w:rsidR="00CC3B98" w:rsidRPr="0095141F" w:rsidRDefault="00CC3B98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18" w:type="dxa"/>
          </w:tcPr>
          <w:p w:rsidR="00CC3B98" w:rsidRDefault="00CC3B98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6B3B31" w:rsidTr="006B3B31">
        <w:tc>
          <w:tcPr>
            <w:tcW w:w="820" w:type="dxa"/>
          </w:tcPr>
          <w:p w:rsidR="00CC3B98" w:rsidRDefault="00CC3B98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5" w:type="dxa"/>
          </w:tcPr>
          <w:p w:rsidR="00CC3B98" w:rsidRDefault="00CC3B98" w:rsidP="00CC3B98">
            <w:pPr>
              <w:rPr>
                <w:sz w:val="20"/>
              </w:rPr>
            </w:pPr>
            <w:r>
              <w:rPr>
                <w:sz w:val="20"/>
              </w:rPr>
              <w:t>Notification Period Request</w:t>
            </w:r>
          </w:p>
        </w:tc>
        <w:tc>
          <w:tcPr>
            <w:tcW w:w="817" w:type="dxa"/>
          </w:tcPr>
          <w:p w:rsidR="00CC3B98" w:rsidRDefault="00DB4340" w:rsidP="00982B1A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CC3B98">
              <w:rPr>
                <w:sz w:val="20"/>
              </w:rPr>
              <w:t>DMG</w:t>
            </w:r>
          </w:p>
        </w:tc>
        <w:tc>
          <w:tcPr>
            <w:tcW w:w="5770" w:type="dxa"/>
          </w:tcPr>
          <w:p w:rsidR="00CC3B98" w:rsidRDefault="006B3B31" w:rsidP="006B3B31">
            <w:pPr>
              <w:rPr>
                <w:sz w:val="20"/>
              </w:rPr>
            </w:pPr>
            <w:r>
              <w:rPr>
                <w:sz w:val="20"/>
              </w:rPr>
              <w:t>Negotiation with a</w:t>
            </w:r>
            <w:r w:rsidR="007736EB">
              <w:rPr>
                <w:sz w:val="20"/>
              </w:rPr>
              <w:t xml:space="preserve"> neighbour </w:t>
            </w:r>
            <w:r>
              <w:rPr>
                <w:sz w:val="20"/>
              </w:rPr>
              <w:t>on a shared channel for a period of time to transmit control information.</w:t>
            </w:r>
          </w:p>
        </w:tc>
        <w:tc>
          <w:tcPr>
            <w:tcW w:w="1118" w:type="dxa"/>
          </w:tcPr>
          <w:p w:rsidR="00CC3B98" w:rsidRDefault="00CC3B98" w:rsidP="00982B1A">
            <w:pPr>
              <w:rPr>
                <w:sz w:val="20"/>
              </w:rPr>
            </w:pPr>
            <w:r>
              <w:rPr>
                <w:sz w:val="20"/>
              </w:rPr>
              <w:t>AC_</w:t>
            </w:r>
            <w:r w:rsidR="006B3B31">
              <w:rPr>
                <w:sz w:val="20"/>
              </w:rPr>
              <w:t>BE</w:t>
            </w:r>
          </w:p>
        </w:tc>
      </w:tr>
      <w:tr w:rsidR="006B3B31" w:rsidTr="006B3B31">
        <w:tc>
          <w:tcPr>
            <w:tcW w:w="820" w:type="dxa"/>
          </w:tcPr>
          <w:p w:rsidR="006B3B31" w:rsidRDefault="006B3B31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5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Notification Period Response</w:t>
            </w:r>
          </w:p>
        </w:tc>
        <w:tc>
          <w:tcPr>
            <w:tcW w:w="817" w:type="dxa"/>
          </w:tcPr>
          <w:p w:rsidR="006B3B31" w:rsidRDefault="006B3B31" w:rsidP="00982B1A">
            <w:pPr>
              <w:rPr>
                <w:sz w:val="20"/>
              </w:rPr>
            </w:pPr>
          </w:p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for a period of time to transmit control information.</w:t>
            </w:r>
          </w:p>
        </w:tc>
        <w:tc>
          <w:tcPr>
            <w:tcW w:w="1118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6B3B31" w:rsidTr="006B3B31">
        <w:tc>
          <w:tcPr>
            <w:tcW w:w="820" w:type="dxa"/>
          </w:tcPr>
          <w:p w:rsidR="006B3B31" w:rsidRDefault="006B3B31" w:rsidP="00CC3B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5" w:type="dxa"/>
          </w:tcPr>
          <w:p w:rsidR="006B3B31" w:rsidRPr="00886927" w:rsidRDefault="006B3B31" w:rsidP="00982B1A">
            <w:pPr>
              <w:rPr>
                <w:sz w:val="20"/>
              </w:rPr>
            </w:pPr>
            <w:r w:rsidRPr="00886927">
              <w:rPr>
                <w:sz w:val="20"/>
              </w:rPr>
              <w:t>Channel Splitting Request</w:t>
            </w:r>
          </w:p>
        </w:tc>
        <w:tc>
          <w:tcPr>
            <w:tcW w:w="817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6B3B31" w:rsidRDefault="006B3B31" w:rsidP="006B3B31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to move.</w:t>
            </w:r>
          </w:p>
        </w:tc>
        <w:tc>
          <w:tcPr>
            <w:tcW w:w="1118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6B3B31" w:rsidTr="006B3B31">
        <w:tc>
          <w:tcPr>
            <w:tcW w:w="820" w:type="dxa"/>
          </w:tcPr>
          <w:p w:rsidR="006B3B31" w:rsidRDefault="006B3B31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5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Channel Splitting Response</w:t>
            </w:r>
          </w:p>
        </w:tc>
        <w:tc>
          <w:tcPr>
            <w:tcW w:w="817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to move.</w:t>
            </w:r>
          </w:p>
        </w:tc>
        <w:tc>
          <w:tcPr>
            <w:tcW w:w="1118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6B3B31" w:rsidTr="006B3B31">
        <w:tc>
          <w:tcPr>
            <w:tcW w:w="820" w:type="dxa"/>
          </w:tcPr>
          <w:p w:rsidR="006B3B31" w:rsidRDefault="006B3B31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5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 Allocation Request</w:t>
            </w:r>
          </w:p>
        </w:tc>
        <w:tc>
          <w:tcPr>
            <w:tcW w:w="817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6B3B31" w:rsidRDefault="006B3B31" w:rsidP="006B3B31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to schedule non-control transmissions.</w:t>
            </w:r>
          </w:p>
        </w:tc>
        <w:tc>
          <w:tcPr>
            <w:tcW w:w="1118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6B3B31" w:rsidTr="006B3B31">
        <w:tc>
          <w:tcPr>
            <w:tcW w:w="820" w:type="dxa"/>
          </w:tcPr>
          <w:p w:rsidR="006B3B31" w:rsidRDefault="006B3B31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5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 Allocation Response</w:t>
            </w:r>
          </w:p>
        </w:tc>
        <w:tc>
          <w:tcPr>
            <w:tcW w:w="817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to schedule non-control transmissions.</w:t>
            </w:r>
          </w:p>
        </w:tc>
        <w:tc>
          <w:tcPr>
            <w:tcW w:w="1118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6B3B31" w:rsidTr="006B3B31">
        <w:tc>
          <w:tcPr>
            <w:tcW w:w="820" w:type="dxa"/>
          </w:tcPr>
          <w:p w:rsidR="006B3B31" w:rsidRDefault="006B3B31" w:rsidP="00CC3B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6-255</w:t>
            </w:r>
          </w:p>
        </w:tc>
        <w:tc>
          <w:tcPr>
            <w:tcW w:w="1555" w:type="dxa"/>
          </w:tcPr>
          <w:p w:rsidR="006B3B31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817" w:type="dxa"/>
          </w:tcPr>
          <w:p w:rsidR="006B3B31" w:rsidRDefault="006B3B31" w:rsidP="00982B1A">
            <w:pPr>
              <w:rPr>
                <w:sz w:val="20"/>
              </w:rPr>
            </w:pPr>
          </w:p>
        </w:tc>
        <w:tc>
          <w:tcPr>
            <w:tcW w:w="5770" w:type="dxa"/>
          </w:tcPr>
          <w:p w:rsidR="006B3B31" w:rsidRDefault="006B3B31" w:rsidP="00982B1A">
            <w:pPr>
              <w:rPr>
                <w:sz w:val="20"/>
              </w:rPr>
            </w:pPr>
          </w:p>
        </w:tc>
        <w:tc>
          <w:tcPr>
            <w:tcW w:w="1118" w:type="dxa"/>
          </w:tcPr>
          <w:p w:rsidR="006B3B31" w:rsidRDefault="006B3B31" w:rsidP="00982B1A">
            <w:pPr>
              <w:rPr>
                <w:sz w:val="20"/>
              </w:rPr>
            </w:pPr>
          </w:p>
        </w:tc>
      </w:tr>
    </w:tbl>
    <w:p w:rsidR="00CC3B98" w:rsidRDefault="00CC3B98" w:rsidP="00CC3B98">
      <w:pPr>
        <w:rPr>
          <w:sz w:val="20"/>
        </w:rPr>
      </w:pPr>
    </w:p>
    <w:p w:rsidR="00B35376" w:rsidRDefault="00B35376" w:rsidP="00B35376">
      <w:pPr>
        <w:rPr>
          <w:sz w:val="20"/>
        </w:rPr>
      </w:pPr>
    </w:p>
    <w:p w:rsidR="00886927" w:rsidRDefault="00886927" w:rsidP="00886927">
      <w:pPr>
        <w:rPr>
          <w:sz w:val="20"/>
        </w:rPr>
      </w:pPr>
    </w:p>
    <w:p w:rsidR="00886927" w:rsidRPr="00412239" w:rsidRDefault="00886927" w:rsidP="00886927">
      <w:pPr>
        <w:rPr>
          <w:b/>
          <w:sz w:val="20"/>
          <w:u w:val="single"/>
        </w:rPr>
      </w:pPr>
      <w:r>
        <w:rPr>
          <w:b/>
          <w:sz w:val="20"/>
          <w:u w:val="single"/>
        </w:rPr>
        <w:t>CMMG</w:t>
      </w:r>
    </w:p>
    <w:p w:rsidR="00886927" w:rsidRDefault="00886927" w:rsidP="00886927">
      <w:pPr>
        <w:rPr>
          <w:sz w:val="20"/>
        </w:rPr>
      </w:pPr>
    </w:p>
    <w:p w:rsidR="00886927" w:rsidRDefault="00886927" w:rsidP="00886927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1559"/>
        <w:gridCol w:w="850"/>
        <w:gridCol w:w="5735"/>
        <w:gridCol w:w="1116"/>
      </w:tblGrid>
      <w:tr w:rsidR="00886927" w:rsidTr="00AD3F7B">
        <w:tc>
          <w:tcPr>
            <w:tcW w:w="820" w:type="dxa"/>
            <w:vAlign w:val="center"/>
          </w:tcPr>
          <w:p w:rsidR="00886927" w:rsidRPr="0095141F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61" w:type="dxa"/>
            <w:vAlign w:val="center"/>
          </w:tcPr>
          <w:p w:rsidR="00886927" w:rsidRPr="0095141F" w:rsidRDefault="00886927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817" w:type="dxa"/>
          </w:tcPr>
          <w:p w:rsidR="00886927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765" w:type="dxa"/>
          </w:tcPr>
          <w:p w:rsidR="00886927" w:rsidRPr="0095141F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17" w:type="dxa"/>
          </w:tcPr>
          <w:p w:rsidR="00886927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886927" w:rsidTr="00AD3F7B">
        <w:tc>
          <w:tcPr>
            <w:tcW w:w="820" w:type="dxa"/>
          </w:tcPr>
          <w:p w:rsidR="00886927" w:rsidRDefault="0088692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886927" w:rsidRPr="00AD3F7B" w:rsidRDefault="00AD3F7B" w:rsidP="00982B1A">
            <w:pPr>
              <w:rPr>
                <w:sz w:val="20"/>
                <w:highlight w:val="yellow"/>
              </w:rPr>
            </w:pPr>
            <w:r w:rsidRPr="00AD3F7B">
              <w:rPr>
                <w:rFonts w:eastAsia="Arial-BoldMT"/>
                <w:bCs/>
                <w:sz w:val="20"/>
                <w:lang w:val="en-US" w:eastAsia="ko-KR"/>
              </w:rPr>
              <w:t>CMMG Compressed Beamforming</w:t>
            </w:r>
          </w:p>
        </w:tc>
        <w:tc>
          <w:tcPr>
            <w:tcW w:w="817" w:type="dxa"/>
          </w:tcPr>
          <w:p w:rsidR="00886927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6B3B31">
              <w:rPr>
                <w:sz w:val="20"/>
              </w:rPr>
              <w:t>M</w:t>
            </w:r>
            <w:r>
              <w:rPr>
                <w:sz w:val="20"/>
              </w:rPr>
              <w:t>MG</w:t>
            </w:r>
          </w:p>
        </w:tc>
        <w:tc>
          <w:tcPr>
            <w:tcW w:w="5765" w:type="dxa"/>
          </w:tcPr>
          <w:p w:rsidR="00886927" w:rsidRDefault="00D5759F" w:rsidP="00982B1A">
            <w:pPr>
              <w:rPr>
                <w:sz w:val="20"/>
              </w:rPr>
            </w:pPr>
            <w:r>
              <w:rPr>
                <w:sz w:val="20"/>
              </w:rPr>
              <w:t>These frames are always time priority, so the AC is actually NA.</w:t>
            </w:r>
          </w:p>
        </w:tc>
        <w:tc>
          <w:tcPr>
            <w:tcW w:w="1117" w:type="dxa"/>
          </w:tcPr>
          <w:p w:rsidR="00886927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86927" w:rsidTr="00AD3F7B">
        <w:tc>
          <w:tcPr>
            <w:tcW w:w="820" w:type="dxa"/>
          </w:tcPr>
          <w:p w:rsidR="00886927" w:rsidRDefault="0088692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886927" w:rsidRPr="00AD3F7B" w:rsidRDefault="00AD3F7B" w:rsidP="00982B1A">
            <w:pPr>
              <w:rPr>
                <w:sz w:val="20"/>
              </w:rPr>
            </w:pPr>
            <w:r w:rsidRPr="00AD3F7B">
              <w:rPr>
                <w:rFonts w:eastAsia="Arial-BoldMT"/>
                <w:bCs/>
                <w:sz w:val="20"/>
                <w:lang w:val="en-US" w:eastAsia="ko-KR"/>
              </w:rPr>
              <w:t>Operating Mode Notification</w:t>
            </w:r>
          </w:p>
        </w:tc>
        <w:tc>
          <w:tcPr>
            <w:tcW w:w="817" w:type="dxa"/>
          </w:tcPr>
          <w:p w:rsidR="00886927" w:rsidRDefault="00886927" w:rsidP="00982B1A">
            <w:pPr>
              <w:rPr>
                <w:sz w:val="20"/>
              </w:rPr>
            </w:pPr>
          </w:p>
          <w:p w:rsidR="00886927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6B3B31">
              <w:rPr>
                <w:sz w:val="20"/>
              </w:rPr>
              <w:t>M</w:t>
            </w:r>
            <w:r>
              <w:rPr>
                <w:sz w:val="20"/>
              </w:rPr>
              <w:t>MG</w:t>
            </w:r>
          </w:p>
        </w:tc>
        <w:tc>
          <w:tcPr>
            <w:tcW w:w="5765" w:type="dxa"/>
          </w:tcPr>
          <w:p w:rsidR="00886927" w:rsidRDefault="00D5759F" w:rsidP="00982B1A">
            <w:pPr>
              <w:rPr>
                <w:sz w:val="20"/>
              </w:rPr>
            </w:pPr>
            <w:r>
              <w:rPr>
                <w:sz w:val="20"/>
              </w:rPr>
              <w:t>Communicates a change in the configuration of the STA operating parameters, e.g. BW, NSS.</w:t>
            </w:r>
          </w:p>
        </w:tc>
        <w:tc>
          <w:tcPr>
            <w:tcW w:w="1117" w:type="dxa"/>
          </w:tcPr>
          <w:p w:rsidR="00886927" w:rsidRDefault="00D5759F" w:rsidP="00982B1A">
            <w:pPr>
              <w:rPr>
                <w:sz w:val="20"/>
              </w:rPr>
            </w:pPr>
            <w:r>
              <w:rPr>
                <w:sz w:val="20"/>
              </w:rPr>
              <w:t>AC_V</w:t>
            </w:r>
            <w:r w:rsidR="00407D33">
              <w:rPr>
                <w:sz w:val="20"/>
              </w:rPr>
              <w:t>O</w:t>
            </w:r>
          </w:p>
        </w:tc>
      </w:tr>
      <w:tr w:rsidR="00AD3F7B" w:rsidTr="00AD3F7B">
        <w:tc>
          <w:tcPr>
            <w:tcW w:w="820" w:type="dxa"/>
          </w:tcPr>
          <w:p w:rsidR="00886927" w:rsidRDefault="00AD3F7B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886927">
              <w:rPr>
                <w:sz w:val="20"/>
              </w:rPr>
              <w:t>-255</w:t>
            </w:r>
          </w:p>
        </w:tc>
        <w:tc>
          <w:tcPr>
            <w:tcW w:w="1561" w:type="dxa"/>
          </w:tcPr>
          <w:p w:rsidR="00886927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817" w:type="dxa"/>
          </w:tcPr>
          <w:p w:rsidR="00886927" w:rsidRDefault="00886927" w:rsidP="00982B1A">
            <w:pPr>
              <w:rPr>
                <w:sz w:val="20"/>
              </w:rPr>
            </w:pPr>
          </w:p>
        </w:tc>
        <w:tc>
          <w:tcPr>
            <w:tcW w:w="5765" w:type="dxa"/>
          </w:tcPr>
          <w:p w:rsidR="00886927" w:rsidRDefault="00886927" w:rsidP="00982B1A">
            <w:pPr>
              <w:rPr>
                <w:sz w:val="20"/>
              </w:rPr>
            </w:pPr>
          </w:p>
        </w:tc>
        <w:tc>
          <w:tcPr>
            <w:tcW w:w="1117" w:type="dxa"/>
          </w:tcPr>
          <w:p w:rsidR="00886927" w:rsidRDefault="00886927" w:rsidP="00982B1A">
            <w:pPr>
              <w:rPr>
                <w:sz w:val="20"/>
              </w:rPr>
            </w:pPr>
          </w:p>
        </w:tc>
      </w:tr>
    </w:tbl>
    <w:p w:rsidR="00886927" w:rsidRDefault="00886927" w:rsidP="00886927">
      <w:pPr>
        <w:rPr>
          <w:sz w:val="20"/>
        </w:rPr>
      </w:pPr>
    </w:p>
    <w:p w:rsidR="00886927" w:rsidRDefault="00886927" w:rsidP="00886927">
      <w:pPr>
        <w:rPr>
          <w:sz w:val="20"/>
        </w:rPr>
      </w:pPr>
    </w:p>
    <w:p w:rsidR="00886927" w:rsidRDefault="00886927" w:rsidP="00886927">
      <w:pPr>
        <w:rPr>
          <w:sz w:val="20"/>
        </w:rPr>
      </w:pPr>
    </w:p>
    <w:p w:rsidR="00886927" w:rsidRPr="00412239" w:rsidRDefault="00886927" w:rsidP="00886927">
      <w:pPr>
        <w:rPr>
          <w:b/>
          <w:sz w:val="20"/>
          <w:u w:val="single"/>
        </w:rPr>
      </w:pPr>
      <w:r>
        <w:rPr>
          <w:b/>
          <w:sz w:val="20"/>
          <w:u w:val="single"/>
        </w:rPr>
        <w:t>GLK</w:t>
      </w:r>
    </w:p>
    <w:p w:rsidR="00886927" w:rsidRDefault="00886927" w:rsidP="00886927">
      <w:pPr>
        <w:rPr>
          <w:sz w:val="20"/>
        </w:rPr>
      </w:pPr>
    </w:p>
    <w:p w:rsidR="00886927" w:rsidRDefault="00886927" w:rsidP="00886927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1555"/>
        <w:gridCol w:w="817"/>
        <w:gridCol w:w="5770"/>
        <w:gridCol w:w="1118"/>
      </w:tblGrid>
      <w:tr w:rsidR="00886927" w:rsidTr="00AD3F7B">
        <w:tc>
          <w:tcPr>
            <w:tcW w:w="820" w:type="dxa"/>
            <w:vAlign w:val="center"/>
          </w:tcPr>
          <w:p w:rsidR="00886927" w:rsidRPr="0095141F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55" w:type="dxa"/>
            <w:vAlign w:val="center"/>
          </w:tcPr>
          <w:p w:rsidR="00886927" w:rsidRPr="0095141F" w:rsidRDefault="00886927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817" w:type="dxa"/>
          </w:tcPr>
          <w:p w:rsidR="00886927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770" w:type="dxa"/>
          </w:tcPr>
          <w:p w:rsidR="00886927" w:rsidRPr="0095141F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18" w:type="dxa"/>
          </w:tcPr>
          <w:p w:rsidR="00886927" w:rsidRDefault="00886927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886927" w:rsidTr="00AD3F7B">
        <w:tc>
          <w:tcPr>
            <w:tcW w:w="820" w:type="dxa"/>
          </w:tcPr>
          <w:p w:rsidR="00886927" w:rsidRDefault="00886927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</w:t>
            </w:r>
          </w:p>
        </w:tc>
        <w:tc>
          <w:tcPr>
            <w:tcW w:w="1555" w:type="dxa"/>
          </w:tcPr>
          <w:p w:rsidR="00886927" w:rsidRPr="00AD3F7B" w:rsidRDefault="00AD3F7B" w:rsidP="00982B1A">
            <w:pPr>
              <w:rPr>
                <w:sz w:val="20"/>
                <w:highlight w:val="yellow"/>
              </w:rPr>
            </w:pPr>
            <w:r w:rsidRPr="00AD3F7B">
              <w:rPr>
                <w:sz w:val="20"/>
                <w:szCs w:val="18"/>
                <w:lang w:val="en-US" w:eastAsia="ko-KR"/>
              </w:rPr>
              <w:t xml:space="preserve">GLK </w:t>
            </w:r>
            <w:proofErr w:type="spellStart"/>
            <w:r w:rsidRPr="00AD3F7B">
              <w:rPr>
                <w:sz w:val="20"/>
                <w:szCs w:val="18"/>
                <w:lang w:val="en-US" w:eastAsia="ko-KR"/>
              </w:rPr>
              <w:t>Groupcast</w:t>
            </w:r>
            <w:proofErr w:type="spellEnd"/>
            <w:r w:rsidRPr="00AD3F7B">
              <w:rPr>
                <w:sz w:val="20"/>
                <w:szCs w:val="18"/>
                <w:lang w:val="en-US" w:eastAsia="ko-KR"/>
              </w:rPr>
              <w:t xml:space="preserve"> Mode Change Notification</w:t>
            </w:r>
          </w:p>
        </w:tc>
        <w:tc>
          <w:tcPr>
            <w:tcW w:w="817" w:type="dxa"/>
          </w:tcPr>
          <w:p w:rsidR="00886927" w:rsidRDefault="006B3B31" w:rsidP="00982B1A">
            <w:pPr>
              <w:rPr>
                <w:sz w:val="20"/>
              </w:rPr>
            </w:pPr>
            <w:r>
              <w:rPr>
                <w:sz w:val="20"/>
              </w:rPr>
              <w:t>GLK</w:t>
            </w:r>
          </w:p>
        </w:tc>
        <w:tc>
          <w:tcPr>
            <w:tcW w:w="5770" w:type="dxa"/>
          </w:tcPr>
          <w:p w:rsidR="00886927" w:rsidRDefault="00F44FE5" w:rsidP="00982B1A">
            <w:pPr>
              <w:rPr>
                <w:sz w:val="20"/>
              </w:rPr>
            </w:pPr>
            <w:r>
              <w:rPr>
                <w:sz w:val="20"/>
              </w:rPr>
              <w:t>Modify the parameters of operation of GLK</w:t>
            </w:r>
            <w:r w:rsidR="00886927">
              <w:rPr>
                <w:sz w:val="20"/>
              </w:rPr>
              <w:t>.</w:t>
            </w:r>
          </w:p>
        </w:tc>
        <w:tc>
          <w:tcPr>
            <w:tcW w:w="1118" w:type="dxa"/>
          </w:tcPr>
          <w:p w:rsidR="00886927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86927" w:rsidTr="00AD3F7B">
        <w:tc>
          <w:tcPr>
            <w:tcW w:w="820" w:type="dxa"/>
          </w:tcPr>
          <w:p w:rsidR="00886927" w:rsidRDefault="00AD3F7B" w:rsidP="00AD3F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886927">
              <w:rPr>
                <w:sz w:val="20"/>
              </w:rPr>
              <w:t>-255</w:t>
            </w:r>
          </w:p>
        </w:tc>
        <w:tc>
          <w:tcPr>
            <w:tcW w:w="1555" w:type="dxa"/>
          </w:tcPr>
          <w:p w:rsidR="00886927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  <w:tc>
          <w:tcPr>
            <w:tcW w:w="817" w:type="dxa"/>
          </w:tcPr>
          <w:p w:rsidR="00886927" w:rsidRDefault="00886927" w:rsidP="00982B1A">
            <w:pPr>
              <w:rPr>
                <w:sz w:val="20"/>
              </w:rPr>
            </w:pPr>
          </w:p>
        </w:tc>
        <w:tc>
          <w:tcPr>
            <w:tcW w:w="5770" w:type="dxa"/>
          </w:tcPr>
          <w:p w:rsidR="00886927" w:rsidRDefault="00886927" w:rsidP="00982B1A">
            <w:pPr>
              <w:rPr>
                <w:sz w:val="20"/>
              </w:rPr>
            </w:pPr>
          </w:p>
        </w:tc>
        <w:tc>
          <w:tcPr>
            <w:tcW w:w="1118" w:type="dxa"/>
          </w:tcPr>
          <w:p w:rsidR="00886927" w:rsidRDefault="00886927" w:rsidP="00982B1A">
            <w:pPr>
              <w:rPr>
                <w:sz w:val="20"/>
              </w:rPr>
            </w:pPr>
          </w:p>
        </w:tc>
      </w:tr>
    </w:tbl>
    <w:p w:rsidR="00886927" w:rsidRDefault="00886927" w:rsidP="00886927">
      <w:pPr>
        <w:rPr>
          <w:sz w:val="20"/>
        </w:rPr>
      </w:pPr>
    </w:p>
    <w:p w:rsidR="00EC77E7" w:rsidRDefault="00EC77E7" w:rsidP="00EC77E7">
      <w:pPr>
        <w:rPr>
          <w:sz w:val="20"/>
        </w:rPr>
      </w:pPr>
    </w:p>
    <w:p w:rsidR="00EC77E7" w:rsidRDefault="00EC77E7" w:rsidP="00EC77E7">
      <w:pPr>
        <w:rPr>
          <w:sz w:val="20"/>
        </w:rPr>
      </w:pPr>
    </w:p>
    <w:p w:rsidR="00DE29BC" w:rsidRDefault="00DE29BC" w:rsidP="00DE29BC">
      <w:pPr>
        <w:rPr>
          <w:sz w:val="20"/>
        </w:rPr>
      </w:pPr>
    </w:p>
    <w:p w:rsidR="005E545B" w:rsidRDefault="005E545B" w:rsidP="005E545B">
      <w:pPr>
        <w:rPr>
          <w:sz w:val="20"/>
        </w:rPr>
      </w:pPr>
    </w:p>
    <w:p w:rsidR="005E545B" w:rsidRPr="00412239" w:rsidRDefault="005E545B" w:rsidP="005E545B">
      <w:pPr>
        <w:rPr>
          <w:b/>
          <w:sz w:val="20"/>
          <w:u w:val="single"/>
        </w:rPr>
      </w:pPr>
      <w:r>
        <w:rPr>
          <w:b/>
          <w:sz w:val="20"/>
          <w:u w:val="single"/>
        </w:rPr>
        <w:t>Public</w:t>
      </w:r>
    </w:p>
    <w:p w:rsidR="005E545B" w:rsidRDefault="005E545B" w:rsidP="005E545B">
      <w:pPr>
        <w:rPr>
          <w:sz w:val="20"/>
        </w:rPr>
      </w:pPr>
    </w:p>
    <w:p w:rsidR="005E545B" w:rsidRDefault="005E545B" w:rsidP="005E545B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532"/>
        <w:gridCol w:w="1261"/>
        <w:gridCol w:w="5361"/>
        <w:gridCol w:w="1109"/>
      </w:tblGrid>
      <w:tr w:rsidR="009B51C0" w:rsidTr="005E545B">
        <w:tc>
          <w:tcPr>
            <w:tcW w:w="820" w:type="dxa"/>
            <w:vAlign w:val="center"/>
          </w:tcPr>
          <w:p w:rsidR="005E545B" w:rsidRPr="0095141F" w:rsidRDefault="005E545B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Action field</w:t>
            </w:r>
          </w:p>
        </w:tc>
        <w:tc>
          <w:tcPr>
            <w:tcW w:w="1555" w:type="dxa"/>
            <w:vAlign w:val="center"/>
          </w:tcPr>
          <w:p w:rsidR="005E545B" w:rsidRPr="0095141F" w:rsidRDefault="005E545B" w:rsidP="00982B1A">
            <w:pPr>
              <w:jc w:val="center"/>
              <w:rPr>
                <w:b/>
                <w:sz w:val="20"/>
              </w:rPr>
            </w:pPr>
            <w:r w:rsidRPr="0095141F">
              <w:rPr>
                <w:b/>
                <w:sz w:val="20"/>
              </w:rPr>
              <w:t>Meaning</w:t>
            </w:r>
          </w:p>
        </w:tc>
        <w:tc>
          <w:tcPr>
            <w:tcW w:w="817" w:type="dxa"/>
          </w:tcPr>
          <w:p w:rsidR="005E545B" w:rsidRDefault="005E545B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 Type</w:t>
            </w:r>
          </w:p>
        </w:tc>
        <w:tc>
          <w:tcPr>
            <w:tcW w:w="5770" w:type="dxa"/>
          </w:tcPr>
          <w:p w:rsidR="005E545B" w:rsidRPr="0095141F" w:rsidRDefault="005E545B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1118" w:type="dxa"/>
          </w:tcPr>
          <w:p w:rsidR="005E545B" w:rsidRDefault="005E545B" w:rsidP="00982B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Proposed AC</w:t>
            </w:r>
          </w:p>
        </w:tc>
      </w:tr>
      <w:tr w:rsidR="009B51C0" w:rsidTr="005E545B">
        <w:tc>
          <w:tcPr>
            <w:tcW w:w="820" w:type="dxa"/>
          </w:tcPr>
          <w:p w:rsidR="005E545B" w:rsidRDefault="005E545B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55" w:type="dxa"/>
          </w:tcPr>
          <w:p w:rsidR="005E545B" w:rsidRPr="00886927" w:rsidRDefault="005E545B" w:rsidP="00982B1A">
            <w:pPr>
              <w:rPr>
                <w:sz w:val="20"/>
              </w:rPr>
            </w:pPr>
            <w:r w:rsidRPr="00886927">
              <w:rPr>
                <w:sz w:val="20"/>
              </w:rPr>
              <w:t>FILS Discovery</w:t>
            </w:r>
          </w:p>
        </w:tc>
        <w:tc>
          <w:tcPr>
            <w:tcW w:w="817" w:type="dxa"/>
          </w:tcPr>
          <w:p w:rsidR="005E545B" w:rsidRDefault="009B5EA4" w:rsidP="00982B1A">
            <w:pPr>
              <w:rPr>
                <w:sz w:val="20"/>
              </w:rPr>
            </w:pPr>
            <w:r>
              <w:rPr>
                <w:sz w:val="20"/>
              </w:rPr>
              <w:t>FILS</w:t>
            </w:r>
          </w:p>
        </w:tc>
        <w:tc>
          <w:tcPr>
            <w:tcW w:w="5770" w:type="dxa"/>
          </w:tcPr>
          <w:p w:rsidR="005E545B" w:rsidRDefault="00886927" w:rsidP="00982B1A">
            <w:pPr>
              <w:rPr>
                <w:sz w:val="20"/>
              </w:rPr>
            </w:pPr>
            <w:r>
              <w:rPr>
                <w:sz w:val="20"/>
              </w:rPr>
              <w:t>Assigned to same AC as measurement pilot.</w:t>
            </w:r>
          </w:p>
        </w:tc>
        <w:tc>
          <w:tcPr>
            <w:tcW w:w="1118" w:type="dxa"/>
          </w:tcPr>
          <w:p w:rsidR="005E545B" w:rsidRDefault="005E545B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9B51C0" w:rsidTr="005E545B">
        <w:tc>
          <w:tcPr>
            <w:tcW w:w="820" w:type="dxa"/>
          </w:tcPr>
          <w:p w:rsidR="005E545B" w:rsidRDefault="005E545B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55" w:type="dxa"/>
          </w:tcPr>
          <w:p w:rsidR="005E545B" w:rsidRPr="0032435A" w:rsidRDefault="009B51C0" w:rsidP="009B51C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18"/>
                <w:lang w:val="en-US" w:eastAsia="ko-KR"/>
              </w:rPr>
            </w:pPr>
            <w:r w:rsidRPr="0032435A">
              <w:rPr>
                <w:color w:val="000000"/>
                <w:sz w:val="20"/>
                <w:szCs w:val="18"/>
                <w:lang w:val="en-US" w:eastAsia="ko-KR"/>
              </w:rPr>
              <w:t>DCS Measurement Request</w:t>
            </w:r>
          </w:p>
        </w:tc>
        <w:tc>
          <w:tcPr>
            <w:tcW w:w="817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Initiation of a measurement operation.</w:t>
            </w:r>
          </w:p>
        </w:tc>
        <w:tc>
          <w:tcPr>
            <w:tcW w:w="1118" w:type="dxa"/>
          </w:tcPr>
          <w:p w:rsidR="005E545B" w:rsidRDefault="005E545B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9B51C0" w:rsidTr="005E545B">
        <w:tc>
          <w:tcPr>
            <w:tcW w:w="820" w:type="dxa"/>
          </w:tcPr>
          <w:p w:rsidR="005E545B" w:rsidRDefault="005E545B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555" w:type="dxa"/>
          </w:tcPr>
          <w:p w:rsidR="005E545B" w:rsidRPr="009B51C0" w:rsidRDefault="009B51C0" w:rsidP="009B51C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51C0">
              <w:rPr>
                <w:color w:val="000000"/>
                <w:sz w:val="20"/>
                <w:szCs w:val="18"/>
                <w:lang w:val="en-US" w:eastAsia="ko-KR"/>
              </w:rPr>
              <w:t>DCS Measurement Report</w:t>
            </w:r>
          </w:p>
        </w:tc>
        <w:tc>
          <w:tcPr>
            <w:tcW w:w="817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Report for a measurement operation</w:t>
            </w:r>
          </w:p>
        </w:tc>
        <w:tc>
          <w:tcPr>
            <w:tcW w:w="1118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9B51C0" w:rsidTr="005E545B">
        <w:tc>
          <w:tcPr>
            <w:tcW w:w="820" w:type="dxa"/>
          </w:tcPr>
          <w:p w:rsidR="005E545B" w:rsidRDefault="005E545B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555" w:type="dxa"/>
          </w:tcPr>
          <w:p w:rsidR="005E545B" w:rsidRDefault="009B51C0" w:rsidP="00982B1A">
            <w:pPr>
              <w:rPr>
                <w:sz w:val="20"/>
              </w:rPr>
            </w:pPr>
            <w:r>
              <w:rPr>
                <w:sz w:val="20"/>
              </w:rPr>
              <w:t>DCS Request</w:t>
            </w:r>
          </w:p>
        </w:tc>
        <w:tc>
          <w:tcPr>
            <w:tcW w:w="817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Request to move to a different channel.</w:t>
            </w:r>
          </w:p>
        </w:tc>
        <w:tc>
          <w:tcPr>
            <w:tcW w:w="1118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9B51C0" w:rsidTr="005E545B">
        <w:tc>
          <w:tcPr>
            <w:tcW w:w="820" w:type="dxa"/>
          </w:tcPr>
          <w:p w:rsidR="005E545B" w:rsidRDefault="005E545B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55" w:type="dxa"/>
          </w:tcPr>
          <w:p w:rsidR="005E545B" w:rsidRDefault="009B51C0" w:rsidP="009B51C0">
            <w:pPr>
              <w:rPr>
                <w:sz w:val="20"/>
              </w:rPr>
            </w:pPr>
            <w:r>
              <w:rPr>
                <w:sz w:val="20"/>
              </w:rPr>
              <w:t>DCS Response</w:t>
            </w:r>
          </w:p>
        </w:tc>
        <w:tc>
          <w:tcPr>
            <w:tcW w:w="817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Response to request to move to a different channel.</w:t>
            </w:r>
          </w:p>
        </w:tc>
        <w:tc>
          <w:tcPr>
            <w:tcW w:w="1118" w:type="dxa"/>
          </w:tcPr>
          <w:p w:rsidR="005E545B" w:rsidRDefault="00982B1A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55" w:type="dxa"/>
          </w:tcPr>
          <w:p w:rsidR="00833E72" w:rsidRDefault="00833E72" w:rsidP="009B51C0">
            <w:pPr>
              <w:rPr>
                <w:sz w:val="20"/>
              </w:rPr>
            </w:pPr>
            <w:r>
              <w:rPr>
                <w:sz w:val="20"/>
              </w:rPr>
              <w:t>Extended Notification Period Request</w:t>
            </w:r>
          </w:p>
        </w:tc>
        <w:tc>
          <w:tcPr>
            <w:tcW w:w="817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for a period of time to transmit control information.</w:t>
            </w:r>
          </w:p>
        </w:tc>
        <w:tc>
          <w:tcPr>
            <w:tcW w:w="1118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55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Extended Notification Period Response</w:t>
            </w:r>
          </w:p>
        </w:tc>
        <w:tc>
          <w:tcPr>
            <w:tcW w:w="817" w:type="dxa"/>
          </w:tcPr>
          <w:p w:rsidR="00833E72" w:rsidRDefault="00833E72" w:rsidP="00982B1A">
            <w:pPr>
              <w:rPr>
                <w:sz w:val="20"/>
              </w:rPr>
            </w:pPr>
          </w:p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for a period of time to transmit control information.</w:t>
            </w:r>
          </w:p>
        </w:tc>
        <w:tc>
          <w:tcPr>
            <w:tcW w:w="1118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555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Extended Channel Splitting Request</w:t>
            </w:r>
          </w:p>
        </w:tc>
        <w:tc>
          <w:tcPr>
            <w:tcW w:w="817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to move.</w:t>
            </w:r>
          </w:p>
        </w:tc>
        <w:tc>
          <w:tcPr>
            <w:tcW w:w="1118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555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Extended Channel Splitting Response</w:t>
            </w:r>
          </w:p>
        </w:tc>
        <w:tc>
          <w:tcPr>
            <w:tcW w:w="817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5770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Negotiation with a neighbour on a shared channel to move.</w:t>
            </w:r>
          </w:p>
        </w:tc>
        <w:tc>
          <w:tcPr>
            <w:tcW w:w="1118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555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Group Addressed GAS Request</w:t>
            </w:r>
          </w:p>
        </w:tc>
        <w:tc>
          <w:tcPr>
            <w:tcW w:w="817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Interworking</w:t>
            </w:r>
          </w:p>
        </w:tc>
        <w:tc>
          <w:tcPr>
            <w:tcW w:w="5770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Request for service information.</w:t>
            </w:r>
          </w:p>
        </w:tc>
        <w:tc>
          <w:tcPr>
            <w:tcW w:w="1118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555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Group Addressed GAS Response</w:t>
            </w:r>
          </w:p>
        </w:tc>
        <w:tc>
          <w:tcPr>
            <w:tcW w:w="817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Interworking</w:t>
            </w:r>
          </w:p>
        </w:tc>
        <w:tc>
          <w:tcPr>
            <w:tcW w:w="5770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Response to request for service information.</w:t>
            </w:r>
          </w:p>
        </w:tc>
        <w:tc>
          <w:tcPr>
            <w:tcW w:w="1118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AC_BE</w:t>
            </w:r>
          </w:p>
        </w:tc>
      </w:tr>
      <w:tr w:rsidR="00833E72" w:rsidTr="005E545B">
        <w:tc>
          <w:tcPr>
            <w:tcW w:w="820" w:type="dxa"/>
          </w:tcPr>
          <w:p w:rsidR="00833E72" w:rsidRDefault="00833E72" w:rsidP="00982B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555" w:type="dxa"/>
          </w:tcPr>
          <w:p w:rsidR="00833E72" w:rsidRDefault="00833E72" w:rsidP="00982B1A">
            <w:pPr>
              <w:rPr>
                <w:sz w:val="20"/>
              </w:rPr>
            </w:pPr>
            <w:r>
              <w:rPr>
                <w:sz w:val="20"/>
              </w:rPr>
              <w:t>On-channel Tunnel Request</w:t>
            </w:r>
          </w:p>
        </w:tc>
        <w:tc>
          <w:tcPr>
            <w:tcW w:w="817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FST</w:t>
            </w:r>
          </w:p>
        </w:tc>
        <w:tc>
          <w:tcPr>
            <w:tcW w:w="5770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Request for tunnel. Recommend same as existing robust version of the frame.</w:t>
            </w:r>
          </w:p>
        </w:tc>
        <w:tc>
          <w:tcPr>
            <w:tcW w:w="1118" w:type="dxa"/>
          </w:tcPr>
          <w:p w:rsidR="00833E72" w:rsidRDefault="0032435A" w:rsidP="00982B1A">
            <w:pPr>
              <w:rPr>
                <w:sz w:val="20"/>
              </w:rPr>
            </w:pPr>
            <w:r>
              <w:rPr>
                <w:sz w:val="20"/>
              </w:rPr>
              <w:t>AC_VO</w:t>
            </w:r>
          </w:p>
        </w:tc>
      </w:tr>
    </w:tbl>
    <w:p w:rsidR="005E545B" w:rsidRDefault="005E545B" w:rsidP="005E545B">
      <w:pPr>
        <w:rPr>
          <w:sz w:val="20"/>
        </w:rPr>
      </w:pPr>
    </w:p>
    <w:p w:rsidR="005E545B" w:rsidRDefault="005E545B" w:rsidP="005E545B">
      <w:pPr>
        <w:rPr>
          <w:sz w:val="20"/>
        </w:rPr>
      </w:pPr>
    </w:p>
    <w:p w:rsidR="00412239" w:rsidRDefault="00412239">
      <w:pPr>
        <w:rPr>
          <w:sz w:val="20"/>
        </w:rPr>
      </w:pPr>
    </w:p>
    <w:p w:rsidR="00412239" w:rsidRDefault="00412239">
      <w:pPr>
        <w:rPr>
          <w:sz w:val="20"/>
        </w:rPr>
      </w:pPr>
    </w:p>
    <w:p w:rsidR="00412239" w:rsidRDefault="00412239">
      <w:pPr>
        <w:rPr>
          <w:sz w:val="20"/>
        </w:rPr>
      </w:pPr>
    </w:p>
    <w:p w:rsidR="00412239" w:rsidRDefault="00412239">
      <w:pPr>
        <w:rPr>
          <w:sz w:val="20"/>
        </w:rPr>
      </w:pPr>
    </w:p>
    <w:p w:rsidR="00412239" w:rsidRDefault="00412239">
      <w:pPr>
        <w:rPr>
          <w:sz w:val="20"/>
        </w:rPr>
      </w:pPr>
    </w:p>
    <w:p w:rsidR="00303220" w:rsidRDefault="00303220">
      <w:pPr>
        <w:rPr>
          <w:sz w:val="20"/>
        </w:rPr>
      </w:pPr>
    </w:p>
    <w:p w:rsidR="00163C7D" w:rsidRDefault="00163C7D">
      <w:pPr>
        <w:rPr>
          <w:sz w:val="20"/>
        </w:rPr>
      </w:pPr>
    </w:p>
    <w:p w:rsidR="00F84743" w:rsidRDefault="00F84743">
      <w:pPr>
        <w:rPr>
          <w:sz w:val="20"/>
        </w:rPr>
      </w:pPr>
    </w:p>
    <w:p w:rsidR="004A1A5F" w:rsidRPr="004A1A5F" w:rsidRDefault="004A1A5F" w:rsidP="004A1A5F">
      <w:pPr>
        <w:rPr>
          <w:b/>
          <w:sz w:val="44"/>
          <w:u w:val="single"/>
        </w:rPr>
      </w:pPr>
      <w:r>
        <w:rPr>
          <w:b/>
          <w:sz w:val="44"/>
          <w:u w:val="single"/>
        </w:rPr>
        <w:t>Proposed Changes</w:t>
      </w:r>
      <w:r w:rsidR="00DC7682">
        <w:rPr>
          <w:b/>
          <w:sz w:val="44"/>
          <w:u w:val="single"/>
        </w:rPr>
        <w:t xml:space="preserve"> to </w:t>
      </w:r>
      <w:proofErr w:type="spellStart"/>
      <w:r w:rsidR="00A061AF">
        <w:rPr>
          <w:b/>
          <w:sz w:val="44"/>
          <w:u w:val="single"/>
        </w:rPr>
        <w:t>TG</w:t>
      </w:r>
      <w:r w:rsidR="00DA0158">
        <w:rPr>
          <w:b/>
          <w:sz w:val="44"/>
          <w:u w:val="single"/>
        </w:rPr>
        <w:t>md</w:t>
      </w:r>
      <w:proofErr w:type="spellEnd"/>
      <w:r w:rsidR="00A061AF">
        <w:rPr>
          <w:b/>
          <w:sz w:val="44"/>
          <w:u w:val="single"/>
        </w:rPr>
        <w:t xml:space="preserve"> D</w:t>
      </w:r>
      <w:r w:rsidR="00DA0158">
        <w:rPr>
          <w:b/>
          <w:sz w:val="44"/>
          <w:u w:val="single"/>
        </w:rPr>
        <w:t>2.1</w:t>
      </w:r>
      <w:r>
        <w:rPr>
          <w:b/>
          <w:sz w:val="44"/>
          <w:u w:val="single"/>
        </w:rPr>
        <w:t>:</w:t>
      </w:r>
    </w:p>
    <w:p w:rsidR="004A1A5F" w:rsidRDefault="004A1A5F" w:rsidP="008D151A">
      <w:pPr>
        <w:rPr>
          <w:sz w:val="20"/>
        </w:rPr>
      </w:pPr>
    </w:p>
    <w:p w:rsidR="005366F1" w:rsidRDefault="005366F1" w:rsidP="008D151A">
      <w:pPr>
        <w:rPr>
          <w:sz w:val="20"/>
        </w:rPr>
      </w:pPr>
    </w:p>
    <w:p w:rsidR="005E545B" w:rsidRDefault="005E545B" w:rsidP="005E545B">
      <w:pPr>
        <w:rPr>
          <w:sz w:val="20"/>
        </w:rPr>
      </w:pPr>
    </w:p>
    <w:p w:rsidR="005E545B" w:rsidRDefault="005E545B" w:rsidP="005E545B">
      <w:pPr>
        <w:rPr>
          <w:rFonts w:ascii="Arial" w:eastAsia="Arial-BoldMT" w:hAnsi="Arial" w:cs="Arial"/>
          <w:b/>
          <w:bCs/>
          <w:sz w:val="20"/>
          <w:lang w:val="en-US" w:eastAsia="ko-KR"/>
        </w:rPr>
      </w:pPr>
      <w:r>
        <w:rPr>
          <w:rFonts w:ascii="Arial" w:eastAsia="Arial-BoldMT" w:hAnsi="Arial" w:cs="Arial"/>
          <w:b/>
          <w:bCs/>
          <w:sz w:val="20"/>
          <w:lang w:val="en-US" w:eastAsia="ko-KR"/>
        </w:rPr>
        <w:t>9.6.7.1 Public Action frames</w:t>
      </w:r>
    </w:p>
    <w:p w:rsidR="005E545B" w:rsidRPr="000F2F8B" w:rsidRDefault="005E545B" w:rsidP="005E545B">
      <w:pPr>
        <w:autoSpaceDE w:val="0"/>
        <w:autoSpaceDN w:val="0"/>
        <w:adjustRightInd w:val="0"/>
        <w:rPr>
          <w:sz w:val="20"/>
        </w:rPr>
      </w:pPr>
    </w:p>
    <w:p w:rsidR="005E545B" w:rsidRDefault="005E545B" w:rsidP="005E545B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D2.1, in Table 9-362 – Public Action field values, change the Public Action value in the last row (i.e. the row for Reserved) from 45-255 to 46-255.</w:t>
      </w:r>
    </w:p>
    <w:p w:rsidR="009872F2" w:rsidRDefault="009872F2" w:rsidP="0091389C">
      <w:pPr>
        <w:rPr>
          <w:rFonts w:ascii="Arial" w:hAnsi="Arial" w:cs="Arial"/>
          <w:b/>
          <w:bCs/>
          <w:sz w:val="20"/>
        </w:rPr>
      </w:pPr>
    </w:p>
    <w:p w:rsidR="00F920C2" w:rsidRDefault="00F920C2" w:rsidP="0091389C">
      <w:pPr>
        <w:rPr>
          <w:rFonts w:ascii="Arial" w:hAnsi="Arial" w:cs="Arial"/>
          <w:b/>
          <w:bCs/>
          <w:sz w:val="20"/>
        </w:rPr>
      </w:pPr>
    </w:p>
    <w:p w:rsidR="007736EB" w:rsidRPr="007736EB" w:rsidRDefault="007736EB" w:rsidP="0091389C">
      <w:pPr>
        <w:rPr>
          <w:rFonts w:ascii="Arial" w:hAnsi="Arial" w:cs="Arial"/>
          <w:b/>
          <w:bCs/>
          <w:sz w:val="20"/>
        </w:rPr>
      </w:pPr>
      <w:r w:rsidRPr="007736EB">
        <w:rPr>
          <w:rFonts w:ascii="Arial" w:eastAsia="Arial-BoldMT" w:hAnsi="Arial" w:cs="Arial"/>
          <w:b/>
          <w:bCs/>
          <w:sz w:val="20"/>
          <w:lang w:val="en-US" w:eastAsia="ko-KR"/>
        </w:rPr>
        <w:t>9.6.7.42 Extended Notification Period Response frame format</w:t>
      </w:r>
    </w:p>
    <w:p w:rsidR="007736EB" w:rsidRPr="000F2F8B" w:rsidRDefault="007736EB" w:rsidP="007736EB">
      <w:pPr>
        <w:autoSpaceDE w:val="0"/>
        <w:autoSpaceDN w:val="0"/>
        <w:adjustRightInd w:val="0"/>
        <w:rPr>
          <w:sz w:val="20"/>
        </w:rPr>
      </w:pPr>
    </w:p>
    <w:p w:rsidR="007736EB" w:rsidRDefault="007736EB" w:rsidP="007736EB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D2.1, in 9.6.7.42 Extended Notification Period Response frame format, change the text as shown:</w:t>
      </w:r>
    </w:p>
    <w:p w:rsidR="007736EB" w:rsidRPr="007736EB" w:rsidRDefault="007736EB" w:rsidP="007736EB">
      <w:pPr>
        <w:rPr>
          <w:b/>
          <w:bCs/>
          <w:sz w:val="20"/>
        </w:rPr>
      </w:pPr>
    </w:p>
    <w:p w:rsidR="005E545B" w:rsidRPr="007736EB" w:rsidRDefault="007736EB" w:rsidP="007736EB">
      <w:pPr>
        <w:autoSpaceDE w:val="0"/>
        <w:autoSpaceDN w:val="0"/>
        <w:adjustRightInd w:val="0"/>
        <w:rPr>
          <w:b/>
          <w:bCs/>
          <w:sz w:val="20"/>
        </w:rPr>
      </w:pPr>
      <w:del w:id="1" w:author="Matthew Fischer" w:date="2019-03-05T17:26:00Z">
        <w:r w:rsidRPr="007736EB" w:rsidDel="007736EB">
          <w:rPr>
            <w:sz w:val="20"/>
            <w:lang w:val="en-US" w:eastAsia="ko-KR"/>
          </w:rPr>
          <w:delText>The NP/BHI Duration field is set to the length of the NP/BHI duration requested by the STA intending to</w:delText>
        </w:r>
        <w:r w:rsidDel="007736EB">
          <w:rPr>
            <w:sz w:val="20"/>
            <w:lang w:val="en-US" w:eastAsia="ko-KR"/>
          </w:rPr>
          <w:delText xml:space="preserve"> </w:delText>
        </w:r>
        <w:r w:rsidRPr="007736EB" w:rsidDel="007736EB">
          <w:rPr>
            <w:sz w:val="20"/>
            <w:lang w:val="en-US" w:eastAsia="ko-KR"/>
          </w:rPr>
          <w:delText>establish its BSS on a free 1.08 GHz channel to the peer STA operating on the adjacent 1.08 GHz channel.</w:delText>
        </w:r>
        <w:r w:rsidDel="007736EB">
          <w:rPr>
            <w:sz w:val="20"/>
            <w:lang w:val="en-US" w:eastAsia="ko-KR"/>
          </w:rPr>
          <w:delText xml:space="preserve"> </w:delText>
        </w:r>
        <w:r w:rsidRPr="007736EB" w:rsidDel="007736EB">
          <w:rPr>
            <w:sz w:val="20"/>
            <w:lang w:val="en-US" w:eastAsia="ko-KR"/>
          </w:rPr>
          <w:delText>The length of this field is 2 octets.</w:delText>
        </w:r>
      </w:del>
      <w:ins w:id="2" w:author="Matthew Fischer" w:date="2019-03-05T17:26:00Z">
        <w:r>
          <w:rPr>
            <w:sz w:val="20"/>
            <w:lang w:val="en-US" w:eastAsia="ko-KR"/>
          </w:rPr>
          <w:t>The Dynamic Bandwidth Control element is defined in 9.4.2.</w:t>
        </w:r>
      </w:ins>
      <w:ins w:id="3" w:author="Matthew Fischer" w:date="2019-03-05T17:27:00Z">
        <w:r>
          <w:rPr>
            <w:sz w:val="20"/>
            <w:lang w:val="en-US" w:eastAsia="ko-KR"/>
          </w:rPr>
          <w:t>220 (Dynamic Bandwidth Control element).</w:t>
        </w:r>
      </w:ins>
    </w:p>
    <w:p w:rsidR="007736EB" w:rsidRDefault="007736EB" w:rsidP="0091389C">
      <w:pPr>
        <w:rPr>
          <w:rFonts w:ascii="Arial" w:hAnsi="Arial" w:cs="Arial"/>
          <w:b/>
          <w:bCs/>
          <w:sz w:val="20"/>
        </w:rPr>
      </w:pPr>
    </w:p>
    <w:p w:rsidR="007736EB" w:rsidRDefault="007736EB" w:rsidP="0091389C">
      <w:pPr>
        <w:rPr>
          <w:rFonts w:ascii="Arial" w:hAnsi="Arial" w:cs="Arial"/>
          <w:b/>
          <w:bCs/>
          <w:sz w:val="20"/>
        </w:rPr>
      </w:pPr>
    </w:p>
    <w:p w:rsidR="007736EB" w:rsidRDefault="007736EB" w:rsidP="0091389C">
      <w:pPr>
        <w:rPr>
          <w:rFonts w:ascii="Arial" w:hAnsi="Arial" w:cs="Arial"/>
          <w:b/>
          <w:bCs/>
          <w:sz w:val="20"/>
        </w:rPr>
      </w:pPr>
    </w:p>
    <w:p w:rsidR="000F1698" w:rsidRDefault="000F1698" w:rsidP="000F1698">
      <w:pPr>
        <w:rPr>
          <w:rFonts w:ascii="Arial" w:eastAsia="Arial-BoldMT" w:hAnsi="Arial" w:cs="Arial"/>
          <w:b/>
          <w:bCs/>
          <w:sz w:val="20"/>
          <w:lang w:val="en-US" w:eastAsia="ko-KR"/>
        </w:rPr>
      </w:pPr>
      <w:r>
        <w:rPr>
          <w:rFonts w:ascii="Arial" w:eastAsia="Arial-BoldMT" w:hAnsi="Arial" w:cs="Arial"/>
          <w:b/>
          <w:bCs/>
          <w:sz w:val="20"/>
          <w:lang w:val="en-US" w:eastAsia="ko-KR"/>
        </w:rPr>
        <w:t>11.25</w:t>
      </w:r>
      <w:r>
        <w:rPr>
          <w:rFonts w:ascii="Arial" w:eastAsia="Arial-BoldMT" w:hAnsi="Arial" w:cs="Arial"/>
          <w:b/>
          <w:bCs/>
          <w:sz w:val="20"/>
          <w:lang w:val="en-US" w:eastAsia="ko-KR"/>
        </w:rPr>
        <w:t xml:space="preserve"> Quality-of-service management frame (QMF)</w:t>
      </w:r>
    </w:p>
    <w:p w:rsidR="000F1698" w:rsidRPr="000F2F8B" w:rsidRDefault="000F1698" w:rsidP="000F1698">
      <w:pPr>
        <w:rPr>
          <w:rFonts w:ascii="Arial" w:hAnsi="Arial" w:cs="Arial"/>
          <w:b/>
          <w:bCs/>
          <w:sz w:val="20"/>
        </w:rPr>
      </w:pPr>
      <w:r>
        <w:rPr>
          <w:rFonts w:ascii="Arial" w:eastAsia="Arial-BoldMT" w:hAnsi="Arial" w:cs="Arial"/>
          <w:b/>
          <w:bCs/>
          <w:sz w:val="20"/>
          <w:lang w:val="en-US" w:eastAsia="ko-KR"/>
        </w:rPr>
        <w:t xml:space="preserve">11.25.1 </w:t>
      </w:r>
      <w:r>
        <w:rPr>
          <w:rFonts w:ascii="Arial" w:eastAsia="Arial-BoldMT" w:hAnsi="Arial" w:cs="Arial"/>
          <w:b/>
          <w:bCs/>
          <w:sz w:val="20"/>
          <w:lang w:val="en-US" w:eastAsia="ko-KR"/>
        </w:rPr>
        <w:t>General</w:t>
      </w:r>
    </w:p>
    <w:p w:rsidR="000F1698" w:rsidRPr="000F2F8B" w:rsidRDefault="000F1698" w:rsidP="000F1698">
      <w:pPr>
        <w:rPr>
          <w:rFonts w:ascii="Arial" w:hAnsi="Arial" w:cs="Arial"/>
          <w:b/>
          <w:bCs/>
          <w:sz w:val="20"/>
        </w:rPr>
      </w:pPr>
      <w:r>
        <w:rPr>
          <w:rFonts w:ascii="Arial" w:eastAsia="Arial-BoldMT" w:hAnsi="Arial" w:cs="Arial"/>
          <w:b/>
          <w:bCs/>
          <w:sz w:val="20"/>
          <w:lang w:val="en-US" w:eastAsia="ko-KR"/>
        </w:rPr>
        <w:t>11.25.1.</w:t>
      </w:r>
      <w:r>
        <w:rPr>
          <w:rFonts w:ascii="Arial" w:eastAsia="Arial-BoldMT" w:hAnsi="Arial" w:cs="Arial"/>
          <w:b/>
          <w:bCs/>
          <w:sz w:val="20"/>
          <w:lang w:val="en-US" w:eastAsia="ko-KR"/>
        </w:rPr>
        <w:t>1</w:t>
      </w:r>
      <w:r>
        <w:rPr>
          <w:rFonts w:ascii="Arial" w:eastAsia="Arial-BoldMT" w:hAnsi="Arial" w:cs="Arial"/>
          <w:b/>
          <w:bCs/>
          <w:sz w:val="20"/>
          <w:lang w:val="en-US" w:eastAsia="ko-KR"/>
        </w:rPr>
        <w:t xml:space="preserve"> </w:t>
      </w:r>
      <w:r>
        <w:rPr>
          <w:rFonts w:ascii="Arial" w:eastAsia="Arial-BoldMT" w:hAnsi="Arial" w:cs="Arial"/>
          <w:b/>
          <w:bCs/>
          <w:sz w:val="20"/>
          <w:lang w:val="en-US" w:eastAsia="ko-KR"/>
        </w:rPr>
        <w:t>Overview</w:t>
      </w:r>
    </w:p>
    <w:p w:rsidR="000F1698" w:rsidRDefault="000F1698" w:rsidP="000F1698">
      <w:pPr>
        <w:rPr>
          <w:sz w:val="20"/>
        </w:rPr>
      </w:pPr>
    </w:p>
    <w:p w:rsidR="000F1698" w:rsidRDefault="000F1698" w:rsidP="000F1698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editor: within </w:t>
      </w:r>
      <w:proofErr w:type="spellStart"/>
      <w:r>
        <w:rPr>
          <w:b/>
          <w:i/>
          <w:sz w:val="22"/>
          <w:highlight w:val="yellow"/>
        </w:rPr>
        <w:t>TGmd</w:t>
      </w:r>
      <w:proofErr w:type="spellEnd"/>
      <w:r>
        <w:rPr>
          <w:b/>
          <w:i/>
          <w:sz w:val="22"/>
          <w:highlight w:val="yellow"/>
        </w:rPr>
        <w:t xml:space="preserve"> D2.1, in</w:t>
      </w:r>
      <w:r>
        <w:rPr>
          <w:b/>
          <w:i/>
          <w:sz w:val="22"/>
          <w:highlight w:val="yellow"/>
        </w:rPr>
        <w:t xml:space="preserve"> 11.25.1.1 Overview, insert the following text at the end of the </w:t>
      </w:r>
      <w:proofErr w:type="spellStart"/>
      <w:r>
        <w:rPr>
          <w:b/>
          <w:i/>
          <w:sz w:val="22"/>
          <w:highlight w:val="yellow"/>
        </w:rPr>
        <w:t>subclause</w:t>
      </w:r>
      <w:proofErr w:type="spellEnd"/>
      <w:r>
        <w:rPr>
          <w:b/>
          <w:i/>
          <w:sz w:val="22"/>
          <w:highlight w:val="yellow"/>
        </w:rPr>
        <w:t>:</w:t>
      </w:r>
    </w:p>
    <w:p w:rsidR="000F1698" w:rsidRPr="000F1698" w:rsidRDefault="000F1698" w:rsidP="000F1698">
      <w:pPr>
        <w:rPr>
          <w:rFonts w:eastAsia="Times New Roman"/>
          <w:sz w:val="20"/>
          <w:lang w:val="en-US"/>
        </w:rPr>
      </w:pPr>
      <w:r w:rsidRPr="000F1698">
        <w:rPr>
          <w:rFonts w:eastAsia="Times New Roman"/>
          <w:sz w:val="20"/>
          <w:lang w:val="en-US"/>
        </w:rPr>
        <w:br/>
        <w:t xml:space="preserve">A QMF STA shall not modify the access category of an </w:t>
      </w:r>
      <w:r w:rsidR="0046593B">
        <w:rPr>
          <w:rFonts w:eastAsia="Times New Roman"/>
          <w:sz w:val="20"/>
          <w:lang w:val="en-US"/>
        </w:rPr>
        <w:t>I</w:t>
      </w:r>
      <w:r w:rsidRPr="000F1698">
        <w:rPr>
          <w:rFonts w:eastAsia="Times New Roman"/>
          <w:sz w:val="20"/>
          <w:lang w:val="en-US"/>
        </w:rPr>
        <w:t xml:space="preserve">QMF </w:t>
      </w:r>
      <w:r w:rsidR="0046593B">
        <w:rPr>
          <w:rFonts w:eastAsia="Times New Roman"/>
          <w:sz w:val="20"/>
          <w:lang w:val="en-US"/>
        </w:rPr>
        <w:t xml:space="preserve">or GQMF </w:t>
      </w:r>
      <w:r w:rsidRPr="000F1698">
        <w:rPr>
          <w:rFonts w:eastAsia="Times New Roman"/>
          <w:sz w:val="20"/>
          <w:lang w:val="en-US"/>
        </w:rPr>
        <w:t>frame after an initial transmission of the frame has been performed, regardless of any subsequent modification to the QMF policy under which the STA is operating.</w:t>
      </w:r>
    </w:p>
    <w:p w:rsidR="000F1698" w:rsidRPr="000F1698" w:rsidRDefault="000F1698" w:rsidP="0091389C">
      <w:pPr>
        <w:rPr>
          <w:b/>
          <w:bCs/>
          <w:sz w:val="20"/>
        </w:rPr>
      </w:pPr>
    </w:p>
    <w:p w:rsidR="007736EB" w:rsidRDefault="007736EB" w:rsidP="0091389C">
      <w:pPr>
        <w:rPr>
          <w:rFonts w:ascii="Arial" w:hAnsi="Arial" w:cs="Arial"/>
          <w:b/>
          <w:bCs/>
          <w:sz w:val="20"/>
        </w:rPr>
      </w:pPr>
    </w:p>
    <w:p w:rsidR="007736EB" w:rsidRDefault="007736EB" w:rsidP="0091389C">
      <w:pPr>
        <w:rPr>
          <w:rFonts w:ascii="Arial" w:hAnsi="Arial" w:cs="Arial"/>
          <w:b/>
          <w:bCs/>
          <w:sz w:val="20"/>
        </w:rPr>
      </w:pPr>
    </w:p>
    <w:p w:rsidR="000F2F8B" w:rsidRPr="000F2F8B" w:rsidRDefault="000F2F8B" w:rsidP="000F2F8B">
      <w:pPr>
        <w:rPr>
          <w:rFonts w:ascii="Arial" w:hAnsi="Arial" w:cs="Arial"/>
          <w:b/>
          <w:bCs/>
          <w:sz w:val="20"/>
        </w:rPr>
      </w:pPr>
      <w:r>
        <w:rPr>
          <w:rFonts w:ascii="Arial" w:eastAsia="Arial-BoldMT" w:hAnsi="Arial" w:cs="Arial"/>
          <w:b/>
          <w:bCs/>
          <w:sz w:val="20"/>
          <w:lang w:val="en-US" w:eastAsia="ko-KR"/>
        </w:rPr>
        <w:t>11.25.1.2 Default QMF policy</w:t>
      </w:r>
    </w:p>
    <w:p w:rsidR="00561113" w:rsidRDefault="00561113" w:rsidP="0091389C">
      <w:pPr>
        <w:rPr>
          <w:sz w:val="20"/>
        </w:rPr>
      </w:pPr>
    </w:p>
    <w:p w:rsidR="000F2F8B" w:rsidRDefault="000F2F8B" w:rsidP="000F2F8B">
      <w:pPr>
        <w:autoSpaceDE w:val="0"/>
        <w:autoSpaceDN w:val="0"/>
        <w:adjustRightInd w:val="0"/>
        <w:rPr>
          <w:sz w:val="20"/>
        </w:rPr>
      </w:pPr>
      <w:r w:rsidRPr="000F2F8B">
        <w:rPr>
          <w:sz w:val="20"/>
        </w:rPr>
        <w:t xml:space="preserve">The default QMF policy is as defined in Table 11-17 (Default QMF </w:t>
      </w:r>
      <w:proofErr w:type="gramStart"/>
      <w:r w:rsidRPr="000F2F8B">
        <w:rPr>
          <w:sz w:val="20"/>
        </w:rPr>
        <w:t>policy(</w:t>
      </w:r>
      <w:proofErr w:type="gramEnd"/>
      <w:r w:rsidRPr="000F2F8B">
        <w:rPr>
          <w:sz w:val="20"/>
        </w:rPr>
        <w:t>#59)). It defines the access category</w:t>
      </w:r>
      <w:r>
        <w:rPr>
          <w:sz w:val="20"/>
        </w:rPr>
        <w:t xml:space="preserve"> </w:t>
      </w:r>
      <w:r w:rsidRPr="000F2F8B">
        <w:rPr>
          <w:sz w:val="20"/>
        </w:rPr>
        <w:t>of each Management frame based on management subtype value, category value, and action value.</w:t>
      </w:r>
      <w:r>
        <w:rPr>
          <w:sz w:val="20"/>
        </w:rPr>
        <w:t xml:space="preserve"> </w:t>
      </w:r>
      <w:r w:rsidRPr="000F2F8B">
        <w:rPr>
          <w:sz w:val="20"/>
        </w:rPr>
        <w:t>QMFs not included in this table shall be assigned an access category AC_BE.</w:t>
      </w:r>
    </w:p>
    <w:p w:rsidR="000F2F8B" w:rsidRPr="000F2F8B" w:rsidRDefault="000F2F8B" w:rsidP="000F2F8B">
      <w:pPr>
        <w:autoSpaceDE w:val="0"/>
        <w:autoSpaceDN w:val="0"/>
        <w:adjustRightInd w:val="0"/>
        <w:rPr>
          <w:sz w:val="20"/>
        </w:rPr>
      </w:pPr>
    </w:p>
    <w:p w:rsidR="00CC6107" w:rsidRDefault="00B46E66" w:rsidP="00E82AC8">
      <w:pPr>
        <w:rPr>
          <w:b/>
          <w:i/>
          <w:sz w:val="22"/>
          <w:highlight w:val="yellow"/>
        </w:rPr>
      </w:pPr>
      <w:proofErr w:type="spellStart"/>
      <w:r>
        <w:rPr>
          <w:b/>
          <w:i/>
          <w:sz w:val="22"/>
          <w:highlight w:val="yellow"/>
        </w:rPr>
        <w:t>TGmd</w:t>
      </w:r>
      <w:proofErr w:type="spellEnd"/>
      <w:r w:rsidR="00E82AC8">
        <w:rPr>
          <w:b/>
          <w:i/>
          <w:sz w:val="22"/>
          <w:highlight w:val="yellow"/>
        </w:rPr>
        <w:t xml:space="preserve"> editor: </w:t>
      </w:r>
      <w:r w:rsidR="00326A1B">
        <w:rPr>
          <w:b/>
          <w:i/>
          <w:sz w:val="22"/>
          <w:highlight w:val="yellow"/>
        </w:rPr>
        <w:t xml:space="preserve">within </w:t>
      </w:r>
      <w:proofErr w:type="spellStart"/>
      <w:r w:rsidR="00326A1B">
        <w:rPr>
          <w:b/>
          <w:i/>
          <w:sz w:val="22"/>
          <w:highlight w:val="yellow"/>
        </w:rPr>
        <w:t>TG</w:t>
      </w:r>
      <w:r>
        <w:rPr>
          <w:b/>
          <w:i/>
          <w:sz w:val="22"/>
          <w:highlight w:val="yellow"/>
        </w:rPr>
        <w:t>md</w:t>
      </w:r>
      <w:proofErr w:type="spellEnd"/>
      <w:r w:rsidR="00326A1B">
        <w:rPr>
          <w:b/>
          <w:i/>
          <w:sz w:val="22"/>
          <w:highlight w:val="yellow"/>
        </w:rPr>
        <w:t xml:space="preserve"> </w:t>
      </w:r>
      <w:r>
        <w:rPr>
          <w:b/>
          <w:i/>
          <w:sz w:val="22"/>
          <w:highlight w:val="yellow"/>
        </w:rPr>
        <w:t>D2.1</w:t>
      </w:r>
      <w:r w:rsidR="00326A1B">
        <w:rPr>
          <w:b/>
          <w:i/>
          <w:sz w:val="22"/>
          <w:highlight w:val="yellow"/>
        </w:rPr>
        <w:t xml:space="preserve">, </w:t>
      </w:r>
      <w:r w:rsidR="000F2F8B">
        <w:rPr>
          <w:b/>
          <w:i/>
          <w:sz w:val="22"/>
          <w:highlight w:val="yellow"/>
        </w:rPr>
        <w:t>in Table 11-17</w:t>
      </w:r>
      <w:r w:rsidR="00561113">
        <w:rPr>
          <w:b/>
          <w:i/>
          <w:sz w:val="22"/>
          <w:highlight w:val="yellow"/>
        </w:rPr>
        <w:t xml:space="preserve"> – </w:t>
      </w:r>
      <w:r w:rsidR="000F2F8B">
        <w:rPr>
          <w:b/>
          <w:i/>
          <w:sz w:val="22"/>
          <w:highlight w:val="yellow"/>
        </w:rPr>
        <w:t xml:space="preserve">Default QMF policy, </w:t>
      </w:r>
      <w:r w:rsidR="00CC6107">
        <w:rPr>
          <w:b/>
          <w:i/>
          <w:sz w:val="22"/>
          <w:highlight w:val="yellow"/>
        </w:rPr>
        <w:t>insert the following new rows, noting that the header row is shown for convenience:</w:t>
      </w:r>
    </w:p>
    <w:p w:rsidR="0050274B" w:rsidRDefault="0050274B" w:rsidP="00E82AC8">
      <w:pPr>
        <w:rPr>
          <w:sz w:val="20"/>
        </w:rPr>
      </w:pPr>
    </w:p>
    <w:p w:rsidR="006262CE" w:rsidRDefault="006262CE" w:rsidP="00E82AC8">
      <w:pPr>
        <w:rPr>
          <w:sz w:val="20"/>
        </w:rPr>
      </w:pPr>
    </w:p>
    <w:p w:rsidR="00561113" w:rsidRDefault="006262CE" w:rsidP="00561113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Table 11-17 – Default QMF policy</w:t>
      </w:r>
    </w:p>
    <w:p w:rsidR="00163C7D" w:rsidRDefault="00163C7D" w:rsidP="00E82AC8">
      <w:pPr>
        <w:rPr>
          <w:sz w:val="20"/>
        </w:rPr>
      </w:pPr>
    </w:p>
    <w:p w:rsidR="006262CE" w:rsidRDefault="006262CE" w:rsidP="00E82AC8">
      <w:pPr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</w:tblGrid>
      <w:tr w:rsidR="006262CE" w:rsidTr="006262CE">
        <w:tc>
          <w:tcPr>
            <w:tcW w:w="2016" w:type="dxa"/>
            <w:vAlign w:val="center"/>
          </w:tcPr>
          <w:p w:rsidR="006262CE" w:rsidRPr="006262CE" w:rsidRDefault="006262CE" w:rsidP="006262CE">
            <w:pPr>
              <w:jc w:val="center"/>
              <w:rPr>
                <w:b/>
                <w:sz w:val="20"/>
              </w:rPr>
            </w:pPr>
            <w:r w:rsidRPr="006262CE">
              <w:rPr>
                <w:b/>
                <w:sz w:val="20"/>
              </w:rPr>
              <w:t>Description</w:t>
            </w:r>
          </w:p>
        </w:tc>
        <w:tc>
          <w:tcPr>
            <w:tcW w:w="2016" w:type="dxa"/>
            <w:vAlign w:val="center"/>
          </w:tcPr>
          <w:p w:rsidR="006262CE" w:rsidRPr="006262CE" w:rsidRDefault="006262CE" w:rsidP="006262CE">
            <w:pPr>
              <w:jc w:val="center"/>
              <w:rPr>
                <w:b/>
                <w:sz w:val="20"/>
              </w:rPr>
            </w:pPr>
            <w:r w:rsidRPr="006262CE">
              <w:rPr>
                <w:b/>
                <w:sz w:val="20"/>
              </w:rPr>
              <w:t>Management Frame Subtype value from Table 9-1 (Valid type and subtype combinations)</w:t>
            </w:r>
          </w:p>
        </w:tc>
        <w:tc>
          <w:tcPr>
            <w:tcW w:w="2016" w:type="dxa"/>
            <w:vAlign w:val="center"/>
          </w:tcPr>
          <w:p w:rsidR="006262CE" w:rsidRPr="006262CE" w:rsidRDefault="006262CE" w:rsidP="006262CE">
            <w:pPr>
              <w:jc w:val="center"/>
              <w:rPr>
                <w:b/>
                <w:sz w:val="20"/>
              </w:rPr>
            </w:pPr>
            <w:r w:rsidRPr="006262CE">
              <w:rPr>
                <w:b/>
                <w:sz w:val="20"/>
              </w:rPr>
              <w:t>Category value from Table 9-53 (Category values)</w:t>
            </w:r>
          </w:p>
        </w:tc>
        <w:tc>
          <w:tcPr>
            <w:tcW w:w="2016" w:type="dxa"/>
            <w:vAlign w:val="center"/>
          </w:tcPr>
          <w:p w:rsidR="006262CE" w:rsidRPr="006262CE" w:rsidRDefault="006262CE" w:rsidP="006C033F">
            <w:pPr>
              <w:jc w:val="center"/>
              <w:rPr>
                <w:b/>
                <w:sz w:val="20"/>
              </w:rPr>
            </w:pPr>
            <w:r w:rsidRPr="006262CE">
              <w:rPr>
                <w:b/>
                <w:sz w:val="20"/>
              </w:rPr>
              <w:t>Action field</w:t>
            </w:r>
          </w:p>
        </w:tc>
        <w:tc>
          <w:tcPr>
            <w:tcW w:w="2016" w:type="dxa"/>
            <w:vAlign w:val="center"/>
          </w:tcPr>
          <w:p w:rsidR="006262CE" w:rsidRPr="006262CE" w:rsidRDefault="006262CE" w:rsidP="006262CE">
            <w:pPr>
              <w:jc w:val="center"/>
              <w:rPr>
                <w:b/>
                <w:sz w:val="20"/>
              </w:rPr>
            </w:pPr>
            <w:r w:rsidRPr="006262CE">
              <w:rPr>
                <w:b/>
                <w:sz w:val="20"/>
              </w:rPr>
              <w:t>QMF access category</w:t>
            </w:r>
          </w:p>
        </w:tc>
      </w:tr>
      <w:tr w:rsidR="009B5EA4" w:rsidTr="006262CE">
        <w:tc>
          <w:tcPr>
            <w:tcW w:w="2016" w:type="dxa"/>
          </w:tcPr>
          <w:p w:rsidR="009B5EA4" w:rsidRDefault="009B5EA4" w:rsidP="00305BE7">
            <w:pPr>
              <w:rPr>
                <w:sz w:val="20"/>
              </w:rPr>
            </w:pPr>
            <w:r>
              <w:rPr>
                <w:sz w:val="20"/>
              </w:rPr>
              <w:t>Public – FILS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9B5EA4" w:rsidTr="006262CE">
        <w:tc>
          <w:tcPr>
            <w:tcW w:w="2016" w:type="dxa"/>
          </w:tcPr>
          <w:p w:rsidR="009B5EA4" w:rsidRDefault="009B5EA4" w:rsidP="00305BE7">
            <w:pPr>
              <w:rPr>
                <w:sz w:val="20"/>
              </w:rPr>
            </w:pPr>
            <w:r>
              <w:rPr>
                <w:sz w:val="20"/>
              </w:rPr>
              <w:t>Public – CDMG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35-42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9B5EA4" w:rsidTr="006262CE">
        <w:tc>
          <w:tcPr>
            <w:tcW w:w="2016" w:type="dxa"/>
          </w:tcPr>
          <w:p w:rsidR="009B5EA4" w:rsidRDefault="009B5EA4" w:rsidP="00305BE7">
            <w:pPr>
              <w:rPr>
                <w:sz w:val="20"/>
              </w:rPr>
            </w:pPr>
            <w:r>
              <w:rPr>
                <w:sz w:val="20"/>
              </w:rPr>
              <w:t>Public – Interworking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43, 44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9B5EA4" w:rsidTr="006262CE">
        <w:tc>
          <w:tcPr>
            <w:tcW w:w="2016" w:type="dxa"/>
          </w:tcPr>
          <w:p w:rsidR="009B5EA4" w:rsidRDefault="009B5EA4" w:rsidP="00305BE7">
            <w:pPr>
              <w:rPr>
                <w:sz w:val="20"/>
              </w:rPr>
            </w:pPr>
            <w:r>
              <w:rPr>
                <w:sz w:val="20"/>
              </w:rPr>
              <w:t>Public - FST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016" w:type="dxa"/>
          </w:tcPr>
          <w:p w:rsidR="009B5EA4" w:rsidRDefault="009B5EA4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AC_VO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Unprotected S1G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 1, 2, 4-9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305BE7">
            <w:pPr>
              <w:rPr>
                <w:sz w:val="20"/>
              </w:rPr>
            </w:pPr>
            <w:r>
              <w:rPr>
                <w:sz w:val="20"/>
              </w:rPr>
              <w:t>Unprotected S1G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3, 11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AC_VI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E82AC8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0, 1, 2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AC_VO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E82AC8">
            <w:pPr>
              <w:rPr>
                <w:sz w:val="20"/>
              </w:rPr>
            </w:pPr>
            <w:r>
              <w:rPr>
                <w:sz w:val="20"/>
              </w:rPr>
              <w:t>S1G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E82AC8">
            <w:pPr>
              <w:rPr>
                <w:sz w:val="20"/>
              </w:rPr>
            </w:pPr>
            <w:r>
              <w:rPr>
                <w:sz w:val="20"/>
              </w:rPr>
              <w:t>Flow Control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0, 1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AC_VI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CC610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Control Response MCS </w:t>
            </w:r>
            <w:proofErr w:type="spellStart"/>
            <w:r>
              <w:rPr>
                <w:sz w:val="20"/>
              </w:rPr>
              <w:t>Negotation</w:t>
            </w:r>
            <w:proofErr w:type="spellEnd"/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0, 1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CC6107">
            <w:pPr>
              <w:rPr>
                <w:sz w:val="20"/>
              </w:rPr>
            </w:pPr>
            <w:r>
              <w:rPr>
                <w:sz w:val="20"/>
              </w:rPr>
              <w:t>FILS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016" w:type="dxa"/>
          </w:tcPr>
          <w:p w:rsidR="00CC6107" w:rsidRDefault="009B5EA4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16" w:type="dxa"/>
          </w:tcPr>
          <w:p w:rsidR="00CC6107" w:rsidRDefault="009B5EA4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CC6107">
            <w:pPr>
              <w:rPr>
                <w:sz w:val="20"/>
              </w:rPr>
            </w:pPr>
            <w:r>
              <w:rPr>
                <w:sz w:val="20"/>
              </w:rPr>
              <w:t>CDMG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0-5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CC6107">
            <w:pPr>
              <w:rPr>
                <w:sz w:val="20"/>
              </w:rPr>
            </w:pPr>
            <w:r>
              <w:rPr>
                <w:sz w:val="20"/>
              </w:rPr>
              <w:t>CMMG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CC6107">
            <w:pPr>
              <w:rPr>
                <w:sz w:val="20"/>
              </w:rPr>
            </w:pPr>
            <w:r>
              <w:rPr>
                <w:sz w:val="20"/>
              </w:rPr>
              <w:t>CMMG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305B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AC_VO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  <w:tr w:rsidR="00CC6107" w:rsidTr="006262CE">
        <w:tc>
          <w:tcPr>
            <w:tcW w:w="2016" w:type="dxa"/>
          </w:tcPr>
          <w:p w:rsidR="00CC6107" w:rsidRDefault="00CC6107" w:rsidP="00CC6107">
            <w:pPr>
              <w:rPr>
                <w:sz w:val="20"/>
              </w:rPr>
            </w:pPr>
            <w:r>
              <w:rPr>
                <w:sz w:val="20"/>
              </w:rPr>
              <w:t>GLK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016" w:type="dxa"/>
          </w:tcPr>
          <w:p w:rsidR="00CC6107" w:rsidRDefault="00CC6107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016" w:type="dxa"/>
          </w:tcPr>
          <w:p w:rsidR="00CC6107" w:rsidRDefault="009B5EA4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16" w:type="dxa"/>
          </w:tcPr>
          <w:p w:rsidR="00CC6107" w:rsidRDefault="009B5EA4" w:rsidP="004122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AC_BE</w:t>
            </w:r>
            <w:r w:rsidR="006C033F" w:rsidRPr="0074106B">
              <w:rPr>
                <w:b/>
                <w:color w:val="00B050"/>
              </w:rPr>
              <w:t xml:space="preserve"> </w:t>
            </w:r>
            <w:r w:rsidR="006C033F">
              <w:rPr>
                <w:b/>
                <w:color w:val="00B050"/>
              </w:rPr>
              <w:t>(#2718</w:t>
            </w:r>
            <w:r w:rsidR="006C033F" w:rsidRPr="008225D4">
              <w:rPr>
                <w:b/>
                <w:color w:val="00B050"/>
              </w:rPr>
              <w:t>)</w:t>
            </w:r>
          </w:p>
        </w:tc>
      </w:tr>
    </w:tbl>
    <w:p w:rsidR="006262CE" w:rsidRDefault="006262CE" w:rsidP="00E82AC8">
      <w:pPr>
        <w:rPr>
          <w:sz w:val="20"/>
        </w:rPr>
      </w:pPr>
    </w:p>
    <w:p w:rsidR="006262CE" w:rsidRDefault="006262CE" w:rsidP="00E82AC8">
      <w:pPr>
        <w:rPr>
          <w:sz w:val="20"/>
        </w:rPr>
      </w:pPr>
    </w:p>
    <w:p w:rsidR="005E545B" w:rsidRDefault="005E545B" w:rsidP="00E82AC8">
      <w:pPr>
        <w:rPr>
          <w:sz w:val="20"/>
        </w:rPr>
      </w:pPr>
    </w:p>
    <w:p w:rsidR="005E545B" w:rsidRDefault="005E545B" w:rsidP="00587E1B">
      <w:pPr>
        <w:jc w:val="both"/>
        <w:rPr>
          <w:sz w:val="20"/>
        </w:rPr>
      </w:pPr>
    </w:p>
    <w:p w:rsidR="00587E1B" w:rsidRDefault="00587E1B" w:rsidP="00587E1B">
      <w:pPr>
        <w:rPr>
          <w:sz w:val="20"/>
          <w:lang w:val="en-US"/>
        </w:rPr>
      </w:pPr>
    </w:p>
    <w:p w:rsidR="00587E1B" w:rsidRDefault="00587E1B" w:rsidP="00587E1B">
      <w:pPr>
        <w:rPr>
          <w:sz w:val="20"/>
          <w:lang w:val="en-US"/>
        </w:rPr>
      </w:pPr>
    </w:p>
    <w:p w:rsidR="00587E1B" w:rsidRDefault="00587E1B" w:rsidP="00587E1B">
      <w:pPr>
        <w:rPr>
          <w:b/>
          <w:sz w:val="24"/>
          <w:lang w:val="en-US"/>
        </w:rPr>
      </w:pPr>
      <w:r w:rsidRPr="00943A02">
        <w:rPr>
          <w:b/>
          <w:sz w:val="24"/>
          <w:highlight w:val="yellow"/>
          <w:lang w:val="en-US"/>
        </w:rPr>
        <w:t>End of proposed changes.</w:t>
      </w:r>
    </w:p>
    <w:p w:rsidR="00943A02" w:rsidRPr="00943A02" w:rsidRDefault="00943A02" w:rsidP="007608D9">
      <w:pPr>
        <w:rPr>
          <w:b/>
          <w:sz w:val="24"/>
          <w:lang w:val="en-US"/>
        </w:rPr>
      </w:pPr>
    </w:p>
    <w:p w:rsidR="007C11D4" w:rsidRDefault="007C11D4" w:rsidP="00FE3C95">
      <w:pPr>
        <w:pStyle w:val="ListParagraph"/>
        <w:ind w:leftChars="0" w:left="1440"/>
        <w:rPr>
          <w:sz w:val="20"/>
          <w:lang w:val="en-US"/>
        </w:rPr>
      </w:pPr>
    </w:p>
    <w:p w:rsidR="007E40A2" w:rsidRDefault="007E40A2" w:rsidP="00FE3C95">
      <w:pPr>
        <w:pStyle w:val="ListParagraph"/>
        <w:ind w:leftChars="0" w:left="1440"/>
        <w:rPr>
          <w:sz w:val="20"/>
          <w:lang w:val="en-US"/>
        </w:rPr>
      </w:pPr>
    </w:p>
    <w:p w:rsidR="007E40A2" w:rsidRDefault="007E40A2" w:rsidP="00FE3C95">
      <w:pPr>
        <w:pStyle w:val="ListParagraph"/>
        <w:ind w:leftChars="0" w:left="1440"/>
        <w:rPr>
          <w:sz w:val="20"/>
          <w:lang w:val="en-US"/>
        </w:rPr>
      </w:pPr>
    </w:p>
    <w:p w:rsidR="00FE3C95" w:rsidRDefault="00FE3C95" w:rsidP="00AC4B40">
      <w:pPr>
        <w:rPr>
          <w:sz w:val="20"/>
          <w:lang w:val="en-US"/>
        </w:rPr>
      </w:pPr>
    </w:p>
    <w:p w:rsidR="00FE3C95" w:rsidRDefault="00FE3C95" w:rsidP="00AC4B40">
      <w:pPr>
        <w:rPr>
          <w:sz w:val="20"/>
          <w:lang w:val="en-US"/>
        </w:rPr>
      </w:pPr>
    </w:p>
    <w:p w:rsidR="00FE3C95" w:rsidRPr="00AC4B40" w:rsidRDefault="00FE3C95" w:rsidP="00AC4B40">
      <w:pPr>
        <w:rPr>
          <w:sz w:val="20"/>
          <w:lang w:val="en-US"/>
        </w:rPr>
      </w:pPr>
    </w:p>
    <w:sectPr w:rsidR="00FE3C95" w:rsidRPr="00AC4B40" w:rsidSect="00996772">
      <w:headerReference w:type="default" r:id="rId13"/>
      <w:footerReference w:type="defaul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E2" w:rsidRDefault="00F221E2">
      <w:r>
        <w:separator/>
      </w:r>
    </w:p>
  </w:endnote>
  <w:endnote w:type="continuationSeparator" w:id="0">
    <w:p w:rsidR="00F221E2" w:rsidRDefault="00F2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B1A" w:rsidRDefault="00F221E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82B1A">
      <w:t>Submission</w:t>
    </w:r>
    <w:r>
      <w:fldChar w:fldCharType="end"/>
    </w:r>
    <w:r w:rsidR="00982B1A">
      <w:tab/>
      <w:t xml:space="preserve">page </w:t>
    </w:r>
    <w:r w:rsidR="00982B1A">
      <w:fldChar w:fldCharType="begin"/>
    </w:r>
    <w:r w:rsidR="00982B1A">
      <w:instrText xml:space="preserve">page </w:instrText>
    </w:r>
    <w:r w:rsidR="00982B1A">
      <w:fldChar w:fldCharType="separate"/>
    </w:r>
    <w:r w:rsidR="000D583B">
      <w:rPr>
        <w:noProof/>
      </w:rPr>
      <w:t>1</w:t>
    </w:r>
    <w:r w:rsidR="00982B1A">
      <w:rPr>
        <w:noProof/>
      </w:rPr>
      <w:fldChar w:fldCharType="end"/>
    </w:r>
    <w:r w:rsidR="00982B1A">
      <w:tab/>
    </w:r>
    <w:r w:rsidR="00982B1A">
      <w:rPr>
        <w:rFonts w:eastAsia="SimSun" w:hint="eastAsia"/>
        <w:lang w:eastAsia="zh-CN"/>
      </w:rPr>
      <w:t xml:space="preserve">          </w:t>
    </w:r>
    <w:r w:rsidR="00982B1A">
      <w:rPr>
        <w:rFonts w:eastAsia="SimSun"/>
        <w:sz w:val="21"/>
        <w:szCs w:val="21"/>
        <w:lang w:eastAsia="zh-CN"/>
      </w:rPr>
      <w:fldChar w:fldCharType="begin"/>
    </w:r>
    <w:r w:rsidR="00982B1A">
      <w:rPr>
        <w:rFonts w:eastAsia="SimSun"/>
        <w:sz w:val="21"/>
        <w:szCs w:val="21"/>
        <w:lang w:eastAsia="zh-CN"/>
      </w:rPr>
      <w:instrText xml:space="preserve"> AUTHOR   \* MERGEFORMAT </w:instrText>
    </w:r>
    <w:r w:rsidR="00982B1A">
      <w:rPr>
        <w:rFonts w:eastAsia="SimSun"/>
        <w:sz w:val="21"/>
        <w:szCs w:val="21"/>
        <w:lang w:eastAsia="zh-CN"/>
      </w:rPr>
      <w:fldChar w:fldCharType="separate"/>
    </w:r>
    <w:r w:rsidR="00982B1A">
      <w:rPr>
        <w:rFonts w:eastAsia="SimSun"/>
        <w:noProof/>
        <w:sz w:val="21"/>
        <w:szCs w:val="21"/>
        <w:lang w:eastAsia="zh-CN"/>
      </w:rPr>
      <w:t>Matthew Fischer, Broadcom</w:t>
    </w:r>
    <w:r w:rsidR="00982B1A">
      <w:rPr>
        <w:rFonts w:eastAsia="SimSun"/>
        <w:sz w:val="21"/>
        <w:szCs w:val="21"/>
        <w:lang w:eastAsia="zh-CN"/>
      </w:rPr>
      <w:fldChar w:fldCharType="end"/>
    </w:r>
  </w:p>
  <w:p w:rsidR="00982B1A" w:rsidRPr="0013508C" w:rsidRDefault="00982B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E2" w:rsidRDefault="00F221E2">
      <w:r>
        <w:separator/>
      </w:r>
    </w:p>
  </w:footnote>
  <w:footnote w:type="continuationSeparator" w:id="0">
    <w:p w:rsidR="00F221E2" w:rsidRDefault="00F22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B1A" w:rsidRDefault="00F221E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621007">
      <w:t>March 2019</w:t>
    </w:r>
    <w:r>
      <w:fldChar w:fldCharType="end"/>
    </w:r>
    <w:r w:rsidR="00982B1A">
      <w:tab/>
    </w:r>
    <w:r w:rsidR="00982B1A">
      <w:tab/>
    </w:r>
    <w:r>
      <w:fldChar w:fldCharType="begin"/>
    </w:r>
    <w:r>
      <w:instrText xml:space="preserve"> TITLE  \* MERGEFORMAT </w:instrText>
    </w:r>
    <w:r>
      <w:fldChar w:fldCharType="separate"/>
    </w:r>
    <w:r w:rsidR="00621007">
      <w:t>doc.: IEEE 802.11-19/0348r1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3E3B52"/>
    <w:lvl w:ilvl="0">
      <w:numFmt w:val="bullet"/>
      <w:lvlText w:val="*"/>
      <w:lvlJc w:val="left"/>
    </w:lvl>
  </w:abstractNum>
  <w:abstractNum w:abstractNumId="1">
    <w:nsid w:val="05D272D4"/>
    <w:multiLevelType w:val="hybridMultilevel"/>
    <w:tmpl w:val="D7F2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E4164"/>
    <w:multiLevelType w:val="hybridMultilevel"/>
    <w:tmpl w:val="D5A49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C0F82"/>
    <w:multiLevelType w:val="hybridMultilevel"/>
    <w:tmpl w:val="C122EB36"/>
    <w:lvl w:ilvl="0" w:tplc="9118E780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0700F"/>
    <w:multiLevelType w:val="hybridMultilevel"/>
    <w:tmpl w:val="A44EC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973DC"/>
    <w:multiLevelType w:val="hybridMultilevel"/>
    <w:tmpl w:val="AB1CBD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950E5"/>
    <w:multiLevelType w:val="hybridMultilevel"/>
    <w:tmpl w:val="D7F2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A44A8"/>
    <w:multiLevelType w:val="hybridMultilevel"/>
    <w:tmpl w:val="A44EC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37A0E"/>
    <w:multiLevelType w:val="hybridMultilevel"/>
    <w:tmpl w:val="97E0D796"/>
    <w:lvl w:ilvl="0" w:tplc="B3B6CE3A">
      <w:start w:val="2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7">
    <w:abstractNumId w:val="0"/>
    <w:lvlOverride w:ilvl="0">
      <w:lvl w:ilvl="0">
        <w:start w:val="1"/>
        <w:numFmt w:val="bullet"/>
        <w:lvlText w:val="9.4.2.2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589av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9-589a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ax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9-262k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5">
    <w:abstractNumId w:val="3"/>
  </w:num>
  <w:num w:numId="16">
    <w:abstractNumId w:val="0"/>
    <w:lvlOverride w:ilvl="0">
      <w:lvl w:ilvl="0">
        <w:numFmt w:val="bullet"/>
        <w:lvlText w:val="Table 10-1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6"/>
  </w:num>
  <w:num w:numId="18">
    <w:abstractNumId w:val="1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ongho Seok">
    <w15:presenceInfo w15:providerId="None" w15:userId="Yongho Seo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0B"/>
    <w:rsid w:val="0000030D"/>
    <w:rsid w:val="00000BD5"/>
    <w:rsid w:val="000013EC"/>
    <w:rsid w:val="000027A5"/>
    <w:rsid w:val="00002FD5"/>
    <w:rsid w:val="000031F7"/>
    <w:rsid w:val="000045FA"/>
    <w:rsid w:val="00006454"/>
    <w:rsid w:val="000067AA"/>
    <w:rsid w:val="00006DBB"/>
    <w:rsid w:val="0000743C"/>
    <w:rsid w:val="00007A76"/>
    <w:rsid w:val="00007BD6"/>
    <w:rsid w:val="0001027F"/>
    <w:rsid w:val="00011423"/>
    <w:rsid w:val="000116A2"/>
    <w:rsid w:val="000117C9"/>
    <w:rsid w:val="0001277E"/>
    <w:rsid w:val="000129E6"/>
    <w:rsid w:val="00013196"/>
    <w:rsid w:val="00013F87"/>
    <w:rsid w:val="00014031"/>
    <w:rsid w:val="00014507"/>
    <w:rsid w:val="000157CC"/>
    <w:rsid w:val="000159C5"/>
    <w:rsid w:val="00016D9C"/>
    <w:rsid w:val="00017D25"/>
    <w:rsid w:val="0002174B"/>
    <w:rsid w:val="00021A27"/>
    <w:rsid w:val="000233CD"/>
    <w:rsid w:val="00023CD8"/>
    <w:rsid w:val="00024344"/>
    <w:rsid w:val="00024487"/>
    <w:rsid w:val="000253CC"/>
    <w:rsid w:val="00025A89"/>
    <w:rsid w:val="00025FCB"/>
    <w:rsid w:val="00026CE3"/>
    <w:rsid w:val="00027AB8"/>
    <w:rsid w:val="00027D05"/>
    <w:rsid w:val="00031349"/>
    <w:rsid w:val="00031351"/>
    <w:rsid w:val="00031E68"/>
    <w:rsid w:val="000326AF"/>
    <w:rsid w:val="00032AA6"/>
    <w:rsid w:val="0003380C"/>
    <w:rsid w:val="00033B0A"/>
    <w:rsid w:val="00034E6F"/>
    <w:rsid w:val="000358B3"/>
    <w:rsid w:val="00035A11"/>
    <w:rsid w:val="0003684A"/>
    <w:rsid w:val="000405C4"/>
    <w:rsid w:val="000416E7"/>
    <w:rsid w:val="0004265F"/>
    <w:rsid w:val="00042C67"/>
    <w:rsid w:val="0004346B"/>
    <w:rsid w:val="00043C26"/>
    <w:rsid w:val="0004414E"/>
    <w:rsid w:val="00044501"/>
    <w:rsid w:val="00044DC0"/>
    <w:rsid w:val="00047142"/>
    <w:rsid w:val="000478EE"/>
    <w:rsid w:val="000511A1"/>
    <w:rsid w:val="000511D7"/>
    <w:rsid w:val="00052123"/>
    <w:rsid w:val="00053519"/>
    <w:rsid w:val="00053EBA"/>
    <w:rsid w:val="000567DA"/>
    <w:rsid w:val="00057B3C"/>
    <w:rsid w:val="00060363"/>
    <w:rsid w:val="000609BC"/>
    <w:rsid w:val="00061FFD"/>
    <w:rsid w:val="000625CE"/>
    <w:rsid w:val="000642FC"/>
    <w:rsid w:val="0006469A"/>
    <w:rsid w:val="000650B0"/>
    <w:rsid w:val="000650B8"/>
    <w:rsid w:val="00066421"/>
    <w:rsid w:val="0006732A"/>
    <w:rsid w:val="00067D60"/>
    <w:rsid w:val="00070283"/>
    <w:rsid w:val="000718A4"/>
    <w:rsid w:val="00071971"/>
    <w:rsid w:val="000723F8"/>
    <w:rsid w:val="00073BB4"/>
    <w:rsid w:val="00074C82"/>
    <w:rsid w:val="00075C3C"/>
    <w:rsid w:val="00075E1E"/>
    <w:rsid w:val="00076885"/>
    <w:rsid w:val="00076B5C"/>
    <w:rsid w:val="00077C25"/>
    <w:rsid w:val="00080ACC"/>
    <w:rsid w:val="00080E1A"/>
    <w:rsid w:val="000815C7"/>
    <w:rsid w:val="00081E62"/>
    <w:rsid w:val="000823C8"/>
    <w:rsid w:val="000829FF"/>
    <w:rsid w:val="00082B8A"/>
    <w:rsid w:val="00082BFD"/>
    <w:rsid w:val="0008302D"/>
    <w:rsid w:val="00084297"/>
    <w:rsid w:val="000842D7"/>
    <w:rsid w:val="000864D4"/>
    <w:rsid w:val="000865AA"/>
    <w:rsid w:val="00086780"/>
    <w:rsid w:val="00086C10"/>
    <w:rsid w:val="00087E17"/>
    <w:rsid w:val="00090640"/>
    <w:rsid w:val="00091349"/>
    <w:rsid w:val="000914D2"/>
    <w:rsid w:val="000921B7"/>
    <w:rsid w:val="00092971"/>
    <w:rsid w:val="000929BA"/>
    <w:rsid w:val="00092AC6"/>
    <w:rsid w:val="00093AD2"/>
    <w:rsid w:val="0009417E"/>
    <w:rsid w:val="00094DFB"/>
    <w:rsid w:val="00094FFA"/>
    <w:rsid w:val="00095832"/>
    <w:rsid w:val="0009661D"/>
    <w:rsid w:val="00096B45"/>
    <w:rsid w:val="0009713F"/>
    <w:rsid w:val="000A0517"/>
    <w:rsid w:val="000A13D2"/>
    <w:rsid w:val="000A1C31"/>
    <w:rsid w:val="000A1F25"/>
    <w:rsid w:val="000A671D"/>
    <w:rsid w:val="000A7680"/>
    <w:rsid w:val="000B041A"/>
    <w:rsid w:val="000B083E"/>
    <w:rsid w:val="000B0DAF"/>
    <w:rsid w:val="000B13A6"/>
    <w:rsid w:val="000B28B3"/>
    <w:rsid w:val="000B28B8"/>
    <w:rsid w:val="000B2F8C"/>
    <w:rsid w:val="000B345F"/>
    <w:rsid w:val="000B59FE"/>
    <w:rsid w:val="000B5D9E"/>
    <w:rsid w:val="000B6ADD"/>
    <w:rsid w:val="000C0F8B"/>
    <w:rsid w:val="000C1271"/>
    <w:rsid w:val="000C1EC4"/>
    <w:rsid w:val="000C1F0C"/>
    <w:rsid w:val="000C220E"/>
    <w:rsid w:val="000C27D0"/>
    <w:rsid w:val="000C3C9C"/>
    <w:rsid w:val="000C42E0"/>
    <w:rsid w:val="000C4DF9"/>
    <w:rsid w:val="000C4E6E"/>
    <w:rsid w:val="000C4FB6"/>
    <w:rsid w:val="000C54F3"/>
    <w:rsid w:val="000C6438"/>
    <w:rsid w:val="000C6842"/>
    <w:rsid w:val="000C6A2F"/>
    <w:rsid w:val="000C7A4A"/>
    <w:rsid w:val="000D0300"/>
    <w:rsid w:val="000D161D"/>
    <w:rsid w:val="000D174A"/>
    <w:rsid w:val="000D1AD4"/>
    <w:rsid w:val="000D2315"/>
    <w:rsid w:val="000D276A"/>
    <w:rsid w:val="000D2F1B"/>
    <w:rsid w:val="000D31DF"/>
    <w:rsid w:val="000D32AE"/>
    <w:rsid w:val="000D32BF"/>
    <w:rsid w:val="000D46EE"/>
    <w:rsid w:val="000D4A8F"/>
    <w:rsid w:val="000D4F65"/>
    <w:rsid w:val="000D583B"/>
    <w:rsid w:val="000D5EBD"/>
    <w:rsid w:val="000D674F"/>
    <w:rsid w:val="000D7EC5"/>
    <w:rsid w:val="000E0494"/>
    <w:rsid w:val="000E052F"/>
    <w:rsid w:val="000E1C37"/>
    <w:rsid w:val="000E1D7B"/>
    <w:rsid w:val="000E3C8F"/>
    <w:rsid w:val="000E4303"/>
    <w:rsid w:val="000E4696"/>
    <w:rsid w:val="000E4B82"/>
    <w:rsid w:val="000E625A"/>
    <w:rsid w:val="000E6539"/>
    <w:rsid w:val="000E6D2F"/>
    <w:rsid w:val="000E720C"/>
    <w:rsid w:val="000E752D"/>
    <w:rsid w:val="000F033B"/>
    <w:rsid w:val="000F07E8"/>
    <w:rsid w:val="000F1698"/>
    <w:rsid w:val="000F238C"/>
    <w:rsid w:val="000F2F8B"/>
    <w:rsid w:val="000F3D76"/>
    <w:rsid w:val="000F4937"/>
    <w:rsid w:val="000F5088"/>
    <w:rsid w:val="000F60FA"/>
    <w:rsid w:val="000F623A"/>
    <w:rsid w:val="000F685B"/>
    <w:rsid w:val="000F6A03"/>
    <w:rsid w:val="000F6BB9"/>
    <w:rsid w:val="00100E3B"/>
    <w:rsid w:val="00100F66"/>
    <w:rsid w:val="001015F8"/>
    <w:rsid w:val="00101E87"/>
    <w:rsid w:val="00101FAF"/>
    <w:rsid w:val="001024D5"/>
    <w:rsid w:val="00102632"/>
    <w:rsid w:val="0010469F"/>
    <w:rsid w:val="001053C6"/>
    <w:rsid w:val="00105918"/>
    <w:rsid w:val="00107AEF"/>
    <w:rsid w:val="001101C2"/>
    <w:rsid w:val="001109AA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7299"/>
    <w:rsid w:val="00120064"/>
    <w:rsid w:val="00120298"/>
    <w:rsid w:val="001208DB"/>
    <w:rsid w:val="00120AA0"/>
    <w:rsid w:val="00120BBB"/>
    <w:rsid w:val="00120BD6"/>
    <w:rsid w:val="001215C0"/>
    <w:rsid w:val="00122083"/>
    <w:rsid w:val="00122191"/>
    <w:rsid w:val="00122CE7"/>
    <w:rsid w:val="00122D51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23DB"/>
    <w:rsid w:val="00134114"/>
    <w:rsid w:val="00134ADC"/>
    <w:rsid w:val="00135032"/>
    <w:rsid w:val="0013508C"/>
    <w:rsid w:val="00135784"/>
    <w:rsid w:val="00135B4B"/>
    <w:rsid w:val="00136446"/>
    <w:rsid w:val="0013699E"/>
    <w:rsid w:val="00136F15"/>
    <w:rsid w:val="00137C4B"/>
    <w:rsid w:val="001406F8"/>
    <w:rsid w:val="0014234B"/>
    <w:rsid w:val="00144089"/>
    <w:rsid w:val="001444B8"/>
    <w:rsid w:val="001448D8"/>
    <w:rsid w:val="001450BB"/>
    <w:rsid w:val="001459E7"/>
    <w:rsid w:val="00145C98"/>
    <w:rsid w:val="00146D19"/>
    <w:rsid w:val="0014736E"/>
    <w:rsid w:val="00150E54"/>
    <w:rsid w:val="00150E6D"/>
    <w:rsid w:val="00150F36"/>
    <w:rsid w:val="00150F68"/>
    <w:rsid w:val="00151BBE"/>
    <w:rsid w:val="001525FB"/>
    <w:rsid w:val="00154791"/>
    <w:rsid w:val="00154B26"/>
    <w:rsid w:val="001557CB"/>
    <w:rsid w:val="001559BB"/>
    <w:rsid w:val="00156135"/>
    <w:rsid w:val="00157EA8"/>
    <w:rsid w:val="00160C21"/>
    <w:rsid w:val="00160F45"/>
    <w:rsid w:val="0016147B"/>
    <w:rsid w:val="00163C7D"/>
    <w:rsid w:val="0016428D"/>
    <w:rsid w:val="001645FD"/>
    <w:rsid w:val="00165A40"/>
    <w:rsid w:val="00165BE6"/>
    <w:rsid w:val="001676C2"/>
    <w:rsid w:val="001677DF"/>
    <w:rsid w:val="001703FB"/>
    <w:rsid w:val="00172489"/>
    <w:rsid w:val="00172DD9"/>
    <w:rsid w:val="001733C8"/>
    <w:rsid w:val="001738FD"/>
    <w:rsid w:val="00173C6A"/>
    <w:rsid w:val="00174601"/>
    <w:rsid w:val="00175CDF"/>
    <w:rsid w:val="0017659B"/>
    <w:rsid w:val="00176600"/>
    <w:rsid w:val="00177305"/>
    <w:rsid w:val="00177BCE"/>
    <w:rsid w:val="001812B0"/>
    <w:rsid w:val="00181423"/>
    <w:rsid w:val="00181685"/>
    <w:rsid w:val="00181A0E"/>
    <w:rsid w:val="001825C3"/>
    <w:rsid w:val="00183698"/>
    <w:rsid w:val="00183709"/>
    <w:rsid w:val="00183F4C"/>
    <w:rsid w:val="00184449"/>
    <w:rsid w:val="0018462B"/>
    <w:rsid w:val="00184D65"/>
    <w:rsid w:val="00185B1D"/>
    <w:rsid w:val="00185DE7"/>
    <w:rsid w:val="00187129"/>
    <w:rsid w:val="00187978"/>
    <w:rsid w:val="00190107"/>
    <w:rsid w:val="0019040A"/>
    <w:rsid w:val="001914E2"/>
    <w:rsid w:val="0019164F"/>
    <w:rsid w:val="001927CD"/>
    <w:rsid w:val="00192C6E"/>
    <w:rsid w:val="001938B0"/>
    <w:rsid w:val="00193C39"/>
    <w:rsid w:val="001943F7"/>
    <w:rsid w:val="00194CA3"/>
    <w:rsid w:val="00194D56"/>
    <w:rsid w:val="00195A59"/>
    <w:rsid w:val="00196163"/>
    <w:rsid w:val="0019717A"/>
    <w:rsid w:val="001979B7"/>
    <w:rsid w:val="00197B92"/>
    <w:rsid w:val="001A0CEC"/>
    <w:rsid w:val="001A0EDB"/>
    <w:rsid w:val="001A1B7C"/>
    <w:rsid w:val="001A1C14"/>
    <w:rsid w:val="001A2240"/>
    <w:rsid w:val="001A2CDE"/>
    <w:rsid w:val="001A496B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3BC"/>
    <w:rsid w:val="001C1C5C"/>
    <w:rsid w:val="001C44B2"/>
    <w:rsid w:val="001C501D"/>
    <w:rsid w:val="001C618A"/>
    <w:rsid w:val="001C7CCE"/>
    <w:rsid w:val="001D016F"/>
    <w:rsid w:val="001D11FD"/>
    <w:rsid w:val="001D1550"/>
    <w:rsid w:val="001D15ED"/>
    <w:rsid w:val="001D2418"/>
    <w:rsid w:val="001D28B8"/>
    <w:rsid w:val="001D2A6C"/>
    <w:rsid w:val="001D328B"/>
    <w:rsid w:val="001D3CA6"/>
    <w:rsid w:val="001D4A93"/>
    <w:rsid w:val="001D5DD6"/>
    <w:rsid w:val="001D5F28"/>
    <w:rsid w:val="001D67EB"/>
    <w:rsid w:val="001D705D"/>
    <w:rsid w:val="001D7529"/>
    <w:rsid w:val="001D7948"/>
    <w:rsid w:val="001D7DF0"/>
    <w:rsid w:val="001E023A"/>
    <w:rsid w:val="001E0535"/>
    <w:rsid w:val="001E082B"/>
    <w:rsid w:val="001E0946"/>
    <w:rsid w:val="001E1001"/>
    <w:rsid w:val="001E12D1"/>
    <w:rsid w:val="001E15F8"/>
    <w:rsid w:val="001E349E"/>
    <w:rsid w:val="001E3A51"/>
    <w:rsid w:val="001E52C6"/>
    <w:rsid w:val="001E6060"/>
    <w:rsid w:val="001E6267"/>
    <w:rsid w:val="001E6D52"/>
    <w:rsid w:val="001E7C32"/>
    <w:rsid w:val="001F0210"/>
    <w:rsid w:val="001F10F7"/>
    <w:rsid w:val="001F13CA"/>
    <w:rsid w:val="001F1C40"/>
    <w:rsid w:val="001F27BB"/>
    <w:rsid w:val="001F3DB9"/>
    <w:rsid w:val="001F3F4A"/>
    <w:rsid w:val="001F45A4"/>
    <w:rsid w:val="001F491C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220D"/>
    <w:rsid w:val="002031DF"/>
    <w:rsid w:val="0020330E"/>
    <w:rsid w:val="002035EE"/>
    <w:rsid w:val="00204408"/>
    <w:rsid w:val="0020462A"/>
    <w:rsid w:val="002046A1"/>
    <w:rsid w:val="0020501A"/>
    <w:rsid w:val="00206B35"/>
    <w:rsid w:val="00206CE8"/>
    <w:rsid w:val="00206D24"/>
    <w:rsid w:val="00207605"/>
    <w:rsid w:val="00210DDD"/>
    <w:rsid w:val="00210F4D"/>
    <w:rsid w:val="002125D6"/>
    <w:rsid w:val="00212E2A"/>
    <w:rsid w:val="002141B2"/>
    <w:rsid w:val="00214B50"/>
    <w:rsid w:val="00214BA3"/>
    <w:rsid w:val="00215A82"/>
    <w:rsid w:val="00215AE0"/>
    <w:rsid w:val="00215E32"/>
    <w:rsid w:val="00215E98"/>
    <w:rsid w:val="00215F36"/>
    <w:rsid w:val="002160AD"/>
    <w:rsid w:val="0021621D"/>
    <w:rsid w:val="00216771"/>
    <w:rsid w:val="00216AF6"/>
    <w:rsid w:val="00216F15"/>
    <w:rsid w:val="002206E4"/>
    <w:rsid w:val="002208B9"/>
    <w:rsid w:val="0022139A"/>
    <w:rsid w:val="0022224B"/>
    <w:rsid w:val="00222261"/>
    <w:rsid w:val="00222753"/>
    <w:rsid w:val="002239F2"/>
    <w:rsid w:val="00224133"/>
    <w:rsid w:val="002241A7"/>
    <w:rsid w:val="00224E11"/>
    <w:rsid w:val="00225233"/>
    <w:rsid w:val="00225508"/>
    <w:rsid w:val="00225570"/>
    <w:rsid w:val="00226FE3"/>
    <w:rsid w:val="00227E5A"/>
    <w:rsid w:val="00231F3B"/>
    <w:rsid w:val="002323FE"/>
    <w:rsid w:val="002327BF"/>
    <w:rsid w:val="002327E3"/>
    <w:rsid w:val="002342A0"/>
    <w:rsid w:val="002346F8"/>
    <w:rsid w:val="00234C13"/>
    <w:rsid w:val="00234E66"/>
    <w:rsid w:val="002369FD"/>
    <w:rsid w:val="00236A7E"/>
    <w:rsid w:val="0023760F"/>
    <w:rsid w:val="00237985"/>
    <w:rsid w:val="00237A84"/>
    <w:rsid w:val="00237BC1"/>
    <w:rsid w:val="00240514"/>
    <w:rsid w:val="00240895"/>
    <w:rsid w:val="00241AD7"/>
    <w:rsid w:val="00241BDE"/>
    <w:rsid w:val="00241F19"/>
    <w:rsid w:val="00242A36"/>
    <w:rsid w:val="00242C67"/>
    <w:rsid w:val="00242F25"/>
    <w:rsid w:val="00243F69"/>
    <w:rsid w:val="002470AC"/>
    <w:rsid w:val="0024720B"/>
    <w:rsid w:val="0024786B"/>
    <w:rsid w:val="002479E7"/>
    <w:rsid w:val="0025062F"/>
    <w:rsid w:val="002506ED"/>
    <w:rsid w:val="00250EFA"/>
    <w:rsid w:val="00252D47"/>
    <w:rsid w:val="002539AB"/>
    <w:rsid w:val="00254081"/>
    <w:rsid w:val="00255A8B"/>
    <w:rsid w:val="00262D56"/>
    <w:rsid w:val="00263092"/>
    <w:rsid w:val="00263147"/>
    <w:rsid w:val="0026422E"/>
    <w:rsid w:val="002658B7"/>
    <w:rsid w:val="002661CE"/>
    <w:rsid w:val="002662A5"/>
    <w:rsid w:val="00266916"/>
    <w:rsid w:val="00266B84"/>
    <w:rsid w:val="002674D1"/>
    <w:rsid w:val="00270171"/>
    <w:rsid w:val="0027028C"/>
    <w:rsid w:val="00270EE3"/>
    <w:rsid w:val="00270F98"/>
    <w:rsid w:val="002718ED"/>
    <w:rsid w:val="00273257"/>
    <w:rsid w:val="00273FA9"/>
    <w:rsid w:val="00274A4A"/>
    <w:rsid w:val="00275C5E"/>
    <w:rsid w:val="00276929"/>
    <w:rsid w:val="002773F1"/>
    <w:rsid w:val="002805B7"/>
    <w:rsid w:val="00281013"/>
    <w:rsid w:val="00281A5D"/>
    <w:rsid w:val="00281AB2"/>
    <w:rsid w:val="00281C71"/>
    <w:rsid w:val="00282053"/>
    <w:rsid w:val="002827AC"/>
    <w:rsid w:val="00282EFB"/>
    <w:rsid w:val="002837D9"/>
    <w:rsid w:val="00284C5E"/>
    <w:rsid w:val="00287B9F"/>
    <w:rsid w:val="00287FDF"/>
    <w:rsid w:val="00291A10"/>
    <w:rsid w:val="0029309B"/>
    <w:rsid w:val="00294180"/>
    <w:rsid w:val="00294B37"/>
    <w:rsid w:val="00296722"/>
    <w:rsid w:val="00297F3F"/>
    <w:rsid w:val="002A1340"/>
    <w:rsid w:val="002A195C"/>
    <w:rsid w:val="002A19C0"/>
    <w:rsid w:val="002A251F"/>
    <w:rsid w:val="002A385F"/>
    <w:rsid w:val="002A3AAB"/>
    <w:rsid w:val="002A4A61"/>
    <w:rsid w:val="002A4C48"/>
    <w:rsid w:val="002A55B1"/>
    <w:rsid w:val="002A7496"/>
    <w:rsid w:val="002B0268"/>
    <w:rsid w:val="002B0983"/>
    <w:rsid w:val="002B162B"/>
    <w:rsid w:val="002B36F4"/>
    <w:rsid w:val="002B3CF6"/>
    <w:rsid w:val="002B5901"/>
    <w:rsid w:val="002B5973"/>
    <w:rsid w:val="002C160E"/>
    <w:rsid w:val="002C22B8"/>
    <w:rsid w:val="002C271D"/>
    <w:rsid w:val="002C2A2B"/>
    <w:rsid w:val="002C3A92"/>
    <w:rsid w:val="002C3FB6"/>
    <w:rsid w:val="002C49D8"/>
    <w:rsid w:val="002C4AC7"/>
    <w:rsid w:val="002C652C"/>
    <w:rsid w:val="002C6A1D"/>
    <w:rsid w:val="002C6B4F"/>
    <w:rsid w:val="002C6CFB"/>
    <w:rsid w:val="002C72E1"/>
    <w:rsid w:val="002D001B"/>
    <w:rsid w:val="002D1CEE"/>
    <w:rsid w:val="002D1D40"/>
    <w:rsid w:val="002D27AA"/>
    <w:rsid w:val="002D2C93"/>
    <w:rsid w:val="002D3073"/>
    <w:rsid w:val="002D4875"/>
    <w:rsid w:val="002D518F"/>
    <w:rsid w:val="002D5D5C"/>
    <w:rsid w:val="002D6F6A"/>
    <w:rsid w:val="002D7ABE"/>
    <w:rsid w:val="002D7C83"/>
    <w:rsid w:val="002D7ED5"/>
    <w:rsid w:val="002E024F"/>
    <w:rsid w:val="002E0A16"/>
    <w:rsid w:val="002E11FE"/>
    <w:rsid w:val="002E1973"/>
    <w:rsid w:val="002E1B18"/>
    <w:rsid w:val="002E1CC1"/>
    <w:rsid w:val="002E1EBF"/>
    <w:rsid w:val="002E2017"/>
    <w:rsid w:val="002E340A"/>
    <w:rsid w:val="002E422C"/>
    <w:rsid w:val="002E42B6"/>
    <w:rsid w:val="002E4762"/>
    <w:rsid w:val="002E49D7"/>
    <w:rsid w:val="002E5658"/>
    <w:rsid w:val="002E5B22"/>
    <w:rsid w:val="002E665D"/>
    <w:rsid w:val="002E6FF6"/>
    <w:rsid w:val="002E71DD"/>
    <w:rsid w:val="002E75EA"/>
    <w:rsid w:val="002E76DC"/>
    <w:rsid w:val="002E7CA1"/>
    <w:rsid w:val="002F0915"/>
    <w:rsid w:val="002F1269"/>
    <w:rsid w:val="002F126C"/>
    <w:rsid w:val="002F25B2"/>
    <w:rsid w:val="002F2BC5"/>
    <w:rsid w:val="002F2F37"/>
    <w:rsid w:val="002F376B"/>
    <w:rsid w:val="002F47E0"/>
    <w:rsid w:val="002F47F4"/>
    <w:rsid w:val="002F499D"/>
    <w:rsid w:val="002F50E3"/>
    <w:rsid w:val="002F5C8C"/>
    <w:rsid w:val="002F7199"/>
    <w:rsid w:val="002F7D11"/>
    <w:rsid w:val="003006A6"/>
    <w:rsid w:val="0030081B"/>
    <w:rsid w:val="003024ED"/>
    <w:rsid w:val="003024FA"/>
    <w:rsid w:val="0030268D"/>
    <w:rsid w:val="003028FA"/>
    <w:rsid w:val="00303220"/>
    <w:rsid w:val="00303449"/>
    <w:rsid w:val="0030382C"/>
    <w:rsid w:val="00303893"/>
    <w:rsid w:val="00304535"/>
    <w:rsid w:val="003053B4"/>
    <w:rsid w:val="00305D6E"/>
    <w:rsid w:val="0030782E"/>
    <w:rsid w:val="00307F5F"/>
    <w:rsid w:val="00310A15"/>
    <w:rsid w:val="00310C14"/>
    <w:rsid w:val="00312589"/>
    <w:rsid w:val="00313179"/>
    <w:rsid w:val="00315B52"/>
    <w:rsid w:val="00315DE7"/>
    <w:rsid w:val="00317454"/>
    <w:rsid w:val="0031782E"/>
    <w:rsid w:val="00317A7D"/>
    <w:rsid w:val="00320ED2"/>
    <w:rsid w:val="00321291"/>
    <w:rsid w:val="0032134D"/>
    <w:rsid w:val="003214E2"/>
    <w:rsid w:val="00322110"/>
    <w:rsid w:val="00322199"/>
    <w:rsid w:val="003221E2"/>
    <w:rsid w:val="003222DD"/>
    <w:rsid w:val="00323606"/>
    <w:rsid w:val="00323C4E"/>
    <w:rsid w:val="00323DA5"/>
    <w:rsid w:val="00324248"/>
    <w:rsid w:val="0032435A"/>
    <w:rsid w:val="00324BB2"/>
    <w:rsid w:val="00325AB6"/>
    <w:rsid w:val="00326126"/>
    <w:rsid w:val="003267C0"/>
    <w:rsid w:val="00326A1B"/>
    <w:rsid w:val="00326C52"/>
    <w:rsid w:val="00327DB6"/>
    <w:rsid w:val="0033057A"/>
    <w:rsid w:val="003308A8"/>
    <w:rsid w:val="00331749"/>
    <w:rsid w:val="00331C7A"/>
    <w:rsid w:val="00331E85"/>
    <w:rsid w:val="00332A81"/>
    <w:rsid w:val="00332D78"/>
    <w:rsid w:val="003347BF"/>
    <w:rsid w:val="00334DEA"/>
    <w:rsid w:val="0033563A"/>
    <w:rsid w:val="00336860"/>
    <w:rsid w:val="00336F5F"/>
    <w:rsid w:val="00340581"/>
    <w:rsid w:val="00340CEF"/>
    <w:rsid w:val="0034100E"/>
    <w:rsid w:val="003430EA"/>
    <w:rsid w:val="00343161"/>
    <w:rsid w:val="00343554"/>
    <w:rsid w:val="003438A7"/>
    <w:rsid w:val="003447C2"/>
    <w:rsid w:val="003449F9"/>
    <w:rsid w:val="00344DA5"/>
    <w:rsid w:val="0034581F"/>
    <w:rsid w:val="0034592B"/>
    <w:rsid w:val="00345EA4"/>
    <w:rsid w:val="003467F1"/>
    <w:rsid w:val="003471AB"/>
    <w:rsid w:val="003479E4"/>
    <w:rsid w:val="00347C43"/>
    <w:rsid w:val="00350CA7"/>
    <w:rsid w:val="0035213C"/>
    <w:rsid w:val="00352DC1"/>
    <w:rsid w:val="00352F60"/>
    <w:rsid w:val="00355254"/>
    <w:rsid w:val="0035591D"/>
    <w:rsid w:val="00356265"/>
    <w:rsid w:val="00357E0C"/>
    <w:rsid w:val="00357F36"/>
    <w:rsid w:val="00360C87"/>
    <w:rsid w:val="00360F4F"/>
    <w:rsid w:val="003622ED"/>
    <w:rsid w:val="00362C5B"/>
    <w:rsid w:val="00362D97"/>
    <w:rsid w:val="0036322B"/>
    <w:rsid w:val="00364933"/>
    <w:rsid w:val="00364E05"/>
    <w:rsid w:val="00366AF0"/>
    <w:rsid w:val="00367F38"/>
    <w:rsid w:val="003713CA"/>
    <w:rsid w:val="0037201A"/>
    <w:rsid w:val="003729FC"/>
    <w:rsid w:val="00372FCA"/>
    <w:rsid w:val="003740DF"/>
    <w:rsid w:val="0037472D"/>
    <w:rsid w:val="00374C87"/>
    <w:rsid w:val="00374CBC"/>
    <w:rsid w:val="003751F7"/>
    <w:rsid w:val="003758E6"/>
    <w:rsid w:val="003766B9"/>
    <w:rsid w:val="00377E17"/>
    <w:rsid w:val="00381F98"/>
    <w:rsid w:val="003825BB"/>
    <w:rsid w:val="00382C54"/>
    <w:rsid w:val="00383766"/>
    <w:rsid w:val="00383978"/>
    <w:rsid w:val="00383AAF"/>
    <w:rsid w:val="00383C03"/>
    <w:rsid w:val="0038421A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330F"/>
    <w:rsid w:val="003945E3"/>
    <w:rsid w:val="00394907"/>
    <w:rsid w:val="00395A50"/>
    <w:rsid w:val="00396AD3"/>
    <w:rsid w:val="0039787F"/>
    <w:rsid w:val="003A0886"/>
    <w:rsid w:val="003A161F"/>
    <w:rsid w:val="003A1693"/>
    <w:rsid w:val="003A1CC7"/>
    <w:rsid w:val="003A22E2"/>
    <w:rsid w:val="003A22E8"/>
    <w:rsid w:val="003A29E6"/>
    <w:rsid w:val="003A3196"/>
    <w:rsid w:val="003A36DB"/>
    <w:rsid w:val="003A478D"/>
    <w:rsid w:val="003A51B5"/>
    <w:rsid w:val="003A58F3"/>
    <w:rsid w:val="003A5BFF"/>
    <w:rsid w:val="003A6244"/>
    <w:rsid w:val="003A6797"/>
    <w:rsid w:val="003A6AC1"/>
    <w:rsid w:val="003A74EB"/>
    <w:rsid w:val="003A7A7D"/>
    <w:rsid w:val="003A7B64"/>
    <w:rsid w:val="003B03CE"/>
    <w:rsid w:val="003B09B9"/>
    <w:rsid w:val="003B2A6E"/>
    <w:rsid w:val="003B38A4"/>
    <w:rsid w:val="003B423F"/>
    <w:rsid w:val="003B4DAD"/>
    <w:rsid w:val="003B52F2"/>
    <w:rsid w:val="003B6329"/>
    <w:rsid w:val="003B6A0C"/>
    <w:rsid w:val="003B6F60"/>
    <w:rsid w:val="003B76BD"/>
    <w:rsid w:val="003C0CD9"/>
    <w:rsid w:val="003C0D14"/>
    <w:rsid w:val="003C27AE"/>
    <w:rsid w:val="003C2B82"/>
    <w:rsid w:val="003C315D"/>
    <w:rsid w:val="003C32E2"/>
    <w:rsid w:val="003C47A5"/>
    <w:rsid w:val="003C47D1"/>
    <w:rsid w:val="003C4A08"/>
    <w:rsid w:val="003C56D8"/>
    <w:rsid w:val="003C58AE"/>
    <w:rsid w:val="003C74FF"/>
    <w:rsid w:val="003D1C17"/>
    <w:rsid w:val="003D1D90"/>
    <w:rsid w:val="003D254E"/>
    <w:rsid w:val="003D26A5"/>
    <w:rsid w:val="003D3623"/>
    <w:rsid w:val="003D364B"/>
    <w:rsid w:val="003D3F93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77A3"/>
    <w:rsid w:val="003D78A0"/>
    <w:rsid w:val="003D78F7"/>
    <w:rsid w:val="003E0464"/>
    <w:rsid w:val="003E32DF"/>
    <w:rsid w:val="003E3FAD"/>
    <w:rsid w:val="003E416D"/>
    <w:rsid w:val="003E4403"/>
    <w:rsid w:val="003E443E"/>
    <w:rsid w:val="003E5898"/>
    <w:rsid w:val="003E5916"/>
    <w:rsid w:val="003E5CD9"/>
    <w:rsid w:val="003E5DE7"/>
    <w:rsid w:val="003E667C"/>
    <w:rsid w:val="003E7414"/>
    <w:rsid w:val="003E7BAA"/>
    <w:rsid w:val="003E7F99"/>
    <w:rsid w:val="003F0575"/>
    <w:rsid w:val="003F1281"/>
    <w:rsid w:val="003F208E"/>
    <w:rsid w:val="003F2B96"/>
    <w:rsid w:val="003F2D6C"/>
    <w:rsid w:val="003F3E33"/>
    <w:rsid w:val="003F5562"/>
    <w:rsid w:val="003F6B76"/>
    <w:rsid w:val="004010D0"/>
    <w:rsid w:val="004014AE"/>
    <w:rsid w:val="0040188F"/>
    <w:rsid w:val="00401E1F"/>
    <w:rsid w:val="00402495"/>
    <w:rsid w:val="00402DF5"/>
    <w:rsid w:val="00403271"/>
    <w:rsid w:val="00403645"/>
    <w:rsid w:val="00403B13"/>
    <w:rsid w:val="00403B1E"/>
    <w:rsid w:val="004051EE"/>
    <w:rsid w:val="0040592E"/>
    <w:rsid w:val="004073B1"/>
    <w:rsid w:val="00407C5B"/>
    <w:rsid w:val="00407D33"/>
    <w:rsid w:val="004110BE"/>
    <w:rsid w:val="0041147F"/>
    <w:rsid w:val="00411A99"/>
    <w:rsid w:val="00411C03"/>
    <w:rsid w:val="00411E59"/>
    <w:rsid w:val="00412239"/>
    <w:rsid w:val="00412BD2"/>
    <w:rsid w:val="00414601"/>
    <w:rsid w:val="0041562C"/>
    <w:rsid w:val="00415C55"/>
    <w:rsid w:val="004166D4"/>
    <w:rsid w:val="00417669"/>
    <w:rsid w:val="004209D5"/>
    <w:rsid w:val="00421159"/>
    <w:rsid w:val="00421A46"/>
    <w:rsid w:val="00422546"/>
    <w:rsid w:val="00422D5C"/>
    <w:rsid w:val="00423116"/>
    <w:rsid w:val="00423634"/>
    <w:rsid w:val="00423F89"/>
    <w:rsid w:val="0042640A"/>
    <w:rsid w:val="004271CC"/>
    <w:rsid w:val="00430648"/>
    <w:rsid w:val="00430E74"/>
    <w:rsid w:val="00431D8B"/>
    <w:rsid w:val="00432058"/>
    <w:rsid w:val="00432069"/>
    <w:rsid w:val="004339CB"/>
    <w:rsid w:val="00433F8B"/>
    <w:rsid w:val="0043463F"/>
    <w:rsid w:val="00434D2F"/>
    <w:rsid w:val="0043502B"/>
    <w:rsid w:val="00435208"/>
    <w:rsid w:val="00435C6A"/>
    <w:rsid w:val="004365CF"/>
    <w:rsid w:val="00437814"/>
    <w:rsid w:val="00437ADB"/>
    <w:rsid w:val="004402C9"/>
    <w:rsid w:val="00440FF1"/>
    <w:rsid w:val="004417F2"/>
    <w:rsid w:val="00442799"/>
    <w:rsid w:val="00442CDB"/>
    <w:rsid w:val="004439D8"/>
    <w:rsid w:val="00443FBF"/>
    <w:rsid w:val="004445F3"/>
    <w:rsid w:val="004452DF"/>
    <w:rsid w:val="00445C7C"/>
    <w:rsid w:val="004467BE"/>
    <w:rsid w:val="00446BB4"/>
    <w:rsid w:val="00450546"/>
    <w:rsid w:val="004505FE"/>
    <w:rsid w:val="004507E7"/>
    <w:rsid w:val="00450B1A"/>
    <w:rsid w:val="00450CC0"/>
    <w:rsid w:val="0045288D"/>
    <w:rsid w:val="00452F0E"/>
    <w:rsid w:val="00453A44"/>
    <w:rsid w:val="00453AFE"/>
    <w:rsid w:val="00453E8C"/>
    <w:rsid w:val="00454AD3"/>
    <w:rsid w:val="00455142"/>
    <w:rsid w:val="00455B0F"/>
    <w:rsid w:val="00457028"/>
    <w:rsid w:val="00457E3B"/>
    <w:rsid w:val="00457FA3"/>
    <w:rsid w:val="00460CA1"/>
    <w:rsid w:val="00461C2E"/>
    <w:rsid w:val="00462172"/>
    <w:rsid w:val="004654A5"/>
    <w:rsid w:val="0046593B"/>
    <w:rsid w:val="00466770"/>
    <w:rsid w:val="00466B33"/>
    <w:rsid w:val="00466E98"/>
    <w:rsid w:val="00466EEB"/>
    <w:rsid w:val="00467B5B"/>
    <w:rsid w:val="00467C74"/>
    <w:rsid w:val="00470F1A"/>
    <w:rsid w:val="00471477"/>
    <w:rsid w:val="004721EF"/>
    <w:rsid w:val="0047267B"/>
    <w:rsid w:val="00472EA0"/>
    <w:rsid w:val="00475A71"/>
    <w:rsid w:val="00475BC2"/>
    <w:rsid w:val="00475C11"/>
    <w:rsid w:val="00475D9E"/>
    <w:rsid w:val="00476415"/>
    <w:rsid w:val="00476F40"/>
    <w:rsid w:val="004804A4"/>
    <w:rsid w:val="004806C9"/>
    <w:rsid w:val="004821A5"/>
    <w:rsid w:val="004828D5"/>
    <w:rsid w:val="00482AD0"/>
    <w:rsid w:val="00482AF6"/>
    <w:rsid w:val="00484651"/>
    <w:rsid w:val="004854ED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7E7"/>
    <w:rsid w:val="0049468A"/>
    <w:rsid w:val="00495A5A"/>
    <w:rsid w:val="00495DAB"/>
    <w:rsid w:val="00496B29"/>
    <w:rsid w:val="004A03AC"/>
    <w:rsid w:val="004A0AF4"/>
    <w:rsid w:val="004A0FC9"/>
    <w:rsid w:val="004A1A5F"/>
    <w:rsid w:val="004A2AD7"/>
    <w:rsid w:val="004A2DA4"/>
    <w:rsid w:val="004A5312"/>
    <w:rsid w:val="004A549A"/>
    <w:rsid w:val="004A5537"/>
    <w:rsid w:val="004A6F42"/>
    <w:rsid w:val="004A7935"/>
    <w:rsid w:val="004B0852"/>
    <w:rsid w:val="004B0E7E"/>
    <w:rsid w:val="004B12BD"/>
    <w:rsid w:val="004B1ADA"/>
    <w:rsid w:val="004B2117"/>
    <w:rsid w:val="004B2414"/>
    <w:rsid w:val="004B2D2E"/>
    <w:rsid w:val="004B493F"/>
    <w:rsid w:val="004B4C24"/>
    <w:rsid w:val="004B50D6"/>
    <w:rsid w:val="004B53B6"/>
    <w:rsid w:val="004B5744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F97"/>
    <w:rsid w:val="004C3440"/>
    <w:rsid w:val="004C36E5"/>
    <w:rsid w:val="004C3C2A"/>
    <w:rsid w:val="004C4A2D"/>
    <w:rsid w:val="004C6204"/>
    <w:rsid w:val="004C676F"/>
    <w:rsid w:val="004C695E"/>
    <w:rsid w:val="004C6C96"/>
    <w:rsid w:val="004C7688"/>
    <w:rsid w:val="004C7CE0"/>
    <w:rsid w:val="004D03A1"/>
    <w:rsid w:val="004D071D"/>
    <w:rsid w:val="004D0DF1"/>
    <w:rsid w:val="004D0F1C"/>
    <w:rsid w:val="004D2886"/>
    <w:rsid w:val="004D2D75"/>
    <w:rsid w:val="004D5AA1"/>
    <w:rsid w:val="004D5F05"/>
    <w:rsid w:val="004D5F1F"/>
    <w:rsid w:val="004D663A"/>
    <w:rsid w:val="004D6AB7"/>
    <w:rsid w:val="004D6BE8"/>
    <w:rsid w:val="004D7188"/>
    <w:rsid w:val="004E0097"/>
    <w:rsid w:val="004E0209"/>
    <w:rsid w:val="004E040B"/>
    <w:rsid w:val="004E06ED"/>
    <w:rsid w:val="004E173D"/>
    <w:rsid w:val="004E19B8"/>
    <w:rsid w:val="004E2707"/>
    <w:rsid w:val="004E2A0B"/>
    <w:rsid w:val="004E303F"/>
    <w:rsid w:val="004E3117"/>
    <w:rsid w:val="004E4538"/>
    <w:rsid w:val="004E46DF"/>
    <w:rsid w:val="004E4723"/>
    <w:rsid w:val="004E4B5B"/>
    <w:rsid w:val="004E5B80"/>
    <w:rsid w:val="004E66C3"/>
    <w:rsid w:val="004E7E34"/>
    <w:rsid w:val="004F0CB7"/>
    <w:rsid w:val="004F0DC6"/>
    <w:rsid w:val="004F4564"/>
    <w:rsid w:val="004F4BBB"/>
    <w:rsid w:val="004F4CA7"/>
    <w:rsid w:val="004F5A90"/>
    <w:rsid w:val="004F6A1B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74B"/>
    <w:rsid w:val="00502DB6"/>
    <w:rsid w:val="00503796"/>
    <w:rsid w:val="00503B0F"/>
    <w:rsid w:val="00503BF1"/>
    <w:rsid w:val="00503D26"/>
    <w:rsid w:val="005044C3"/>
    <w:rsid w:val="00504958"/>
    <w:rsid w:val="00504AA2"/>
    <w:rsid w:val="00505152"/>
    <w:rsid w:val="00506275"/>
    <w:rsid w:val="005065EB"/>
    <w:rsid w:val="00506786"/>
    <w:rsid w:val="00506863"/>
    <w:rsid w:val="005072B6"/>
    <w:rsid w:val="00507500"/>
    <w:rsid w:val="0050752C"/>
    <w:rsid w:val="00507703"/>
    <w:rsid w:val="00507A22"/>
    <w:rsid w:val="00507B1D"/>
    <w:rsid w:val="00510092"/>
    <w:rsid w:val="0051035D"/>
    <w:rsid w:val="0051061E"/>
    <w:rsid w:val="00511226"/>
    <w:rsid w:val="005115BA"/>
    <w:rsid w:val="005124B0"/>
    <w:rsid w:val="00513528"/>
    <w:rsid w:val="00513657"/>
    <w:rsid w:val="00513811"/>
    <w:rsid w:val="0051588E"/>
    <w:rsid w:val="0051768A"/>
    <w:rsid w:val="00517ED6"/>
    <w:rsid w:val="00520208"/>
    <w:rsid w:val="00520B77"/>
    <w:rsid w:val="00520B8C"/>
    <w:rsid w:val="0052151C"/>
    <w:rsid w:val="00521F9D"/>
    <w:rsid w:val="00522A49"/>
    <w:rsid w:val="005235B6"/>
    <w:rsid w:val="005243B4"/>
    <w:rsid w:val="00524DF5"/>
    <w:rsid w:val="00524F6B"/>
    <w:rsid w:val="00525704"/>
    <w:rsid w:val="005259C1"/>
    <w:rsid w:val="00525E5F"/>
    <w:rsid w:val="00526B85"/>
    <w:rsid w:val="00527489"/>
    <w:rsid w:val="00527BB3"/>
    <w:rsid w:val="0053022E"/>
    <w:rsid w:val="005302FD"/>
    <w:rsid w:val="00530F9F"/>
    <w:rsid w:val="00531734"/>
    <w:rsid w:val="0053254A"/>
    <w:rsid w:val="0053353C"/>
    <w:rsid w:val="0053507C"/>
    <w:rsid w:val="0053566B"/>
    <w:rsid w:val="005366F1"/>
    <w:rsid w:val="00540657"/>
    <w:rsid w:val="00540A28"/>
    <w:rsid w:val="00541085"/>
    <w:rsid w:val="00541142"/>
    <w:rsid w:val="00541AFE"/>
    <w:rsid w:val="0054235E"/>
    <w:rsid w:val="00542E02"/>
    <w:rsid w:val="0054425D"/>
    <w:rsid w:val="005442D3"/>
    <w:rsid w:val="00544B61"/>
    <w:rsid w:val="00544EB5"/>
    <w:rsid w:val="00545801"/>
    <w:rsid w:val="00546AEB"/>
    <w:rsid w:val="00546EDC"/>
    <w:rsid w:val="005504F4"/>
    <w:rsid w:val="00552B79"/>
    <w:rsid w:val="0055377A"/>
    <w:rsid w:val="00553A28"/>
    <w:rsid w:val="00553B4F"/>
    <w:rsid w:val="00553C7D"/>
    <w:rsid w:val="0055459B"/>
    <w:rsid w:val="005546A4"/>
    <w:rsid w:val="00554742"/>
    <w:rsid w:val="00554995"/>
    <w:rsid w:val="00554EEF"/>
    <w:rsid w:val="005555B2"/>
    <w:rsid w:val="00555AA4"/>
    <w:rsid w:val="00556480"/>
    <w:rsid w:val="005579B9"/>
    <w:rsid w:val="00557C98"/>
    <w:rsid w:val="00561113"/>
    <w:rsid w:val="0056123A"/>
    <w:rsid w:val="00562627"/>
    <w:rsid w:val="0056327A"/>
    <w:rsid w:val="00563B85"/>
    <w:rsid w:val="00564672"/>
    <w:rsid w:val="00566240"/>
    <w:rsid w:val="00567934"/>
    <w:rsid w:val="00570136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5913"/>
    <w:rsid w:val="005759DA"/>
    <w:rsid w:val="00575D81"/>
    <w:rsid w:val="00575DF2"/>
    <w:rsid w:val="00576C16"/>
    <w:rsid w:val="00577836"/>
    <w:rsid w:val="00577BAE"/>
    <w:rsid w:val="00580893"/>
    <w:rsid w:val="005808B1"/>
    <w:rsid w:val="0058144F"/>
    <w:rsid w:val="00581828"/>
    <w:rsid w:val="00581D65"/>
    <w:rsid w:val="00583089"/>
    <w:rsid w:val="005831E6"/>
    <w:rsid w:val="00583212"/>
    <w:rsid w:val="005832F4"/>
    <w:rsid w:val="00585D8F"/>
    <w:rsid w:val="00586072"/>
    <w:rsid w:val="0058644C"/>
    <w:rsid w:val="005868C2"/>
    <w:rsid w:val="00587E1B"/>
    <w:rsid w:val="00587F10"/>
    <w:rsid w:val="005907C8"/>
    <w:rsid w:val="00590BD9"/>
    <w:rsid w:val="00591351"/>
    <w:rsid w:val="005915D7"/>
    <w:rsid w:val="0059255B"/>
    <w:rsid w:val="00592C65"/>
    <w:rsid w:val="00593250"/>
    <w:rsid w:val="00596243"/>
    <w:rsid w:val="00596413"/>
    <w:rsid w:val="00596B6A"/>
    <w:rsid w:val="005A1387"/>
    <w:rsid w:val="005A16CF"/>
    <w:rsid w:val="005A1A3D"/>
    <w:rsid w:val="005A2205"/>
    <w:rsid w:val="005A23DB"/>
    <w:rsid w:val="005A26F3"/>
    <w:rsid w:val="005A2ECA"/>
    <w:rsid w:val="005A30F4"/>
    <w:rsid w:val="005A4504"/>
    <w:rsid w:val="005A49B5"/>
    <w:rsid w:val="005A5694"/>
    <w:rsid w:val="005A6B8D"/>
    <w:rsid w:val="005A6BC3"/>
    <w:rsid w:val="005A7475"/>
    <w:rsid w:val="005B151D"/>
    <w:rsid w:val="005B1ACA"/>
    <w:rsid w:val="005B1FD6"/>
    <w:rsid w:val="005B2037"/>
    <w:rsid w:val="005B2611"/>
    <w:rsid w:val="005B2BA0"/>
    <w:rsid w:val="005B2F00"/>
    <w:rsid w:val="005B31EA"/>
    <w:rsid w:val="005B34A6"/>
    <w:rsid w:val="005B53A0"/>
    <w:rsid w:val="005B55BC"/>
    <w:rsid w:val="005B55FB"/>
    <w:rsid w:val="005B5BFD"/>
    <w:rsid w:val="005B6747"/>
    <w:rsid w:val="005B6C67"/>
    <w:rsid w:val="005B727A"/>
    <w:rsid w:val="005C0321"/>
    <w:rsid w:val="005C0CBC"/>
    <w:rsid w:val="005C4204"/>
    <w:rsid w:val="005C4513"/>
    <w:rsid w:val="005C45E7"/>
    <w:rsid w:val="005C4C87"/>
    <w:rsid w:val="005C6389"/>
    <w:rsid w:val="005C6626"/>
    <w:rsid w:val="005C6667"/>
    <w:rsid w:val="005C6823"/>
    <w:rsid w:val="005C6C73"/>
    <w:rsid w:val="005C7C93"/>
    <w:rsid w:val="005D02BE"/>
    <w:rsid w:val="005D0C43"/>
    <w:rsid w:val="005D107F"/>
    <w:rsid w:val="005D1461"/>
    <w:rsid w:val="005D3197"/>
    <w:rsid w:val="005D33B5"/>
    <w:rsid w:val="005D397D"/>
    <w:rsid w:val="005D3F28"/>
    <w:rsid w:val="005D5C6E"/>
    <w:rsid w:val="005D5EF2"/>
    <w:rsid w:val="005D6720"/>
    <w:rsid w:val="005D74B0"/>
    <w:rsid w:val="005D7951"/>
    <w:rsid w:val="005D7DBC"/>
    <w:rsid w:val="005E0586"/>
    <w:rsid w:val="005E111C"/>
    <w:rsid w:val="005E1781"/>
    <w:rsid w:val="005E1D73"/>
    <w:rsid w:val="005E2305"/>
    <w:rsid w:val="005E2913"/>
    <w:rsid w:val="005E3E49"/>
    <w:rsid w:val="005E4790"/>
    <w:rsid w:val="005E4E9C"/>
    <w:rsid w:val="005E545B"/>
    <w:rsid w:val="005E58D3"/>
    <w:rsid w:val="005E768D"/>
    <w:rsid w:val="005E7813"/>
    <w:rsid w:val="005E7B13"/>
    <w:rsid w:val="005F00B1"/>
    <w:rsid w:val="005F00E7"/>
    <w:rsid w:val="005F1447"/>
    <w:rsid w:val="005F19DD"/>
    <w:rsid w:val="005F1FA6"/>
    <w:rsid w:val="005F23B2"/>
    <w:rsid w:val="005F266F"/>
    <w:rsid w:val="005F3A68"/>
    <w:rsid w:val="005F3E4B"/>
    <w:rsid w:val="005F3F68"/>
    <w:rsid w:val="005F4AD8"/>
    <w:rsid w:val="005F4B80"/>
    <w:rsid w:val="005F4EC7"/>
    <w:rsid w:val="005F57E8"/>
    <w:rsid w:val="005F5ADA"/>
    <w:rsid w:val="005F695C"/>
    <w:rsid w:val="005F71B8"/>
    <w:rsid w:val="005F72A8"/>
    <w:rsid w:val="005F7C51"/>
    <w:rsid w:val="00600A10"/>
    <w:rsid w:val="00601A22"/>
    <w:rsid w:val="00601B97"/>
    <w:rsid w:val="0060301B"/>
    <w:rsid w:val="00604BBF"/>
    <w:rsid w:val="00606F70"/>
    <w:rsid w:val="00607638"/>
    <w:rsid w:val="00610293"/>
    <w:rsid w:val="006104BB"/>
    <w:rsid w:val="006111B6"/>
    <w:rsid w:val="006117D4"/>
    <w:rsid w:val="00612605"/>
    <w:rsid w:val="00612729"/>
    <w:rsid w:val="00612A92"/>
    <w:rsid w:val="0061399A"/>
    <w:rsid w:val="00614744"/>
    <w:rsid w:val="00614CA2"/>
    <w:rsid w:val="00614E85"/>
    <w:rsid w:val="00615E8C"/>
    <w:rsid w:val="00616288"/>
    <w:rsid w:val="00620F63"/>
    <w:rsid w:val="00621007"/>
    <w:rsid w:val="00621286"/>
    <w:rsid w:val="00621441"/>
    <w:rsid w:val="006220AF"/>
    <w:rsid w:val="0062216A"/>
    <w:rsid w:val="006221A4"/>
    <w:rsid w:val="0062254C"/>
    <w:rsid w:val="0062298E"/>
    <w:rsid w:val="0062350A"/>
    <w:rsid w:val="0062440B"/>
    <w:rsid w:val="00624F1A"/>
    <w:rsid w:val="006254B0"/>
    <w:rsid w:val="00625C33"/>
    <w:rsid w:val="006262CE"/>
    <w:rsid w:val="0062637B"/>
    <w:rsid w:val="00626D26"/>
    <w:rsid w:val="00627AFD"/>
    <w:rsid w:val="006302F7"/>
    <w:rsid w:val="00631EB7"/>
    <w:rsid w:val="006321A0"/>
    <w:rsid w:val="00633A8F"/>
    <w:rsid w:val="0063423C"/>
    <w:rsid w:val="006346CB"/>
    <w:rsid w:val="00635200"/>
    <w:rsid w:val="006362D2"/>
    <w:rsid w:val="00636633"/>
    <w:rsid w:val="00637D47"/>
    <w:rsid w:val="00641444"/>
    <w:rsid w:val="006416FF"/>
    <w:rsid w:val="0064361C"/>
    <w:rsid w:val="0064398C"/>
    <w:rsid w:val="00643F3F"/>
    <w:rsid w:val="00643FAA"/>
    <w:rsid w:val="00644E29"/>
    <w:rsid w:val="00644EC7"/>
    <w:rsid w:val="0064617E"/>
    <w:rsid w:val="00646871"/>
    <w:rsid w:val="00647908"/>
    <w:rsid w:val="00650F21"/>
    <w:rsid w:val="00651442"/>
    <w:rsid w:val="006515CB"/>
    <w:rsid w:val="00651C11"/>
    <w:rsid w:val="00651FCD"/>
    <w:rsid w:val="006548B7"/>
    <w:rsid w:val="00654B3B"/>
    <w:rsid w:val="00656882"/>
    <w:rsid w:val="00656BFD"/>
    <w:rsid w:val="00657061"/>
    <w:rsid w:val="00657363"/>
    <w:rsid w:val="006573BC"/>
    <w:rsid w:val="0065796C"/>
    <w:rsid w:val="00657DBD"/>
    <w:rsid w:val="00660ACE"/>
    <w:rsid w:val="00660F53"/>
    <w:rsid w:val="00661D12"/>
    <w:rsid w:val="00662001"/>
    <w:rsid w:val="00662343"/>
    <w:rsid w:val="00662672"/>
    <w:rsid w:val="0066379D"/>
    <w:rsid w:val="0066483B"/>
    <w:rsid w:val="00664AB8"/>
    <w:rsid w:val="00664C2F"/>
    <w:rsid w:val="00664CCC"/>
    <w:rsid w:val="00664D94"/>
    <w:rsid w:val="006664CE"/>
    <w:rsid w:val="0067045E"/>
    <w:rsid w:val="0067069C"/>
    <w:rsid w:val="00670A58"/>
    <w:rsid w:val="00671F29"/>
    <w:rsid w:val="00672DE5"/>
    <w:rsid w:val="00672E83"/>
    <w:rsid w:val="00672F9B"/>
    <w:rsid w:val="0067305F"/>
    <w:rsid w:val="00673E73"/>
    <w:rsid w:val="0067614E"/>
    <w:rsid w:val="00676802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952"/>
    <w:rsid w:val="00684AD9"/>
    <w:rsid w:val="00685816"/>
    <w:rsid w:val="006861D2"/>
    <w:rsid w:val="00686494"/>
    <w:rsid w:val="0068691B"/>
    <w:rsid w:val="00687476"/>
    <w:rsid w:val="0069038E"/>
    <w:rsid w:val="00690774"/>
    <w:rsid w:val="00690DF1"/>
    <w:rsid w:val="00690EB5"/>
    <w:rsid w:val="006910E4"/>
    <w:rsid w:val="006925B5"/>
    <w:rsid w:val="0069303D"/>
    <w:rsid w:val="00693B88"/>
    <w:rsid w:val="00694AF4"/>
    <w:rsid w:val="0069501E"/>
    <w:rsid w:val="006976B8"/>
    <w:rsid w:val="006A041F"/>
    <w:rsid w:val="006A05AB"/>
    <w:rsid w:val="006A0AF0"/>
    <w:rsid w:val="006A0D04"/>
    <w:rsid w:val="006A3117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1AE5"/>
    <w:rsid w:val="006B3B31"/>
    <w:rsid w:val="006B4874"/>
    <w:rsid w:val="006B4C7F"/>
    <w:rsid w:val="006B5159"/>
    <w:rsid w:val="006B59DE"/>
    <w:rsid w:val="006B6CC1"/>
    <w:rsid w:val="006B7B06"/>
    <w:rsid w:val="006C0178"/>
    <w:rsid w:val="006C033F"/>
    <w:rsid w:val="006C063A"/>
    <w:rsid w:val="006C1785"/>
    <w:rsid w:val="006C1FA8"/>
    <w:rsid w:val="006C2540"/>
    <w:rsid w:val="006C2C97"/>
    <w:rsid w:val="006C2D43"/>
    <w:rsid w:val="006C3C41"/>
    <w:rsid w:val="006C52D4"/>
    <w:rsid w:val="006C5695"/>
    <w:rsid w:val="006D00BF"/>
    <w:rsid w:val="006D02A6"/>
    <w:rsid w:val="006D067C"/>
    <w:rsid w:val="006D0767"/>
    <w:rsid w:val="006D0EFC"/>
    <w:rsid w:val="006D1093"/>
    <w:rsid w:val="006D2722"/>
    <w:rsid w:val="006D313D"/>
    <w:rsid w:val="006D3377"/>
    <w:rsid w:val="006D383B"/>
    <w:rsid w:val="006D3D07"/>
    <w:rsid w:val="006D3E5E"/>
    <w:rsid w:val="006D45A5"/>
    <w:rsid w:val="006D4C00"/>
    <w:rsid w:val="006D5362"/>
    <w:rsid w:val="006D5378"/>
    <w:rsid w:val="006D612C"/>
    <w:rsid w:val="006D68B9"/>
    <w:rsid w:val="006D696D"/>
    <w:rsid w:val="006D6DCA"/>
    <w:rsid w:val="006D7A8B"/>
    <w:rsid w:val="006D7E9B"/>
    <w:rsid w:val="006E0ACC"/>
    <w:rsid w:val="006E181A"/>
    <w:rsid w:val="006E195A"/>
    <w:rsid w:val="006E210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1664"/>
    <w:rsid w:val="006F2144"/>
    <w:rsid w:val="006F36A8"/>
    <w:rsid w:val="006F3DD4"/>
    <w:rsid w:val="006F4414"/>
    <w:rsid w:val="006F48CD"/>
    <w:rsid w:val="006F58E9"/>
    <w:rsid w:val="006F5D9E"/>
    <w:rsid w:val="006F6E4C"/>
    <w:rsid w:val="006F788C"/>
    <w:rsid w:val="006F7D16"/>
    <w:rsid w:val="00700189"/>
    <w:rsid w:val="00700354"/>
    <w:rsid w:val="00701EAA"/>
    <w:rsid w:val="0070212B"/>
    <w:rsid w:val="00702828"/>
    <w:rsid w:val="00702CA2"/>
    <w:rsid w:val="007045BD"/>
    <w:rsid w:val="00704A42"/>
    <w:rsid w:val="0070547C"/>
    <w:rsid w:val="0070556F"/>
    <w:rsid w:val="007057B8"/>
    <w:rsid w:val="007069F6"/>
    <w:rsid w:val="007070DE"/>
    <w:rsid w:val="00707412"/>
    <w:rsid w:val="007103C1"/>
    <w:rsid w:val="00710830"/>
    <w:rsid w:val="00710D88"/>
    <w:rsid w:val="00711472"/>
    <w:rsid w:val="00711E05"/>
    <w:rsid w:val="007121E9"/>
    <w:rsid w:val="00713826"/>
    <w:rsid w:val="00714DE0"/>
    <w:rsid w:val="00714E77"/>
    <w:rsid w:val="007164A7"/>
    <w:rsid w:val="00716DFF"/>
    <w:rsid w:val="00720960"/>
    <w:rsid w:val="00721809"/>
    <w:rsid w:val="00721A60"/>
    <w:rsid w:val="007220CF"/>
    <w:rsid w:val="007221A5"/>
    <w:rsid w:val="00722B04"/>
    <w:rsid w:val="00722C1C"/>
    <w:rsid w:val="007231F6"/>
    <w:rsid w:val="00723821"/>
    <w:rsid w:val="00724942"/>
    <w:rsid w:val="0072610C"/>
    <w:rsid w:val="00726B2A"/>
    <w:rsid w:val="00726F53"/>
    <w:rsid w:val="00727341"/>
    <w:rsid w:val="00727E1D"/>
    <w:rsid w:val="00731438"/>
    <w:rsid w:val="00732658"/>
    <w:rsid w:val="00733058"/>
    <w:rsid w:val="0073428F"/>
    <w:rsid w:val="00734364"/>
    <w:rsid w:val="0073483F"/>
    <w:rsid w:val="00734AC1"/>
    <w:rsid w:val="00734C35"/>
    <w:rsid w:val="00734F1A"/>
    <w:rsid w:val="00736065"/>
    <w:rsid w:val="00736C8F"/>
    <w:rsid w:val="0074006F"/>
    <w:rsid w:val="00741175"/>
    <w:rsid w:val="00741D75"/>
    <w:rsid w:val="00741DE3"/>
    <w:rsid w:val="00741FC7"/>
    <w:rsid w:val="007421CA"/>
    <w:rsid w:val="00742D87"/>
    <w:rsid w:val="0074306D"/>
    <w:rsid w:val="00743746"/>
    <w:rsid w:val="0074548E"/>
    <w:rsid w:val="0074621F"/>
    <w:rsid w:val="007463FB"/>
    <w:rsid w:val="007502A9"/>
    <w:rsid w:val="007513CD"/>
    <w:rsid w:val="00751C21"/>
    <w:rsid w:val="00751F14"/>
    <w:rsid w:val="00752D8F"/>
    <w:rsid w:val="0075469A"/>
    <w:rsid w:val="007546E8"/>
    <w:rsid w:val="007557EA"/>
    <w:rsid w:val="00755D22"/>
    <w:rsid w:val="007571C4"/>
    <w:rsid w:val="00757259"/>
    <w:rsid w:val="00757AD1"/>
    <w:rsid w:val="00760099"/>
    <w:rsid w:val="007608D9"/>
    <w:rsid w:val="0076096A"/>
    <w:rsid w:val="00760E8D"/>
    <w:rsid w:val="0076196C"/>
    <w:rsid w:val="00761B37"/>
    <w:rsid w:val="007644C8"/>
    <w:rsid w:val="00766B1A"/>
    <w:rsid w:val="00766DFE"/>
    <w:rsid w:val="00766EE3"/>
    <w:rsid w:val="00767BB9"/>
    <w:rsid w:val="00770558"/>
    <w:rsid w:val="00770F04"/>
    <w:rsid w:val="00772027"/>
    <w:rsid w:val="00773388"/>
    <w:rsid w:val="007736EB"/>
    <w:rsid w:val="00775334"/>
    <w:rsid w:val="0077584D"/>
    <w:rsid w:val="00776379"/>
    <w:rsid w:val="00776FCA"/>
    <w:rsid w:val="0077797F"/>
    <w:rsid w:val="00780D1A"/>
    <w:rsid w:val="007811AA"/>
    <w:rsid w:val="00782217"/>
    <w:rsid w:val="00782291"/>
    <w:rsid w:val="00782905"/>
    <w:rsid w:val="00783B46"/>
    <w:rsid w:val="00784800"/>
    <w:rsid w:val="00786605"/>
    <w:rsid w:val="00786A15"/>
    <w:rsid w:val="007914E4"/>
    <w:rsid w:val="007914F3"/>
    <w:rsid w:val="00791734"/>
    <w:rsid w:val="00791F2A"/>
    <w:rsid w:val="007926D8"/>
    <w:rsid w:val="00792720"/>
    <w:rsid w:val="0079373D"/>
    <w:rsid w:val="007938F1"/>
    <w:rsid w:val="00793CDD"/>
    <w:rsid w:val="00793F73"/>
    <w:rsid w:val="00794BC4"/>
    <w:rsid w:val="00794F1E"/>
    <w:rsid w:val="0079538C"/>
    <w:rsid w:val="00795C50"/>
    <w:rsid w:val="00797A22"/>
    <w:rsid w:val="007A098E"/>
    <w:rsid w:val="007A149D"/>
    <w:rsid w:val="007A1BDE"/>
    <w:rsid w:val="007A1EE7"/>
    <w:rsid w:val="007A4748"/>
    <w:rsid w:val="007A4ACE"/>
    <w:rsid w:val="007A540E"/>
    <w:rsid w:val="007A5765"/>
    <w:rsid w:val="007A5B44"/>
    <w:rsid w:val="007A5B89"/>
    <w:rsid w:val="007A74BB"/>
    <w:rsid w:val="007A77FC"/>
    <w:rsid w:val="007A7F48"/>
    <w:rsid w:val="007B058E"/>
    <w:rsid w:val="007B0864"/>
    <w:rsid w:val="007B0BB7"/>
    <w:rsid w:val="007B0E05"/>
    <w:rsid w:val="007B2379"/>
    <w:rsid w:val="007B2509"/>
    <w:rsid w:val="007B2BDF"/>
    <w:rsid w:val="007B3BC2"/>
    <w:rsid w:val="007B5DB4"/>
    <w:rsid w:val="007B6A0C"/>
    <w:rsid w:val="007C0795"/>
    <w:rsid w:val="007C11D4"/>
    <w:rsid w:val="007C13AC"/>
    <w:rsid w:val="007C14AD"/>
    <w:rsid w:val="007C15B2"/>
    <w:rsid w:val="007C1A20"/>
    <w:rsid w:val="007C1FA9"/>
    <w:rsid w:val="007C24EC"/>
    <w:rsid w:val="007C54E2"/>
    <w:rsid w:val="007C6C61"/>
    <w:rsid w:val="007C7E1F"/>
    <w:rsid w:val="007D08BB"/>
    <w:rsid w:val="007D0A9F"/>
    <w:rsid w:val="007D1085"/>
    <w:rsid w:val="007D1926"/>
    <w:rsid w:val="007D198B"/>
    <w:rsid w:val="007D2518"/>
    <w:rsid w:val="007D2B29"/>
    <w:rsid w:val="007D302D"/>
    <w:rsid w:val="007D3C15"/>
    <w:rsid w:val="007D467E"/>
    <w:rsid w:val="007D4D44"/>
    <w:rsid w:val="007D50FF"/>
    <w:rsid w:val="007D58A9"/>
    <w:rsid w:val="007D67C7"/>
    <w:rsid w:val="007D6B5D"/>
    <w:rsid w:val="007D7FFC"/>
    <w:rsid w:val="007E0339"/>
    <w:rsid w:val="007E11B3"/>
    <w:rsid w:val="007E1E88"/>
    <w:rsid w:val="007E21DF"/>
    <w:rsid w:val="007E27C9"/>
    <w:rsid w:val="007E38AD"/>
    <w:rsid w:val="007E40A2"/>
    <w:rsid w:val="007E41CB"/>
    <w:rsid w:val="007E5479"/>
    <w:rsid w:val="007E54D7"/>
    <w:rsid w:val="007E5942"/>
    <w:rsid w:val="007E5F8E"/>
    <w:rsid w:val="007E6620"/>
    <w:rsid w:val="007E7844"/>
    <w:rsid w:val="007E79A4"/>
    <w:rsid w:val="007F072E"/>
    <w:rsid w:val="007F2366"/>
    <w:rsid w:val="007F6EC7"/>
    <w:rsid w:val="007F75A8"/>
    <w:rsid w:val="007F7EA7"/>
    <w:rsid w:val="00802F35"/>
    <w:rsid w:val="00802FC5"/>
    <w:rsid w:val="00803CCC"/>
    <w:rsid w:val="00805607"/>
    <w:rsid w:val="0080610D"/>
    <w:rsid w:val="0080727D"/>
    <w:rsid w:val="008072DA"/>
    <w:rsid w:val="008077DC"/>
    <w:rsid w:val="00810301"/>
    <w:rsid w:val="00810624"/>
    <w:rsid w:val="0081078F"/>
    <w:rsid w:val="008107E9"/>
    <w:rsid w:val="008117FD"/>
    <w:rsid w:val="00811E82"/>
    <w:rsid w:val="00812782"/>
    <w:rsid w:val="008138C1"/>
    <w:rsid w:val="00813982"/>
    <w:rsid w:val="008143CA"/>
    <w:rsid w:val="008158E9"/>
    <w:rsid w:val="00815DA5"/>
    <w:rsid w:val="00816255"/>
    <w:rsid w:val="00816B48"/>
    <w:rsid w:val="008204A2"/>
    <w:rsid w:val="00820548"/>
    <w:rsid w:val="008208CB"/>
    <w:rsid w:val="00820AF6"/>
    <w:rsid w:val="00820B60"/>
    <w:rsid w:val="00820DEE"/>
    <w:rsid w:val="00821363"/>
    <w:rsid w:val="00822070"/>
    <w:rsid w:val="00822142"/>
    <w:rsid w:val="008222FE"/>
    <w:rsid w:val="00822E59"/>
    <w:rsid w:val="00822EA3"/>
    <w:rsid w:val="00822F85"/>
    <w:rsid w:val="008231B6"/>
    <w:rsid w:val="0082437A"/>
    <w:rsid w:val="00824E4C"/>
    <w:rsid w:val="008304AF"/>
    <w:rsid w:val="00830882"/>
    <w:rsid w:val="00830ACB"/>
    <w:rsid w:val="00830FAC"/>
    <w:rsid w:val="0083127F"/>
    <w:rsid w:val="008312B9"/>
    <w:rsid w:val="00831C53"/>
    <w:rsid w:val="00831EDC"/>
    <w:rsid w:val="00832700"/>
    <w:rsid w:val="00832898"/>
    <w:rsid w:val="008328BE"/>
    <w:rsid w:val="00833E72"/>
    <w:rsid w:val="00834471"/>
    <w:rsid w:val="0083524E"/>
    <w:rsid w:val="0083537E"/>
    <w:rsid w:val="00835499"/>
    <w:rsid w:val="00835A0A"/>
    <w:rsid w:val="00835D51"/>
    <w:rsid w:val="00835ECD"/>
    <w:rsid w:val="00836027"/>
    <w:rsid w:val="008369E5"/>
    <w:rsid w:val="00836A91"/>
    <w:rsid w:val="00836C2B"/>
    <w:rsid w:val="008377E3"/>
    <w:rsid w:val="008378E7"/>
    <w:rsid w:val="00840667"/>
    <w:rsid w:val="00842C27"/>
    <w:rsid w:val="00842C5E"/>
    <w:rsid w:val="00842E36"/>
    <w:rsid w:val="00844DEA"/>
    <w:rsid w:val="00847535"/>
    <w:rsid w:val="00847CF2"/>
    <w:rsid w:val="00850365"/>
    <w:rsid w:val="00850566"/>
    <w:rsid w:val="00852B3C"/>
    <w:rsid w:val="00852CA0"/>
    <w:rsid w:val="008532E6"/>
    <w:rsid w:val="00853F2A"/>
    <w:rsid w:val="00853FF2"/>
    <w:rsid w:val="008548AC"/>
    <w:rsid w:val="00855910"/>
    <w:rsid w:val="00855D17"/>
    <w:rsid w:val="00856E64"/>
    <w:rsid w:val="0085795D"/>
    <w:rsid w:val="00861426"/>
    <w:rsid w:val="00861D80"/>
    <w:rsid w:val="00862936"/>
    <w:rsid w:val="008661B9"/>
    <w:rsid w:val="0086745D"/>
    <w:rsid w:val="0086785A"/>
    <w:rsid w:val="0086798B"/>
    <w:rsid w:val="008701AB"/>
    <w:rsid w:val="00870BF0"/>
    <w:rsid w:val="008716D8"/>
    <w:rsid w:val="008730B6"/>
    <w:rsid w:val="00873D1F"/>
    <w:rsid w:val="0087408A"/>
    <w:rsid w:val="00875ABA"/>
    <w:rsid w:val="00875E8F"/>
    <w:rsid w:val="008766F7"/>
    <w:rsid w:val="00876C75"/>
    <w:rsid w:val="008771D6"/>
    <w:rsid w:val="00877410"/>
    <w:rsid w:val="008776B0"/>
    <w:rsid w:val="0088006C"/>
    <w:rsid w:val="0088012D"/>
    <w:rsid w:val="00880541"/>
    <w:rsid w:val="008816A3"/>
    <w:rsid w:val="00881C47"/>
    <w:rsid w:val="00882C14"/>
    <w:rsid w:val="008831D9"/>
    <w:rsid w:val="00884237"/>
    <w:rsid w:val="00884CB7"/>
    <w:rsid w:val="00886927"/>
    <w:rsid w:val="00887583"/>
    <w:rsid w:val="00891445"/>
    <w:rsid w:val="00892570"/>
    <w:rsid w:val="00892781"/>
    <w:rsid w:val="00892994"/>
    <w:rsid w:val="008939BF"/>
    <w:rsid w:val="008948CB"/>
    <w:rsid w:val="00894C35"/>
    <w:rsid w:val="00895A28"/>
    <w:rsid w:val="00895B4C"/>
    <w:rsid w:val="00897183"/>
    <w:rsid w:val="008A04CF"/>
    <w:rsid w:val="008A07E4"/>
    <w:rsid w:val="008A1D06"/>
    <w:rsid w:val="008A2992"/>
    <w:rsid w:val="008A2B5C"/>
    <w:rsid w:val="008A3E3C"/>
    <w:rsid w:val="008A5547"/>
    <w:rsid w:val="008A5AFD"/>
    <w:rsid w:val="008A66F6"/>
    <w:rsid w:val="008A6CD4"/>
    <w:rsid w:val="008A74BF"/>
    <w:rsid w:val="008A788A"/>
    <w:rsid w:val="008B1070"/>
    <w:rsid w:val="008B188F"/>
    <w:rsid w:val="008B3022"/>
    <w:rsid w:val="008B3792"/>
    <w:rsid w:val="008B37C4"/>
    <w:rsid w:val="008B47B4"/>
    <w:rsid w:val="008B48B3"/>
    <w:rsid w:val="008B5396"/>
    <w:rsid w:val="008B542B"/>
    <w:rsid w:val="008B581F"/>
    <w:rsid w:val="008B6513"/>
    <w:rsid w:val="008B74DD"/>
    <w:rsid w:val="008B7D2B"/>
    <w:rsid w:val="008C0FD0"/>
    <w:rsid w:val="008C1B4E"/>
    <w:rsid w:val="008C3418"/>
    <w:rsid w:val="008C341A"/>
    <w:rsid w:val="008C394E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A4B"/>
    <w:rsid w:val="008D09D1"/>
    <w:rsid w:val="008D0B90"/>
    <w:rsid w:val="008D0C05"/>
    <w:rsid w:val="008D0EAD"/>
    <w:rsid w:val="008D151A"/>
    <w:rsid w:val="008D2366"/>
    <w:rsid w:val="008D5000"/>
    <w:rsid w:val="008D668D"/>
    <w:rsid w:val="008D6D40"/>
    <w:rsid w:val="008D71CE"/>
    <w:rsid w:val="008E0E94"/>
    <w:rsid w:val="008E1234"/>
    <w:rsid w:val="008E197A"/>
    <w:rsid w:val="008E20F4"/>
    <w:rsid w:val="008E25B6"/>
    <w:rsid w:val="008E407F"/>
    <w:rsid w:val="008E444B"/>
    <w:rsid w:val="008E5664"/>
    <w:rsid w:val="008E5787"/>
    <w:rsid w:val="008F039B"/>
    <w:rsid w:val="008F09D8"/>
    <w:rsid w:val="008F0C52"/>
    <w:rsid w:val="008F1C67"/>
    <w:rsid w:val="008F238D"/>
    <w:rsid w:val="008F2611"/>
    <w:rsid w:val="008F4312"/>
    <w:rsid w:val="008F4C21"/>
    <w:rsid w:val="008F595F"/>
    <w:rsid w:val="008F6CE3"/>
    <w:rsid w:val="008F7008"/>
    <w:rsid w:val="00903884"/>
    <w:rsid w:val="00903CDB"/>
    <w:rsid w:val="009057D2"/>
    <w:rsid w:val="00905A7F"/>
    <w:rsid w:val="00906247"/>
    <w:rsid w:val="009062FD"/>
    <w:rsid w:val="009064A2"/>
    <w:rsid w:val="00906EF6"/>
    <w:rsid w:val="00907CF0"/>
    <w:rsid w:val="00910552"/>
    <w:rsid w:val="00910CA2"/>
    <w:rsid w:val="00910F8F"/>
    <w:rsid w:val="0091118D"/>
    <w:rsid w:val="0091261A"/>
    <w:rsid w:val="0091389C"/>
    <w:rsid w:val="00914B92"/>
    <w:rsid w:val="009155BC"/>
    <w:rsid w:val="00915758"/>
    <w:rsid w:val="00915E96"/>
    <w:rsid w:val="0091674E"/>
    <w:rsid w:val="009168FE"/>
    <w:rsid w:val="00920333"/>
    <w:rsid w:val="00920771"/>
    <w:rsid w:val="00920C8A"/>
    <w:rsid w:val="0092200F"/>
    <w:rsid w:val="009225A7"/>
    <w:rsid w:val="009229A9"/>
    <w:rsid w:val="00923C02"/>
    <w:rsid w:val="00924519"/>
    <w:rsid w:val="0092590E"/>
    <w:rsid w:val="009259D4"/>
    <w:rsid w:val="00926F4D"/>
    <w:rsid w:val="009278D5"/>
    <w:rsid w:val="00927EF3"/>
    <w:rsid w:val="00927FEB"/>
    <w:rsid w:val="009308FC"/>
    <w:rsid w:val="00932AB3"/>
    <w:rsid w:val="00932BAD"/>
    <w:rsid w:val="00932F94"/>
    <w:rsid w:val="00934BB2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3027"/>
    <w:rsid w:val="00943A02"/>
    <w:rsid w:val="009441DB"/>
    <w:rsid w:val="00944591"/>
    <w:rsid w:val="00944A23"/>
    <w:rsid w:val="00944CAA"/>
    <w:rsid w:val="00944EF3"/>
    <w:rsid w:val="00945377"/>
    <w:rsid w:val="009459D6"/>
    <w:rsid w:val="00945D55"/>
    <w:rsid w:val="009460BB"/>
    <w:rsid w:val="00946224"/>
    <w:rsid w:val="00946444"/>
    <w:rsid w:val="009475C2"/>
    <w:rsid w:val="00947C26"/>
    <w:rsid w:val="00947FF8"/>
    <w:rsid w:val="009506EF"/>
    <w:rsid w:val="0095141F"/>
    <w:rsid w:val="0095165A"/>
    <w:rsid w:val="00951CE8"/>
    <w:rsid w:val="00952D70"/>
    <w:rsid w:val="00953565"/>
    <w:rsid w:val="009542F0"/>
    <w:rsid w:val="00954AB8"/>
    <w:rsid w:val="00954C90"/>
    <w:rsid w:val="00955651"/>
    <w:rsid w:val="0095573F"/>
    <w:rsid w:val="00955776"/>
    <w:rsid w:val="00955A8E"/>
    <w:rsid w:val="0095758E"/>
    <w:rsid w:val="00961347"/>
    <w:rsid w:val="00961DD0"/>
    <w:rsid w:val="00962377"/>
    <w:rsid w:val="00962382"/>
    <w:rsid w:val="00962886"/>
    <w:rsid w:val="00964681"/>
    <w:rsid w:val="00964C84"/>
    <w:rsid w:val="00965252"/>
    <w:rsid w:val="00967FC7"/>
    <w:rsid w:val="009704BC"/>
    <w:rsid w:val="00970C0C"/>
    <w:rsid w:val="0097116F"/>
    <w:rsid w:val="0097180F"/>
    <w:rsid w:val="009723A1"/>
    <w:rsid w:val="00972E97"/>
    <w:rsid w:val="00972FBA"/>
    <w:rsid w:val="00973614"/>
    <w:rsid w:val="00973CC2"/>
    <w:rsid w:val="009742AB"/>
    <w:rsid w:val="00974874"/>
    <w:rsid w:val="009749B1"/>
    <w:rsid w:val="0097724C"/>
    <w:rsid w:val="009777AF"/>
    <w:rsid w:val="00980866"/>
    <w:rsid w:val="009808DC"/>
    <w:rsid w:val="00980D24"/>
    <w:rsid w:val="009813E9"/>
    <w:rsid w:val="009814D8"/>
    <w:rsid w:val="00982037"/>
    <w:rsid w:val="009822AD"/>
    <w:rsid w:val="009824DF"/>
    <w:rsid w:val="009826B1"/>
    <w:rsid w:val="00982B1A"/>
    <w:rsid w:val="0098358E"/>
    <w:rsid w:val="00983C2E"/>
    <w:rsid w:val="0098405A"/>
    <w:rsid w:val="0098426F"/>
    <w:rsid w:val="00984FB9"/>
    <w:rsid w:val="009855AF"/>
    <w:rsid w:val="009872F2"/>
    <w:rsid w:val="009877D2"/>
    <w:rsid w:val="0098780B"/>
    <w:rsid w:val="00987845"/>
    <w:rsid w:val="00987F7B"/>
    <w:rsid w:val="00990965"/>
    <w:rsid w:val="00991A93"/>
    <w:rsid w:val="00992857"/>
    <w:rsid w:val="009928D5"/>
    <w:rsid w:val="009935C6"/>
    <w:rsid w:val="00993AA3"/>
    <w:rsid w:val="009948C1"/>
    <w:rsid w:val="00996166"/>
    <w:rsid w:val="00996772"/>
    <w:rsid w:val="00997037"/>
    <w:rsid w:val="00997A7D"/>
    <w:rsid w:val="009A0E5E"/>
    <w:rsid w:val="009A0F09"/>
    <w:rsid w:val="009A12F2"/>
    <w:rsid w:val="009A1835"/>
    <w:rsid w:val="009A3A3D"/>
    <w:rsid w:val="009A4083"/>
    <w:rsid w:val="009A44FA"/>
    <w:rsid w:val="009A4689"/>
    <w:rsid w:val="009A49F5"/>
    <w:rsid w:val="009A5698"/>
    <w:rsid w:val="009A6692"/>
    <w:rsid w:val="009A6BB1"/>
    <w:rsid w:val="009B00E6"/>
    <w:rsid w:val="009B09CD"/>
    <w:rsid w:val="009B1028"/>
    <w:rsid w:val="009B2383"/>
    <w:rsid w:val="009B3EC7"/>
    <w:rsid w:val="009B4356"/>
    <w:rsid w:val="009B51C0"/>
    <w:rsid w:val="009B54E7"/>
    <w:rsid w:val="009B5EA4"/>
    <w:rsid w:val="009B6193"/>
    <w:rsid w:val="009C0566"/>
    <w:rsid w:val="009C07D4"/>
    <w:rsid w:val="009C1272"/>
    <w:rsid w:val="009C1595"/>
    <w:rsid w:val="009C2036"/>
    <w:rsid w:val="009C23A8"/>
    <w:rsid w:val="009C2AC9"/>
    <w:rsid w:val="009C30AA"/>
    <w:rsid w:val="009C43D1"/>
    <w:rsid w:val="009C4CEE"/>
    <w:rsid w:val="009C5608"/>
    <w:rsid w:val="009C59A6"/>
    <w:rsid w:val="009C59FC"/>
    <w:rsid w:val="009C5BA9"/>
    <w:rsid w:val="009C6A52"/>
    <w:rsid w:val="009C7BF2"/>
    <w:rsid w:val="009D006D"/>
    <w:rsid w:val="009D068B"/>
    <w:rsid w:val="009D0A30"/>
    <w:rsid w:val="009D0AB2"/>
    <w:rsid w:val="009D1C48"/>
    <w:rsid w:val="009D3276"/>
    <w:rsid w:val="009D3715"/>
    <w:rsid w:val="009D444C"/>
    <w:rsid w:val="009D4525"/>
    <w:rsid w:val="009D473A"/>
    <w:rsid w:val="009D4B14"/>
    <w:rsid w:val="009D5952"/>
    <w:rsid w:val="009D6386"/>
    <w:rsid w:val="009E0ACE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577D"/>
    <w:rsid w:val="009E5870"/>
    <w:rsid w:val="009E61AC"/>
    <w:rsid w:val="009E750B"/>
    <w:rsid w:val="009F08F6"/>
    <w:rsid w:val="009F0CDB"/>
    <w:rsid w:val="009F0EA4"/>
    <w:rsid w:val="009F2A0F"/>
    <w:rsid w:val="009F3403"/>
    <w:rsid w:val="009F39CB"/>
    <w:rsid w:val="009F3F07"/>
    <w:rsid w:val="009F72B9"/>
    <w:rsid w:val="009F7CEA"/>
    <w:rsid w:val="009F7E7A"/>
    <w:rsid w:val="009F7F38"/>
    <w:rsid w:val="00A00EE5"/>
    <w:rsid w:val="00A0486F"/>
    <w:rsid w:val="00A049E2"/>
    <w:rsid w:val="00A061AF"/>
    <w:rsid w:val="00A06AE1"/>
    <w:rsid w:val="00A070C0"/>
    <w:rsid w:val="00A07611"/>
    <w:rsid w:val="00A077D4"/>
    <w:rsid w:val="00A07D70"/>
    <w:rsid w:val="00A10B3E"/>
    <w:rsid w:val="00A111E9"/>
    <w:rsid w:val="00A119F1"/>
    <w:rsid w:val="00A11C74"/>
    <w:rsid w:val="00A1344B"/>
    <w:rsid w:val="00A13908"/>
    <w:rsid w:val="00A1488C"/>
    <w:rsid w:val="00A15EB1"/>
    <w:rsid w:val="00A16C49"/>
    <w:rsid w:val="00A16FD2"/>
    <w:rsid w:val="00A17B98"/>
    <w:rsid w:val="00A20076"/>
    <w:rsid w:val="00A200E9"/>
    <w:rsid w:val="00A201AB"/>
    <w:rsid w:val="00A216DE"/>
    <w:rsid w:val="00A21854"/>
    <w:rsid w:val="00A219E7"/>
    <w:rsid w:val="00A2290B"/>
    <w:rsid w:val="00A229E4"/>
    <w:rsid w:val="00A22E42"/>
    <w:rsid w:val="00A2417A"/>
    <w:rsid w:val="00A242E5"/>
    <w:rsid w:val="00A246C2"/>
    <w:rsid w:val="00A26318"/>
    <w:rsid w:val="00A26D8D"/>
    <w:rsid w:val="00A275DA"/>
    <w:rsid w:val="00A27692"/>
    <w:rsid w:val="00A31C6F"/>
    <w:rsid w:val="00A32AA5"/>
    <w:rsid w:val="00A3560F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8C1"/>
    <w:rsid w:val="00A42C28"/>
    <w:rsid w:val="00A43A51"/>
    <w:rsid w:val="00A43B6B"/>
    <w:rsid w:val="00A44144"/>
    <w:rsid w:val="00A452E5"/>
    <w:rsid w:val="00A45C7E"/>
    <w:rsid w:val="00A46AF0"/>
    <w:rsid w:val="00A46DBC"/>
    <w:rsid w:val="00A477E6"/>
    <w:rsid w:val="00A4790E"/>
    <w:rsid w:val="00A47AA2"/>
    <w:rsid w:val="00A47C1B"/>
    <w:rsid w:val="00A518F1"/>
    <w:rsid w:val="00A51BD6"/>
    <w:rsid w:val="00A51D48"/>
    <w:rsid w:val="00A5337D"/>
    <w:rsid w:val="00A55079"/>
    <w:rsid w:val="00A55141"/>
    <w:rsid w:val="00A554DA"/>
    <w:rsid w:val="00A5564B"/>
    <w:rsid w:val="00A55BC5"/>
    <w:rsid w:val="00A55C6C"/>
    <w:rsid w:val="00A55E8E"/>
    <w:rsid w:val="00A568D0"/>
    <w:rsid w:val="00A57249"/>
    <w:rsid w:val="00A57C2D"/>
    <w:rsid w:val="00A57CE8"/>
    <w:rsid w:val="00A60A3E"/>
    <w:rsid w:val="00A61155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99F"/>
    <w:rsid w:val="00A70126"/>
    <w:rsid w:val="00A70990"/>
    <w:rsid w:val="00A70D5F"/>
    <w:rsid w:val="00A72F13"/>
    <w:rsid w:val="00A73AFE"/>
    <w:rsid w:val="00A8010B"/>
    <w:rsid w:val="00A802FB"/>
    <w:rsid w:val="00A80403"/>
    <w:rsid w:val="00A809AC"/>
    <w:rsid w:val="00A80E2F"/>
    <w:rsid w:val="00A81018"/>
    <w:rsid w:val="00A81933"/>
    <w:rsid w:val="00A81B03"/>
    <w:rsid w:val="00A8273B"/>
    <w:rsid w:val="00A841B8"/>
    <w:rsid w:val="00A841CC"/>
    <w:rsid w:val="00A844CE"/>
    <w:rsid w:val="00A84C8E"/>
    <w:rsid w:val="00A84FE2"/>
    <w:rsid w:val="00A856A2"/>
    <w:rsid w:val="00A869D2"/>
    <w:rsid w:val="00A86B48"/>
    <w:rsid w:val="00A878E8"/>
    <w:rsid w:val="00A90385"/>
    <w:rsid w:val="00A91EAA"/>
    <w:rsid w:val="00A924EA"/>
    <w:rsid w:val="00A9264B"/>
    <w:rsid w:val="00A93000"/>
    <w:rsid w:val="00A943BB"/>
    <w:rsid w:val="00A95E21"/>
    <w:rsid w:val="00A9616A"/>
    <w:rsid w:val="00A96237"/>
    <w:rsid w:val="00A963A4"/>
    <w:rsid w:val="00A96DCC"/>
    <w:rsid w:val="00A97DC1"/>
    <w:rsid w:val="00A97E66"/>
    <w:rsid w:val="00AA1555"/>
    <w:rsid w:val="00AA188F"/>
    <w:rsid w:val="00AA2508"/>
    <w:rsid w:val="00AA2B9C"/>
    <w:rsid w:val="00AA30AF"/>
    <w:rsid w:val="00AA37F6"/>
    <w:rsid w:val="00AA3C3D"/>
    <w:rsid w:val="00AA4F3A"/>
    <w:rsid w:val="00AA530D"/>
    <w:rsid w:val="00AA53B0"/>
    <w:rsid w:val="00AA63A9"/>
    <w:rsid w:val="00AA6F19"/>
    <w:rsid w:val="00AA7596"/>
    <w:rsid w:val="00AA7E07"/>
    <w:rsid w:val="00AA7EF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71C8"/>
    <w:rsid w:val="00AC0237"/>
    <w:rsid w:val="00AC0460"/>
    <w:rsid w:val="00AC0933"/>
    <w:rsid w:val="00AC1B7C"/>
    <w:rsid w:val="00AC26D8"/>
    <w:rsid w:val="00AC2FC3"/>
    <w:rsid w:val="00AC3A4B"/>
    <w:rsid w:val="00AC4B40"/>
    <w:rsid w:val="00AC60C2"/>
    <w:rsid w:val="00AC614D"/>
    <w:rsid w:val="00AC6CC4"/>
    <w:rsid w:val="00AC6D00"/>
    <w:rsid w:val="00AC725D"/>
    <w:rsid w:val="00AC76C6"/>
    <w:rsid w:val="00AD07C1"/>
    <w:rsid w:val="00AD0973"/>
    <w:rsid w:val="00AD2392"/>
    <w:rsid w:val="00AD268D"/>
    <w:rsid w:val="00AD28E5"/>
    <w:rsid w:val="00AD296B"/>
    <w:rsid w:val="00AD35B1"/>
    <w:rsid w:val="00AD3749"/>
    <w:rsid w:val="00AD3DBC"/>
    <w:rsid w:val="00AD3F7B"/>
    <w:rsid w:val="00AD3F85"/>
    <w:rsid w:val="00AD4337"/>
    <w:rsid w:val="00AD5AE6"/>
    <w:rsid w:val="00AD6723"/>
    <w:rsid w:val="00AD6AE6"/>
    <w:rsid w:val="00AE00E1"/>
    <w:rsid w:val="00AE2C14"/>
    <w:rsid w:val="00AE3781"/>
    <w:rsid w:val="00AE45F9"/>
    <w:rsid w:val="00AE4917"/>
    <w:rsid w:val="00AE5693"/>
    <w:rsid w:val="00AE7A23"/>
    <w:rsid w:val="00AE7BCF"/>
    <w:rsid w:val="00AE7D6D"/>
    <w:rsid w:val="00AF00F5"/>
    <w:rsid w:val="00AF0D91"/>
    <w:rsid w:val="00AF136A"/>
    <w:rsid w:val="00AF1B15"/>
    <w:rsid w:val="00AF1C91"/>
    <w:rsid w:val="00AF1D18"/>
    <w:rsid w:val="00AF2919"/>
    <w:rsid w:val="00AF34C4"/>
    <w:rsid w:val="00AF476B"/>
    <w:rsid w:val="00AF596D"/>
    <w:rsid w:val="00AF6585"/>
    <w:rsid w:val="00AF7238"/>
    <w:rsid w:val="00AF794B"/>
    <w:rsid w:val="00B0015F"/>
    <w:rsid w:val="00B0051A"/>
    <w:rsid w:val="00B012C5"/>
    <w:rsid w:val="00B02952"/>
    <w:rsid w:val="00B02A57"/>
    <w:rsid w:val="00B03725"/>
    <w:rsid w:val="00B03DB7"/>
    <w:rsid w:val="00B04067"/>
    <w:rsid w:val="00B04834"/>
    <w:rsid w:val="00B04957"/>
    <w:rsid w:val="00B04CB8"/>
    <w:rsid w:val="00B05435"/>
    <w:rsid w:val="00B0609E"/>
    <w:rsid w:val="00B076B3"/>
    <w:rsid w:val="00B07F24"/>
    <w:rsid w:val="00B10B4E"/>
    <w:rsid w:val="00B116A0"/>
    <w:rsid w:val="00B11981"/>
    <w:rsid w:val="00B15372"/>
    <w:rsid w:val="00B153F6"/>
    <w:rsid w:val="00B16515"/>
    <w:rsid w:val="00B17F46"/>
    <w:rsid w:val="00B20519"/>
    <w:rsid w:val="00B205C7"/>
    <w:rsid w:val="00B2110C"/>
    <w:rsid w:val="00B22C00"/>
    <w:rsid w:val="00B2361F"/>
    <w:rsid w:val="00B24D90"/>
    <w:rsid w:val="00B25805"/>
    <w:rsid w:val="00B2692B"/>
    <w:rsid w:val="00B26D6E"/>
    <w:rsid w:val="00B2718B"/>
    <w:rsid w:val="00B27B7A"/>
    <w:rsid w:val="00B3040A"/>
    <w:rsid w:val="00B3089F"/>
    <w:rsid w:val="00B33EEE"/>
    <w:rsid w:val="00B348D8"/>
    <w:rsid w:val="00B34923"/>
    <w:rsid w:val="00B34D41"/>
    <w:rsid w:val="00B350FD"/>
    <w:rsid w:val="00B35376"/>
    <w:rsid w:val="00B35ECD"/>
    <w:rsid w:val="00B40221"/>
    <w:rsid w:val="00B41FC5"/>
    <w:rsid w:val="00B422A1"/>
    <w:rsid w:val="00B42FB6"/>
    <w:rsid w:val="00B43923"/>
    <w:rsid w:val="00B43ED7"/>
    <w:rsid w:val="00B447A7"/>
    <w:rsid w:val="00B447D8"/>
    <w:rsid w:val="00B45A5E"/>
    <w:rsid w:val="00B46A2D"/>
    <w:rsid w:val="00B46E66"/>
    <w:rsid w:val="00B47256"/>
    <w:rsid w:val="00B47ABF"/>
    <w:rsid w:val="00B50404"/>
    <w:rsid w:val="00B509F8"/>
    <w:rsid w:val="00B51003"/>
    <w:rsid w:val="00B51194"/>
    <w:rsid w:val="00B517D3"/>
    <w:rsid w:val="00B52374"/>
    <w:rsid w:val="00B5292B"/>
    <w:rsid w:val="00B53FCC"/>
    <w:rsid w:val="00B5483E"/>
    <w:rsid w:val="00B5499F"/>
    <w:rsid w:val="00B54BCB"/>
    <w:rsid w:val="00B566B8"/>
    <w:rsid w:val="00B5697E"/>
    <w:rsid w:val="00B56B13"/>
    <w:rsid w:val="00B57236"/>
    <w:rsid w:val="00B5776D"/>
    <w:rsid w:val="00B60DD2"/>
    <w:rsid w:val="00B6166F"/>
    <w:rsid w:val="00B6207F"/>
    <w:rsid w:val="00B6215A"/>
    <w:rsid w:val="00B626F0"/>
    <w:rsid w:val="00B628CB"/>
    <w:rsid w:val="00B62F2F"/>
    <w:rsid w:val="00B636A7"/>
    <w:rsid w:val="00B637F9"/>
    <w:rsid w:val="00B63974"/>
    <w:rsid w:val="00B63977"/>
    <w:rsid w:val="00B63A9E"/>
    <w:rsid w:val="00B63D30"/>
    <w:rsid w:val="00B63F1C"/>
    <w:rsid w:val="00B641A1"/>
    <w:rsid w:val="00B65F8D"/>
    <w:rsid w:val="00B661D7"/>
    <w:rsid w:val="00B67FFA"/>
    <w:rsid w:val="00B7006B"/>
    <w:rsid w:val="00B70C20"/>
    <w:rsid w:val="00B714BA"/>
    <w:rsid w:val="00B71596"/>
    <w:rsid w:val="00B73208"/>
    <w:rsid w:val="00B735DC"/>
    <w:rsid w:val="00B73918"/>
    <w:rsid w:val="00B73C63"/>
    <w:rsid w:val="00B74739"/>
    <w:rsid w:val="00B74E3D"/>
    <w:rsid w:val="00B753D1"/>
    <w:rsid w:val="00B756CE"/>
    <w:rsid w:val="00B76BCF"/>
    <w:rsid w:val="00B772EB"/>
    <w:rsid w:val="00B77BB8"/>
    <w:rsid w:val="00B8242B"/>
    <w:rsid w:val="00B83455"/>
    <w:rsid w:val="00B8346F"/>
    <w:rsid w:val="00B83D06"/>
    <w:rsid w:val="00B844E8"/>
    <w:rsid w:val="00B9029D"/>
    <w:rsid w:val="00B90809"/>
    <w:rsid w:val="00B91B6F"/>
    <w:rsid w:val="00B91CB4"/>
    <w:rsid w:val="00B922BC"/>
    <w:rsid w:val="00B92315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7A"/>
    <w:rsid w:val="00BA4FDE"/>
    <w:rsid w:val="00BA58DF"/>
    <w:rsid w:val="00BA5A59"/>
    <w:rsid w:val="00BA5DC2"/>
    <w:rsid w:val="00BA607F"/>
    <w:rsid w:val="00BA6C7C"/>
    <w:rsid w:val="00BA7016"/>
    <w:rsid w:val="00BA787B"/>
    <w:rsid w:val="00BA7F86"/>
    <w:rsid w:val="00BB20BB"/>
    <w:rsid w:val="00BB20F2"/>
    <w:rsid w:val="00BB3304"/>
    <w:rsid w:val="00BB5178"/>
    <w:rsid w:val="00BB5A41"/>
    <w:rsid w:val="00BB67AE"/>
    <w:rsid w:val="00BB6E85"/>
    <w:rsid w:val="00BB728B"/>
    <w:rsid w:val="00BB7702"/>
    <w:rsid w:val="00BB7718"/>
    <w:rsid w:val="00BB7E43"/>
    <w:rsid w:val="00BC049F"/>
    <w:rsid w:val="00BC2CED"/>
    <w:rsid w:val="00BC2F30"/>
    <w:rsid w:val="00BC3609"/>
    <w:rsid w:val="00BC465F"/>
    <w:rsid w:val="00BC5869"/>
    <w:rsid w:val="00BC5ECB"/>
    <w:rsid w:val="00BC62F7"/>
    <w:rsid w:val="00BC683C"/>
    <w:rsid w:val="00BC6B01"/>
    <w:rsid w:val="00BC757F"/>
    <w:rsid w:val="00BD003A"/>
    <w:rsid w:val="00BD052E"/>
    <w:rsid w:val="00BD1D45"/>
    <w:rsid w:val="00BD3099"/>
    <w:rsid w:val="00BD3E62"/>
    <w:rsid w:val="00BD477A"/>
    <w:rsid w:val="00BD4C36"/>
    <w:rsid w:val="00BD5261"/>
    <w:rsid w:val="00BD5557"/>
    <w:rsid w:val="00BD5932"/>
    <w:rsid w:val="00BD686B"/>
    <w:rsid w:val="00BD71A6"/>
    <w:rsid w:val="00BD73E6"/>
    <w:rsid w:val="00BE21A9"/>
    <w:rsid w:val="00BE263E"/>
    <w:rsid w:val="00BE2960"/>
    <w:rsid w:val="00BE2C35"/>
    <w:rsid w:val="00BE2E0B"/>
    <w:rsid w:val="00BE3045"/>
    <w:rsid w:val="00BE3611"/>
    <w:rsid w:val="00BE37BD"/>
    <w:rsid w:val="00BE3F11"/>
    <w:rsid w:val="00BE438D"/>
    <w:rsid w:val="00BE4675"/>
    <w:rsid w:val="00BE49D3"/>
    <w:rsid w:val="00BE5851"/>
    <w:rsid w:val="00BE5916"/>
    <w:rsid w:val="00BE603A"/>
    <w:rsid w:val="00BE6CB3"/>
    <w:rsid w:val="00BF128A"/>
    <w:rsid w:val="00BF15A0"/>
    <w:rsid w:val="00BF1948"/>
    <w:rsid w:val="00BF1B10"/>
    <w:rsid w:val="00BF2436"/>
    <w:rsid w:val="00BF2C8B"/>
    <w:rsid w:val="00BF30B8"/>
    <w:rsid w:val="00BF321B"/>
    <w:rsid w:val="00BF36A4"/>
    <w:rsid w:val="00BF3773"/>
    <w:rsid w:val="00BF3E14"/>
    <w:rsid w:val="00BF4644"/>
    <w:rsid w:val="00BF5030"/>
    <w:rsid w:val="00BF6269"/>
    <w:rsid w:val="00BF63AA"/>
    <w:rsid w:val="00BF6C32"/>
    <w:rsid w:val="00BF7821"/>
    <w:rsid w:val="00C00D18"/>
    <w:rsid w:val="00C02B0E"/>
    <w:rsid w:val="00C03B8D"/>
    <w:rsid w:val="00C0428C"/>
    <w:rsid w:val="00C04532"/>
    <w:rsid w:val="00C048D9"/>
    <w:rsid w:val="00C051B8"/>
    <w:rsid w:val="00C0662F"/>
    <w:rsid w:val="00C06D1A"/>
    <w:rsid w:val="00C078F3"/>
    <w:rsid w:val="00C11262"/>
    <w:rsid w:val="00C11CDA"/>
    <w:rsid w:val="00C12A01"/>
    <w:rsid w:val="00C12AEB"/>
    <w:rsid w:val="00C1315F"/>
    <w:rsid w:val="00C1356B"/>
    <w:rsid w:val="00C1421A"/>
    <w:rsid w:val="00C14BF6"/>
    <w:rsid w:val="00C151D0"/>
    <w:rsid w:val="00C15392"/>
    <w:rsid w:val="00C17526"/>
    <w:rsid w:val="00C17C1B"/>
    <w:rsid w:val="00C20366"/>
    <w:rsid w:val="00C21A09"/>
    <w:rsid w:val="00C2309E"/>
    <w:rsid w:val="00C237F5"/>
    <w:rsid w:val="00C24241"/>
    <w:rsid w:val="00C24516"/>
    <w:rsid w:val="00C247D2"/>
    <w:rsid w:val="00C24A70"/>
    <w:rsid w:val="00C26B31"/>
    <w:rsid w:val="00C26BC4"/>
    <w:rsid w:val="00C308E2"/>
    <w:rsid w:val="00C317AA"/>
    <w:rsid w:val="00C31FE9"/>
    <w:rsid w:val="00C325C5"/>
    <w:rsid w:val="00C328F2"/>
    <w:rsid w:val="00C34A7D"/>
    <w:rsid w:val="00C34B1A"/>
    <w:rsid w:val="00C35441"/>
    <w:rsid w:val="00C3596F"/>
    <w:rsid w:val="00C36247"/>
    <w:rsid w:val="00C3671A"/>
    <w:rsid w:val="00C36D69"/>
    <w:rsid w:val="00C373F2"/>
    <w:rsid w:val="00C40424"/>
    <w:rsid w:val="00C40F6E"/>
    <w:rsid w:val="00C410A2"/>
    <w:rsid w:val="00C410E5"/>
    <w:rsid w:val="00C41387"/>
    <w:rsid w:val="00C41BED"/>
    <w:rsid w:val="00C4276C"/>
    <w:rsid w:val="00C4329D"/>
    <w:rsid w:val="00C43374"/>
    <w:rsid w:val="00C43B2E"/>
    <w:rsid w:val="00C447B4"/>
    <w:rsid w:val="00C44A56"/>
    <w:rsid w:val="00C44BC0"/>
    <w:rsid w:val="00C45A69"/>
    <w:rsid w:val="00C468ED"/>
    <w:rsid w:val="00C46AA2"/>
    <w:rsid w:val="00C46C48"/>
    <w:rsid w:val="00C46F3F"/>
    <w:rsid w:val="00C472D0"/>
    <w:rsid w:val="00C4733A"/>
    <w:rsid w:val="00C503A9"/>
    <w:rsid w:val="00C50BCF"/>
    <w:rsid w:val="00C5217A"/>
    <w:rsid w:val="00C52979"/>
    <w:rsid w:val="00C530BE"/>
    <w:rsid w:val="00C53D2D"/>
    <w:rsid w:val="00C54147"/>
    <w:rsid w:val="00C542F0"/>
    <w:rsid w:val="00C55F0E"/>
    <w:rsid w:val="00C5709A"/>
    <w:rsid w:val="00C57231"/>
    <w:rsid w:val="00C57611"/>
    <w:rsid w:val="00C5762D"/>
    <w:rsid w:val="00C57CDB"/>
    <w:rsid w:val="00C60A9B"/>
    <w:rsid w:val="00C60F8E"/>
    <w:rsid w:val="00C6108B"/>
    <w:rsid w:val="00C640EB"/>
    <w:rsid w:val="00C64C4E"/>
    <w:rsid w:val="00C65239"/>
    <w:rsid w:val="00C66740"/>
    <w:rsid w:val="00C66B2F"/>
    <w:rsid w:val="00C70677"/>
    <w:rsid w:val="00C712A4"/>
    <w:rsid w:val="00C7233D"/>
    <w:rsid w:val="00C723BC"/>
    <w:rsid w:val="00C73810"/>
    <w:rsid w:val="00C73D4E"/>
    <w:rsid w:val="00C73F85"/>
    <w:rsid w:val="00C7480A"/>
    <w:rsid w:val="00C75896"/>
    <w:rsid w:val="00C76025"/>
    <w:rsid w:val="00C76888"/>
    <w:rsid w:val="00C768AA"/>
    <w:rsid w:val="00C77ECF"/>
    <w:rsid w:val="00C80C9F"/>
    <w:rsid w:val="00C80D03"/>
    <w:rsid w:val="00C80D37"/>
    <w:rsid w:val="00C811D4"/>
    <w:rsid w:val="00C812A0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4304"/>
    <w:rsid w:val="00C8442B"/>
    <w:rsid w:val="00C85C0F"/>
    <w:rsid w:val="00C86257"/>
    <w:rsid w:val="00C876F7"/>
    <w:rsid w:val="00C87775"/>
    <w:rsid w:val="00C87821"/>
    <w:rsid w:val="00C8795F"/>
    <w:rsid w:val="00C87FF6"/>
    <w:rsid w:val="00C92726"/>
    <w:rsid w:val="00C92CAE"/>
    <w:rsid w:val="00C9365B"/>
    <w:rsid w:val="00C93DF1"/>
    <w:rsid w:val="00C94343"/>
    <w:rsid w:val="00C94642"/>
    <w:rsid w:val="00C94AEE"/>
    <w:rsid w:val="00C95FF7"/>
    <w:rsid w:val="00C96AF0"/>
    <w:rsid w:val="00C96D00"/>
    <w:rsid w:val="00C97264"/>
    <w:rsid w:val="00C975ED"/>
    <w:rsid w:val="00CA1130"/>
    <w:rsid w:val="00CA1F8F"/>
    <w:rsid w:val="00CA1FE0"/>
    <w:rsid w:val="00CA2591"/>
    <w:rsid w:val="00CA27EC"/>
    <w:rsid w:val="00CA32E1"/>
    <w:rsid w:val="00CA4FB5"/>
    <w:rsid w:val="00CA57B4"/>
    <w:rsid w:val="00CA6689"/>
    <w:rsid w:val="00CB147A"/>
    <w:rsid w:val="00CB1F42"/>
    <w:rsid w:val="00CB285C"/>
    <w:rsid w:val="00CB3B01"/>
    <w:rsid w:val="00CB41F3"/>
    <w:rsid w:val="00CB6234"/>
    <w:rsid w:val="00CB62CB"/>
    <w:rsid w:val="00CB657C"/>
    <w:rsid w:val="00CB6D1F"/>
    <w:rsid w:val="00CB74B4"/>
    <w:rsid w:val="00CB7A46"/>
    <w:rsid w:val="00CC00A4"/>
    <w:rsid w:val="00CC3806"/>
    <w:rsid w:val="00CC3B98"/>
    <w:rsid w:val="00CC4281"/>
    <w:rsid w:val="00CC5C57"/>
    <w:rsid w:val="00CC6107"/>
    <w:rsid w:val="00CC648A"/>
    <w:rsid w:val="00CC76CE"/>
    <w:rsid w:val="00CD0ABD"/>
    <w:rsid w:val="00CD0D56"/>
    <w:rsid w:val="00CD1869"/>
    <w:rsid w:val="00CD259C"/>
    <w:rsid w:val="00CD2E72"/>
    <w:rsid w:val="00CD2EC1"/>
    <w:rsid w:val="00CD416D"/>
    <w:rsid w:val="00CD4C78"/>
    <w:rsid w:val="00CD5A14"/>
    <w:rsid w:val="00CD5BF0"/>
    <w:rsid w:val="00CD673F"/>
    <w:rsid w:val="00CD713B"/>
    <w:rsid w:val="00CD7E22"/>
    <w:rsid w:val="00CE09AE"/>
    <w:rsid w:val="00CE14D2"/>
    <w:rsid w:val="00CE3B09"/>
    <w:rsid w:val="00CE3DDC"/>
    <w:rsid w:val="00CE3F65"/>
    <w:rsid w:val="00CE3FFA"/>
    <w:rsid w:val="00CE4BAA"/>
    <w:rsid w:val="00CE63EE"/>
    <w:rsid w:val="00CE695B"/>
    <w:rsid w:val="00CE7EE1"/>
    <w:rsid w:val="00CE7EFF"/>
    <w:rsid w:val="00CF0428"/>
    <w:rsid w:val="00CF16FB"/>
    <w:rsid w:val="00CF2220"/>
    <w:rsid w:val="00CF2295"/>
    <w:rsid w:val="00CF2A3D"/>
    <w:rsid w:val="00CF3BDE"/>
    <w:rsid w:val="00CF3F1A"/>
    <w:rsid w:val="00CF492B"/>
    <w:rsid w:val="00CF57C2"/>
    <w:rsid w:val="00CF6654"/>
    <w:rsid w:val="00CF6F66"/>
    <w:rsid w:val="00CF754C"/>
    <w:rsid w:val="00CF7E12"/>
    <w:rsid w:val="00D020F4"/>
    <w:rsid w:val="00D02592"/>
    <w:rsid w:val="00D02627"/>
    <w:rsid w:val="00D04391"/>
    <w:rsid w:val="00D04C4C"/>
    <w:rsid w:val="00D05F32"/>
    <w:rsid w:val="00D06E9F"/>
    <w:rsid w:val="00D07ABE"/>
    <w:rsid w:val="00D07CEE"/>
    <w:rsid w:val="00D10338"/>
    <w:rsid w:val="00D103C0"/>
    <w:rsid w:val="00D10F21"/>
    <w:rsid w:val="00D11902"/>
    <w:rsid w:val="00D11F96"/>
    <w:rsid w:val="00D121E4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2026C"/>
    <w:rsid w:val="00D202C0"/>
    <w:rsid w:val="00D203FB"/>
    <w:rsid w:val="00D22352"/>
    <w:rsid w:val="00D23550"/>
    <w:rsid w:val="00D2498A"/>
    <w:rsid w:val="00D25B23"/>
    <w:rsid w:val="00D2694A"/>
    <w:rsid w:val="00D277CF"/>
    <w:rsid w:val="00D27B4F"/>
    <w:rsid w:val="00D301C5"/>
    <w:rsid w:val="00D30761"/>
    <w:rsid w:val="00D307A6"/>
    <w:rsid w:val="00D312F2"/>
    <w:rsid w:val="00D329E8"/>
    <w:rsid w:val="00D32D79"/>
    <w:rsid w:val="00D32EFC"/>
    <w:rsid w:val="00D33562"/>
    <w:rsid w:val="00D33C85"/>
    <w:rsid w:val="00D351F3"/>
    <w:rsid w:val="00D36C35"/>
    <w:rsid w:val="00D36D37"/>
    <w:rsid w:val="00D3754E"/>
    <w:rsid w:val="00D37721"/>
    <w:rsid w:val="00D4044C"/>
    <w:rsid w:val="00D4096A"/>
    <w:rsid w:val="00D41C47"/>
    <w:rsid w:val="00D42073"/>
    <w:rsid w:val="00D43D23"/>
    <w:rsid w:val="00D44748"/>
    <w:rsid w:val="00D44888"/>
    <w:rsid w:val="00D44A8F"/>
    <w:rsid w:val="00D44D35"/>
    <w:rsid w:val="00D44FF2"/>
    <w:rsid w:val="00D472B8"/>
    <w:rsid w:val="00D476C0"/>
    <w:rsid w:val="00D50C25"/>
    <w:rsid w:val="00D50FBC"/>
    <w:rsid w:val="00D528F4"/>
    <w:rsid w:val="00D52AAA"/>
    <w:rsid w:val="00D53033"/>
    <w:rsid w:val="00D53161"/>
    <w:rsid w:val="00D5432B"/>
    <w:rsid w:val="00D5494D"/>
    <w:rsid w:val="00D54BC4"/>
    <w:rsid w:val="00D551C8"/>
    <w:rsid w:val="00D564F4"/>
    <w:rsid w:val="00D57377"/>
    <w:rsid w:val="00D574CA"/>
    <w:rsid w:val="00D5759F"/>
    <w:rsid w:val="00D57819"/>
    <w:rsid w:val="00D60332"/>
    <w:rsid w:val="00D6072C"/>
    <w:rsid w:val="00D60767"/>
    <w:rsid w:val="00D60E49"/>
    <w:rsid w:val="00D618A3"/>
    <w:rsid w:val="00D62195"/>
    <w:rsid w:val="00D62544"/>
    <w:rsid w:val="00D65117"/>
    <w:rsid w:val="00D65119"/>
    <w:rsid w:val="00D65620"/>
    <w:rsid w:val="00D65C15"/>
    <w:rsid w:val="00D65FF8"/>
    <w:rsid w:val="00D6608E"/>
    <w:rsid w:val="00D66C08"/>
    <w:rsid w:val="00D66E43"/>
    <w:rsid w:val="00D67062"/>
    <w:rsid w:val="00D6710D"/>
    <w:rsid w:val="00D6781D"/>
    <w:rsid w:val="00D67A4B"/>
    <w:rsid w:val="00D70356"/>
    <w:rsid w:val="00D70BB5"/>
    <w:rsid w:val="00D70D9F"/>
    <w:rsid w:val="00D71583"/>
    <w:rsid w:val="00D72906"/>
    <w:rsid w:val="00D72BC8"/>
    <w:rsid w:val="00D72BCE"/>
    <w:rsid w:val="00D736E5"/>
    <w:rsid w:val="00D73E07"/>
    <w:rsid w:val="00D74A52"/>
    <w:rsid w:val="00D74DE9"/>
    <w:rsid w:val="00D75E45"/>
    <w:rsid w:val="00D7707D"/>
    <w:rsid w:val="00D77C55"/>
    <w:rsid w:val="00D77E65"/>
    <w:rsid w:val="00D77FCD"/>
    <w:rsid w:val="00D80D66"/>
    <w:rsid w:val="00D80F71"/>
    <w:rsid w:val="00D826B4"/>
    <w:rsid w:val="00D829AB"/>
    <w:rsid w:val="00D833F0"/>
    <w:rsid w:val="00D8390C"/>
    <w:rsid w:val="00D84566"/>
    <w:rsid w:val="00D84EE9"/>
    <w:rsid w:val="00D90003"/>
    <w:rsid w:val="00D91A29"/>
    <w:rsid w:val="00D922A5"/>
    <w:rsid w:val="00D92951"/>
    <w:rsid w:val="00D92D94"/>
    <w:rsid w:val="00D93788"/>
    <w:rsid w:val="00D9485C"/>
    <w:rsid w:val="00D94B05"/>
    <w:rsid w:val="00D959F0"/>
    <w:rsid w:val="00D9667F"/>
    <w:rsid w:val="00D979A7"/>
    <w:rsid w:val="00D97DF1"/>
    <w:rsid w:val="00DA0158"/>
    <w:rsid w:val="00DA122F"/>
    <w:rsid w:val="00DA3047"/>
    <w:rsid w:val="00DA3576"/>
    <w:rsid w:val="00DA3A26"/>
    <w:rsid w:val="00DA3D06"/>
    <w:rsid w:val="00DA3D0C"/>
    <w:rsid w:val="00DA3EDB"/>
    <w:rsid w:val="00DA49D7"/>
    <w:rsid w:val="00DA63CC"/>
    <w:rsid w:val="00DA6B12"/>
    <w:rsid w:val="00DA72BB"/>
    <w:rsid w:val="00DA7631"/>
    <w:rsid w:val="00DA7F0D"/>
    <w:rsid w:val="00DB1E11"/>
    <w:rsid w:val="00DB222D"/>
    <w:rsid w:val="00DB25A2"/>
    <w:rsid w:val="00DB2C1A"/>
    <w:rsid w:val="00DB3360"/>
    <w:rsid w:val="00DB368B"/>
    <w:rsid w:val="00DB3BDE"/>
    <w:rsid w:val="00DB4340"/>
    <w:rsid w:val="00DB4B3A"/>
    <w:rsid w:val="00DB4DB4"/>
    <w:rsid w:val="00DB549E"/>
    <w:rsid w:val="00DB5542"/>
    <w:rsid w:val="00DB5AD9"/>
    <w:rsid w:val="00DB6B0C"/>
    <w:rsid w:val="00DB6EB0"/>
    <w:rsid w:val="00DB714D"/>
    <w:rsid w:val="00DB7960"/>
    <w:rsid w:val="00DB7D1B"/>
    <w:rsid w:val="00DC0CA2"/>
    <w:rsid w:val="00DC176F"/>
    <w:rsid w:val="00DC1949"/>
    <w:rsid w:val="00DC1C04"/>
    <w:rsid w:val="00DC2348"/>
    <w:rsid w:val="00DC2B1D"/>
    <w:rsid w:val="00DC3EDD"/>
    <w:rsid w:val="00DC40E8"/>
    <w:rsid w:val="00DC4AD4"/>
    <w:rsid w:val="00DC5242"/>
    <w:rsid w:val="00DC6045"/>
    <w:rsid w:val="00DC7682"/>
    <w:rsid w:val="00DC77AA"/>
    <w:rsid w:val="00DD0A5D"/>
    <w:rsid w:val="00DD0B1F"/>
    <w:rsid w:val="00DD1037"/>
    <w:rsid w:val="00DD2D46"/>
    <w:rsid w:val="00DD2FB0"/>
    <w:rsid w:val="00DD3578"/>
    <w:rsid w:val="00DD369B"/>
    <w:rsid w:val="00DD3BD5"/>
    <w:rsid w:val="00DD4193"/>
    <w:rsid w:val="00DD4535"/>
    <w:rsid w:val="00DD4740"/>
    <w:rsid w:val="00DD4BFF"/>
    <w:rsid w:val="00DD5DDD"/>
    <w:rsid w:val="00DD64AA"/>
    <w:rsid w:val="00DD6EB7"/>
    <w:rsid w:val="00DD70FA"/>
    <w:rsid w:val="00DD772B"/>
    <w:rsid w:val="00DE157B"/>
    <w:rsid w:val="00DE157E"/>
    <w:rsid w:val="00DE29A7"/>
    <w:rsid w:val="00DE29BC"/>
    <w:rsid w:val="00DE2C77"/>
    <w:rsid w:val="00DE2E19"/>
    <w:rsid w:val="00DE3143"/>
    <w:rsid w:val="00DE35F8"/>
    <w:rsid w:val="00DE385C"/>
    <w:rsid w:val="00DE4946"/>
    <w:rsid w:val="00DE4EFA"/>
    <w:rsid w:val="00DE572C"/>
    <w:rsid w:val="00DE6B23"/>
    <w:rsid w:val="00DE6B30"/>
    <w:rsid w:val="00DE710B"/>
    <w:rsid w:val="00DE750A"/>
    <w:rsid w:val="00DE780F"/>
    <w:rsid w:val="00DF043A"/>
    <w:rsid w:val="00DF09A4"/>
    <w:rsid w:val="00DF15D7"/>
    <w:rsid w:val="00DF1741"/>
    <w:rsid w:val="00DF3527"/>
    <w:rsid w:val="00DF3B36"/>
    <w:rsid w:val="00DF3E12"/>
    <w:rsid w:val="00DF3E35"/>
    <w:rsid w:val="00DF622B"/>
    <w:rsid w:val="00DF69A3"/>
    <w:rsid w:val="00DF6CC2"/>
    <w:rsid w:val="00DF76AA"/>
    <w:rsid w:val="00DF7A81"/>
    <w:rsid w:val="00E006E4"/>
    <w:rsid w:val="00E02800"/>
    <w:rsid w:val="00E02AAD"/>
    <w:rsid w:val="00E02D4E"/>
    <w:rsid w:val="00E02E88"/>
    <w:rsid w:val="00E02F34"/>
    <w:rsid w:val="00E03A4B"/>
    <w:rsid w:val="00E03C85"/>
    <w:rsid w:val="00E04621"/>
    <w:rsid w:val="00E04E57"/>
    <w:rsid w:val="00E0518B"/>
    <w:rsid w:val="00E051FD"/>
    <w:rsid w:val="00E0769B"/>
    <w:rsid w:val="00E07E20"/>
    <w:rsid w:val="00E07E4A"/>
    <w:rsid w:val="00E11083"/>
    <w:rsid w:val="00E11383"/>
    <w:rsid w:val="00E11C34"/>
    <w:rsid w:val="00E1212B"/>
    <w:rsid w:val="00E13273"/>
    <w:rsid w:val="00E14AFB"/>
    <w:rsid w:val="00E15583"/>
    <w:rsid w:val="00E15B24"/>
    <w:rsid w:val="00E15D87"/>
    <w:rsid w:val="00E16539"/>
    <w:rsid w:val="00E16650"/>
    <w:rsid w:val="00E17EEA"/>
    <w:rsid w:val="00E20963"/>
    <w:rsid w:val="00E20E6F"/>
    <w:rsid w:val="00E215AC"/>
    <w:rsid w:val="00E245D5"/>
    <w:rsid w:val="00E3176D"/>
    <w:rsid w:val="00E31C35"/>
    <w:rsid w:val="00E332E8"/>
    <w:rsid w:val="00E337D4"/>
    <w:rsid w:val="00E33B8F"/>
    <w:rsid w:val="00E341B7"/>
    <w:rsid w:val="00E34E4E"/>
    <w:rsid w:val="00E3505E"/>
    <w:rsid w:val="00E401D2"/>
    <w:rsid w:val="00E40624"/>
    <w:rsid w:val="00E408BF"/>
    <w:rsid w:val="00E42DB2"/>
    <w:rsid w:val="00E4329F"/>
    <w:rsid w:val="00E438E0"/>
    <w:rsid w:val="00E46B4D"/>
    <w:rsid w:val="00E46D15"/>
    <w:rsid w:val="00E47A90"/>
    <w:rsid w:val="00E504BE"/>
    <w:rsid w:val="00E506B0"/>
    <w:rsid w:val="00E50D4A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2599"/>
    <w:rsid w:val="00E62A4F"/>
    <w:rsid w:val="00E62D09"/>
    <w:rsid w:val="00E644DB"/>
    <w:rsid w:val="00E64AB4"/>
    <w:rsid w:val="00E64BAC"/>
    <w:rsid w:val="00E65013"/>
    <w:rsid w:val="00E651DE"/>
    <w:rsid w:val="00E654B6"/>
    <w:rsid w:val="00E66019"/>
    <w:rsid w:val="00E66E21"/>
    <w:rsid w:val="00E671A0"/>
    <w:rsid w:val="00E7010C"/>
    <w:rsid w:val="00E70B2F"/>
    <w:rsid w:val="00E70BBA"/>
    <w:rsid w:val="00E71C91"/>
    <w:rsid w:val="00E71E0D"/>
    <w:rsid w:val="00E7243A"/>
    <w:rsid w:val="00E72803"/>
    <w:rsid w:val="00E72D22"/>
    <w:rsid w:val="00E7371E"/>
    <w:rsid w:val="00E74E87"/>
    <w:rsid w:val="00E80182"/>
    <w:rsid w:val="00E8027B"/>
    <w:rsid w:val="00E806D2"/>
    <w:rsid w:val="00E80849"/>
    <w:rsid w:val="00E80CD5"/>
    <w:rsid w:val="00E80D29"/>
    <w:rsid w:val="00E80D5E"/>
    <w:rsid w:val="00E8132C"/>
    <w:rsid w:val="00E81437"/>
    <w:rsid w:val="00E81BA0"/>
    <w:rsid w:val="00E8250F"/>
    <w:rsid w:val="00E827FE"/>
    <w:rsid w:val="00E82AC8"/>
    <w:rsid w:val="00E83067"/>
    <w:rsid w:val="00E840DC"/>
    <w:rsid w:val="00E840E7"/>
    <w:rsid w:val="00E84464"/>
    <w:rsid w:val="00E85F2F"/>
    <w:rsid w:val="00E86A5A"/>
    <w:rsid w:val="00E873C2"/>
    <w:rsid w:val="00E904A3"/>
    <w:rsid w:val="00E920E1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247B"/>
    <w:rsid w:val="00EA2CE4"/>
    <w:rsid w:val="00EA33A2"/>
    <w:rsid w:val="00EA3F96"/>
    <w:rsid w:val="00EA48D0"/>
    <w:rsid w:val="00EA593A"/>
    <w:rsid w:val="00EA6977"/>
    <w:rsid w:val="00EA6A6E"/>
    <w:rsid w:val="00EA6DCB"/>
    <w:rsid w:val="00EA7C6B"/>
    <w:rsid w:val="00EA7D0A"/>
    <w:rsid w:val="00EB0F01"/>
    <w:rsid w:val="00EB1582"/>
    <w:rsid w:val="00EB1F03"/>
    <w:rsid w:val="00EB5ADB"/>
    <w:rsid w:val="00EB6218"/>
    <w:rsid w:val="00EB69EF"/>
    <w:rsid w:val="00EB7706"/>
    <w:rsid w:val="00EB7D8A"/>
    <w:rsid w:val="00EC34F3"/>
    <w:rsid w:val="00EC375B"/>
    <w:rsid w:val="00EC4F39"/>
    <w:rsid w:val="00EC5E3F"/>
    <w:rsid w:val="00EC6022"/>
    <w:rsid w:val="00EC6320"/>
    <w:rsid w:val="00EC6EF4"/>
    <w:rsid w:val="00EC70E0"/>
    <w:rsid w:val="00EC7772"/>
    <w:rsid w:val="00EC77E7"/>
    <w:rsid w:val="00EC79C5"/>
    <w:rsid w:val="00ED17B7"/>
    <w:rsid w:val="00ED1ACA"/>
    <w:rsid w:val="00ED2041"/>
    <w:rsid w:val="00ED20E8"/>
    <w:rsid w:val="00ED2F98"/>
    <w:rsid w:val="00ED3E1B"/>
    <w:rsid w:val="00ED5F52"/>
    <w:rsid w:val="00ED6892"/>
    <w:rsid w:val="00ED69D3"/>
    <w:rsid w:val="00ED6FC5"/>
    <w:rsid w:val="00EE13AE"/>
    <w:rsid w:val="00EE2336"/>
    <w:rsid w:val="00EE25EA"/>
    <w:rsid w:val="00EE276D"/>
    <w:rsid w:val="00EE2AF3"/>
    <w:rsid w:val="00EE34B6"/>
    <w:rsid w:val="00EE4741"/>
    <w:rsid w:val="00EE5409"/>
    <w:rsid w:val="00EE55B2"/>
    <w:rsid w:val="00EE66D7"/>
    <w:rsid w:val="00EE71EF"/>
    <w:rsid w:val="00EE7DA9"/>
    <w:rsid w:val="00EF0C15"/>
    <w:rsid w:val="00EF214A"/>
    <w:rsid w:val="00EF2287"/>
    <w:rsid w:val="00EF34D3"/>
    <w:rsid w:val="00EF38CF"/>
    <w:rsid w:val="00EF3C89"/>
    <w:rsid w:val="00EF5339"/>
    <w:rsid w:val="00EF6B9E"/>
    <w:rsid w:val="00EF7EF1"/>
    <w:rsid w:val="00F016E6"/>
    <w:rsid w:val="00F02C85"/>
    <w:rsid w:val="00F02F18"/>
    <w:rsid w:val="00F03081"/>
    <w:rsid w:val="00F03B0F"/>
    <w:rsid w:val="00F03EC4"/>
    <w:rsid w:val="00F04357"/>
    <w:rsid w:val="00F047A1"/>
    <w:rsid w:val="00F04926"/>
    <w:rsid w:val="00F04D2F"/>
    <w:rsid w:val="00F04D8C"/>
    <w:rsid w:val="00F04FF6"/>
    <w:rsid w:val="00F0504C"/>
    <w:rsid w:val="00F050A8"/>
    <w:rsid w:val="00F07352"/>
    <w:rsid w:val="00F100D0"/>
    <w:rsid w:val="00F109FC"/>
    <w:rsid w:val="00F13D95"/>
    <w:rsid w:val="00F1480E"/>
    <w:rsid w:val="00F1493B"/>
    <w:rsid w:val="00F14BD8"/>
    <w:rsid w:val="00F16057"/>
    <w:rsid w:val="00F16324"/>
    <w:rsid w:val="00F1636E"/>
    <w:rsid w:val="00F17007"/>
    <w:rsid w:val="00F173C7"/>
    <w:rsid w:val="00F20DC2"/>
    <w:rsid w:val="00F221E2"/>
    <w:rsid w:val="00F233C0"/>
    <w:rsid w:val="00F2375B"/>
    <w:rsid w:val="00F2446E"/>
    <w:rsid w:val="00F24F93"/>
    <w:rsid w:val="00F2561F"/>
    <w:rsid w:val="00F2637D"/>
    <w:rsid w:val="00F27EE6"/>
    <w:rsid w:val="00F3047C"/>
    <w:rsid w:val="00F30D43"/>
    <w:rsid w:val="00F31334"/>
    <w:rsid w:val="00F32E76"/>
    <w:rsid w:val="00F33998"/>
    <w:rsid w:val="00F342FD"/>
    <w:rsid w:val="00F34E9E"/>
    <w:rsid w:val="00F36DC0"/>
    <w:rsid w:val="00F37E1F"/>
    <w:rsid w:val="00F400A1"/>
    <w:rsid w:val="00F40AB0"/>
    <w:rsid w:val="00F41374"/>
    <w:rsid w:val="00F41684"/>
    <w:rsid w:val="00F418ED"/>
    <w:rsid w:val="00F42EFD"/>
    <w:rsid w:val="00F4322F"/>
    <w:rsid w:val="00F43914"/>
    <w:rsid w:val="00F4405B"/>
    <w:rsid w:val="00F44755"/>
    <w:rsid w:val="00F44FE5"/>
    <w:rsid w:val="00F451CD"/>
    <w:rsid w:val="00F455E0"/>
    <w:rsid w:val="00F45DF7"/>
    <w:rsid w:val="00F45E7C"/>
    <w:rsid w:val="00F5354F"/>
    <w:rsid w:val="00F5458D"/>
    <w:rsid w:val="00F548D4"/>
    <w:rsid w:val="00F54D55"/>
    <w:rsid w:val="00F54E42"/>
    <w:rsid w:val="00F54F3A"/>
    <w:rsid w:val="00F55028"/>
    <w:rsid w:val="00F5670E"/>
    <w:rsid w:val="00F60892"/>
    <w:rsid w:val="00F61E6F"/>
    <w:rsid w:val="00F62854"/>
    <w:rsid w:val="00F63E50"/>
    <w:rsid w:val="00F64473"/>
    <w:rsid w:val="00F646B2"/>
    <w:rsid w:val="00F64A34"/>
    <w:rsid w:val="00F653A1"/>
    <w:rsid w:val="00F65562"/>
    <w:rsid w:val="00F659E1"/>
    <w:rsid w:val="00F668FF"/>
    <w:rsid w:val="00F670F7"/>
    <w:rsid w:val="00F67BCC"/>
    <w:rsid w:val="00F702E2"/>
    <w:rsid w:val="00F70930"/>
    <w:rsid w:val="00F70B2E"/>
    <w:rsid w:val="00F710B8"/>
    <w:rsid w:val="00F71FAA"/>
    <w:rsid w:val="00F7270D"/>
    <w:rsid w:val="00F73385"/>
    <w:rsid w:val="00F73DE4"/>
    <w:rsid w:val="00F74C9F"/>
    <w:rsid w:val="00F759EE"/>
    <w:rsid w:val="00F7677E"/>
    <w:rsid w:val="00F76F3C"/>
    <w:rsid w:val="00F77AA0"/>
    <w:rsid w:val="00F808C5"/>
    <w:rsid w:val="00F81D0E"/>
    <w:rsid w:val="00F832E1"/>
    <w:rsid w:val="00F83CAA"/>
    <w:rsid w:val="00F844A6"/>
    <w:rsid w:val="00F84743"/>
    <w:rsid w:val="00F84BB0"/>
    <w:rsid w:val="00F85369"/>
    <w:rsid w:val="00F8565C"/>
    <w:rsid w:val="00F858DD"/>
    <w:rsid w:val="00F8644C"/>
    <w:rsid w:val="00F8682C"/>
    <w:rsid w:val="00F91B63"/>
    <w:rsid w:val="00F920C2"/>
    <w:rsid w:val="00F9269B"/>
    <w:rsid w:val="00F92B3F"/>
    <w:rsid w:val="00F9319A"/>
    <w:rsid w:val="00F93DC9"/>
    <w:rsid w:val="00F945A1"/>
    <w:rsid w:val="00F94872"/>
    <w:rsid w:val="00F9547F"/>
    <w:rsid w:val="00F9679F"/>
    <w:rsid w:val="00F967E0"/>
    <w:rsid w:val="00F96A6A"/>
    <w:rsid w:val="00F97C20"/>
    <w:rsid w:val="00FA054F"/>
    <w:rsid w:val="00FA08AC"/>
    <w:rsid w:val="00FA114D"/>
    <w:rsid w:val="00FA156D"/>
    <w:rsid w:val="00FA251E"/>
    <w:rsid w:val="00FA3E5C"/>
    <w:rsid w:val="00FA43B6"/>
    <w:rsid w:val="00FA4C14"/>
    <w:rsid w:val="00FA4EA2"/>
    <w:rsid w:val="00FA5A3F"/>
    <w:rsid w:val="00FA5CCF"/>
    <w:rsid w:val="00FA5D88"/>
    <w:rsid w:val="00FA6D0A"/>
    <w:rsid w:val="00FA6E42"/>
    <w:rsid w:val="00FA751A"/>
    <w:rsid w:val="00FA7AEE"/>
    <w:rsid w:val="00FB0152"/>
    <w:rsid w:val="00FB1482"/>
    <w:rsid w:val="00FB1A63"/>
    <w:rsid w:val="00FB212A"/>
    <w:rsid w:val="00FB2772"/>
    <w:rsid w:val="00FB29A4"/>
    <w:rsid w:val="00FB33E4"/>
    <w:rsid w:val="00FB354E"/>
    <w:rsid w:val="00FB35B5"/>
    <w:rsid w:val="00FB3858"/>
    <w:rsid w:val="00FB38D8"/>
    <w:rsid w:val="00FB5641"/>
    <w:rsid w:val="00FB6C2B"/>
    <w:rsid w:val="00FB73B2"/>
    <w:rsid w:val="00FC0E82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292"/>
    <w:rsid w:val="00FC2390"/>
    <w:rsid w:val="00FC29BA"/>
    <w:rsid w:val="00FC3B63"/>
    <w:rsid w:val="00FC3E02"/>
    <w:rsid w:val="00FC492C"/>
    <w:rsid w:val="00FC5073"/>
    <w:rsid w:val="00FC50FE"/>
    <w:rsid w:val="00FC5381"/>
    <w:rsid w:val="00FC5CFA"/>
    <w:rsid w:val="00FC64E4"/>
    <w:rsid w:val="00FD0236"/>
    <w:rsid w:val="00FD066C"/>
    <w:rsid w:val="00FD17F7"/>
    <w:rsid w:val="00FD298B"/>
    <w:rsid w:val="00FD34F8"/>
    <w:rsid w:val="00FD4861"/>
    <w:rsid w:val="00FD554D"/>
    <w:rsid w:val="00FD5812"/>
    <w:rsid w:val="00FD5B24"/>
    <w:rsid w:val="00FD6125"/>
    <w:rsid w:val="00FE05B4"/>
    <w:rsid w:val="00FE1231"/>
    <w:rsid w:val="00FE1846"/>
    <w:rsid w:val="00FE2E0E"/>
    <w:rsid w:val="00FE30C5"/>
    <w:rsid w:val="00FE31E9"/>
    <w:rsid w:val="00FE362B"/>
    <w:rsid w:val="00FE37EF"/>
    <w:rsid w:val="00FE3C95"/>
    <w:rsid w:val="00FE3D33"/>
    <w:rsid w:val="00FE42FD"/>
    <w:rsid w:val="00FE4997"/>
    <w:rsid w:val="00FE5C16"/>
    <w:rsid w:val="00FE5F5F"/>
    <w:rsid w:val="00FE7308"/>
    <w:rsid w:val="00FE7D49"/>
    <w:rsid w:val="00FF0D93"/>
    <w:rsid w:val="00FF17CA"/>
    <w:rsid w:val="00FF1E3C"/>
    <w:rsid w:val="00FF2BC7"/>
    <w:rsid w:val="00FF322C"/>
    <w:rsid w:val="00FF32B1"/>
    <w:rsid w:val="00FF373C"/>
    <w:rsid w:val="00FF3C9A"/>
    <w:rsid w:val="00FF42CB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Bulleted">
    <w:name w:val="Bulleted"/>
    <w:rsid w:val="003C27AE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EditiingInstruction">
    <w:name w:val="Editiing Instruction"/>
    <w:uiPriority w:val="99"/>
    <w:rsid w:val="003C27A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en-US"/>
    </w:rPr>
  </w:style>
  <w:style w:type="paragraph" w:customStyle="1" w:styleId="SP9102438">
    <w:name w:val="SP.9.102438"/>
    <w:basedOn w:val="Default"/>
    <w:next w:val="Default"/>
    <w:uiPriority w:val="99"/>
    <w:rsid w:val="009935C6"/>
    <w:rPr>
      <w:color w:val="auto"/>
    </w:rPr>
  </w:style>
  <w:style w:type="paragraph" w:customStyle="1" w:styleId="SP9102407">
    <w:name w:val="SP.9.102407"/>
    <w:basedOn w:val="Default"/>
    <w:next w:val="Default"/>
    <w:uiPriority w:val="99"/>
    <w:rsid w:val="009935C6"/>
    <w:rPr>
      <w:color w:val="auto"/>
    </w:rPr>
  </w:style>
  <w:style w:type="paragraph" w:customStyle="1" w:styleId="SP9102405">
    <w:name w:val="SP.9.102405"/>
    <w:basedOn w:val="Default"/>
    <w:next w:val="Default"/>
    <w:uiPriority w:val="99"/>
    <w:rsid w:val="009935C6"/>
    <w:rPr>
      <w:color w:val="auto"/>
    </w:rPr>
  </w:style>
  <w:style w:type="paragraph" w:customStyle="1" w:styleId="SP9102404">
    <w:name w:val="SP.9.102404"/>
    <w:basedOn w:val="Default"/>
    <w:next w:val="Default"/>
    <w:uiPriority w:val="99"/>
    <w:rsid w:val="009935C6"/>
    <w:rPr>
      <w:color w:val="auto"/>
    </w:rPr>
  </w:style>
  <w:style w:type="paragraph" w:customStyle="1" w:styleId="SP9102410">
    <w:name w:val="SP.9.102410"/>
    <w:basedOn w:val="Default"/>
    <w:next w:val="Default"/>
    <w:uiPriority w:val="99"/>
    <w:rsid w:val="009935C6"/>
    <w:rPr>
      <w:color w:val="auto"/>
    </w:rPr>
  </w:style>
  <w:style w:type="paragraph" w:customStyle="1" w:styleId="SP16172214">
    <w:name w:val="SP.16.172214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166">
    <w:name w:val="SP.16.172166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307">
    <w:name w:val="SP.16.172307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character" w:customStyle="1" w:styleId="SC9192630">
    <w:name w:val="SC.9.192630"/>
    <w:uiPriority w:val="99"/>
    <w:rsid w:val="0061399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Bulleted">
    <w:name w:val="Bulleted"/>
    <w:rsid w:val="003C27AE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EditiingInstruction">
    <w:name w:val="Editiing Instruction"/>
    <w:uiPriority w:val="99"/>
    <w:rsid w:val="003C27A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en-US"/>
    </w:rPr>
  </w:style>
  <w:style w:type="paragraph" w:customStyle="1" w:styleId="SP9102438">
    <w:name w:val="SP.9.102438"/>
    <w:basedOn w:val="Default"/>
    <w:next w:val="Default"/>
    <w:uiPriority w:val="99"/>
    <w:rsid w:val="009935C6"/>
    <w:rPr>
      <w:color w:val="auto"/>
    </w:rPr>
  </w:style>
  <w:style w:type="paragraph" w:customStyle="1" w:styleId="SP9102407">
    <w:name w:val="SP.9.102407"/>
    <w:basedOn w:val="Default"/>
    <w:next w:val="Default"/>
    <w:uiPriority w:val="99"/>
    <w:rsid w:val="009935C6"/>
    <w:rPr>
      <w:color w:val="auto"/>
    </w:rPr>
  </w:style>
  <w:style w:type="paragraph" w:customStyle="1" w:styleId="SP9102405">
    <w:name w:val="SP.9.102405"/>
    <w:basedOn w:val="Default"/>
    <w:next w:val="Default"/>
    <w:uiPriority w:val="99"/>
    <w:rsid w:val="009935C6"/>
    <w:rPr>
      <w:color w:val="auto"/>
    </w:rPr>
  </w:style>
  <w:style w:type="paragraph" w:customStyle="1" w:styleId="SP9102404">
    <w:name w:val="SP.9.102404"/>
    <w:basedOn w:val="Default"/>
    <w:next w:val="Default"/>
    <w:uiPriority w:val="99"/>
    <w:rsid w:val="009935C6"/>
    <w:rPr>
      <w:color w:val="auto"/>
    </w:rPr>
  </w:style>
  <w:style w:type="paragraph" w:customStyle="1" w:styleId="SP9102410">
    <w:name w:val="SP.9.102410"/>
    <w:basedOn w:val="Default"/>
    <w:next w:val="Default"/>
    <w:uiPriority w:val="99"/>
    <w:rsid w:val="009935C6"/>
    <w:rPr>
      <w:color w:val="auto"/>
    </w:rPr>
  </w:style>
  <w:style w:type="paragraph" w:customStyle="1" w:styleId="SP16172214">
    <w:name w:val="SP.16.172214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166">
    <w:name w:val="SP.16.172166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paragraph" w:customStyle="1" w:styleId="SP16172307">
    <w:name w:val="SP.16.172307"/>
    <w:basedOn w:val="Default"/>
    <w:next w:val="Default"/>
    <w:uiPriority w:val="99"/>
    <w:rsid w:val="00CA32E1"/>
    <w:rPr>
      <w:rFonts w:ascii="Courier New" w:hAnsi="Courier New" w:cs="Courier New"/>
      <w:color w:val="auto"/>
    </w:rPr>
  </w:style>
  <w:style w:type="character" w:customStyle="1" w:styleId="SC9192630">
    <w:name w:val="SC.9.192630"/>
    <w:uiPriority w:val="99"/>
    <w:rsid w:val="0061399A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Matthew.fischer@broadcom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66B3-83D1-4AB9-BB1E-C71B153DD9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EDCAB0-B6CF-45FA-80BE-A9794A7333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EFD0C3-3119-4491-9620-361CF748C5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F05F7D-5986-4AE3-A322-91DBA199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2037</Words>
  <Characters>11613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5</vt:i4>
      </vt:variant>
    </vt:vector>
  </HeadingPairs>
  <TitlesOfParts>
    <vt:vector size="6" baseType="lpstr">
      <vt:lpstr>doc.: IEEE 802.11-19/0348r0</vt:lpstr>
      <vt:lpstr>PARS II (Fragmentation level 3)</vt:lpstr>
      <vt:lpstr>    25.3 Fragmentation</vt:lpstr>
      <vt:lpstr>        25.3.1 General</vt:lpstr>
      <vt:lpstr>        25.3.2 Procedure at the originator</vt:lpstr>
      <vt:lpstr>        25.3.3 Procedure at the receiver</vt:lpstr>
    </vt:vector>
  </TitlesOfParts>
  <Company>Huawei Technologies Co.,Ltd.</Company>
  <LinksUpToDate>false</LinksUpToDate>
  <CharactersWithSpaces>13623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802.11-19/0348r1</dc:title>
  <dc:subject>Submission</dc:subject>
  <dc:creator>Matthew Fischer, Broadcom</dc:creator>
  <cp:keywords>March 2019</cp:keywords>
  <cp:lastModifiedBy>Matthew Fischer</cp:lastModifiedBy>
  <cp:revision>7</cp:revision>
  <cp:lastPrinted>2010-05-04T02:47:00Z</cp:lastPrinted>
  <dcterms:created xsi:type="dcterms:W3CDTF">2019-03-08T23:41:00Z</dcterms:created>
  <dcterms:modified xsi:type="dcterms:W3CDTF">2019-03-08T23:52:00Z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