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5DC75" w14:textId="477B36E5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E13124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37A01702" w:rsidR="00B6527E" w:rsidRPr="00E13124" w:rsidRDefault="00CB5B4E" w:rsidP="00913ABF">
            <w:pPr>
              <w:pStyle w:val="T2"/>
              <w:rPr>
                <w:sz w:val="20"/>
              </w:rPr>
            </w:pPr>
            <w:r w:rsidRPr="00E13124">
              <w:rPr>
                <w:sz w:val="20"/>
              </w:rPr>
              <w:t xml:space="preserve">CR </w:t>
            </w:r>
            <w:r w:rsidR="00B6527E" w:rsidRPr="00E13124">
              <w:rPr>
                <w:sz w:val="20"/>
              </w:rPr>
              <w:t xml:space="preserve">for </w:t>
            </w:r>
            <w:r w:rsidR="00F937E1">
              <w:rPr>
                <w:sz w:val="20"/>
              </w:rPr>
              <w:t>Clause 4</w:t>
            </w:r>
          </w:p>
        </w:tc>
      </w:tr>
      <w:tr w:rsidR="00B6527E" w:rsidRPr="00E13124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766A7203" w:rsidR="00B6527E" w:rsidRPr="00E13124" w:rsidRDefault="00B6527E" w:rsidP="00BB08D8">
            <w:pPr>
              <w:pStyle w:val="T2"/>
              <w:ind w:left="0"/>
              <w:rPr>
                <w:sz w:val="14"/>
              </w:rPr>
            </w:pPr>
            <w:r w:rsidRPr="00E13124">
              <w:rPr>
                <w:sz w:val="14"/>
              </w:rPr>
              <w:t>Date:</w:t>
            </w:r>
            <w:r w:rsidR="00215CE5" w:rsidRPr="00E13124">
              <w:rPr>
                <w:b w:val="0"/>
                <w:sz w:val="14"/>
              </w:rPr>
              <w:t xml:space="preserve">  201</w:t>
            </w:r>
            <w:r w:rsidR="00A44143">
              <w:rPr>
                <w:b w:val="0"/>
                <w:sz w:val="14"/>
              </w:rPr>
              <w:t>8</w:t>
            </w:r>
            <w:r w:rsidR="00BB08D8" w:rsidRPr="00E13124">
              <w:rPr>
                <w:b w:val="0"/>
                <w:sz w:val="14"/>
              </w:rPr>
              <w:t>-</w:t>
            </w:r>
            <w:r w:rsidR="00A44143">
              <w:rPr>
                <w:b w:val="0"/>
                <w:sz w:val="14"/>
              </w:rPr>
              <w:t>1</w:t>
            </w:r>
            <w:r w:rsidR="00BB08D8" w:rsidRPr="00E13124">
              <w:rPr>
                <w:b w:val="0"/>
                <w:sz w:val="14"/>
              </w:rPr>
              <w:t>1</w:t>
            </w:r>
            <w:r w:rsidRPr="00E13124">
              <w:rPr>
                <w:b w:val="0"/>
                <w:sz w:val="14"/>
              </w:rPr>
              <w:t>-</w:t>
            </w:r>
            <w:r w:rsidR="00A44143">
              <w:rPr>
                <w:b w:val="0"/>
                <w:sz w:val="14"/>
              </w:rPr>
              <w:t>05</w:t>
            </w:r>
          </w:p>
        </w:tc>
      </w:tr>
      <w:tr w:rsidR="00B6527E" w:rsidRPr="00E13124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Author(s):</w:t>
            </w:r>
          </w:p>
        </w:tc>
      </w:tr>
      <w:tr w:rsidR="00B6527E" w:rsidRPr="00E13124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E13124" w:rsidRDefault="00AE1931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email</w:t>
            </w:r>
          </w:p>
        </w:tc>
      </w:tr>
      <w:tr w:rsidR="00B6527E" w:rsidRPr="00E13124" w14:paraId="2A56A94E" w14:textId="77777777" w:rsidTr="00B35C02">
        <w:trPr>
          <w:trHeight w:val="1036"/>
          <w:jc w:val="center"/>
        </w:trPr>
        <w:tc>
          <w:tcPr>
            <w:tcW w:w="1615" w:type="dxa"/>
            <w:vAlign w:val="center"/>
          </w:tcPr>
          <w:p w14:paraId="2865B567" w14:textId="7EFC4F44" w:rsidR="00B6527E" w:rsidRPr="00E13124" w:rsidRDefault="00A26EA8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>
              <w:rPr>
                <w:b w:val="0"/>
                <w:kern w:val="24"/>
                <w:sz w:val="12"/>
                <w:szCs w:val="18"/>
              </w:rPr>
              <w:t>Guoqing</w:t>
            </w:r>
          </w:p>
        </w:tc>
        <w:tc>
          <w:tcPr>
            <w:tcW w:w="1530" w:type="dxa"/>
            <w:vAlign w:val="center"/>
          </w:tcPr>
          <w:p w14:paraId="60ECF008" w14:textId="60CD3F22" w:rsidR="00B6527E" w:rsidRPr="00E13124" w:rsidRDefault="00B35C02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>
              <w:rPr>
                <w:sz w:val="14"/>
              </w:rPr>
              <w:t xml:space="preserve">Apple </w:t>
            </w:r>
          </w:p>
        </w:tc>
        <w:tc>
          <w:tcPr>
            <w:tcW w:w="2070" w:type="dxa"/>
            <w:vAlign w:val="center"/>
          </w:tcPr>
          <w:p w14:paraId="7CC144E9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74E257FE" w14:textId="4A6AD1B8" w:rsidR="00B6527E" w:rsidRPr="00E13124" w:rsidRDefault="00B35C02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>
              <w:rPr>
                <w:b w:val="0"/>
                <w:kern w:val="24"/>
                <w:sz w:val="12"/>
                <w:szCs w:val="18"/>
              </w:rPr>
              <w:t>Guoqing_li@apple.com</w:t>
            </w:r>
          </w:p>
        </w:tc>
      </w:tr>
    </w:tbl>
    <w:p w14:paraId="0D50F160" w14:textId="77777777" w:rsidR="00CA09B2" w:rsidRPr="00E13124" w:rsidRDefault="00922D4C">
      <w:pPr>
        <w:pStyle w:val="T1"/>
        <w:spacing w:after="120"/>
        <w:rPr>
          <w:sz w:val="16"/>
        </w:rPr>
      </w:pPr>
      <w:r w:rsidRPr="00E13124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B04A788" wp14:editId="0C9BF78F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E05FA5C" w14:textId="77777777" w:rsidR="00B607C4" w:rsidRDefault="00B607C4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19BC152" w14:textId="2266B5E1" w:rsidR="00B607C4" w:rsidRDefault="00B607C4" w:rsidP="00E22591">
                            <w:r>
                              <w:t xml:space="preserve">This document provides CR for CIDs </w:t>
                            </w:r>
                            <w:r w:rsidR="00B35C02">
                              <w:t xml:space="preserve">related to </w:t>
                            </w:r>
                            <w:r w:rsidR="00F937E1">
                              <w:t>15153, 15161, 16335, 16387, 16388, 16549, 16640, 16642, 17002, 17049, 17050, 17051.</w:t>
                            </w:r>
                          </w:p>
                          <w:p w14:paraId="3717481B" w14:textId="1E94883B" w:rsidR="00B607C4" w:rsidRDefault="00B607C4" w:rsidP="00E13F8F"/>
                          <w:p w14:paraId="53C8E73A" w14:textId="77777777" w:rsidR="00B607C4" w:rsidRDefault="00B607C4" w:rsidP="00E13F8F">
                            <w:pPr>
                              <w:rPr>
                                <w:ins w:id="0" w:author="Cariou, Laurent" w:date="2018-01-11T15:06:00Z"/>
                                <w:rFonts w:ascii="Calibri" w:hAnsi="Calibri" w:cs="Calibri"/>
                                <w:color w:val="000000"/>
                                <w:szCs w:val="22"/>
                              </w:rPr>
                            </w:pPr>
                          </w:p>
                          <w:p w14:paraId="5D5B8AD0" w14:textId="1B586DF3" w:rsidR="00B607C4" w:rsidRDefault="00B607C4" w:rsidP="00E13F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04A78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" o:allowincell="f" stroked="f">
                <v:textbox>
                  <w:txbxContent>
                    <w:p w14:paraId="2E05FA5C" w14:textId="77777777" w:rsidR="00B607C4" w:rsidRDefault="00B607C4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19BC152" w14:textId="2266B5E1" w:rsidR="00B607C4" w:rsidRDefault="00B607C4" w:rsidP="00E22591">
                      <w:r>
                        <w:t xml:space="preserve">This document provides CR for CIDs </w:t>
                      </w:r>
                      <w:r w:rsidR="00B35C02">
                        <w:t xml:space="preserve">related to </w:t>
                      </w:r>
                      <w:r w:rsidR="00F937E1">
                        <w:t>15153, 15161, 16335, 16387, 16388, 16549, 16640, 16642, 17002, 17049, 17050, 17051.</w:t>
                      </w:r>
                    </w:p>
                    <w:p w14:paraId="3717481B" w14:textId="1E94883B" w:rsidR="00B607C4" w:rsidRDefault="00B607C4" w:rsidP="00E13F8F"/>
                    <w:p w14:paraId="53C8E73A" w14:textId="77777777" w:rsidR="00B607C4" w:rsidRDefault="00B607C4" w:rsidP="00E13F8F">
                      <w:pPr>
                        <w:rPr>
                          <w:ins w:id="1" w:author="Cariou, Laurent" w:date="2018-01-11T15:06:00Z"/>
                          <w:rFonts w:ascii="Calibri" w:hAnsi="Calibri" w:cs="Calibri"/>
                          <w:color w:val="000000"/>
                          <w:szCs w:val="22"/>
                        </w:rPr>
                      </w:pPr>
                    </w:p>
                    <w:p w14:paraId="5D5B8AD0" w14:textId="1B586DF3" w:rsidR="00B607C4" w:rsidRDefault="00B607C4" w:rsidP="00E13F8F"/>
                  </w:txbxContent>
                </v:textbox>
              </v:shape>
            </w:pict>
          </mc:Fallback>
        </mc:AlternateContent>
      </w:r>
    </w:p>
    <w:p w14:paraId="7548AE83" w14:textId="77777777" w:rsidR="00CA09B2" w:rsidRPr="00E13124" w:rsidRDefault="00CA09B2" w:rsidP="00F44F02">
      <w:pPr>
        <w:rPr>
          <w:sz w:val="16"/>
        </w:rPr>
      </w:pPr>
      <w:r w:rsidRPr="00E13124">
        <w:rPr>
          <w:sz w:val="16"/>
        </w:rPr>
        <w:br w:type="page"/>
      </w:r>
    </w:p>
    <w:p w14:paraId="005BD21A" w14:textId="77777777" w:rsidR="006C720C" w:rsidRPr="00E13124" w:rsidRDefault="006C720C">
      <w:pPr>
        <w:rPr>
          <w:rStyle w:val="Strong"/>
          <w:sz w:val="16"/>
        </w:rPr>
      </w:pPr>
    </w:p>
    <w:p w14:paraId="5E73F691" w14:textId="77777777" w:rsidR="001968A8" w:rsidRPr="00E13124" w:rsidRDefault="001968A8">
      <w:pPr>
        <w:rPr>
          <w:rStyle w:val="Strong"/>
          <w:sz w:val="16"/>
        </w:rPr>
      </w:pPr>
    </w:p>
    <w:p w14:paraId="21C6FB35" w14:textId="77777777" w:rsidR="001968A8" w:rsidRPr="00E13124" w:rsidRDefault="001968A8">
      <w:pPr>
        <w:rPr>
          <w:rStyle w:val="Strong"/>
          <w:sz w:val="16"/>
        </w:rPr>
      </w:pPr>
    </w:p>
    <w:p w14:paraId="699FF49F" w14:textId="77777777" w:rsidR="001968A8" w:rsidRPr="00E13124" w:rsidRDefault="001968A8">
      <w:pPr>
        <w:rPr>
          <w:rStyle w:val="Strong"/>
          <w:sz w:val="16"/>
        </w:rPr>
      </w:pPr>
    </w:p>
    <w:p w14:paraId="2899AF4C" w14:textId="77777777" w:rsidR="00FD709D" w:rsidRPr="00E13124" w:rsidRDefault="00FD709D" w:rsidP="002B1A82">
      <w:pPr>
        <w:rPr>
          <w:sz w:val="16"/>
        </w:rPr>
      </w:pPr>
    </w:p>
    <w:p w14:paraId="1139E681" w14:textId="77777777" w:rsidR="002B1A82" w:rsidRPr="00E13124" w:rsidRDefault="002B1A82" w:rsidP="002B1A82">
      <w:pPr>
        <w:rPr>
          <w:sz w:val="16"/>
        </w:rPr>
      </w:pPr>
    </w:p>
    <w:p w14:paraId="5D97E252" w14:textId="77777777" w:rsidR="00AA56F8" w:rsidRPr="00E13124" w:rsidRDefault="00AA56F8" w:rsidP="00913ABF">
      <w:pPr>
        <w:pStyle w:val="ListParagraph"/>
        <w:numPr>
          <w:ilvl w:val="0"/>
          <w:numId w:val="2"/>
        </w:numPr>
        <w:rPr>
          <w:b/>
          <w:sz w:val="20"/>
        </w:rPr>
      </w:pPr>
      <w:r w:rsidRPr="00E13124">
        <w:rPr>
          <w:b/>
          <w:sz w:val="20"/>
        </w:rPr>
        <w:t>Introduction</w:t>
      </w:r>
    </w:p>
    <w:p w14:paraId="26D24A72" w14:textId="77777777" w:rsidR="00AA56F8" w:rsidRPr="00E13124" w:rsidRDefault="00AA56F8" w:rsidP="0093524C">
      <w:pPr>
        <w:pStyle w:val="ListParagraph"/>
        <w:rPr>
          <w:b/>
          <w:sz w:val="20"/>
        </w:rPr>
      </w:pPr>
    </w:p>
    <w:p w14:paraId="6C7EB36E" w14:textId="77777777" w:rsidR="00AA56F8" w:rsidRPr="00E13124" w:rsidRDefault="00AA56F8" w:rsidP="00AA56F8">
      <w:pPr>
        <w:rPr>
          <w:sz w:val="16"/>
        </w:rPr>
      </w:pPr>
      <w:r w:rsidRPr="00E13124">
        <w:rPr>
          <w:sz w:val="16"/>
        </w:rPr>
        <w:t>Interpretation of a Motion to Adopt</w:t>
      </w:r>
    </w:p>
    <w:p w14:paraId="53B66FC2" w14:textId="77777777" w:rsidR="00AA56F8" w:rsidRPr="00E13124" w:rsidRDefault="00AA56F8" w:rsidP="00AA56F8">
      <w:pPr>
        <w:rPr>
          <w:sz w:val="16"/>
          <w:lang w:eastAsia="ko-KR"/>
        </w:rPr>
      </w:pPr>
    </w:p>
    <w:p w14:paraId="18EA356E" w14:textId="77777777" w:rsidR="00AA56F8" w:rsidRPr="00E13124" w:rsidRDefault="00AA56F8" w:rsidP="00AA56F8">
      <w:pPr>
        <w:rPr>
          <w:sz w:val="16"/>
          <w:lang w:eastAsia="ko-KR"/>
        </w:rPr>
      </w:pPr>
      <w:r w:rsidRPr="00E13124">
        <w:rPr>
          <w:sz w:val="16"/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E13124">
        <w:rPr>
          <w:sz w:val="16"/>
          <w:lang w:eastAsia="ko-KR"/>
        </w:rPr>
        <w:t>TGax</w:t>
      </w:r>
      <w:proofErr w:type="spellEnd"/>
      <w:r w:rsidRPr="00E13124">
        <w:rPr>
          <w:sz w:val="16"/>
          <w:lang w:eastAsia="ko-KR"/>
        </w:rPr>
        <w:t xml:space="preserve"> Draft. The introduction </w:t>
      </w:r>
      <w:r w:rsidR="00143077" w:rsidRPr="00E13124">
        <w:rPr>
          <w:sz w:val="16"/>
          <w:lang w:eastAsia="ko-KR"/>
        </w:rPr>
        <w:t>and the explanation of the proposed changes are</w:t>
      </w:r>
      <w:r w:rsidRPr="00E13124">
        <w:rPr>
          <w:sz w:val="16"/>
          <w:lang w:eastAsia="ko-KR"/>
        </w:rPr>
        <w:t xml:space="preserve"> not part of the adopted material.</w:t>
      </w:r>
    </w:p>
    <w:p w14:paraId="6C10692B" w14:textId="77777777" w:rsidR="00AA56F8" w:rsidRPr="00E13124" w:rsidRDefault="00AA56F8" w:rsidP="00AA56F8">
      <w:pPr>
        <w:rPr>
          <w:sz w:val="16"/>
          <w:lang w:eastAsia="ko-KR"/>
        </w:rPr>
      </w:pPr>
    </w:p>
    <w:p w14:paraId="4C9F76E7" w14:textId="77777777" w:rsidR="00AA56F8" w:rsidRPr="00E13124" w:rsidRDefault="00AA56F8" w:rsidP="00AA56F8">
      <w:pPr>
        <w:rPr>
          <w:b/>
          <w:bCs/>
          <w:i/>
          <w:iCs/>
          <w:sz w:val="16"/>
          <w:lang w:eastAsia="ko-KR"/>
        </w:rPr>
      </w:pPr>
      <w:r w:rsidRPr="00E13124">
        <w:rPr>
          <w:b/>
          <w:bCs/>
          <w:i/>
          <w:iCs/>
          <w:sz w:val="16"/>
          <w:lang w:eastAsia="ko-KR"/>
        </w:rPr>
        <w:t xml:space="preserve">Editing instructions formatted like this are intended to be copied into the </w:t>
      </w:r>
      <w:proofErr w:type="spellStart"/>
      <w:r w:rsidRPr="00E13124">
        <w:rPr>
          <w:b/>
          <w:bCs/>
          <w:i/>
          <w:iCs/>
          <w:sz w:val="16"/>
          <w:lang w:eastAsia="ko-KR"/>
        </w:rPr>
        <w:t>TGax</w:t>
      </w:r>
      <w:proofErr w:type="spellEnd"/>
      <w:r w:rsidRPr="00E13124">
        <w:rPr>
          <w:b/>
          <w:bCs/>
          <w:i/>
          <w:iCs/>
          <w:sz w:val="16"/>
          <w:lang w:eastAsia="ko-KR"/>
        </w:rPr>
        <w:t xml:space="preserve"> Draft (i.e. they are instructions to the 802.11 editor on how to merge the text with the baseline documents).</w:t>
      </w:r>
    </w:p>
    <w:p w14:paraId="1CA1657F" w14:textId="77777777" w:rsidR="00AA56F8" w:rsidRPr="00E13124" w:rsidRDefault="00AA56F8" w:rsidP="00AA56F8">
      <w:pPr>
        <w:rPr>
          <w:sz w:val="16"/>
          <w:lang w:eastAsia="ko-KR"/>
        </w:rPr>
      </w:pPr>
    </w:p>
    <w:p w14:paraId="76BF69FD" w14:textId="77777777" w:rsidR="00AA56F8" w:rsidRPr="00E13124" w:rsidRDefault="00AA56F8" w:rsidP="00AA56F8">
      <w:pPr>
        <w:rPr>
          <w:b/>
          <w:bCs/>
          <w:i/>
          <w:iCs/>
          <w:sz w:val="16"/>
          <w:lang w:eastAsia="ko-KR"/>
        </w:rPr>
      </w:pPr>
      <w:proofErr w:type="spellStart"/>
      <w:r w:rsidRPr="00E13124">
        <w:rPr>
          <w:b/>
          <w:bCs/>
          <w:i/>
          <w:iCs/>
          <w:sz w:val="16"/>
          <w:lang w:eastAsia="ko-KR"/>
        </w:rPr>
        <w:t>TGax</w:t>
      </w:r>
      <w:proofErr w:type="spellEnd"/>
      <w:r w:rsidRPr="00E13124">
        <w:rPr>
          <w:b/>
          <w:bCs/>
          <w:i/>
          <w:iCs/>
          <w:sz w:val="16"/>
          <w:lang w:eastAsia="ko-KR"/>
        </w:rPr>
        <w:t xml:space="preserve"> Editor: Editing instructions preceded by “</w:t>
      </w:r>
      <w:proofErr w:type="spellStart"/>
      <w:r w:rsidRPr="00E13124">
        <w:rPr>
          <w:b/>
          <w:bCs/>
          <w:i/>
          <w:iCs/>
          <w:sz w:val="16"/>
          <w:lang w:eastAsia="ko-KR"/>
        </w:rPr>
        <w:t>TGax</w:t>
      </w:r>
      <w:proofErr w:type="spellEnd"/>
      <w:r w:rsidRPr="00E13124">
        <w:rPr>
          <w:b/>
          <w:bCs/>
          <w:i/>
          <w:iCs/>
          <w:sz w:val="16"/>
          <w:lang w:eastAsia="ko-KR"/>
        </w:rPr>
        <w:t xml:space="preserve"> Editor” are instructions to the </w:t>
      </w:r>
      <w:proofErr w:type="spellStart"/>
      <w:r w:rsidRPr="00E13124">
        <w:rPr>
          <w:b/>
          <w:bCs/>
          <w:i/>
          <w:iCs/>
          <w:sz w:val="16"/>
          <w:lang w:eastAsia="ko-KR"/>
        </w:rPr>
        <w:t>TGax</w:t>
      </w:r>
      <w:proofErr w:type="spellEnd"/>
      <w:r w:rsidRPr="00E13124">
        <w:rPr>
          <w:b/>
          <w:bCs/>
          <w:i/>
          <w:iCs/>
          <w:sz w:val="16"/>
          <w:lang w:eastAsia="ko-KR"/>
        </w:rPr>
        <w:t xml:space="preserve"> editor to modify existing material in the </w:t>
      </w:r>
      <w:proofErr w:type="spellStart"/>
      <w:r w:rsidRPr="00E13124">
        <w:rPr>
          <w:b/>
          <w:bCs/>
          <w:i/>
          <w:iCs/>
          <w:sz w:val="16"/>
          <w:lang w:eastAsia="ko-KR"/>
        </w:rPr>
        <w:t>TGax</w:t>
      </w:r>
      <w:proofErr w:type="spellEnd"/>
      <w:r w:rsidRPr="00E13124">
        <w:rPr>
          <w:b/>
          <w:bCs/>
          <w:i/>
          <w:iCs/>
          <w:sz w:val="16"/>
          <w:lang w:eastAsia="ko-KR"/>
        </w:rPr>
        <w:t xml:space="preserve"> draft.  As a result of adopting the changes, the </w:t>
      </w:r>
      <w:proofErr w:type="spellStart"/>
      <w:r w:rsidRPr="00E13124">
        <w:rPr>
          <w:b/>
          <w:bCs/>
          <w:i/>
          <w:iCs/>
          <w:sz w:val="16"/>
          <w:lang w:eastAsia="ko-KR"/>
        </w:rPr>
        <w:t>TGax</w:t>
      </w:r>
      <w:proofErr w:type="spellEnd"/>
      <w:r w:rsidRPr="00E13124">
        <w:rPr>
          <w:b/>
          <w:bCs/>
          <w:i/>
          <w:iCs/>
          <w:sz w:val="16"/>
          <w:lang w:eastAsia="ko-KR"/>
        </w:rPr>
        <w:t xml:space="preserve"> editor will execute the instructions rather than copy them to the </w:t>
      </w:r>
      <w:proofErr w:type="spellStart"/>
      <w:r w:rsidRPr="00E13124">
        <w:rPr>
          <w:b/>
          <w:bCs/>
          <w:i/>
          <w:iCs/>
          <w:sz w:val="16"/>
          <w:lang w:eastAsia="ko-KR"/>
        </w:rPr>
        <w:t>TGa</w:t>
      </w:r>
      <w:r w:rsidRPr="00E13124">
        <w:rPr>
          <w:rFonts w:hint="eastAsia"/>
          <w:b/>
          <w:bCs/>
          <w:i/>
          <w:iCs/>
          <w:sz w:val="16"/>
          <w:lang w:eastAsia="ko-KR"/>
        </w:rPr>
        <w:t>x</w:t>
      </w:r>
      <w:proofErr w:type="spellEnd"/>
      <w:r w:rsidRPr="00E13124">
        <w:rPr>
          <w:b/>
          <w:bCs/>
          <w:i/>
          <w:iCs/>
          <w:sz w:val="16"/>
          <w:lang w:eastAsia="ko-KR"/>
        </w:rPr>
        <w:t xml:space="preserve"> Draft.</w:t>
      </w:r>
    </w:p>
    <w:p w14:paraId="5D518C14" w14:textId="77777777" w:rsidR="00E13124" w:rsidRPr="0013617A" w:rsidRDefault="00E13124" w:rsidP="0093524C">
      <w:pPr>
        <w:pStyle w:val="ListParagraph"/>
        <w:rPr>
          <w:b/>
          <w:sz w:val="16"/>
        </w:rPr>
      </w:pPr>
    </w:p>
    <w:tbl>
      <w:tblPr>
        <w:tblW w:w="10075" w:type="dxa"/>
        <w:tblLook w:val="04A0" w:firstRow="1" w:lastRow="0" w:firstColumn="1" w:lastColumn="0" w:noHBand="0" w:noVBand="1"/>
        <w:tblPrChange w:id="2" w:author="Guoqing Li" w:date="2018-11-06T17:29:00Z">
          <w:tblPr>
            <w:tblW w:w="10075" w:type="dxa"/>
            <w:tblLook w:val="04A0" w:firstRow="1" w:lastRow="0" w:firstColumn="1" w:lastColumn="0" w:noHBand="0" w:noVBand="1"/>
          </w:tblPr>
        </w:tblPrChange>
      </w:tblPr>
      <w:tblGrid>
        <w:gridCol w:w="775"/>
        <w:gridCol w:w="1328"/>
        <w:gridCol w:w="831"/>
        <w:gridCol w:w="884"/>
        <w:gridCol w:w="2603"/>
        <w:gridCol w:w="1713"/>
        <w:gridCol w:w="1941"/>
        <w:tblGridChange w:id="3">
          <w:tblGrid>
            <w:gridCol w:w="775"/>
            <w:gridCol w:w="1328"/>
            <w:gridCol w:w="831"/>
            <w:gridCol w:w="884"/>
            <w:gridCol w:w="2603"/>
            <w:gridCol w:w="1713"/>
            <w:gridCol w:w="1941"/>
          </w:tblGrid>
        </w:tblGridChange>
      </w:tblGrid>
      <w:tr w:rsidR="00627346" w:rsidRPr="00434760" w14:paraId="4AC8D0C3" w14:textId="77777777" w:rsidTr="00916AC1">
        <w:trPr>
          <w:trHeight w:val="520"/>
          <w:trPrChange w:id="4" w:author="Guoqing Li" w:date="2018-11-06T17:29:00Z">
            <w:trPr>
              <w:trHeight w:val="520"/>
            </w:trPr>
          </w:trPrChange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" w:author="Guoqing Li" w:date="2018-11-06T17:29:00Z">
              <w:tcPr>
                <w:tcW w:w="7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933D5AC" w14:textId="77777777" w:rsidR="00E71728" w:rsidRPr="00434760" w:rsidRDefault="00E71728" w:rsidP="00434760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</w:pPr>
            <w:r w:rsidRPr="00434760"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" w:author="Guoqing Li" w:date="2018-11-06T17:29:00Z">
              <w:tcPr>
                <w:tcW w:w="132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498F8B4" w14:textId="77777777" w:rsidR="00E71728" w:rsidRPr="00434760" w:rsidRDefault="00E71728" w:rsidP="00434760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</w:pPr>
            <w:r w:rsidRPr="00434760"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  <w:t>Commenter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" w:author="Guoqing Li" w:date="2018-11-06T17:29:00Z">
              <w:tcPr>
                <w:tcW w:w="71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A3C4C9D" w14:textId="77777777" w:rsidR="00E71728" w:rsidRPr="00434760" w:rsidRDefault="00E71728" w:rsidP="00434760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</w:pPr>
            <w:r w:rsidRPr="00434760"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" w:author="Guoqing Li" w:date="2018-11-06T17:29:00Z">
              <w:tcPr>
                <w:tcW w:w="88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65412E7" w14:textId="77777777" w:rsidR="00E71728" w:rsidRPr="00434760" w:rsidRDefault="00E71728" w:rsidP="00434760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</w:pPr>
            <w:r w:rsidRPr="00434760"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" w:author="Guoqing Li" w:date="2018-11-06T17:29:00Z">
              <w:tcPr>
                <w:tcW w:w="26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2660906" w14:textId="77777777" w:rsidR="00E71728" w:rsidRPr="00434760" w:rsidRDefault="00E71728" w:rsidP="00434760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</w:pPr>
            <w:r w:rsidRPr="00434760"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" w:author="Guoqing Li" w:date="2018-11-06T17:29:00Z">
              <w:tcPr>
                <w:tcW w:w="172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F75149A" w14:textId="77777777" w:rsidR="00E71728" w:rsidRPr="00434760" w:rsidRDefault="00E71728" w:rsidP="00434760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</w:pPr>
            <w:r w:rsidRPr="00434760"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" w:author="Guoqing Li" w:date="2018-11-06T17:29:00Z">
              <w:tcPr>
                <w:tcW w:w="196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9A447AA" w14:textId="77777777" w:rsidR="00E71728" w:rsidRPr="00434760" w:rsidRDefault="00E71728" w:rsidP="00434760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</w:pPr>
            <w:r w:rsidRPr="00434760">
              <w:rPr>
                <w:rFonts w:ascii="Arial" w:eastAsia="Times New Roman" w:hAnsi="Arial" w:cs="Arial"/>
                <w:b/>
                <w:bCs/>
                <w:sz w:val="20"/>
                <w:lang w:val="en-US"/>
              </w:rPr>
              <w:t>Resolution</w:t>
            </w:r>
          </w:p>
        </w:tc>
      </w:tr>
      <w:tr w:rsidR="00FD22BA" w14:paraId="575ECE67" w14:textId="77777777" w:rsidTr="00916AC1">
        <w:trPr>
          <w:trHeight w:val="2860"/>
          <w:trPrChange w:id="12" w:author="Guoqing Li" w:date="2018-11-06T17:29:00Z">
            <w:trPr>
              <w:trHeight w:val="2860"/>
            </w:trPr>
          </w:trPrChange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" w:author="Guoqing Li" w:date="2018-11-06T17:29:00Z">
              <w:tcPr>
                <w:tcW w:w="7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0CA0A54" w14:textId="77777777" w:rsidR="00627346" w:rsidRDefault="00627346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17002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4" w:author="Guoqing Li" w:date="2018-11-06T17:29:00Z">
              <w:tcPr>
                <w:tcW w:w="132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1FB17C0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Yasuhiko Inoue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5" w:author="Guoqing Li" w:date="2018-11-06T17:29:00Z">
              <w:tcPr>
                <w:tcW w:w="71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8CAF56C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41.14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6" w:author="Guoqing Li" w:date="2018-11-06T17:29:00Z">
              <w:tcPr>
                <w:tcW w:w="88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D35ED74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4.3.14a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" w:author="Guoqing Li" w:date="2018-11-06T17:29:00Z">
              <w:tcPr>
                <w:tcW w:w="26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8E33DF9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sz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HE STA that is a mesh STA does not transmit and does not receive HE TB PPDUs."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 xml:space="preserve">I do not </w:t>
            </w:r>
            <w:proofErr w:type="spellStart"/>
            <w:r>
              <w:rPr>
                <w:rFonts w:ascii="Arial" w:hAnsi="Arial" w:cs="Arial"/>
                <w:sz w:val="20"/>
              </w:rPr>
              <w:t>understanda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why this restriction is needed.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" w:author="Guoqing Li" w:date="2018-11-06T17:29:00Z">
              <w:tcPr>
                <w:tcW w:w="172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0CD7A8E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this sentence.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9" w:author="Guoqing Li" w:date="2018-11-06T17:29:00Z">
              <w:tcPr>
                <w:tcW w:w="196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18154EC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B5751B">
              <w:rPr>
                <w:rFonts w:ascii="Arial" w:hAnsi="Arial" w:cs="Arial"/>
                <w:sz w:val="20"/>
              </w:rPr>
              <w:t xml:space="preserve">Reject. </w:t>
            </w:r>
          </w:p>
          <w:p w14:paraId="4A9919FA" w14:textId="77777777" w:rsidR="00B5751B" w:rsidRDefault="00B5751B">
            <w:pPr>
              <w:rPr>
                <w:rFonts w:ascii="Arial" w:hAnsi="Arial" w:cs="Arial"/>
                <w:sz w:val="20"/>
              </w:rPr>
            </w:pPr>
          </w:p>
          <w:p w14:paraId="15E39884" w14:textId="6B1D013B" w:rsidR="00B5751B" w:rsidRDefault="00B575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Currently only AP is sending trigger frame to solicit UL OFDMA </w:t>
            </w:r>
            <w:proofErr w:type="spellStart"/>
            <w:r>
              <w:rPr>
                <w:rFonts w:ascii="Arial" w:hAnsi="Arial" w:cs="Arial"/>
                <w:sz w:val="20"/>
              </w:rPr>
              <w:t>transmssoin</w:t>
            </w:r>
            <w:proofErr w:type="spellEnd"/>
            <w:r>
              <w:rPr>
                <w:rFonts w:ascii="Arial" w:hAnsi="Arial" w:cs="Arial"/>
                <w:sz w:val="20"/>
              </w:rPr>
              <w:t>. Since mesh STA has no AP role, it cannot do UL OFDMA</w:t>
            </w:r>
            <w:r w:rsidR="005F5E5F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 xml:space="preserve">o support UL OFDMA in mesh, a lot of technical </w:t>
            </w:r>
            <w:r w:rsidR="005F5E5F">
              <w:rPr>
                <w:rFonts w:ascii="Arial" w:hAnsi="Arial" w:cs="Arial"/>
                <w:sz w:val="20"/>
              </w:rPr>
              <w:t>details</w:t>
            </w:r>
            <w:r>
              <w:rPr>
                <w:rFonts w:ascii="Arial" w:hAnsi="Arial" w:cs="Arial"/>
                <w:sz w:val="20"/>
              </w:rPr>
              <w:t xml:space="preserve"> need to be defined, for example, capability indication of “AP” vs. “STA” role in UL OFDMA operation, BSS </w:t>
            </w:r>
            <w:proofErr w:type="spellStart"/>
            <w:r>
              <w:rPr>
                <w:rFonts w:ascii="Arial" w:hAnsi="Arial" w:cs="Arial"/>
                <w:sz w:val="20"/>
              </w:rPr>
              <w:t>color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="005F5E5F">
              <w:rPr>
                <w:rFonts w:ascii="Arial" w:hAnsi="Arial" w:cs="Arial"/>
                <w:sz w:val="20"/>
              </w:rPr>
              <w:t xml:space="preserve">selection </w:t>
            </w:r>
            <w:r>
              <w:rPr>
                <w:rFonts w:ascii="Arial" w:hAnsi="Arial" w:cs="Arial"/>
                <w:sz w:val="20"/>
              </w:rPr>
              <w:t>in SIG-A co</w:t>
            </w:r>
            <w:r w:rsidR="005F5E5F">
              <w:rPr>
                <w:rFonts w:ascii="Arial" w:hAnsi="Arial" w:cs="Arial"/>
                <w:sz w:val="20"/>
              </w:rPr>
              <w:t xml:space="preserve">ntent. </w:t>
            </w:r>
            <w:proofErr w:type="gramStart"/>
            <w:r w:rsidR="005F5E5F">
              <w:rPr>
                <w:rFonts w:ascii="Arial" w:hAnsi="Arial" w:cs="Arial"/>
                <w:sz w:val="20"/>
              </w:rPr>
              <w:t>Therefore</w:t>
            </w:r>
            <w:proofErr w:type="gramEnd"/>
            <w:r w:rsidR="005F5E5F">
              <w:rPr>
                <w:rFonts w:ascii="Arial" w:hAnsi="Arial" w:cs="Arial"/>
                <w:sz w:val="20"/>
              </w:rPr>
              <w:t xml:space="preserve"> we have this restriction.</w:t>
            </w:r>
          </w:p>
        </w:tc>
      </w:tr>
      <w:tr w:rsidR="00FD22BA" w14:paraId="0CE98DF9" w14:textId="77777777" w:rsidTr="00916AC1">
        <w:trPr>
          <w:trHeight w:val="8192"/>
          <w:trPrChange w:id="20" w:author="Guoqing Li" w:date="2018-11-06T17:29:00Z">
            <w:trPr>
              <w:trHeight w:val="8192"/>
            </w:trPr>
          </w:trPrChange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1" w:author="Guoqing Li" w:date="2018-11-06T17:29:00Z">
              <w:tcPr>
                <w:tcW w:w="7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B212613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15161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2" w:author="Guoqing Li" w:date="2018-11-06T17:29:00Z">
              <w:tcPr>
                <w:tcW w:w="13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1BE8CE1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Albert </w:t>
            </w:r>
            <w:proofErr w:type="spellStart"/>
            <w:r>
              <w:rPr>
                <w:rFonts w:ascii="Arial" w:hAnsi="Arial" w:cs="Arial"/>
                <w:sz w:val="20"/>
              </w:rPr>
              <w:t>Petrick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3" w:author="Guoqing Li" w:date="2018-11-06T17:29:00Z">
              <w:tcPr>
                <w:tcW w:w="7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62F75D2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4" w:author="Guoqing Li" w:date="2018-11-06T17:29:00Z">
              <w:tcPr>
                <w:tcW w:w="8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5C7CA49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4.3.14a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" w:author="Guoqing Li" w:date="2018-11-06T17:29:00Z">
              <w:tcPr>
                <w:tcW w:w="26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CA839EB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the (HE) STA clause 4.3.14a -- it states the HE STA operates in the bands between 1 GHz and 7.125 GHz. The 6 GHz band may use the existing channel BWs as in the 5 GHz band. BW (20, 40, 80 and 160 MHz). If the TG goal is to include the 6 GHz band option with specifications in the final </w:t>
            </w:r>
            <w:proofErr w:type="spellStart"/>
            <w:r>
              <w:rPr>
                <w:rFonts w:ascii="Arial" w:hAnsi="Arial" w:cs="Arial"/>
                <w:sz w:val="20"/>
              </w:rPr>
              <w:t>ammendment</w:t>
            </w:r>
            <w:proofErr w:type="spellEnd"/>
            <w:r>
              <w:rPr>
                <w:rFonts w:ascii="Arial" w:hAnsi="Arial" w:cs="Arial"/>
                <w:sz w:val="20"/>
              </w:rPr>
              <w:t>, the draft should be updated while the TG and WG is developing the specification and working with the regulatory bodies e.g., FCC</w:t>
            </w:r>
            <w:r>
              <w:rPr>
                <w:rFonts w:ascii="Arial" w:hAnsi="Arial" w:cs="Arial"/>
                <w:sz w:val="20"/>
              </w:rPr>
              <w:br/>
              <w:t xml:space="preserve"> For some parameters the specifications may be the same as what's used for the 5 GHz band.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" w:author="Guoqing Li" w:date="2018-11-06T17:29:00Z">
              <w:tcPr>
                <w:tcW w:w="17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CC2DFB0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Update the various PHY clauses text to include the 6 GHz band specifications such as:</w:t>
            </w:r>
            <w:r>
              <w:rPr>
                <w:rFonts w:ascii="Arial" w:hAnsi="Arial" w:cs="Arial"/>
                <w:sz w:val="20"/>
              </w:rPr>
              <w:br/>
              <w:t xml:space="preserve">28.3.18.3 Transmit </w:t>
            </w:r>
            <w:proofErr w:type="spellStart"/>
            <w:r>
              <w:rPr>
                <w:rFonts w:ascii="Arial" w:hAnsi="Arial" w:cs="Arial"/>
                <w:sz w:val="20"/>
              </w:rPr>
              <w:t>center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frequency and symbol clock frequency tolerance</w:t>
            </w:r>
            <w:r>
              <w:rPr>
                <w:rFonts w:ascii="Arial" w:hAnsi="Arial" w:cs="Arial"/>
                <w:sz w:val="20"/>
              </w:rPr>
              <w:br/>
              <w:t>Table 28-44--Transmit power and RSSI measurement accuracy</w:t>
            </w:r>
            <w:r>
              <w:rPr>
                <w:rFonts w:ascii="Arial" w:hAnsi="Arial" w:cs="Arial"/>
                <w:sz w:val="20"/>
              </w:rPr>
              <w:br/>
              <w:t>28.3.19.5 Receiver maximum input level</w:t>
            </w:r>
            <w:r>
              <w:rPr>
                <w:rFonts w:ascii="Arial" w:hAnsi="Arial" w:cs="Arial"/>
                <w:sz w:val="20"/>
              </w:rPr>
              <w:br/>
              <w:t>28.3.18.1 Transmit spectral mask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" w:author="Guoqing Li" w:date="2018-11-06T17:29:00Z">
              <w:tcPr>
                <w:tcW w:w="19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EFAF9C7" w14:textId="77777777" w:rsidR="00627346" w:rsidRDefault="00627346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8029A8">
              <w:rPr>
                <w:rFonts w:ascii="Arial" w:hAnsi="Arial" w:cs="Arial"/>
                <w:sz w:val="20"/>
                <w:lang w:val="en-US" w:eastAsia="zh-CN"/>
              </w:rPr>
              <w:t xml:space="preserve">Reject. </w:t>
            </w:r>
          </w:p>
          <w:p w14:paraId="3ED556E0" w14:textId="77777777" w:rsidR="008029A8" w:rsidRDefault="008029A8">
            <w:pPr>
              <w:rPr>
                <w:rFonts w:ascii="Arial" w:hAnsi="Arial" w:cs="Arial"/>
                <w:sz w:val="20"/>
                <w:lang w:val="en-US" w:eastAsia="zh-CN"/>
              </w:rPr>
            </w:pPr>
          </w:p>
          <w:p w14:paraId="2B0C2B65" w14:textId="667C2CCB" w:rsidR="008029A8" w:rsidRPr="008029A8" w:rsidRDefault="008029A8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 xml:space="preserve">Suggest the commenter to </w:t>
            </w:r>
            <w:proofErr w:type="spellStart"/>
            <w:r>
              <w:rPr>
                <w:rFonts w:ascii="Arial" w:hAnsi="Arial" w:cs="Arial"/>
                <w:sz w:val="20"/>
                <w:lang w:val="en-US" w:eastAsia="zh-CN"/>
              </w:rPr>
              <w:t>prpose</w:t>
            </w:r>
            <w:proofErr w:type="spellEnd"/>
            <w:r>
              <w:rPr>
                <w:rFonts w:ascii="Arial" w:hAnsi="Arial" w:cs="Arial"/>
                <w:sz w:val="20"/>
                <w:lang w:val="en-US" w:eastAsia="zh-CN"/>
              </w:rPr>
              <w:t xml:space="preserve"> the specific text for the subsections identified to address his comment.</w:t>
            </w:r>
          </w:p>
        </w:tc>
      </w:tr>
      <w:tr w:rsidR="00FD22BA" w14:paraId="6713254F" w14:textId="77777777" w:rsidTr="00916AC1">
        <w:trPr>
          <w:trHeight w:val="3360"/>
          <w:trPrChange w:id="28" w:author="Guoqing Li" w:date="2018-11-06T17:29:00Z">
            <w:trPr>
              <w:trHeight w:val="3360"/>
            </w:trPr>
          </w:trPrChange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9" w:author="Guoqing Li" w:date="2018-11-06T17:29:00Z">
              <w:tcPr>
                <w:tcW w:w="7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6F8397C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16335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0" w:author="Guoqing Li" w:date="2018-11-06T17:29:00Z">
              <w:tcPr>
                <w:tcW w:w="13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BC23472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Mark RISON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1" w:author="Guoqing Li" w:date="2018-11-06T17:29:00Z">
              <w:tcPr>
                <w:tcW w:w="7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462D08E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41.17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2" w:author="Guoqing Li" w:date="2018-11-06T17:29:00Z">
              <w:tcPr>
                <w:tcW w:w="8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DE7BAF0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4.3.14a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3" w:author="Guoqing Li" w:date="2018-11-06T17:29:00Z">
              <w:tcPr>
                <w:tcW w:w="26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DFB83D8" w14:textId="77777777" w:rsidR="00627346" w:rsidRDefault="00627346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HE STA cannot be a VHT STA, because a VHT STA is required to support 80M operation, but a 20 MHz-only HE STA is not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4" w:author="Guoqing Li" w:date="2018-11-06T17:29:00Z">
              <w:tcPr>
                <w:tcW w:w="17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4FDDCA5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"</w:t>
            </w:r>
            <w:proofErr w:type="spellStart"/>
            <w:r>
              <w:rPr>
                <w:rFonts w:ascii="Arial" w:hAnsi="Arial" w:cs="Arial"/>
                <w:sz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HE STA is also a VHT STA" to say "</w:t>
            </w:r>
            <w:proofErr w:type="spellStart"/>
            <w:r>
              <w:rPr>
                <w:rFonts w:ascii="Arial" w:hAnsi="Arial" w:cs="Arial"/>
                <w:sz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HE STA that is not a 20 MHz-only STA is also a VHT STA"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5" w:author="Guoqing Li" w:date="2018-11-06T17:29:00Z">
              <w:tcPr>
                <w:tcW w:w="19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1F7CFFF" w14:textId="5F0F9BEF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A8687F">
              <w:rPr>
                <w:rFonts w:ascii="Arial" w:hAnsi="Arial" w:cs="Arial"/>
                <w:sz w:val="20"/>
              </w:rPr>
              <w:t>Revised</w:t>
            </w:r>
            <w:r w:rsidR="005A22A5">
              <w:rPr>
                <w:rFonts w:ascii="Arial" w:hAnsi="Arial" w:cs="Arial"/>
                <w:sz w:val="20"/>
              </w:rPr>
              <w:t>.</w:t>
            </w:r>
          </w:p>
          <w:p w14:paraId="79F04762" w14:textId="77777777" w:rsidR="0096707B" w:rsidRDefault="0096707B">
            <w:pPr>
              <w:rPr>
                <w:rFonts w:ascii="Arial" w:hAnsi="Arial" w:cs="Arial"/>
                <w:sz w:val="20"/>
              </w:rPr>
            </w:pPr>
          </w:p>
          <w:p w14:paraId="7A06846C" w14:textId="1FFB20AF" w:rsidR="0096707B" w:rsidRDefault="00D4589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 2</w:t>
            </w:r>
            <w:r w:rsidR="0096707B">
              <w:rPr>
                <w:rFonts w:ascii="Arial" w:hAnsi="Arial" w:cs="Arial"/>
                <w:sz w:val="20"/>
              </w:rPr>
              <w:t xml:space="preserve">0MHz-only STA </w:t>
            </w:r>
            <w:r w:rsidR="00A8687F">
              <w:rPr>
                <w:rFonts w:ascii="Arial" w:hAnsi="Arial" w:cs="Arial"/>
                <w:sz w:val="20"/>
              </w:rPr>
              <w:t>is also a VHT STA which only support</w:t>
            </w:r>
            <w:r>
              <w:rPr>
                <w:rFonts w:ascii="Arial" w:hAnsi="Arial" w:cs="Arial"/>
                <w:sz w:val="20"/>
              </w:rPr>
              <w:t>s</w:t>
            </w:r>
            <w:r w:rsidR="00A8687F">
              <w:rPr>
                <w:rFonts w:ascii="Arial" w:hAnsi="Arial" w:cs="Arial"/>
                <w:sz w:val="20"/>
              </w:rPr>
              <w:t xml:space="preserve"> 20MHz channel bandwidth. </w:t>
            </w:r>
            <w:r>
              <w:rPr>
                <w:rFonts w:ascii="Arial" w:hAnsi="Arial" w:cs="Arial"/>
                <w:sz w:val="20"/>
              </w:rPr>
              <w:t xml:space="preserve">However, there is some inconsistency with some text in clause </w:t>
            </w:r>
            <w:proofErr w:type="gramStart"/>
            <w:r>
              <w:rPr>
                <w:rFonts w:ascii="Arial" w:hAnsi="Arial" w:cs="Arial"/>
                <w:sz w:val="20"/>
              </w:rPr>
              <w:t>21.Pp</w:t>
            </w:r>
            <w:r w:rsidR="00A8687F">
              <w:rPr>
                <w:rFonts w:ascii="Arial" w:hAnsi="Arial" w:cs="Arial"/>
                <w:sz w:val="20"/>
              </w:rPr>
              <w:t>lease</w:t>
            </w:r>
            <w:proofErr w:type="gramEnd"/>
            <w:r w:rsidR="00A8687F">
              <w:rPr>
                <w:rFonts w:ascii="Arial" w:hAnsi="Arial" w:cs="Arial"/>
                <w:sz w:val="20"/>
              </w:rPr>
              <w:t xml:space="preserve"> see the proposed text in #18/</w:t>
            </w:r>
            <w:r>
              <w:rPr>
                <w:rFonts w:ascii="Arial" w:hAnsi="Arial" w:cs="Arial"/>
                <w:sz w:val="20"/>
              </w:rPr>
              <w:t>1868r2 to clarify this point.</w:t>
            </w:r>
          </w:p>
        </w:tc>
      </w:tr>
      <w:tr w:rsidR="00FD22BA" w14:paraId="2A02BEA0" w14:textId="77777777" w:rsidTr="00916AC1">
        <w:trPr>
          <w:trHeight w:val="3080"/>
          <w:trPrChange w:id="36" w:author="Guoqing Li" w:date="2018-11-06T17:29:00Z">
            <w:trPr>
              <w:trHeight w:val="3080"/>
            </w:trPr>
          </w:trPrChange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7" w:author="Guoqing Li" w:date="2018-11-06T17:29:00Z">
              <w:tcPr>
                <w:tcW w:w="7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48B2E20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16387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8" w:author="Guoqing Li" w:date="2018-11-06T17:29:00Z">
              <w:tcPr>
                <w:tcW w:w="13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A756714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Massinissa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Lalam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39" w:author="Guoqing Li" w:date="2018-11-06T17:29:00Z">
              <w:tcPr>
                <w:tcW w:w="7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50041DC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0" w:author="Guoqing Li" w:date="2018-11-06T17:29:00Z">
              <w:tcPr>
                <w:tcW w:w="8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5EB555C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4.3.14a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" w:author="Guoqing Li" w:date="2018-11-06T17:29:00Z">
              <w:tcPr>
                <w:tcW w:w="26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0368C5A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far as I know, there is no VHT STA defined in the 6 GHz up to 7.125 GHz band.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" w:author="Guoqing Li" w:date="2018-11-06T17:29:00Z">
              <w:tcPr>
                <w:tcW w:w="17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7B3420B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Replace "</w:t>
            </w:r>
            <w:proofErr w:type="spellStart"/>
            <w:r>
              <w:rPr>
                <w:rFonts w:ascii="Arial" w:hAnsi="Arial" w:cs="Arial"/>
                <w:sz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HE STA is also a VHT STA" with "An HE STA is also a VHT STA when operating in the 5 GHz band".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3" w:author="Guoqing Li" w:date="2018-11-06T17:29:00Z">
              <w:tcPr>
                <w:tcW w:w="19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2F988D2" w14:textId="69A4B6B6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AF2EDC">
              <w:rPr>
                <w:rFonts w:ascii="Arial" w:hAnsi="Arial" w:cs="Arial"/>
                <w:sz w:val="20"/>
              </w:rPr>
              <w:t>Accept.</w:t>
            </w:r>
          </w:p>
        </w:tc>
      </w:tr>
      <w:tr w:rsidR="00FD22BA" w14:paraId="6D995AD4" w14:textId="77777777" w:rsidTr="00916AC1">
        <w:trPr>
          <w:trHeight w:val="2800"/>
          <w:trPrChange w:id="44" w:author="Guoqing Li" w:date="2018-11-06T17:29:00Z">
            <w:trPr>
              <w:trHeight w:val="2800"/>
            </w:trPr>
          </w:trPrChange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" w:author="Guoqing Li" w:date="2018-11-06T17:29:00Z">
              <w:tcPr>
                <w:tcW w:w="7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657CDE7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15153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6" w:author="Guoqing Li" w:date="2018-11-06T17:29:00Z">
              <w:tcPr>
                <w:tcW w:w="13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182DF3A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Albert </w:t>
            </w:r>
            <w:proofErr w:type="spellStart"/>
            <w:r>
              <w:rPr>
                <w:rFonts w:ascii="Arial" w:hAnsi="Arial" w:cs="Arial"/>
                <w:sz w:val="20"/>
              </w:rPr>
              <w:t>Petrick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7" w:author="Guoqing Li" w:date="2018-11-06T17:29:00Z">
              <w:tcPr>
                <w:tcW w:w="7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4BA726A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8" w:author="Guoqing Li" w:date="2018-11-06T17:29:00Z">
              <w:tcPr>
                <w:tcW w:w="8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FC404C7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4.3.14a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" w:author="Guoqing Li" w:date="2018-11-06T17:29:00Z">
              <w:tcPr>
                <w:tcW w:w="26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DF82FF2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definitions for UL OFDMA, UL MU-MIMO, in clause 3.0 DL is covered 802.11-2016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0" w:author="Guoqing Li" w:date="2018-11-06T17:29:00Z">
              <w:tcPr>
                <w:tcW w:w="17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5540EE2" w14:textId="77777777" w:rsidR="00627346" w:rsidRPr="00365BD0" w:rsidRDefault="00627346">
            <w:pPr>
              <w:rPr>
                <w:rFonts w:ascii="Arial" w:hAnsi="Arial" w:cs="Arial"/>
                <w:sz w:val="20"/>
                <w:lang w:val="en-US" w:eastAsia="zh-CN"/>
                <w:rPrChange w:id="51" w:author="Guoqing Li" w:date="2018-11-06T16:34:00Z">
                  <w:rPr>
                    <w:rFonts w:ascii="Arial" w:hAnsi="Arial" w:cs="Arial"/>
                    <w:sz w:val="20"/>
                    <w:lang w:eastAsia="zh-CN"/>
                  </w:rPr>
                </w:rPrChange>
              </w:rPr>
            </w:pPr>
            <w:r>
              <w:rPr>
                <w:rFonts w:ascii="Arial" w:hAnsi="Arial" w:cs="Arial"/>
                <w:sz w:val="20"/>
              </w:rPr>
              <w:t>Change as commented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" w:author="Guoqing Li" w:date="2018-11-06T17:29:00Z">
              <w:tcPr>
                <w:tcW w:w="19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38E0993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AF2EDC">
              <w:rPr>
                <w:rFonts w:ascii="Arial" w:hAnsi="Arial" w:cs="Arial"/>
                <w:sz w:val="20"/>
              </w:rPr>
              <w:t>Reject.</w:t>
            </w:r>
          </w:p>
          <w:p w14:paraId="7742B15D" w14:textId="77777777" w:rsidR="00AF2EDC" w:rsidRDefault="00AF2EDC">
            <w:pPr>
              <w:rPr>
                <w:rFonts w:ascii="Arial" w:hAnsi="Arial" w:cs="Arial"/>
                <w:sz w:val="20"/>
              </w:rPr>
            </w:pPr>
          </w:p>
          <w:p w14:paraId="14CBE83E" w14:textId="403D266C" w:rsidR="00AF2EDC" w:rsidRDefault="00AF2EDC" w:rsidP="00AF2E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There </w:t>
            </w:r>
            <w:r w:rsidR="002926C6">
              <w:rPr>
                <w:rFonts w:ascii="Arial" w:hAnsi="Arial" w:cs="Arial"/>
                <w:sz w:val="20"/>
              </w:rPr>
              <w:t>is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acrynym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defined for OFDMA </w:t>
            </w:r>
            <w:r w:rsidR="002926C6">
              <w:rPr>
                <w:rFonts w:ascii="Arial" w:hAnsi="Arial" w:cs="Arial"/>
                <w:sz w:val="20"/>
              </w:rPr>
              <w:t xml:space="preserve">in 11ax spec </w:t>
            </w:r>
            <w:r>
              <w:rPr>
                <w:rFonts w:ascii="Arial" w:hAnsi="Arial" w:cs="Arial"/>
                <w:sz w:val="20"/>
              </w:rPr>
              <w:t xml:space="preserve">and uplink </w:t>
            </w:r>
            <w:r w:rsidR="002926C6">
              <w:rPr>
                <w:rFonts w:ascii="Arial" w:hAnsi="Arial" w:cs="Arial"/>
                <w:sz w:val="20"/>
              </w:rPr>
              <w:t>defined in 802.11-2016</w:t>
            </w:r>
            <w:r w:rsidR="000F5076">
              <w:rPr>
                <w:rFonts w:ascii="Arial" w:hAnsi="Arial" w:cs="Arial"/>
                <w:sz w:val="20"/>
              </w:rPr>
              <w:t xml:space="preserve"> (</w:t>
            </w:r>
            <w:r w:rsidR="005278DC">
              <w:rPr>
                <w:rFonts w:ascii="Arial" w:hAnsi="Arial" w:cs="Arial"/>
                <w:sz w:val="20"/>
              </w:rPr>
              <w:t xml:space="preserve">on </w:t>
            </w:r>
            <w:r w:rsidR="000F5076">
              <w:rPr>
                <w:rFonts w:ascii="Arial" w:hAnsi="Arial" w:cs="Arial"/>
                <w:sz w:val="20"/>
              </w:rPr>
              <w:t>page 169)</w:t>
            </w:r>
            <w:r w:rsidR="002926C6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 xml:space="preserve">There is no need to define UL OFDMA. </w:t>
            </w:r>
          </w:p>
        </w:tc>
      </w:tr>
      <w:tr w:rsidR="00FD22BA" w14:paraId="7CADA67F" w14:textId="77777777" w:rsidTr="00916AC1">
        <w:trPr>
          <w:trHeight w:val="8192"/>
          <w:trPrChange w:id="53" w:author="Guoqing Li" w:date="2018-11-06T17:29:00Z">
            <w:trPr>
              <w:trHeight w:val="8192"/>
            </w:trPr>
          </w:trPrChange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" w:author="Guoqing Li" w:date="2018-11-06T17:29:00Z">
              <w:tcPr>
                <w:tcW w:w="7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F3E5BB8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16388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" w:author="Guoqing Li" w:date="2018-11-06T17:29:00Z">
              <w:tcPr>
                <w:tcW w:w="13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651807B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Massinissa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Lalam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" w:author="Guoqing Li" w:date="2018-11-06T17:29:00Z">
              <w:tcPr>
                <w:tcW w:w="7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FBAB1F7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7" w:author="Guoqing Li" w:date="2018-11-06T17:29:00Z">
              <w:tcPr>
                <w:tcW w:w="8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84A5548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4.3.14a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8" w:author="Guoqing Li" w:date="2018-11-06T17:29:00Z">
              <w:tcPr>
                <w:tcW w:w="26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6B66B13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Similar comment I made in D2.0 and I'm not satisfied with the answer provided in D3.0:</w:t>
            </w:r>
            <w:r>
              <w:rPr>
                <w:rFonts w:ascii="Arial" w:hAnsi="Arial" w:cs="Arial"/>
                <w:sz w:val="20"/>
              </w:rPr>
              <w:br/>
              <w:t xml:space="preserve">An HE non-AP STA shall support reception of DL MU-MIMO but may support HE </w:t>
            </w:r>
            <w:proofErr w:type="gramStart"/>
            <w:r>
              <w:rPr>
                <w:rFonts w:ascii="Arial" w:hAnsi="Arial" w:cs="Arial"/>
                <w:sz w:val="20"/>
              </w:rPr>
              <w:t>sounding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protocol to support beamforming. It seems to me that without beamforming feedback, DL MU-MIMO is highly inefficient. If DL MU-MIMO reception is mandatory for an non-AP-STA, then HE sounding should also be mandatory, otherwise the feature is highly inefficient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 xml:space="preserve">As it is clearly stated in subclause 27.6 of D3.0, "Transmit beamforming and DL MU-MIMO require knowledge of the channel state to compute a steering matrix that is applied to the transmit signal to optimize reception at one or more receivers. HE STAs use the HE </w:t>
            </w:r>
            <w:proofErr w:type="gramStart"/>
            <w:r>
              <w:rPr>
                <w:rFonts w:ascii="Arial" w:hAnsi="Arial" w:cs="Arial"/>
                <w:sz w:val="20"/>
              </w:rPr>
              <w:t>sounding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protocol to determine the channel state information.". Therefore, if support of DL MU-MIMO reception is mandatory for </w:t>
            </w:r>
            <w:proofErr w:type="gramStart"/>
            <w:r>
              <w:rPr>
                <w:rFonts w:ascii="Arial" w:hAnsi="Arial" w:cs="Arial"/>
                <w:sz w:val="20"/>
              </w:rPr>
              <w:t>an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non-AP HE STA, then support for the HE sounding protocol to support beamforming SHOULD be mandatory as well.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9" w:author="Guoqing Li" w:date="2018-11-06T17:29:00Z">
              <w:tcPr>
                <w:tcW w:w="17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F36690E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Replace "Optional support for the HE </w:t>
            </w:r>
            <w:proofErr w:type="gramStart"/>
            <w:r>
              <w:rPr>
                <w:rFonts w:ascii="Arial" w:hAnsi="Arial" w:cs="Arial"/>
                <w:sz w:val="20"/>
              </w:rPr>
              <w:t>sounding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protocol to support beamforming" with "Mandatory support for the HE sounding protocol to support beamforming"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0" w:author="Guoqing Li" w:date="2018-11-06T17:29:00Z">
              <w:tcPr>
                <w:tcW w:w="19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FB439BE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365BD0">
              <w:rPr>
                <w:rFonts w:ascii="Arial" w:hAnsi="Arial" w:cs="Arial"/>
                <w:sz w:val="20"/>
              </w:rPr>
              <w:t>Reject.</w:t>
            </w:r>
          </w:p>
          <w:p w14:paraId="6A957A1C" w14:textId="77777777" w:rsidR="00365BD0" w:rsidRDefault="00365BD0">
            <w:pPr>
              <w:rPr>
                <w:rFonts w:ascii="Arial" w:hAnsi="Arial" w:cs="Arial"/>
                <w:sz w:val="20"/>
              </w:rPr>
            </w:pPr>
          </w:p>
          <w:p w14:paraId="15691DEC" w14:textId="58CE2472" w:rsidR="00365BD0" w:rsidRDefault="00365B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Agree in principle with the commenter. However, clause 4 is only a summary of what is defined in the normative section. According to section 27.6, sounding is not a mandatory feature, therefore it is listed as an optional</w:t>
            </w:r>
            <w:r w:rsidR="00223CF8">
              <w:rPr>
                <w:rFonts w:ascii="Arial" w:hAnsi="Arial" w:cs="Arial"/>
                <w:sz w:val="20"/>
              </w:rPr>
              <w:t xml:space="preserve"> in clause 4. </w:t>
            </w:r>
          </w:p>
        </w:tc>
      </w:tr>
      <w:tr w:rsidR="00FD22BA" w14:paraId="09C907B1" w14:textId="77777777" w:rsidTr="00916AC1">
        <w:trPr>
          <w:trHeight w:val="5600"/>
          <w:trPrChange w:id="61" w:author="Guoqing Li" w:date="2018-11-06T17:29:00Z">
            <w:trPr>
              <w:trHeight w:val="5600"/>
            </w:trPr>
          </w:trPrChange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" w:author="Guoqing Li" w:date="2018-11-06T17:29:00Z">
              <w:tcPr>
                <w:tcW w:w="7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CD94615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17051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3" w:author="Guoqing Li" w:date="2018-11-06T17:29:00Z">
              <w:tcPr>
                <w:tcW w:w="13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662557E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Yongho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Seok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4" w:author="Guoqing Li" w:date="2018-11-06T17:29:00Z">
              <w:tcPr>
                <w:tcW w:w="7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5768FA7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41.65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5" w:author="Guoqing Li" w:date="2018-11-06T17:29:00Z">
              <w:tcPr>
                <w:tcW w:w="8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071BB14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4.3.14a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6" w:author="Guoqing Li" w:date="2018-11-06T17:29:00Z">
              <w:tcPr>
                <w:tcW w:w="26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622DE0F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"Optional support for multi-TID A-MPDU operation"</w:t>
            </w:r>
            <w:r>
              <w:rPr>
                <w:rFonts w:ascii="Arial" w:hAnsi="Arial" w:cs="Arial"/>
                <w:sz w:val="20"/>
              </w:rPr>
              <w:br/>
              <w:t>Based on 27.10.4 (Multi-TID A-MPDU and ack-enabled A-MPDU), please clarify whether the ack-enabled A-MP∞ù¼ is an optional support or a mandatory support.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7" w:author="Guoqing Li" w:date="2018-11-06T17:29:00Z">
              <w:tcPr>
                <w:tcW w:w="17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2ADBF96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8" w:author="Guoqing Li" w:date="2018-11-06T17:29:00Z">
              <w:tcPr>
                <w:tcW w:w="19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8B587F2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4130D0">
              <w:rPr>
                <w:rFonts w:ascii="Arial" w:hAnsi="Arial" w:cs="Arial"/>
                <w:sz w:val="20"/>
              </w:rPr>
              <w:t>Reject.</w:t>
            </w:r>
          </w:p>
          <w:p w14:paraId="3D1C27C8" w14:textId="77777777" w:rsidR="004130D0" w:rsidRDefault="004130D0">
            <w:pPr>
              <w:rPr>
                <w:rFonts w:ascii="Arial" w:hAnsi="Arial" w:cs="Arial"/>
                <w:sz w:val="20"/>
              </w:rPr>
            </w:pPr>
          </w:p>
          <w:p w14:paraId="0E9BCB0A" w14:textId="18245651" w:rsidR="004130D0" w:rsidRDefault="007D66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From section 27.10.4: A</w:t>
            </w:r>
            <w:r w:rsidR="004130D0">
              <w:rPr>
                <w:rFonts w:ascii="Arial" w:hAnsi="Arial" w:cs="Arial"/>
                <w:sz w:val="20"/>
              </w:rPr>
              <w:t xml:space="preserve"> multi-TID AMPDU is either a non-ack-enabled multi-TID AMPDU or an ack-enabled multi-TID AMPDU, both are optional</w:t>
            </w:r>
            <w:r>
              <w:rPr>
                <w:rFonts w:ascii="Arial" w:hAnsi="Arial" w:cs="Arial"/>
                <w:sz w:val="20"/>
              </w:rPr>
              <w:t>, so this bulletin covers both cases correctly.</w:t>
            </w:r>
          </w:p>
        </w:tc>
      </w:tr>
      <w:tr w:rsidR="00FD22BA" w14:paraId="1292B4A9" w14:textId="77777777" w:rsidTr="00916AC1">
        <w:trPr>
          <w:trHeight w:val="5040"/>
          <w:trPrChange w:id="69" w:author="Guoqing Li" w:date="2018-11-06T17:29:00Z">
            <w:trPr>
              <w:trHeight w:val="5040"/>
            </w:trPr>
          </w:trPrChange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" w:author="Guoqing Li" w:date="2018-11-06T17:29:00Z">
              <w:tcPr>
                <w:tcW w:w="7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038C89A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16549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1" w:author="Guoqing Li" w:date="2018-11-06T17:29:00Z">
              <w:tcPr>
                <w:tcW w:w="13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D74715F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</w:rPr>
              <w:t>Loc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2" w:author="Guoqing Li" w:date="2018-11-06T17:29:00Z">
              <w:tcPr>
                <w:tcW w:w="7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72E108C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3" w:author="Guoqing Li" w:date="2018-11-06T17:29:00Z">
              <w:tcPr>
                <w:tcW w:w="8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D3D9436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4" w:author="Guoqing Li" w:date="2018-11-06T17:29:00Z">
              <w:tcPr>
                <w:tcW w:w="26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E6BD527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 only targets trigger frame to non-AP HE STAs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5" w:author="Guoqing Li" w:date="2018-11-06T17:29:00Z">
              <w:tcPr>
                <w:tcW w:w="17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9DD0479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the first sentence of the paragraph to: "An HE AP sends a Trigger frame to non-AP HE STAs to initiate OFDMA or MU-MIMO transmissions in the uplink direction"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" w:author="Guoqing Li" w:date="2018-11-06T17:29:00Z">
              <w:tcPr>
                <w:tcW w:w="19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F015E7D" w14:textId="417C6468" w:rsidR="00AF2EDC" w:rsidRDefault="00627346" w:rsidP="00AF2E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9C49A5">
              <w:rPr>
                <w:rFonts w:ascii="Arial" w:hAnsi="Arial" w:cs="Arial"/>
                <w:sz w:val="20"/>
              </w:rPr>
              <w:t>Accept.</w:t>
            </w:r>
          </w:p>
        </w:tc>
      </w:tr>
      <w:tr w:rsidR="00FD22BA" w14:paraId="63A46956" w14:textId="77777777" w:rsidTr="00916AC1">
        <w:trPr>
          <w:trHeight w:val="4760"/>
          <w:trPrChange w:id="77" w:author="Guoqing Li" w:date="2018-11-06T17:29:00Z">
            <w:trPr>
              <w:trHeight w:val="4760"/>
            </w:trPr>
          </w:trPrChange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8" w:author="Guoqing Li" w:date="2018-11-06T17:29:00Z">
              <w:tcPr>
                <w:tcW w:w="7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129634E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16640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" w:author="Guoqing Li" w:date="2018-11-06T17:29:00Z">
              <w:tcPr>
                <w:tcW w:w="13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BD36BBF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Robert Stacey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" w:author="Guoqing Li" w:date="2018-11-06T17:29:00Z">
              <w:tcPr>
                <w:tcW w:w="7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8D95203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1" w:author="Guoqing Li" w:date="2018-11-06T17:29:00Z">
              <w:tcPr>
                <w:tcW w:w="8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42BE57B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4.3.14a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" w:author="Guoqing Li" w:date="2018-11-06T17:29:00Z">
              <w:tcPr>
                <w:tcW w:w="26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30F4F7C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transmission is not acknowledged. It is the frames that solicit </w:t>
            </w:r>
            <w:proofErr w:type="spellStart"/>
            <w:r>
              <w:rPr>
                <w:rFonts w:ascii="Arial" w:hAnsi="Arial" w:cs="Arial"/>
                <w:sz w:val="20"/>
              </w:rPr>
              <w:t>acknolwedgement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are acknowledged.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" w:author="Guoqing Li" w:date="2018-11-06T17:29:00Z">
              <w:tcPr>
                <w:tcW w:w="17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D6943E8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Change statement to "An AP may use a Multi-STA </w:t>
            </w:r>
            <w:proofErr w:type="spellStart"/>
            <w:r>
              <w:rPr>
                <w:rFonts w:ascii="Arial" w:hAnsi="Arial" w:cs="Arial"/>
                <w:sz w:val="20"/>
              </w:rPr>
              <w:t>BlockAck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frame to acknowledge frames from more than one STA that are received in the UL MU transmissions."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4" w:author="Guoqing Li" w:date="2018-11-06T17:29:00Z">
              <w:tcPr>
                <w:tcW w:w="19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A5ED880" w14:textId="29CFA9FC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BE6921">
              <w:rPr>
                <w:rFonts w:ascii="Arial" w:hAnsi="Arial" w:cs="Arial"/>
                <w:sz w:val="20"/>
              </w:rPr>
              <w:t>Accept.</w:t>
            </w:r>
          </w:p>
        </w:tc>
      </w:tr>
      <w:tr w:rsidR="00FD22BA" w14:paraId="54A04F48" w14:textId="77777777" w:rsidTr="00916AC1">
        <w:trPr>
          <w:trHeight w:val="5040"/>
          <w:trPrChange w:id="85" w:author="Guoqing Li" w:date="2018-11-06T17:29:00Z">
            <w:trPr>
              <w:trHeight w:val="5040"/>
            </w:trPr>
          </w:trPrChange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" w:author="Guoqing Li" w:date="2018-11-06T17:29:00Z">
              <w:tcPr>
                <w:tcW w:w="7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569E2FB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17049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" w:author="Guoqing Li" w:date="2018-11-06T17:29:00Z">
              <w:tcPr>
                <w:tcW w:w="13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A358FC0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Yongho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Seok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8" w:author="Guoqing Li" w:date="2018-11-06T17:29:00Z">
              <w:tcPr>
                <w:tcW w:w="7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3D8870D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9" w:author="Guoqing Li" w:date="2018-11-06T17:29:00Z">
              <w:tcPr>
                <w:tcW w:w="8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4C1D072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4.3.14a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" w:author="Guoqing Li" w:date="2018-11-06T17:29:00Z">
              <w:tcPr>
                <w:tcW w:w="26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A666D45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"Trigger frames can be scheduled by the AP to allow non-AP STAs to save power."</w:t>
            </w:r>
            <w:r>
              <w:rPr>
                <w:rFonts w:ascii="Arial" w:hAnsi="Arial" w:cs="Arial"/>
                <w:sz w:val="20"/>
              </w:rPr>
              <w:br/>
              <w:t>Trigger frame itself does not help to save the power.</w:t>
            </w:r>
            <w:r>
              <w:rPr>
                <w:rFonts w:ascii="Arial" w:hAnsi="Arial" w:cs="Arial"/>
                <w:sz w:val="20"/>
              </w:rPr>
              <w:br/>
              <w:t>Please remove the cited sentence.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" w:author="Guoqing Li" w:date="2018-11-06T17:29:00Z">
              <w:tcPr>
                <w:tcW w:w="17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67AD152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2" w:author="Guoqing Li" w:date="2018-11-06T17:29:00Z">
              <w:tcPr>
                <w:tcW w:w="19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C4D4B30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2F4728">
              <w:rPr>
                <w:rFonts w:ascii="Arial" w:hAnsi="Arial" w:cs="Arial"/>
                <w:sz w:val="20"/>
              </w:rPr>
              <w:t>Revised.</w:t>
            </w:r>
          </w:p>
          <w:p w14:paraId="7B355EE9" w14:textId="77777777" w:rsidR="002F4728" w:rsidRDefault="002F4728">
            <w:pPr>
              <w:rPr>
                <w:rFonts w:ascii="Arial" w:hAnsi="Arial" w:cs="Arial"/>
                <w:sz w:val="20"/>
              </w:rPr>
            </w:pPr>
          </w:p>
          <w:p w14:paraId="60BD2E26" w14:textId="3D7888E2" w:rsidR="002F4728" w:rsidRDefault="002F47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Removed this sentence. Instead added some wording to the next sentence on 11ax power saving. </w:t>
            </w:r>
            <w:proofErr w:type="spellStart"/>
            <w:r>
              <w:rPr>
                <w:rFonts w:ascii="Arial" w:hAnsi="Arial" w:cs="Arial"/>
                <w:sz w:val="20"/>
              </w:rPr>
              <w:t>Plese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see #xx for the proposed text change.</w:t>
            </w:r>
          </w:p>
        </w:tc>
      </w:tr>
      <w:tr w:rsidR="00FD22BA" w14:paraId="7D9FA465" w14:textId="77777777" w:rsidTr="00916AC1">
        <w:trPr>
          <w:trHeight w:val="8192"/>
          <w:trPrChange w:id="93" w:author="Guoqing Li" w:date="2018-11-06T17:29:00Z">
            <w:trPr>
              <w:trHeight w:val="8192"/>
            </w:trPr>
          </w:trPrChange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" w:author="Guoqing Li" w:date="2018-11-06T17:29:00Z">
              <w:tcPr>
                <w:tcW w:w="7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50E5114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17050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" w:author="Guoqing Li" w:date="2018-11-06T17:29:00Z">
              <w:tcPr>
                <w:tcW w:w="13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1493087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Yongho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Seok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6" w:author="Guoqing Li" w:date="2018-11-06T17:29:00Z">
              <w:tcPr>
                <w:tcW w:w="7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FD770BA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7" w:author="Guoqing Li" w:date="2018-11-06T17:29:00Z">
              <w:tcPr>
                <w:tcW w:w="8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70C668F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4.3.14a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" w:author="Guoqing Li" w:date="2018-11-06T17:29:00Z">
              <w:tcPr>
                <w:tcW w:w="26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1C777BB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802.11ax PAR,</w:t>
            </w:r>
            <w:r>
              <w:rPr>
                <w:rFonts w:ascii="Arial" w:hAnsi="Arial" w:cs="Arial"/>
                <w:sz w:val="20"/>
              </w:rPr>
              <w:br/>
              <w:t>"Average throughput per station is directly proportional to both aggregate basic service set (BSS) throughput and area throughput. The 5th</w:t>
            </w:r>
            <w:r>
              <w:rPr>
                <w:rFonts w:ascii="Arial" w:hAnsi="Arial" w:cs="Arial"/>
                <w:sz w:val="20"/>
              </w:rPr>
              <w:br/>
              <w:t>percentile measure of the per station throughput may be used to determine that the desired distribution of throughput among a number of</w:t>
            </w:r>
            <w:r>
              <w:rPr>
                <w:rFonts w:ascii="Arial" w:hAnsi="Arial" w:cs="Arial"/>
                <w:sz w:val="20"/>
              </w:rPr>
              <w:br/>
              <w:t>stations in an area is satisfied. These metrics, along with the satisfaction of the packet delay and the packet error ratio (PER) requirements of</w:t>
            </w:r>
            <w:r>
              <w:rPr>
                <w:rFonts w:ascii="Arial" w:hAnsi="Arial" w:cs="Arial"/>
                <w:sz w:val="20"/>
              </w:rPr>
              <w:br/>
              <w:t>applications, will directly correspond to user experience in identified scenarios."</w:t>
            </w:r>
            <w:r>
              <w:rPr>
                <w:rFonts w:ascii="Arial" w:hAnsi="Arial" w:cs="Arial"/>
                <w:sz w:val="20"/>
              </w:rPr>
              <w:br/>
              <w:t xml:space="preserve">Please add that 802.11ax STA is also helpful to meet the QoS requirement (such as the packet </w:t>
            </w:r>
            <w:proofErr w:type="spellStart"/>
            <w:r>
              <w:rPr>
                <w:rFonts w:ascii="Arial" w:hAnsi="Arial" w:cs="Arial"/>
                <w:sz w:val="20"/>
              </w:rPr>
              <w:t>dealy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the packet error ratio).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9" w:author="Guoqing Li" w:date="2018-11-06T17:29:00Z">
              <w:tcPr>
                <w:tcW w:w="17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C491D78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0" w:author="Guoqing Li" w:date="2018-11-06T17:29:00Z">
              <w:tcPr>
                <w:tcW w:w="19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7C035ED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AE3A72">
              <w:rPr>
                <w:rFonts w:ascii="Arial" w:hAnsi="Arial" w:cs="Arial"/>
                <w:sz w:val="20"/>
              </w:rPr>
              <w:t>Reject.</w:t>
            </w:r>
          </w:p>
          <w:p w14:paraId="512B13E7" w14:textId="77777777" w:rsidR="00C70906" w:rsidRDefault="00C70906">
            <w:pPr>
              <w:rPr>
                <w:rFonts w:ascii="Arial" w:hAnsi="Arial" w:cs="Arial"/>
                <w:sz w:val="20"/>
              </w:rPr>
            </w:pPr>
          </w:p>
          <w:p w14:paraId="5BFC6AF2" w14:textId="0937DEBE" w:rsidR="00C70906" w:rsidRDefault="00C709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Agree in principle </w:t>
            </w:r>
            <w:proofErr w:type="spellStart"/>
            <w:r>
              <w:rPr>
                <w:rFonts w:ascii="Arial" w:hAnsi="Arial" w:cs="Arial"/>
                <w:sz w:val="20"/>
              </w:rPr>
              <w:t>witih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the commenter. However, there is no direct mapping from throughput to delay/PER. Packet latency and PER </w:t>
            </w:r>
            <w:proofErr w:type="spellStart"/>
            <w:r>
              <w:rPr>
                <w:rFonts w:ascii="Arial" w:hAnsi="Arial" w:cs="Arial"/>
                <w:sz w:val="20"/>
              </w:rPr>
              <w:t>depen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on many factors such as congestion levels, MCS, hidden node scenarios etc. Therefore, suggest </w:t>
            </w:r>
            <w:proofErr w:type="gramStart"/>
            <w:r>
              <w:rPr>
                <w:rFonts w:ascii="Arial" w:hAnsi="Arial" w:cs="Arial"/>
                <w:sz w:val="20"/>
              </w:rPr>
              <w:t>to keep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the original wording. An experienced designer will be able to map these 11ax features into their QoS design re</w:t>
            </w:r>
            <w:r w:rsidR="00A27C7D">
              <w:rPr>
                <w:rFonts w:ascii="Arial" w:hAnsi="Arial" w:cs="Arial"/>
                <w:sz w:val="20"/>
              </w:rPr>
              <w:t>q</w:t>
            </w:r>
            <w:r>
              <w:rPr>
                <w:rFonts w:ascii="Arial" w:hAnsi="Arial" w:cs="Arial"/>
                <w:sz w:val="20"/>
              </w:rPr>
              <w:t xml:space="preserve">uirements.  </w:t>
            </w:r>
          </w:p>
        </w:tc>
      </w:tr>
      <w:tr w:rsidR="00FD22BA" w14:paraId="19688A33" w14:textId="77777777" w:rsidTr="00916AC1">
        <w:trPr>
          <w:trHeight w:val="4200"/>
          <w:trPrChange w:id="101" w:author="Guoqing Li" w:date="2018-11-06T17:29:00Z">
            <w:trPr>
              <w:trHeight w:val="4200"/>
            </w:trPr>
          </w:trPrChange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" w:author="Guoqing Li" w:date="2018-11-06T17:29:00Z">
              <w:tcPr>
                <w:tcW w:w="7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072B8C4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16642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3" w:author="Guoqing Li" w:date="2018-11-06T17:29:00Z">
              <w:tcPr>
                <w:tcW w:w="13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C271DA0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Robert Stacey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4" w:author="Guoqing Li" w:date="2018-11-06T17:29:00Z">
              <w:tcPr>
                <w:tcW w:w="7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3A88F05" w14:textId="77777777" w:rsidR="00627346" w:rsidRDefault="0062734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" w:author="Guoqing Li" w:date="2018-11-06T17:29:00Z">
              <w:tcPr>
                <w:tcW w:w="88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4836B16" w14:textId="77777777" w:rsidR="00627346" w:rsidRDefault="00627346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4.3.14a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" w:author="Guoqing Li" w:date="2018-11-06T17:29:00Z">
              <w:tcPr>
                <w:tcW w:w="26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0B014A3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Why more than 4 times? Surely the same features might also produce 2 times improvement. Or 3 times </w:t>
            </w:r>
            <w:proofErr w:type="spellStart"/>
            <w:r>
              <w:rPr>
                <w:rFonts w:ascii="Arial" w:hAnsi="Arial" w:cs="Arial"/>
                <w:sz w:val="20"/>
              </w:rPr>
              <w:t>imrpovement</w:t>
            </w:r>
            <w:proofErr w:type="spellEnd"/>
            <w:r>
              <w:rPr>
                <w:rFonts w:ascii="Arial" w:hAnsi="Arial" w:cs="Arial"/>
                <w:sz w:val="20"/>
              </w:rPr>
              <w:t>. What is a VHT?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" w:author="Guoqing Li" w:date="2018-11-06T17:29:00Z">
              <w:tcPr>
                <w:tcW w:w="17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E14B5EA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Change to "These features, under certain </w:t>
            </w:r>
            <w:proofErr w:type="spellStart"/>
            <w:r>
              <w:rPr>
                <w:rFonts w:ascii="Arial" w:hAnsi="Arial" w:cs="Arial"/>
                <w:sz w:val="20"/>
              </w:rPr>
              <w:t>circumsances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improve the aggregate throughput in an HE BSS compared to a VHT BSS."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" w:author="Guoqing Li" w:date="2018-11-06T17:29:00Z">
              <w:tcPr>
                <w:tcW w:w="19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422FB5A" w14:textId="77777777" w:rsidR="00627346" w:rsidRDefault="0062734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  <w:r w:rsidR="00A4042D">
              <w:rPr>
                <w:rFonts w:ascii="Arial" w:hAnsi="Arial" w:cs="Arial"/>
                <w:sz w:val="20"/>
              </w:rPr>
              <w:t>Reject.</w:t>
            </w:r>
          </w:p>
          <w:p w14:paraId="620F0387" w14:textId="77777777" w:rsidR="00A4042D" w:rsidRDefault="00A4042D">
            <w:pPr>
              <w:rPr>
                <w:rFonts w:ascii="Arial" w:hAnsi="Arial" w:cs="Arial"/>
                <w:sz w:val="20"/>
              </w:rPr>
            </w:pPr>
          </w:p>
          <w:p w14:paraId="6B939FDB" w14:textId="50F63CCA" w:rsidR="00A4042D" w:rsidRDefault="00A404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four times wording here is to match the PAR </w:t>
            </w:r>
            <w:proofErr w:type="spellStart"/>
            <w:r>
              <w:rPr>
                <w:rFonts w:ascii="Arial" w:hAnsi="Arial" w:cs="Arial"/>
                <w:sz w:val="20"/>
              </w:rPr>
              <w:t>requriement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that 11ax </w:t>
            </w:r>
            <w:proofErr w:type="spellStart"/>
            <w:r>
              <w:rPr>
                <w:rFonts w:ascii="Arial" w:hAnsi="Arial" w:cs="Arial"/>
                <w:sz w:val="20"/>
              </w:rPr>
              <w:t>shll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provide 4 times throughput than 11ac. There is also “under </w:t>
            </w:r>
            <w:proofErr w:type="spellStart"/>
            <w:r>
              <w:rPr>
                <w:rFonts w:ascii="Arial" w:hAnsi="Arial" w:cs="Arial"/>
                <w:sz w:val="20"/>
              </w:rPr>
              <w:t>circumstatances</w:t>
            </w:r>
            <w:proofErr w:type="spellEnd"/>
            <w:r>
              <w:rPr>
                <w:rFonts w:ascii="Arial" w:hAnsi="Arial" w:cs="Arial"/>
                <w:sz w:val="20"/>
              </w:rPr>
              <w:t>” to not generalize the 4 times claims to all cases.</w:t>
            </w:r>
          </w:p>
        </w:tc>
      </w:tr>
    </w:tbl>
    <w:p w14:paraId="5574800F" w14:textId="172D6204" w:rsidR="002D02D7" w:rsidRDefault="002D02D7" w:rsidP="00CA0A57">
      <w:pPr>
        <w:rPr>
          <w:sz w:val="16"/>
        </w:rPr>
      </w:pPr>
    </w:p>
    <w:p w14:paraId="4315F58A" w14:textId="5448AAA4" w:rsidR="0021152A" w:rsidRPr="000D740E" w:rsidRDefault="0021152A" w:rsidP="00CA0A57">
      <w:pPr>
        <w:rPr>
          <w:i/>
          <w:sz w:val="20"/>
        </w:rPr>
      </w:pPr>
      <w:r w:rsidRPr="000D740E">
        <w:rPr>
          <w:sz w:val="20"/>
          <w:highlight w:val="yellow"/>
        </w:rPr>
        <w:t xml:space="preserve">Editor: please modify the following </w:t>
      </w:r>
      <w:r w:rsidR="000D740E">
        <w:rPr>
          <w:sz w:val="20"/>
          <w:highlight w:val="yellow"/>
        </w:rPr>
        <w:t>clause</w:t>
      </w:r>
      <w:r w:rsidRPr="000D740E">
        <w:rPr>
          <w:sz w:val="20"/>
          <w:highlight w:val="yellow"/>
        </w:rPr>
        <w:t xml:space="preserve"> </w:t>
      </w:r>
      <w:r w:rsidR="000D740E" w:rsidRPr="000D740E">
        <w:rPr>
          <w:sz w:val="20"/>
          <w:highlight w:val="yellow"/>
        </w:rPr>
        <w:t>as follows:</w:t>
      </w:r>
    </w:p>
    <w:p w14:paraId="5832B037" w14:textId="1060BA85" w:rsidR="004C5F93" w:rsidRDefault="004C5F93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left"/>
        <w:rPr>
          <w:rFonts w:ascii="Helvetica" w:hAnsi="Helvetica" w:cs="Helvetica"/>
          <w:b/>
          <w:bCs/>
          <w:sz w:val="20"/>
          <w:lang w:val="en-US"/>
        </w:rPr>
      </w:pPr>
      <w:bookmarkStart w:id="109" w:name="RTF36353630343a2048342c312e"/>
      <w:r>
        <w:rPr>
          <w:rFonts w:ascii="Helvetica" w:hAnsi="Helvetica" w:cs="Helvetica"/>
          <w:b/>
          <w:bCs/>
          <w:sz w:val="20"/>
          <w:lang w:val="en-US"/>
        </w:rPr>
        <w:t>4.3.14</w:t>
      </w:r>
      <w:proofErr w:type="gramStart"/>
      <w:r>
        <w:rPr>
          <w:rFonts w:ascii="Helvetica" w:hAnsi="Helvetica" w:cs="Helvetica"/>
          <w:b/>
          <w:bCs/>
          <w:sz w:val="20"/>
          <w:lang w:val="en-US"/>
        </w:rPr>
        <w:t>a  High</w:t>
      </w:r>
      <w:proofErr w:type="gramEnd"/>
      <w:r>
        <w:rPr>
          <w:rFonts w:ascii="Helvetica" w:hAnsi="Helvetica" w:cs="Helvetica"/>
          <w:b/>
          <w:bCs/>
          <w:sz w:val="20"/>
          <w:lang w:val="en-US"/>
        </w:rPr>
        <w:t xml:space="preserve"> efficiency (HE) STA</w:t>
      </w:r>
    </w:p>
    <w:p w14:paraId="2B9F110A" w14:textId="77777777" w:rsidR="004C5F93" w:rsidRDefault="004C5F93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lastRenderedPageBreak/>
        <w:t xml:space="preserve">The IEEE 802.11 HE STA operates in frequency bands between 1 GHz and 7.125 </w:t>
      </w:r>
      <w:proofErr w:type="gramStart"/>
      <w:r>
        <w:rPr>
          <w:rFonts w:ascii="Helvetica" w:hAnsi="Helvetica" w:cs="Helvetica"/>
          <w:sz w:val="20"/>
          <w:lang w:val="en-US"/>
        </w:rPr>
        <w:t>GHz(</w:t>
      </w:r>
      <w:proofErr w:type="gramEnd"/>
      <w:r>
        <w:rPr>
          <w:rFonts w:ascii="Helvetica" w:hAnsi="Helvetica" w:cs="Helvetica"/>
          <w:sz w:val="20"/>
          <w:lang w:val="en-US"/>
        </w:rPr>
        <w:t>#12205).</w:t>
      </w:r>
    </w:p>
    <w:p w14:paraId="105D650F" w14:textId="77777777" w:rsidR="004C5F93" w:rsidRDefault="004C5F93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Helvetica" w:hAnsi="Helvetica" w:cs="Helvetica"/>
          <w:sz w:val="20"/>
          <w:lang w:val="en-US"/>
        </w:rPr>
      </w:pPr>
      <w:proofErr w:type="spellStart"/>
      <w:r>
        <w:rPr>
          <w:rFonts w:ascii="Helvetica" w:hAnsi="Helvetica" w:cs="Helvetica"/>
          <w:sz w:val="20"/>
          <w:lang w:val="en-US"/>
        </w:rPr>
        <w:t>An</w:t>
      </w:r>
      <w:proofErr w:type="spellEnd"/>
      <w:r>
        <w:rPr>
          <w:rFonts w:ascii="Helvetica" w:hAnsi="Helvetica" w:cs="Helvetica"/>
          <w:sz w:val="20"/>
          <w:lang w:val="en-US"/>
        </w:rPr>
        <w:t xml:space="preserve"> HE STA that is a mesh STA does not transmit and does not receive HE TB </w:t>
      </w:r>
      <w:proofErr w:type="gramStart"/>
      <w:r>
        <w:rPr>
          <w:rFonts w:ascii="Helvetica" w:hAnsi="Helvetica" w:cs="Helvetica"/>
          <w:sz w:val="20"/>
          <w:lang w:val="en-US"/>
        </w:rPr>
        <w:t>PPDUs(</w:t>
      </w:r>
      <w:proofErr w:type="gramEnd"/>
      <w:r>
        <w:rPr>
          <w:rFonts w:ascii="Helvetica" w:hAnsi="Helvetica" w:cs="Helvetica"/>
          <w:sz w:val="20"/>
          <w:lang w:val="en-US"/>
        </w:rPr>
        <w:t>#12282).</w:t>
      </w:r>
    </w:p>
    <w:p w14:paraId="69FA9B4E" w14:textId="77777777" w:rsidR="004C5F93" w:rsidRDefault="004C5F93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 xml:space="preserve">In the 5 to 7.125 GHz </w:t>
      </w:r>
      <w:proofErr w:type="gramStart"/>
      <w:r>
        <w:rPr>
          <w:rFonts w:ascii="Helvetica" w:hAnsi="Helvetica" w:cs="Helvetica"/>
          <w:sz w:val="20"/>
          <w:lang w:val="en-US"/>
        </w:rPr>
        <w:t>bands(</w:t>
      </w:r>
      <w:proofErr w:type="gramEnd"/>
      <w:r>
        <w:rPr>
          <w:rFonts w:ascii="Helvetica" w:hAnsi="Helvetica" w:cs="Helvetica"/>
          <w:sz w:val="20"/>
          <w:lang w:val="en-US"/>
        </w:rPr>
        <w:t>#11957), the following apply:</w:t>
      </w:r>
    </w:p>
    <w:p w14:paraId="4E24FBA4" w14:textId="7DE4AE0C" w:rsidR="004C5F93" w:rsidRDefault="004C5F93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proofErr w:type="spellStart"/>
      <w:r>
        <w:rPr>
          <w:rFonts w:ascii="Helvetica" w:hAnsi="Helvetica" w:cs="Helvetica"/>
          <w:sz w:val="20"/>
          <w:lang w:val="en-US"/>
        </w:rPr>
        <w:t>An</w:t>
      </w:r>
      <w:proofErr w:type="spellEnd"/>
      <w:r>
        <w:rPr>
          <w:rFonts w:ascii="Helvetica" w:hAnsi="Helvetica" w:cs="Helvetica"/>
          <w:sz w:val="20"/>
          <w:lang w:val="en-US"/>
        </w:rPr>
        <w:t xml:space="preserve"> HE STA</w:t>
      </w:r>
      <w:ins w:id="110" w:author="Guoqing Li" w:date="2018-11-06T16:27:00Z">
        <w:r w:rsidR="00572D49">
          <w:rPr>
            <w:rFonts w:ascii="Helvetica" w:hAnsi="Helvetica" w:cs="Helvetica"/>
            <w:sz w:val="20"/>
            <w:lang w:val="en-US"/>
          </w:rPr>
          <w:t xml:space="preserve"> </w:t>
        </w:r>
      </w:ins>
      <w:r>
        <w:rPr>
          <w:rFonts w:ascii="Helvetica" w:hAnsi="Helvetica" w:cs="Helvetica"/>
          <w:sz w:val="20"/>
          <w:lang w:val="en-US"/>
        </w:rPr>
        <w:t>is also a VHT STA</w:t>
      </w:r>
      <w:ins w:id="111" w:author="Guoqing Li" w:date="2018-11-06T16:28:00Z">
        <w:r w:rsidR="00AF2EDC">
          <w:rPr>
            <w:rFonts w:ascii="Helvetica" w:hAnsi="Helvetica" w:cs="Helvetica"/>
            <w:sz w:val="20"/>
            <w:lang w:val="en-US"/>
          </w:rPr>
          <w:t xml:space="preserve"> when operating in the 5 GHz </w:t>
        </w:r>
        <w:proofErr w:type="gramStart"/>
        <w:r w:rsidR="00AF2EDC">
          <w:rPr>
            <w:rFonts w:ascii="Helvetica" w:hAnsi="Helvetica" w:cs="Helvetica"/>
            <w:sz w:val="20"/>
            <w:lang w:val="en-US"/>
          </w:rPr>
          <w:t>band.</w:t>
        </w:r>
      </w:ins>
      <w:ins w:id="112" w:author="Guoqing Li" w:date="2018-11-06T17:08:00Z">
        <w:r w:rsidR="00811010">
          <w:rPr>
            <w:rFonts w:ascii="Helvetica" w:hAnsi="Helvetica" w:cs="Helvetica"/>
            <w:sz w:val="20"/>
            <w:lang w:val="en-US"/>
          </w:rPr>
          <w:t>(</w:t>
        </w:r>
        <w:proofErr w:type="gramEnd"/>
        <w:r w:rsidR="00811010">
          <w:rPr>
            <w:rFonts w:ascii="Helvetica" w:hAnsi="Helvetica" w:cs="Helvetica"/>
            <w:sz w:val="20"/>
            <w:lang w:val="en-US"/>
          </w:rPr>
          <w:t>#163</w:t>
        </w:r>
      </w:ins>
      <w:ins w:id="113" w:author="Guoqing Li" w:date="2018-11-06T17:09:00Z">
        <w:r w:rsidR="00811010">
          <w:rPr>
            <w:rFonts w:ascii="Helvetica" w:hAnsi="Helvetica" w:cs="Helvetica"/>
            <w:sz w:val="20"/>
            <w:lang w:val="en-US"/>
          </w:rPr>
          <w:t>87)</w:t>
        </w:r>
      </w:ins>
      <w:ins w:id="114" w:author="Guoqing Li" w:date="2018-11-13T20:22:00Z">
        <w:r w:rsidR="00333696">
          <w:rPr>
            <w:rFonts w:ascii="Helvetica" w:hAnsi="Helvetica" w:cs="Helvetica"/>
            <w:sz w:val="20"/>
            <w:lang w:val="en-US"/>
          </w:rPr>
          <w:t xml:space="preserve"> including 20 MHz</w:t>
        </w:r>
      </w:ins>
      <w:ins w:id="115" w:author="Guoqing Li" w:date="2018-11-13T20:38:00Z">
        <w:r w:rsidR="00333696">
          <w:rPr>
            <w:rFonts w:ascii="Helvetica" w:hAnsi="Helvetica" w:cs="Helvetica"/>
            <w:sz w:val="20"/>
            <w:lang w:val="en-US"/>
          </w:rPr>
          <w:t>-</w:t>
        </w:r>
      </w:ins>
      <w:ins w:id="116" w:author="Guoqing Li" w:date="2018-11-13T20:22:00Z">
        <w:r w:rsidR="004D0DD2">
          <w:rPr>
            <w:rFonts w:ascii="Helvetica" w:hAnsi="Helvetica" w:cs="Helvetica"/>
            <w:sz w:val="20"/>
            <w:lang w:val="en-US"/>
          </w:rPr>
          <w:t>only STA which does not support 40 and 80 channel bandwidth (#16335)</w:t>
        </w:r>
      </w:ins>
    </w:p>
    <w:p w14:paraId="7BD6A987" w14:textId="5894B706" w:rsidR="004C5F93" w:rsidRDefault="004C5F93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proofErr w:type="spellStart"/>
      <w:r>
        <w:rPr>
          <w:rFonts w:ascii="Helvetica" w:hAnsi="Helvetica" w:cs="Helvetica"/>
          <w:sz w:val="20"/>
          <w:lang w:val="en-US"/>
        </w:rPr>
        <w:t>An</w:t>
      </w:r>
      <w:proofErr w:type="spellEnd"/>
      <w:r>
        <w:rPr>
          <w:rFonts w:ascii="Helvetica" w:hAnsi="Helvetica" w:cs="Helvetica"/>
          <w:sz w:val="20"/>
          <w:lang w:val="en-US"/>
        </w:rPr>
        <w:t xml:space="preserve"> HE STA shall support operation with a 20 MHz channel width</w:t>
      </w:r>
    </w:p>
    <w:p w14:paraId="75328FE8" w14:textId="5E677293" w:rsidR="004C5F93" w:rsidRDefault="004C5F93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proofErr w:type="spellStart"/>
      <w:r>
        <w:rPr>
          <w:rFonts w:ascii="Helvetica" w:hAnsi="Helvetica" w:cs="Helvetica"/>
          <w:sz w:val="20"/>
          <w:lang w:val="en-US"/>
        </w:rPr>
        <w:t>An</w:t>
      </w:r>
      <w:proofErr w:type="spellEnd"/>
      <w:r>
        <w:rPr>
          <w:rFonts w:ascii="Helvetica" w:hAnsi="Helvetica" w:cs="Helvetica"/>
          <w:sz w:val="20"/>
          <w:lang w:val="en-US"/>
        </w:rPr>
        <w:t xml:space="preserve"> HE STA that is not a 20 MHz-only non-AP STA shall support operation with a 40 MHz and 80 MHz channel </w:t>
      </w:r>
      <w:proofErr w:type="gramStart"/>
      <w:r>
        <w:rPr>
          <w:rFonts w:ascii="Helvetica" w:hAnsi="Helvetica" w:cs="Helvetica"/>
          <w:sz w:val="20"/>
          <w:lang w:val="en-US"/>
        </w:rPr>
        <w:t>width(</w:t>
      </w:r>
      <w:proofErr w:type="gramEnd"/>
      <w:r>
        <w:rPr>
          <w:rFonts w:ascii="Helvetica" w:hAnsi="Helvetica" w:cs="Helvetica"/>
          <w:sz w:val="20"/>
          <w:lang w:val="en-US"/>
        </w:rPr>
        <w:t>#11956)</w:t>
      </w:r>
    </w:p>
    <w:p w14:paraId="2FC7BED4" w14:textId="057E5B86" w:rsidR="004C5F93" w:rsidRDefault="004C5F93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proofErr w:type="spellStart"/>
      <w:r>
        <w:rPr>
          <w:rFonts w:ascii="Helvetica" w:hAnsi="Helvetica" w:cs="Helvetica"/>
          <w:sz w:val="20"/>
          <w:lang w:val="en-US"/>
        </w:rPr>
        <w:t>An</w:t>
      </w:r>
      <w:proofErr w:type="spellEnd"/>
      <w:r>
        <w:rPr>
          <w:rFonts w:ascii="Helvetica" w:hAnsi="Helvetica" w:cs="Helvetica"/>
          <w:sz w:val="20"/>
          <w:lang w:val="en-US"/>
        </w:rPr>
        <w:t xml:space="preserve"> HE STA may support operation with a 160 MHz and 80+80 MHz channel </w:t>
      </w:r>
      <w:proofErr w:type="gramStart"/>
      <w:r>
        <w:rPr>
          <w:rFonts w:ascii="Helvetica" w:hAnsi="Helvetica" w:cs="Helvetica"/>
          <w:sz w:val="20"/>
          <w:lang w:val="en-US"/>
        </w:rPr>
        <w:t>width(</w:t>
      </w:r>
      <w:proofErr w:type="gramEnd"/>
      <w:r>
        <w:rPr>
          <w:rFonts w:ascii="Helvetica" w:hAnsi="Helvetica" w:cs="Helvetica"/>
          <w:sz w:val="20"/>
          <w:lang w:val="en-US"/>
        </w:rPr>
        <w:t>#11263)</w:t>
      </w:r>
    </w:p>
    <w:p w14:paraId="1CF0951F" w14:textId="77777777" w:rsidR="004C5F93" w:rsidRDefault="004C5F93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In the 2.4 GHz band, the following apply:</w:t>
      </w:r>
    </w:p>
    <w:p w14:paraId="54959263" w14:textId="41A91F0A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proofErr w:type="spellStart"/>
      <w:r w:rsidR="004C5F93">
        <w:rPr>
          <w:rFonts w:ascii="Helvetica" w:hAnsi="Helvetica" w:cs="Helvetica"/>
          <w:sz w:val="20"/>
          <w:lang w:val="en-US"/>
        </w:rPr>
        <w:t>An</w:t>
      </w:r>
      <w:proofErr w:type="spellEnd"/>
      <w:r w:rsidR="004C5F93">
        <w:rPr>
          <w:rFonts w:ascii="Helvetica" w:hAnsi="Helvetica" w:cs="Helvetica"/>
          <w:sz w:val="20"/>
          <w:lang w:val="en-US"/>
        </w:rPr>
        <w:t xml:space="preserve"> HE STA is also an HT STA</w:t>
      </w:r>
    </w:p>
    <w:p w14:paraId="091DCECA" w14:textId="1993F283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proofErr w:type="spellStart"/>
      <w:r w:rsidR="004C5F93">
        <w:rPr>
          <w:rFonts w:ascii="Helvetica" w:hAnsi="Helvetica" w:cs="Helvetica"/>
          <w:sz w:val="20"/>
          <w:lang w:val="en-US"/>
        </w:rPr>
        <w:t>An</w:t>
      </w:r>
      <w:proofErr w:type="spellEnd"/>
      <w:r w:rsidR="004C5F93">
        <w:rPr>
          <w:rFonts w:ascii="Helvetica" w:hAnsi="Helvetica" w:cs="Helvetica"/>
          <w:sz w:val="20"/>
          <w:lang w:val="en-US"/>
        </w:rPr>
        <w:t xml:space="preserve"> HE STA shall support operation with a 20 MHz channel width</w:t>
      </w:r>
    </w:p>
    <w:p w14:paraId="5792C14C" w14:textId="231C145D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proofErr w:type="spellStart"/>
      <w:r w:rsidR="004C5F93">
        <w:rPr>
          <w:rFonts w:ascii="Helvetica" w:hAnsi="Helvetica" w:cs="Helvetica"/>
          <w:sz w:val="20"/>
          <w:lang w:val="en-US"/>
        </w:rPr>
        <w:t>An</w:t>
      </w:r>
      <w:proofErr w:type="spellEnd"/>
      <w:r w:rsidR="004C5F93">
        <w:rPr>
          <w:rFonts w:ascii="Helvetica" w:hAnsi="Helvetica" w:cs="Helvetica"/>
          <w:sz w:val="20"/>
          <w:lang w:val="en-US"/>
        </w:rPr>
        <w:t xml:space="preserve"> HE STA may support operation with a 40 MHz channel width</w:t>
      </w:r>
    </w:p>
    <w:p w14:paraId="340E5701" w14:textId="77777777" w:rsidR="004C5F93" w:rsidRDefault="004C5F93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The main PHY features in an HE STA that are not present in VHT STA or HT STA are the following:</w:t>
      </w:r>
    </w:p>
    <w:p w14:paraId="252C8566" w14:textId="1FF984B0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Mandatory support for DL and UL OFDMA</w:t>
      </w:r>
    </w:p>
    <w:p w14:paraId="38067132" w14:textId="12CDBB90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Mandatory support for DL MU-MIMO by an HE AP that supports 4 or more spatial streams when MU-MIMO is done on the entire PPDU bandwidth</w:t>
      </w:r>
    </w:p>
    <w:p w14:paraId="6A316E84" w14:textId="38A2F659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 xml:space="preserve">Mandatory support for DL MU-MIMO reception for </w:t>
      </w:r>
      <w:proofErr w:type="gramStart"/>
      <w:r w:rsidR="004C5F93">
        <w:rPr>
          <w:rFonts w:ascii="Helvetica" w:hAnsi="Helvetica" w:cs="Helvetica"/>
          <w:sz w:val="20"/>
          <w:lang w:val="en-US"/>
        </w:rPr>
        <w:t>an</w:t>
      </w:r>
      <w:proofErr w:type="gramEnd"/>
      <w:r w:rsidR="004C5F93">
        <w:rPr>
          <w:rFonts w:ascii="Helvetica" w:hAnsi="Helvetica" w:cs="Helvetica"/>
          <w:sz w:val="20"/>
          <w:lang w:val="en-US"/>
        </w:rPr>
        <w:t xml:space="preserve"> non-AP HE STA</w:t>
      </w:r>
    </w:p>
    <w:p w14:paraId="0569B89D" w14:textId="28A3FB85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 xml:space="preserve">Optional support for the HE </w:t>
      </w:r>
      <w:proofErr w:type="gramStart"/>
      <w:r w:rsidR="004C5F93">
        <w:rPr>
          <w:rFonts w:ascii="Helvetica" w:hAnsi="Helvetica" w:cs="Helvetica"/>
          <w:sz w:val="20"/>
          <w:lang w:val="en-US"/>
        </w:rPr>
        <w:t>sounding</w:t>
      </w:r>
      <w:proofErr w:type="gramEnd"/>
      <w:r w:rsidR="004C5F93">
        <w:rPr>
          <w:rFonts w:ascii="Helvetica" w:hAnsi="Helvetica" w:cs="Helvetica"/>
          <w:sz w:val="20"/>
          <w:lang w:val="en-US"/>
        </w:rPr>
        <w:t xml:space="preserve"> protocol to support beamforming</w:t>
      </w:r>
      <w:r w:rsidR="001C5351">
        <w:rPr>
          <w:rFonts w:ascii="Helvetica" w:hAnsi="Helvetica" w:cs="Helvetica"/>
          <w:sz w:val="20"/>
          <w:lang w:val="en-US"/>
        </w:rPr>
        <w:t>**</w:t>
      </w:r>
    </w:p>
    <w:p w14:paraId="43DC1FC6" w14:textId="0F2568F4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Optional support for HE-MCSs 10 and 11</w:t>
      </w:r>
    </w:p>
    <w:p w14:paraId="6EBBC65E" w14:textId="647540BE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Optional support for UL MU-MIMO</w:t>
      </w:r>
    </w:p>
    <w:p w14:paraId="34B60361" w14:textId="4FF6088E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Optional support for preamble puncturing</w:t>
      </w:r>
    </w:p>
    <w:p w14:paraId="45AC6433" w14:textId="77777777" w:rsidR="004C5F93" w:rsidRDefault="004C5F93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 xml:space="preserve">The main MAC features in an HE STA that are not present in VHT STA or HT </w:t>
      </w:r>
      <w:proofErr w:type="gramStart"/>
      <w:r>
        <w:rPr>
          <w:rFonts w:ascii="Helvetica" w:hAnsi="Helvetica" w:cs="Helvetica"/>
          <w:sz w:val="20"/>
          <w:lang w:val="en-US"/>
        </w:rPr>
        <w:t>STA(</w:t>
      </w:r>
      <w:proofErr w:type="gramEnd"/>
      <w:r>
        <w:rPr>
          <w:rFonts w:ascii="Helvetica" w:hAnsi="Helvetica" w:cs="Helvetica"/>
          <w:sz w:val="20"/>
          <w:lang w:val="en-US"/>
        </w:rPr>
        <w:t>#11264) are the following:</w:t>
      </w:r>
    </w:p>
    <w:p w14:paraId="018CC8B4" w14:textId="6B387AD6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Optional support for dynamic fragmentation levels 1, 2 and 3</w:t>
      </w:r>
    </w:p>
    <w:p w14:paraId="10FC6282" w14:textId="0ECE574A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 xml:space="preserve">In an AP, mandatory support for the role of operating mode indication (OMI) responder and optional support for the role of OMI </w:t>
      </w:r>
      <w:proofErr w:type="gramStart"/>
      <w:r w:rsidR="004C5F93">
        <w:rPr>
          <w:rFonts w:ascii="Helvetica" w:hAnsi="Helvetica" w:cs="Helvetica"/>
          <w:sz w:val="20"/>
          <w:lang w:val="en-US"/>
        </w:rPr>
        <w:t>initiator(</w:t>
      </w:r>
      <w:proofErr w:type="gramEnd"/>
      <w:r w:rsidR="004C5F93">
        <w:rPr>
          <w:rFonts w:ascii="Helvetica" w:hAnsi="Helvetica" w:cs="Helvetica"/>
          <w:sz w:val="20"/>
          <w:lang w:val="en-US"/>
        </w:rPr>
        <w:t>#13804)</w:t>
      </w:r>
    </w:p>
    <w:p w14:paraId="3D5BC2C9" w14:textId="5837E044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In a non-AP STA, optional support for the roles of OMI initiator and responder</w:t>
      </w:r>
    </w:p>
    <w:p w14:paraId="044C68C9" w14:textId="068536C5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In an AP, optional support for two NAV operation</w:t>
      </w:r>
    </w:p>
    <w:p w14:paraId="025C9508" w14:textId="7F0B95C5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In a non-AP STA, mandatory support for two NAV operation</w:t>
      </w:r>
    </w:p>
    <w:p w14:paraId="34CDF540" w14:textId="3EF58206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In an AP, mandatory support for individual target wake time (TWT) operation</w:t>
      </w:r>
    </w:p>
    <w:p w14:paraId="5C466B92" w14:textId="27662232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In a non-AP STA, optional support individual TWT operation</w:t>
      </w:r>
    </w:p>
    <w:p w14:paraId="1499B049" w14:textId="2A4D27BA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 xml:space="preserve">Optional support for broadcast </w:t>
      </w:r>
      <w:proofErr w:type="gramStart"/>
      <w:r w:rsidR="004C5F93">
        <w:rPr>
          <w:rFonts w:ascii="Helvetica" w:hAnsi="Helvetica" w:cs="Helvetica"/>
          <w:sz w:val="20"/>
          <w:lang w:val="en-US"/>
        </w:rPr>
        <w:t>TWT(</w:t>
      </w:r>
      <w:proofErr w:type="gramEnd"/>
      <w:r w:rsidR="004C5F93">
        <w:rPr>
          <w:rFonts w:ascii="Helvetica" w:hAnsi="Helvetica" w:cs="Helvetica"/>
          <w:sz w:val="20"/>
          <w:lang w:val="en-US"/>
        </w:rPr>
        <w:t>#12350)</w:t>
      </w:r>
    </w:p>
    <w:p w14:paraId="670C97BD" w14:textId="4818B4B3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Optional support for UL OFDMA-based random access (UORA)</w:t>
      </w:r>
    </w:p>
    <w:p w14:paraId="692628D7" w14:textId="7E85FC0B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Optional support for spatial reuse operation</w:t>
      </w:r>
    </w:p>
    <w:p w14:paraId="77F9B19E" w14:textId="62831DB0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Optional support for multi-TID A-MPDU operation</w:t>
      </w:r>
    </w:p>
    <w:p w14:paraId="412001B8" w14:textId="135D9C6A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>Optional support for ER BSS</w:t>
      </w:r>
    </w:p>
    <w:p w14:paraId="03EECB7C" w14:textId="6B6343EB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 xml:space="preserve">Mandatory support for multiple BSSID operation in a non-AP </w:t>
      </w:r>
      <w:proofErr w:type="gramStart"/>
      <w:r w:rsidR="004C5F93">
        <w:rPr>
          <w:rFonts w:ascii="Helvetica" w:hAnsi="Helvetica" w:cs="Helvetica"/>
          <w:sz w:val="20"/>
          <w:lang w:val="en-US"/>
        </w:rPr>
        <w:t>STA(</w:t>
      </w:r>
      <w:proofErr w:type="gramEnd"/>
      <w:r w:rsidR="004C5F93">
        <w:rPr>
          <w:rFonts w:ascii="Helvetica" w:hAnsi="Helvetica" w:cs="Helvetica"/>
          <w:sz w:val="20"/>
          <w:lang w:val="en-US"/>
        </w:rPr>
        <w:t>#11000)</w:t>
      </w:r>
    </w:p>
    <w:p w14:paraId="7B010D24" w14:textId="37858E30" w:rsidR="004C5F93" w:rsidRDefault="005843EA" w:rsidP="004C5F93">
      <w:p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60" w:after="60" w:line="240" w:lineRule="atLeast"/>
        <w:ind w:left="640" w:hanging="440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--</w:t>
      </w:r>
      <w:r w:rsidR="004C5F93">
        <w:rPr>
          <w:rFonts w:ascii="Helvetica" w:hAnsi="Helvetica" w:cs="Helvetica"/>
          <w:sz w:val="20"/>
          <w:lang w:val="en-US"/>
        </w:rPr>
        <w:t xml:space="preserve">Optional support for the NDP feedback </w:t>
      </w:r>
      <w:proofErr w:type="gramStart"/>
      <w:r w:rsidR="004C5F93">
        <w:rPr>
          <w:rFonts w:ascii="Helvetica" w:hAnsi="Helvetica" w:cs="Helvetica"/>
          <w:sz w:val="20"/>
          <w:lang w:val="en-US"/>
        </w:rPr>
        <w:t>report(</w:t>
      </w:r>
      <w:proofErr w:type="gramEnd"/>
      <w:r w:rsidR="004C5F93">
        <w:rPr>
          <w:rFonts w:ascii="Helvetica" w:hAnsi="Helvetica" w:cs="Helvetica"/>
          <w:sz w:val="20"/>
          <w:lang w:val="en-US"/>
        </w:rPr>
        <w:t>#12312)</w:t>
      </w:r>
    </w:p>
    <w:p w14:paraId="726207A6" w14:textId="040BCB98" w:rsidR="004C5F93" w:rsidRDefault="004C5F93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Helvetica" w:hAnsi="Helvetica" w:cs="Helvetica"/>
          <w:sz w:val="20"/>
          <w:lang w:val="en-US"/>
        </w:rPr>
      </w:pPr>
      <w:proofErr w:type="spellStart"/>
      <w:r>
        <w:rPr>
          <w:rFonts w:ascii="Helvetica" w:hAnsi="Helvetica" w:cs="Helvetica"/>
          <w:sz w:val="20"/>
          <w:lang w:val="en-US"/>
        </w:rPr>
        <w:t>An</w:t>
      </w:r>
      <w:proofErr w:type="spellEnd"/>
      <w:r>
        <w:rPr>
          <w:rFonts w:ascii="Helvetica" w:hAnsi="Helvetica" w:cs="Helvetica"/>
          <w:sz w:val="20"/>
          <w:lang w:val="en-US"/>
        </w:rPr>
        <w:t xml:space="preserve"> HE AP sends a Trigger frame </w:t>
      </w:r>
      <w:ins w:id="117" w:author="Guoqing Li" w:date="2018-11-06T17:00:00Z">
        <w:r w:rsidR="009C49A5">
          <w:rPr>
            <w:rFonts w:ascii="Helvetica" w:hAnsi="Helvetica" w:cs="Helvetica"/>
            <w:sz w:val="20"/>
            <w:lang w:val="en-US"/>
          </w:rPr>
          <w:t xml:space="preserve">to non-AP HE STAs </w:t>
        </w:r>
      </w:ins>
      <w:ins w:id="118" w:author="Guoqing Li" w:date="2018-11-06T17:09:00Z">
        <w:r w:rsidR="00811010">
          <w:rPr>
            <w:rFonts w:ascii="Helvetica" w:hAnsi="Helvetica" w:cs="Helvetica"/>
            <w:sz w:val="20"/>
            <w:lang w:val="en-US"/>
          </w:rPr>
          <w:t>(#</w:t>
        </w:r>
        <w:proofErr w:type="gramStart"/>
        <w:r w:rsidR="00811010">
          <w:rPr>
            <w:rFonts w:ascii="Helvetica" w:hAnsi="Helvetica" w:cs="Helvetica"/>
            <w:sz w:val="20"/>
            <w:lang w:val="en-US"/>
          </w:rPr>
          <w:t>16549)</w:t>
        </w:r>
      </w:ins>
      <w:r>
        <w:rPr>
          <w:rFonts w:ascii="Helvetica" w:hAnsi="Helvetica" w:cs="Helvetica"/>
          <w:sz w:val="20"/>
          <w:lang w:val="en-US"/>
        </w:rPr>
        <w:t>to</w:t>
      </w:r>
      <w:proofErr w:type="gramEnd"/>
      <w:r>
        <w:rPr>
          <w:rFonts w:ascii="Helvetica" w:hAnsi="Helvetica" w:cs="Helvetica"/>
          <w:sz w:val="20"/>
          <w:lang w:val="en-US"/>
        </w:rPr>
        <w:t xml:space="preserve"> initiate OFDMA or MU-MIMO transmissions in the uplink direction. The Trigger frame identifies non-AP STAs participating in the UL MU transmissions and assigns RUs to these STAs. </w:t>
      </w:r>
      <w:ins w:id="119" w:author="Guoqing Li" w:date="2018-11-06T17:07:00Z">
        <w:r w:rsidR="00BE6921">
          <w:rPr>
            <w:rFonts w:ascii="Arial" w:hAnsi="Arial" w:cs="Arial"/>
            <w:sz w:val="20"/>
          </w:rPr>
          <w:t xml:space="preserve">An AP may use a Multi-STA </w:t>
        </w:r>
        <w:proofErr w:type="spellStart"/>
        <w:r w:rsidR="00BE6921">
          <w:rPr>
            <w:rFonts w:ascii="Arial" w:hAnsi="Arial" w:cs="Arial"/>
            <w:sz w:val="20"/>
          </w:rPr>
          <w:t>BlockAck</w:t>
        </w:r>
        <w:proofErr w:type="spellEnd"/>
        <w:r w:rsidR="00BE6921">
          <w:rPr>
            <w:rFonts w:ascii="Arial" w:hAnsi="Arial" w:cs="Arial"/>
            <w:sz w:val="20"/>
          </w:rPr>
          <w:t xml:space="preserve"> frame to acknowledge frames from more than one STA that are received in the UL MU transmissions</w:t>
        </w:r>
      </w:ins>
      <w:ins w:id="120" w:author="Guoqing Li" w:date="2018-11-06T17:09:00Z">
        <w:r w:rsidR="00811010">
          <w:rPr>
            <w:rFonts w:ascii="Arial" w:hAnsi="Arial" w:cs="Arial"/>
            <w:sz w:val="20"/>
          </w:rPr>
          <w:t xml:space="preserve"> (#16640)</w:t>
        </w:r>
      </w:ins>
      <w:del w:id="121" w:author="Guoqing Li" w:date="2018-11-06T17:07:00Z">
        <w:r w:rsidDel="00BE6921">
          <w:rPr>
            <w:rFonts w:ascii="Helvetica" w:hAnsi="Helvetica" w:cs="Helvetica"/>
            <w:sz w:val="20"/>
            <w:lang w:val="en-US"/>
          </w:rPr>
          <w:delText>Multi-STA BlockAck frames can be used by the AP to acknowledge the transmissions from the multiple non-AP STAs</w:delText>
        </w:r>
      </w:del>
      <w:r>
        <w:rPr>
          <w:rFonts w:ascii="Helvetica" w:hAnsi="Helvetica" w:cs="Helvetica"/>
          <w:sz w:val="20"/>
          <w:lang w:val="en-US"/>
        </w:rPr>
        <w:t xml:space="preserve">. </w:t>
      </w:r>
      <w:del w:id="122" w:author="Guoqing Li" w:date="2018-11-06T17:20:00Z">
        <w:r w:rsidDel="002F4728">
          <w:rPr>
            <w:rFonts w:ascii="Helvetica" w:hAnsi="Helvetica" w:cs="Helvetica"/>
            <w:sz w:val="20"/>
            <w:lang w:val="en-US"/>
          </w:rPr>
          <w:delText xml:space="preserve">Trigger </w:delText>
        </w:r>
        <w:r w:rsidDel="002F4728">
          <w:rPr>
            <w:rFonts w:ascii="Helvetica" w:hAnsi="Helvetica" w:cs="Helvetica"/>
            <w:sz w:val="20"/>
            <w:lang w:val="en-US"/>
          </w:rPr>
          <w:lastRenderedPageBreak/>
          <w:delText>frames can be scheduled by the AP to allow non-AP STAs to save power</w:delText>
        </w:r>
      </w:del>
      <w:ins w:id="123" w:author="Guoqing Li" w:date="2018-11-06T17:20:00Z">
        <w:r w:rsidR="002F4728">
          <w:rPr>
            <w:rFonts w:ascii="Helvetica" w:hAnsi="Helvetica" w:cs="Helvetica"/>
            <w:sz w:val="20"/>
            <w:lang w:val="en-US"/>
          </w:rPr>
          <w:t>(#17049)</w:t>
        </w:r>
      </w:ins>
      <w:r>
        <w:rPr>
          <w:rFonts w:ascii="Helvetica" w:hAnsi="Helvetica" w:cs="Helvetica"/>
          <w:sz w:val="20"/>
          <w:lang w:val="en-US"/>
        </w:rPr>
        <w:t>. The scheduling of these Trigger frames can be set up between a non-AP STA and the AP using TWT operation</w:t>
      </w:r>
      <w:ins w:id="124" w:author="Guoqing Li" w:date="2018-11-06T17:08:00Z">
        <w:r w:rsidR="00B74CD8">
          <w:rPr>
            <w:rFonts w:ascii="Helvetica" w:hAnsi="Helvetica" w:cs="Helvetica"/>
            <w:sz w:val="20"/>
            <w:lang w:val="en-US"/>
          </w:rPr>
          <w:t xml:space="preserve"> to </w:t>
        </w:r>
        <w:r w:rsidR="00811010">
          <w:rPr>
            <w:rFonts w:ascii="Helvetica" w:hAnsi="Helvetica" w:cs="Helvetica"/>
            <w:sz w:val="20"/>
            <w:lang w:val="en-US"/>
          </w:rPr>
          <w:t xml:space="preserve">save power and reduce </w:t>
        </w:r>
        <w:proofErr w:type="gramStart"/>
        <w:r w:rsidR="00811010">
          <w:rPr>
            <w:rFonts w:ascii="Helvetica" w:hAnsi="Helvetica" w:cs="Helvetica"/>
            <w:sz w:val="20"/>
            <w:lang w:val="en-US"/>
          </w:rPr>
          <w:t>collisions.</w:t>
        </w:r>
      </w:ins>
      <w:ins w:id="125" w:author="Guoqing Li" w:date="2018-11-06T17:20:00Z">
        <w:r w:rsidR="002F4728">
          <w:rPr>
            <w:rFonts w:ascii="Helvetica" w:hAnsi="Helvetica" w:cs="Helvetica"/>
            <w:sz w:val="20"/>
            <w:lang w:val="en-US"/>
          </w:rPr>
          <w:t>(</w:t>
        </w:r>
        <w:proofErr w:type="gramEnd"/>
        <w:r w:rsidR="002F4728">
          <w:rPr>
            <w:rFonts w:ascii="Helvetica" w:hAnsi="Helvetica" w:cs="Helvetica"/>
            <w:sz w:val="20"/>
            <w:lang w:val="en-US"/>
          </w:rPr>
          <w:t>#17049)</w:t>
        </w:r>
      </w:ins>
      <w:del w:id="126" w:author="Guoqing Li" w:date="2018-11-06T17:20:00Z">
        <w:r w:rsidDel="002F4728">
          <w:rPr>
            <w:rFonts w:ascii="Helvetica" w:hAnsi="Helvetica" w:cs="Helvetica"/>
            <w:sz w:val="20"/>
            <w:lang w:val="en-US"/>
          </w:rPr>
          <w:delText>.</w:delText>
        </w:r>
      </w:del>
    </w:p>
    <w:p w14:paraId="35CC68F6" w14:textId="00219106" w:rsidR="004C5F93" w:rsidRDefault="004C5F93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Helvetica" w:hAnsi="Helvetica" w:cs="Helvetica"/>
          <w:sz w:val="20"/>
          <w:lang w:val="en-US"/>
        </w:rPr>
      </w:pPr>
      <w:r>
        <w:rPr>
          <w:rFonts w:ascii="Helvetica" w:hAnsi="Helvetica" w:cs="Helvetica"/>
          <w:sz w:val="20"/>
          <w:lang w:val="en-US"/>
        </w:rPr>
        <w:t>Among other benefits, different combinations of these HE features can reduce protocol overhead and increase aggregate network throughput (e.g., DL and UL OFDMA, DL/UL MU-MIMO), enhance peak link throughput (</w:t>
      </w:r>
      <w:proofErr w:type="spellStart"/>
      <w:r>
        <w:rPr>
          <w:rFonts w:ascii="Helvetica" w:hAnsi="Helvetica" w:cs="Helvetica"/>
          <w:sz w:val="20"/>
          <w:lang w:val="en-US"/>
        </w:rPr>
        <w:t>e.g</w:t>
      </w:r>
      <w:proofErr w:type="spellEnd"/>
      <w:r>
        <w:rPr>
          <w:rFonts w:ascii="Helvetica" w:hAnsi="Helvetica" w:cs="Helvetica"/>
          <w:sz w:val="20"/>
          <w:lang w:val="en-US"/>
        </w:rPr>
        <w:t>, MCS 10, 11), enhance dense network efficiency (e.g., spatial reuse), and/or enhance power conservation (e.g., TWT).(#12119) These HE features provide tools, under certain circumstances, to improve the average throughput per STA by more than four times in a BSS, compared to VHT(#11964).</w:t>
      </w:r>
      <w:bookmarkEnd w:id="109"/>
    </w:p>
    <w:p w14:paraId="22C5568B" w14:textId="0795D14B" w:rsidR="00D45891" w:rsidRDefault="00D45891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Helvetica" w:hAnsi="Helvetica" w:cs="Helvetica"/>
          <w:sz w:val="20"/>
          <w:lang w:val="en-US"/>
        </w:rPr>
      </w:pPr>
    </w:p>
    <w:p w14:paraId="52D80607" w14:textId="4C14C78B" w:rsidR="00C94DC9" w:rsidRDefault="00D45891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ñ]«”˛" w:hAnsi="ñ]«”˛" w:cs="ñ]«”˛"/>
          <w:b/>
          <w:sz w:val="24"/>
          <w:lang w:val="en-US"/>
        </w:rPr>
      </w:pPr>
      <w:r w:rsidRPr="00D45891">
        <w:rPr>
          <w:rFonts w:ascii="ñ]«”˛" w:hAnsi="ñ]«”˛" w:cs="ñ]«”˛"/>
          <w:b/>
          <w:sz w:val="24"/>
          <w:lang w:val="en-US"/>
        </w:rPr>
        <w:t>21.1.1 Introduction to the VHT PHY</w:t>
      </w:r>
    </w:p>
    <w:p w14:paraId="411302D1" w14:textId="77777777" w:rsidR="00C94DC9" w:rsidRPr="000D740E" w:rsidRDefault="00C94DC9" w:rsidP="00C94DC9">
      <w:pPr>
        <w:rPr>
          <w:i/>
          <w:sz w:val="20"/>
        </w:rPr>
      </w:pPr>
      <w:r w:rsidRPr="000D740E">
        <w:rPr>
          <w:sz w:val="20"/>
          <w:highlight w:val="yellow"/>
        </w:rPr>
        <w:t>Editor: please modify the</w:t>
      </w:r>
      <w:r>
        <w:rPr>
          <w:sz w:val="20"/>
          <w:highlight w:val="yellow"/>
        </w:rPr>
        <w:t xml:space="preserve"> 6</w:t>
      </w:r>
      <w:r w:rsidRPr="00D45891">
        <w:rPr>
          <w:sz w:val="20"/>
          <w:highlight w:val="yellow"/>
          <w:vertAlign w:val="superscript"/>
        </w:rPr>
        <w:t>th</w:t>
      </w:r>
      <w:r>
        <w:rPr>
          <w:sz w:val="20"/>
          <w:highlight w:val="yellow"/>
        </w:rPr>
        <w:t xml:space="preserve"> paragraph in the</w:t>
      </w:r>
      <w:r w:rsidRPr="000D740E">
        <w:rPr>
          <w:sz w:val="20"/>
          <w:highlight w:val="yellow"/>
        </w:rPr>
        <w:t xml:space="preserve"> following </w:t>
      </w:r>
      <w:r>
        <w:rPr>
          <w:sz w:val="20"/>
          <w:highlight w:val="yellow"/>
        </w:rPr>
        <w:t>clause</w:t>
      </w:r>
      <w:r w:rsidRPr="000D740E">
        <w:rPr>
          <w:sz w:val="20"/>
          <w:highlight w:val="yellow"/>
        </w:rPr>
        <w:t xml:space="preserve"> </w:t>
      </w:r>
      <w:r>
        <w:rPr>
          <w:sz w:val="20"/>
          <w:highlight w:val="yellow"/>
        </w:rPr>
        <w:t xml:space="preserve">in baseline spec </w:t>
      </w:r>
      <w:r w:rsidRPr="000D740E">
        <w:rPr>
          <w:sz w:val="20"/>
          <w:highlight w:val="yellow"/>
        </w:rPr>
        <w:t>as follows:</w:t>
      </w:r>
    </w:p>
    <w:p w14:paraId="512D22B2" w14:textId="77777777" w:rsidR="00D45891" w:rsidRDefault="00D45891" w:rsidP="00D45891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A VHT STA shall support the following features:</w:t>
      </w:r>
    </w:p>
    <w:p w14:paraId="4B98F82E" w14:textId="77777777" w:rsidR="00D45891" w:rsidRDefault="00D45891" w:rsidP="00D45891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— Non-HT and non-HT duplicate formats (transmit and receive) for all channel widths supported by</w:t>
      </w:r>
    </w:p>
    <w:p w14:paraId="4675DDAB" w14:textId="77777777" w:rsidR="00D45891" w:rsidRDefault="00D45891" w:rsidP="00D45891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the VHT STA</w:t>
      </w:r>
    </w:p>
    <w:p w14:paraId="32C5C49C" w14:textId="77777777" w:rsidR="00D45891" w:rsidRDefault="00D45891" w:rsidP="00D45891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— HT-mixed format (transmit and receive)</w:t>
      </w:r>
    </w:p>
    <w:p w14:paraId="68146631" w14:textId="77777777" w:rsidR="00D45891" w:rsidRDefault="00D45891" w:rsidP="00D45891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— VHT format (transmit and receive)</w:t>
      </w:r>
    </w:p>
    <w:p w14:paraId="71A1579D" w14:textId="15D6134A" w:rsidR="00D45891" w:rsidRDefault="00D45891" w:rsidP="00D45891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— 20 MHz, 40 MHz, and 80 MHz channel widths</w:t>
      </w:r>
      <w:r>
        <w:rPr>
          <w:rFonts w:ascii="ñ]«”˛" w:hAnsi="ñ]«”˛" w:cs="ñ]«”˛"/>
          <w:sz w:val="20"/>
          <w:lang w:val="en-US"/>
        </w:rPr>
        <w:t xml:space="preserve"> </w:t>
      </w:r>
      <w:ins w:id="127" w:author="Guoqing Li" w:date="2018-11-13T17:16:00Z">
        <w:r>
          <w:rPr>
            <w:rFonts w:ascii="ñ]«”˛" w:hAnsi="ñ]«”˛" w:cs="ñ]«”˛"/>
            <w:sz w:val="20"/>
            <w:lang w:val="en-US"/>
          </w:rPr>
          <w:t xml:space="preserve">except </w:t>
        </w:r>
      </w:ins>
      <w:ins w:id="128" w:author="Guoqing Li" w:date="2018-11-14T00:12:00Z">
        <w:r w:rsidR="0047353D">
          <w:rPr>
            <w:rFonts w:ascii="ñ]«”˛" w:hAnsi="ñ]«”˛" w:cs="ñ]«”˛"/>
            <w:sz w:val="20"/>
            <w:lang w:val="en-US"/>
          </w:rPr>
          <w:t xml:space="preserve">that </w:t>
        </w:r>
      </w:ins>
      <w:ins w:id="129" w:author="Guoqing Li" w:date="2018-11-13T17:16:00Z">
        <w:r w:rsidR="00333696">
          <w:rPr>
            <w:rFonts w:ascii="ñ]«”˛" w:hAnsi="ñ]«”˛" w:cs="ñ]«”˛"/>
            <w:sz w:val="20"/>
            <w:lang w:val="en-US"/>
          </w:rPr>
          <w:t>20 MHz</w:t>
        </w:r>
      </w:ins>
      <w:ins w:id="130" w:author="Guoqing Li" w:date="2018-11-13T20:38:00Z">
        <w:r w:rsidR="00333696">
          <w:rPr>
            <w:rFonts w:ascii="ñ]«”˛" w:hAnsi="ñ]«”˛" w:cs="ñ]«”˛"/>
            <w:sz w:val="20"/>
            <w:lang w:val="en-US"/>
          </w:rPr>
          <w:t>-</w:t>
        </w:r>
      </w:ins>
      <w:ins w:id="131" w:author="Guoqing Li" w:date="2018-11-13T17:16:00Z">
        <w:r>
          <w:rPr>
            <w:rFonts w:ascii="ñ]«”˛" w:hAnsi="ñ]«”˛" w:cs="ñ]«”˛"/>
            <w:sz w:val="20"/>
            <w:lang w:val="en-US"/>
          </w:rPr>
          <w:t xml:space="preserve">only </w:t>
        </w:r>
      </w:ins>
      <w:ins w:id="132" w:author="Guoqing Li" w:date="2018-11-13T17:20:00Z">
        <w:r w:rsidR="00E55AC1">
          <w:rPr>
            <w:rFonts w:ascii="ñ]«”˛" w:hAnsi="ñ]«”˛" w:cs="ñ]«”˛"/>
            <w:sz w:val="20"/>
            <w:lang w:val="en-US"/>
          </w:rPr>
          <w:t xml:space="preserve">HE </w:t>
        </w:r>
      </w:ins>
      <w:ins w:id="133" w:author="Guoqing Li" w:date="2018-11-13T17:16:00Z">
        <w:r>
          <w:rPr>
            <w:rFonts w:ascii="ñ]«”˛" w:hAnsi="ñ]«”˛" w:cs="ñ]«”˛"/>
            <w:sz w:val="20"/>
            <w:lang w:val="en-US"/>
          </w:rPr>
          <w:t xml:space="preserve">STA </w:t>
        </w:r>
      </w:ins>
      <w:ins w:id="134" w:author="Guoqing Li" w:date="2018-11-14T00:13:00Z">
        <w:r w:rsidR="0047353D">
          <w:rPr>
            <w:rFonts w:ascii="ñ]«”˛" w:hAnsi="ñ]«”˛" w:cs="ñ]«”˛"/>
            <w:sz w:val="20"/>
            <w:lang w:val="en-US"/>
          </w:rPr>
          <w:t>shall</w:t>
        </w:r>
      </w:ins>
      <w:ins w:id="135" w:author="Guoqing Li" w:date="2018-11-13T17:16:00Z">
        <w:r w:rsidR="0047353D">
          <w:rPr>
            <w:rFonts w:ascii="ñ]«”˛" w:hAnsi="ñ]«”˛" w:cs="ñ]«”˛"/>
            <w:sz w:val="20"/>
            <w:lang w:val="en-US"/>
          </w:rPr>
          <w:t xml:space="preserve"> support</w:t>
        </w:r>
        <w:r>
          <w:rPr>
            <w:rFonts w:ascii="ñ]«”˛" w:hAnsi="ñ]«”˛" w:cs="ñ]«”˛"/>
            <w:sz w:val="20"/>
            <w:lang w:val="en-US"/>
          </w:rPr>
          <w:t xml:space="preserve"> 20 MHz channel width.</w:t>
        </w:r>
      </w:ins>
      <w:ins w:id="136" w:author="Guoqing Li" w:date="2018-11-13T17:18:00Z">
        <w:r w:rsidR="00E55AC1">
          <w:rPr>
            <w:rFonts w:ascii="ñ]«”˛" w:hAnsi="ñ]«”˛" w:cs="ñ]«”˛"/>
            <w:sz w:val="20"/>
            <w:lang w:val="en-US"/>
          </w:rPr>
          <w:t xml:space="preserve"> (#16335)</w:t>
        </w:r>
      </w:ins>
    </w:p>
    <w:p w14:paraId="55AB1EDD" w14:textId="07E1C015" w:rsidR="00D45891" w:rsidDel="00E55AC1" w:rsidRDefault="00D45891" w:rsidP="00D45891">
      <w:pPr>
        <w:autoSpaceDE w:val="0"/>
        <w:autoSpaceDN w:val="0"/>
        <w:adjustRightInd w:val="0"/>
        <w:jc w:val="left"/>
        <w:rPr>
          <w:del w:id="137" w:author="Guoqing Li" w:date="2018-11-13T17:17:00Z"/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— Single spatial stream VHT-MCSs 0 to 7 (transmit and receive) in all supported channel widths</w:t>
      </w:r>
    </w:p>
    <w:p w14:paraId="71ED8C8A" w14:textId="37D5E95E" w:rsidR="00D45891" w:rsidRDefault="00D45891" w:rsidP="00E55AC1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  <w:pPrChange w:id="138" w:author="Guoqing Li" w:date="2018-11-13T17:17:00Z">
          <w:pPr>
            <w:tabs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autoSpaceDE w:val="0"/>
            <w:autoSpaceDN w:val="0"/>
            <w:adjustRightInd w:val="0"/>
            <w:spacing w:before="240" w:line="240" w:lineRule="atLeast"/>
          </w:pPr>
        </w:pPrChange>
      </w:pPr>
      <w:r>
        <w:rPr>
          <w:rFonts w:ascii="ñ]«”˛" w:hAnsi="ñ]«”˛" w:cs="ñ]«”˛"/>
          <w:sz w:val="20"/>
          <w:lang w:val="en-US"/>
        </w:rPr>
        <w:t>— Binary convolutional coding</w:t>
      </w:r>
    </w:p>
    <w:p w14:paraId="2466875B" w14:textId="2FAFCA48" w:rsidR="00755834" w:rsidRDefault="00755834" w:rsidP="00755834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</w:p>
    <w:p w14:paraId="04699871" w14:textId="77777777" w:rsidR="00C94DC9" w:rsidRPr="000D740E" w:rsidRDefault="00C94DC9" w:rsidP="00755834">
      <w:pPr>
        <w:rPr>
          <w:i/>
          <w:sz w:val="20"/>
        </w:rPr>
      </w:pPr>
    </w:p>
    <w:p w14:paraId="05EFF358" w14:textId="304A15BF" w:rsidR="00755834" w:rsidRDefault="00C94DC9" w:rsidP="00755834">
      <w:pPr>
        <w:autoSpaceDE w:val="0"/>
        <w:autoSpaceDN w:val="0"/>
        <w:adjustRightInd w:val="0"/>
        <w:jc w:val="left"/>
        <w:rPr>
          <w:rFonts w:ascii="ñ]«”˛" w:hAnsi="ñ]«”˛" w:cs="ñ]«”˛"/>
          <w:b/>
          <w:sz w:val="24"/>
          <w:lang w:val="en-US"/>
        </w:rPr>
      </w:pPr>
      <w:r w:rsidRPr="00C94DC9">
        <w:rPr>
          <w:rFonts w:ascii="ñ]«”˛" w:hAnsi="ñ]«”˛" w:cs="ñ]«”˛"/>
          <w:b/>
          <w:sz w:val="24"/>
          <w:lang w:val="en-US"/>
        </w:rPr>
        <w:t>4.3.14 Very high throughput (VHT) STA</w:t>
      </w:r>
    </w:p>
    <w:p w14:paraId="5288FCBB" w14:textId="1C97D8BD" w:rsidR="00C94DC9" w:rsidRDefault="00C94DC9" w:rsidP="00C94DC9">
      <w:pPr>
        <w:rPr>
          <w:sz w:val="20"/>
        </w:rPr>
      </w:pPr>
      <w:r w:rsidRPr="000D740E">
        <w:rPr>
          <w:sz w:val="20"/>
          <w:highlight w:val="yellow"/>
        </w:rPr>
        <w:t>Editor: please modify the</w:t>
      </w:r>
      <w:r>
        <w:rPr>
          <w:sz w:val="20"/>
          <w:highlight w:val="yellow"/>
        </w:rPr>
        <w:t xml:space="preserve"> </w:t>
      </w:r>
      <w:r>
        <w:rPr>
          <w:sz w:val="20"/>
          <w:highlight w:val="yellow"/>
        </w:rPr>
        <w:t>3</w:t>
      </w:r>
      <w:r w:rsidRPr="00D45891">
        <w:rPr>
          <w:sz w:val="20"/>
          <w:highlight w:val="yellow"/>
          <w:vertAlign w:val="superscript"/>
        </w:rPr>
        <w:t>th</w:t>
      </w:r>
      <w:r>
        <w:rPr>
          <w:sz w:val="20"/>
          <w:highlight w:val="yellow"/>
        </w:rPr>
        <w:t xml:space="preserve"> paragraph in baseline spec </w:t>
      </w:r>
      <w:r w:rsidRPr="000D740E">
        <w:rPr>
          <w:sz w:val="20"/>
          <w:highlight w:val="yellow"/>
        </w:rPr>
        <w:t>as follows:</w:t>
      </w:r>
    </w:p>
    <w:p w14:paraId="25311D13" w14:textId="77777777" w:rsidR="00C94DC9" w:rsidRPr="00C94DC9" w:rsidRDefault="00C94DC9" w:rsidP="00755834">
      <w:pPr>
        <w:autoSpaceDE w:val="0"/>
        <w:autoSpaceDN w:val="0"/>
        <w:adjustRightInd w:val="0"/>
        <w:jc w:val="left"/>
        <w:rPr>
          <w:rFonts w:ascii="ñ]«”˛" w:hAnsi="ñ]«”˛" w:cs="ñ]«”˛"/>
          <w:b/>
          <w:sz w:val="24"/>
        </w:rPr>
      </w:pPr>
    </w:p>
    <w:p w14:paraId="6380BEEA" w14:textId="77777777" w:rsidR="00C94DC9" w:rsidRDefault="00C94DC9" w:rsidP="00C94DC9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The main PHY features in a VHT STA that are not present in an HT STA are the following:</w:t>
      </w:r>
    </w:p>
    <w:p w14:paraId="5D28FB7C" w14:textId="72509123" w:rsidR="00C94DC9" w:rsidDel="0036727B" w:rsidRDefault="00C94DC9" w:rsidP="00C94DC9">
      <w:pPr>
        <w:autoSpaceDE w:val="0"/>
        <w:autoSpaceDN w:val="0"/>
        <w:adjustRightInd w:val="0"/>
        <w:jc w:val="left"/>
        <w:rPr>
          <w:del w:id="139" w:author="Guoqing Li" w:date="2018-11-14T00:13:00Z"/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— Mandatory support for 40 MHz and 80 MHz channel widths</w:t>
      </w:r>
      <w:r w:rsidR="00914A09">
        <w:rPr>
          <w:rFonts w:ascii="ñ]«”˛" w:hAnsi="ñ]«”˛" w:cs="ñ]«”˛"/>
          <w:sz w:val="20"/>
          <w:lang w:val="en-US"/>
        </w:rPr>
        <w:t xml:space="preserve"> </w:t>
      </w:r>
      <w:ins w:id="140" w:author="Guoqing Li" w:date="2018-11-14T00:13:00Z">
        <w:r w:rsidR="0036727B">
          <w:rPr>
            <w:rFonts w:ascii="ñ]«”˛" w:hAnsi="ñ]«”˛" w:cs="ñ]«”˛"/>
            <w:sz w:val="20"/>
            <w:lang w:val="en-US"/>
          </w:rPr>
          <w:t>except that 20 MHz-only HE STA shall support 20 MHz channel width. (#16335)</w:t>
        </w:r>
      </w:ins>
      <w:bookmarkStart w:id="141" w:name="_GoBack"/>
      <w:bookmarkEnd w:id="141"/>
      <w:del w:id="142" w:author="Guoqing Li" w:date="2018-11-14T00:13:00Z">
        <w:r w:rsidR="00914A09" w:rsidDel="0036727B">
          <w:rPr>
            <w:rFonts w:ascii="ñ]«”˛" w:hAnsi="ñ]«”˛" w:cs="ñ]«”˛"/>
            <w:sz w:val="20"/>
            <w:lang w:val="en-US"/>
          </w:rPr>
          <w:delText xml:space="preserve"> </w:delText>
        </w:r>
      </w:del>
    </w:p>
    <w:p w14:paraId="0844B425" w14:textId="77777777" w:rsidR="00C94DC9" w:rsidRDefault="00C94DC9" w:rsidP="00C94DC9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— Mandatory support for VHT single-user (SU) PPDUs</w:t>
      </w:r>
    </w:p>
    <w:p w14:paraId="4EBF98BA" w14:textId="77777777" w:rsidR="00C94DC9" w:rsidRDefault="00C94DC9" w:rsidP="00C94DC9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— Optional support for 160 MHz and 80+80 MHz channel widths</w:t>
      </w:r>
    </w:p>
    <w:p w14:paraId="2752F4A2" w14:textId="77777777" w:rsidR="00C94DC9" w:rsidRDefault="00C94DC9" w:rsidP="00C94DC9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— Optional support for VHT sounding protocol to support beamforming</w:t>
      </w:r>
    </w:p>
    <w:p w14:paraId="347FB542" w14:textId="77777777" w:rsidR="00C94DC9" w:rsidRDefault="00C94DC9" w:rsidP="00C94DC9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  <w:r>
        <w:rPr>
          <w:rFonts w:ascii="ñ]«”˛" w:hAnsi="ñ]«”˛" w:cs="ñ]«”˛"/>
          <w:sz w:val="20"/>
          <w:lang w:val="en-US"/>
        </w:rPr>
        <w:t>— Optional support for VHT multi-user (MU) PPDUs</w:t>
      </w:r>
    </w:p>
    <w:p w14:paraId="1E2C6AF5" w14:textId="2259669E" w:rsidR="00C94DC9" w:rsidRPr="00755834" w:rsidRDefault="00C94DC9" w:rsidP="00C94DC9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</w:rPr>
      </w:pPr>
      <w:r>
        <w:rPr>
          <w:rFonts w:ascii="ñ]«”˛" w:hAnsi="ñ]«”˛" w:cs="ñ]«”˛"/>
          <w:sz w:val="20"/>
          <w:lang w:val="en-US"/>
        </w:rPr>
        <w:t>— Optional support for VHT-MCSs 8 and 9</w:t>
      </w:r>
    </w:p>
    <w:p w14:paraId="5D8480B7" w14:textId="77777777" w:rsidR="00755834" w:rsidRDefault="00755834" w:rsidP="00755834">
      <w:pPr>
        <w:autoSpaceDE w:val="0"/>
        <w:autoSpaceDN w:val="0"/>
        <w:adjustRightInd w:val="0"/>
        <w:jc w:val="left"/>
        <w:rPr>
          <w:rFonts w:ascii="ñ]«”˛" w:hAnsi="ñ]«”˛" w:cs="ñ]«”˛"/>
          <w:sz w:val="20"/>
          <w:lang w:val="en-US"/>
        </w:rPr>
      </w:pPr>
    </w:p>
    <w:p w14:paraId="34E37CAF" w14:textId="163318F9" w:rsidR="00D45891" w:rsidRDefault="00D45891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ñ]«”˛" w:hAnsi="ñ]«”˛" w:cs="ñ]«”˛"/>
          <w:sz w:val="20"/>
          <w:lang w:val="en-US"/>
        </w:rPr>
      </w:pPr>
    </w:p>
    <w:p w14:paraId="4151C24D" w14:textId="77777777" w:rsidR="00D45891" w:rsidRPr="00D45891" w:rsidRDefault="00D45891" w:rsidP="004C5F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ascii="Helvetica" w:hAnsi="Helvetica" w:cs="Helvetica"/>
          <w:sz w:val="20"/>
        </w:rPr>
      </w:pPr>
    </w:p>
    <w:sectPr w:rsidR="00D45891" w:rsidRPr="00D45891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576D5" w14:textId="77777777" w:rsidR="001C5C36" w:rsidRDefault="001C5C36">
      <w:r>
        <w:separator/>
      </w:r>
    </w:p>
  </w:endnote>
  <w:endnote w:type="continuationSeparator" w:id="0">
    <w:p w14:paraId="28A4B9B1" w14:textId="77777777" w:rsidR="001C5C36" w:rsidRDefault="001C5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ñ]«”˛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935A0" w14:textId="5B620E41" w:rsidR="00B607C4" w:rsidRDefault="001C5C3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664EDE">
      <w:t>Submission</w:t>
    </w:r>
    <w:r>
      <w:fldChar w:fldCharType="end"/>
    </w:r>
    <w:r w:rsidR="00B607C4">
      <w:tab/>
      <w:t xml:space="preserve">page </w:t>
    </w:r>
    <w:r w:rsidR="00B607C4">
      <w:fldChar w:fldCharType="begin"/>
    </w:r>
    <w:r w:rsidR="00B607C4">
      <w:instrText xml:space="preserve">page </w:instrText>
    </w:r>
    <w:r w:rsidR="00B607C4">
      <w:fldChar w:fldCharType="separate"/>
    </w:r>
    <w:r w:rsidR="00B92BB4">
      <w:rPr>
        <w:noProof/>
      </w:rPr>
      <w:t>1</w:t>
    </w:r>
    <w:r w:rsidR="00B607C4">
      <w:rPr>
        <w:noProof/>
      </w:rPr>
      <w:fldChar w:fldCharType="end"/>
    </w:r>
    <w:r w:rsidR="00B607C4">
      <w:tab/>
    </w:r>
    <w:r w:rsidR="00FE6111">
      <w:t>Guoqing Li (Apple)</w:t>
    </w:r>
  </w:p>
  <w:p w14:paraId="32CB0861" w14:textId="77777777" w:rsidR="00B607C4" w:rsidRDefault="00B607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9F357" w14:textId="77777777" w:rsidR="001C5C36" w:rsidRDefault="001C5C36">
      <w:r>
        <w:separator/>
      </w:r>
    </w:p>
  </w:footnote>
  <w:footnote w:type="continuationSeparator" w:id="0">
    <w:p w14:paraId="1498F021" w14:textId="77777777" w:rsidR="001C5C36" w:rsidRDefault="001C5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F78D2" w14:textId="27915FF6" w:rsidR="00B607C4" w:rsidRDefault="00B607C4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560D87">
      <w:rPr>
        <w:noProof/>
      </w:rPr>
      <w:t>November 2018</w:t>
    </w:r>
    <w:r>
      <w:fldChar w:fldCharType="end"/>
    </w:r>
    <w:r>
      <w:tab/>
    </w:r>
    <w:r>
      <w:tab/>
    </w:r>
    <w:fldSimple w:instr=" TITLE  \* MERGEFORMAT ">
      <w:r w:rsidR="00A44143">
        <w:t>doc.: IEEE 802.11-18/1868r0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0AC54614"/>
    <w:multiLevelType w:val="multilevel"/>
    <w:tmpl w:val="49E8D332"/>
    <w:lvl w:ilvl="0">
      <w:start w:val="9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0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55A"/>
    <w:multiLevelType w:val="multilevel"/>
    <w:tmpl w:val="9418F3D0"/>
    <w:lvl w:ilvl="0">
      <w:start w:val="27"/>
      <w:numFmt w:val="decimal"/>
      <w:lvlText w:val="%1"/>
      <w:lvlJc w:val="left"/>
      <w:pPr>
        <w:ind w:left="888" w:hanging="888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8" w:hanging="88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248" w:hanging="888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428" w:hanging="888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26B779E6"/>
    <w:multiLevelType w:val="multilevel"/>
    <w:tmpl w:val="9CF60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A1D45A8"/>
    <w:multiLevelType w:val="hybridMultilevel"/>
    <w:tmpl w:val="A7D2B3A6"/>
    <w:lvl w:ilvl="0" w:tplc="1CF2BFB8">
      <w:start w:val="2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73F9B"/>
    <w:multiLevelType w:val="hybridMultilevel"/>
    <w:tmpl w:val="388E0B80"/>
    <w:lvl w:ilvl="0" w:tplc="1E004924">
      <w:start w:val="2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F0BF7"/>
    <w:multiLevelType w:val="hybridMultilevel"/>
    <w:tmpl w:val="3392E988"/>
    <w:lvl w:ilvl="0" w:tplc="6B40E9B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4E1390"/>
    <w:multiLevelType w:val="hybridMultilevel"/>
    <w:tmpl w:val="9E48A10C"/>
    <w:lvl w:ilvl="0" w:tplc="112E616A">
      <w:start w:val="80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F692E"/>
    <w:multiLevelType w:val="hybridMultilevel"/>
    <w:tmpl w:val="3392E988"/>
    <w:lvl w:ilvl="0" w:tplc="6B40E9B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9.3.1.2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Figure 9-52n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Table 9-25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(9-ax1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24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Figure 9-589d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27.5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27.5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27.5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27.5.6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27.5.6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27.5.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27.5.6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27.5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27.5.6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Table 27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1"/>
    <w:lvlOverride w:ilvl="0">
      <w:lvl w:ilvl="0">
        <w:start w:val="1"/>
        <w:numFmt w:val="bullet"/>
        <w:lvlText w:val="Figure 9-589cx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9.3.1.2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"/>
    <w:lvlOverride w:ilvl="0">
      <w:lvl w:ilvl="0">
        <w:start w:val="1"/>
        <w:numFmt w:val="bullet"/>
        <w:lvlText w:val="27.5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8"/>
  </w:num>
  <w:num w:numId="44">
    <w:abstractNumId w:val="1"/>
    <w:lvlOverride w:ilvl="0">
      <w:lvl w:ilvl="0">
        <w:start w:val="1"/>
        <w:numFmt w:val="bullet"/>
        <w:lvlText w:val="Table 9-25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0"/>
  </w:num>
  <w:num w:numId="46">
    <w:abstractNumId w:val="1"/>
    <w:lvlOverride w:ilvl="0">
      <w:lvl w:ilvl="0">
        <w:start w:val="1"/>
        <w:numFmt w:val="bullet"/>
        <w:lvlText w:val="9.4.2.3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1"/>
    <w:lvlOverride w:ilvl="0">
      <w:lvl w:ilvl="0">
        <w:start w:val="1"/>
        <w:numFmt w:val="bullet"/>
        <w:lvlText w:val="Figure 9-2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1"/>
    <w:lvlOverride w:ilvl="0">
      <w:lvl w:ilvl="0">
        <w:start w:val="1"/>
        <w:numFmt w:val="bullet"/>
        <w:lvlText w:val="Table 9-1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9">
    <w:abstractNumId w:val="1"/>
    <w:lvlOverride w:ilvl="0">
      <w:lvl w:ilvl="0">
        <w:start w:val="1"/>
        <w:numFmt w:val="bullet"/>
        <w:lvlText w:val="9.4.2.17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1"/>
    <w:lvlOverride w:ilvl="0">
      <w:lvl w:ilvl="0">
        <w:start w:val="1"/>
        <w:numFmt w:val="bullet"/>
        <w:lvlText w:val="Figure 9-5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1">
    <w:abstractNumId w:val="1"/>
    <w:lvlOverride w:ilvl="0">
      <w:lvl w:ilvl="0">
        <w:start w:val="1"/>
        <w:numFmt w:val="bullet"/>
        <w:lvlText w:val="Figure 9-1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2">
    <w:abstractNumId w:val="7"/>
  </w:num>
  <w:num w:numId="53">
    <w:abstractNumId w:val="6"/>
  </w:num>
  <w:num w:numId="54">
    <w:abstractNumId w:val="9"/>
  </w:num>
  <w:num w:numId="55">
    <w:abstractNumId w:val="1"/>
    <w:lvlOverride w:ilvl="0">
      <w:lvl w:ilvl="0">
        <w:start w:val="1"/>
        <w:numFmt w:val="bullet"/>
        <w:lvlText w:val="9.4.2.13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6">
    <w:abstractNumId w:val="1"/>
    <w:lvlOverride w:ilvl="0">
      <w:lvl w:ilvl="0">
        <w:start w:val="1"/>
        <w:numFmt w:val="bullet"/>
        <w:lvlText w:val="Figure 9-5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7">
    <w:abstractNumId w:val="1"/>
    <w:lvlOverride w:ilvl="0">
      <w:lvl w:ilvl="0">
        <w:start w:val="1"/>
        <w:numFmt w:val="bullet"/>
        <w:lvlText w:val="Figure 9-55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8">
    <w:abstractNumId w:val="1"/>
    <w:lvlOverride w:ilvl="0">
      <w:lvl w:ilvl="0">
        <w:start w:val="1"/>
        <w:numFmt w:val="bullet"/>
        <w:lvlText w:val="11.22.7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9">
    <w:abstractNumId w:val="1"/>
    <w:lvlOverride w:ilvl="0">
      <w:lvl w:ilvl="0">
        <w:start w:val="1"/>
        <w:numFmt w:val="bullet"/>
        <w:lvlText w:val="Figure 9-56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0">
    <w:abstractNumId w:val="2"/>
  </w:num>
  <w:numIdMacAtCleanup w:val="5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iou, Laurent">
    <w15:presenceInfo w15:providerId="AD" w15:userId="S-1-5-21-725345543-602162358-527237240-2944557"/>
  </w15:person>
  <w15:person w15:author="Guoqing Li">
    <w15:presenceInfo w15:providerId="AD" w15:userId="S::guoqing_li@apple.com::e2135101-928b-4073-885b-266900590a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781"/>
    <w:rsid w:val="00002B6A"/>
    <w:rsid w:val="000053CF"/>
    <w:rsid w:val="00005903"/>
    <w:rsid w:val="00007917"/>
    <w:rsid w:val="00007C9B"/>
    <w:rsid w:val="00011C02"/>
    <w:rsid w:val="00013A38"/>
    <w:rsid w:val="00013F2D"/>
    <w:rsid w:val="00015EE0"/>
    <w:rsid w:val="00016100"/>
    <w:rsid w:val="00017168"/>
    <w:rsid w:val="00021324"/>
    <w:rsid w:val="000225F0"/>
    <w:rsid w:val="000229C4"/>
    <w:rsid w:val="00025D3B"/>
    <w:rsid w:val="0002651F"/>
    <w:rsid w:val="00026850"/>
    <w:rsid w:val="0002714F"/>
    <w:rsid w:val="00031570"/>
    <w:rsid w:val="000371D3"/>
    <w:rsid w:val="000374C2"/>
    <w:rsid w:val="00037685"/>
    <w:rsid w:val="0003771E"/>
    <w:rsid w:val="000423B2"/>
    <w:rsid w:val="00042854"/>
    <w:rsid w:val="0004439F"/>
    <w:rsid w:val="0004587C"/>
    <w:rsid w:val="00047218"/>
    <w:rsid w:val="00051832"/>
    <w:rsid w:val="000552BF"/>
    <w:rsid w:val="000568B0"/>
    <w:rsid w:val="0005694E"/>
    <w:rsid w:val="00061C3D"/>
    <w:rsid w:val="0006290F"/>
    <w:rsid w:val="00062CE9"/>
    <w:rsid w:val="0006639B"/>
    <w:rsid w:val="00066584"/>
    <w:rsid w:val="00066D8A"/>
    <w:rsid w:val="00070758"/>
    <w:rsid w:val="00071F86"/>
    <w:rsid w:val="00072045"/>
    <w:rsid w:val="00073B29"/>
    <w:rsid w:val="000763E2"/>
    <w:rsid w:val="000804D5"/>
    <w:rsid w:val="000818A3"/>
    <w:rsid w:val="00083A4D"/>
    <w:rsid w:val="000845A2"/>
    <w:rsid w:val="000846C1"/>
    <w:rsid w:val="000862E6"/>
    <w:rsid w:val="00086987"/>
    <w:rsid w:val="00086BBE"/>
    <w:rsid w:val="00093ED9"/>
    <w:rsid w:val="000946B8"/>
    <w:rsid w:val="00094C78"/>
    <w:rsid w:val="000969A1"/>
    <w:rsid w:val="0009756B"/>
    <w:rsid w:val="000979D0"/>
    <w:rsid w:val="000A1955"/>
    <w:rsid w:val="000A2445"/>
    <w:rsid w:val="000A4F79"/>
    <w:rsid w:val="000A6647"/>
    <w:rsid w:val="000A6B90"/>
    <w:rsid w:val="000B2409"/>
    <w:rsid w:val="000B7600"/>
    <w:rsid w:val="000B784B"/>
    <w:rsid w:val="000B79CD"/>
    <w:rsid w:val="000C1AD1"/>
    <w:rsid w:val="000C2EF6"/>
    <w:rsid w:val="000C5F3E"/>
    <w:rsid w:val="000D01A8"/>
    <w:rsid w:val="000D380E"/>
    <w:rsid w:val="000D740E"/>
    <w:rsid w:val="000E109B"/>
    <w:rsid w:val="000E233B"/>
    <w:rsid w:val="000E2CA6"/>
    <w:rsid w:val="000E3163"/>
    <w:rsid w:val="000E4DD1"/>
    <w:rsid w:val="000E61AE"/>
    <w:rsid w:val="000F09C1"/>
    <w:rsid w:val="000F5076"/>
    <w:rsid w:val="000F6CED"/>
    <w:rsid w:val="000F71AE"/>
    <w:rsid w:val="000F72E8"/>
    <w:rsid w:val="000F7838"/>
    <w:rsid w:val="000F7EC8"/>
    <w:rsid w:val="00101596"/>
    <w:rsid w:val="0010245D"/>
    <w:rsid w:val="0010281E"/>
    <w:rsid w:val="0010363F"/>
    <w:rsid w:val="00103B20"/>
    <w:rsid w:val="00103EE3"/>
    <w:rsid w:val="001053BD"/>
    <w:rsid w:val="00106127"/>
    <w:rsid w:val="00106BB7"/>
    <w:rsid w:val="001072C2"/>
    <w:rsid w:val="001074AE"/>
    <w:rsid w:val="00110B78"/>
    <w:rsid w:val="00111CFA"/>
    <w:rsid w:val="00111F98"/>
    <w:rsid w:val="001171AF"/>
    <w:rsid w:val="00117386"/>
    <w:rsid w:val="00126AF5"/>
    <w:rsid w:val="00130C0D"/>
    <w:rsid w:val="00132348"/>
    <w:rsid w:val="001323E9"/>
    <w:rsid w:val="00134C55"/>
    <w:rsid w:val="0013617A"/>
    <w:rsid w:val="00136CFC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6B6F"/>
    <w:rsid w:val="00152359"/>
    <w:rsid w:val="00153D4A"/>
    <w:rsid w:val="00153E68"/>
    <w:rsid w:val="00155F03"/>
    <w:rsid w:val="00157AE7"/>
    <w:rsid w:val="00160E79"/>
    <w:rsid w:val="001610A7"/>
    <w:rsid w:val="00162976"/>
    <w:rsid w:val="00164C75"/>
    <w:rsid w:val="00170A3C"/>
    <w:rsid w:val="00172F06"/>
    <w:rsid w:val="00173E5E"/>
    <w:rsid w:val="0017432E"/>
    <w:rsid w:val="001747DB"/>
    <w:rsid w:val="001757F2"/>
    <w:rsid w:val="00177068"/>
    <w:rsid w:val="00180D46"/>
    <w:rsid w:val="00184827"/>
    <w:rsid w:val="00185986"/>
    <w:rsid w:val="001911EC"/>
    <w:rsid w:val="00192A58"/>
    <w:rsid w:val="00192A5B"/>
    <w:rsid w:val="00195EBE"/>
    <w:rsid w:val="001968A8"/>
    <w:rsid w:val="001A0178"/>
    <w:rsid w:val="001A0F38"/>
    <w:rsid w:val="001A1A08"/>
    <w:rsid w:val="001A25FA"/>
    <w:rsid w:val="001A51BC"/>
    <w:rsid w:val="001A5286"/>
    <w:rsid w:val="001A597C"/>
    <w:rsid w:val="001A6C05"/>
    <w:rsid w:val="001B1B49"/>
    <w:rsid w:val="001B2A31"/>
    <w:rsid w:val="001B2CC4"/>
    <w:rsid w:val="001B31A6"/>
    <w:rsid w:val="001B4FC3"/>
    <w:rsid w:val="001B6471"/>
    <w:rsid w:val="001B7146"/>
    <w:rsid w:val="001B76FE"/>
    <w:rsid w:val="001C1ADC"/>
    <w:rsid w:val="001C2455"/>
    <w:rsid w:val="001C34F7"/>
    <w:rsid w:val="001C44AC"/>
    <w:rsid w:val="001C5351"/>
    <w:rsid w:val="001C5AFD"/>
    <w:rsid w:val="001C5C36"/>
    <w:rsid w:val="001C6548"/>
    <w:rsid w:val="001C7EAD"/>
    <w:rsid w:val="001D11EB"/>
    <w:rsid w:val="001D1BA6"/>
    <w:rsid w:val="001D39F8"/>
    <w:rsid w:val="001D58D1"/>
    <w:rsid w:val="001D6097"/>
    <w:rsid w:val="001D723B"/>
    <w:rsid w:val="001D7BA8"/>
    <w:rsid w:val="001E048B"/>
    <w:rsid w:val="001E0ADE"/>
    <w:rsid w:val="001E1245"/>
    <w:rsid w:val="001E5896"/>
    <w:rsid w:val="001E6213"/>
    <w:rsid w:val="001E768F"/>
    <w:rsid w:val="001F07B2"/>
    <w:rsid w:val="001F0DC7"/>
    <w:rsid w:val="001F10D9"/>
    <w:rsid w:val="001F175C"/>
    <w:rsid w:val="001F1C30"/>
    <w:rsid w:val="001F4C16"/>
    <w:rsid w:val="001F546A"/>
    <w:rsid w:val="001F5B4B"/>
    <w:rsid w:val="001F6BB7"/>
    <w:rsid w:val="001F711E"/>
    <w:rsid w:val="00202106"/>
    <w:rsid w:val="0020306D"/>
    <w:rsid w:val="0020516C"/>
    <w:rsid w:val="0020642D"/>
    <w:rsid w:val="002071F4"/>
    <w:rsid w:val="00210200"/>
    <w:rsid w:val="00210E83"/>
    <w:rsid w:val="0021152A"/>
    <w:rsid w:val="00212A9C"/>
    <w:rsid w:val="002142AE"/>
    <w:rsid w:val="00215CE5"/>
    <w:rsid w:val="00216D1C"/>
    <w:rsid w:val="00216EF4"/>
    <w:rsid w:val="00217BB3"/>
    <w:rsid w:val="002210FF"/>
    <w:rsid w:val="002220B7"/>
    <w:rsid w:val="00222EFA"/>
    <w:rsid w:val="00223CF8"/>
    <w:rsid w:val="00226D05"/>
    <w:rsid w:val="00230372"/>
    <w:rsid w:val="002322A5"/>
    <w:rsid w:val="002410DA"/>
    <w:rsid w:val="0024174B"/>
    <w:rsid w:val="00244006"/>
    <w:rsid w:val="00244CEA"/>
    <w:rsid w:val="0024525A"/>
    <w:rsid w:val="00250605"/>
    <w:rsid w:val="00250CF0"/>
    <w:rsid w:val="002545BF"/>
    <w:rsid w:val="0025518D"/>
    <w:rsid w:val="0025635A"/>
    <w:rsid w:val="00257D5A"/>
    <w:rsid w:val="00261602"/>
    <w:rsid w:val="002633B1"/>
    <w:rsid w:val="00264848"/>
    <w:rsid w:val="00264EFE"/>
    <w:rsid w:val="00264F76"/>
    <w:rsid w:val="00267CFE"/>
    <w:rsid w:val="002727FA"/>
    <w:rsid w:val="00273983"/>
    <w:rsid w:val="00275C0D"/>
    <w:rsid w:val="0028015A"/>
    <w:rsid w:val="00280D2E"/>
    <w:rsid w:val="0028235F"/>
    <w:rsid w:val="0028292F"/>
    <w:rsid w:val="002858F3"/>
    <w:rsid w:val="0028678D"/>
    <w:rsid w:val="0029020B"/>
    <w:rsid w:val="00291334"/>
    <w:rsid w:val="00291DF9"/>
    <w:rsid w:val="002926C6"/>
    <w:rsid w:val="002929AC"/>
    <w:rsid w:val="00293E27"/>
    <w:rsid w:val="00293F73"/>
    <w:rsid w:val="0029410C"/>
    <w:rsid w:val="00294BD0"/>
    <w:rsid w:val="0029575F"/>
    <w:rsid w:val="00297C9A"/>
    <w:rsid w:val="002A0C93"/>
    <w:rsid w:val="002A1C7D"/>
    <w:rsid w:val="002A3512"/>
    <w:rsid w:val="002A390D"/>
    <w:rsid w:val="002A423C"/>
    <w:rsid w:val="002A42A7"/>
    <w:rsid w:val="002A54E2"/>
    <w:rsid w:val="002A7273"/>
    <w:rsid w:val="002B1A82"/>
    <w:rsid w:val="002B3890"/>
    <w:rsid w:val="002B436C"/>
    <w:rsid w:val="002B5FB2"/>
    <w:rsid w:val="002B6510"/>
    <w:rsid w:val="002C24B0"/>
    <w:rsid w:val="002C522E"/>
    <w:rsid w:val="002D02D7"/>
    <w:rsid w:val="002D2C4B"/>
    <w:rsid w:val="002D2EA5"/>
    <w:rsid w:val="002D4185"/>
    <w:rsid w:val="002D44BE"/>
    <w:rsid w:val="002D6B31"/>
    <w:rsid w:val="002D6BA1"/>
    <w:rsid w:val="002D6D2D"/>
    <w:rsid w:val="002E13B4"/>
    <w:rsid w:val="002E18D1"/>
    <w:rsid w:val="002E1D58"/>
    <w:rsid w:val="002E36EB"/>
    <w:rsid w:val="002E3800"/>
    <w:rsid w:val="002E5B83"/>
    <w:rsid w:val="002E6B14"/>
    <w:rsid w:val="002E7044"/>
    <w:rsid w:val="002F0431"/>
    <w:rsid w:val="002F098B"/>
    <w:rsid w:val="002F0D74"/>
    <w:rsid w:val="002F17F0"/>
    <w:rsid w:val="002F1EAA"/>
    <w:rsid w:val="002F2390"/>
    <w:rsid w:val="002F24B1"/>
    <w:rsid w:val="002F2650"/>
    <w:rsid w:val="002F33DE"/>
    <w:rsid w:val="002F4728"/>
    <w:rsid w:val="002F53CF"/>
    <w:rsid w:val="002F5AB0"/>
    <w:rsid w:val="003009B6"/>
    <w:rsid w:val="00301855"/>
    <w:rsid w:val="00303AA2"/>
    <w:rsid w:val="003063FB"/>
    <w:rsid w:val="003111DF"/>
    <w:rsid w:val="0031231B"/>
    <w:rsid w:val="00314DE7"/>
    <w:rsid w:val="003165E2"/>
    <w:rsid w:val="0031742F"/>
    <w:rsid w:val="003177AD"/>
    <w:rsid w:val="00320E15"/>
    <w:rsid w:val="00321A8F"/>
    <w:rsid w:val="00322BC9"/>
    <w:rsid w:val="00324C83"/>
    <w:rsid w:val="00325031"/>
    <w:rsid w:val="00331E45"/>
    <w:rsid w:val="00332263"/>
    <w:rsid w:val="0033263A"/>
    <w:rsid w:val="00333696"/>
    <w:rsid w:val="00333DDF"/>
    <w:rsid w:val="00335053"/>
    <w:rsid w:val="003358E4"/>
    <w:rsid w:val="003368A8"/>
    <w:rsid w:val="003369B1"/>
    <w:rsid w:val="003414E1"/>
    <w:rsid w:val="00341C5E"/>
    <w:rsid w:val="00344903"/>
    <w:rsid w:val="00346D99"/>
    <w:rsid w:val="00346FF3"/>
    <w:rsid w:val="003471BA"/>
    <w:rsid w:val="0035042C"/>
    <w:rsid w:val="00353808"/>
    <w:rsid w:val="00356FE9"/>
    <w:rsid w:val="0035725E"/>
    <w:rsid w:val="003573D5"/>
    <w:rsid w:val="00357B12"/>
    <w:rsid w:val="00362D39"/>
    <w:rsid w:val="003639EB"/>
    <w:rsid w:val="003642E1"/>
    <w:rsid w:val="00365BD0"/>
    <w:rsid w:val="00365E37"/>
    <w:rsid w:val="00366056"/>
    <w:rsid w:val="0036727B"/>
    <w:rsid w:val="003711EB"/>
    <w:rsid w:val="0037198F"/>
    <w:rsid w:val="00374DB1"/>
    <w:rsid w:val="00375D98"/>
    <w:rsid w:val="00380660"/>
    <w:rsid w:val="003837F2"/>
    <w:rsid w:val="00383827"/>
    <w:rsid w:val="00386FFB"/>
    <w:rsid w:val="00391DF8"/>
    <w:rsid w:val="003929FD"/>
    <w:rsid w:val="003979B1"/>
    <w:rsid w:val="00397A0B"/>
    <w:rsid w:val="003A1172"/>
    <w:rsid w:val="003A23BD"/>
    <w:rsid w:val="003A60F7"/>
    <w:rsid w:val="003B051C"/>
    <w:rsid w:val="003B0DBD"/>
    <w:rsid w:val="003B4F97"/>
    <w:rsid w:val="003C1D44"/>
    <w:rsid w:val="003C3DAD"/>
    <w:rsid w:val="003D0DB8"/>
    <w:rsid w:val="003D1229"/>
    <w:rsid w:val="003D1C3B"/>
    <w:rsid w:val="003D5CB0"/>
    <w:rsid w:val="003E013D"/>
    <w:rsid w:val="003E3832"/>
    <w:rsid w:val="003E5BB1"/>
    <w:rsid w:val="003F074F"/>
    <w:rsid w:val="003F10E4"/>
    <w:rsid w:val="003F11D9"/>
    <w:rsid w:val="003F3CC2"/>
    <w:rsid w:val="003F4755"/>
    <w:rsid w:val="003F4B3C"/>
    <w:rsid w:val="00400A64"/>
    <w:rsid w:val="0040358F"/>
    <w:rsid w:val="00406E7F"/>
    <w:rsid w:val="00407470"/>
    <w:rsid w:val="0040756F"/>
    <w:rsid w:val="0041233C"/>
    <w:rsid w:val="004130D0"/>
    <w:rsid w:val="00414100"/>
    <w:rsid w:val="00416503"/>
    <w:rsid w:val="0042004A"/>
    <w:rsid w:val="0042131A"/>
    <w:rsid w:val="00424D2C"/>
    <w:rsid w:val="00425B89"/>
    <w:rsid w:val="00432950"/>
    <w:rsid w:val="00433406"/>
    <w:rsid w:val="00433BF2"/>
    <w:rsid w:val="00434119"/>
    <w:rsid w:val="00434760"/>
    <w:rsid w:val="00435B8B"/>
    <w:rsid w:val="00437BE2"/>
    <w:rsid w:val="004406EA"/>
    <w:rsid w:val="00440C98"/>
    <w:rsid w:val="00442037"/>
    <w:rsid w:val="00443B20"/>
    <w:rsid w:val="0044570A"/>
    <w:rsid w:val="00451CDF"/>
    <w:rsid w:val="0045431C"/>
    <w:rsid w:val="00454AB3"/>
    <w:rsid w:val="00455F9B"/>
    <w:rsid w:val="004572C2"/>
    <w:rsid w:val="00457333"/>
    <w:rsid w:val="004574B5"/>
    <w:rsid w:val="00457AB0"/>
    <w:rsid w:val="004622B1"/>
    <w:rsid w:val="00463797"/>
    <w:rsid w:val="004655C4"/>
    <w:rsid w:val="00466599"/>
    <w:rsid w:val="004701F8"/>
    <w:rsid w:val="0047353D"/>
    <w:rsid w:val="004754AC"/>
    <w:rsid w:val="004773F2"/>
    <w:rsid w:val="004809E5"/>
    <w:rsid w:val="00480B32"/>
    <w:rsid w:val="00482B76"/>
    <w:rsid w:val="00484D2F"/>
    <w:rsid w:val="00487A30"/>
    <w:rsid w:val="00487C22"/>
    <w:rsid w:val="004916EB"/>
    <w:rsid w:val="0049281B"/>
    <w:rsid w:val="0049405F"/>
    <w:rsid w:val="004958C0"/>
    <w:rsid w:val="00496822"/>
    <w:rsid w:val="004A0148"/>
    <w:rsid w:val="004A046D"/>
    <w:rsid w:val="004A5446"/>
    <w:rsid w:val="004A5867"/>
    <w:rsid w:val="004A7932"/>
    <w:rsid w:val="004B064B"/>
    <w:rsid w:val="004B2A3C"/>
    <w:rsid w:val="004B36B2"/>
    <w:rsid w:val="004B546D"/>
    <w:rsid w:val="004B616E"/>
    <w:rsid w:val="004B64BE"/>
    <w:rsid w:val="004B7327"/>
    <w:rsid w:val="004B7E51"/>
    <w:rsid w:val="004C1C53"/>
    <w:rsid w:val="004C51D1"/>
    <w:rsid w:val="004C5F93"/>
    <w:rsid w:val="004D0485"/>
    <w:rsid w:val="004D0DD2"/>
    <w:rsid w:val="004D3125"/>
    <w:rsid w:val="004D3B3F"/>
    <w:rsid w:val="004D5AF9"/>
    <w:rsid w:val="004D5EBB"/>
    <w:rsid w:val="004D6850"/>
    <w:rsid w:val="004E0917"/>
    <w:rsid w:val="004E13CF"/>
    <w:rsid w:val="004E1DBD"/>
    <w:rsid w:val="004E3374"/>
    <w:rsid w:val="004E4B12"/>
    <w:rsid w:val="004E5276"/>
    <w:rsid w:val="004E70CC"/>
    <w:rsid w:val="004F10C4"/>
    <w:rsid w:val="004F1BAB"/>
    <w:rsid w:val="004F1C59"/>
    <w:rsid w:val="004F56A0"/>
    <w:rsid w:val="004F6745"/>
    <w:rsid w:val="00501840"/>
    <w:rsid w:val="00503EE9"/>
    <w:rsid w:val="00504480"/>
    <w:rsid w:val="00504577"/>
    <w:rsid w:val="005118D6"/>
    <w:rsid w:val="00512AA7"/>
    <w:rsid w:val="0051498D"/>
    <w:rsid w:val="00515CE3"/>
    <w:rsid w:val="00515F3E"/>
    <w:rsid w:val="005162BF"/>
    <w:rsid w:val="00516697"/>
    <w:rsid w:val="00516F06"/>
    <w:rsid w:val="00517678"/>
    <w:rsid w:val="00520DE2"/>
    <w:rsid w:val="0052116A"/>
    <w:rsid w:val="00523D51"/>
    <w:rsid w:val="005278DC"/>
    <w:rsid w:val="005352E1"/>
    <w:rsid w:val="00535678"/>
    <w:rsid w:val="005364A1"/>
    <w:rsid w:val="0053793F"/>
    <w:rsid w:val="005413DE"/>
    <w:rsid w:val="00543C2C"/>
    <w:rsid w:val="00545AAE"/>
    <w:rsid w:val="00547544"/>
    <w:rsid w:val="00547A2F"/>
    <w:rsid w:val="00550228"/>
    <w:rsid w:val="00551162"/>
    <w:rsid w:val="0055267F"/>
    <w:rsid w:val="0055346F"/>
    <w:rsid w:val="00554160"/>
    <w:rsid w:val="00554C09"/>
    <w:rsid w:val="00557228"/>
    <w:rsid w:val="00560D87"/>
    <w:rsid w:val="00563DA8"/>
    <w:rsid w:val="005653C8"/>
    <w:rsid w:val="00565CF0"/>
    <w:rsid w:val="00570B37"/>
    <w:rsid w:val="00571DE6"/>
    <w:rsid w:val="00572580"/>
    <w:rsid w:val="00572898"/>
    <w:rsid w:val="00572C38"/>
    <w:rsid w:val="00572D49"/>
    <w:rsid w:val="00573E44"/>
    <w:rsid w:val="00574448"/>
    <w:rsid w:val="00576508"/>
    <w:rsid w:val="00576EEC"/>
    <w:rsid w:val="00580958"/>
    <w:rsid w:val="00581754"/>
    <w:rsid w:val="0058343F"/>
    <w:rsid w:val="00583917"/>
    <w:rsid w:val="00584126"/>
    <w:rsid w:val="005843EA"/>
    <w:rsid w:val="005859F6"/>
    <w:rsid w:val="0058671F"/>
    <w:rsid w:val="0059472C"/>
    <w:rsid w:val="005979BC"/>
    <w:rsid w:val="005A22A5"/>
    <w:rsid w:val="005A36B9"/>
    <w:rsid w:val="005A3CE6"/>
    <w:rsid w:val="005A5DE3"/>
    <w:rsid w:val="005A7953"/>
    <w:rsid w:val="005B02D3"/>
    <w:rsid w:val="005B33DA"/>
    <w:rsid w:val="005B341A"/>
    <w:rsid w:val="005B3884"/>
    <w:rsid w:val="005B41FC"/>
    <w:rsid w:val="005B75E2"/>
    <w:rsid w:val="005C0EC6"/>
    <w:rsid w:val="005C11BF"/>
    <w:rsid w:val="005C1485"/>
    <w:rsid w:val="005C436B"/>
    <w:rsid w:val="005C60C1"/>
    <w:rsid w:val="005D0034"/>
    <w:rsid w:val="005D2073"/>
    <w:rsid w:val="005D5886"/>
    <w:rsid w:val="005D6C33"/>
    <w:rsid w:val="005D743B"/>
    <w:rsid w:val="005E0E91"/>
    <w:rsid w:val="005E2F43"/>
    <w:rsid w:val="005E77EC"/>
    <w:rsid w:val="005F3BED"/>
    <w:rsid w:val="005F5E5F"/>
    <w:rsid w:val="00601010"/>
    <w:rsid w:val="00602DB5"/>
    <w:rsid w:val="00602EBF"/>
    <w:rsid w:val="00605CEB"/>
    <w:rsid w:val="00610C38"/>
    <w:rsid w:val="00611E65"/>
    <w:rsid w:val="00612629"/>
    <w:rsid w:val="00613220"/>
    <w:rsid w:val="00613E61"/>
    <w:rsid w:val="00614B04"/>
    <w:rsid w:val="00615061"/>
    <w:rsid w:val="00617076"/>
    <w:rsid w:val="006171E7"/>
    <w:rsid w:val="0061741C"/>
    <w:rsid w:val="006224C2"/>
    <w:rsid w:val="00623EC7"/>
    <w:rsid w:val="0062440B"/>
    <w:rsid w:val="00624795"/>
    <w:rsid w:val="006258DC"/>
    <w:rsid w:val="0062675E"/>
    <w:rsid w:val="00627346"/>
    <w:rsid w:val="0063011F"/>
    <w:rsid w:val="00632B7C"/>
    <w:rsid w:val="00635BC9"/>
    <w:rsid w:val="00636C8E"/>
    <w:rsid w:val="00637C35"/>
    <w:rsid w:val="006429CB"/>
    <w:rsid w:val="00644578"/>
    <w:rsid w:val="0064496D"/>
    <w:rsid w:val="00645B64"/>
    <w:rsid w:val="0065045C"/>
    <w:rsid w:val="006535EA"/>
    <w:rsid w:val="00653853"/>
    <w:rsid w:val="006578D0"/>
    <w:rsid w:val="00660E4B"/>
    <w:rsid w:val="00661B07"/>
    <w:rsid w:val="00661BC4"/>
    <w:rsid w:val="00661C19"/>
    <w:rsid w:val="0066471B"/>
    <w:rsid w:val="00664EDE"/>
    <w:rsid w:val="006650D0"/>
    <w:rsid w:val="00665646"/>
    <w:rsid w:val="00667ACC"/>
    <w:rsid w:val="00671D22"/>
    <w:rsid w:val="00672AE1"/>
    <w:rsid w:val="0067358E"/>
    <w:rsid w:val="00674B18"/>
    <w:rsid w:val="00675B34"/>
    <w:rsid w:val="00675C9C"/>
    <w:rsid w:val="006772F5"/>
    <w:rsid w:val="0068017B"/>
    <w:rsid w:val="00680E7D"/>
    <w:rsid w:val="00681C5C"/>
    <w:rsid w:val="0068294F"/>
    <w:rsid w:val="006842FC"/>
    <w:rsid w:val="00684D32"/>
    <w:rsid w:val="00685A8E"/>
    <w:rsid w:val="00690C25"/>
    <w:rsid w:val="0069281D"/>
    <w:rsid w:val="00695205"/>
    <w:rsid w:val="006963B9"/>
    <w:rsid w:val="006A2103"/>
    <w:rsid w:val="006A21ED"/>
    <w:rsid w:val="006A4C8B"/>
    <w:rsid w:val="006A701A"/>
    <w:rsid w:val="006B01D7"/>
    <w:rsid w:val="006B1585"/>
    <w:rsid w:val="006B3970"/>
    <w:rsid w:val="006B39E0"/>
    <w:rsid w:val="006B4E72"/>
    <w:rsid w:val="006B51DC"/>
    <w:rsid w:val="006B64EF"/>
    <w:rsid w:val="006B7CA1"/>
    <w:rsid w:val="006C041E"/>
    <w:rsid w:val="006C05CC"/>
    <w:rsid w:val="006C0727"/>
    <w:rsid w:val="006C0BA7"/>
    <w:rsid w:val="006C166A"/>
    <w:rsid w:val="006C1B47"/>
    <w:rsid w:val="006C2119"/>
    <w:rsid w:val="006C3401"/>
    <w:rsid w:val="006C4C3A"/>
    <w:rsid w:val="006C5602"/>
    <w:rsid w:val="006C6A2E"/>
    <w:rsid w:val="006C720C"/>
    <w:rsid w:val="006D633C"/>
    <w:rsid w:val="006D7079"/>
    <w:rsid w:val="006D7843"/>
    <w:rsid w:val="006E145F"/>
    <w:rsid w:val="006E3E56"/>
    <w:rsid w:val="006E3FDC"/>
    <w:rsid w:val="006E4DDB"/>
    <w:rsid w:val="006F318D"/>
    <w:rsid w:val="006F523F"/>
    <w:rsid w:val="006F62ED"/>
    <w:rsid w:val="0070423B"/>
    <w:rsid w:val="007109B4"/>
    <w:rsid w:val="00710F1C"/>
    <w:rsid w:val="007113CD"/>
    <w:rsid w:val="007123FC"/>
    <w:rsid w:val="00715DA2"/>
    <w:rsid w:val="0071740E"/>
    <w:rsid w:val="0072297D"/>
    <w:rsid w:val="00725509"/>
    <w:rsid w:val="0072649D"/>
    <w:rsid w:val="007276A3"/>
    <w:rsid w:val="00730E97"/>
    <w:rsid w:val="00732253"/>
    <w:rsid w:val="00732A57"/>
    <w:rsid w:val="0073367B"/>
    <w:rsid w:val="00735672"/>
    <w:rsid w:val="00736762"/>
    <w:rsid w:val="00736FFD"/>
    <w:rsid w:val="00737461"/>
    <w:rsid w:val="00740BF0"/>
    <w:rsid w:val="00744990"/>
    <w:rsid w:val="0074755A"/>
    <w:rsid w:val="00750393"/>
    <w:rsid w:val="00751B37"/>
    <w:rsid w:val="00752005"/>
    <w:rsid w:val="0075351A"/>
    <w:rsid w:val="00753D2E"/>
    <w:rsid w:val="00753E18"/>
    <w:rsid w:val="007541F8"/>
    <w:rsid w:val="00754351"/>
    <w:rsid w:val="0075470F"/>
    <w:rsid w:val="00755834"/>
    <w:rsid w:val="007563B3"/>
    <w:rsid w:val="00761ADC"/>
    <w:rsid w:val="007643A2"/>
    <w:rsid w:val="007646DE"/>
    <w:rsid w:val="00766BE1"/>
    <w:rsid w:val="00767C0C"/>
    <w:rsid w:val="00770572"/>
    <w:rsid w:val="00773381"/>
    <w:rsid w:val="00775643"/>
    <w:rsid w:val="00776263"/>
    <w:rsid w:val="00783913"/>
    <w:rsid w:val="007840EF"/>
    <w:rsid w:val="0078553D"/>
    <w:rsid w:val="00786B3F"/>
    <w:rsid w:val="00787930"/>
    <w:rsid w:val="00791E38"/>
    <w:rsid w:val="0079279A"/>
    <w:rsid w:val="00792F55"/>
    <w:rsid w:val="0079306F"/>
    <w:rsid w:val="00796DAE"/>
    <w:rsid w:val="007A1C50"/>
    <w:rsid w:val="007A3B91"/>
    <w:rsid w:val="007A3F63"/>
    <w:rsid w:val="007A4D87"/>
    <w:rsid w:val="007A6CEE"/>
    <w:rsid w:val="007B12CE"/>
    <w:rsid w:val="007B4D64"/>
    <w:rsid w:val="007C0CF5"/>
    <w:rsid w:val="007C19F6"/>
    <w:rsid w:val="007C25D1"/>
    <w:rsid w:val="007C2C14"/>
    <w:rsid w:val="007C5A1F"/>
    <w:rsid w:val="007C6872"/>
    <w:rsid w:val="007C7BDC"/>
    <w:rsid w:val="007D0610"/>
    <w:rsid w:val="007D0688"/>
    <w:rsid w:val="007D1A4D"/>
    <w:rsid w:val="007D2973"/>
    <w:rsid w:val="007D4358"/>
    <w:rsid w:val="007D5244"/>
    <w:rsid w:val="007D6627"/>
    <w:rsid w:val="007D784F"/>
    <w:rsid w:val="007E0347"/>
    <w:rsid w:val="007E0666"/>
    <w:rsid w:val="007E131F"/>
    <w:rsid w:val="007E19F4"/>
    <w:rsid w:val="007E52CB"/>
    <w:rsid w:val="007E6255"/>
    <w:rsid w:val="007E71CA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9A8"/>
    <w:rsid w:val="008049D7"/>
    <w:rsid w:val="00805182"/>
    <w:rsid w:val="00805475"/>
    <w:rsid w:val="00807DDE"/>
    <w:rsid w:val="00811010"/>
    <w:rsid w:val="00811660"/>
    <w:rsid w:val="008143C4"/>
    <w:rsid w:val="00814BE2"/>
    <w:rsid w:val="0081797D"/>
    <w:rsid w:val="008202C1"/>
    <w:rsid w:val="008206D3"/>
    <w:rsid w:val="00827743"/>
    <w:rsid w:val="0083034E"/>
    <w:rsid w:val="00836D3B"/>
    <w:rsid w:val="008401D9"/>
    <w:rsid w:val="0084628F"/>
    <w:rsid w:val="008463AD"/>
    <w:rsid w:val="00846AEF"/>
    <w:rsid w:val="00851917"/>
    <w:rsid w:val="00852179"/>
    <w:rsid w:val="00852ED6"/>
    <w:rsid w:val="00855066"/>
    <w:rsid w:val="00855D2D"/>
    <w:rsid w:val="008561CA"/>
    <w:rsid w:val="00860706"/>
    <w:rsid w:val="008617AA"/>
    <w:rsid w:val="00864753"/>
    <w:rsid w:val="008676A5"/>
    <w:rsid w:val="00870CA4"/>
    <w:rsid w:val="00870FD9"/>
    <w:rsid w:val="00872093"/>
    <w:rsid w:val="008727C8"/>
    <w:rsid w:val="008728C0"/>
    <w:rsid w:val="00875B30"/>
    <w:rsid w:val="00877E77"/>
    <w:rsid w:val="00880678"/>
    <w:rsid w:val="00881494"/>
    <w:rsid w:val="0088556F"/>
    <w:rsid w:val="0088560D"/>
    <w:rsid w:val="008858B3"/>
    <w:rsid w:val="0089041F"/>
    <w:rsid w:val="00892294"/>
    <w:rsid w:val="00892C49"/>
    <w:rsid w:val="008961B6"/>
    <w:rsid w:val="008966CB"/>
    <w:rsid w:val="0089696C"/>
    <w:rsid w:val="008A003F"/>
    <w:rsid w:val="008A0F62"/>
    <w:rsid w:val="008A1939"/>
    <w:rsid w:val="008A717F"/>
    <w:rsid w:val="008B01A0"/>
    <w:rsid w:val="008B204C"/>
    <w:rsid w:val="008B3C1E"/>
    <w:rsid w:val="008C00F5"/>
    <w:rsid w:val="008C1AB0"/>
    <w:rsid w:val="008C1ABF"/>
    <w:rsid w:val="008C42D6"/>
    <w:rsid w:val="008C44DD"/>
    <w:rsid w:val="008D0042"/>
    <w:rsid w:val="008D029C"/>
    <w:rsid w:val="008D085C"/>
    <w:rsid w:val="008D12B5"/>
    <w:rsid w:val="008D2869"/>
    <w:rsid w:val="008D716F"/>
    <w:rsid w:val="008E1AA4"/>
    <w:rsid w:val="008E3151"/>
    <w:rsid w:val="008E3855"/>
    <w:rsid w:val="008E6C62"/>
    <w:rsid w:val="008E6CB5"/>
    <w:rsid w:val="008E7B8B"/>
    <w:rsid w:val="008F254D"/>
    <w:rsid w:val="008F2B43"/>
    <w:rsid w:val="008F3AF0"/>
    <w:rsid w:val="008F4B97"/>
    <w:rsid w:val="00904CC2"/>
    <w:rsid w:val="00905668"/>
    <w:rsid w:val="00905951"/>
    <w:rsid w:val="00905ADD"/>
    <w:rsid w:val="009069C1"/>
    <w:rsid w:val="00906FAA"/>
    <w:rsid w:val="00907A4C"/>
    <w:rsid w:val="00907EF9"/>
    <w:rsid w:val="00913028"/>
    <w:rsid w:val="00913ABF"/>
    <w:rsid w:val="00914A09"/>
    <w:rsid w:val="00916AC1"/>
    <w:rsid w:val="00917C91"/>
    <w:rsid w:val="00922D4C"/>
    <w:rsid w:val="009233DD"/>
    <w:rsid w:val="00923796"/>
    <w:rsid w:val="009243BB"/>
    <w:rsid w:val="00924661"/>
    <w:rsid w:val="00926D2D"/>
    <w:rsid w:val="00927569"/>
    <w:rsid w:val="00930D15"/>
    <w:rsid w:val="00931D41"/>
    <w:rsid w:val="00932648"/>
    <w:rsid w:val="00933C84"/>
    <w:rsid w:val="00934DEF"/>
    <w:rsid w:val="0093524C"/>
    <w:rsid w:val="009352C6"/>
    <w:rsid w:val="009376B5"/>
    <w:rsid w:val="00940284"/>
    <w:rsid w:val="00942A4D"/>
    <w:rsid w:val="0094301D"/>
    <w:rsid w:val="00943A55"/>
    <w:rsid w:val="00947237"/>
    <w:rsid w:val="00950CA3"/>
    <w:rsid w:val="0095278A"/>
    <w:rsid w:val="00952C94"/>
    <w:rsid w:val="009539D6"/>
    <w:rsid w:val="00956233"/>
    <w:rsid w:val="00960BFD"/>
    <w:rsid w:val="0096140C"/>
    <w:rsid w:val="00961F60"/>
    <w:rsid w:val="00962264"/>
    <w:rsid w:val="009625AA"/>
    <w:rsid w:val="009629DC"/>
    <w:rsid w:val="009637F6"/>
    <w:rsid w:val="0096400C"/>
    <w:rsid w:val="00964819"/>
    <w:rsid w:val="00965B4F"/>
    <w:rsid w:val="0096707B"/>
    <w:rsid w:val="00967441"/>
    <w:rsid w:val="00967C93"/>
    <w:rsid w:val="00971189"/>
    <w:rsid w:val="00972E37"/>
    <w:rsid w:val="00975242"/>
    <w:rsid w:val="00975AB6"/>
    <w:rsid w:val="00977FA9"/>
    <w:rsid w:val="009801D5"/>
    <w:rsid w:val="009804D4"/>
    <w:rsid w:val="00982161"/>
    <w:rsid w:val="00984B9F"/>
    <w:rsid w:val="0099208A"/>
    <w:rsid w:val="00992113"/>
    <w:rsid w:val="009931FC"/>
    <w:rsid w:val="009941C0"/>
    <w:rsid w:val="009944A2"/>
    <w:rsid w:val="00996581"/>
    <w:rsid w:val="00997D2E"/>
    <w:rsid w:val="009A03D6"/>
    <w:rsid w:val="009A0E12"/>
    <w:rsid w:val="009A2575"/>
    <w:rsid w:val="009A2582"/>
    <w:rsid w:val="009A6B9C"/>
    <w:rsid w:val="009A776E"/>
    <w:rsid w:val="009B5B5F"/>
    <w:rsid w:val="009C09C6"/>
    <w:rsid w:val="009C15C2"/>
    <w:rsid w:val="009C35D2"/>
    <w:rsid w:val="009C486D"/>
    <w:rsid w:val="009C49A5"/>
    <w:rsid w:val="009C56EC"/>
    <w:rsid w:val="009D023D"/>
    <w:rsid w:val="009D0604"/>
    <w:rsid w:val="009D3C3E"/>
    <w:rsid w:val="009D6187"/>
    <w:rsid w:val="009D6746"/>
    <w:rsid w:val="009E0773"/>
    <w:rsid w:val="009E244A"/>
    <w:rsid w:val="009E41D4"/>
    <w:rsid w:val="009E4CC3"/>
    <w:rsid w:val="009E56E1"/>
    <w:rsid w:val="009E7B1A"/>
    <w:rsid w:val="009F2A10"/>
    <w:rsid w:val="009F2FBC"/>
    <w:rsid w:val="009F37EE"/>
    <w:rsid w:val="009F4C4A"/>
    <w:rsid w:val="00A0210A"/>
    <w:rsid w:val="00A027CE"/>
    <w:rsid w:val="00A070B3"/>
    <w:rsid w:val="00A101F9"/>
    <w:rsid w:val="00A103CD"/>
    <w:rsid w:val="00A17E70"/>
    <w:rsid w:val="00A2328B"/>
    <w:rsid w:val="00A24DFC"/>
    <w:rsid w:val="00A26D93"/>
    <w:rsid w:val="00A26EA8"/>
    <w:rsid w:val="00A27594"/>
    <w:rsid w:val="00A27C7D"/>
    <w:rsid w:val="00A31489"/>
    <w:rsid w:val="00A31AB1"/>
    <w:rsid w:val="00A34A39"/>
    <w:rsid w:val="00A353C3"/>
    <w:rsid w:val="00A35784"/>
    <w:rsid w:val="00A35A05"/>
    <w:rsid w:val="00A35B6C"/>
    <w:rsid w:val="00A35F6E"/>
    <w:rsid w:val="00A4042D"/>
    <w:rsid w:val="00A4144A"/>
    <w:rsid w:val="00A42284"/>
    <w:rsid w:val="00A42818"/>
    <w:rsid w:val="00A43398"/>
    <w:rsid w:val="00A44143"/>
    <w:rsid w:val="00A47169"/>
    <w:rsid w:val="00A47FAA"/>
    <w:rsid w:val="00A5019E"/>
    <w:rsid w:val="00A51E06"/>
    <w:rsid w:val="00A54157"/>
    <w:rsid w:val="00A5580F"/>
    <w:rsid w:val="00A560CD"/>
    <w:rsid w:val="00A57EA7"/>
    <w:rsid w:val="00A60D71"/>
    <w:rsid w:val="00A610D6"/>
    <w:rsid w:val="00A636F8"/>
    <w:rsid w:val="00A65C3B"/>
    <w:rsid w:val="00A70E98"/>
    <w:rsid w:val="00A720B0"/>
    <w:rsid w:val="00A72983"/>
    <w:rsid w:val="00A745E1"/>
    <w:rsid w:val="00A75918"/>
    <w:rsid w:val="00A85D27"/>
    <w:rsid w:val="00A8687F"/>
    <w:rsid w:val="00A9130D"/>
    <w:rsid w:val="00A92B13"/>
    <w:rsid w:val="00A933DD"/>
    <w:rsid w:val="00A95B70"/>
    <w:rsid w:val="00A96FB0"/>
    <w:rsid w:val="00AA0E90"/>
    <w:rsid w:val="00AA136D"/>
    <w:rsid w:val="00AA18C3"/>
    <w:rsid w:val="00AA427C"/>
    <w:rsid w:val="00AA56F8"/>
    <w:rsid w:val="00AB0ECB"/>
    <w:rsid w:val="00AB2A02"/>
    <w:rsid w:val="00AB2FAB"/>
    <w:rsid w:val="00AB44BA"/>
    <w:rsid w:val="00AB4E6E"/>
    <w:rsid w:val="00AB696C"/>
    <w:rsid w:val="00AC03FE"/>
    <w:rsid w:val="00AC14EC"/>
    <w:rsid w:val="00AC235A"/>
    <w:rsid w:val="00AC304B"/>
    <w:rsid w:val="00AC328B"/>
    <w:rsid w:val="00AC3FDA"/>
    <w:rsid w:val="00AC4011"/>
    <w:rsid w:val="00AC4710"/>
    <w:rsid w:val="00AC55C4"/>
    <w:rsid w:val="00AC5A1F"/>
    <w:rsid w:val="00AC5FE7"/>
    <w:rsid w:val="00AC62A3"/>
    <w:rsid w:val="00AC7AA6"/>
    <w:rsid w:val="00AD3256"/>
    <w:rsid w:val="00AD405F"/>
    <w:rsid w:val="00AD47E9"/>
    <w:rsid w:val="00AD76AA"/>
    <w:rsid w:val="00AE0E63"/>
    <w:rsid w:val="00AE1931"/>
    <w:rsid w:val="00AE1989"/>
    <w:rsid w:val="00AE1ABA"/>
    <w:rsid w:val="00AE315F"/>
    <w:rsid w:val="00AE3A72"/>
    <w:rsid w:val="00AE6FCA"/>
    <w:rsid w:val="00AE7053"/>
    <w:rsid w:val="00AF0BB6"/>
    <w:rsid w:val="00AF0FA4"/>
    <w:rsid w:val="00AF2EDC"/>
    <w:rsid w:val="00AF3DA3"/>
    <w:rsid w:val="00AF70AD"/>
    <w:rsid w:val="00AF7BE7"/>
    <w:rsid w:val="00B006AC"/>
    <w:rsid w:val="00B01931"/>
    <w:rsid w:val="00B01AFD"/>
    <w:rsid w:val="00B05E8D"/>
    <w:rsid w:val="00B0665C"/>
    <w:rsid w:val="00B07675"/>
    <w:rsid w:val="00B11802"/>
    <w:rsid w:val="00B12933"/>
    <w:rsid w:val="00B178EF"/>
    <w:rsid w:val="00B201E0"/>
    <w:rsid w:val="00B20DB6"/>
    <w:rsid w:val="00B24C1A"/>
    <w:rsid w:val="00B24CA7"/>
    <w:rsid w:val="00B25C5F"/>
    <w:rsid w:val="00B27E2C"/>
    <w:rsid w:val="00B30E2C"/>
    <w:rsid w:val="00B30F61"/>
    <w:rsid w:val="00B32CAF"/>
    <w:rsid w:val="00B32DE6"/>
    <w:rsid w:val="00B33917"/>
    <w:rsid w:val="00B33925"/>
    <w:rsid w:val="00B35C02"/>
    <w:rsid w:val="00B35D90"/>
    <w:rsid w:val="00B35DBC"/>
    <w:rsid w:val="00B36216"/>
    <w:rsid w:val="00B37B67"/>
    <w:rsid w:val="00B41458"/>
    <w:rsid w:val="00B42CDC"/>
    <w:rsid w:val="00B46660"/>
    <w:rsid w:val="00B556C7"/>
    <w:rsid w:val="00B56119"/>
    <w:rsid w:val="00B565FF"/>
    <w:rsid w:val="00B5751B"/>
    <w:rsid w:val="00B57879"/>
    <w:rsid w:val="00B57890"/>
    <w:rsid w:val="00B607C4"/>
    <w:rsid w:val="00B60DEC"/>
    <w:rsid w:val="00B631B4"/>
    <w:rsid w:val="00B63F27"/>
    <w:rsid w:val="00B63F6D"/>
    <w:rsid w:val="00B6527E"/>
    <w:rsid w:val="00B65C3E"/>
    <w:rsid w:val="00B70A24"/>
    <w:rsid w:val="00B70EBF"/>
    <w:rsid w:val="00B721B3"/>
    <w:rsid w:val="00B72971"/>
    <w:rsid w:val="00B729CF"/>
    <w:rsid w:val="00B72C5C"/>
    <w:rsid w:val="00B73977"/>
    <w:rsid w:val="00B73A69"/>
    <w:rsid w:val="00B73CCE"/>
    <w:rsid w:val="00B74CD8"/>
    <w:rsid w:val="00B80A0F"/>
    <w:rsid w:val="00B846DE"/>
    <w:rsid w:val="00B8555D"/>
    <w:rsid w:val="00B87610"/>
    <w:rsid w:val="00B917AB"/>
    <w:rsid w:val="00B91F88"/>
    <w:rsid w:val="00B92BB4"/>
    <w:rsid w:val="00B94F95"/>
    <w:rsid w:val="00B95121"/>
    <w:rsid w:val="00B968E0"/>
    <w:rsid w:val="00BA072A"/>
    <w:rsid w:val="00BA4084"/>
    <w:rsid w:val="00BA78A5"/>
    <w:rsid w:val="00BB01B5"/>
    <w:rsid w:val="00BB08D8"/>
    <w:rsid w:val="00BB0981"/>
    <w:rsid w:val="00BB1AC6"/>
    <w:rsid w:val="00BB62E4"/>
    <w:rsid w:val="00BB6557"/>
    <w:rsid w:val="00BB7243"/>
    <w:rsid w:val="00BC1B4B"/>
    <w:rsid w:val="00BC2F5D"/>
    <w:rsid w:val="00BC3AC6"/>
    <w:rsid w:val="00BC4A77"/>
    <w:rsid w:val="00BC5C20"/>
    <w:rsid w:val="00BC668A"/>
    <w:rsid w:val="00BC6CED"/>
    <w:rsid w:val="00BC73F5"/>
    <w:rsid w:val="00BC7917"/>
    <w:rsid w:val="00BD15F5"/>
    <w:rsid w:val="00BD223A"/>
    <w:rsid w:val="00BD3F44"/>
    <w:rsid w:val="00BD45DA"/>
    <w:rsid w:val="00BD47C6"/>
    <w:rsid w:val="00BD4BBB"/>
    <w:rsid w:val="00BD5501"/>
    <w:rsid w:val="00BD582C"/>
    <w:rsid w:val="00BE137F"/>
    <w:rsid w:val="00BE28DB"/>
    <w:rsid w:val="00BE37EE"/>
    <w:rsid w:val="00BE3F01"/>
    <w:rsid w:val="00BE3F43"/>
    <w:rsid w:val="00BE68C2"/>
    <w:rsid w:val="00BE6921"/>
    <w:rsid w:val="00BF2348"/>
    <w:rsid w:val="00BF2A2B"/>
    <w:rsid w:val="00BF32E4"/>
    <w:rsid w:val="00BF6B6F"/>
    <w:rsid w:val="00BF6FFD"/>
    <w:rsid w:val="00BF7D69"/>
    <w:rsid w:val="00C01A9F"/>
    <w:rsid w:val="00C045C6"/>
    <w:rsid w:val="00C053FC"/>
    <w:rsid w:val="00C06A37"/>
    <w:rsid w:val="00C10B72"/>
    <w:rsid w:val="00C126CD"/>
    <w:rsid w:val="00C14144"/>
    <w:rsid w:val="00C142AD"/>
    <w:rsid w:val="00C143E1"/>
    <w:rsid w:val="00C16234"/>
    <w:rsid w:val="00C16999"/>
    <w:rsid w:val="00C2383C"/>
    <w:rsid w:val="00C24F87"/>
    <w:rsid w:val="00C30506"/>
    <w:rsid w:val="00C37B5E"/>
    <w:rsid w:val="00C4144F"/>
    <w:rsid w:val="00C42C9D"/>
    <w:rsid w:val="00C43C7D"/>
    <w:rsid w:val="00C45EDA"/>
    <w:rsid w:val="00C466D6"/>
    <w:rsid w:val="00C556BC"/>
    <w:rsid w:val="00C55AB8"/>
    <w:rsid w:val="00C55F00"/>
    <w:rsid w:val="00C55F91"/>
    <w:rsid w:val="00C57DA2"/>
    <w:rsid w:val="00C604D2"/>
    <w:rsid w:val="00C60778"/>
    <w:rsid w:val="00C61759"/>
    <w:rsid w:val="00C63928"/>
    <w:rsid w:val="00C63B1E"/>
    <w:rsid w:val="00C6541C"/>
    <w:rsid w:val="00C65D74"/>
    <w:rsid w:val="00C677D7"/>
    <w:rsid w:val="00C70906"/>
    <w:rsid w:val="00C75899"/>
    <w:rsid w:val="00C76FB9"/>
    <w:rsid w:val="00C773C4"/>
    <w:rsid w:val="00C775A1"/>
    <w:rsid w:val="00C801EB"/>
    <w:rsid w:val="00C80A3A"/>
    <w:rsid w:val="00C80B1C"/>
    <w:rsid w:val="00C80FEA"/>
    <w:rsid w:val="00C83496"/>
    <w:rsid w:val="00C868B8"/>
    <w:rsid w:val="00C86DAD"/>
    <w:rsid w:val="00C91B69"/>
    <w:rsid w:val="00C93286"/>
    <w:rsid w:val="00C94DC9"/>
    <w:rsid w:val="00C96A1A"/>
    <w:rsid w:val="00CA028E"/>
    <w:rsid w:val="00CA09B2"/>
    <w:rsid w:val="00CA0A57"/>
    <w:rsid w:val="00CA7DB5"/>
    <w:rsid w:val="00CB0A42"/>
    <w:rsid w:val="00CB3FCB"/>
    <w:rsid w:val="00CB5B4E"/>
    <w:rsid w:val="00CB7359"/>
    <w:rsid w:val="00CB75C5"/>
    <w:rsid w:val="00CC022E"/>
    <w:rsid w:val="00CC1CA8"/>
    <w:rsid w:val="00CC2B29"/>
    <w:rsid w:val="00CC3C8B"/>
    <w:rsid w:val="00CC652F"/>
    <w:rsid w:val="00CC6C51"/>
    <w:rsid w:val="00CC72A5"/>
    <w:rsid w:val="00CD0259"/>
    <w:rsid w:val="00CD17D2"/>
    <w:rsid w:val="00CD19D7"/>
    <w:rsid w:val="00CD264E"/>
    <w:rsid w:val="00CD4ACC"/>
    <w:rsid w:val="00CD51FC"/>
    <w:rsid w:val="00CD568A"/>
    <w:rsid w:val="00CD6382"/>
    <w:rsid w:val="00CD64CE"/>
    <w:rsid w:val="00CD658E"/>
    <w:rsid w:val="00CE10E9"/>
    <w:rsid w:val="00CE1444"/>
    <w:rsid w:val="00CE17A7"/>
    <w:rsid w:val="00CE4C4C"/>
    <w:rsid w:val="00CE5032"/>
    <w:rsid w:val="00CE7016"/>
    <w:rsid w:val="00CF1147"/>
    <w:rsid w:val="00CF1270"/>
    <w:rsid w:val="00CF1DF8"/>
    <w:rsid w:val="00CF5AE4"/>
    <w:rsid w:val="00D02630"/>
    <w:rsid w:val="00D06A2B"/>
    <w:rsid w:val="00D07FD9"/>
    <w:rsid w:val="00D1060A"/>
    <w:rsid w:val="00D1138B"/>
    <w:rsid w:val="00D12945"/>
    <w:rsid w:val="00D1700E"/>
    <w:rsid w:val="00D218DD"/>
    <w:rsid w:val="00D240FC"/>
    <w:rsid w:val="00D243F7"/>
    <w:rsid w:val="00D245CB"/>
    <w:rsid w:val="00D345AA"/>
    <w:rsid w:val="00D34C02"/>
    <w:rsid w:val="00D432E8"/>
    <w:rsid w:val="00D45891"/>
    <w:rsid w:val="00D46B3B"/>
    <w:rsid w:val="00D5157F"/>
    <w:rsid w:val="00D556BF"/>
    <w:rsid w:val="00D57696"/>
    <w:rsid w:val="00D57B6C"/>
    <w:rsid w:val="00D57F5C"/>
    <w:rsid w:val="00D6056D"/>
    <w:rsid w:val="00D61EE3"/>
    <w:rsid w:val="00D63C8C"/>
    <w:rsid w:val="00D6751B"/>
    <w:rsid w:val="00D67858"/>
    <w:rsid w:val="00D67B0F"/>
    <w:rsid w:val="00D67D45"/>
    <w:rsid w:val="00D7330F"/>
    <w:rsid w:val="00D7458C"/>
    <w:rsid w:val="00D75714"/>
    <w:rsid w:val="00D80941"/>
    <w:rsid w:val="00D81227"/>
    <w:rsid w:val="00D81C18"/>
    <w:rsid w:val="00D83001"/>
    <w:rsid w:val="00D833A0"/>
    <w:rsid w:val="00D86006"/>
    <w:rsid w:val="00D870E1"/>
    <w:rsid w:val="00D871B0"/>
    <w:rsid w:val="00D90ED4"/>
    <w:rsid w:val="00D92544"/>
    <w:rsid w:val="00D9453D"/>
    <w:rsid w:val="00D945FD"/>
    <w:rsid w:val="00D94C15"/>
    <w:rsid w:val="00D94E00"/>
    <w:rsid w:val="00D9717C"/>
    <w:rsid w:val="00DA0560"/>
    <w:rsid w:val="00DA0858"/>
    <w:rsid w:val="00DA15D5"/>
    <w:rsid w:val="00DA1A86"/>
    <w:rsid w:val="00DA3D1B"/>
    <w:rsid w:val="00DA45CB"/>
    <w:rsid w:val="00DB2405"/>
    <w:rsid w:val="00DB2CF8"/>
    <w:rsid w:val="00DB463B"/>
    <w:rsid w:val="00DB5A17"/>
    <w:rsid w:val="00DB5DF0"/>
    <w:rsid w:val="00DB7CF9"/>
    <w:rsid w:val="00DC1EE1"/>
    <w:rsid w:val="00DC2259"/>
    <w:rsid w:val="00DC38D4"/>
    <w:rsid w:val="00DC5289"/>
    <w:rsid w:val="00DC5A7B"/>
    <w:rsid w:val="00DC5F04"/>
    <w:rsid w:val="00DC6554"/>
    <w:rsid w:val="00DD155B"/>
    <w:rsid w:val="00DD2738"/>
    <w:rsid w:val="00DD3EA5"/>
    <w:rsid w:val="00DD4462"/>
    <w:rsid w:val="00DD570D"/>
    <w:rsid w:val="00DE014E"/>
    <w:rsid w:val="00DE1317"/>
    <w:rsid w:val="00DE46B6"/>
    <w:rsid w:val="00DE5798"/>
    <w:rsid w:val="00DE6A26"/>
    <w:rsid w:val="00DF15DA"/>
    <w:rsid w:val="00DF1971"/>
    <w:rsid w:val="00E00505"/>
    <w:rsid w:val="00E005FB"/>
    <w:rsid w:val="00E01F1E"/>
    <w:rsid w:val="00E037D2"/>
    <w:rsid w:val="00E04941"/>
    <w:rsid w:val="00E05A5C"/>
    <w:rsid w:val="00E06D40"/>
    <w:rsid w:val="00E07BB6"/>
    <w:rsid w:val="00E10414"/>
    <w:rsid w:val="00E13124"/>
    <w:rsid w:val="00E13A7D"/>
    <w:rsid w:val="00E13F8F"/>
    <w:rsid w:val="00E1440D"/>
    <w:rsid w:val="00E14743"/>
    <w:rsid w:val="00E15482"/>
    <w:rsid w:val="00E1789D"/>
    <w:rsid w:val="00E2074D"/>
    <w:rsid w:val="00E22591"/>
    <w:rsid w:val="00E247F3"/>
    <w:rsid w:val="00E2592D"/>
    <w:rsid w:val="00E25D9D"/>
    <w:rsid w:val="00E25F1F"/>
    <w:rsid w:val="00E27E14"/>
    <w:rsid w:val="00E3115F"/>
    <w:rsid w:val="00E35367"/>
    <w:rsid w:val="00E4127C"/>
    <w:rsid w:val="00E42193"/>
    <w:rsid w:val="00E423DE"/>
    <w:rsid w:val="00E427B6"/>
    <w:rsid w:val="00E431C1"/>
    <w:rsid w:val="00E52DD6"/>
    <w:rsid w:val="00E53085"/>
    <w:rsid w:val="00E53D8C"/>
    <w:rsid w:val="00E543CC"/>
    <w:rsid w:val="00E55AC1"/>
    <w:rsid w:val="00E55F51"/>
    <w:rsid w:val="00E56331"/>
    <w:rsid w:val="00E60231"/>
    <w:rsid w:val="00E60ED9"/>
    <w:rsid w:val="00E70342"/>
    <w:rsid w:val="00E7149A"/>
    <w:rsid w:val="00E71728"/>
    <w:rsid w:val="00E71DC3"/>
    <w:rsid w:val="00E72A24"/>
    <w:rsid w:val="00E73731"/>
    <w:rsid w:val="00E767B3"/>
    <w:rsid w:val="00E77301"/>
    <w:rsid w:val="00E773D3"/>
    <w:rsid w:val="00E808E1"/>
    <w:rsid w:val="00E829A4"/>
    <w:rsid w:val="00E8358F"/>
    <w:rsid w:val="00E85423"/>
    <w:rsid w:val="00E85DF8"/>
    <w:rsid w:val="00E85E19"/>
    <w:rsid w:val="00E866B3"/>
    <w:rsid w:val="00E86A59"/>
    <w:rsid w:val="00E92D8B"/>
    <w:rsid w:val="00EA07D3"/>
    <w:rsid w:val="00EA251D"/>
    <w:rsid w:val="00EA30C4"/>
    <w:rsid w:val="00EA35AD"/>
    <w:rsid w:val="00EA49DB"/>
    <w:rsid w:val="00EA515B"/>
    <w:rsid w:val="00EA5328"/>
    <w:rsid w:val="00EA55C4"/>
    <w:rsid w:val="00EB4E97"/>
    <w:rsid w:val="00EC3BA9"/>
    <w:rsid w:val="00EC58FA"/>
    <w:rsid w:val="00ED2CB3"/>
    <w:rsid w:val="00ED4441"/>
    <w:rsid w:val="00ED4DD8"/>
    <w:rsid w:val="00ED6BE7"/>
    <w:rsid w:val="00ED79C2"/>
    <w:rsid w:val="00EE2F0A"/>
    <w:rsid w:val="00EE2FC8"/>
    <w:rsid w:val="00EE7C6C"/>
    <w:rsid w:val="00EF0C81"/>
    <w:rsid w:val="00EF1602"/>
    <w:rsid w:val="00EF1D98"/>
    <w:rsid w:val="00EF4421"/>
    <w:rsid w:val="00EF4F00"/>
    <w:rsid w:val="00F00699"/>
    <w:rsid w:val="00F02E6D"/>
    <w:rsid w:val="00F04F58"/>
    <w:rsid w:val="00F04FA0"/>
    <w:rsid w:val="00F0657E"/>
    <w:rsid w:val="00F1055C"/>
    <w:rsid w:val="00F105AC"/>
    <w:rsid w:val="00F10D50"/>
    <w:rsid w:val="00F10D5F"/>
    <w:rsid w:val="00F118F6"/>
    <w:rsid w:val="00F12826"/>
    <w:rsid w:val="00F15498"/>
    <w:rsid w:val="00F154DD"/>
    <w:rsid w:val="00F16447"/>
    <w:rsid w:val="00F16FE1"/>
    <w:rsid w:val="00F174C8"/>
    <w:rsid w:val="00F275D5"/>
    <w:rsid w:val="00F32C15"/>
    <w:rsid w:val="00F33A3E"/>
    <w:rsid w:val="00F34C32"/>
    <w:rsid w:val="00F35B11"/>
    <w:rsid w:val="00F40440"/>
    <w:rsid w:val="00F4118F"/>
    <w:rsid w:val="00F43E08"/>
    <w:rsid w:val="00F44F02"/>
    <w:rsid w:val="00F45376"/>
    <w:rsid w:val="00F463A9"/>
    <w:rsid w:val="00F47F64"/>
    <w:rsid w:val="00F525CC"/>
    <w:rsid w:val="00F53242"/>
    <w:rsid w:val="00F54059"/>
    <w:rsid w:val="00F54FFC"/>
    <w:rsid w:val="00F56DA7"/>
    <w:rsid w:val="00F60E4B"/>
    <w:rsid w:val="00F617F8"/>
    <w:rsid w:val="00F623D7"/>
    <w:rsid w:val="00F6368B"/>
    <w:rsid w:val="00F63D61"/>
    <w:rsid w:val="00F65419"/>
    <w:rsid w:val="00F662E7"/>
    <w:rsid w:val="00F670DA"/>
    <w:rsid w:val="00F701A3"/>
    <w:rsid w:val="00F72890"/>
    <w:rsid w:val="00F73006"/>
    <w:rsid w:val="00F768AA"/>
    <w:rsid w:val="00F80082"/>
    <w:rsid w:val="00F826AD"/>
    <w:rsid w:val="00F83E84"/>
    <w:rsid w:val="00F84DE3"/>
    <w:rsid w:val="00F85556"/>
    <w:rsid w:val="00F86E12"/>
    <w:rsid w:val="00F900FD"/>
    <w:rsid w:val="00F9183F"/>
    <w:rsid w:val="00F91DE3"/>
    <w:rsid w:val="00F93266"/>
    <w:rsid w:val="00F937E1"/>
    <w:rsid w:val="00F93C16"/>
    <w:rsid w:val="00F969E8"/>
    <w:rsid w:val="00F9748C"/>
    <w:rsid w:val="00FA0891"/>
    <w:rsid w:val="00FA255B"/>
    <w:rsid w:val="00FA3DF7"/>
    <w:rsid w:val="00FA64FF"/>
    <w:rsid w:val="00FA67E2"/>
    <w:rsid w:val="00FA7007"/>
    <w:rsid w:val="00FB0CDC"/>
    <w:rsid w:val="00FB131D"/>
    <w:rsid w:val="00FB1663"/>
    <w:rsid w:val="00FB6463"/>
    <w:rsid w:val="00FB7AED"/>
    <w:rsid w:val="00FC0792"/>
    <w:rsid w:val="00FC5FB1"/>
    <w:rsid w:val="00FC707A"/>
    <w:rsid w:val="00FD072A"/>
    <w:rsid w:val="00FD0AA2"/>
    <w:rsid w:val="00FD16C8"/>
    <w:rsid w:val="00FD217F"/>
    <w:rsid w:val="00FD22BA"/>
    <w:rsid w:val="00FD2B81"/>
    <w:rsid w:val="00FD46FD"/>
    <w:rsid w:val="00FD63D0"/>
    <w:rsid w:val="00FD709D"/>
    <w:rsid w:val="00FE16B4"/>
    <w:rsid w:val="00FE395B"/>
    <w:rsid w:val="00FE3BDB"/>
    <w:rsid w:val="00FE5850"/>
    <w:rsid w:val="00FE6111"/>
    <w:rsid w:val="00FE6AC3"/>
    <w:rsid w:val="00FE7E82"/>
    <w:rsid w:val="00FF0336"/>
    <w:rsid w:val="00FF0471"/>
    <w:rsid w:val="00FF3C77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9E820F1B-CEE4-4ACF-BEBD-8CE27A44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DC9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5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styleId="Revision">
    <w:name w:val="Revision"/>
    <w:hidden/>
    <w:uiPriority w:val="99"/>
    <w:semiHidden/>
    <w:rsid w:val="00E2592D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6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788ED99F-0844-4C4A-840C-A31BEF608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C:\Documents\802\14_09_Athens\Working\802-11-Submission-Portrait.dot</Template>
  <TotalTime>1</TotalTime>
  <Pages>10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802.11-18/0149r0</vt:lpstr>
    </vt:vector>
  </TitlesOfParts>
  <Company>Intel</Company>
  <LinksUpToDate>false</LinksUpToDate>
  <CharactersWithSpaces>12689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802.11-18/0149r0</dc:title>
  <dc:subject>Submission</dc:subject>
  <dc:creator>Laurent Cariou</dc:creator>
  <cp:keywords>March 2018, CTPClassification=CTP_IC</cp:keywords>
  <dc:description/>
  <cp:lastModifiedBy>Guoqing Li</cp:lastModifiedBy>
  <cp:revision>3</cp:revision>
  <cp:lastPrinted>2014-09-06T00:13:00Z</cp:lastPrinted>
  <dcterms:created xsi:type="dcterms:W3CDTF">2018-11-14T04:38:00Z</dcterms:created>
  <dcterms:modified xsi:type="dcterms:W3CDTF">2018-11-14T08:13:00Z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ea691201-d061-4bc8-8536-eabbd05eb3ec</vt:lpwstr>
  </property>
  <property fmtid="{D5CDD505-2E9C-101B-9397-08002B2CF9AE}" pid="4" name="CTP_BU">
    <vt:lpwstr>NEXT GEN AND STANDARDS GROUP</vt:lpwstr>
  </property>
  <property fmtid="{D5CDD505-2E9C-101B-9397-08002B2CF9AE}" pid="5" name="CTP_TimeStamp">
    <vt:lpwstr>2018-09-10 22:27:08Z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CTPClassification">
    <vt:lpwstr>CTP_IC</vt:lpwstr>
  </property>
</Properties>
</file>