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124"/>
        <w:gridCol w:w="2238"/>
      </w:tblGrid>
      <w:tr w:rsidR="00CA09B2">
        <w:trPr>
          <w:trHeight w:val="485"/>
          <w:jc w:val="center"/>
        </w:trPr>
        <w:tc>
          <w:tcPr>
            <w:tcW w:w="9576" w:type="dxa"/>
            <w:gridSpan w:val="5"/>
            <w:vAlign w:val="center"/>
          </w:tcPr>
          <w:p w:rsidR="00CA09B2" w:rsidRDefault="003F5212">
            <w:pPr>
              <w:pStyle w:val="T2"/>
            </w:pPr>
            <w:r>
              <w:t>802.11</w:t>
            </w:r>
          </w:p>
          <w:p w:rsidR="003F5212" w:rsidRDefault="00F033E7" w:rsidP="00D92A40">
            <w:pPr>
              <w:pStyle w:val="T2"/>
            </w:pPr>
            <w:r w:rsidRPr="00F033E7">
              <w:t xml:space="preserve">Liaison statement from </w:t>
            </w:r>
            <w:r w:rsidR="00D92A40">
              <w:t xml:space="preserve">WBA on MAC Address </w:t>
            </w:r>
            <w:proofErr w:type="spellStart"/>
            <w:r w:rsidR="00D92A40">
              <w:t>Randomzation</w:t>
            </w:r>
            <w:proofErr w:type="spellEnd"/>
            <w:r w:rsidR="00D92A40">
              <w:t xml:space="preserve"> impacts</w:t>
            </w:r>
          </w:p>
        </w:tc>
      </w:tr>
      <w:tr w:rsidR="00CA09B2">
        <w:trPr>
          <w:trHeight w:val="359"/>
          <w:jc w:val="center"/>
        </w:trPr>
        <w:tc>
          <w:tcPr>
            <w:tcW w:w="9576" w:type="dxa"/>
            <w:gridSpan w:val="5"/>
            <w:vAlign w:val="center"/>
          </w:tcPr>
          <w:p w:rsidR="00CA09B2" w:rsidRDefault="00CA09B2" w:rsidP="005C7FB6">
            <w:pPr>
              <w:pStyle w:val="T2"/>
              <w:ind w:left="0"/>
              <w:rPr>
                <w:sz w:val="20"/>
              </w:rPr>
            </w:pPr>
            <w:r>
              <w:rPr>
                <w:sz w:val="20"/>
              </w:rPr>
              <w:t>Date:</w:t>
            </w:r>
            <w:r>
              <w:rPr>
                <w:b w:val="0"/>
                <w:sz w:val="20"/>
              </w:rPr>
              <w:t xml:space="preserve">  </w:t>
            </w:r>
            <w:r w:rsidR="00C16A3D">
              <w:rPr>
                <w:b w:val="0"/>
                <w:sz w:val="20"/>
              </w:rPr>
              <w:t>2018-09-11</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CA09B2">
            <w:pPr>
              <w:pStyle w:val="T2"/>
              <w:spacing w:after="0"/>
              <w:ind w:left="0" w:right="0"/>
              <w:jc w:val="left"/>
              <w:rPr>
                <w:sz w:val="20"/>
              </w:rPr>
            </w:pPr>
            <w:r>
              <w:rPr>
                <w:sz w:val="20"/>
              </w:rPr>
              <w:t>Company</w:t>
            </w:r>
          </w:p>
        </w:tc>
        <w:tc>
          <w:tcPr>
            <w:tcW w:w="2814" w:type="dxa"/>
            <w:vAlign w:val="center"/>
          </w:tcPr>
          <w:p w:rsidR="00CA09B2" w:rsidRDefault="00CA09B2">
            <w:pPr>
              <w:pStyle w:val="T2"/>
              <w:spacing w:after="0"/>
              <w:ind w:left="0" w:right="0"/>
              <w:jc w:val="left"/>
              <w:rPr>
                <w:sz w:val="20"/>
              </w:rPr>
            </w:pPr>
            <w:r>
              <w:rPr>
                <w:sz w:val="20"/>
              </w:rPr>
              <w:t>Address</w:t>
            </w:r>
          </w:p>
        </w:tc>
        <w:tc>
          <w:tcPr>
            <w:tcW w:w="1124" w:type="dxa"/>
            <w:vAlign w:val="center"/>
          </w:tcPr>
          <w:p w:rsidR="00CA09B2" w:rsidRDefault="00CA09B2">
            <w:pPr>
              <w:pStyle w:val="T2"/>
              <w:spacing w:after="0"/>
              <w:ind w:left="0" w:right="0"/>
              <w:jc w:val="left"/>
              <w:rPr>
                <w:sz w:val="20"/>
              </w:rPr>
            </w:pPr>
            <w:r>
              <w:rPr>
                <w:sz w:val="20"/>
              </w:rPr>
              <w:t>Phone</w:t>
            </w:r>
          </w:p>
        </w:tc>
        <w:tc>
          <w:tcPr>
            <w:tcW w:w="2238"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75034D">
            <w:pPr>
              <w:pStyle w:val="T2"/>
              <w:spacing w:after="0"/>
              <w:ind w:left="0" w:right="0"/>
              <w:rPr>
                <w:b w:val="0"/>
                <w:sz w:val="20"/>
              </w:rPr>
            </w:pPr>
            <w:r>
              <w:rPr>
                <w:b w:val="0"/>
                <w:sz w:val="20"/>
              </w:rPr>
              <w:t>Dorothy Stanley</w:t>
            </w:r>
          </w:p>
        </w:tc>
        <w:tc>
          <w:tcPr>
            <w:tcW w:w="2064" w:type="dxa"/>
            <w:vAlign w:val="center"/>
          </w:tcPr>
          <w:p w:rsidR="00CA09B2" w:rsidRDefault="0075034D">
            <w:pPr>
              <w:pStyle w:val="T2"/>
              <w:spacing w:after="0"/>
              <w:ind w:left="0" w:right="0"/>
              <w:rPr>
                <w:b w:val="0"/>
                <w:sz w:val="20"/>
              </w:rPr>
            </w:pPr>
            <w:r>
              <w:rPr>
                <w:b w:val="0"/>
                <w:sz w:val="20"/>
              </w:rPr>
              <w:t>Hewlett Packard Enterprise</w:t>
            </w:r>
          </w:p>
        </w:tc>
        <w:tc>
          <w:tcPr>
            <w:tcW w:w="2814" w:type="dxa"/>
            <w:vAlign w:val="center"/>
          </w:tcPr>
          <w:p w:rsidR="00CA09B2" w:rsidRDefault="00654700">
            <w:pPr>
              <w:pStyle w:val="T2"/>
              <w:spacing w:after="0"/>
              <w:ind w:left="0" w:right="0"/>
              <w:rPr>
                <w:b w:val="0"/>
                <w:sz w:val="20"/>
              </w:rPr>
            </w:pPr>
            <w:r>
              <w:rPr>
                <w:b w:val="0"/>
                <w:sz w:val="20"/>
              </w:rPr>
              <w:t>3333 Scott Blvd</w:t>
            </w:r>
            <w:r>
              <w:rPr>
                <w:b w:val="0"/>
                <w:sz w:val="20"/>
              </w:rPr>
              <w:br/>
              <w:t>Santa Clara, CA 95054</w:t>
            </w:r>
          </w:p>
        </w:tc>
        <w:tc>
          <w:tcPr>
            <w:tcW w:w="1124" w:type="dxa"/>
            <w:vAlign w:val="center"/>
          </w:tcPr>
          <w:p w:rsidR="00CA09B2" w:rsidRDefault="00654700">
            <w:pPr>
              <w:pStyle w:val="T2"/>
              <w:spacing w:after="0"/>
              <w:ind w:left="0" w:right="0"/>
              <w:rPr>
                <w:b w:val="0"/>
                <w:sz w:val="20"/>
              </w:rPr>
            </w:pPr>
            <w:r>
              <w:rPr>
                <w:b w:val="0"/>
                <w:sz w:val="20"/>
              </w:rPr>
              <w:t>+1 630 363 1389</w:t>
            </w:r>
          </w:p>
        </w:tc>
        <w:tc>
          <w:tcPr>
            <w:tcW w:w="2238" w:type="dxa"/>
            <w:vAlign w:val="center"/>
          </w:tcPr>
          <w:p w:rsidR="00CA09B2" w:rsidRDefault="00152BE1" w:rsidP="0075034D">
            <w:pPr>
              <w:pStyle w:val="T2"/>
              <w:spacing w:after="0"/>
              <w:ind w:left="0" w:right="0"/>
              <w:jc w:val="left"/>
              <w:rPr>
                <w:b w:val="0"/>
                <w:sz w:val="16"/>
              </w:rPr>
            </w:pPr>
            <w:hyperlink r:id="rId8" w:history="1">
              <w:r w:rsidR="0075034D" w:rsidRPr="00E724C5">
                <w:rPr>
                  <w:rStyle w:val="Hyperlink"/>
                  <w:b w:val="0"/>
                  <w:sz w:val="16"/>
                </w:rPr>
                <w:t>dstanley@ieee.org</w:t>
              </w:r>
            </w:hyperlink>
            <w:r w:rsidR="0075034D">
              <w:rPr>
                <w:b w:val="0"/>
                <w:sz w:val="16"/>
              </w:rPr>
              <w:t xml:space="preserve"> </w:t>
            </w:r>
          </w:p>
        </w:tc>
      </w:tr>
      <w:tr w:rsidR="009C34C8">
        <w:trPr>
          <w:jc w:val="center"/>
        </w:trPr>
        <w:tc>
          <w:tcPr>
            <w:tcW w:w="1336" w:type="dxa"/>
            <w:vAlign w:val="center"/>
          </w:tcPr>
          <w:p w:rsidR="009C34C8" w:rsidRDefault="009C34C8" w:rsidP="00537C16">
            <w:pPr>
              <w:pStyle w:val="T2"/>
              <w:spacing w:after="0"/>
              <w:ind w:left="0" w:right="0"/>
              <w:rPr>
                <w:b w:val="0"/>
                <w:sz w:val="20"/>
              </w:rPr>
            </w:pPr>
          </w:p>
        </w:tc>
        <w:tc>
          <w:tcPr>
            <w:tcW w:w="2064" w:type="dxa"/>
            <w:vAlign w:val="center"/>
          </w:tcPr>
          <w:p w:rsidR="009C34C8" w:rsidRDefault="009C34C8" w:rsidP="00537C16">
            <w:pPr>
              <w:pStyle w:val="T2"/>
              <w:spacing w:after="0"/>
              <w:ind w:left="0" w:right="0"/>
              <w:rPr>
                <w:b w:val="0"/>
                <w:sz w:val="20"/>
              </w:rPr>
            </w:pPr>
          </w:p>
        </w:tc>
        <w:tc>
          <w:tcPr>
            <w:tcW w:w="2814" w:type="dxa"/>
            <w:vAlign w:val="center"/>
          </w:tcPr>
          <w:p w:rsidR="009C34C8" w:rsidRPr="00910FE7" w:rsidRDefault="009C34C8" w:rsidP="00537C16">
            <w:pPr>
              <w:pStyle w:val="T2"/>
              <w:spacing w:after="0"/>
              <w:ind w:left="0" w:right="0"/>
              <w:rPr>
                <w:b w:val="0"/>
                <w:bCs/>
                <w:sz w:val="20"/>
                <w:lang w:val="it-IT"/>
              </w:rPr>
            </w:pPr>
          </w:p>
        </w:tc>
        <w:tc>
          <w:tcPr>
            <w:tcW w:w="1124" w:type="dxa"/>
            <w:vAlign w:val="center"/>
          </w:tcPr>
          <w:p w:rsidR="009C34C8" w:rsidRPr="00BE00EF" w:rsidRDefault="009C34C8" w:rsidP="00537C16">
            <w:pPr>
              <w:pStyle w:val="T2"/>
              <w:spacing w:after="0"/>
              <w:ind w:left="0" w:right="0"/>
              <w:rPr>
                <w:b w:val="0"/>
                <w:sz w:val="18"/>
                <w:szCs w:val="18"/>
              </w:rPr>
            </w:pPr>
          </w:p>
        </w:tc>
        <w:tc>
          <w:tcPr>
            <w:tcW w:w="2238" w:type="dxa"/>
            <w:vAlign w:val="center"/>
          </w:tcPr>
          <w:p w:rsidR="009C34C8" w:rsidRPr="00C46726" w:rsidRDefault="009C34C8" w:rsidP="00537C16">
            <w:pPr>
              <w:pStyle w:val="T2"/>
              <w:spacing w:after="0"/>
              <w:ind w:left="0" w:right="0"/>
              <w:rPr>
                <w:b w:val="0"/>
                <w:sz w:val="16"/>
                <w:lang w:val="en-US"/>
              </w:rPr>
            </w:pPr>
          </w:p>
        </w:tc>
      </w:tr>
    </w:tbl>
    <w:p w:rsidR="000673E1" w:rsidRPr="000673E1" w:rsidRDefault="000673E1" w:rsidP="000673E1">
      <w:pPr>
        <w:pStyle w:val="T1"/>
        <w:spacing w:after="120"/>
        <w:jc w:val="left"/>
        <w:rPr>
          <w:sz w:val="22"/>
        </w:rPr>
      </w:pPr>
    </w:p>
    <w:p w:rsidR="00E77D07" w:rsidRDefault="00D9611E" w:rsidP="00167CCD">
      <w:pPr>
        <w:pStyle w:val="CRCoverPage"/>
        <w:tabs>
          <w:tab w:val="right" w:pos="8640"/>
        </w:tabs>
        <w:spacing w:after="0"/>
        <w:ind w:right="1260"/>
        <w:rPr>
          <w:noProof/>
          <w:lang w:eastAsia="en-GB"/>
        </w:rPr>
      </w:pPr>
      <w:r>
        <w:rPr>
          <w:noProof/>
          <w:lang w:eastAsia="en-GB"/>
        </w:rPr>
        <mc:AlternateContent>
          <mc:Choice Requires="wps">
            <w:drawing>
              <wp:anchor distT="0" distB="0" distL="114300" distR="114300" simplePos="0" relativeHeight="251656704" behindDoc="0" locked="0" layoutInCell="0" allowOverlap="1">
                <wp:simplePos x="0" y="0"/>
                <wp:positionH relativeFrom="column">
                  <wp:posOffset>3810</wp:posOffset>
                </wp:positionH>
                <wp:positionV relativeFrom="paragraph">
                  <wp:posOffset>193675</wp:posOffset>
                </wp:positionV>
                <wp:extent cx="5943600" cy="454342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543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30B41" w:rsidRPr="00AF318A" w:rsidRDefault="00030B41" w:rsidP="00AF318A">
                            <w:pPr>
                              <w:jc w:val="center"/>
                              <w:rPr>
                                <w:b/>
                              </w:rPr>
                            </w:pPr>
                            <w:r w:rsidRPr="00AF318A">
                              <w:rPr>
                                <w:b/>
                              </w:rPr>
                              <w:t>Abstract</w:t>
                            </w:r>
                          </w:p>
                          <w:p w:rsidR="00030B41" w:rsidRDefault="00030B41" w:rsidP="0075034D"/>
                          <w:p w:rsidR="0075034D" w:rsidRPr="0075034D" w:rsidRDefault="00030B41" w:rsidP="0075034D">
                            <w:r>
                              <w:t xml:space="preserve">This document contains </w:t>
                            </w:r>
                            <w:r w:rsidR="00F033E7">
                              <w:t>a</w:t>
                            </w:r>
                            <w:r w:rsidR="00D92A40">
                              <w:t xml:space="preserve"> </w:t>
                            </w:r>
                            <w:r w:rsidR="00F033E7">
                              <w:t>l</w:t>
                            </w:r>
                            <w:r w:rsidR="00F033E7" w:rsidRPr="00F033E7">
                              <w:t xml:space="preserve">iaison statement from </w:t>
                            </w:r>
                            <w:r w:rsidR="00D92A40">
                              <w:t>the Wireless Broadband Alliance on the topic of MAC Address randomization impacts.</w:t>
                            </w:r>
                          </w:p>
                          <w:p w:rsidR="00900CA4" w:rsidRDefault="00900CA4" w:rsidP="00235C69"/>
                          <w:p w:rsidR="005B2008" w:rsidRDefault="005B2008" w:rsidP="00235C69"/>
                          <w:p w:rsidR="00EE5ABF" w:rsidRDefault="00EE5ABF" w:rsidP="00235C69"/>
                          <w:p w:rsidR="00EE5ABF" w:rsidRDefault="005B2008" w:rsidP="00235C69">
                            <w:r>
                              <w:t>The liaison is embedded below and reproduced on the follo</w:t>
                            </w:r>
                            <w:r w:rsidR="009D6A1B">
                              <w:t>wing pages</w:t>
                            </w:r>
                            <w:r>
                              <w:t>.</w:t>
                            </w:r>
                          </w:p>
                          <w:p w:rsidR="00EE5ABF" w:rsidRDefault="00EE5ABF" w:rsidP="00235C69"/>
                          <w:p w:rsidR="00EE5ABF" w:rsidRDefault="00EE5ABF" w:rsidP="00235C69"/>
                          <w:p w:rsidR="0065742A" w:rsidRDefault="00C16A3D" w:rsidP="00C913DC">
                            <w:r>
                              <w:object w:dxaOrig="1508" w:dyaOrig="9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7pt;height:49.25pt">
                                  <v:imagedata r:id="rId9" o:title=""/>
                                </v:shape>
                                <o:OLEObject Type="Embed" ProgID="FoxitPhantomPDF.Document" ShapeID="_x0000_i1026" DrawAspect="Icon" ObjectID="_1598373274" r:id="rId10"/>
                              </w:object>
                            </w:r>
                          </w:p>
                          <w:p w:rsidR="002B65BE" w:rsidRDefault="002B65BE" w:rsidP="00DA2CE7"/>
                          <w:p w:rsidR="00030B41" w:rsidRDefault="00030B41" w:rsidP="00DA2C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pt;margin-top:15.25pt;width:468pt;height:357.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" o:allowincell="f" stroked="f">
                <v:textbox>
                  <w:txbxContent>
                    <w:p w:rsidR="00030B41" w:rsidRPr="00AF318A" w:rsidRDefault="00030B41" w:rsidP="00AF318A">
                      <w:pPr>
                        <w:jc w:val="center"/>
                        <w:rPr>
                          <w:b/>
                        </w:rPr>
                      </w:pPr>
                      <w:r w:rsidRPr="00AF318A">
                        <w:rPr>
                          <w:b/>
                        </w:rPr>
                        <w:t>Abstract</w:t>
                      </w:r>
                    </w:p>
                    <w:p w:rsidR="00030B41" w:rsidRDefault="00030B41" w:rsidP="0075034D"/>
                    <w:p w:rsidR="0075034D" w:rsidRPr="0075034D" w:rsidRDefault="00030B41" w:rsidP="0075034D">
                      <w:r>
                        <w:t xml:space="preserve">This document contains </w:t>
                      </w:r>
                      <w:r w:rsidR="00F033E7">
                        <w:t>a</w:t>
                      </w:r>
                      <w:r w:rsidR="00D92A40">
                        <w:t xml:space="preserve"> </w:t>
                      </w:r>
                      <w:r w:rsidR="00F033E7">
                        <w:t>l</w:t>
                      </w:r>
                      <w:r w:rsidR="00F033E7" w:rsidRPr="00F033E7">
                        <w:t xml:space="preserve">iaison statement from </w:t>
                      </w:r>
                      <w:r w:rsidR="00D92A40">
                        <w:t>the Wireless Broadband Alliance on the topic of MAC Address randomization impacts.</w:t>
                      </w:r>
                    </w:p>
                    <w:p w:rsidR="00900CA4" w:rsidRDefault="00900CA4" w:rsidP="00235C69"/>
                    <w:p w:rsidR="005B2008" w:rsidRDefault="005B2008" w:rsidP="00235C69"/>
                    <w:p w:rsidR="00EE5ABF" w:rsidRDefault="00EE5ABF" w:rsidP="00235C69"/>
                    <w:p w:rsidR="00EE5ABF" w:rsidRDefault="005B2008" w:rsidP="00235C69">
                      <w:r>
                        <w:t>The liaison is embedded below and reproduced on the follo</w:t>
                      </w:r>
                      <w:r w:rsidR="009D6A1B">
                        <w:t>wing pages</w:t>
                      </w:r>
                      <w:r>
                        <w:t>.</w:t>
                      </w:r>
                    </w:p>
                    <w:p w:rsidR="00EE5ABF" w:rsidRDefault="00EE5ABF" w:rsidP="00235C69"/>
                    <w:p w:rsidR="00EE5ABF" w:rsidRDefault="00EE5ABF" w:rsidP="00235C69"/>
                    <w:p w:rsidR="0065742A" w:rsidRDefault="00C16A3D" w:rsidP="00C913DC">
                      <w:r>
                        <w:object w:dxaOrig="1508" w:dyaOrig="983">
                          <v:shape id="_x0000_i1025" type="#_x0000_t75" style="width:75.5pt;height:49pt" o:ole="">
                            <v:imagedata r:id="rId11" o:title=""/>
                          </v:shape>
                          <o:OLEObject Type="Embed" ProgID="FoxitPhantomPDF.Document" ShapeID="_x0000_i1025" DrawAspect="Icon" ObjectID="_1598179567" r:id="rId12"/>
                        </w:object>
                      </w:r>
                    </w:p>
                    <w:p w:rsidR="002B65BE" w:rsidRDefault="002B65BE" w:rsidP="00DA2CE7"/>
                    <w:p w:rsidR="00030B41" w:rsidRDefault="00030B41" w:rsidP="00DA2CE7"/>
                  </w:txbxContent>
                </v:textbox>
              </v:shape>
            </w:pict>
          </mc:Fallback>
        </mc:AlternateContent>
      </w:r>
      <w:r w:rsidR="00030B41">
        <w:br w:type="page"/>
      </w:r>
    </w:p>
    <w:tbl>
      <w:tblPr>
        <w:tblStyle w:val="TableGrid0"/>
        <w:tblW w:w="9722" w:type="dxa"/>
        <w:tblInd w:w="0" w:type="dxa"/>
        <w:tblCellMar>
          <w:top w:w="74" w:type="dxa"/>
          <w:left w:w="108" w:type="dxa"/>
          <w:right w:w="115" w:type="dxa"/>
        </w:tblCellMar>
        <w:tblLook w:val="04A0" w:firstRow="1" w:lastRow="0" w:firstColumn="1" w:lastColumn="0" w:noHBand="0" w:noVBand="1"/>
      </w:tblPr>
      <w:tblGrid>
        <w:gridCol w:w="2036"/>
        <w:gridCol w:w="2561"/>
        <w:gridCol w:w="1764"/>
        <w:gridCol w:w="3361"/>
      </w:tblGrid>
      <w:tr w:rsidR="00E77D07" w:rsidRPr="00E77D07" w:rsidTr="00AF5CFF">
        <w:trPr>
          <w:trHeight w:val="336"/>
        </w:trPr>
        <w:tc>
          <w:tcPr>
            <w:tcW w:w="2036" w:type="dxa"/>
            <w:tcBorders>
              <w:top w:val="single" w:sz="8" w:space="0" w:color="000000"/>
              <w:left w:val="single" w:sz="8" w:space="0" w:color="000000"/>
              <w:bottom w:val="single" w:sz="8" w:space="0" w:color="000000"/>
              <w:right w:val="single" w:sz="8" w:space="0" w:color="000000"/>
            </w:tcBorders>
          </w:tcPr>
          <w:p w:rsidR="00E77D07" w:rsidRPr="00E77D07" w:rsidRDefault="00E77D07" w:rsidP="00E77D07">
            <w:pPr>
              <w:spacing w:line="259" w:lineRule="auto"/>
              <w:rPr>
                <w:rFonts w:ascii="Arial" w:eastAsia="Arial" w:hAnsi="Arial" w:cs="Arial"/>
                <w:color w:val="000000"/>
                <w:lang w:eastAsia="en-GB"/>
              </w:rPr>
            </w:pPr>
            <w:r w:rsidRPr="00E77D07">
              <w:rPr>
                <w:rFonts w:ascii="Arial" w:hAnsi="Arial" w:cs="Arial"/>
                <w:b/>
                <w:color w:val="000000"/>
                <w:sz w:val="17"/>
                <w:lang w:eastAsia="en-GB"/>
              </w:rPr>
              <w:lastRenderedPageBreak/>
              <w:t xml:space="preserve">Meeting Date </w:t>
            </w:r>
          </w:p>
        </w:tc>
        <w:tc>
          <w:tcPr>
            <w:tcW w:w="2561" w:type="dxa"/>
            <w:tcBorders>
              <w:top w:val="single" w:sz="8" w:space="0" w:color="000000"/>
              <w:left w:val="single" w:sz="8" w:space="0" w:color="000000"/>
              <w:bottom w:val="single" w:sz="8" w:space="0" w:color="000000"/>
              <w:right w:val="single" w:sz="8" w:space="0" w:color="000000"/>
            </w:tcBorders>
          </w:tcPr>
          <w:p w:rsidR="00E77D07" w:rsidRPr="00E77D07" w:rsidRDefault="00E77D07" w:rsidP="00E77D07">
            <w:pPr>
              <w:spacing w:line="259" w:lineRule="auto"/>
              <w:ind w:left="2"/>
              <w:rPr>
                <w:rFonts w:ascii="Arial" w:eastAsia="Arial" w:hAnsi="Arial" w:cs="Arial"/>
                <w:color w:val="000000"/>
                <w:lang w:eastAsia="en-GB"/>
              </w:rPr>
            </w:pPr>
            <w:r w:rsidRPr="00E77D07">
              <w:rPr>
                <w:rFonts w:ascii="Arial" w:eastAsia="Arial" w:hAnsi="Arial" w:cs="Arial"/>
                <w:color w:val="000000"/>
                <w:sz w:val="17"/>
                <w:lang w:eastAsia="en-GB"/>
              </w:rPr>
              <w:t xml:space="preserve">4 September 2018 </w:t>
            </w:r>
          </w:p>
        </w:tc>
        <w:tc>
          <w:tcPr>
            <w:tcW w:w="1764" w:type="dxa"/>
            <w:tcBorders>
              <w:top w:val="single" w:sz="8" w:space="0" w:color="000000"/>
              <w:left w:val="single" w:sz="8" w:space="0" w:color="000000"/>
              <w:bottom w:val="single" w:sz="8" w:space="0" w:color="000000"/>
              <w:right w:val="single" w:sz="8" w:space="0" w:color="000000"/>
            </w:tcBorders>
          </w:tcPr>
          <w:p w:rsidR="00E77D07" w:rsidRPr="00E77D07" w:rsidRDefault="00E77D07" w:rsidP="00E77D07">
            <w:pPr>
              <w:spacing w:line="259" w:lineRule="auto"/>
              <w:ind w:left="2"/>
              <w:rPr>
                <w:rFonts w:ascii="Arial" w:eastAsia="Arial" w:hAnsi="Arial" w:cs="Arial"/>
                <w:color w:val="000000"/>
                <w:lang w:eastAsia="en-GB"/>
              </w:rPr>
            </w:pPr>
            <w:r w:rsidRPr="00E77D07">
              <w:rPr>
                <w:rFonts w:ascii="Arial" w:hAnsi="Arial" w:cs="Arial"/>
                <w:b/>
                <w:color w:val="000000"/>
                <w:sz w:val="17"/>
                <w:lang w:eastAsia="en-GB"/>
              </w:rPr>
              <w:t xml:space="preserve">Meeting Time </w:t>
            </w:r>
          </w:p>
        </w:tc>
        <w:tc>
          <w:tcPr>
            <w:tcW w:w="3361" w:type="dxa"/>
            <w:tcBorders>
              <w:top w:val="single" w:sz="8" w:space="0" w:color="000000"/>
              <w:left w:val="single" w:sz="8" w:space="0" w:color="000000"/>
              <w:bottom w:val="single" w:sz="8" w:space="0" w:color="000000"/>
              <w:right w:val="single" w:sz="8" w:space="0" w:color="000000"/>
            </w:tcBorders>
          </w:tcPr>
          <w:p w:rsidR="00E77D07" w:rsidRPr="00E77D07" w:rsidRDefault="00E77D07" w:rsidP="00E77D07">
            <w:pPr>
              <w:spacing w:line="259" w:lineRule="auto"/>
              <w:rPr>
                <w:rFonts w:ascii="Arial" w:eastAsia="Arial" w:hAnsi="Arial" w:cs="Arial"/>
                <w:color w:val="000000"/>
                <w:lang w:eastAsia="en-GB"/>
              </w:rPr>
            </w:pPr>
            <w:r w:rsidRPr="00E77D07">
              <w:rPr>
                <w:rFonts w:ascii="Arial" w:eastAsia="Arial" w:hAnsi="Arial" w:cs="Arial"/>
                <w:color w:val="000000"/>
                <w:sz w:val="17"/>
                <w:lang w:eastAsia="en-GB"/>
              </w:rPr>
              <w:t xml:space="preserve">10.00-11.00 ET / 15.00-16.00 GMT </w:t>
            </w:r>
          </w:p>
        </w:tc>
      </w:tr>
      <w:tr w:rsidR="00E77D07" w:rsidRPr="00E77D07" w:rsidTr="00AF5CFF">
        <w:trPr>
          <w:trHeight w:val="336"/>
        </w:trPr>
        <w:tc>
          <w:tcPr>
            <w:tcW w:w="2036" w:type="dxa"/>
            <w:tcBorders>
              <w:top w:val="single" w:sz="8" w:space="0" w:color="000000"/>
              <w:left w:val="single" w:sz="8" w:space="0" w:color="000000"/>
              <w:bottom w:val="single" w:sz="8" w:space="0" w:color="000000"/>
              <w:right w:val="single" w:sz="8" w:space="0" w:color="000000"/>
            </w:tcBorders>
          </w:tcPr>
          <w:p w:rsidR="00E77D07" w:rsidRPr="00E77D07" w:rsidRDefault="00E77D07" w:rsidP="00E77D07">
            <w:pPr>
              <w:spacing w:line="259" w:lineRule="auto"/>
              <w:rPr>
                <w:rFonts w:ascii="Arial" w:eastAsia="Arial" w:hAnsi="Arial" w:cs="Arial"/>
                <w:color w:val="000000"/>
                <w:lang w:eastAsia="en-GB"/>
              </w:rPr>
            </w:pPr>
            <w:r w:rsidRPr="00E77D07">
              <w:rPr>
                <w:rFonts w:ascii="Arial" w:hAnsi="Arial" w:cs="Arial"/>
                <w:b/>
                <w:color w:val="000000"/>
                <w:sz w:val="17"/>
                <w:lang w:eastAsia="en-GB"/>
              </w:rPr>
              <w:t xml:space="preserve">Project </w:t>
            </w:r>
          </w:p>
        </w:tc>
        <w:tc>
          <w:tcPr>
            <w:tcW w:w="7686" w:type="dxa"/>
            <w:gridSpan w:val="3"/>
            <w:tcBorders>
              <w:top w:val="single" w:sz="8" w:space="0" w:color="000000"/>
              <w:left w:val="single" w:sz="8" w:space="0" w:color="000000"/>
              <w:bottom w:val="single" w:sz="8" w:space="0" w:color="000000"/>
              <w:right w:val="single" w:sz="8" w:space="0" w:color="000000"/>
            </w:tcBorders>
          </w:tcPr>
          <w:p w:rsidR="00E77D07" w:rsidRPr="00E77D07" w:rsidRDefault="00E77D07" w:rsidP="00E77D07">
            <w:pPr>
              <w:spacing w:line="259" w:lineRule="auto"/>
              <w:ind w:left="2"/>
              <w:rPr>
                <w:rFonts w:ascii="Arial" w:eastAsia="Arial" w:hAnsi="Arial" w:cs="Arial"/>
                <w:color w:val="000000"/>
                <w:lang w:eastAsia="en-GB"/>
              </w:rPr>
            </w:pPr>
            <w:r w:rsidRPr="00E77D07">
              <w:rPr>
                <w:rFonts w:ascii="Arial" w:eastAsia="Arial" w:hAnsi="Arial" w:cs="Arial"/>
                <w:color w:val="000000"/>
                <w:sz w:val="17"/>
                <w:lang w:eastAsia="en-GB"/>
              </w:rPr>
              <w:t xml:space="preserve">Testing &amp; Interoperability Workgroup </w:t>
            </w:r>
          </w:p>
        </w:tc>
      </w:tr>
      <w:tr w:rsidR="00E77D07" w:rsidRPr="00E77D07" w:rsidTr="00AF5CFF">
        <w:trPr>
          <w:trHeight w:val="334"/>
        </w:trPr>
        <w:tc>
          <w:tcPr>
            <w:tcW w:w="2036" w:type="dxa"/>
            <w:tcBorders>
              <w:top w:val="single" w:sz="8" w:space="0" w:color="000000"/>
              <w:left w:val="single" w:sz="8" w:space="0" w:color="000000"/>
              <w:bottom w:val="single" w:sz="8" w:space="0" w:color="000000"/>
              <w:right w:val="single" w:sz="8" w:space="0" w:color="000000"/>
            </w:tcBorders>
          </w:tcPr>
          <w:p w:rsidR="00E77D07" w:rsidRPr="00E77D07" w:rsidRDefault="00E77D07" w:rsidP="00E77D07">
            <w:pPr>
              <w:spacing w:line="259" w:lineRule="auto"/>
              <w:rPr>
                <w:rFonts w:ascii="Arial" w:eastAsia="Arial" w:hAnsi="Arial" w:cs="Arial"/>
                <w:color w:val="000000"/>
                <w:lang w:eastAsia="en-GB"/>
              </w:rPr>
            </w:pPr>
            <w:r w:rsidRPr="00E77D07">
              <w:rPr>
                <w:rFonts w:ascii="Arial" w:hAnsi="Arial" w:cs="Arial"/>
                <w:b/>
                <w:color w:val="000000"/>
                <w:sz w:val="17"/>
                <w:lang w:eastAsia="en-GB"/>
              </w:rPr>
              <w:t xml:space="preserve">Project chaired by </w:t>
            </w:r>
          </w:p>
        </w:tc>
        <w:tc>
          <w:tcPr>
            <w:tcW w:w="7686" w:type="dxa"/>
            <w:gridSpan w:val="3"/>
            <w:tcBorders>
              <w:top w:val="single" w:sz="8" w:space="0" w:color="000000"/>
              <w:left w:val="single" w:sz="8" w:space="0" w:color="000000"/>
              <w:bottom w:val="single" w:sz="8" w:space="0" w:color="000000"/>
              <w:right w:val="single" w:sz="8" w:space="0" w:color="000000"/>
            </w:tcBorders>
          </w:tcPr>
          <w:p w:rsidR="00E77D07" w:rsidRPr="00E77D07" w:rsidRDefault="00E77D07" w:rsidP="00E77D07">
            <w:pPr>
              <w:spacing w:line="259" w:lineRule="auto"/>
              <w:ind w:left="2"/>
              <w:rPr>
                <w:rFonts w:ascii="Arial" w:eastAsia="Arial" w:hAnsi="Arial" w:cs="Arial"/>
                <w:color w:val="000000"/>
                <w:lang w:eastAsia="en-GB"/>
              </w:rPr>
            </w:pPr>
            <w:r w:rsidRPr="00E77D07">
              <w:rPr>
                <w:rFonts w:ascii="Arial" w:eastAsia="Arial" w:hAnsi="Arial" w:cs="Arial"/>
                <w:color w:val="000000"/>
                <w:sz w:val="17"/>
                <w:lang w:eastAsia="en-GB"/>
              </w:rPr>
              <w:t>Michael Sym (BSG Wireless), Luther Smith (</w:t>
            </w:r>
            <w:proofErr w:type="spellStart"/>
            <w:r w:rsidRPr="00E77D07">
              <w:rPr>
                <w:rFonts w:ascii="Arial" w:eastAsia="Arial" w:hAnsi="Arial" w:cs="Arial"/>
                <w:color w:val="000000"/>
                <w:sz w:val="17"/>
                <w:lang w:eastAsia="en-GB"/>
              </w:rPr>
              <w:t>CableLabs</w:t>
            </w:r>
            <w:proofErr w:type="spellEnd"/>
            <w:r w:rsidRPr="00E77D07">
              <w:rPr>
                <w:rFonts w:ascii="Arial" w:eastAsia="Arial" w:hAnsi="Arial" w:cs="Arial"/>
                <w:color w:val="000000"/>
                <w:sz w:val="17"/>
                <w:lang w:eastAsia="en-GB"/>
              </w:rPr>
              <w:t>), Erinn Hall (AT&amp;T), Mark Hamilton (</w:t>
            </w:r>
            <w:proofErr w:type="spellStart"/>
            <w:r w:rsidRPr="00E77D07">
              <w:rPr>
                <w:rFonts w:ascii="Arial" w:eastAsia="Arial" w:hAnsi="Arial" w:cs="Arial"/>
                <w:color w:val="000000"/>
                <w:sz w:val="17"/>
                <w:lang w:eastAsia="en-GB"/>
              </w:rPr>
              <w:t>Arris</w:t>
            </w:r>
            <w:proofErr w:type="spellEnd"/>
            <w:r w:rsidRPr="00E77D07">
              <w:rPr>
                <w:rFonts w:ascii="Arial" w:eastAsia="Arial" w:hAnsi="Arial" w:cs="Arial"/>
                <w:color w:val="000000"/>
                <w:sz w:val="17"/>
                <w:lang w:eastAsia="en-GB"/>
              </w:rPr>
              <w:t xml:space="preserve">) </w:t>
            </w:r>
          </w:p>
        </w:tc>
      </w:tr>
      <w:tr w:rsidR="00E77D07" w:rsidRPr="00E77D07" w:rsidTr="00AF5CFF">
        <w:trPr>
          <w:trHeight w:val="336"/>
        </w:trPr>
        <w:tc>
          <w:tcPr>
            <w:tcW w:w="2036" w:type="dxa"/>
            <w:tcBorders>
              <w:top w:val="single" w:sz="8" w:space="0" w:color="000000"/>
              <w:left w:val="single" w:sz="8" w:space="0" w:color="000000"/>
              <w:bottom w:val="single" w:sz="8" w:space="0" w:color="000000"/>
              <w:right w:val="single" w:sz="8" w:space="0" w:color="000000"/>
            </w:tcBorders>
          </w:tcPr>
          <w:p w:rsidR="00E77D07" w:rsidRPr="00E77D07" w:rsidRDefault="00E77D07" w:rsidP="00E77D07">
            <w:pPr>
              <w:spacing w:line="259" w:lineRule="auto"/>
              <w:rPr>
                <w:rFonts w:ascii="Arial" w:eastAsia="Arial" w:hAnsi="Arial" w:cs="Arial"/>
                <w:color w:val="000000"/>
                <w:lang w:eastAsia="en-GB"/>
              </w:rPr>
            </w:pPr>
            <w:r w:rsidRPr="00E77D07">
              <w:rPr>
                <w:rFonts w:ascii="Arial" w:hAnsi="Arial" w:cs="Arial"/>
                <w:b/>
                <w:color w:val="000000"/>
                <w:sz w:val="17"/>
                <w:lang w:eastAsia="en-GB"/>
              </w:rPr>
              <w:t xml:space="preserve">To </w:t>
            </w:r>
          </w:p>
        </w:tc>
        <w:tc>
          <w:tcPr>
            <w:tcW w:w="7686" w:type="dxa"/>
            <w:gridSpan w:val="3"/>
            <w:tcBorders>
              <w:top w:val="single" w:sz="8" w:space="0" w:color="000000"/>
              <w:left w:val="single" w:sz="8" w:space="0" w:color="000000"/>
              <w:bottom w:val="single" w:sz="8" w:space="0" w:color="000000"/>
              <w:right w:val="single" w:sz="8" w:space="0" w:color="000000"/>
            </w:tcBorders>
          </w:tcPr>
          <w:p w:rsidR="00E77D07" w:rsidRPr="00E77D07" w:rsidRDefault="00E77D07" w:rsidP="00E77D07">
            <w:pPr>
              <w:spacing w:line="259" w:lineRule="auto"/>
              <w:ind w:left="2"/>
              <w:rPr>
                <w:rFonts w:ascii="Arial" w:eastAsia="Arial" w:hAnsi="Arial" w:cs="Arial"/>
                <w:color w:val="000000"/>
                <w:lang w:eastAsia="en-GB"/>
              </w:rPr>
            </w:pPr>
            <w:r w:rsidRPr="00E77D07">
              <w:rPr>
                <w:rFonts w:ascii="Arial" w:eastAsia="Arial" w:hAnsi="Arial" w:cs="Arial"/>
                <w:color w:val="000000"/>
                <w:sz w:val="17"/>
                <w:lang w:eastAsia="en-GB"/>
              </w:rPr>
              <w:t xml:space="preserve">IEEE – 802.11 WG Chair </w:t>
            </w:r>
          </w:p>
        </w:tc>
      </w:tr>
      <w:tr w:rsidR="00E77D07" w:rsidRPr="00E77D07" w:rsidTr="00AF5CFF">
        <w:trPr>
          <w:trHeight w:val="336"/>
        </w:trPr>
        <w:tc>
          <w:tcPr>
            <w:tcW w:w="2036" w:type="dxa"/>
            <w:tcBorders>
              <w:top w:val="single" w:sz="8" w:space="0" w:color="000000"/>
              <w:left w:val="single" w:sz="8" w:space="0" w:color="000000"/>
              <w:bottom w:val="single" w:sz="8" w:space="0" w:color="000000"/>
              <w:right w:val="single" w:sz="8" w:space="0" w:color="000000"/>
            </w:tcBorders>
          </w:tcPr>
          <w:p w:rsidR="00E77D07" w:rsidRPr="00E77D07" w:rsidRDefault="00E77D07" w:rsidP="00E77D07">
            <w:pPr>
              <w:spacing w:line="259" w:lineRule="auto"/>
              <w:rPr>
                <w:rFonts w:ascii="Arial" w:eastAsia="Arial" w:hAnsi="Arial" w:cs="Arial"/>
                <w:color w:val="000000"/>
                <w:lang w:eastAsia="en-GB"/>
              </w:rPr>
            </w:pPr>
            <w:r w:rsidRPr="00E77D07">
              <w:rPr>
                <w:rFonts w:ascii="Arial" w:hAnsi="Arial" w:cs="Arial"/>
                <w:b/>
                <w:color w:val="000000"/>
                <w:sz w:val="17"/>
                <w:lang w:eastAsia="en-GB"/>
              </w:rPr>
              <w:t xml:space="preserve">Subject </w:t>
            </w:r>
          </w:p>
        </w:tc>
        <w:tc>
          <w:tcPr>
            <w:tcW w:w="7686" w:type="dxa"/>
            <w:gridSpan w:val="3"/>
            <w:tcBorders>
              <w:top w:val="single" w:sz="8" w:space="0" w:color="000000"/>
              <w:left w:val="single" w:sz="8" w:space="0" w:color="000000"/>
              <w:bottom w:val="single" w:sz="8" w:space="0" w:color="000000"/>
              <w:right w:val="single" w:sz="8" w:space="0" w:color="000000"/>
            </w:tcBorders>
          </w:tcPr>
          <w:p w:rsidR="00E77D07" w:rsidRPr="00E77D07" w:rsidRDefault="00E77D07" w:rsidP="00E77D07">
            <w:pPr>
              <w:spacing w:line="259" w:lineRule="auto"/>
              <w:ind w:left="2"/>
              <w:rPr>
                <w:rFonts w:ascii="Arial" w:eastAsia="Arial" w:hAnsi="Arial" w:cs="Arial"/>
                <w:color w:val="000000"/>
                <w:lang w:eastAsia="en-GB"/>
              </w:rPr>
            </w:pPr>
            <w:r w:rsidRPr="00E77D07">
              <w:rPr>
                <w:rFonts w:ascii="Arial" w:eastAsia="Arial" w:hAnsi="Arial" w:cs="Arial"/>
                <w:color w:val="000000"/>
                <w:sz w:val="17"/>
                <w:lang w:eastAsia="en-GB"/>
              </w:rPr>
              <w:t xml:space="preserve">MAC randomization impacts </w:t>
            </w:r>
          </w:p>
        </w:tc>
      </w:tr>
      <w:tr w:rsidR="00E77D07" w:rsidRPr="00E77D07" w:rsidTr="00AF5CFF">
        <w:trPr>
          <w:trHeight w:val="336"/>
        </w:trPr>
        <w:tc>
          <w:tcPr>
            <w:tcW w:w="2036" w:type="dxa"/>
            <w:tcBorders>
              <w:top w:val="single" w:sz="8" w:space="0" w:color="000000"/>
              <w:left w:val="single" w:sz="8" w:space="0" w:color="000000"/>
              <w:bottom w:val="single" w:sz="8" w:space="0" w:color="000000"/>
              <w:right w:val="single" w:sz="8" w:space="0" w:color="000000"/>
            </w:tcBorders>
          </w:tcPr>
          <w:p w:rsidR="00E77D07" w:rsidRPr="00E77D07" w:rsidRDefault="00E77D07" w:rsidP="00E77D07">
            <w:pPr>
              <w:spacing w:line="259" w:lineRule="auto"/>
              <w:rPr>
                <w:rFonts w:ascii="Arial" w:eastAsia="Arial" w:hAnsi="Arial" w:cs="Arial"/>
                <w:color w:val="000000"/>
                <w:lang w:eastAsia="en-GB"/>
              </w:rPr>
            </w:pPr>
            <w:r w:rsidRPr="00E77D07">
              <w:rPr>
                <w:rFonts w:ascii="Arial" w:hAnsi="Arial" w:cs="Arial"/>
                <w:b/>
                <w:color w:val="000000"/>
                <w:sz w:val="17"/>
                <w:lang w:eastAsia="en-GB"/>
              </w:rPr>
              <w:t xml:space="preserve">Action ID Prefix </w:t>
            </w:r>
          </w:p>
        </w:tc>
        <w:tc>
          <w:tcPr>
            <w:tcW w:w="7686" w:type="dxa"/>
            <w:gridSpan w:val="3"/>
            <w:tcBorders>
              <w:top w:val="single" w:sz="8" w:space="0" w:color="000000"/>
              <w:left w:val="single" w:sz="8" w:space="0" w:color="000000"/>
              <w:bottom w:val="single" w:sz="8" w:space="0" w:color="000000"/>
              <w:right w:val="single" w:sz="8" w:space="0" w:color="000000"/>
            </w:tcBorders>
          </w:tcPr>
          <w:p w:rsidR="00E77D07" w:rsidRPr="00E77D07" w:rsidRDefault="00E77D07" w:rsidP="00E77D07">
            <w:pPr>
              <w:spacing w:line="259" w:lineRule="auto"/>
              <w:ind w:left="2"/>
              <w:rPr>
                <w:rFonts w:ascii="Arial" w:eastAsia="Arial" w:hAnsi="Arial" w:cs="Arial"/>
                <w:color w:val="000000"/>
                <w:lang w:eastAsia="en-GB"/>
              </w:rPr>
            </w:pPr>
            <w:r w:rsidRPr="00E77D07">
              <w:rPr>
                <w:rFonts w:ascii="Arial" w:eastAsia="Arial" w:hAnsi="Arial" w:cs="Arial"/>
                <w:color w:val="000000"/>
                <w:sz w:val="17"/>
                <w:lang w:eastAsia="en-GB"/>
              </w:rPr>
              <w:t xml:space="preserve">N/A </w:t>
            </w:r>
          </w:p>
        </w:tc>
      </w:tr>
    </w:tbl>
    <w:p w:rsidR="00E77D07" w:rsidRPr="00E77D07" w:rsidRDefault="00E77D07" w:rsidP="00E77D07">
      <w:pPr>
        <w:spacing w:after="228" w:line="249" w:lineRule="auto"/>
        <w:jc w:val="both"/>
        <w:rPr>
          <w:rFonts w:ascii="Arial" w:eastAsia="Arial" w:hAnsi="Arial" w:cs="Arial"/>
          <w:color w:val="000000"/>
          <w:szCs w:val="22"/>
          <w:lang w:eastAsia="en-GB"/>
        </w:rPr>
      </w:pPr>
      <w:r w:rsidRPr="00E77D07">
        <w:rPr>
          <w:rFonts w:ascii="Arial" w:eastAsia="Arial" w:hAnsi="Arial" w:cs="Arial"/>
          <w:color w:val="000000"/>
          <w:szCs w:val="22"/>
          <w:lang w:eastAsia="en-GB"/>
        </w:rPr>
        <w:t xml:space="preserve">Dear Dorothy Stanley, Chair, IEEE 802.11 WLAN Working Group, </w:t>
      </w:r>
    </w:p>
    <w:p w:rsidR="00E77D07" w:rsidRPr="00E77D07" w:rsidRDefault="00E77D07" w:rsidP="00E77D07">
      <w:pPr>
        <w:spacing w:after="230" w:line="249" w:lineRule="auto"/>
        <w:jc w:val="both"/>
        <w:rPr>
          <w:rFonts w:ascii="Arial" w:eastAsia="Arial" w:hAnsi="Arial" w:cs="Arial"/>
          <w:color w:val="000000"/>
          <w:szCs w:val="22"/>
          <w:lang w:eastAsia="en-GB"/>
        </w:rPr>
      </w:pPr>
      <w:r w:rsidRPr="00E77D07">
        <w:rPr>
          <w:rFonts w:ascii="Arial" w:eastAsia="Arial" w:hAnsi="Arial" w:cs="Arial"/>
          <w:color w:val="000000"/>
          <w:szCs w:val="22"/>
          <w:lang w:eastAsia="en-GB"/>
        </w:rPr>
        <w:t xml:space="preserve">Currently, iOS, Android, and Windows anonymize the MAC address during probe requests while still using the true MAC address when connecting to the network. Further addressing the need of user privacy, in Android P new development </w:t>
      </w:r>
      <w:hyperlink r:id="rId13">
        <w:r w:rsidRPr="00E77D07">
          <w:rPr>
            <w:rFonts w:ascii="Arial" w:eastAsia="Arial" w:hAnsi="Arial" w:cs="Arial"/>
            <w:color w:val="000000"/>
            <w:szCs w:val="22"/>
            <w:lang w:eastAsia="en-GB"/>
          </w:rPr>
          <w:t>(</w:t>
        </w:r>
      </w:hyperlink>
      <w:hyperlink r:id="rId14">
        <w:r w:rsidRPr="00E77D07">
          <w:rPr>
            <w:rFonts w:ascii="Arial" w:eastAsia="Arial" w:hAnsi="Arial" w:cs="Arial"/>
            <w:color w:val="0563C1"/>
            <w:szCs w:val="22"/>
            <w:u w:val="single" w:color="0563C1"/>
            <w:lang w:eastAsia="en-GB"/>
          </w:rPr>
          <w:t>ref</w:t>
        </w:r>
      </w:hyperlink>
      <w:hyperlink r:id="rId15">
        <w:r w:rsidRPr="00E77D07">
          <w:rPr>
            <w:rFonts w:ascii="Arial" w:eastAsia="Arial" w:hAnsi="Arial" w:cs="Arial"/>
            <w:color w:val="000000"/>
            <w:szCs w:val="22"/>
            <w:lang w:eastAsia="en-GB"/>
          </w:rPr>
          <w:t>)</w:t>
        </w:r>
      </w:hyperlink>
      <w:r w:rsidRPr="00E77D07">
        <w:rPr>
          <w:rFonts w:ascii="Arial" w:eastAsia="Arial" w:hAnsi="Arial" w:cs="Arial"/>
          <w:color w:val="000000"/>
          <w:szCs w:val="22"/>
          <w:lang w:eastAsia="en-GB"/>
        </w:rPr>
        <w:t xml:space="preserve">, Android plans to create a unique, anonymous MAC for each SSID that the device connects to: </w:t>
      </w:r>
    </w:p>
    <w:p w:rsidR="00E77D07" w:rsidRPr="00E77D07" w:rsidRDefault="00E77D07" w:rsidP="00E77D07">
      <w:pPr>
        <w:spacing w:after="61" w:line="239" w:lineRule="auto"/>
        <w:ind w:right="3"/>
        <w:jc w:val="both"/>
        <w:rPr>
          <w:rFonts w:ascii="Arial" w:eastAsia="Arial" w:hAnsi="Arial" w:cs="Arial"/>
          <w:color w:val="000000"/>
          <w:szCs w:val="22"/>
          <w:lang w:eastAsia="en-GB"/>
        </w:rPr>
      </w:pPr>
      <w:r w:rsidRPr="00E77D07">
        <w:rPr>
          <w:rFonts w:ascii="Arial" w:eastAsia="Arial" w:hAnsi="Arial" w:cs="Arial"/>
          <w:color w:val="000000"/>
          <w:szCs w:val="22"/>
          <w:lang w:eastAsia="en-GB"/>
        </w:rPr>
        <w:t>“</w:t>
      </w:r>
      <w:r w:rsidRPr="00E77D07">
        <w:rPr>
          <w:rFonts w:ascii="Arial" w:eastAsia="Arial" w:hAnsi="Arial" w:cs="Arial"/>
          <w:i/>
          <w:color w:val="000000"/>
          <w:szCs w:val="22"/>
          <w:lang w:eastAsia="en-GB"/>
        </w:rPr>
        <w:t xml:space="preserve">Connected mode randomization is a developer feature only and would be default off for Android P. Our main goal this year is to get a soak time in the industry and get feedback from partners such as yourself who depend on mac address identifier. It gives time for the ecosystem to adapt to new </w:t>
      </w:r>
      <w:proofErr w:type="spellStart"/>
      <w:r w:rsidRPr="00E77D07">
        <w:rPr>
          <w:rFonts w:ascii="Arial" w:eastAsia="Arial" w:hAnsi="Arial" w:cs="Arial"/>
          <w:i/>
          <w:color w:val="000000"/>
          <w:szCs w:val="22"/>
          <w:lang w:eastAsia="en-GB"/>
        </w:rPr>
        <w:t>behavior</w:t>
      </w:r>
      <w:proofErr w:type="spellEnd"/>
      <w:r w:rsidRPr="00E77D07">
        <w:rPr>
          <w:rFonts w:ascii="Arial" w:eastAsia="Arial" w:hAnsi="Arial" w:cs="Arial"/>
          <w:i/>
          <w:color w:val="000000"/>
          <w:szCs w:val="22"/>
          <w:lang w:eastAsia="en-GB"/>
        </w:rPr>
        <w:t xml:space="preserve"> once we roll out in subsequent releases as default </w:t>
      </w:r>
      <w:proofErr w:type="spellStart"/>
      <w:r w:rsidRPr="00E77D07">
        <w:rPr>
          <w:rFonts w:ascii="Arial" w:eastAsia="Arial" w:hAnsi="Arial" w:cs="Arial"/>
          <w:i/>
          <w:color w:val="000000"/>
          <w:szCs w:val="22"/>
          <w:lang w:eastAsia="en-GB"/>
        </w:rPr>
        <w:t>behavior</w:t>
      </w:r>
      <w:proofErr w:type="spellEnd"/>
      <w:r w:rsidRPr="00E77D07">
        <w:rPr>
          <w:rFonts w:ascii="Arial" w:eastAsia="Arial" w:hAnsi="Arial" w:cs="Arial"/>
          <w:i/>
          <w:color w:val="000000"/>
          <w:szCs w:val="22"/>
          <w:lang w:eastAsia="en-GB"/>
        </w:rPr>
        <w:t xml:space="preserve">.  </w:t>
      </w:r>
    </w:p>
    <w:p w:rsidR="00E77D07" w:rsidRPr="00E77D07" w:rsidRDefault="00E77D07" w:rsidP="00E77D07">
      <w:pPr>
        <w:spacing w:line="259" w:lineRule="auto"/>
        <w:rPr>
          <w:rFonts w:ascii="Arial" w:eastAsia="Arial" w:hAnsi="Arial" w:cs="Arial"/>
          <w:color w:val="000000"/>
          <w:szCs w:val="22"/>
          <w:lang w:eastAsia="en-GB"/>
        </w:rPr>
      </w:pPr>
      <w:r w:rsidRPr="00E77D07">
        <w:rPr>
          <w:rFonts w:ascii="Arial" w:eastAsia="Arial" w:hAnsi="Arial" w:cs="Arial"/>
          <w:i/>
          <w:color w:val="000000"/>
          <w:szCs w:val="22"/>
          <w:lang w:eastAsia="en-GB"/>
        </w:rPr>
        <w:t xml:space="preserve"> </w:t>
      </w:r>
    </w:p>
    <w:p w:rsidR="00E77D07" w:rsidRPr="00E77D07" w:rsidRDefault="00E77D07" w:rsidP="00E77D07">
      <w:pPr>
        <w:spacing w:after="242" w:line="239" w:lineRule="auto"/>
        <w:rPr>
          <w:rFonts w:ascii="Arial" w:eastAsia="Arial" w:hAnsi="Arial" w:cs="Arial"/>
          <w:color w:val="000000"/>
          <w:szCs w:val="22"/>
          <w:lang w:eastAsia="en-GB"/>
        </w:rPr>
      </w:pPr>
      <w:r w:rsidRPr="00E77D07">
        <w:rPr>
          <w:rFonts w:ascii="Arial" w:eastAsia="Arial" w:hAnsi="Arial" w:cs="Arial"/>
          <w:i/>
          <w:color w:val="000000"/>
          <w:szCs w:val="22"/>
          <w:lang w:eastAsia="en-GB"/>
        </w:rPr>
        <w:t xml:space="preserve">In O, we released Probe mode randomization, which randomized the mac address while scanning for new networks. For P, we are going to create a persistent mac address per SSID. So for enterprise use-case, you would see the device show up with the same mac address every time it connects to your network </w:t>
      </w:r>
      <w:r w:rsidRPr="00E77D07">
        <w:rPr>
          <w:rFonts w:ascii="Arial" w:eastAsia="Arial" w:hAnsi="Arial" w:cs="Arial"/>
          <w:color w:val="000000"/>
          <w:szCs w:val="22"/>
          <w:lang w:eastAsia="en-GB"/>
        </w:rPr>
        <w:t>“</w:t>
      </w:r>
      <w:r w:rsidRPr="00E77D07">
        <w:rPr>
          <w:rFonts w:ascii="Arial" w:eastAsia="Arial" w:hAnsi="Arial" w:cs="Arial"/>
          <w:i/>
          <w:color w:val="000000"/>
          <w:szCs w:val="22"/>
          <w:lang w:eastAsia="en-GB"/>
        </w:rPr>
        <w:t xml:space="preserve"> </w:t>
      </w:r>
    </w:p>
    <w:p w:rsidR="00E77D07" w:rsidRPr="00E77D07" w:rsidRDefault="00E77D07" w:rsidP="00E77D07">
      <w:pPr>
        <w:spacing w:after="230" w:line="249" w:lineRule="auto"/>
        <w:jc w:val="both"/>
        <w:rPr>
          <w:rFonts w:ascii="Arial" w:eastAsia="Arial" w:hAnsi="Arial" w:cs="Arial"/>
          <w:color w:val="000000"/>
          <w:szCs w:val="22"/>
          <w:lang w:eastAsia="en-GB"/>
        </w:rPr>
      </w:pPr>
      <w:r w:rsidRPr="00E77D07">
        <w:rPr>
          <w:rFonts w:ascii="Arial" w:eastAsia="Arial" w:hAnsi="Arial" w:cs="Arial"/>
          <w:color w:val="000000"/>
          <w:szCs w:val="22"/>
          <w:lang w:eastAsia="en-GB"/>
        </w:rPr>
        <w:t xml:space="preserve">One direct implication: If the user forgets the network, and then reconnects, a new MAC address is created for the SSID.  The same thing happens if the user factory-resets their network settings.  Thus, operators will no longer be able to use the MAC as a reliable unique identifier for the device. </w:t>
      </w:r>
    </w:p>
    <w:p w:rsidR="00722638" w:rsidRDefault="00722638" w:rsidP="00E77D07">
      <w:pPr>
        <w:spacing w:after="66" w:line="249" w:lineRule="auto"/>
        <w:jc w:val="both"/>
        <w:rPr>
          <w:ins w:id="0" w:author="Hamilton, Mark" w:date="2018-09-13T15:29:00Z"/>
          <w:rFonts w:ascii="Arial" w:eastAsia="Arial" w:hAnsi="Arial" w:cs="Arial"/>
          <w:color w:val="000000"/>
          <w:szCs w:val="22"/>
          <w:lang w:eastAsia="en-GB"/>
        </w:rPr>
      </w:pPr>
      <w:ins w:id="1" w:author="Hamilton, Mark" w:date="2018-09-13T15:28:00Z">
        <w:r>
          <w:rPr>
            <w:rFonts w:ascii="Arial" w:eastAsia="Arial" w:hAnsi="Arial" w:cs="Arial"/>
            <w:color w:val="000000"/>
            <w:szCs w:val="22"/>
            <w:lang w:eastAsia="en-GB"/>
          </w:rPr>
          <w:t>Note: We believe MAC Address randomization, even for associations, is already in the field.</w:t>
        </w:r>
      </w:ins>
    </w:p>
    <w:p w:rsidR="00722638" w:rsidRDefault="00722638" w:rsidP="00E77D07">
      <w:pPr>
        <w:spacing w:after="66" w:line="249" w:lineRule="auto"/>
        <w:jc w:val="both"/>
        <w:rPr>
          <w:ins w:id="2" w:author="Hamilton, Mark" w:date="2018-09-13T15:29:00Z"/>
          <w:rFonts w:ascii="Arial" w:eastAsia="Arial" w:hAnsi="Arial" w:cs="Arial"/>
          <w:color w:val="000000"/>
          <w:szCs w:val="22"/>
          <w:lang w:eastAsia="en-GB"/>
        </w:rPr>
      </w:pPr>
    </w:p>
    <w:p w:rsidR="00722638" w:rsidRDefault="00722638" w:rsidP="00E77D07">
      <w:pPr>
        <w:spacing w:after="66" w:line="249" w:lineRule="auto"/>
        <w:jc w:val="both"/>
        <w:rPr>
          <w:ins w:id="3" w:author="Hamilton, Mark" w:date="2018-09-13T15:28:00Z"/>
          <w:rFonts w:ascii="Arial" w:eastAsia="Arial" w:hAnsi="Arial" w:cs="Arial"/>
          <w:color w:val="000000"/>
          <w:szCs w:val="22"/>
          <w:lang w:eastAsia="en-GB"/>
        </w:rPr>
      </w:pPr>
      <w:ins w:id="4" w:author="Hamilton, Mark" w:date="2018-09-13T15:29:00Z">
        <w:r>
          <w:rPr>
            <w:rFonts w:ascii="Arial" w:eastAsia="Arial" w:hAnsi="Arial" w:cs="Arial"/>
            <w:color w:val="000000"/>
            <w:szCs w:val="22"/>
            <w:lang w:eastAsia="en-GB"/>
          </w:rPr>
          <w:t>Also, IPv6 privacy features can result in a unique (“33-33”) MAC Address on individual links/connections.</w:t>
        </w:r>
      </w:ins>
    </w:p>
    <w:p w:rsidR="00722638" w:rsidRDefault="00722638" w:rsidP="00E77D07">
      <w:pPr>
        <w:spacing w:after="66" w:line="249" w:lineRule="auto"/>
        <w:jc w:val="both"/>
        <w:rPr>
          <w:ins w:id="5" w:author="Hamilton, Mark" w:date="2018-09-13T15:27:00Z"/>
          <w:rFonts w:ascii="Arial" w:eastAsia="Arial" w:hAnsi="Arial" w:cs="Arial"/>
          <w:color w:val="000000"/>
          <w:szCs w:val="22"/>
          <w:lang w:eastAsia="en-GB"/>
        </w:rPr>
      </w:pPr>
    </w:p>
    <w:p w:rsidR="00232B6A" w:rsidRDefault="00232B6A" w:rsidP="00E77D07">
      <w:pPr>
        <w:spacing w:after="66" w:line="249" w:lineRule="auto"/>
        <w:jc w:val="both"/>
        <w:rPr>
          <w:ins w:id="6" w:author="Hamilton, Mark" w:date="2018-09-13T15:13:00Z"/>
          <w:rFonts w:ascii="Arial" w:eastAsia="Arial" w:hAnsi="Arial" w:cs="Arial"/>
          <w:color w:val="000000"/>
          <w:szCs w:val="22"/>
          <w:lang w:eastAsia="en-GB"/>
        </w:rPr>
      </w:pPr>
      <w:ins w:id="7" w:author="Hamilton, Mark" w:date="2018-09-13T15:13:00Z">
        <w:r>
          <w:rPr>
            <w:rFonts w:ascii="Arial" w:eastAsia="Arial" w:hAnsi="Arial" w:cs="Arial"/>
            <w:color w:val="000000"/>
            <w:szCs w:val="22"/>
            <w:lang w:eastAsia="en-GB"/>
          </w:rPr>
          <w:t xml:space="preserve">802.11aq </w:t>
        </w:r>
        <w:r w:rsidR="00D73E4F">
          <w:rPr>
            <w:rFonts w:ascii="Arial" w:eastAsia="Arial" w:hAnsi="Arial" w:cs="Arial"/>
            <w:color w:val="000000"/>
            <w:szCs w:val="22"/>
            <w:lang w:eastAsia="en-GB"/>
          </w:rPr>
          <w:t>says:</w:t>
        </w:r>
      </w:ins>
    </w:p>
    <w:p w:rsidR="00D73E4F" w:rsidRDefault="00D73E4F" w:rsidP="00D73E4F">
      <w:pPr>
        <w:pStyle w:val="ListParagraph"/>
        <w:numPr>
          <w:ilvl w:val="0"/>
          <w:numId w:val="36"/>
        </w:numPr>
        <w:spacing w:after="66" w:line="249" w:lineRule="auto"/>
        <w:jc w:val="both"/>
        <w:rPr>
          <w:ins w:id="8" w:author="Hamilton, Mark" w:date="2018-09-13T15:22:00Z"/>
          <w:rFonts w:ascii="Arial" w:eastAsia="Arial" w:hAnsi="Arial" w:cs="Arial"/>
          <w:color w:val="000000"/>
          <w:szCs w:val="22"/>
          <w:lang w:eastAsia="en-GB"/>
        </w:rPr>
        <w:pPrChange w:id="9" w:author="Hamilton, Mark" w:date="2018-09-13T15:14:00Z">
          <w:pPr>
            <w:spacing w:after="66" w:line="249" w:lineRule="auto"/>
            <w:jc w:val="both"/>
          </w:pPr>
        </w:pPrChange>
      </w:pPr>
      <w:ins w:id="10" w:author="Hamilton, Mark" w:date="2018-09-13T15:22:00Z">
        <w:r>
          <w:rPr>
            <w:rFonts w:ascii="Arial" w:eastAsia="Arial" w:hAnsi="Arial" w:cs="Arial"/>
            <w:color w:val="000000"/>
            <w:szCs w:val="22"/>
            <w:lang w:eastAsia="en-GB"/>
          </w:rPr>
          <w:t>Note that 11aq requires setting the “Local” bit.</w:t>
        </w:r>
      </w:ins>
      <w:ins w:id="11" w:author="Hamilton, Mark" w:date="2018-09-13T15:30:00Z">
        <w:r w:rsidR="00722638">
          <w:rPr>
            <w:rFonts w:ascii="Arial" w:eastAsia="Arial" w:hAnsi="Arial" w:cs="Arial"/>
            <w:color w:val="000000"/>
            <w:szCs w:val="22"/>
            <w:lang w:eastAsia="en-GB"/>
          </w:rPr>
          <w:t xml:space="preserve">  (Clause 12.2.10 </w:t>
        </w:r>
      </w:ins>
      <w:ins w:id="12" w:author="Hamilton, Mark" w:date="2018-09-13T15:31:00Z">
        <w:r w:rsidR="00722638">
          <w:rPr>
            <w:rFonts w:ascii="Arial" w:eastAsia="Arial" w:hAnsi="Arial" w:cs="Arial"/>
            <w:color w:val="000000"/>
            <w:szCs w:val="22"/>
            <w:lang w:eastAsia="en-GB"/>
          </w:rPr>
          <w:t>–</w:t>
        </w:r>
      </w:ins>
      <w:ins w:id="13" w:author="Hamilton, Mark" w:date="2018-09-13T15:30:00Z">
        <w:r w:rsidR="00722638">
          <w:rPr>
            <w:rFonts w:ascii="Arial" w:eastAsia="Arial" w:hAnsi="Arial" w:cs="Arial"/>
            <w:color w:val="000000"/>
            <w:szCs w:val="22"/>
            <w:lang w:eastAsia="en-GB"/>
          </w:rPr>
          <w:t xml:space="preserve"> use </w:t>
        </w:r>
      </w:ins>
      <w:ins w:id="14" w:author="Hamilton, Mark" w:date="2018-09-13T15:31:00Z">
        <w:r w:rsidR="00722638">
          <w:rPr>
            <w:rFonts w:ascii="Arial" w:eastAsia="Arial" w:hAnsi="Arial" w:cs="Arial"/>
            <w:color w:val="000000"/>
            <w:szCs w:val="22"/>
            <w:lang w:eastAsia="en-GB"/>
          </w:rPr>
          <w:t>the locally administered address space)</w:t>
        </w:r>
      </w:ins>
    </w:p>
    <w:p w:rsidR="00D73E4F" w:rsidRDefault="00D73E4F" w:rsidP="00D73E4F">
      <w:pPr>
        <w:pStyle w:val="ListParagraph"/>
        <w:numPr>
          <w:ilvl w:val="0"/>
          <w:numId w:val="36"/>
        </w:numPr>
        <w:spacing w:after="66" w:line="249" w:lineRule="auto"/>
        <w:jc w:val="both"/>
        <w:rPr>
          <w:ins w:id="15" w:author="Hamilton, Mark" w:date="2018-09-13T15:14:00Z"/>
          <w:rFonts w:ascii="Arial" w:eastAsia="Arial" w:hAnsi="Arial" w:cs="Arial"/>
          <w:color w:val="000000"/>
          <w:szCs w:val="22"/>
          <w:lang w:eastAsia="en-GB"/>
        </w:rPr>
        <w:pPrChange w:id="16" w:author="Hamilton, Mark" w:date="2018-09-13T15:14:00Z">
          <w:pPr>
            <w:spacing w:after="66" w:line="249" w:lineRule="auto"/>
            <w:jc w:val="both"/>
          </w:pPr>
        </w:pPrChange>
      </w:pPr>
      <w:ins w:id="17" w:author="Hamilton, Mark" w:date="2018-09-13T15:14:00Z">
        <w:r w:rsidRPr="00D73E4F">
          <w:rPr>
            <w:rFonts w:ascii="Arial" w:eastAsia="Arial" w:hAnsi="Arial" w:cs="Arial"/>
            <w:color w:val="000000"/>
            <w:szCs w:val="22"/>
            <w:lang w:eastAsia="en-GB"/>
            <w:rPrChange w:id="18" w:author="Hamilton, Mark" w:date="2018-09-13T15:14:00Z">
              <w:rPr>
                <w:rFonts w:eastAsia="Arial"/>
                <w:lang w:eastAsia="en-GB"/>
              </w:rPr>
            </w:rPrChange>
          </w:rPr>
          <w:t xml:space="preserve">Only talks </w:t>
        </w:r>
        <w:r>
          <w:rPr>
            <w:rFonts w:ascii="Arial" w:eastAsia="Arial" w:hAnsi="Arial" w:cs="Arial"/>
            <w:color w:val="000000"/>
            <w:szCs w:val="22"/>
            <w:lang w:eastAsia="en-GB"/>
          </w:rPr>
          <w:t>about pre-association randomization.  So most (all?) of the discussion below is beyond 11aq features</w:t>
        </w:r>
      </w:ins>
    </w:p>
    <w:p w:rsidR="00D73E4F" w:rsidRDefault="00D73E4F" w:rsidP="00D73E4F">
      <w:pPr>
        <w:pStyle w:val="ListParagraph"/>
        <w:numPr>
          <w:ilvl w:val="0"/>
          <w:numId w:val="36"/>
        </w:numPr>
        <w:spacing w:after="66" w:line="249" w:lineRule="auto"/>
        <w:jc w:val="both"/>
        <w:rPr>
          <w:ins w:id="19" w:author="Hamilton, Mark" w:date="2018-09-13T15:18:00Z"/>
          <w:rFonts w:ascii="Arial" w:eastAsia="Arial" w:hAnsi="Arial" w:cs="Arial"/>
          <w:color w:val="000000"/>
          <w:szCs w:val="22"/>
          <w:lang w:eastAsia="en-GB"/>
        </w:rPr>
        <w:pPrChange w:id="20" w:author="Hamilton, Mark" w:date="2018-09-13T15:14:00Z">
          <w:pPr>
            <w:spacing w:after="66" w:line="249" w:lineRule="auto"/>
            <w:jc w:val="both"/>
          </w:pPr>
        </w:pPrChange>
      </w:pPr>
      <w:ins w:id="21" w:author="Hamilton, Mark" w:date="2018-09-13T15:15:00Z">
        <w:r>
          <w:rPr>
            <w:rFonts w:ascii="Arial" w:eastAsia="Arial" w:hAnsi="Arial" w:cs="Arial"/>
            <w:color w:val="000000"/>
            <w:szCs w:val="22"/>
            <w:lang w:eastAsia="en-GB"/>
          </w:rPr>
          <w:t xml:space="preserve">“MAC Address randomization provides MAC Address </w:t>
        </w:r>
        <w:proofErr w:type="gramStart"/>
        <w:r>
          <w:rPr>
            <w:rFonts w:ascii="Arial" w:eastAsia="Arial" w:hAnsi="Arial" w:cs="Arial"/>
            <w:color w:val="000000"/>
            <w:szCs w:val="22"/>
            <w:lang w:eastAsia="en-GB"/>
          </w:rPr>
          <w:t>privacy</w:t>
        </w:r>
        <w:proofErr w:type="gramEnd"/>
        <w:r>
          <w:rPr>
            <w:rFonts w:ascii="Arial" w:eastAsia="Arial" w:hAnsi="Arial" w:cs="Arial"/>
            <w:color w:val="000000"/>
            <w:szCs w:val="22"/>
            <w:lang w:eastAsia="en-GB"/>
          </w:rPr>
          <w:t xml:space="preserve"> and this is important.  In 802.11aq-2018 it produces requirements for MAC Address privacy, and it is felt that interoperability would be improved if vendors adhered to </w:t>
        </w:r>
        <w:proofErr w:type="gramStart"/>
        <w:r>
          <w:rPr>
            <w:rFonts w:ascii="Arial" w:eastAsia="Arial" w:hAnsi="Arial" w:cs="Arial"/>
            <w:color w:val="000000"/>
            <w:szCs w:val="22"/>
            <w:lang w:eastAsia="en-GB"/>
          </w:rPr>
          <w:t>the those</w:t>
        </w:r>
        <w:proofErr w:type="gramEnd"/>
        <w:r>
          <w:rPr>
            <w:rFonts w:ascii="Arial" w:eastAsia="Arial" w:hAnsi="Arial" w:cs="Arial"/>
            <w:color w:val="000000"/>
            <w:szCs w:val="22"/>
            <w:lang w:eastAsia="en-GB"/>
          </w:rPr>
          <w:t xml:space="preserve"> requirements described in 802.11aq-2018.</w:t>
        </w:r>
      </w:ins>
      <w:ins w:id="22" w:author="Hamilton, Mark" w:date="2018-09-13T15:16:00Z">
        <w:r>
          <w:rPr>
            <w:rFonts w:ascii="Arial" w:eastAsia="Arial" w:hAnsi="Arial" w:cs="Arial"/>
            <w:color w:val="000000"/>
            <w:szCs w:val="22"/>
            <w:lang w:eastAsia="en-GB"/>
          </w:rPr>
          <w:t xml:space="preserve">”  </w:t>
        </w:r>
      </w:ins>
    </w:p>
    <w:p w:rsidR="00D73E4F" w:rsidRDefault="00D73E4F" w:rsidP="00D73E4F">
      <w:pPr>
        <w:pStyle w:val="ListParagraph"/>
        <w:numPr>
          <w:ilvl w:val="0"/>
          <w:numId w:val="36"/>
        </w:numPr>
        <w:spacing w:after="66" w:line="249" w:lineRule="auto"/>
        <w:jc w:val="both"/>
        <w:rPr>
          <w:ins w:id="23" w:author="Hamilton, Mark" w:date="2018-09-13T15:16:00Z"/>
          <w:rFonts w:ascii="Arial" w:eastAsia="Arial" w:hAnsi="Arial" w:cs="Arial"/>
          <w:color w:val="000000"/>
          <w:szCs w:val="22"/>
          <w:lang w:eastAsia="en-GB"/>
        </w:rPr>
        <w:pPrChange w:id="24" w:author="Hamilton, Mark" w:date="2018-09-13T15:14:00Z">
          <w:pPr>
            <w:spacing w:after="66" w:line="249" w:lineRule="auto"/>
            <w:jc w:val="both"/>
          </w:pPr>
        </w:pPrChange>
      </w:pPr>
      <w:proofErr w:type="spellStart"/>
      <w:ins w:id="25" w:author="Hamilton, Mark" w:date="2018-09-13T15:18:00Z">
        <w:r>
          <w:rPr>
            <w:rFonts w:ascii="Arial" w:eastAsia="Arial" w:hAnsi="Arial" w:cs="Arial"/>
            <w:color w:val="000000"/>
            <w:szCs w:val="22"/>
            <w:lang w:eastAsia="en-GB"/>
          </w:rPr>
          <w:t>Cf</w:t>
        </w:r>
        <w:proofErr w:type="spellEnd"/>
        <w:r>
          <w:rPr>
            <w:rFonts w:ascii="Arial" w:eastAsia="Arial" w:hAnsi="Arial" w:cs="Arial"/>
            <w:color w:val="000000"/>
            <w:szCs w:val="22"/>
            <w:lang w:eastAsia="en-GB"/>
          </w:rPr>
          <w:t xml:space="preserve">: </w:t>
        </w:r>
      </w:ins>
      <w:ins w:id="26" w:author="Hamilton, Mark" w:date="2018-09-13T15:19:00Z">
        <w:r>
          <w:rPr>
            <w:rFonts w:ascii="Arial" w:eastAsia="Arial" w:hAnsi="Arial" w:cs="Arial"/>
            <w:color w:val="000000"/>
            <w:szCs w:val="22"/>
            <w:lang w:eastAsia="en-GB"/>
          </w:rPr>
          <w:t>18/1032r4.</w:t>
        </w:r>
      </w:ins>
    </w:p>
    <w:p w:rsidR="00D73E4F" w:rsidRDefault="00D73E4F" w:rsidP="00D73E4F">
      <w:pPr>
        <w:spacing w:after="66" w:line="249" w:lineRule="auto"/>
        <w:jc w:val="both"/>
        <w:rPr>
          <w:ins w:id="27" w:author="Hamilton, Mark" w:date="2018-09-13T15:20:00Z"/>
          <w:rFonts w:ascii="Arial" w:eastAsia="Arial" w:hAnsi="Arial" w:cs="Arial"/>
          <w:color w:val="000000"/>
          <w:szCs w:val="22"/>
          <w:lang w:eastAsia="en-GB"/>
        </w:rPr>
      </w:pPr>
      <w:ins w:id="28" w:author="Hamilton, Mark" w:date="2018-09-13T15:17:00Z">
        <w:r>
          <w:rPr>
            <w:rFonts w:ascii="Arial" w:eastAsia="Arial" w:hAnsi="Arial" w:cs="Arial"/>
            <w:color w:val="000000"/>
            <w:szCs w:val="22"/>
            <w:lang w:eastAsia="en-GB"/>
          </w:rPr>
          <w:t>802.11-2016 says:</w:t>
        </w:r>
      </w:ins>
    </w:p>
    <w:p w:rsidR="00D73E4F" w:rsidRDefault="00D73E4F" w:rsidP="00D73E4F">
      <w:pPr>
        <w:pStyle w:val="ListParagraph"/>
        <w:numPr>
          <w:ilvl w:val="0"/>
          <w:numId w:val="37"/>
        </w:numPr>
        <w:spacing w:after="66" w:line="249" w:lineRule="auto"/>
        <w:jc w:val="both"/>
        <w:rPr>
          <w:ins w:id="29" w:author="Hamilton, Mark" w:date="2018-09-13T15:38:00Z"/>
          <w:rFonts w:ascii="Arial" w:eastAsia="Arial" w:hAnsi="Arial" w:cs="Arial"/>
          <w:color w:val="000000"/>
          <w:szCs w:val="22"/>
          <w:lang w:eastAsia="en-GB"/>
        </w:rPr>
        <w:pPrChange w:id="30" w:author="Hamilton, Mark" w:date="2018-09-13T15:20:00Z">
          <w:pPr>
            <w:spacing w:after="66" w:line="249" w:lineRule="auto"/>
            <w:jc w:val="both"/>
          </w:pPr>
        </w:pPrChange>
      </w:pPr>
      <w:ins w:id="31" w:author="Hamilton, Mark" w:date="2018-09-13T15:20:00Z">
        <w:r w:rsidRPr="00D73E4F">
          <w:rPr>
            <w:rFonts w:ascii="Arial" w:eastAsia="Arial" w:hAnsi="Arial" w:cs="Arial"/>
            <w:color w:val="000000"/>
            <w:szCs w:val="22"/>
            <w:lang w:eastAsia="en-GB"/>
          </w:rPr>
          <w:t>(Clause 4?) Any MAC Address no matter how created, shall conform to IEEE 802 (by implication 802c).</w:t>
        </w:r>
      </w:ins>
    </w:p>
    <w:p w:rsidR="003F1945" w:rsidRDefault="003F1945" w:rsidP="00D73E4F">
      <w:pPr>
        <w:pStyle w:val="ListParagraph"/>
        <w:numPr>
          <w:ilvl w:val="0"/>
          <w:numId w:val="37"/>
        </w:numPr>
        <w:spacing w:after="66" w:line="249" w:lineRule="auto"/>
        <w:jc w:val="both"/>
        <w:rPr>
          <w:ins w:id="32" w:author="Hamilton, Mark" w:date="2018-09-13T15:56:00Z"/>
          <w:rFonts w:ascii="Arial" w:eastAsia="Arial" w:hAnsi="Arial" w:cs="Arial"/>
          <w:color w:val="000000"/>
          <w:szCs w:val="22"/>
          <w:lang w:eastAsia="en-GB"/>
        </w:rPr>
        <w:pPrChange w:id="33" w:author="Hamilton, Mark" w:date="2018-09-13T15:20:00Z">
          <w:pPr>
            <w:spacing w:after="66" w:line="249" w:lineRule="auto"/>
            <w:jc w:val="both"/>
          </w:pPr>
        </w:pPrChange>
      </w:pPr>
      <w:ins w:id="34" w:author="Hamilton, Mark" w:date="2018-09-13T15:38:00Z">
        <w:r>
          <w:rPr>
            <w:rFonts w:ascii="Arial" w:eastAsia="Arial" w:hAnsi="Arial" w:cs="Arial"/>
            <w:color w:val="000000"/>
            <w:szCs w:val="22"/>
            <w:lang w:eastAsia="en-GB"/>
          </w:rPr>
          <w:lastRenderedPageBreak/>
          <w:t xml:space="preserve">For the duration of an association to an ESS, the MAC Address </w:t>
        </w:r>
      </w:ins>
      <w:ins w:id="35" w:author="Hamilton, Mark" w:date="2018-09-13T15:39:00Z">
        <w:r>
          <w:rPr>
            <w:rFonts w:ascii="Arial" w:eastAsia="Arial" w:hAnsi="Arial" w:cs="Arial"/>
            <w:color w:val="000000"/>
            <w:szCs w:val="22"/>
            <w:lang w:eastAsia="en-GB"/>
          </w:rPr>
          <w:t>should/shall?</w:t>
        </w:r>
      </w:ins>
      <w:ins w:id="36" w:author="Hamilton, Mark" w:date="2018-09-13T15:38:00Z">
        <w:r>
          <w:rPr>
            <w:rFonts w:ascii="Arial" w:eastAsia="Arial" w:hAnsi="Arial" w:cs="Arial"/>
            <w:color w:val="000000"/>
            <w:szCs w:val="22"/>
            <w:lang w:eastAsia="en-GB"/>
          </w:rPr>
          <w:t xml:space="preserve"> not change.</w:t>
        </w:r>
      </w:ins>
    </w:p>
    <w:p w:rsidR="000E1DF1" w:rsidRPr="000E1DF1" w:rsidRDefault="000E1DF1" w:rsidP="000E1DF1">
      <w:pPr>
        <w:spacing w:after="66" w:line="249" w:lineRule="auto"/>
        <w:jc w:val="both"/>
        <w:rPr>
          <w:rFonts w:ascii="Arial" w:eastAsia="Arial" w:hAnsi="Arial" w:cs="Arial"/>
          <w:color w:val="000000"/>
          <w:szCs w:val="22"/>
          <w:lang w:eastAsia="en-GB"/>
          <w:rPrChange w:id="37" w:author="Hamilton, Mark" w:date="2018-09-13T15:56:00Z">
            <w:rPr>
              <w:rFonts w:eastAsia="Arial"/>
              <w:lang w:eastAsia="en-GB"/>
            </w:rPr>
          </w:rPrChange>
        </w:rPr>
      </w:pPr>
      <w:ins w:id="38" w:author="Hamilton, Mark" w:date="2018-09-13T15:56:00Z">
        <w:r>
          <w:rPr>
            <w:rFonts w:ascii="Arial" w:eastAsia="Arial" w:hAnsi="Arial" w:cs="Arial"/>
            <w:color w:val="000000"/>
            <w:szCs w:val="22"/>
            <w:lang w:eastAsia="en-GB"/>
          </w:rPr>
          <w:t>IEEE 1609.2 seems to have this facility (randomization) for OCB operation, and it has been working for years.  Does it inform on how the list of issues raised here can be addressed?</w:t>
        </w:r>
      </w:ins>
    </w:p>
    <w:p w:rsidR="00232B6A" w:rsidRDefault="00232B6A" w:rsidP="00E77D07">
      <w:pPr>
        <w:spacing w:after="66" w:line="249" w:lineRule="auto"/>
        <w:jc w:val="both"/>
        <w:rPr>
          <w:rFonts w:ascii="Arial" w:eastAsia="Arial" w:hAnsi="Arial" w:cs="Arial"/>
          <w:color w:val="000000"/>
          <w:szCs w:val="22"/>
          <w:lang w:eastAsia="en-GB"/>
        </w:rPr>
      </w:pPr>
    </w:p>
    <w:p w:rsidR="00E77D07" w:rsidRPr="00E77D07" w:rsidRDefault="00E77D07" w:rsidP="00E77D07">
      <w:pPr>
        <w:spacing w:after="66" w:line="249" w:lineRule="auto"/>
        <w:jc w:val="both"/>
        <w:rPr>
          <w:rFonts w:ascii="Arial" w:eastAsia="Arial" w:hAnsi="Arial" w:cs="Arial"/>
          <w:color w:val="000000"/>
          <w:szCs w:val="22"/>
          <w:lang w:eastAsia="en-GB"/>
        </w:rPr>
      </w:pPr>
      <w:r w:rsidRPr="00E77D07">
        <w:rPr>
          <w:rFonts w:ascii="Arial" w:eastAsia="Arial" w:hAnsi="Arial" w:cs="Arial"/>
          <w:color w:val="000000"/>
          <w:szCs w:val="22"/>
          <w:lang w:eastAsia="en-GB"/>
        </w:rPr>
        <w:t xml:space="preserve">In this context, WBA community identified a list of potential impacts of these changes to existing systems and solutions: </w:t>
      </w:r>
    </w:p>
    <w:p w:rsidR="00E77D07" w:rsidRPr="00E77D07" w:rsidRDefault="00E77D07" w:rsidP="00E77D07">
      <w:pPr>
        <w:numPr>
          <w:ilvl w:val="0"/>
          <w:numId w:val="31"/>
        </w:numPr>
        <w:spacing w:after="66" w:line="249" w:lineRule="auto"/>
        <w:ind w:hanging="365"/>
        <w:jc w:val="both"/>
        <w:rPr>
          <w:rFonts w:ascii="Arial" w:eastAsia="Arial" w:hAnsi="Arial" w:cs="Arial"/>
          <w:color w:val="000000"/>
          <w:szCs w:val="22"/>
          <w:lang w:eastAsia="en-GB"/>
        </w:rPr>
      </w:pPr>
      <w:r w:rsidRPr="00E77D07">
        <w:rPr>
          <w:rFonts w:ascii="Arial" w:eastAsia="Arial" w:hAnsi="Arial" w:cs="Arial"/>
          <w:color w:val="000000"/>
          <w:szCs w:val="22"/>
          <w:lang w:eastAsia="en-GB"/>
        </w:rPr>
        <w:t xml:space="preserve">For MAC-based identification (e.g. MAC Authentication, MAC whitelisting, certain </w:t>
      </w:r>
      <w:proofErr w:type="spellStart"/>
      <w:r w:rsidRPr="00E77D07">
        <w:rPr>
          <w:rFonts w:ascii="Arial" w:eastAsia="Arial" w:hAnsi="Arial" w:cs="Arial"/>
          <w:color w:val="000000"/>
          <w:szCs w:val="22"/>
          <w:lang w:eastAsia="en-GB"/>
        </w:rPr>
        <w:t>widelydeployed</w:t>
      </w:r>
      <w:proofErr w:type="spellEnd"/>
      <w:r w:rsidRPr="00E77D07">
        <w:rPr>
          <w:rFonts w:ascii="Arial" w:eastAsia="Arial" w:hAnsi="Arial" w:cs="Arial"/>
          <w:color w:val="000000"/>
          <w:szCs w:val="22"/>
          <w:lang w:eastAsia="en-GB"/>
        </w:rPr>
        <w:t xml:space="preserve"> captive portal configurations) MAC is cached on first time usage and subsequent logins re-use it. The customer would have to re-sign in and register the device each time the SSID is forgotten. This would result in a long list of devices per customer.  </w:t>
      </w:r>
    </w:p>
    <w:p w:rsidR="00E77D07" w:rsidRPr="00E77D07" w:rsidRDefault="00E77D07" w:rsidP="00E77D07">
      <w:pPr>
        <w:numPr>
          <w:ilvl w:val="2"/>
          <w:numId w:val="33"/>
        </w:numPr>
        <w:spacing w:after="66" w:line="249" w:lineRule="auto"/>
        <w:ind w:hanging="365"/>
        <w:jc w:val="both"/>
        <w:rPr>
          <w:rFonts w:ascii="Arial" w:eastAsia="Arial" w:hAnsi="Arial" w:cs="Arial"/>
          <w:color w:val="000000"/>
          <w:szCs w:val="22"/>
          <w:lang w:eastAsia="en-GB"/>
        </w:rPr>
      </w:pPr>
      <w:r w:rsidRPr="00E77D07">
        <w:rPr>
          <w:rFonts w:ascii="Arial" w:eastAsia="Arial" w:hAnsi="Arial" w:cs="Arial"/>
          <w:color w:val="000000"/>
          <w:szCs w:val="22"/>
          <w:lang w:eastAsia="en-GB"/>
        </w:rPr>
        <w:t xml:space="preserve">Also, this would fill up the customer’s device limits. </w:t>
      </w:r>
    </w:p>
    <w:p w:rsidR="00E77D07" w:rsidRDefault="00E77D07" w:rsidP="00E77D07">
      <w:pPr>
        <w:numPr>
          <w:ilvl w:val="2"/>
          <w:numId w:val="33"/>
        </w:numPr>
        <w:spacing w:after="66" w:line="249" w:lineRule="auto"/>
        <w:ind w:hanging="365"/>
        <w:jc w:val="both"/>
        <w:rPr>
          <w:ins w:id="39" w:author="Hamilton, Mark" w:date="2018-09-13T15:33:00Z"/>
          <w:rFonts w:ascii="Arial" w:eastAsia="Arial" w:hAnsi="Arial" w:cs="Arial"/>
          <w:color w:val="000000"/>
          <w:szCs w:val="22"/>
          <w:lang w:eastAsia="en-GB"/>
        </w:rPr>
      </w:pPr>
      <w:r w:rsidRPr="00E77D07">
        <w:rPr>
          <w:rFonts w:ascii="Arial" w:eastAsia="Arial" w:hAnsi="Arial" w:cs="Arial"/>
          <w:color w:val="000000"/>
          <w:szCs w:val="22"/>
          <w:lang w:eastAsia="en-GB"/>
        </w:rPr>
        <w:t xml:space="preserve">The customer will subsequently find it difficult to identify their devices to specify which MAC addresses are the current ones that should be </w:t>
      </w:r>
      <w:proofErr w:type="gramStart"/>
      <w:r w:rsidRPr="00E77D07">
        <w:rPr>
          <w:rFonts w:ascii="Arial" w:eastAsia="Arial" w:hAnsi="Arial" w:cs="Arial"/>
          <w:color w:val="000000"/>
          <w:szCs w:val="22"/>
          <w:lang w:eastAsia="en-GB"/>
        </w:rPr>
        <w:t>retained</w:t>
      </w:r>
      <w:proofErr w:type="gramEnd"/>
      <w:r w:rsidRPr="00E77D07">
        <w:rPr>
          <w:rFonts w:ascii="Arial" w:eastAsia="Arial" w:hAnsi="Arial" w:cs="Arial"/>
          <w:color w:val="000000"/>
          <w:szCs w:val="22"/>
          <w:lang w:eastAsia="en-GB"/>
        </w:rPr>
        <w:t xml:space="preserve"> and which are invalid past identities that should be deleted.  </w:t>
      </w:r>
    </w:p>
    <w:p w:rsidR="00722638" w:rsidRPr="00E77D07" w:rsidRDefault="00722638" w:rsidP="00E77D07">
      <w:pPr>
        <w:numPr>
          <w:ilvl w:val="2"/>
          <w:numId w:val="33"/>
        </w:numPr>
        <w:spacing w:after="66" w:line="249" w:lineRule="auto"/>
        <w:ind w:hanging="365"/>
        <w:jc w:val="both"/>
        <w:rPr>
          <w:rFonts w:ascii="Arial" w:eastAsia="Arial" w:hAnsi="Arial" w:cs="Arial"/>
          <w:color w:val="000000"/>
          <w:szCs w:val="22"/>
          <w:lang w:eastAsia="en-GB"/>
        </w:rPr>
      </w:pPr>
      <w:ins w:id="40" w:author="Hamilton, Mark" w:date="2018-09-13T15:33:00Z">
        <w:r>
          <w:rPr>
            <w:rFonts w:ascii="Arial" w:eastAsia="Arial" w:hAnsi="Arial" w:cs="Arial"/>
            <w:color w:val="000000"/>
            <w:szCs w:val="22"/>
            <w:lang w:eastAsia="en-GB"/>
          </w:rPr>
          <w:t>MAC-based identification is BAD.  Don’t do it.  Device/user identification needs to use a specific mechanism that is permanently (and desirably privately) connected to the device/user.</w:t>
        </w:r>
      </w:ins>
      <w:ins w:id="41" w:author="Hamilton, Mark" w:date="2018-09-13T15:36:00Z">
        <w:r w:rsidR="003F1945">
          <w:rPr>
            <w:rFonts w:ascii="Arial" w:eastAsia="Arial" w:hAnsi="Arial" w:cs="Arial"/>
            <w:color w:val="000000"/>
            <w:szCs w:val="22"/>
            <w:lang w:eastAsia="en-GB"/>
          </w:rPr>
          <w:t xml:space="preserve">  We recognize that this a potential change to current </w:t>
        </w:r>
      </w:ins>
      <w:ins w:id="42" w:author="Hamilton, Mark" w:date="2018-09-13T15:37:00Z">
        <w:r w:rsidR="003F1945">
          <w:rPr>
            <w:rFonts w:ascii="Arial" w:eastAsia="Arial" w:hAnsi="Arial" w:cs="Arial"/>
            <w:color w:val="000000"/>
            <w:szCs w:val="22"/>
            <w:lang w:eastAsia="en-GB"/>
          </w:rPr>
          <w:t>behaviour</w:t>
        </w:r>
      </w:ins>
      <w:ins w:id="43" w:author="Hamilton, Mark" w:date="2018-09-13T15:36:00Z">
        <w:r w:rsidR="003F1945">
          <w:rPr>
            <w:rFonts w:ascii="Arial" w:eastAsia="Arial" w:hAnsi="Arial" w:cs="Arial"/>
            <w:color w:val="000000"/>
            <w:szCs w:val="22"/>
            <w:lang w:eastAsia="en-GB"/>
          </w:rPr>
          <w:t>.</w:t>
        </w:r>
      </w:ins>
      <w:ins w:id="44" w:author="Hamilton, Mark" w:date="2018-09-13T15:37:00Z">
        <w:r w:rsidR="003F1945">
          <w:rPr>
            <w:rFonts w:ascii="Arial" w:eastAsia="Arial" w:hAnsi="Arial" w:cs="Arial"/>
            <w:color w:val="000000"/>
            <w:szCs w:val="22"/>
            <w:lang w:eastAsia="en-GB"/>
          </w:rPr>
          <w:t xml:space="preserve">  Appropriate </w:t>
        </w:r>
      </w:ins>
      <w:ins w:id="45" w:author="Hamilton, Mark" w:date="2018-09-13T16:12:00Z">
        <w:r w:rsidR="00340AA5">
          <w:rPr>
            <w:rFonts w:ascii="Arial" w:eastAsia="Arial" w:hAnsi="Arial" w:cs="Arial"/>
            <w:color w:val="000000"/>
            <w:szCs w:val="22"/>
            <w:lang w:eastAsia="en-GB"/>
          </w:rPr>
          <w:t>organizations should be brought in to the discussion (as you are doing) to solve the problem within their specific domains.</w:t>
        </w:r>
      </w:ins>
    </w:p>
    <w:p w:rsidR="00E77D07" w:rsidRPr="00E77D07" w:rsidRDefault="00E77D07" w:rsidP="00E77D07">
      <w:pPr>
        <w:numPr>
          <w:ilvl w:val="0"/>
          <w:numId w:val="31"/>
        </w:numPr>
        <w:spacing w:after="66" w:line="249" w:lineRule="auto"/>
        <w:ind w:hanging="365"/>
        <w:jc w:val="both"/>
        <w:rPr>
          <w:rFonts w:ascii="Arial" w:eastAsia="Arial" w:hAnsi="Arial" w:cs="Arial"/>
          <w:color w:val="000000"/>
          <w:szCs w:val="22"/>
          <w:lang w:eastAsia="en-GB"/>
        </w:rPr>
      </w:pPr>
      <w:r w:rsidRPr="00E77D07">
        <w:rPr>
          <w:rFonts w:ascii="Arial" w:eastAsia="Arial" w:hAnsi="Arial" w:cs="Arial"/>
          <w:color w:val="000000"/>
          <w:szCs w:val="22"/>
          <w:lang w:eastAsia="en-GB"/>
        </w:rPr>
        <w:t xml:space="preserve">When one device connects to a </w:t>
      </w:r>
      <w:proofErr w:type="gramStart"/>
      <w:r w:rsidRPr="00E77D07">
        <w:rPr>
          <w:rFonts w:ascii="Arial" w:eastAsia="Arial" w:hAnsi="Arial" w:cs="Arial"/>
          <w:color w:val="000000"/>
          <w:szCs w:val="22"/>
          <w:lang w:eastAsia="en-GB"/>
        </w:rPr>
        <w:t>particular SSID</w:t>
      </w:r>
      <w:proofErr w:type="gramEnd"/>
      <w:r w:rsidRPr="00E77D07">
        <w:rPr>
          <w:rFonts w:ascii="Arial" w:eastAsia="Arial" w:hAnsi="Arial" w:cs="Arial"/>
          <w:color w:val="000000"/>
          <w:szCs w:val="22"/>
          <w:lang w:eastAsia="en-GB"/>
        </w:rPr>
        <w:t xml:space="preserve"> using 2 (or more) different Passpoint profiles, we are not guaranteed the same randomized MAC address will be used on that same SSID. </w:t>
      </w:r>
    </w:p>
    <w:p w:rsidR="00E77D07" w:rsidRPr="00E77D07" w:rsidRDefault="00E77D07" w:rsidP="00E77D07">
      <w:pPr>
        <w:numPr>
          <w:ilvl w:val="2"/>
          <w:numId w:val="32"/>
        </w:numPr>
        <w:spacing w:after="66" w:line="249" w:lineRule="auto"/>
        <w:ind w:hanging="360"/>
        <w:jc w:val="both"/>
        <w:rPr>
          <w:rFonts w:ascii="Arial" w:eastAsia="Arial" w:hAnsi="Arial" w:cs="Arial"/>
          <w:color w:val="000000"/>
          <w:szCs w:val="22"/>
          <w:lang w:eastAsia="en-GB"/>
        </w:rPr>
      </w:pPr>
      <w:r w:rsidRPr="00E77D07">
        <w:rPr>
          <w:rFonts w:ascii="Arial" w:eastAsia="Arial" w:hAnsi="Arial" w:cs="Arial"/>
          <w:color w:val="000000"/>
          <w:szCs w:val="22"/>
          <w:lang w:eastAsia="en-GB"/>
        </w:rPr>
        <w:t xml:space="preserve">Depending on device implementation, a single Passpoint profile may not use the same randomized MAC address every time it connects to the same SSID.  Meaning, the device may have the same </w:t>
      </w:r>
      <w:proofErr w:type="spellStart"/>
      <w:r w:rsidRPr="00E77D07">
        <w:rPr>
          <w:rFonts w:ascii="Arial" w:eastAsia="Arial" w:hAnsi="Arial" w:cs="Arial"/>
          <w:color w:val="000000"/>
          <w:szCs w:val="22"/>
          <w:lang w:eastAsia="en-GB"/>
        </w:rPr>
        <w:t>behavior</w:t>
      </w:r>
      <w:proofErr w:type="spellEnd"/>
      <w:r w:rsidRPr="00E77D07">
        <w:rPr>
          <w:rFonts w:ascii="Arial" w:eastAsia="Arial" w:hAnsi="Arial" w:cs="Arial"/>
          <w:color w:val="000000"/>
          <w:szCs w:val="22"/>
          <w:lang w:eastAsia="en-GB"/>
        </w:rPr>
        <w:t xml:space="preserve"> as a device in which the SSID has been forgotten. </w:t>
      </w:r>
    </w:p>
    <w:p w:rsidR="00E77D07" w:rsidRDefault="00E77D07" w:rsidP="00E77D07">
      <w:pPr>
        <w:numPr>
          <w:ilvl w:val="2"/>
          <w:numId w:val="32"/>
        </w:numPr>
        <w:spacing w:after="66" w:line="249" w:lineRule="auto"/>
        <w:ind w:hanging="360"/>
        <w:jc w:val="both"/>
        <w:rPr>
          <w:ins w:id="46" w:author="Hamilton, Mark" w:date="2018-09-13T15:41:00Z"/>
          <w:rFonts w:ascii="Arial" w:eastAsia="Arial" w:hAnsi="Arial" w:cs="Arial"/>
          <w:color w:val="000000"/>
          <w:szCs w:val="22"/>
          <w:lang w:eastAsia="en-GB"/>
        </w:rPr>
      </w:pPr>
      <w:r w:rsidRPr="00E77D07">
        <w:rPr>
          <w:rFonts w:ascii="Arial" w:eastAsia="Arial" w:hAnsi="Arial" w:cs="Arial"/>
          <w:color w:val="000000"/>
          <w:szCs w:val="22"/>
          <w:lang w:eastAsia="en-GB"/>
        </w:rPr>
        <w:t xml:space="preserve">For Passpoint connectivity, maintaining the MAC address for a given SSID could be problematic, as multiple SSIDs will typically be used for a single service provider. It would be better if the MAC address randomization maintained the MAC address for all connections using the same Passpoint profile, not for connections to a specific SSID. </w:t>
      </w:r>
    </w:p>
    <w:p w:rsidR="003F1945" w:rsidRPr="00E77D07" w:rsidRDefault="003F1945" w:rsidP="00E77D07">
      <w:pPr>
        <w:numPr>
          <w:ilvl w:val="2"/>
          <w:numId w:val="32"/>
        </w:numPr>
        <w:spacing w:after="66" w:line="249" w:lineRule="auto"/>
        <w:ind w:hanging="360"/>
        <w:jc w:val="both"/>
        <w:rPr>
          <w:rFonts w:ascii="Arial" w:eastAsia="Arial" w:hAnsi="Arial" w:cs="Arial"/>
          <w:color w:val="000000"/>
          <w:szCs w:val="22"/>
          <w:lang w:eastAsia="en-GB"/>
        </w:rPr>
      </w:pPr>
      <w:ins w:id="47" w:author="Hamilton, Mark" w:date="2018-09-13T15:41:00Z">
        <w:r>
          <w:rPr>
            <w:rFonts w:ascii="Arial" w:eastAsia="Arial" w:hAnsi="Arial" w:cs="Arial"/>
            <w:color w:val="000000"/>
            <w:szCs w:val="22"/>
            <w:lang w:eastAsia="en-GB"/>
          </w:rPr>
          <w:t>Agreed, this last point will help, and should be encouraged.</w:t>
        </w:r>
      </w:ins>
      <w:ins w:id="48" w:author="Hamilton, Mark" w:date="2018-09-13T15:43:00Z">
        <w:r>
          <w:rPr>
            <w:rFonts w:ascii="Arial" w:eastAsia="Arial" w:hAnsi="Arial" w:cs="Arial"/>
            <w:color w:val="000000"/>
            <w:szCs w:val="22"/>
            <w:lang w:eastAsia="en-GB"/>
          </w:rPr>
          <w:t xml:space="preserve">  IEEE 802.11 will consider the </w:t>
        </w:r>
      </w:ins>
      <w:ins w:id="49" w:author="Hamilton, Mark" w:date="2018-09-13T15:44:00Z">
        <w:r>
          <w:rPr>
            <w:rFonts w:ascii="Arial" w:eastAsia="Arial" w:hAnsi="Arial" w:cs="Arial"/>
            <w:color w:val="000000"/>
            <w:szCs w:val="22"/>
            <w:lang w:eastAsia="en-GB"/>
          </w:rPr>
          <w:t xml:space="preserve">concept above (reference to the same address for the duration of an association to an ESS) to </w:t>
        </w:r>
        <w:r w:rsidR="009F4A93">
          <w:rPr>
            <w:rFonts w:ascii="Arial" w:eastAsia="Arial" w:hAnsi="Arial" w:cs="Arial"/>
            <w:color w:val="000000"/>
            <w:szCs w:val="22"/>
            <w:lang w:eastAsia="en-GB"/>
          </w:rPr>
          <w:t>recommend it apply for any connection to the same Hotspot network.</w:t>
        </w:r>
      </w:ins>
      <w:ins w:id="50" w:author="Hamilton, Mark" w:date="2018-09-13T15:41:00Z">
        <w:r>
          <w:rPr>
            <w:rFonts w:ascii="Arial" w:eastAsia="Arial" w:hAnsi="Arial" w:cs="Arial"/>
            <w:color w:val="000000"/>
            <w:szCs w:val="22"/>
            <w:lang w:eastAsia="en-GB"/>
          </w:rPr>
          <w:t xml:space="preserve">  </w:t>
        </w:r>
      </w:ins>
      <w:ins w:id="51" w:author="Hamilton, Mark" w:date="2018-09-13T15:45:00Z">
        <w:r w:rsidR="009F4A93">
          <w:rPr>
            <w:rFonts w:ascii="Arial" w:eastAsia="Arial" w:hAnsi="Arial" w:cs="Arial"/>
            <w:color w:val="000000"/>
            <w:szCs w:val="22"/>
            <w:lang w:eastAsia="en-GB"/>
          </w:rPr>
          <w:t xml:space="preserve">However, if this </w:t>
        </w:r>
      </w:ins>
      <w:ins w:id="52" w:author="Hamilton, Mark" w:date="2018-09-13T15:41:00Z">
        <w:r>
          <w:rPr>
            <w:rFonts w:ascii="Arial" w:eastAsia="Arial" w:hAnsi="Arial" w:cs="Arial"/>
            <w:color w:val="000000"/>
            <w:szCs w:val="22"/>
            <w:lang w:eastAsia="en-GB"/>
          </w:rPr>
          <w:t>is probably not sufficient.  Identification based on MAC Address is just a bad idea, even with this slight help.</w:t>
        </w:r>
      </w:ins>
    </w:p>
    <w:p w:rsidR="00E77D07" w:rsidRDefault="00E77D07" w:rsidP="00E77D07">
      <w:pPr>
        <w:numPr>
          <w:ilvl w:val="0"/>
          <w:numId w:val="31"/>
        </w:numPr>
        <w:spacing w:after="66" w:line="249" w:lineRule="auto"/>
        <w:ind w:hanging="365"/>
        <w:jc w:val="both"/>
        <w:rPr>
          <w:ins w:id="53" w:author="Hamilton, Mark" w:date="2018-09-13T15:54:00Z"/>
          <w:rFonts w:ascii="Arial" w:eastAsia="Arial" w:hAnsi="Arial" w:cs="Arial"/>
          <w:color w:val="000000"/>
          <w:szCs w:val="22"/>
          <w:lang w:eastAsia="en-GB"/>
        </w:rPr>
      </w:pPr>
      <w:r w:rsidRPr="00E77D07">
        <w:rPr>
          <w:rFonts w:ascii="Arial" w:eastAsia="Arial" w:hAnsi="Arial" w:cs="Arial"/>
          <w:color w:val="000000"/>
          <w:szCs w:val="22"/>
          <w:lang w:eastAsia="en-GB"/>
        </w:rPr>
        <w:t xml:space="preserve">Different bands with different SSIDs (2.4GHz and 5GHz) – Operators may see devices reported twice on their networks.  This breaks band steering with multiple SSIDs. </w:t>
      </w:r>
    </w:p>
    <w:p w:rsidR="009F4A93" w:rsidRPr="00E77D07" w:rsidRDefault="000E1DF1" w:rsidP="009F4A93">
      <w:pPr>
        <w:numPr>
          <w:ilvl w:val="1"/>
          <w:numId w:val="31"/>
        </w:numPr>
        <w:spacing w:after="66" w:line="249" w:lineRule="auto"/>
        <w:ind w:hanging="365"/>
        <w:jc w:val="both"/>
        <w:rPr>
          <w:rFonts w:ascii="Arial" w:eastAsia="Arial" w:hAnsi="Arial" w:cs="Arial"/>
          <w:color w:val="000000"/>
          <w:szCs w:val="22"/>
          <w:lang w:eastAsia="en-GB"/>
        </w:rPr>
        <w:pPrChange w:id="54" w:author="Hamilton, Mark" w:date="2018-09-13T15:54:00Z">
          <w:pPr>
            <w:numPr>
              <w:numId w:val="31"/>
            </w:numPr>
            <w:spacing w:after="66" w:line="249" w:lineRule="auto"/>
            <w:ind w:left="705" w:hanging="365"/>
            <w:jc w:val="both"/>
          </w:pPr>
        </w:pPrChange>
      </w:pPr>
      <w:ins w:id="55" w:author="Hamilton, Mark" w:date="2018-09-13T16:02:00Z">
        <w:r>
          <w:rPr>
            <w:rFonts w:ascii="Arial" w:eastAsia="Arial" w:hAnsi="Arial" w:cs="Arial"/>
            <w:color w:val="000000"/>
            <w:szCs w:val="22"/>
            <w:lang w:eastAsia="en-GB"/>
          </w:rPr>
          <w:t xml:space="preserve">Agreed.  </w:t>
        </w:r>
      </w:ins>
      <w:ins w:id="56" w:author="Hamilton, Mark" w:date="2018-09-13T16:03:00Z">
        <w:r>
          <w:rPr>
            <w:rFonts w:ascii="Arial" w:eastAsia="Arial" w:hAnsi="Arial" w:cs="Arial"/>
            <w:color w:val="000000"/>
            <w:szCs w:val="22"/>
            <w:lang w:eastAsia="en-GB"/>
          </w:rPr>
          <w:t xml:space="preserve">Recommend that 802.11 should </w:t>
        </w:r>
        <w:proofErr w:type="gramStart"/>
        <w:r>
          <w:rPr>
            <w:rFonts w:ascii="Arial" w:eastAsia="Arial" w:hAnsi="Arial" w:cs="Arial"/>
            <w:color w:val="000000"/>
            <w:szCs w:val="22"/>
            <w:lang w:eastAsia="en-GB"/>
          </w:rPr>
          <w:t>look into</w:t>
        </w:r>
        <w:proofErr w:type="gramEnd"/>
        <w:r>
          <w:rPr>
            <w:rFonts w:ascii="Arial" w:eastAsia="Arial" w:hAnsi="Arial" w:cs="Arial"/>
            <w:color w:val="000000"/>
            <w:szCs w:val="22"/>
            <w:lang w:eastAsia="en-GB"/>
          </w:rPr>
          <w:t xml:space="preserve"> this.  Perhaps coordinate with WFA.</w:t>
        </w:r>
      </w:ins>
    </w:p>
    <w:p w:rsidR="00E77D07" w:rsidRPr="00E77D07" w:rsidRDefault="00E77D07" w:rsidP="00E77D07">
      <w:pPr>
        <w:numPr>
          <w:ilvl w:val="0"/>
          <w:numId w:val="31"/>
        </w:numPr>
        <w:spacing w:after="66" w:line="249" w:lineRule="auto"/>
        <w:ind w:hanging="365"/>
        <w:jc w:val="both"/>
        <w:rPr>
          <w:rFonts w:ascii="Arial" w:eastAsia="Arial" w:hAnsi="Arial" w:cs="Arial"/>
          <w:color w:val="000000"/>
          <w:szCs w:val="22"/>
          <w:lang w:eastAsia="en-GB"/>
        </w:rPr>
      </w:pPr>
      <w:r w:rsidRPr="00E77D07">
        <w:rPr>
          <w:rFonts w:ascii="Arial" w:eastAsia="Arial" w:hAnsi="Arial" w:cs="Arial"/>
          <w:color w:val="000000"/>
          <w:szCs w:val="22"/>
          <w:lang w:eastAsia="en-GB"/>
        </w:rPr>
        <w:t xml:space="preserve">Clients may use the broadcast SSID in probe requests, and therefore may use a different randomized MAC address than the ones used when associated to an AP.   </w:t>
      </w:r>
    </w:p>
    <w:p w:rsidR="00E77D07" w:rsidRDefault="00E77D07" w:rsidP="00E77D07">
      <w:pPr>
        <w:numPr>
          <w:ilvl w:val="1"/>
          <w:numId w:val="31"/>
        </w:numPr>
        <w:spacing w:after="66" w:line="249" w:lineRule="auto"/>
        <w:ind w:hanging="365"/>
        <w:jc w:val="both"/>
        <w:rPr>
          <w:ins w:id="57" w:author="Hamilton, Mark" w:date="2018-09-13T16:06:00Z"/>
          <w:rFonts w:ascii="Arial" w:eastAsia="Arial" w:hAnsi="Arial" w:cs="Arial"/>
          <w:color w:val="000000"/>
          <w:szCs w:val="22"/>
          <w:lang w:eastAsia="en-GB"/>
        </w:rPr>
      </w:pPr>
      <w:r w:rsidRPr="00E77D07">
        <w:rPr>
          <w:rFonts w:ascii="Arial" w:eastAsia="Arial" w:hAnsi="Arial" w:cs="Arial"/>
          <w:color w:val="000000"/>
          <w:szCs w:val="22"/>
          <w:lang w:eastAsia="en-GB"/>
        </w:rPr>
        <w:t xml:space="preserve">Client steering depends on the probes using the same MAC address as the associated MAC address.  When different MAC addresses are used, client steering cannot determine that the device is the same client. </w:t>
      </w:r>
    </w:p>
    <w:p w:rsidR="00340AA5" w:rsidRPr="00340AA5" w:rsidRDefault="00340AA5" w:rsidP="00340AA5">
      <w:pPr>
        <w:numPr>
          <w:ilvl w:val="1"/>
          <w:numId w:val="31"/>
        </w:numPr>
        <w:spacing w:after="66" w:line="249" w:lineRule="auto"/>
        <w:ind w:hanging="365"/>
        <w:jc w:val="both"/>
        <w:rPr>
          <w:rFonts w:ascii="Arial" w:eastAsia="Arial" w:hAnsi="Arial" w:cs="Arial"/>
          <w:color w:val="000000"/>
          <w:szCs w:val="22"/>
          <w:lang w:eastAsia="en-GB"/>
        </w:rPr>
      </w:pPr>
      <w:ins w:id="58" w:author="Hamilton, Mark" w:date="2018-09-13T16:06:00Z">
        <w:r>
          <w:rPr>
            <w:rFonts w:ascii="Arial" w:eastAsia="Arial" w:hAnsi="Arial" w:cs="Arial"/>
            <w:color w:val="000000"/>
            <w:szCs w:val="22"/>
            <w:lang w:eastAsia="en-GB"/>
          </w:rPr>
          <w:lastRenderedPageBreak/>
          <w:t xml:space="preserve">Agreed.  </w:t>
        </w:r>
        <w:r>
          <w:rPr>
            <w:rFonts w:ascii="Arial" w:eastAsia="Arial" w:hAnsi="Arial" w:cs="Arial"/>
            <w:color w:val="000000"/>
            <w:szCs w:val="22"/>
            <w:lang w:eastAsia="en-GB"/>
          </w:rPr>
          <w:t xml:space="preserve">Recommend that 802.11 should </w:t>
        </w:r>
        <w:proofErr w:type="gramStart"/>
        <w:r>
          <w:rPr>
            <w:rFonts w:ascii="Arial" w:eastAsia="Arial" w:hAnsi="Arial" w:cs="Arial"/>
            <w:color w:val="000000"/>
            <w:szCs w:val="22"/>
            <w:lang w:eastAsia="en-GB"/>
          </w:rPr>
          <w:t>look into</w:t>
        </w:r>
        <w:proofErr w:type="gramEnd"/>
        <w:r>
          <w:rPr>
            <w:rFonts w:ascii="Arial" w:eastAsia="Arial" w:hAnsi="Arial" w:cs="Arial"/>
            <w:color w:val="000000"/>
            <w:szCs w:val="22"/>
            <w:lang w:eastAsia="en-GB"/>
          </w:rPr>
          <w:t xml:space="preserve"> this.  Perhaps coordinate with WFA.</w:t>
        </w:r>
      </w:ins>
    </w:p>
    <w:p w:rsidR="00E77D07" w:rsidRDefault="00E77D07" w:rsidP="00E77D07">
      <w:pPr>
        <w:numPr>
          <w:ilvl w:val="0"/>
          <w:numId w:val="31"/>
        </w:numPr>
        <w:spacing w:after="66" w:line="249" w:lineRule="auto"/>
        <w:ind w:hanging="365"/>
        <w:jc w:val="both"/>
        <w:rPr>
          <w:ins w:id="59" w:author="Hamilton, Mark" w:date="2018-09-13T16:12:00Z"/>
          <w:rFonts w:ascii="Arial" w:eastAsia="Arial" w:hAnsi="Arial" w:cs="Arial"/>
          <w:color w:val="000000"/>
          <w:szCs w:val="22"/>
          <w:lang w:eastAsia="en-GB"/>
        </w:rPr>
      </w:pPr>
      <w:r w:rsidRPr="00E77D07">
        <w:rPr>
          <w:rFonts w:ascii="Arial" w:eastAsia="Arial" w:hAnsi="Arial" w:cs="Arial"/>
          <w:color w:val="000000"/>
          <w:szCs w:val="22"/>
          <w:lang w:eastAsia="en-GB"/>
        </w:rPr>
        <w:t xml:space="preserve">Certain widely-used Pay per use (PPU) customers have their pass associated with a MAC, so if the MAC Address changes there is no way to transfer that pass to another MAC.  </w:t>
      </w:r>
    </w:p>
    <w:p w:rsidR="00340AA5" w:rsidRPr="00340AA5" w:rsidRDefault="00340AA5" w:rsidP="00340AA5">
      <w:pPr>
        <w:numPr>
          <w:ilvl w:val="2"/>
          <w:numId w:val="31"/>
        </w:numPr>
        <w:spacing w:after="66" w:line="249" w:lineRule="auto"/>
        <w:ind w:hanging="365"/>
        <w:jc w:val="both"/>
        <w:rPr>
          <w:rFonts w:ascii="Arial" w:eastAsia="Arial" w:hAnsi="Arial" w:cs="Arial"/>
          <w:color w:val="000000"/>
          <w:szCs w:val="22"/>
          <w:lang w:eastAsia="en-GB"/>
        </w:rPr>
        <w:pPrChange w:id="60" w:author="Hamilton, Mark" w:date="2018-09-13T16:13:00Z">
          <w:pPr>
            <w:numPr>
              <w:numId w:val="31"/>
            </w:numPr>
            <w:spacing w:after="66" w:line="249" w:lineRule="auto"/>
            <w:ind w:left="705" w:hanging="365"/>
            <w:jc w:val="both"/>
          </w:pPr>
        </w:pPrChange>
      </w:pPr>
      <w:ins w:id="61" w:author="Hamilton, Mark" w:date="2018-09-13T16:13:00Z">
        <w:r>
          <w:rPr>
            <w:rFonts w:ascii="Arial" w:eastAsia="Arial" w:hAnsi="Arial" w:cs="Arial"/>
            <w:color w:val="000000"/>
            <w:szCs w:val="22"/>
            <w:lang w:eastAsia="en-GB"/>
          </w:rPr>
          <w:t xml:space="preserve">MAC-based identification is BAD.  Don’t do it.  Device/user identification needs to use a specific mechanism that is permanently (and desirably privately) connected to the device/user.  We recognize that this a potential change to current behaviour.  </w:t>
        </w:r>
        <w:r>
          <w:rPr>
            <w:rFonts w:ascii="Arial" w:eastAsia="Arial" w:hAnsi="Arial" w:cs="Arial"/>
            <w:color w:val="000000"/>
            <w:szCs w:val="22"/>
            <w:lang w:eastAsia="en-GB"/>
          </w:rPr>
          <w:t>This is out of scope of 802.11 to address.</w:t>
        </w:r>
      </w:ins>
    </w:p>
    <w:p w:rsidR="00E77D07" w:rsidRPr="00E77D07" w:rsidRDefault="00E77D07" w:rsidP="00E77D07">
      <w:pPr>
        <w:numPr>
          <w:ilvl w:val="0"/>
          <w:numId w:val="31"/>
        </w:numPr>
        <w:spacing w:after="66" w:line="249" w:lineRule="auto"/>
        <w:ind w:hanging="365"/>
        <w:jc w:val="both"/>
        <w:rPr>
          <w:rFonts w:ascii="Arial" w:eastAsia="Arial" w:hAnsi="Arial" w:cs="Arial"/>
          <w:color w:val="000000"/>
          <w:szCs w:val="22"/>
          <w:lang w:eastAsia="en-GB"/>
        </w:rPr>
      </w:pPr>
      <w:r w:rsidRPr="00E77D07">
        <w:rPr>
          <w:rFonts w:ascii="Arial" w:eastAsia="Arial" w:hAnsi="Arial" w:cs="Arial"/>
          <w:color w:val="000000"/>
          <w:szCs w:val="22"/>
          <w:lang w:eastAsia="en-GB"/>
        </w:rPr>
        <w:t xml:space="preserve">Certain widely-used Short-term complimentary services could be accessed by customers repeatedly by getting a new MAC Address that will allow customers to create another account and get another free session / allowance, simply by forgetting the SSID. </w:t>
      </w:r>
    </w:p>
    <w:p w:rsidR="00E77D07" w:rsidRDefault="00E77D07" w:rsidP="00E77D07">
      <w:pPr>
        <w:numPr>
          <w:ilvl w:val="1"/>
          <w:numId w:val="31"/>
        </w:numPr>
        <w:spacing w:after="66" w:line="249" w:lineRule="auto"/>
        <w:ind w:hanging="365"/>
        <w:jc w:val="both"/>
        <w:rPr>
          <w:ins w:id="62" w:author="Hamilton, Mark" w:date="2018-09-13T16:15:00Z"/>
          <w:rFonts w:ascii="Arial" w:eastAsia="Arial" w:hAnsi="Arial" w:cs="Arial"/>
          <w:color w:val="000000"/>
          <w:szCs w:val="22"/>
          <w:lang w:eastAsia="en-GB"/>
        </w:rPr>
      </w:pPr>
      <w:r w:rsidRPr="00E77D07">
        <w:rPr>
          <w:rFonts w:ascii="Arial" w:eastAsia="Arial" w:hAnsi="Arial" w:cs="Arial"/>
          <w:color w:val="000000"/>
          <w:szCs w:val="22"/>
          <w:lang w:eastAsia="en-GB"/>
        </w:rPr>
        <w:t xml:space="preserve">This may impair the ability of the Wi-Fi service to enforce policies tied to specific devices, such as parental controls.  The user can forget the network and get a new MAC address, and network-based parental controls would no longer be applied appropriately. </w:t>
      </w:r>
    </w:p>
    <w:p w:rsidR="00DB547B" w:rsidRPr="00DB547B" w:rsidRDefault="00DB547B" w:rsidP="00DB547B">
      <w:pPr>
        <w:numPr>
          <w:ilvl w:val="2"/>
          <w:numId w:val="31"/>
        </w:numPr>
        <w:spacing w:after="66" w:line="249" w:lineRule="auto"/>
        <w:ind w:hanging="365"/>
        <w:jc w:val="both"/>
        <w:rPr>
          <w:rFonts w:ascii="Arial" w:eastAsia="Arial" w:hAnsi="Arial" w:cs="Arial"/>
          <w:color w:val="000000"/>
          <w:szCs w:val="22"/>
          <w:lang w:eastAsia="en-GB"/>
        </w:rPr>
        <w:pPrChange w:id="63" w:author="Hamilton, Mark" w:date="2018-09-13T16:15:00Z">
          <w:pPr>
            <w:numPr>
              <w:ilvl w:val="1"/>
              <w:numId w:val="31"/>
            </w:numPr>
            <w:spacing w:after="66" w:line="249" w:lineRule="auto"/>
            <w:ind w:left="1440" w:hanging="365"/>
            <w:jc w:val="both"/>
          </w:pPr>
        </w:pPrChange>
      </w:pPr>
      <w:ins w:id="64" w:author="Hamilton, Mark" w:date="2018-09-13T16:15:00Z">
        <w:r>
          <w:rPr>
            <w:rFonts w:ascii="Arial" w:eastAsia="Arial" w:hAnsi="Arial" w:cs="Arial"/>
            <w:color w:val="000000"/>
            <w:szCs w:val="22"/>
            <w:lang w:eastAsia="en-GB"/>
          </w:rPr>
          <w:t>MAC-based identification is BAD.  Don’t do it.  Device/user identification needs to use a specific mechanism that is permanently (and desirably privately) connected to the device/user.  We recognize that this a potential change to current behaviour.  This is out of scope of 802.11 to address.</w:t>
        </w:r>
      </w:ins>
    </w:p>
    <w:p w:rsidR="00E77D07" w:rsidRDefault="00E77D07" w:rsidP="00E77D07">
      <w:pPr>
        <w:numPr>
          <w:ilvl w:val="0"/>
          <w:numId w:val="31"/>
        </w:numPr>
        <w:spacing w:after="66" w:line="249" w:lineRule="auto"/>
        <w:ind w:hanging="365"/>
        <w:jc w:val="both"/>
        <w:rPr>
          <w:ins w:id="65" w:author="Hamilton, Mark" w:date="2018-09-13T16:17:00Z"/>
          <w:rFonts w:ascii="Arial" w:eastAsia="Arial" w:hAnsi="Arial" w:cs="Arial"/>
          <w:color w:val="000000"/>
          <w:szCs w:val="22"/>
          <w:lang w:eastAsia="en-GB"/>
        </w:rPr>
      </w:pPr>
      <w:r w:rsidRPr="00E77D07">
        <w:rPr>
          <w:rFonts w:ascii="Arial" w:eastAsia="Arial" w:hAnsi="Arial" w:cs="Arial"/>
          <w:color w:val="000000"/>
          <w:szCs w:val="22"/>
          <w:lang w:eastAsia="en-GB"/>
        </w:rPr>
        <w:t xml:space="preserve">MAC randomization could result in duplication of another randomized (or real registered) MAC address, creating a duplicate MAC scenario (collision). </w:t>
      </w:r>
    </w:p>
    <w:p w:rsidR="00DB547B" w:rsidRDefault="00DB547B" w:rsidP="00DB547B">
      <w:pPr>
        <w:numPr>
          <w:ilvl w:val="1"/>
          <w:numId w:val="31"/>
        </w:numPr>
        <w:spacing w:after="66" w:line="249" w:lineRule="auto"/>
        <w:ind w:hanging="365"/>
        <w:jc w:val="both"/>
        <w:rPr>
          <w:ins w:id="66" w:author="Hamilton, Mark" w:date="2018-09-13T16:17:00Z"/>
          <w:rFonts w:ascii="Arial" w:eastAsia="Arial" w:hAnsi="Arial" w:cs="Arial"/>
          <w:color w:val="000000"/>
          <w:szCs w:val="22"/>
          <w:lang w:eastAsia="en-GB"/>
        </w:rPr>
        <w:pPrChange w:id="67" w:author="Hamilton, Mark" w:date="2018-09-13T16:17:00Z">
          <w:pPr>
            <w:numPr>
              <w:numId w:val="31"/>
            </w:numPr>
            <w:spacing w:after="66" w:line="249" w:lineRule="auto"/>
            <w:ind w:left="705" w:hanging="365"/>
            <w:jc w:val="both"/>
          </w:pPr>
        </w:pPrChange>
      </w:pPr>
      <w:ins w:id="68" w:author="Hamilton, Mark" w:date="2018-09-13T16:17:00Z">
        <w:r>
          <w:rPr>
            <w:rFonts w:ascii="Arial" w:eastAsia="Arial" w:hAnsi="Arial" w:cs="Arial"/>
            <w:color w:val="000000"/>
            <w:szCs w:val="22"/>
            <w:lang w:eastAsia="en-GB"/>
          </w:rPr>
          <w:t>This is unlikely (how unlikely?).  But, if it happens it is BAD.</w:t>
        </w:r>
      </w:ins>
    </w:p>
    <w:p w:rsidR="00DB547B" w:rsidRDefault="00DB547B" w:rsidP="00DB547B">
      <w:pPr>
        <w:numPr>
          <w:ilvl w:val="1"/>
          <w:numId w:val="31"/>
        </w:numPr>
        <w:spacing w:after="66" w:line="249" w:lineRule="auto"/>
        <w:ind w:hanging="365"/>
        <w:jc w:val="both"/>
        <w:rPr>
          <w:ins w:id="69" w:author="Hamilton, Mark" w:date="2018-09-13T16:18:00Z"/>
          <w:rFonts w:ascii="Arial" w:eastAsia="Arial" w:hAnsi="Arial" w:cs="Arial"/>
          <w:color w:val="000000"/>
          <w:szCs w:val="22"/>
          <w:lang w:eastAsia="en-GB"/>
        </w:rPr>
        <w:pPrChange w:id="70" w:author="Hamilton, Mark" w:date="2018-09-13T16:17:00Z">
          <w:pPr>
            <w:numPr>
              <w:numId w:val="31"/>
            </w:numPr>
            <w:spacing w:after="66" w:line="249" w:lineRule="auto"/>
            <w:ind w:left="705" w:hanging="365"/>
            <w:jc w:val="both"/>
          </w:pPr>
        </w:pPrChange>
      </w:pPr>
      <w:ins w:id="71" w:author="Hamilton, Mark" w:date="2018-09-13T16:18:00Z">
        <w:r>
          <w:rPr>
            <w:rFonts w:ascii="Arial" w:eastAsia="Arial" w:hAnsi="Arial" w:cs="Arial"/>
            <w:color w:val="000000"/>
            <w:szCs w:val="22"/>
            <w:lang w:eastAsia="en-GB"/>
          </w:rPr>
          <w:t>802.1CQ is considering centralized control methods to avoid this happening, that should be investigated.</w:t>
        </w:r>
      </w:ins>
    </w:p>
    <w:p w:rsidR="00DB547B" w:rsidRPr="00E77D07" w:rsidRDefault="00DB547B" w:rsidP="00DB547B">
      <w:pPr>
        <w:numPr>
          <w:ilvl w:val="1"/>
          <w:numId w:val="31"/>
        </w:numPr>
        <w:spacing w:after="66" w:line="249" w:lineRule="auto"/>
        <w:ind w:hanging="365"/>
        <w:jc w:val="both"/>
        <w:rPr>
          <w:rFonts w:ascii="Arial" w:eastAsia="Arial" w:hAnsi="Arial" w:cs="Arial"/>
          <w:color w:val="000000"/>
          <w:szCs w:val="22"/>
          <w:lang w:eastAsia="en-GB"/>
        </w:rPr>
        <w:pPrChange w:id="72" w:author="Hamilton, Mark" w:date="2018-09-13T16:17:00Z">
          <w:pPr>
            <w:numPr>
              <w:numId w:val="31"/>
            </w:numPr>
            <w:spacing w:after="66" w:line="249" w:lineRule="auto"/>
            <w:ind w:left="705" w:hanging="365"/>
            <w:jc w:val="both"/>
          </w:pPr>
        </w:pPrChange>
      </w:pPr>
      <w:ins w:id="73" w:author="Hamilton, Mark" w:date="2018-09-13T16:21:00Z">
        <w:r>
          <w:rPr>
            <w:rFonts w:ascii="Arial" w:eastAsia="Arial" w:hAnsi="Arial" w:cs="Arial"/>
            <w:color w:val="000000"/>
            <w:szCs w:val="22"/>
            <w:lang w:eastAsia="en-GB"/>
          </w:rPr>
          <w:t xml:space="preserve">Maybe can leverage something from IPv6 </w:t>
        </w:r>
        <w:proofErr w:type="spellStart"/>
        <w:r>
          <w:rPr>
            <w:rFonts w:ascii="Arial" w:eastAsia="Arial" w:hAnsi="Arial" w:cs="Arial"/>
            <w:color w:val="000000"/>
            <w:szCs w:val="22"/>
            <w:lang w:eastAsia="en-GB"/>
          </w:rPr>
          <w:t>neighbor</w:t>
        </w:r>
        <w:proofErr w:type="spellEnd"/>
        <w:r>
          <w:rPr>
            <w:rFonts w:ascii="Arial" w:eastAsia="Arial" w:hAnsi="Arial" w:cs="Arial"/>
            <w:color w:val="000000"/>
            <w:szCs w:val="22"/>
            <w:lang w:eastAsia="en-GB"/>
          </w:rPr>
          <w:t xml:space="preserve"> methods, to </w:t>
        </w:r>
        <w:proofErr w:type="spellStart"/>
        <w:r>
          <w:rPr>
            <w:rFonts w:ascii="Arial" w:eastAsia="Arial" w:hAnsi="Arial" w:cs="Arial"/>
            <w:color w:val="000000"/>
            <w:szCs w:val="22"/>
            <w:lang w:eastAsia="en-GB"/>
          </w:rPr>
          <w:t>dervice</w:t>
        </w:r>
        <w:proofErr w:type="spellEnd"/>
        <w:r>
          <w:rPr>
            <w:rFonts w:ascii="Arial" w:eastAsia="Arial" w:hAnsi="Arial" w:cs="Arial"/>
            <w:color w:val="000000"/>
            <w:szCs w:val="22"/>
            <w:lang w:eastAsia="en-GB"/>
          </w:rPr>
          <w:t xml:space="preserve"> a method to help prevent this.</w:t>
        </w:r>
      </w:ins>
    </w:p>
    <w:p w:rsidR="00E77D07" w:rsidRDefault="00E77D07" w:rsidP="00E77D07">
      <w:pPr>
        <w:numPr>
          <w:ilvl w:val="0"/>
          <w:numId w:val="31"/>
        </w:numPr>
        <w:spacing w:after="66" w:line="249" w:lineRule="auto"/>
        <w:ind w:hanging="365"/>
        <w:jc w:val="both"/>
        <w:rPr>
          <w:ins w:id="74" w:author="Hamilton, Mark" w:date="2018-09-13T16:22:00Z"/>
          <w:rFonts w:ascii="Arial" w:eastAsia="Arial" w:hAnsi="Arial" w:cs="Arial"/>
          <w:color w:val="000000"/>
          <w:szCs w:val="22"/>
          <w:lang w:eastAsia="en-GB"/>
        </w:rPr>
      </w:pPr>
      <w:r w:rsidRPr="00E77D07">
        <w:rPr>
          <w:rFonts w:ascii="Arial" w:eastAsia="Arial" w:hAnsi="Arial" w:cs="Arial"/>
          <w:color w:val="000000"/>
          <w:szCs w:val="22"/>
          <w:lang w:eastAsia="en-GB"/>
        </w:rPr>
        <w:t xml:space="preserve">Collision of MAC addresses under the same DHCP server would cause issues with the users accessing the network. </w:t>
      </w:r>
    </w:p>
    <w:p w:rsidR="00DB547B" w:rsidRDefault="00DB547B" w:rsidP="00DB547B">
      <w:pPr>
        <w:numPr>
          <w:ilvl w:val="1"/>
          <w:numId w:val="31"/>
        </w:numPr>
        <w:spacing w:after="66" w:line="249" w:lineRule="auto"/>
        <w:ind w:hanging="365"/>
        <w:jc w:val="both"/>
        <w:rPr>
          <w:ins w:id="75" w:author="Hamilton, Mark" w:date="2018-09-13T16:01:00Z"/>
          <w:rFonts w:ascii="Arial" w:eastAsia="Arial" w:hAnsi="Arial" w:cs="Arial"/>
          <w:color w:val="000000"/>
          <w:szCs w:val="22"/>
          <w:lang w:eastAsia="en-GB"/>
        </w:rPr>
        <w:pPrChange w:id="76" w:author="Hamilton, Mark" w:date="2018-09-13T16:22:00Z">
          <w:pPr>
            <w:numPr>
              <w:numId w:val="31"/>
            </w:numPr>
            <w:spacing w:after="66" w:line="249" w:lineRule="auto"/>
            <w:ind w:left="705" w:hanging="365"/>
            <w:jc w:val="both"/>
          </w:pPr>
        </w:pPrChange>
      </w:pPr>
      <w:ins w:id="77" w:author="Hamilton, Mark" w:date="2018-09-13T16:22:00Z">
        <w:r>
          <w:rPr>
            <w:rFonts w:ascii="Arial" w:eastAsia="Arial" w:hAnsi="Arial" w:cs="Arial"/>
            <w:color w:val="000000"/>
            <w:szCs w:val="22"/>
            <w:lang w:eastAsia="en-GB"/>
          </w:rPr>
          <w:t>Agreed, but this is the least of their problems.</w:t>
        </w:r>
      </w:ins>
    </w:p>
    <w:p w:rsidR="000E1DF1" w:rsidRPr="00E77D07" w:rsidRDefault="000E1DF1" w:rsidP="000E1DF1">
      <w:pPr>
        <w:numPr>
          <w:ilvl w:val="1"/>
          <w:numId w:val="31"/>
        </w:numPr>
        <w:spacing w:after="66" w:line="249" w:lineRule="auto"/>
        <w:ind w:hanging="365"/>
        <w:jc w:val="both"/>
        <w:rPr>
          <w:rFonts w:ascii="Arial" w:eastAsia="Arial" w:hAnsi="Arial" w:cs="Arial"/>
          <w:color w:val="000000"/>
          <w:szCs w:val="22"/>
          <w:lang w:eastAsia="en-GB"/>
        </w:rPr>
        <w:pPrChange w:id="78" w:author="Hamilton, Mark" w:date="2018-09-13T16:01:00Z">
          <w:pPr>
            <w:numPr>
              <w:numId w:val="31"/>
            </w:numPr>
            <w:spacing w:after="66" w:line="249" w:lineRule="auto"/>
            <w:ind w:left="705" w:hanging="365"/>
            <w:jc w:val="both"/>
          </w:pPr>
        </w:pPrChange>
      </w:pPr>
      <w:ins w:id="79" w:author="Hamilton, Mark" w:date="2018-09-13T16:01:00Z">
        <w:r>
          <w:rPr>
            <w:rFonts w:ascii="Arial" w:eastAsia="Arial" w:hAnsi="Arial" w:cs="Arial"/>
            <w:color w:val="000000"/>
            <w:szCs w:val="22"/>
            <w:lang w:eastAsia="en-GB"/>
          </w:rPr>
          <w:t>Further, per above points, a single client may appear as multiple addresses (on different bands, etc.)</w:t>
        </w:r>
        <w:r w:rsidR="00DB547B">
          <w:rPr>
            <w:rFonts w:ascii="Arial" w:eastAsia="Arial" w:hAnsi="Arial" w:cs="Arial"/>
            <w:color w:val="000000"/>
            <w:szCs w:val="22"/>
            <w:lang w:eastAsia="en-GB"/>
          </w:rPr>
          <w:t xml:space="preserve"> which will confuse DHCP assign</w:t>
        </w:r>
        <w:r>
          <w:rPr>
            <w:rFonts w:ascii="Arial" w:eastAsia="Arial" w:hAnsi="Arial" w:cs="Arial"/>
            <w:color w:val="000000"/>
            <w:szCs w:val="22"/>
            <w:lang w:eastAsia="en-GB"/>
          </w:rPr>
          <w:t>ment, and confuse upper layers.</w:t>
        </w:r>
      </w:ins>
    </w:p>
    <w:p w:rsidR="00E77D07" w:rsidRPr="00E77D07" w:rsidRDefault="00E77D07" w:rsidP="00E77D07">
      <w:pPr>
        <w:numPr>
          <w:ilvl w:val="0"/>
          <w:numId w:val="31"/>
        </w:numPr>
        <w:spacing w:after="66" w:line="249" w:lineRule="auto"/>
        <w:ind w:hanging="365"/>
        <w:jc w:val="both"/>
        <w:rPr>
          <w:rFonts w:ascii="Arial" w:eastAsia="Arial" w:hAnsi="Arial" w:cs="Arial"/>
          <w:color w:val="000000"/>
          <w:szCs w:val="22"/>
          <w:lang w:eastAsia="en-GB"/>
        </w:rPr>
      </w:pPr>
      <w:r w:rsidRPr="00E77D07">
        <w:rPr>
          <w:rFonts w:ascii="Arial" w:eastAsia="Arial" w:hAnsi="Arial" w:cs="Arial"/>
          <w:color w:val="000000"/>
          <w:szCs w:val="22"/>
          <w:lang w:eastAsia="en-GB"/>
        </w:rPr>
        <w:t xml:space="preserve">Analytics rely on the ability to identify a unique device and have that identifier remain consistent over time </w:t>
      </w:r>
      <w:proofErr w:type="spellStart"/>
      <w:r w:rsidRPr="00E77D07">
        <w:rPr>
          <w:rFonts w:ascii="Courier New" w:eastAsia="Courier New" w:hAnsi="Courier New" w:cs="Courier New"/>
          <w:color w:val="000000"/>
          <w:szCs w:val="22"/>
          <w:lang w:eastAsia="en-GB"/>
        </w:rPr>
        <w:t>o</w:t>
      </w:r>
      <w:proofErr w:type="spellEnd"/>
      <w:r w:rsidRPr="00E77D07">
        <w:rPr>
          <w:rFonts w:ascii="Arial" w:eastAsia="Arial" w:hAnsi="Arial" w:cs="Arial"/>
          <w:color w:val="000000"/>
          <w:szCs w:val="22"/>
          <w:lang w:eastAsia="en-GB"/>
        </w:rPr>
        <w:t xml:space="preserve"> Helpdesks need to be able to identify specific devices that the customer is calling </w:t>
      </w:r>
      <w:proofErr w:type="gramStart"/>
      <w:r w:rsidRPr="00E77D07">
        <w:rPr>
          <w:rFonts w:ascii="Arial" w:eastAsia="Arial" w:hAnsi="Arial" w:cs="Arial"/>
          <w:color w:val="000000"/>
          <w:szCs w:val="22"/>
          <w:lang w:eastAsia="en-GB"/>
        </w:rPr>
        <w:t>about, and</w:t>
      </w:r>
      <w:proofErr w:type="gramEnd"/>
      <w:r w:rsidRPr="00E77D07">
        <w:rPr>
          <w:rFonts w:ascii="Arial" w:eastAsia="Arial" w:hAnsi="Arial" w:cs="Arial"/>
          <w:color w:val="000000"/>
          <w:szCs w:val="22"/>
          <w:lang w:eastAsia="en-GB"/>
        </w:rPr>
        <w:t xml:space="preserve"> understand how they have behaved over time.  If a user forgets the SSID because they are having connectivity problems, the service provider will lose traceability of the issue. It will also make it more difficult for the user to identify their device to the helpdesk advisor. </w:t>
      </w:r>
    </w:p>
    <w:p w:rsidR="00E77D07" w:rsidRPr="00E77D07" w:rsidRDefault="00E77D07" w:rsidP="00E77D07">
      <w:pPr>
        <w:numPr>
          <w:ilvl w:val="1"/>
          <w:numId w:val="31"/>
        </w:numPr>
        <w:spacing w:after="66" w:line="249" w:lineRule="auto"/>
        <w:ind w:hanging="365"/>
        <w:jc w:val="both"/>
        <w:rPr>
          <w:rFonts w:ascii="Arial" w:eastAsia="Arial" w:hAnsi="Arial" w:cs="Arial"/>
          <w:color w:val="000000"/>
          <w:szCs w:val="22"/>
          <w:lang w:eastAsia="en-GB"/>
        </w:rPr>
      </w:pPr>
      <w:r w:rsidRPr="00E77D07">
        <w:rPr>
          <w:rFonts w:ascii="Arial" w:eastAsia="Arial" w:hAnsi="Arial" w:cs="Arial"/>
          <w:color w:val="000000"/>
          <w:szCs w:val="22"/>
          <w:lang w:eastAsia="en-GB"/>
        </w:rPr>
        <w:t xml:space="preserve">If a device has an association failure on first attempting to connect, we are not guaranteed the same MAC Address be used subsequently.  And so, the failure cannot be traced, obscuring device attribution. </w:t>
      </w:r>
    </w:p>
    <w:p w:rsidR="00E77D07" w:rsidRPr="00E77D07" w:rsidRDefault="00E77D07" w:rsidP="00E77D07">
      <w:pPr>
        <w:numPr>
          <w:ilvl w:val="1"/>
          <w:numId w:val="31"/>
        </w:numPr>
        <w:spacing w:after="66" w:line="249" w:lineRule="auto"/>
        <w:ind w:hanging="365"/>
        <w:jc w:val="both"/>
        <w:rPr>
          <w:rFonts w:ascii="Arial" w:eastAsia="Arial" w:hAnsi="Arial" w:cs="Arial"/>
          <w:color w:val="000000"/>
          <w:szCs w:val="22"/>
          <w:lang w:eastAsia="en-GB"/>
        </w:rPr>
      </w:pPr>
      <w:r w:rsidRPr="00E77D07">
        <w:rPr>
          <w:rFonts w:ascii="Arial" w:eastAsia="Arial" w:hAnsi="Arial" w:cs="Arial"/>
          <w:color w:val="000000"/>
          <w:szCs w:val="22"/>
          <w:lang w:eastAsia="en-GB"/>
        </w:rPr>
        <w:t xml:space="preserve">Access points / Service providers which track the history of devices that have connected will end up with bloated records which contain additional entries for devices where the user has forgotten the SSID and reconnected. </w:t>
      </w:r>
      <w:bookmarkStart w:id="80" w:name="_GoBack"/>
      <w:bookmarkEnd w:id="80"/>
    </w:p>
    <w:p w:rsidR="00E77D07" w:rsidRPr="00E77D07" w:rsidRDefault="00E77D07" w:rsidP="00E77D07">
      <w:pPr>
        <w:numPr>
          <w:ilvl w:val="0"/>
          <w:numId w:val="31"/>
        </w:numPr>
        <w:spacing w:after="66" w:line="249" w:lineRule="auto"/>
        <w:ind w:hanging="365"/>
        <w:jc w:val="both"/>
        <w:rPr>
          <w:rFonts w:ascii="Arial" w:eastAsia="Arial" w:hAnsi="Arial" w:cs="Arial"/>
          <w:color w:val="000000"/>
          <w:szCs w:val="22"/>
          <w:lang w:eastAsia="en-GB"/>
        </w:rPr>
      </w:pPr>
      <w:r w:rsidRPr="00E77D07">
        <w:rPr>
          <w:rFonts w:ascii="Arial" w:eastAsia="Arial" w:hAnsi="Arial" w:cs="Arial"/>
          <w:color w:val="000000"/>
          <w:szCs w:val="22"/>
          <w:lang w:eastAsia="en-GB"/>
        </w:rPr>
        <w:t xml:space="preserve">Accounting and billing issues – MAC Address is tied to this in use cases where rates rely on a unique device identifier.  This could be accomplished instead with proper support for Chargeable-User-Identity (CUI).  </w:t>
      </w:r>
    </w:p>
    <w:p w:rsidR="00E77D07" w:rsidRPr="00E77D07" w:rsidRDefault="00E77D07" w:rsidP="00E77D07">
      <w:pPr>
        <w:numPr>
          <w:ilvl w:val="0"/>
          <w:numId w:val="31"/>
        </w:numPr>
        <w:spacing w:after="27" w:line="249" w:lineRule="auto"/>
        <w:ind w:hanging="365"/>
        <w:jc w:val="both"/>
        <w:rPr>
          <w:rFonts w:ascii="Arial" w:eastAsia="Arial" w:hAnsi="Arial" w:cs="Arial"/>
          <w:color w:val="000000"/>
          <w:szCs w:val="22"/>
          <w:lang w:eastAsia="en-GB"/>
        </w:rPr>
      </w:pPr>
      <w:r w:rsidRPr="00E77D07">
        <w:rPr>
          <w:rFonts w:ascii="Arial" w:eastAsia="Arial" w:hAnsi="Arial" w:cs="Arial"/>
          <w:color w:val="000000"/>
          <w:szCs w:val="22"/>
          <w:lang w:eastAsia="en-GB"/>
        </w:rPr>
        <w:lastRenderedPageBreak/>
        <w:t xml:space="preserve">Blacklisting of devices based on MAC Address becomes unreliable. </w:t>
      </w:r>
    </w:p>
    <w:p w:rsidR="00E77D07" w:rsidRPr="00E77D07" w:rsidRDefault="00E77D07" w:rsidP="00E77D07">
      <w:pPr>
        <w:numPr>
          <w:ilvl w:val="0"/>
          <w:numId w:val="31"/>
        </w:numPr>
        <w:spacing w:after="66" w:line="249" w:lineRule="auto"/>
        <w:ind w:hanging="365"/>
        <w:jc w:val="both"/>
        <w:rPr>
          <w:rFonts w:ascii="Arial" w:eastAsia="Arial" w:hAnsi="Arial" w:cs="Arial"/>
          <w:color w:val="000000"/>
          <w:szCs w:val="22"/>
          <w:lang w:eastAsia="en-GB"/>
        </w:rPr>
      </w:pPr>
      <w:r w:rsidRPr="00E77D07">
        <w:rPr>
          <w:rFonts w:ascii="Arial" w:eastAsia="Arial" w:hAnsi="Arial" w:cs="Arial"/>
          <w:color w:val="000000"/>
          <w:szCs w:val="22"/>
          <w:lang w:eastAsia="en-GB"/>
        </w:rPr>
        <w:t xml:space="preserve">We may not be able to handle Legal requirements for providing the type of information required for device traceability, device ownership, and legal intercept. </w:t>
      </w:r>
    </w:p>
    <w:p w:rsidR="00E77D07" w:rsidRPr="00E77D07" w:rsidRDefault="00E77D07" w:rsidP="00E77D07">
      <w:pPr>
        <w:numPr>
          <w:ilvl w:val="0"/>
          <w:numId w:val="31"/>
        </w:numPr>
        <w:spacing w:after="66" w:line="249" w:lineRule="auto"/>
        <w:ind w:hanging="365"/>
        <w:jc w:val="both"/>
        <w:rPr>
          <w:rFonts w:ascii="Arial" w:eastAsia="Arial" w:hAnsi="Arial" w:cs="Arial"/>
          <w:color w:val="000000"/>
          <w:szCs w:val="22"/>
          <w:lang w:eastAsia="en-GB"/>
        </w:rPr>
      </w:pPr>
      <w:r w:rsidRPr="00E77D07">
        <w:rPr>
          <w:rFonts w:ascii="Arial" w:eastAsia="Arial" w:hAnsi="Arial" w:cs="Arial"/>
          <w:color w:val="000000"/>
          <w:szCs w:val="22"/>
          <w:lang w:eastAsia="en-GB"/>
        </w:rPr>
        <w:t xml:space="preserve">We can no longer identify manufacturer from OUIs or CIDs in the IEEE registry for the purposes of troubleshooting, diagnostics, and analytics. </w:t>
      </w:r>
    </w:p>
    <w:p w:rsidR="00E77D07" w:rsidRPr="00E77D07" w:rsidRDefault="00E77D07" w:rsidP="00E77D07">
      <w:pPr>
        <w:spacing w:after="230" w:line="249" w:lineRule="auto"/>
        <w:jc w:val="both"/>
        <w:rPr>
          <w:rFonts w:ascii="Arial" w:eastAsia="Arial" w:hAnsi="Arial" w:cs="Arial"/>
          <w:color w:val="000000"/>
          <w:szCs w:val="22"/>
          <w:lang w:eastAsia="en-GB"/>
        </w:rPr>
      </w:pPr>
      <w:r w:rsidRPr="00E77D07">
        <w:rPr>
          <w:rFonts w:ascii="Arial" w:eastAsia="Arial" w:hAnsi="Arial" w:cs="Arial"/>
          <w:b/>
          <w:color w:val="000000"/>
          <w:szCs w:val="22"/>
          <w:lang w:eastAsia="en-GB"/>
        </w:rPr>
        <w:t>Specific request</w:t>
      </w:r>
      <w:r w:rsidRPr="00E77D07">
        <w:rPr>
          <w:rFonts w:ascii="Arial" w:eastAsia="Arial" w:hAnsi="Arial" w:cs="Arial"/>
          <w:color w:val="000000"/>
          <w:szCs w:val="22"/>
          <w:lang w:eastAsia="en-GB"/>
        </w:rPr>
        <w:t xml:space="preserve">: WBA would like to recommend further discussion within the operator and vendor community to minimize the impact of implementing MAC randomization. The team may also approach device makers to propose revising certain aspects of randomization, which may help to resolve some concerns listed.  Please let us know your thoughts on the impacts listed, any additional impacts we haven't noted, and any actions your organization recommends.   </w:t>
      </w:r>
    </w:p>
    <w:p w:rsidR="00E77D07" w:rsidRPr="00E77D07" w:rsidRDefault="00E77D07" w:rsidP="00E77D07">
      <w:pPr>
        <w:spacing w:after="227" w:line="249" w:lineRule="auto"/>
        <w:jc w:val="both"/>
        <w:rPr>
          <w:rFonts w:ascii="Arial" w:eastAsia="Arial" w:hAnsi="Arial" w:cs="Arial"/>
          <w:color w:val="000000"/>
          <w:szCs w:val="22"/>
          <w:lang w:eastAsia="en-GB"/>
        </w:rPr>
      </w:pPr>
      <w:r w:rsidRPr="00E77D07">
        <w:rPr>
          <w:rFonts w:ascii="Arial" w:eastAsia="Arial" w:hAnsi="Arial" w:cs="Arial"/>
          <w:b/>
          <w:color w:val="000000"/>
          <w:szCs w:val="22"/>
          <w:lang w:eastAsia="en-GB"/>
        </w:rPr>
        <w:t>Target date:</w:t>
      </w:r>
      <w:r w:rsidRPr="00E77D07">
        <w:rPr>
          <w:rFonts w:ascii="Arial" w:eastAsia="Arial" w:hAnsi="Arial" w:cs="Arial"/>
          <w:color w:val="000000"/>
          <w:szCs w:val="22"/>
          <w:lang w:eastAsia="en-GB"/>
        </w:rPr>
        <w:t xml:space="preserve"> A response to this LS is requested by </w:t>
      </w:r>
      <w:r w:rsidRPr="00E77D07">
        <w:rPr>
          <w:rFonts w:ascii="Arial" w:eastAsia="Arial" w:hAnsi="Arial" w:cs="Arial"/>
          <w:color w:val="000000"/>
          <w:szCs w:val="22"/>
          <w:u w:val="single" w:color="000000"/>
          <w:lang w:eastAsia="en-GB"/>
        </w:rPr>
        <w:t>November 2, 2018</w:t>
      </w:r>
      <w:r w:rsidRPr="00E77D07">
        <w:rPr>
          <w:rFonts w:ascii="Arial" w:eastAsia="Arial" w:hAnsi="Arial" w:cs="Arial"/>
          <w:color w:val="000000"/>
          <w:szCs w:val="22"/>
          <w:lang w:eastAsia="en-GB"/>
        </w:rPr>
        <w:t xml:space="preserve">. </w:t>
      </w:r>
    </w:p>
    <w:p w:rsidR="00E77D07" w:rsidRPr="00E77D07" w:rsidRDefault="00E77D07" w:rsidP="00E77D07">
      <w:pPr>
        <w:spacing w:after="231" w:line="249" w:lineRule="auto"/>
        <w:jc w:val="both"/>
        <w:rPr>
          <w:rFonts w:ascii="Arial" w:eastAsia="Arial" w:hAnsi="Arial" w:cs="Arial"/>
          <w:color w:val="000000"/>
          <w:szCs w:val="22"/>
          <w:lang w:eastAsia="en-GB"/>
        </w:rPr>
      </w:pPr>
      <w:r w:rsidRPr="00E77D07">
        <w:rPr>
          <w:rFonts w:ascii="Arial" w:eastAsia="Arial" w:hAnsi="Arial" w:cs="Arial"/>
          <w:color w:val="000000"/>
          <w:szCs w:val="22"/>
          <w:lang w:eastAsia="en-GB"/>
        </w:rPr>
        <w:t>For additional information and/or further questions please contact Bruno Tomas - WBA PMO (</w:t>
      </w:r>
      <w:r w:rsidRPr="00E77D07">
        <w:rPr>
          <w:rFonts w:ascii="Arial" w:eastAsia="Arial" w:hAnsi="Arial" w:cs="Arial"/>
          <w:color w:val="0563C1"/>
          <w:szCs w:val="22"/>
          <w:u w:val="single" w:color="0563C1"/>
          <w:lang w:eastAsia="en-GB"/>
        </w:rPr>
        <w:t>bruno@wballiance.com</w:t>
      </w:r>
      <w:r w:rsidRPr="00E77D07">
        <w:rPr>
          <w:rFonts w:ascii="Arial" w:eastAsia="Arial" w:hAnsi="Arial" w:cs="Arial"/>
          <w:color w:val="000000"/>
          <w:szCs w:val="22"/>
          <w:lang w:eastAsia="en-GB"/>
        </w:rPr>
        <w:t xml:space="preserve">). </w:t>
      </w:r>
    </w:p>
    <w:p w:rsidR="00E77D07" w:rsidRPr="00E77D07" w:rsidRDefault="00E77D07" w:rsidP="00E77D07">
      <w:pPr>
        <w:spacing w:after="110" w:line="249" w:lineRule="auto"/>
        <w:jc w:val="both"/>
        <w:rPr>
          <w:rFonts w:ascii="Arial" w:eastAsia="Arial" w:hAnsi="Arial" w:cs="Arial"/>
          <w:color w:val="000000"/>
          <w:szCs w:val="22"/>
          <w:lang w:eastAsia="en-GB"/>
        </w:rPr>
      </w:pPr>
      <w:r w:rsidRPr="00E77D07">
        <w:rPr>
          <w:rFonts w:ascii="Arial" w:eastAsia="Arial" w:hAnsi="Arial" w:cs="Arial"/>
          <w:color w:val="000000"/>
          <w:szCs w:val="22"/>
          <w:lang w:eastAsia="en-GB"/>
        </w:rPr>
        <w:t xml:space="preserve">Next WBA F2F Meetings: </w:t>
      </w:r>
    </w:p>
    <w:p w:rsidR="00E77D07" w:rsidRPr="00E77D07" w:rsidRDefault="00E77D07" w:rsidP="00E77D07">
      <w:pPr>
        <w:numPr>
          <w:ilvl w:val="0"/>
          <w:numId w:val="34"/>
        </w:numPr>
        <w:spacing w:after="107" w:line="249" w:lineRule="auto"/>
        <w:ind w:hanging="142"/>
        <w:jc w:val="both"/>
        <w:rPr>
          <w:rFonts w:ascii="Arial" w:eastAsia="Arial" w:hAnsi="Arial" w:cs="Arial"/>
          <w:color w:val="000000"/>
          <w:szCs w:val="22"/>
          <w:lang w:eastAsia="en-GB"/>
        </w:rPr>
      </w:pPr>
      <w:r w:rsidRPr="00E77D07">
        <w:rPr>
          <w:rFonts w:ascii="Arial" w:eastAsia="Arial" w:hAnsi="Arial" w:cs="Arial"/>
          <w:color w:val="000000"/>
          <w:szCs w:val="22"/>
          <w:lang w:eastAsia="en-GB"/>
        </w:rPr>
        <w:t xml:space="preserve">29-30 October, 2018, London, UK </w:t>
      </w:r>
    </w:p>
    <w:p w:rsidR="00E77D07" w:rsidRPr="00E77D07" w:rsidRDefault="00E77D07" w:rsidP="00E77D07">
      <w:pPr>
        <w:numPr>
          <w:ilvl w:val="0"/>
          <w:numId w:val="34"/>
        </w:numPr>
        <w:spacing w:after="227" w:line="249" w:lineRule="auto"/>
        <w:ind w:hanging="142"/>
        <w:jc w:val="both"/>
        <w:rPr>
          <w:rFonts w:ascii="Arial" w:eastAsia="Arial" w:hAnsi="Arial" w:cs="Arial"/>
          <w:color w:val="000000"/>
          <w:szCs w:val="22"/>
          <w:lang w:eastAsia="en-GB"/>
        </w:rPr>
      </w:pPr>
      <w:r w:rsidRPr="00E77D07">
        <w:rPr>
          <w:rFonts w:ascii="Arial" w:eastAsia="Arial" w:hAnsi="Arial" w:cs="Arial"/>
          <w:color w:val="000000"/>
          <w:szCs w:val="22"/>
          <w:lang w:eastAsia="en-GB"/>
        </w:rPr>
        <w:t xml:space="preserve">29-31 January, 2019, Hong Kong </w:t>
      </w:r>
    </w:p>
    <w:p w:rsidR="00E77D07" w:rsidRPr="00E77D07" w:rsidRDefault="00E77D07" w:rsidP="00E77D07">
      <w:pPr>
        <w:spacing w:after="220" w:line="259" w:lineRule="auto"/>
        <w:rPr>
          <w:rFonts w:ascii="Arial" w:eastAsia="Arial" w:hAnsi="Arial" w:cs="Arial"/>
          <w:color w:val="000000"/>
          <w:szCs w:val="22"/>
          <w:lang w:eastAsia="en-GB"/>
        </w:rPr>
      </w:pPr>
      <w:r w:rsidRPr="00E77D07">
        <w:rPr>
          <w:rFonts w:ascii="Arial" w:eastAsia="Arial" w:hAnsi="Arial" w:cs="Arial"/>
          <w:color w:val="000000"/>
          <w:szCs w:val="22"/>
          <w:lang w:eastAsia="en-GB"/>
        </w:rPr>
        <w:t xml:space="preserve"> </w:t>
      </w:r>
    </w:p>
    <w:p w:rsidR="00E77D07" w:rsidRPr="00E77D07" w:rsidRDefault="00E77D07" w:rsidP="00E77D07">
      <w:pPr>
        <w:spacing w:after="218" w:line="259" w:lineRule="auto"/>
        <w:rPr>
          <w:rFonts w:ascii="Arial" w:eastAsia="Arial" w:hAnsi="Arial" w:cs="Arial"/>
          <w:color w:val="000000"/>
          <w:szCs w:val="22"/>
          <w:lang w:eastAsia="en-GB"/>
        </w:rPr>
      </w:pPr>
      <w:r w:rsidRPr="00E77D07">
        <w:rPr>
          <w:rFonts w:ascii="Arial" w:eastAsia="Arial" w:hAnsi="Arial" w:cs="Arial"/>
          <w:color w:val="000000"/>
          <w:szCs w:val="22"/>
          <w:lang w:eastAsia="en-GB"/>
        </w:rPr>
        <w:t xml:space="preserve"> </w:t>
      </w:r>
    </w:p>
    <w:p w:rsidR="00E77D07" w:rsidRPr="00E77D07" w:rsidRDefault="00E77D07" w:rsidP="00E77D07">
      <w:pPr>
        <w:spacing w:line="259" w:lineRule="auto"/>
        <w:rPr>
          <w:rFonts w:ascii="Arial" w:eastAsia="Arial" w:hAnsi="Arial" w:cs="Arial"/>
          <w:color w:val="000000"/>
          <w:szCs w:val="22"/>
          <w:lang w:eastAsia="en-GB"/>
        </w:rPr>
      </w:pPr>
      <w:r w:rsidRPr="00E77D07">
        <w:rPr>
          <w:rFonts w:ascii="Arial" w:eastAsia="Arial" w:hAnsi="Arial" w:cs="Arial"/>
          <w:color w:val="000000"/>
          <w:szCs w:val="22"/>
          <w:lang w:eastAsia="en-GB"/>
        </w:rPr>
        <w:t xml:space="preserve"> </w:t>
      </w:r>
    </w:p>
    <w:p w:rsidR="00F72F64" w:rsidRPr="002B65BE" w:rsidRDefault="00D9611E" w:rsidP="00167CCD">
      <w:pPr>
        <w:pStyle w:val="CRCoverPage"/>
        <w:tabs>
          <w:tab w:val="right" w:pos="8640"/>
        </w:tabs>
        <w:spacing w:after="0"/>
        <w:ind w:right="1260"/>
        <w:rPr>
          <w:rFonts w:cs="Arial"/>
          <w:bCs/>
        </w:rPr>
      </w:pPr>
      <w:r>
        <w:rPr>
          <w:noProof/>
          <w:lang w:eastAsia="en-GB"/>
        </w:rPr>
        <mc:AlternateContent>
          <mc:Choice Requires="wps">
            <w:drawing>
              <wp:anchor distT="0" distB="0" distL="114300" distR="114300" simplePos="0" relativeHeight="251657728" behindDoc="0" locked="1" layoutInCell="1" allowOverlap="1">
                <wp:simplePos x="0" y="0"/>
                <wp:positionH relativeFrom="column">
                  <wp:posOffset>0</wp:posOffset>
                </wp:positionH>
                <wp:positionV relativeFrom="paragraph">
                  <wp:posOffset>0</wp:posOffset>
                </wp:positionV>
                <wp:extent cx="635" cy="635"/>
                <wp:effectExtent l="0" t="0" r="0" b="0"/>
                <wp:wrapNone/>
                <wp:docPr id="1" name="AutoShape 3" descr="7@2035B60C6@5E6@@B@7531365C7616@083FAG85&lt;:cL46525!!!!!!BIHO@]l46525!!!!!!!!!!111D15B66911BS3,18yyyy!Bnoushctuhno,Udlqm`ud^77/enb!!!!!!!!!!!!!!!!!!!!!!!!!!8286782AGURVD,M@QUNQ10BIHO@]k62133!!!!@B@33831104B44@B44C1104B44@B44C!!!!!!!!!!!!!!!!!!!!!!!!!!!!!!!!!!!!!!!!!!!!!!!!!!!!828C&gt;82AB6X41776!!!!!!BIHO@]x41776!!!!@7G014211053@8@401E11053@8@401E!!!!!!!!!!!!!!!!!!!!!!!!!!!!!!!!!!!!!!!!!!!!!!!!!!!!82&lt;9a82&lt;8MY41527@!!!!!BIHO@]y41527!!!!@7G00371102E237@CC41102E237@CC4!!!!!!!!!!!!!!!!!!!!!!!!!!!!!!!!!!!!!!!!!!!!!!!!!!!!!!!!!!!!!!!!!!!!!!!!!!!!!!!!!!!!!!!!!!!!!!!!!!!!!!!!!!!!!!!!!!!!!!!!!!!!!!!!!!!!!!!!!!!!!!!!!!!!!!!!!!!!!!!!!!!!!!!!!!!!!!!!!!!!!!!!!!!!!!!!!!!!!!!!!!!!!!!!!!!!!!!!!!!!!!!!!!!!!!!!!!!!!!!!!!!!!!!!!!!!!!!!!!!!!!!!!!!!!!!!!!!!!!!!!!!!!!!!!!!!!!!!!!!!!!!!!!!!!!!!!!!!!!!!!!!!!!!!!!!!!!!!!!!!!!!!!!!!!!!!!!!!!!!!!!!!!!!!!!!!!!!!!!!!!!!!!!!!!!!!!!!!!!!!!!!!!!!!!!!!!!!!!!!!!!!!!!!!!!!!!!!!!!!!!!!!!!!!!!!!!!!!!!!!!!!!!!!!!!!!!!!!!!!!!!!!!!!!!!!!!!!!!!!!!!!!!!!!!!!!!!!!!!!!!!!!!!!!!!!!!!!!!!!!!!!!!!!!!!!!!!!!!!!!!!!!!!!!!!!!!!!!!!!!!!!!!!!!!!!!!!!!!!!!!!!!!!!!!!!!!!!!!!!!!!!!!!!!!!!!!!!!!!!!!!!!!!!!!!!!!!!!!!!!!!!!!!!!!!!!!!!!!!!!!!!!!!!!!!!!!!!!!!!!!!!!!!!!!!!!!!!!!!!!!!!!!!!!!!!!!!!!!!!!!!!!!!!!!!!!!!!!!!!!!!!!!!!!!!!!!!!!!!!!!!!!!!!!!!!!!!!!!!!!!!!!!!!!!!!!!!!!!!!!!!!!!!!!!!!!!!!!!!!!!!!!!!!!!!!!!!!!!!!!!!!!!!!!!!!!!!!!!!!!!!!!!!!!!!!!!!!!!!!!!!!!!!!!!!!!!!!!!!!!!!!!!!!!!!!!!!!!!!!!!!!!!!!!!!!!!!!!!!!!!!!!!!!!!!!!!!!!!!!!!!!!!!!!!!!!!!!!!!!!!!!!!!!!!!!!!!!!!!!!!!!!!!!!!!!!!!!!!!!!!!!!!!!!!!!!!!!!!!!!!!!!!!!!!!!!!!!!!!!!!!!!!!!!!!!!!!!!!!!!!!!!!!!!!!!!!!!!!!!!!!!!!!!!!!!!!!!!!!!!!!!!!!!!!!!!!!!!!!!!!!!!!!!!!!!!!!!!!!!!!!!!!!!!!!!!!!!!!!!!!!!!!!!!!!!!!!!!!!!!!!!!!!!!!!!!!!!!!!!!!!!!!!!!!!!!!!!!!!!!!!!!!!!!!!!!!!!!!!!!!!!!!!!!!!!!!!!!!!!!!!!!!!!!!!!!!!!!!!!!!!!!!!!!!!!!!!!!!!!!!!!!!!!!!!!!!!!!!!!!!!!!!!!!!!!!!!!!!!!!!!!!!!!!!!!!!!!!!!!!!!!!!!!!!!!!!!!!!!!!!!!!!!!!!!!!!!!!!!!!!!!!!!!!!!!!!!!!!!!!!!!!!!!!!!!!!!!!!!!!!!!!!!!!!!!!!!!!!!!!!!!!!!!!!!!!!!!!!!!!!!!!!!!!!!!!!!!!!!!!!!!!!!!!!!!!!!!!!!!!!!!!!!!!!!!!!!!!!!!!!!!!!!!!!!!!!!!!!!!!!!!!!!!!!!!!!!!!!!!!!!!!!!!!!!!!!!!!!!!!!!!!!!!!!!!!!!!!!!!!!!!!!!!!!!!!!!!!!!!!!!!!!!!!!!!!!!!!!!!!!!!!!!!!!!!!!!!!!!!!!!!!!!!!!!!!!!!!!!!!!!!!!!!!!!!!!!!!!!!!!!!!!!!!!!!!!!!!!!!!!!!!!!!!!!!!!!!!!!!!!!!!!!!!!!!!!!!!!!!!!!!!!!!!!!!!!!!!!!!!!!!!!!!!!!!!!!!!!!!!!!!!!!!!!!!!!!!!!!!!!!!!!!!!!!!!!!!!!!!!!!!!!!!!!!!!!!!!!!!!!!!!!!!!!!!!!!!!!!!!!!!!!!!!!!!!!!!!!!!!!!!!!!!!!!!!!!!!!!!!!!!!!!!!1!1"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635"/>
                        </a:xfrm>
                        <a:custGeom>
                          <a:avLst/>
                          <a:gdLst>
                            <a:gd name="T0" fmla="*/ 319 w 21600"/>
                            <a:gd name="T1" fmla="*/ 64 h 21600"/>
                            <a:gd name="T2" fmla="*/ 86 w 21600"/>
                            <a:gd name="T3" fmla="*/ 318 h 21600"/>
                            <a:gd name="T4" fmla="*/ 319 w 21600"/>
                            <a:gd name="T5" fmla="*/ 635 h 21600"/>
                            <a:gd name="T6" fmla="*/ 549 w 21600"/>
                            <a:gd name="T7" fmla="*/ 318 h 21600"/>
                            <a:gd name="T8" fmla="*/ 17694720 60000 65536"/>
                            <a:gd name="T9" fmla="*/ 11796480 60000 65536"/>
                            <a:gd name="T10" fmla="*/ 5898240 60000 65536"/>
                            <a:gd name="T11" fmla="*/ 0 60000 65536"/>
                            <a:gd name="T12" fmla="*/ 5034 w 21600"/>
                            <a:gd name="T13" fmla="*/ 2279 h 21600"/>
                            <a:gd name="T14" fmla="*/ 16566 w 21600"/>
                            <a:gd name="T15" fmla="*/ 13674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C23902" id="AutoShape 3" o:spid="_x0000_s1026" alt="7@2035B60C6@5E6@@B@7531365C7616@083FAG85&lt;:cL46525!!!!!!BIHO@]l46525!!!!!!!!!!111D15B66911BS3,18yyyy!Bnoushctuhno,Udlqm`ud^77/enb!!!!!!!!!!!!!!!!!!!!!!!!!!8286782AGURVD,M@QUNQ10BIHO@]k62133!!!!@B@33831104B44@B44C1104B44@B44C!!!!!!!!!!!!!!!!!!!!!!!!!!!!!!!!!!!!!!!!!!!!!!!!!!!!828C&gt;82AB6X41776!!!!!!BIHO@]x41776!!!!@7G014211053@8@401E11053@8@401E!!!!!!!!!!!!!!!!!!!!!!!!!!!!!!!!!!!!!!!!!!!!!!!!!!!!82&lt;9a82&lt;8MY41527@!!!!!BIHO@]y41527!!!!@7G00371102E237@CC41102E237@CC4!!!!!!!!!!!!!!!!!!!!!!!!!!!!!!!!!!!!!!!!!!!!!!!!!!!!!!!!!!!!!!!!!!!!!!!!!!!!!!!!!!!!!!!!!!!!!!!!!!!!!!!!!!!!!!!!!!!!!!!!!!!!!!!!!!!!!!!!!!!!!!!!!!!!!!!!!!!!!!!!!!!!!!!!!!!!!!!!!!!!!!!!!!!!!!!!!!!!!!!!!!!!!!!!!!!!!!!!!!!!!!!!!!!!!!!!!!!!!!!!!!!!!!!!!!!!!!!!!!!!!!!!!!!!!!!!!!!!!!!!!!!!!!!!!!!!!!!!!!!!!!!!!!!!!!!!!!!!!!!!!!!!!!!!!!!!!!!!!!!!!!!!!!!!!!!!!!!!!!!!!!!!!!!!!!!!!!!!!!!!!!!!!!!!!!!!!!!!!!!!!!!!!!!!!!!!!!!!!!!!!!!!!!!!!!!!!!!!!!!!!!!!!!!!!!!!!!!!!!!!!!!!!!!!!!!!!!!!!!!!!!!!!!!!!!!!!!!!!!!!!!!!!!!!!!!!!!!!!!!!!!!!!!!!!!!!!!!!!!!!!!!!!!!!!!!!!!!!!!!!!!!!!!!!!!!!!!!!!!!!!!!!!!!!!!!!!!!!!!!!!!!!!!!!!!!!!!!!!!!!!!!!!!!!!!!!!!!!!!!!!!!!!!!!!!!!!!!!!!!!!!!!!!!!!!!!!!!!!!!!!!!!!!!!!!!!!!!!!!!!!!!!!!!!!!!!!!!!!!!!!!!!!!!!!!!!!!!!!!!!!!!!!!!!!!!!!!!!!!!!!!!!!!!!!!!!!!!!!!!!!!!!!!!!!!!!!!!!!!!!!!!!!!!!!!!!!!!!!!!!!!!!!!!!!!!!!!!!!!!!!!!!!!!!!!!!!!!!!!!!!!!!!!!!!!!!!!!!!!!!!!!!!!!!!!!!!!!!!!!!!!!!!!!!!!!!!!!!!!!!!!!!!!!!!!!!!!!!!!!!!!!!!!!!!!!!!!!!!!!!!!!!!!!!!!!!!!!!!!!!!!!!!!!!!!!!!!!!!!!!!!!!!!!!!!!!!!!!!!!!!!!!!!!!!!!!!!!!!!!!!!!!!!!!!!!!!!!!!!!!!!!!!!!!!!!!!!!!!!!!!!!!!!!!!!!!!!!!!!!!!!!!!!!!!!!!!!!!!!!!!!!!!!!!!!!!!!!!!!!!!!!!!!!!!!!!!!!!!!!!!!!!!!!!!!!!!!!!!!!!!!!!!!!!!!!!!!!!!!!!!!!!!!!!!!!!!!!!!!!!!!!!!!!!!!!!!!!!!!!!!!!!!!!!!!!!!!!!!!!!!!!!!!!!!!!!!!!!!!!!!!!!!!!!!!!!!!!!!!!!!!!!!!!!!!!!!!!!!!!!!!!!!!!!!!!!!!!!!!!!!!!!!!!!!!!!!!!!!!!!!!!!!!!!!!!!!!!!!!!!!!!!!!!!!!!!!!!!!!!!!!!!!!!!!!!!!!!!!!!!!!!!!!!!!!!!!!!!!!!!!!!!!!!!!!!!!!!!!!!!!!!!!!!!!!!!!!!!!!!!!!!!!!!!!!!!!!!!!!!!!!!!!!!!!!!!!!!!!!!!!!!!!!!!!!!!!!!!!!!!!!!!!!!!!!!!!!!!!!!!!!!!!!!!!!!!!!!!!!!!!!!!!!!!!!!!!!!!!!!!!!!!!!!!!!!!!!!!!!!!!!!!!!!!!!!!!!!!!!!!!!!!!!!!!!!!!!!!!!!!!!!!!!!!!!!!!!!!!!!!!!!!!!!!!!!!!!!!!!!!!!!!!!!!!!!!!!!!!!!!!!!!!!!!!!!!!!!!!!!!!!!!!!!!!!!!!!!!!!!!!!!!!!!!!!!!!!!!!!!!!!!!!!!!!!!!!!!!!!!!!!!!!!!!!!!!!!!!!!!!!!!!!!!!!!!!!!!!!!!!!!!!!!!!!!!!!!!!!!!!!!!!!!!!!!!!!!!!!!!!!!!!!!!!!!!!!!!!!!!!!!!!!!!!!!!!!!!!!!!!!!!!!!!!!!!!!!!!!!!!!!!!!!!!!!!!!!!!!!!!!!!!!!!!!!!!!!!!!!!!!!!!!!!!1!1" style="position:absolute;margin-left:0;margin-top:0;width:.05pt;height:.05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&#1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o:connecttype="custom" o:connectlocs="9,2;3,9;9,19;16,9" o:connectangles="270,180,90,0" textboxrect="5034,2279,16566,13674"/>
                <w10:anchorlock/>
              </v:shape>
            </w:pict>
          </mc:Fallback>
        </mc:AlternateContent>
      </w:r>
    </w:p>
    <w:sectPr w:rsidR="00F72F64" w:rsidRPr="002B65BE">
      <w:headerReference w:type="default" r:id="rId16"/>
      <w:footerReference w:type="default" r:id="rId1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2BE1" w:rsidRDefault="00152BE1">
      <w:r>
        <w:separator/>
      </w:r>
    </w:p>
  </w:endnote>
  <w:endnote w:type="continuationSeparator" w:id="0">
    <w:p w:rsidR="00152BE1" w:rsidRDefault="00152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0B41" w:rsidRDefault="00BB16FC">
    <w:pPr>
      <w:pStyle w:val="Footer"/>
      <w:tabs>
        <w:tab w:val="clear" w:pos="6480"/>
        <w:tab w:val="center" w:pos="4680"/>
        <w:tab w:val="right" w:pos="9360"/>
      </w:tabs>
    </w:pPr>
    <w:r>
      <w:t>Liaison</w:t>
    </w:r>
    <w:r w:rsidR="00DF2863">
      <w:t xml:space="preserve"> Statement</w:t>
    </w:r>
    <w:r>
      <w:tab/>
      <w:t>pag</w:t>
    </w:r>
    <w:r w:rsidR="00030B41">
      <w:t xml:space="preserve">e </w:t>
    </w:r>
    <w:r w:rsidR="00030B41">
      <w:fldChar w:fldCharType="begin"/>
    </w:r>
    <w:r w:rsidR="00030B41">
      <w:instrText xml:space="preserve">page </w:instrText>
    </w:r>
    <w:r w:rsidR="00030B41">
      <w:fldChar w:fldCharType="separate"/>
    </w:r>
    <w:r w:rsidR="00E77D07">
      <w:rPr>
        <w:noProof/>
      </w:rPr>
      <w:t>4</w:t>
    </w:r>
    <w:r w:rsidR="00030B41">
      <w:fldChar w:fldCharType="end"/>
    </w:r>
    <w:r w:rsidR="00030B41">
      <w:tab/>
    </w:r>
    <w:r w:rsidR="00273D71">
      <w:fldChar w:fldCharType="begin"/>
    </w:r>
    <w:r w:rsidR="00273D71">
      <w:instrText xml:space="preserve"> COMMENTS  \* MERGEFORMAT </w:instrText>
    </w:r>
    <w:r w:rsidR="00273D71">
      <w:fldChar w:fldCharType="separate"/>
    </w:r>
    <w:proofErr w:type="spellStart"/>
    <w:r w:rsidR="00654700">
      <w:t>DorothyStanley</w:t>
    </w:r>
    <w:proofErr w:type="spellEnd"/>
    <w:r w:rsidR="00654700">
      <w:t>, HP Enterprise</w:t>
    </w:r>
    <w:r w:rsidR="00273D71">
      <w:fldChar w:fldCharType="end"/>
    </w:r>
  </w:p>
  <w:p w:rsidR="00030B41" w:rsidRDefault="00030B4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2BE1" w:rsidRDefault="00152BE1">
      <w:r>
        <w:separator/>
      </w:r>
    </w:p>
  </w:footnote>
  <w:footnote w:type="continuationSeparator" w:id="0">
    <w:p w:rsidR="00152BE1" w:rsidRDefault="00152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0B41" w:rsidRDefault="00273D71">
    <w:pPr>
      <w:pStyle w:val="Header"/>
      <w:tabs>
        <w:tab w:val="clear" w:pos="6480"/>
        <w:tab w:val="center" w:pos="4680"/>
        <w:tab w:val="right" w:pos="9360"/>
      </w:tabs>
    </w:pPr>
    <w:r>
      <w:fldChar w:fldCharType="begin"/>
    </w:r>
    <w:r>
      <w:instrText xml:space="preserve"> KEYWORDS  \* MERGEFORMAT </w:instrText>
    </w:r>
    <w:r>
      <w:fldChar w:fldCharType="separate"/>
    </w:r>
    <w:r w:rsidR="00F033E7">
      <w:t>September 201</w:t>
    </w:r>
    <w:r w:rsidR="00A24F64">
      <w:t>8</w:t>
    </w:r>
    <w:r>
      <w:fldChar w:fldCharType="end"/>
    </w:r>
    <w:r w:rsidR="00030B41">
      <w:tab/>
    </w:r>
    <w:r w:rsidR="00030B41">
      <w:tab/>
    </w:r>
    <w:fldSimple w:instr=" TITLE  \* MERGEFORMAT ">
      <w:r w:rsidR="0075034D">
        <w:t>doc.: IEEE 802.11-1</w:t>
      </w:r>
      <w:r w:rsidR="00A24F64">
        <w:t>8</w:t>
      </w:r>
      <w:r w:rsidR="0075034D">
        <w:t>/1561</w:t>
      </w:r>
      <w:r w:rsidR="00F033E7">
        <w:t>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2FEB54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56A8E298"/>
    <w:lvl w:ilvl="0">
      <w:numFmt w:val="bullet"/>
      <w:lvlText w:val="*"/>
      <w:lvlJc w:val="left"/>
    </w:lvl>
  </w:abstractNum>
  <w:abstractNum w:abstractNumId="2" w15:restartNumberingAfterBreak="0">
    <w:nsid w:val="03C12D5A"/>
    <w:multiLevelType w:val="hybridMultilevel"/>
    <w:tmpl w:val="384631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D57A09"/>
    <w:multiLevelType w:val="hybridMultilevel"/>
    <w:tmpl w:val="01BCC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1003B3"/>
    <w:multiLevelType w:val="hybridMultilevel"/>
    <w:tmpl w:val="2DC655CE"/>
    <w:lvl w:ilvl="0" w:tplc="3FDA0114">
      <w:start w:val="1"/>
      <w:numFmt w:val="bullet"/>
      <w:lvlText w:val="•"/>
      <w:lvlJc w:val="left"/>
      <w:pPr>
        <w:ind w:left="3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C0B09F16">
      <w:start w:val="1"/>
      <w:numFmt w:val="bullet"/>
      <w:lvlText w:val="o"/>
      <w:lvlJc w:val="left"/>
      <w:pPr>
        <w:ind w:left="9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A8507446">
      <w:start w:val="1"/>
      <w:numFmt w:val="bullet"/>
      <w:lvlRestart w:val="0"/>
      <w:lvlText w:val="o"/>
      <w:lvlJc w:val="left"/>
      <w:pPr>
        <w:ind w:left="14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02B2A5AA">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0D4C7A34">
      <w:start w:val="1"/>
      <w:numFmt w:val="bullet"/>
      <w:lvlText w:val="o"/>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929AAC4E">
      <w:start w:val="1"/>
      <w:numFmt w:val="bullet"/>
      <w:lvlText w:val="▪"/>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DB26C008">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91A87534">
      <w:start w:val="1"/>
      <w:numFmt w:val="bullet"/>
      <w:lvlText w:val="o"/>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D8D29FD6">
      <w:start w:val="1"/>
      <w:numFmt w:val="bullet"/>
      <w:lvlText w:val="▪"/>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E8663FE"/>
    <w:multiLevelType w:val="hybridMultilevel"/>
    <w:tmpl w:val="A93ABB3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6" w15:restartNumberingAfterBreak="0">
    <w:nsid w:val="18727A2A"/>
    <w:multiLevelType w:val="hybridMultilevel"/>
    <w:tmpl w:val="047C431E"/>
    <w:lvl w:ilvl="0" w:tplc="3138B1DA">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BF26B1E">
      <w:start w:val="1"/>
      <w:numFmt w:val="bullet"/>
      <w:lvlText w:val="o"/>
      <w:lvlJc w:val="left"/>
      <w:pPr>
        <w:ind w:left="14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DD84B558">
      <w:start w:val="1"/>
      <w:numFmt w:val="bullet"/>
      <w:lvlText w:val="▪"/>
      <w:lvlJc w:val="left"/>
      <w:pPr>
        <w:ind w:left="180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61D24E60">
      <w:start w:val="1"/>
      <w:numFmt w:val="bullet"/>
      <w:lvlText w:val="•"/>
      <w:lvlJc w:val="left"/>
      <w:pPr>
        <w:ind w:left="252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3420FE66">
      <w:start w:val="1"/>
      <w:numFmt w:val="bullet"/>
      <w:lvlText w:val="o"/>
      <w:lvlJc w:val="left"/>
      <w:pPr>
        <w:ind w:left="324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13A872B0">
      <w:start w:val="1"/>
      <w:numFmt w:val="bullet"/>
      <w:lvlText w:val="▪"/>
      <w:lvlJc w:val="left"/>
      <w:pPr>
        <w:ind w:left="396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6B6EBBAA">
      <w:start w:val="1"/>
      <w:numFmt w:val="bullet"/>
      <w:lvlText w:val="•"/>
      <w:lvlJc w:val="left"/>
      <w:pPr>
        <w:ind w:left="468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D83ABCC0">
      <w:start w:val="1"/>
      <w:numFmt w:val="bullet"/>
      <w:lvlText w:val="o"/>
      <w:lvlJc w:val="left"/>
      <w:pPr>
        <w:ind w:left="540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8CD40458">
      <w:start w:val="1"/>
      <w:numFmt w:val="bullet"/>
      <w:lvlText w:val="▪"/>
      <w:lvlJc w:val="left"/>
      <w:pPr>
        <w:ind w:left="612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9A17ACC"/>
    <w:multiLevelType w:val="hybridMultilevel"/>
    <w:tmpl w:val="7ED08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5650D"/>
    <w:multiLevelType w:val="hybridMultilevel"/>
    <w:tmpl w:val="15F24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247714"/>
    <w:multiLevelType w:val="hybridMultilevel"/>
    <w:tmpl w:val="001220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0F45B07"/>
    <w:multiLevelType w:val="hybridMultilevel"/>
    <w:tmpl w:val="C36ED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11681F"/>
    <w:multiLevelType w:val="hybridMultilevel"/>
    <w:tmpl w:val="3D927D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9D33492"/>
    <w:multiLevelType w:val="hybridMultilevel"/>
    <w:tmpl w:val="FF18C4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E407BA5"/>
    <w:multiLevelType w:val="hybridMultilevel"/>
    <w:tmpl w:val="8F0C5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0584E8A"/>
    <w:multiLevelType w:val="hybridMultilevel"/>
    <w:tmpl w:val="A5960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0E2633"/>
    <w:multiLevelType w:val="hybridMultilevel"/>
    <w:tmpl w:val="B9FA3E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1973B14"/>
    <w:multiLevelType w:val="hybridMultilevel"/>
    <w:tmpl w:val="6920759A"/>
    <w:lvl w:ilvl="0" w:tplc="E2BAAE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31C64CB"/>
    <w:multiLevelType w:val="hybridMultilevel"/>
    <w:tmpl w:val="0F8EFD7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62A261E"/>
    <w:multiLevelType w:val="hybridMultilevel"/>
    <w:tmpl w:val="1CFC30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8177A24"/>
    <w:multiLevelType w:val="hybridMultilevel"/>
    <w:tmpl w:val="1BC0D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9C1DBB"/>
    <w:multiLevelType w:val="hybridMultilevel"/>
    <w:tmpl w:val="8714A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D81FD6"/>
    <w:multiLevelType w:val="hybridMultilevel"/>
    <w:tmpl w:val="0A582B14"/>
    <w:lvl w:ilvl="0" w:tplc="E3EEC700">
      <w:start w:val="1"/>
      <w:numFmt w:val="bullet"/>
      <w:lvlText w:val="•"/>
      <w:lvlJc w:val="left"/>
      <w:pPr>
        <w:ind w:left="3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EE48F786">
      <w:start w:val="1"/>
      <w:numFmt w:val="bullet"/>
      <w:lvlText w:val="o"/>
      <w:lvlJc w:val="left"/>
      <w:pPr>
        <w:ind w:left="9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991ADF06">
      <w:start w:val="1"/>
      <w:numFmt w:val="bullet"/>
      <w:lvlRestart w:val="0"/>
      <w:lvlText w:val="o"/>
      <w:lvlJc w:val="left"/>
      <w:pPr>
        <w:ind w:left="14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69FEB704">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8B465E48">
      <w:start w:val="1"/>
      <w:numFmt w:val="bullet"/>
      <w:lvlText w:val="o"/>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54EEC39E">
      <w:start w:val="1"/>
      <w:numFmt w:val="bullet"/>
      <w:lvlText w:val="▪"/>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1AAA3628">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F95CDC88">
      <w:start w:val="1"/>
      <w:numFmt w:val="bullet"/>
      <w:lvlText w:val="o"/>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C7BACC4A">
      <w:start w:val="1"/>
      <w:numFmt w:val="bullet"/>
      <w:lvlText w:val="▪"/>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E3963D5"/>
    <w:multiLevelType w:val="hybridMultilevel"/>
    <w:tmpl w:val="72ACD06E"/>
    <w:lvl w:ilvl="0" w:tplc="BE288092">
      <w:start w:val="1"/>
      <w:numFmt w:val="decimal"/>
      <w:lvlText w:val="[%1]"/>
      <w:lvlJc w:val="left"/>
      <w:pPr>
        <w:ind w:left="4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28AA3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E5A697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0F04F3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BCA104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118825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B08D14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E1001B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592B38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8FB15AE"/>
    <w:multiLevelType w:val="hybridMultilevel"/>
    <w:tmpl w:val="BD1EB2E4"/>
    <w:lvl w:ilvl="0" w:tplc="18C49D3E">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E73CD0"/>
    <w:multiLevelType w:val="hybridMultilevel"/>
    <w:tmpl w:val="E036188A"/>
    <w:lvl w:ilvl="0" w:tplc="290CF7A4">
      <w:start w:val="12"/>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5" w15:restartNumberingAfterBreak="0">
    <w:nsid w:val="512821DD"/>
    <w:multiLevelType w:val="hybridMultilevel"/>
    <w:tmpl w:val="AD2286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338524F"/>
    <w:multiLevelType w:val="hybridMultilevel"/>
    <w:tmpl w:val="CA92E110"/>
    <w:lvl w:ilvl="0" w:tplc="D6DC65FE">
      <w:start w:val="1"/>
      <w:numFmt w:val="bullet"/>
      <w:lvlText w:val="-"/>
      <w:lvlJc w:val="left"/>
      <w:pPr>
        <w:ind w:left="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EEEC678">
      <w:start w:val="1"/>
      <w:numFmt w:val="bullet"/>
      <w:lvlText w:val="o"/>
      <w:lvlJc w:val="left"/>
      <w:pPr>
        <w:ind w:left="12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B10B39C">
      <w:start w:val="1"/>
      <w:numFmt w:val="bullet"/>
      <w:lvlText w:val="▪"/>
      <w:lvlJc w:val="left"/>
      <w:pPr>
        <w:ind w:left="19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9FC8BCA">
      <w:start w:val="1"/>
      <w:numFmt w:val="bullet"/>
      <w:lvlText w:val="•"/>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9C6D616">
      <w:start w:val="1"/>
      <w:numFmt w:val="bullet"/>
      <w:lvlText w:val="o"/>
      <w:lvlJc w:val="left"/>
      <w:pPr>
        <w:ind w:left="33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28685EC">
      <w:start w:val="1"/>
      <w:numFmt w:val="bullet"/>
      <w:lvlText w:val="▪"/>
      <w:lvlJc w:val="left"/>
      <w:pPr>
        <w:ind w:left="41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D94517A">
      <w:start w:val="1"/>
      <w:numFmt w:val="bullet"/>
      <w:lvlText w:val="•"/>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0EC70A0">
      <w:start w:val="1"/>
      <w:numFmt w:val="bullet"/>
      <w:lvlText w:val="o"/>
      <w:lvlJc w:val="left"/>
      <w:pPr>
        <w:ind w:left="55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D5C2E7E">
      <w:start w:val="1"/>
      <w:numFmt w:val="bullet"/>
      <w:lvlText w:val="▪"/>
      <w:lvlJc w:val="left"/>
      <w:pPr>
        <w:ind w:left="6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39661D3"/>
    <w:multiLevelType w:val="hybridMultilevel"/>
    <w:tmpl w:val="09C402BE"/>
    <w:lvl w:ilvl="0" w:tplc="04090001">
      <w:start w:val="1"/>
      <w:numFmt w:val="bullet"/>
      <w:lvlText w:val=""/>
      <w:lvlJc w:val="left"/>
      <w:pPr>
        <w:ind w:left="720" w:hanging="360"/>
      </w:pPr>
      <w:rPr>
        <w:rFonts w:ascii="Symbol" w:hAnsi="Symbol" w:hint="default"/>
      </w:rPr>
    </w:lvl>
    <w:lvl w:ilvl="1" w:tplc="B10C86A0">
      <w:start w:val="1"/>
      <w:numFmt w:val="bullet"/>
      <w:lvlText w:val="-"/>
      <w:lvlJc w:val="left"/>
      <w:pPr>
        <w:ind w:left="1440" w:hanging="360"/>
      </w:pPr>
      <w:rPr>
        <w:rFonts w:ascii="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9AF6678"/>
    <w:multiLevelType w:val="hybridMultilevel"/>
    <w:tmpl w:val="8B443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1E0011"/>
    <w:multiLevelType w:val="hybridMultilevel"/>
    <w:tmpl w:val="6A00DF80"/>
    <w:lvl w:ilvl="0" w:tplc="C6E241C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15A64BC">
      <w:start w:val="1"/>
      <w:numFmt w:val="decimal"/>
      <w:lvlRestart w:val="0"/>
      <w:lvlText w:val="%2."/>
      <w:lvlJc w:val="left"/>
      <w:pPr>
        <w:ind w:left="7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F9CED70">
      <w:start w:val="1"/>
      <w:numFmt w:val="lowerRoman"/>
      <w:lvlText w:val="%3"/>
      <w:lvlJc w:val="left"/>
      <w:pPr>
        <w:ind w:left="14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94851D0">
      <w:start w:val="1"/>
      <w:numFmt w:val="decimal"/>
      <w:lvlText w:val="%4"/>
      <w:lvlJc w:val="left"/>
      <w:pPr>
        <w:ind w:left="22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ED65216">
      <w:start w:val="1"/>
      <w:numFmt w:val="lowerLetter"/>
      <w:lvlText w:val="%5"/>
      <w:lvlJc w:val="left"/>
      <w:pPr>
        <w:ind w:left="29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63477EE">
      <w:start w:val="1"/>
      <w:numFmt w:val="lowerRoman"/>
      <w:lvlText w:val="%6"/>
      <w:lvlJc w:val="left"/>
      <w:pPr>
        <w:ind w:left="3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305B90">
      <w:start w:val="1"/>
      <w:numFmt w:val="decimal"/>
      <w:lvlText w:val="%7"/>
      <w:lvlJc w:val="left"/>
      <w:pPr>
        <w:ind w:left="4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974AE08">
      <w:start w:val="1"/>
      <w:numFmt w:val="lowerLetter"/>
      <w:lvlText w:val="%8"/>
      <w:lvlJc w:val="left"/>
      <w:pPr>
        <w:ind w:left="5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750DFEA">
      <w:start w:val="1"/>
      <w:numFmt w:val="lowerRoman"/>
      <w:lvlText w:val="%9"/>
      <w:lvlJc w:val="left"/>
      <w:pPr>
        <w:ind w:left="5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EBA4C86"/>
    <w:multiLevelType w:val="hybridMultilevel"/>
    <w:tmpl w:val="FEAE0020"/>
    <w:lvl w:ilvl="0" w:tplc="18C49D3E">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FA6E5F"/>
    <w:multiLevelType w:val="hybridMultilevel"/>
    <w:tmpl w:val="EA183BD4"/>
    <w:lvl w:ilvl="0" w:tplc="B492C65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562B1F2">
      <w:start w:val="1"/>
      <w:numFmt w:val="decimal"/>
      <w:lvlRestart w:val="0"/>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28ABDC4">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4D61B68">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08C2C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662A74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85A80AC">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5103D7E">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10B31A">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B8102A2"/>
    <w:multiLevelType w:val="hybridMultilevel"/>
    <w:tmpl w:val="81D2B3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E7806E5"/>
    <w:multiLevelType w:val="hybridMultilevel"/>
    <w:tmpl w:val="4600E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5"/>
  </w:num>
  <w:num w:numId="3">
    <w:abstractNumId w:val="32"/>
  </w:num>
  <w:num w:numId="4">
    <w:abstractNumId w:val="2"/>
  </w:num>
  <w:num w:numId="5">
    <w:abstractNumId w:val="18"/>
  </w:num>
  <w:num w:numId="6">
    <w:abstractNumId w:val="9"/>
  </w:num>
  <w:num w:numId="7">
    <w:abstractNumId w:val="13"/>
  </w:num>
  <w:num w:numId="8">
    <w:abstractNumId w:val="1"/>
    <w:lvlOverride w:ilvl="0">
      <w:lvl w:ilvl="0">
        <w:start w:val="1"/>
        <w:numFmt w:val="bullet"/>
        <w:lvlText w:val="8.4.2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8.4.2.1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Figure 8-85—"/>
        <w:legacy w:legacy="1" w:legacySpace="0" w:legacyIndent="0"/>
        <w:lvlJc w:val="center"/>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Table 8-55—"/>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8"/>
  </w:num>
  <w:num w:numId="15">
    <w:abstractNumId w:val="17"/>
  </w:num>
  <w:num w:numId="16">
    <w:abstractNumId w:val="28"/>
  </w:num>
  <w:num w:numId="17">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9"/>
  </w:num>
  <w:num w:numId="20">
    <w:abstractNumId w:val="15"/>
  </w:num>
  <w:num w:numId="21">
    <w:abstractNumId w:val="12"/>
  </w:num>
  <w:num w:numId="22">
    <w:abstractNumId w:val="27"/>
  </w:num>
  <w:num w:numId="23">
    <w:abstractNumId w:val="20"/>
  </w:num>
  <w:num w:numId="24">
    <w:abstractNumId w:val="14"/>
  </w:num>
  <w:num w:numId="25">
    <w:abstractNumId w:val="33"/>
  </w:num>
  <w:num w:numId="26">
    <w:abstractNumId w:val="7"/>
  </w:num>
  <w:num w:numId="27">
    <w:abstractNumId w:val="3"/>
  </w:num>
  <w:num w:numId="28">
    <w:abstractNumId w:val="29"/>
  </w:num>
  <w:num w:numId="29">
    <w:abstractNumId w:val="31"/>
  </w:num>
  <w:num w:numId="30">
    <w:abstractNumId w:val="22"/>
  </w:num>
  <w:num w:numId="31">
    <w:abstractNumId w:val="6"/>
  </w:num>
  <w:num w:numId="32">
    <w:abstractNumId w:val="4"/>
  </w:num>
  <w:num w:numId="33">
    <w:abstractNumId w:val="21"/>
  </w:num>
  <w:num w:numId="34">
    <w:abstractNumId w:val="26"/>
  </w:num>
  <w:num w:numId="35">
    <w:abstractNumId w:val="10"/>
  </w:num>
  <w:num w:numId="36">
    <w:abstractNumId w:val="30"/>
  </w:num>
  <w:num w:numId="37">
    <w:abstractNumId w:val="23"/>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amilton, Mark">
    <w15:presenceInfo w15:providerId="None" w15:userId="Hamilton, Mar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58"/>
  <w:displayBackgroundShape/>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EA1"/>
    <w:rsid w:val="00001ECD"/>
    <w:rsid w:val="0000217E"/>
    <w:rsid w:val="000024DC"/>
    <w:rsid w:val="00004696"/>
    <w:rsid w:val="000075B9"/>
    <w:rsid w:val="0001042B"/>
    <w:rsid w:val="000105CB"/>
    <w:rsid w:val="0001433F"/>
    <w:rsid w:val="00014492"/>
    <w:rsid w:val="000152A0"/>
    <w:rsid w:val="00015CFD"/>
    <w:rsid w:val="000201CD"/>
    <w:rsid w:val="0002036C"/>
    <w:rsid w:val="000229E8"/>
    <w:rsid w:val="000232F5"/>
    <w:rsid w:val="00026EE1"/>
    <w:rsid w:val="0002769D"/>
    <w:rsid w:val="00030824"/>
    <w:rsid w:val="00030B41"/>
    <w:rsid w:val="000316A6"/>
    <w:rsid w:val="00034AD8"/>
    <w:rsid w:val="00034BF8"/>
    <w:rsid w:val="000367C8"/>
    <w:rsid w:val="00037001"/>
    <w:rsid w:val="00042519"/>
    <w:rsid w:val="00045133"/>
    <w:rsid w:val="00050CB8"/>
    <w:rsid w:val="00050E9D"/>
    <w:rsid w:val="00051A3E"/>
    <w:rsid w:val="00054CC4"/>
    <w:rsid w:val="0005568E"/>
    <w:rsid w:val="00055C69"/>
    <w:rsid w:val="00056285"/>
    <w:rsid w:val="00056611"/>
    <w:rsid w:val="00060A65"/>
    <w:rsid w:val="00062277"/>
    <w:rsid w:val="00063ED6"/>
    <w:rsid w:val="00066B0B"/>
    <w:rsid w:val="000673E1"/>
    <w:rsid w:val="00073537"/>
    <w:rsid w:val="00076237"/>
    <w:rsid w:val="000769F8"/>
    <w:rsid w:val="00076FCD"/>
    <w:rsid w:val="00080A77"/>
    <w:rsid w:val="00080DE0"/>
    <w:rsid w:val="000816FE"/>
    <w:rsid w:val="000817C1"/>
    <w:rsid w:val="00083CAF"/>
    <w:rsid w:val="000845D7"/>
    <w:rsid w:val="0008574D"/>
    <w:rsid w:val="00086D4E"/>
    <w:rsid w:val="00094618"/>
    <w:rsid w:val="000951EA"/>
    <w:rsid w:val="00095EF4"/>
    <w:rsid w:val="000A0317"/>
    <w:rsid w:val="000A0AEC"/>
    <w:rsid w:val="000A1E90"/>
    <w:rsid w:val="000A2B1F"/>
    <w:rsid w:val="000A3091"/>
    <w:rsid w:val="000A31AD"/>
    <w:rsid w:val="000A3BBE"/>
    <w:rsid w:val="000A3C86"/>
    <w:rsid w:val="000C0112"/>
    <w:rsid w:val="000C15E2"/>
    <w:rsid w:val="000C196C"/>
    <w:rsid w:val="000C1993"/>
    <w:rsid w:val="000C43C2"/>
    <w:rsid w:val="000C4833"/>
    <w:rsid w:val="000C61BB"/>
    <w:rsid w:val="000C6DFC"/>
    <w:rsid w:val="000C71AC"/>
    <w:rsid w:val="000D0D9B"/>
    <w:rsid w:val="000D3FCC"/>
    <w:rsid w:val="000D47CD"/>
    <w:rsid w:val="000D6132"/>
    <w:rsid w:val="000D685B"/>
    <w:rsid w:val="000D6D25"/>
    <w:rsid w:val="000E0342"/>
    <w:rsid w:val="000E1DF1"/>
    <w:rsid w:val="000E1EBA"/>
    <w:rsid w:val="000E4854"/>
    <w:rsid w:val="000E5759"/>
    <w:rsid w:val="000E5E4C"/>
    <w:rsid w:val="000F2EAA"/>
    <w:rsid w:val="000F35DD"/>
    <w:rsid w:val="000F4CCA"/>
    <w:rsid w:val="000F6DCA"/>
    <w:rsid w:val="000F755B"/>
    <w:rsid w:val="00100457"/>
    <w:rsid w:val="00100C74"/>
    <w:rsid w:val="00101443"/>
    <w:rsid w:val="00102F0D"/>
    <w:rsid w:val="0010634E"/>
    <w:rsid w:val="00107912"/>
    <w:rsid w:val="00111260"/>
    <w:rsid w:val="00111EA1"/>
    <w:rsid w:val="0011304B"/>
    <w:rsid w:val="00115F46"/>
    <w:rsid w:val="00117180"/>
    <w:rsid w:val="00120EB9"/>
    <w:rsid w:val="00121D79"/>
    <w:rsid w:val="0012296B"/>
    <w:rsid w:val="00124252"/>
    <w:rsid w:val="00130F8A"/>
    <w:rsid w:val="00131EB1"/>
    <w:rsid w:val="0013281C"/>
    <w:rsid w:val="00133007"/>
    <w:rsid w:val="001343EC"/>
    <w:rsid w:val="00137510"/>
    <w:rsid w:val="00141089"/>
    <w:rsid w:val="00143B6A"/>
    <w:rsid w:val="001453AE"/>
    <w:rsid w:val="00145C47"/>
    <w:rsid w:val="001512FE"/>
    <w:rsid w:val="001529C7"/>
    <w:rsid w:val="00152BE1"/>
    <w:rsid w:val="0015317B"/>
    <w:rsid w:val="0015627C"/>
    <w:rsid w:val="00156ECA"/>
    <w:rsid w:val="00161614"/>
    <w:rsid w:val="001673AF"/>
    <w:rsid w:val="00167CCD"/>
    <w:rsid w:val="00167F24"/>
    <w:rsid w:val="0017075E"/>
    <w:rsid w:val="00171BBC"/>
    <w:rsid w:val="00172A88"/>
    <w:rsid w:val="00174295"/>
    <w:rsid w:val="001742D4"/>
    <w:rsid w:val="00182403"/>
    <w:rsid w:val="0018275B"/>
    <w:rsid w:val="001830C3"/>
    <w:rsid w:val="001853D4"/>
    <w:rsid w:val="001856ED"/>
    <w:rsid w:val="001866BF"/>
    <w:rsid w:val="00187D17"/>
    <w:rsid w:val="00190C06"/>
    <w:rsid w:val="00190CCE"/>
    <w:rsid w:val="00192F8C"/>
    <w:rsid w:val="00193691"/>
    <w:rsid w:val="001938A1"/>
    <w:rsid w:val="001951D5"/>
    <w:rsid w:val="001961DD"/>
    <w:rsid w:val="001975EA"/>
    <w:rsid w:val="001A265D"/>
    <w:rsid w:val="001A335F"/>
    <w:rsid w:val="001A5F5F"/>
    <w:rsid w:val="001A7882"/>
    <w:rsid w:val="001B2382"/>
    <w:rsid w:val="001B4065"/>
    <w:rsid w:val="001B4569"/>
    <w:rsid w:val="001B545B"/>
    <w:rsid w:val="001B6703"/>
    <w:rsid w:val="001B7529"/>
    <w:rsid w:val="001B7928"/>
    <w:rsid w:val="001C075C"/>
    <w:rsid w:val="001C2462"/>
    <w:rsid w:val="001C5364"/>
    <w:rsid w:val="001C70B4"/>
    <w:rsid w:val="001D2606"/>
    <w:rsid w:val="001D267B"/>
    <w:rsid w:val="001D2919"/>
    <w:rsid w:val="001D361C"/>
    <w:rsid w:val="001D4824"/>
    <w:rsid w:val="001D54E1"/>
    <w:rsid w:val="001D6532"/>
    <w:rsid w:val="001D6B11"/>
    <w:rsid w:val="001D75CB"/>
    <w:rsid w:val="001E37EB"/>
    <w:rsid w:val="001E4D1F"/>
    <w:rsid w:val="001E7C53"/>
    <w:rsid w:val="001F1257"/>
    <w:rsid w:val="001F1ED3"/>
    <w:rsid w:val="001F341E"/>
    <w:rsid w:val="001F53A4"/>
    <w:rsid w:val="001F581B"/>
    <w:rsid w:val="001F5E53"/>
    <w:rsid w:val="001F7CBA"/>
    <w:rsid w:val="00200884"/>
    <w:rsid w:val="00201BC8"/>
    <w:rsid w:val="00201F0D"/>
    <w:rsid w:val="0020291B"/>
    <w:rsid w:val="00202CF0"/>
    <w:rsid w:val="00203833"/>
    <w:rsid w:val="00206038"/>
    <w:rsid w:val="00206DF0"/>
    <w:rsid w:val="00207E89"/>
    <w:rsid w:val="00210DCB"/>
    <w:rsid w:val="002132E8"/>
    <w:rsid w:val="00217DDF"/>
    <w:rsid w:val="0022263D"/>
    <w:rsid w:val="002235F8"/>
    <w:rsid w:val="00223F44"/>
    <w:rsid w:val="00226E7C"/>
    <w:rsid w:val="00231981"/>
    <w:rsid w:val="00231B62"/>
    <w:rsid w:val="002324DB"/>
    <w:rsid w:val="00232B6A"/>
    <w:rsid w:val="00235C69"/>
    <w:rsid w:val="002362D2"/>
    <w:rsid w:val="00237386"/>
    <w:rsid w:val="002429FC"/>
    <w:rsid w:val="00244C02"/>
    <w:rsid w:val="00244F07"/>
    <w:rsid w:val="0024652A"/>
    <w:rsid w:val="0024712B"/>
    <w:rsid w:val="0025006C"/>
    <w:rsid w:val="002503E5"/>
    <w:rsid w:val="0025132B"/>
    <w:rsid w:val="002523C4"/>
    <w:rsid w:val="002530EC"/>
    <w:rsid w:val="00256DB6"/>
    <w:rsid w:val="00257B06"/>
    <w:rsid w:val="0026237A"/>
    <w:rsid w:val="00264CD4"/>
    <w:rsid w:val="002712BA"/>
    <w:rsid w:val="00273D71"/>
    <w:rsid w:val="00274342"/>
    <w:rsid w:val="0027645E"/>
    <w:rsid w:val="00280A24"/>
    <w:rsid w:val="0028434A"/>
    <w:rsid w:val="0028526F"/>
    <w:rsid w:val="002854BA"/>
    <w:rsid w:val="00286F46"/>
    <w:rsid w:val="00293105"/>
    <w:rsid w:val="00293A0E"/>
    <w:rsid w:val="00294703"/>
    <w:rsid w:val="002979E7"/>
    <w:rsid w:val="00297D84"/>
    <w:rsid w:val="002A33B6"/>
    <w:rsid w:val="002A3D40"/>
    <w:rsid w:val="002A4E47"/>
    <w:rsid w:val="002A6169"/>
    <w:rsid w:val="002A7133"/>
    <w:rsid w:val="002A7835"/>
    <w:rsid w:val="002B0240"/>
    <w:rsid w:val="002B4304"/>
    <w:rsid w:val="002B65BE"/>
    <w:rsid w:val="002C054D"/>
    <w:rsid w:val="002C22A2"/>
    <w:rsid w:val="002C38EF"/>
    <w:rsid w:val="002C41CB"/>
    <w:rsid w:val="002C4FC1"/>
    <w:rsid w:val="002D1106"/>
    <w:rsid w:val="002D21E0"/>
    <w:rsid w:val="002D4F26"/>
    <w:rsid w:val="002D5D1C"/>
    <w:rsid w:val="002D68AD"/>
    <w:rsid w:val="002D6F4A"/>
    <w:rsid w:val="002E015D"/>
    <w:rsid w:val="002E1864"/>
    <w:rsid w:val="002E3F6E"/>
    <w:rsid w:val="002E5A55"/>
    <w:rsid w:val="002E70E9"/>
    <w:rsid w:val="002E72D2"/>
    <w:rsid w:val="002F0752"/>
    <w:rsid w:val="002F210A"/>
    <w:rsid w:val="002F35FC"/>
    <w:rsid w:val="002F4062"/>
    <w:rsid w:val="002F5B62"/>
    <w:rsid w:val="002F6258"/>
    <w:rsid w:val="002F748D"/>
    <w:rsid w:val="002F754E"/>
    <w:rsid w:val="003004DD"/>
    <w:rsid w:val="003021F4"/>
    <w:rsid w:val="00302651"/>
    <w:rsid w:val="00302B4D"/>
    <w:rsid w:val="00302F12"/>
    <w:rsid w:val="00303D3A"/>
    <w:rsid w:val="00304491"/>
    <w:rsid w:val="00304A27"/>
    <w:rsid w:val="003052AD"/>
    <w:rsid w:val="00306D99"/>
    <w:rsid w:val="00310D5F"/>
    <w:rsid w:val="0031192C"/>
    <w:rsid w:val="00313D68"/>
    <w:rsid w:val="0031621F"/>
    <w:rsid w:val="00317037"/>
    <w:rsid w:val="0032062F"/>
    <w:rsid w:val="003222DB"/>
    <w:rsid w:val="00322BD2"/>
    <w:rsid w:val="00322E54"/>
    <w:rsid w:val="00323D3A"/>
    <w:rsid w:val="003257AB"/>
    <w:rsid w:val="003266F7"/>
    <w:rsid w:val="003319DA"/>
    <w:rsid w:val="00332C98"/>
    <w:rsid w:val="0033356C"/>
    <w:rsid w:val="00333CBA"/>
    <w:rsid w:val="0033475F"/>
    <w:rsid w:val="003349CF"/>
    <w:rsid w:val="003364CD"/>
    <w:rsid w:val="00337812"/>
    <w:rsid w:val="00340AA5"/>
    <w:rsid w:val="003438B8"/>
    <w:rsid w:val="00343C52"/>
    <w:rsid w:val="00345293"/>
    <w:rsid w:val="003466EB"/>
    <w:rsid w:val="003471A6"/>
    <w:rsid w:val="00352BC1"/>
    <w:rsid w:val="00355EEB"/>
    <w:rsid w:val="003601B4"/>
    <w:rsid w:val="00361B09"/>
    <w:rsid w:val="00362ED9"/>
    <w:rsid w:val="0036499B"/>
    <w:rsid w:val="00366E9D"/>
    <w:rsid w:val="0037238C"/>
    <w:rsid w:val="003731AE"/>
    <w:rsid w:val="003741B0"/>
    <w:rsid w:val="003779CB"/>
    <w:rsid w:val="00377EB3"/>
    <w:rsid w:val="00380AB8"/>
    <w:rsid w:val="00381527"/>
    <w:rsid w:val="00383BDE"/>
    <w:rsid w:val="00384927"/>
    <w:rsid w:val="00384CA7"/>
    <w:rsid w:val="0038592D"/>
    <w:rsid w:val="003874E4"/>
    <w:rsid w:val="00391B37"/>
    <w:rsid w:val="00392302"/>
    <w:rsid w:val="003939A7"/>
    <w:rsid w:val="00394171"/>
    <w:rsid w:val="00394F88"/>
    <w:rsid w:val="00395E66"/>
    <w:rsid w:val="00397FAD"/>
    <w:rsid w:val="003A083E"/>
    <w:rsid w:val="003A09EA"/>
    <w:rsid w:val="003A1E38"/>
    <w:rsid w:val="003A65A3"/>
    <w:rsid w:val="003A6960"/>
    <w:rsid w:val="003B0639"/>
    <w:rsid w:val="003B282B"/>
    <w:rsid w:val="003B4283"/>
    <w:rsid w:val="003B49E3"/>
    <w:rsid w:val="003B57AD"/>
    <w:rsid w:val="003C6064"/>
    <w:rsid w:val="003D02BA"/>
    <w:rsid w:val="003D268D"/>
    <w:rsid w:val="003D2EAC"/>
    <w:rsid w:val="003E00A4"/>
    <w:rsid w:val="003E246D"/>
    <w:rsid w:val="003E3B56"/>
    <w:rsid w:val="003E4BD6"/>
    <w:rsid w:val="003E4CC1"/>
    <w:rsid w:val="003E58C4"/>
    <w:rsid w:val="003E70F6"/>
    <w:rsid w:val="003F1945"/>
    <w:rsid w:val="003F1FCD"/>
    <w:rsid w:val="003F5212"/>
    <w:rsid w:val="003F55FE"/>
    <w:rsid w:val="0040374E"/>
    <w:rsid w:val="0040418D"/>
    <w:rsid w:val="0041288C"/>
    <w:rsid w:val="00412AEA"/>
    <w:rsid w:val="0041542E"/>
    <w:rsid w:val="00416844"/>
    <w:rsid w:val="00417AEC"/>
    <w:rsid w:val="004215C8"/>
    <w:rsid w:val="00421D60"/>
    <w:rsid w:val="00421DAB"/>
    <w:rsid w:val="00422DFF"/>
    <w:rsid w:val="004230EB"/>
    <w:rsid w:val="0042478C"/>
    <w:rsid w:val="00432988"/>
    <w:rsid w:val="004367D8"/>
    <w:rsid w:val="00436B6B"/>
    <w:rsid w:val="00440245"/>
    <w:rsid w:val="00440771"/>
    <w:rsid w:val="0044170F"/>
    <w:rsid w:val="00442037"/>
    <w:rsid w:val="0044244A"/>
    <w:rsid w:val="004435A9"/>
    <w:rsid w:val="00445996"/>
    <w:rsid w:val="00447673"/>
    <w:rsid w:val="00451C62"/>
    <w:rsid w:val="00452D7B"/>
    <w:rsid w:val="00453235"/>
    <w:rsid w:val="004533B6"/>
    <w:rsid w:val="00455837"/>
    <w:rsid w:val="00455F8F"/>
    <w:rsid w:val="004623E3"/>
    <w:rsid w:val="00463E1C"/>
    <w:rsid w:val="004645E8"/>
    <w:rsid w:val="00464CC9"/>
    <w:rsid w:val="004703F3"/>
    <w:rsid w:val="00471FF3"/>
    <w:rsid w:val="004754B9"/>
    <w:rsid w:val="00477A8E"/>
    <w:rsid w:val="00477C5B"/>
    <w:rsid w:val="004820B5"/>
    <w:rsid w:val="00485FBD"/>
    <w:rsid w:val="00491657"/>
    <w:rsid w:val="004A1FE2"/>
    <w:rsid w:val="004A2440"/>
    <w:rsid w:val="004A2F3C"/>
    <w:rsid w:val="004A31FA"/>
    <w:rsid w:val="004A75A2"/>
    <w:rsid w:val="004B00C7"/>
    <w:rsid w:val="004B351B"/>
    <w:rsid w:val="004B3F1E"/>
    <w:rsid w:val="004B4EA1"/>
    <w:rsid w:val="004B767E"/>
    <w:rsid w:val="004C246B"/>
    <w:rsid w:val="004C2EE9"/>
    <w:rsid w:val="004C7108"/>
    <w:rsid w:val="004C7309"/>
    <w:rsid w:val="004D0609"/>
    <w:rsid w:val="004D14AE"/>
    <w:rsid w:val="004D1B8A"/>
    <w:rsid w:val="004D1C5C"/>
    <w:rsid w:val="004D3A9D"/>
    <w:rsid w:val="004D3AE8"/>
    <w:rsid w:val="004D6494"/>
    <w:rsid w:val="004D7B77"/>
    <w:rsid w:val="004D7CBF"/>
    <w:rsid w:val="004E0070"/>
    <w:rsid w:val="004E3244"/>
    <w:rsid w:val="004E4833"/>
    <w:rsid w:val="004F2BC1"/>
    <w:rsid w:val="004F62DB"/>
    <w:rsid w:val="004F7DB5"/>
    <w:rsid w:val="0050069B"/>
    <w:rsid w:val="00500B18"/>
    <w:rsid w:val="00500E2E"/>
    <w:rsid w:val="00502231"/>
    <w:rsid w:val="0050422E"/>
    <w:rsid w:val="00504BD0"/>
    <w:rsid w:val="00507553"/>
    <w:rsid w:val="00507B65"/>
    <w:rsid w:val="005100F8"/>
    <w:rsid w:val="005128D5"/>
    <w:rsid w:val="0051731C"/>
    <w:rsid w:val="005217CE"/>
    <w:rsid w:val="005262EB"/>
    <w:rsid w:val="00530341"/>
    <w:rsid w:val="00530BBD"/>
    <w:rsid w:val="005311A1"/>
    <w:rsid w:val="00531E70"/>
    <w:rsid w:val="0053556C"/>
    <w:rsid w:val="0053661A"/>
    <w:rsid w:val="00537C16"/>
    <w:rsid w:val="00542B34"/>
    <w:rsid w:val="005438D7"/>
    <w:rsid w:val="0054391E"/>
    <w:rsid w:val="00544020"/>
    <w:rsid w:val="00545173"/>
    <w:rsid w:val="00555F56"/>
    <w:rsid w:val="00560079"/>
    <w:rsid w:val="00561105"/>
    <w:rsid w:val="005616E6"/>
    <w:rsid w:val="005665C6"/>
    <w:rsid w:val="0056788A"/>
    <w:rsid w:val="00567ED4"/>
    <w:rsid w:val="005721D9"/>
    <w:rsid w:val="005752ED"/>
    <w:rsid w:val="005757A4"/>
    <w:rsid w:val="005758ED"/>
    <w:rsid w:val="00576830"/>
    <w:rsid w:val="00576F16"/>
    <w:rsid w:val="0058295D"/>
    <w:rsid w:val="005836F2"/>
    <w:rsid w:val="005843C3"/>
    <w:rsid w:val="00590AAB"/>
    <w:rsid w:val="005A016B"/>
    <w:rsid w:val="005A24A6"/>
    <w:rsid w:val="005A2D89"/>
    <w:rsid w:val="005A328B"/>
    <w:rsid w:val="005A4146"/>
    <w:rsid w:val="005A5339"/>
    <w:rsid w:val="005A570E"/>
    <w:rsid w:val="005A593A"/>
    <w:rsid w:val="005A7438"/>
    <w:rsid w:val="005B0E00"/>
    <w:rsid w:val="005B2008"/>
    <w:rsid w:val="005B388C"/>
    <w:rsid w:val="005B4C0D"/>
    <w:rsid w:val="005B58E6"/>
    <w:rsid w:val="005C007E"/>
    <w:rsid w:val="005C7FB6"/>
    <w:rsid w:val="005D0FD0"/>
    <w:rsid w:val="005D1346"/>
    <w:rsid w:val="005D39A6"/>
    <w:rsid w:val="005D4ED8"/>
    <w:rsid w:val="005D534B"/>
    <w:rsid w:val="005D5F02"/>
    <w:rsid w:val="005E04C5"/>
    <w:rsid w:val="005E0C40"/>
    <w:rsid w:val="005E44AA"/>
    <w:rsid w:val="005E6475"/>
    <w:rsid w:val="005E7EBA"/>
    <w:rsid w:val="005F6B17"/>
    <w:rsid w:val="005F7D41"/>
    <w:rsid w:val="005F7E49"/>
    <w:rsid w:val="00602D34"/>
    <w:rsid w:val="00604EF9"/>
    <w:rsid w:val="0060644A"/>
    <w:rsid w:val="006109B6"/>
    <w:rsid w:val="006124F4"/>
    <w:rsid w:val="00616EFB"/>
    <w:rsid w:val="00620F8D"/>
    <w:rsid w:val="006223B3"/>
    <w:rsid w:val="006255DF"/>
    <w:rsid w:val="006270F5"/>
    <w:rsid w:val="006274CD"/>
    <w:rsid w:val="006301B0"/>
    <w:rsid w:val="00633DEA"/>
    <w:rsid w:val="0063558D"/>
    <w:rsid w:val="00637048"/>
    <w:rsid w:val="006375C4"/>
    <w:rsid w:val="0064563E"/>
    <w:rsid w:val="006469A5"/>
    <w:rsid w:val="00654700"/>
    <w:rsid w:val="0065742A"/>
    <w:rsid w:val="00657A4F"/>
    <w:rsid w:val="00657CDC"/>
    <w:rsid w:val="00664154"/>
    <w:rsid w:val="00666B24"/>
    <w:rsid w:val="00666ECF"/>
    <w:rsid w:val="00667A16"/>
    <w:rsid w:val="00670413"/>
    <w:rsid w:val="0067144D"/>
    <w:rsid w:val="00672537"/>
    <w:rsid w:val="00673B9C"/>
    <w:rsid w:val="0067670D"/>
    <w:rsid w:val="00677396"/>
    <w:rsid w:val="00677441"/>
    <w:rsid w:val="00677A86"/>
    <w:rsid w:val="00682AF5"/>
    <w:rsid w:val="00682EE6"/>
    <w:rsid w:val="0068323D"/>
    <w:rsid w:val="00683855"/>
    <w:rsid w:val="00683CE9"/>
    <w:rsid w:val="00684472"/>
    <w:rsid w:val="00694530"/>
    <w:rsid w:val="006957DD"/>
    <w:rsid w:val="00695A44"/>
    <w:rsid w:val="0069766A"/>
    <w:rsid w:val="006A0F3A"/>
    <w:rsid w:val="006A5480"/>
    <w:rsid w:val="006B1AAE"/>
    <w:rsid w:val="006B1B74"/>
    <w:rsid w:val="006B1F7C"/>
    <w:rsid w:val="006B2230"/>
    <w:rsid w:val="006B2FB6"/>
    <w:rsid w:val="006B3210"/>
    <w:rsid w:val="006C3386"/>
    <w:rsid w:val="006C342C"/>
    <w:rsid w:val="006C37A1"/>
    <w:rsid w:val="006C417C"/>
    <w:rsid w:val="006C484E"/>
    <w:rsid w:val="006C540A"/>
    <w:rsid w:val="006C66FA"/>
    <w:rsid w:val="006C7A73"/>
    <w:rsid w:val="006D07E2"/>
    <w:rsid w:val="006D0DA8"/>
    <w:rsid w:val="006E0AA3"/>
    <w:rsid w:val="006E0CE7"/>
    <w:rsid w:val="006E145F"/>
    <w:rsid w:val="006E2730"/>
    <w:rsid w:val="006E2FC4"/>
    <w:rsid w:val="006E33A4"/>
    <w:rsid w:val="006E502A"/>
    <w:rsid w:val="006E547A"/>
    <w:rsid w:val="006E65F1"/>
    <w:rsid w:val="006E7950"/>
    <w:rsid w:val="006F0CFB"/>
    <w:rsid w:val="006F3193"/>
    <w:rsid w:val="006F564E"/>
    <w:rsid w:val="006F7BAC"/>
    <w:rsid w:val="007018B4"/>
    <w:rsid w:val="0070201D"/>
    <w:rsid w:val="0070210F"/>
    <w:rsid w:val="007050EB"/>
    <w:rsid w:val="0070615C"/>
    <w:rsid w:val="00707408"/>
    <w:rsid w:val="00707F52"/>
    <w:rsid w:val="007116AC"/>
    <w:rsid w:val="00711FBF"/>
    <w:rsid w:val="00713671"/>
    <w:rsid w:val="00713AA9"/>
    <w:rsid w:val="00715EFD"/>
    <w:rsid w:val="00716F4A"/>
    <w:rsid w:val="00720681"/>
    <w:rsid w:val="00722638"/>
    <w:rsid w:val="00724C82"/>
    <w:rsid w:val="00724D22"/>
    <w:rsid w:val="00732F95"/>
    <w:rsid w:val="00736515"/>
    <w:rsid w:val="00736EBB"/>
    <w:rsid w:val="00737B55"/>
    <w:rsid w:val="007430AE"/>
    <w:rsid w:val="007431DD"/>
    <w:rsid w:val="00744D0B"/>
    <w:rsid w:val="0074619F"/>
    <w:rsid w:val="007462D8"/>
    <w:rsid w:val="00747342"/>
    <w:rsid w:val="00747A06"/>
    <w:rsid w:val="0075034D"/>
    <w:rsid w:val="007504D7"/>
    <w:rsid w:val="00751695"/>
    <w:rsid w:val="0075220D"/>
    <w:rsid w:val="0075256C"/>
    <w:rsid w:val="00752AB7"/>
    <w:rsid w:val="00752FD7"/>
    <w:rsid w:val="0075388D"/>
    <w:rsid w:val="00753B27"/>
    <w:rsid w:val="00757F94"/>
    <w:rsid w:val="00760587"/>
    <w:rsid w:val="007613CA"/>
    <w:rsid w:val="00761F87"/>
    <w:rsid w:val="007621DB"/>
    <w:rsid w:val="00762332"/>
    <w:rsid w:val="007631DB"/>
    <w:rsid w:val="007666BD"/>
    <w:rsid w:val="00770572"/>
    <w:rsid w:val="0077225F"/>
    <w:rsid w:val="007754E7"/>
    <w:rsid w:val="00775612"/>
    <w:rsid w:val="00775D81"/>
    <w:rsid w:val="00781C97"/>
    <w:rsid w:val="007831E9"/>
    <w:rsid w:val="00784CAC"/>
    <w:rsid w:val="00786938"/>
    <w:rsid w:val="0078720D"/>
    <w:rsid w:val="00792251"/>
    <w:rsid w:val="00792776"/>
    <w:rsid w:val="007929AA"/>
    <w:rsid w:val="00792B59"/>
    <w:rsid w:val="0079339D"/>
    <w:rsid w:val="0079685E"/>
    <w:rsid w:val="007A0416"/>
    <w:rsid w:val="007A1443"/>
    <w:rsid w:val="007A2187"/>
    <w:rsid w:val="007B576F"/>
    <w:rsid w:val="007B7F95"/>
    <w:rsid w:val="007C06BC"/>
    <w:rsid w:val="007C1785"/>
    <w:rsid w:val="007C22EF"/>
    <w:rsid w:val="007C3665"/>
    <w:rsid w:val="007C379C"/>
    <w:rsid w:val="007C4639"/>
    <w:rsid w:val="007C51A5"/>
    <w:rsid w:val="007D01B3"/>
    <w:rsid w:val="007D2752"/>
    <w:rsid w:val="007D47E6"/>
    <w:rsid w:val="007D7449"/>
    <w:rsid w:val="007E1458"/>
    <w:rsid w:val="007E2A2B"/>
    <w:rsid w:val="007E44BF"/>
    <w:rsid w:val="007E7237"/>
    <w:rsid w:val="007E7A29"/>
    <w:rsid w:val="007F1521"/>
    <w:rsid w:val="007F31C1"/>
    <w:rsid w:val="007F6851"/>
    <w:rsid w:val="008004FD"/>
    <w:rsid w:val="00800B51"/>
    <w:rsid w:val="00800ED2"/>
    <w:rsid w:val="0080148A"/>
    <w:rsid w:val="00805421"/>
    <w:rsid w:val="00805C8C"/>
    <w:rsid w:val="008073F6"/>
    <w:rsid w:val="008107AD"/>
    <w:rsid w:val="00811804"/>
    <w:rsid w:val="008127B1"/>
    <w:rsid w:val="00812A59"/>
    <w:rsid w:val="00812ED9"/>
    <w:rsid w:val="008200F0"/>
    <w:rsid w:val="008204DA"/>
    <w:rsid w:val="00821C98"/>
    <w:rsid w:val="00825427"/>
    <w:rsid w:val="0082725F"/>
    <w:rsid w:val="00830BF1"/>
    <w:rsid w:val="008312DE"/>
    <w:rsid w:val="00831500"/>
    <w:rsid w:val="00831554"/>
    <w:rsid w:val="00832281"/>
    <w:rsid w:val="0083228A"/>
    <w:rsid w:val="0083409E"/>
    <w:rsid w:val="0083792E"/>
    <w:rsid w:val="00837E77"/>
    <w:rsid w:val="00840E88"/>
    <w:rsid w:val="008410AF"/>
    <w:rsid w:val="0084118A"/>
    <w:rsid w:val="00843894"/>
    <w:rsid w:val="00844707"/>
    <w:rsid w:val="00847EF9"/>
    <w:rsid w:val="0085099A"/>
    <w:rsid w:val="00852ACF"/>
    <w:rsid w:val="008547E2"/>
    <w:rsid w:val="008555E6"/>
    <w:rsid w:val="00856124"/>
    <w:rsid w:val="008577A6"/>
    <w:rsid w:val="008611C8"/>
    <w:rsid w:val="00862549"/>
    <w:rsid w:val="00863AEA"/>
    <w:rsid w:val="00863E41"/>
    <w:rsid w:val="0086587B"/>
    <w:rsid w:val="00870BB4"/>
    <w:rsid w:val="00872044"/>
    <w:rsid w:val="0087236D"/>
    <w:rsid w:val="008725E2"/>
    <w:rsid w:val="00872981"/>
    <w:rsid w:val="008767DD"/>
    <w:rsid w:val="00880B4A"/>
    <w:rsid w:val="008817A6"/>
    <w:rsid w:val="008820C0"/>
    <w:rsid w:val="0088286D"/>
    <w:rsid w:val="0088631F"/>
    <w:rsid w:val="008869A6"/>
    <w:rsid w:val="00886D29"/>
    <w:rsid w:val="008906A7"/>
    <w:rsid w:val="00891029"/>
    <w:rsid w:val="00891B05"/>
    <w:rsid w:val="008920E3"/>
    <w:rsid w:val="008939F8"/>
    <w:rsid w:val="00893FD6"/>
    <w:rsid w:val="00894B21"/>
    <w:rsid w:val="008A0F04"/>
    <w:rsid w:val="008A16C2"/>
    <w:rsid w:val="008A22C0"/>
    <w:rsid w:val="008A433D"/>
    <w:rsid w:val="008A4C20"/>
    <w:rsid w:val="008A5F3F"/>
    <w:rsid w:val="008A649A"/>
    <w:rsid w:val="008B18F8"/>
    <w:rsid w:val="008B3EB7"/>
    <w:rsid w:val="008B677B"/>
    <w:rsid w:val="008B7047"/>
    <w:rsid w:val="008C0ED6"/>
    <w:rsid w:val="008C1D2A"/>
    <w:rsid w:val="008C4AE5"/>
    <w:rsid w:val="008C778F"/>
    <w:rsid w:val="008D0A16"/>
    <w:rsid w:val="008D1A42"/>
    <w:rsid w:val="008D2CB6"/>
    <w:rsid w:val="008D4290"/>
    <w:rsid w:val="008D4497"/>
    <w:rsid w:val="008D4EDF"/>
    <w:rsid w:val="008D6455"/>
    <w:rsid w:val="008D6A17"/>
    <w:rsid w:val="008D6BD4"/>
    <w:rsid w:val="008E051C"/>
    <w:rsid w:val="008E45B1"/>
    <w:rsid w:val="008E461B"/>
    <w:rsid w:val="008E49FF"/>
    <w:rsid w:val="008E57BB"/>
    <w:rsid w:val="008E65A1"/>
    <w:rsid w:val="008E767E"/>
    <w:rsid w:val="008F065E"/>
    <w:rsid w:val="008F3475"/>
    <w:rsid w:val="008F4134"/>
    <w:rsid w:val="008F41A3"/>
    <w:rsid w:val="008F64DB"/>
    <w:rsid w:val="008F6E12"/>
    <w:rsid w:val="008F7A1B"/>
    <w:rsid w:val="008F7CF9"/>
    <w:rsid w:val="00900CA4"/>
    <w:rsid w:val="00900EA7"/>
    <w:rsid w:val="009035B6"/>
    <w:rsid w:val="009042C9"/>
    <w:rsid w:val="00905E67"/>
    <w:rsid w:val="0090613A"/>
    <w:rsid w:val="00910B99"/>
    <w:rsid w:val="00912A43"/>
    <w:rsid w:val="00917EBA"/>
    <w:rsid w:val="00917FE4"/>
    <w:rsid w:val="00920DCE"/>
    <w:rsid w:val="00920E5D"/>
    <w:rsid w:val="009215AF"/>
    <w:rsid w:val="00922723"/>
    <w:rsid w:val="0092337A"/>
    <w:rsid w:val="009242E8"/>
    <w:rsid w:val="009259BC"/>
    <w:rsid w:val="0093121B"/>
    <w:rsid w:val="009319E5"/>
    <w:rsid w:val="0093203B"/>
    <w:rsid w:val="0094245F"/>
    <w:rsid w:val="00942FD5"/>
    <w:rsid w:val="0094390B"/>
    <w:rsid w:val="009468D9"/>
    <w:rsid w:val="00946ED4"/>
    <w:rsid w:val="00952763"/>
    <w:rsid w:val="00952B6D"/>
    <w:rsid w:val="00953E05"/>
    <w:rsid w:val="009546E2"/>
    <w:rsid w:val="009607E0"/>
    <w:rsid w:val="009626B2"/>
    <w:rsid w:val="00963096"/>
    <w:rsid w:val="0096388B"/>
    <w:rsid w:val="00965F1E"/>
    <w:rsid w:val="00972716"/>
    <w:rsid w:val="00973BF8"/>
    <w:rsid w:val="00976890"/>
    <w:rsid w:val="0098577E"/>
    <w:rsid w:val="00987322"/>
    <w:rsid w:val="00992ABD"/>
    <w:rsid w:val="00994012"/>
    <w:rsid w:val="009961A4"/>
    <w:rsid w:val="009970FA"/>
    <w:rsid w:val="009A5A5D"/>
    <w:rsid w:val="009B11BF"/>
    <w:rsid w:val="009B1D7A"/>
    <w:rsid w:val="009B5C9A"/>
    <w:rsid w:val="009B5E1A"/>
    <w:rsid w:val="009C34C8"/>
    <w:rsid w:val="009C36E4"/>
    <w:rsid w:val="009C3DE9"/>
    <w:rsid w:val="009C453B"/>
    <w:rsid w:val="009C4EC6"/>
    <w:rsid w:val="009C5D5C"/>
    <w:rsid w:val="009C6BD9"/>
    <w:rsid w:val="009D0092"/>
    <w:rsid w:val="009D5792"/>
    <w:rsid w:val="009D6A1B"/>
    <w:rsid w:val="009D6A70"/>
    <w:rsid w:val="009E6013"/>
    <w:rsid w:val="009F0C0F"/>
    <w:rsid w:val="009F0CFC"/>
    <w:rsid w:val="009F339D"/>
    <w:rsid w:val="009F4A93"/>
    <w:rsid w:val="009F6F42"/>
    <w:rsid w:val="009F7DAB"/>
    <w:rsid w:val="00A02781"/>
    <w:rsid w:val="00A04733"/>
    <w:rsid w:val="00A053F3"/>
    <w:rsid w:val="00A06B8E"/>
    <w:rsid w:val="00A13356"/>
    <w:rsid w:val="00A14B0F"/>
    <w:rsid w:val="00A17646"/>
    <w:rsid w:val="00A200EB"/>
    <w:rsid w:val="00A202E3"/>
    <w:rsid w:val="00A227AE"/>
    <w:rsid w:val="00A232D4"/>
    <w:rsid w:val="00A237C5"/>
    <w:rsid w:val="00A2491D"/>
    <w:rsid w:val="00A24F20"/>
    <w:rsid w:val="00A24F64"/>
    <w:rsid w:val="00A26D26"/>
    <w:rsid w:val="00A26FE4"/>
    <w:rsid w:val="00A30D69"/>
    <w:rsid w:val="00A323D3"/>
    <w:rsid w:val="00A3590C"/>
    <w:rsid w:val="00A35CB9"/>
    <w:rsid w:val="00A36866"/>
    <w:rsid w:val="00A40D91"/>
    <w:rsid w:val="00A44C88"/>
    <w:rsid w:val="00A45E1F"/>
    <w:rsid w:val="00A47FAE"/>
    <w:rsid w:val="00A50AC2"/>
    <w:rsid w:val="00A52372"/>
    <w:rsid w:val="00A52BEA"/>
    <w:rsid w:val="00A52FB2"/>
    <w:rsid w:val="00A53019"/>
    <w:rsid w:val="00A53489"/>
    <w:rsid w:val="00A54456"/>
    <w:rsid w:val="00A578AC"/>
    <w:rsid w:val="00A61C08"/>
    <w:rsid w:val="00A6379F"/>
    <w:rsid w:val="00A66AC8"/>
    <w:rsid w:val="00A67A9D"/>
    <w:rsid w:val="00A743FA"/>
    <w:rsid w:val="00A7727F"/>
    <w:rsid w:val="00A8107D"/>
    <w:rsid w:val="00A82070"/>
    <w:rsid w:val="00A823E6"/>
    <w:rsid w:val="00A83F89"/>
    <w:rsid w:val="00A8756C"/>
    <w:rsid w:val="00A9033D"/>
    <w:rsid w:val="00A927B9"/>
    <w:rsid w:val="00A9443C"/>
    <w:rsid w:val="00A968FD"/>
    <w:rsid w:val="00AA003B"/>
    <w:rsid w:val="00AA0B8F"/>
    <w:rsid w:val="00AA2CD5"/>
    <w:rsid w:val="00AA2CE8"/>
    <w:rsid w:val="00AA427C"/>
    <w:rsid w:val="00AA50BF"/>
    <w:rsid w:val="00AA5921"/>
    <w:rsid w:val="00AA7E0C"/>
    <w:rsid w:val="00AB1CAB"/>
    <w:rsid w:val="00AB7F23"/>
    <w:rsid w:val="00AC19C4"/>
    <w:rsid w:val="00AC2707"/>
    <w:rsid w:val="00AC41E2"/>
    <w:rsid w:val="00AC4AE5"/>
    <w:rsid w:val="00AC75E2"/>
    <w:rsid w:val="00AC7A43"/>
    <w:rsid w:val="00AD1488"/>
    <w:rsid w:val="00AD1AF1"/>
    <w:rsid w:val="00AD28C3"/>
    <w:rsid w:val="00AD3E07"/>
    <w:rsid w:val="00AD4585"/>
    <w:rsid w:val="00AD6B2B"/>
    <w:rsid w:val="00AD6D10"/>
    <w:rsid w:val="00AE0C20"/>
    <w:rsid w:val="00AE0DBB"/>
    <w:rsid w:val="00AE271F"/>
    <w:rsid w:val="00AE36EF"/>
    <w:rsid w:val="00AE4C2A"/>
    <w:rsid w:val="00AE5698"/>
    <w:rsid w:val="00AF073A"/>
    <w:rsid w:val="00AF1926"/>
    <w:rsid w:val="00AF2242"/>
    <w:rsid w:val="00AF318A"/>
    <w:rsid w:val="00AF3A5E"/>
    <w:rsid w:val="00AF760E"/>
    <w:rsid w:val="00B010E4"/>
    <w:rsid w:val="00B02359"/>
    <w:rsid w:val="00B110F0"/>
    <w:rsid w:val="00B143E9"/>
    <w:rsid w:val="00B16BAD"/>
    <w:rsid w:val="00B200BC"/>
    <w:rsid w:val="00B25CD4"/>
    <w:rsid w:val="00B266FE"/>
    <w:rsid w:val="00B30CA4"/>
    <w:rsid w:val="00B31820"/>
    <w:rsid w:val="00B32785"/>
    <w:rsid w:val="00B33DAC"/>
    <w:rsid w:val="00B34541"/>
    <w:rsid w:val="00B34D5A"/>
    <w:rsid w:val="00B4064F"/>
    <w:rsid w:val="00B4404B"/>
    <w:rsid w:val="00B46A4F"/>
    <w:rsid w:val="00B46A8A"/>
    <w:rsid w:val="00B50682"/>
    <w:rsid w:val="00B535BF"/>
    <w:rsid w:val="00B57C08"/>
    <w:rsid w:val="00B60A5D"/>
    <w:rsid w:val="00B6163C"/>
    <w:rsid w:val="00B6192A"/>
    <w:rsid w:val="00B619BB"/>
    <w:rsid w:val="00B628A3"/>
    <w:rsid w:val="00B62C0C"/>
    <w:rsid w:val="00B62DD5"/>
    <w:rsid w:val="00B64A7C"/>
    <w:rsid w:val="00B64DD7"/>
    <w:rsid w:val="00B66934"/>
    <w:rsid w:val="00B679B4"/>
    <w:rsid w:val="00B71120"/>
    <w:rsid w:val="00B714F9"/>
    <w:rsid w:val="00B72550"/>
    <w:rsid w:val="00B725BA"/>
    <w:rsid w:val="00B75E2D"/>
    <w:rsid w:val="00B76425"/>
    <w:rsid w:val="00B771FD"/>
    <w:rsid w:val="00B81E07"/>
    <w:rsid w:val="00B8402E"/>
    <w:rsid w:val="00B84461"/>
    <w:rsid w:val="00B848A1"/>
    <w:rsid w:val="00B85BBE"/>
    <w:rsid w:val="00B86D64"/>
    <w:rsid w:val="00B93F74"/>
    <w:rsid w:val="00B96537"/>
    <w:rsid w:val="00B96D36"/>
    <w:rsid w:val="00B97047"/>
    <w:rsid w:val="00BA3A58"/>
    <w:rsid w:val="00BA43AB"/>
    <w:rsid w:val="00BA5876"/>
    <w:rsid w:val="00BA743E"/>
    <w:rsid w:val="00BA7CC8"/>
    <w:rsid w:val="00BB16FC"/>
    <w:rsid w:val="00BB2B58"/>
    <w:rsid w:val="00BB4192"/>
    <w:rsid w:val="00BB71DC"/>
    <w:rsid w:val="00BC1A89"/>
    <w:rsid w:val="00BC26B8"/>
    <w:rsid w:val="00BC3188"/>
    <w:rsid w:val="00BD4044"/>
    <w:rsid w:val="00BD4537"/>
    <w:rsid w:val="00BD4F35"/>
    <w:rsid w:val="00BD60C5"/>
    <w:rsid w:val="00BE0BE5"/>
    <w:rsid w:val="00BE16AE"/>
    <w:rsid w:val="00BE1E9A"/>
    <w:rsid w:val="00BE268C"/>
    <w:rsid w:val="00BE622E"/>
    <w:rsid w:val="00BE6254"/>
    <w:rsid w:val="00BE68C2"/>
    <w:rsid w:val="00BF09AA"/>
    <w:rsid w:val="00BF0B26"/>
    <w:rsid w:val="00BF1055"/>
    <w:rsid w:val="00BF4515"/>
    <w:rsid w:val="00BF4860"/>
    <w:rsid w:val="00BF5392"/>
    <w:rsid w:val="00BF6B8F"/>
    <w:rsid w:val="00BF74E8"/>
    <w:rsid w:val="00BF7FB1"/>
    <w:rsid w:val="00C05132"/>
    <w:rsid w:val="00C051C9"/>
    <w:rsid w:val="00C051D9"/>
    <w:rsid w:val="00C05C2F"/>
    <w:rsid w:val="00C0615C"/>
    <w:rsid w:val="00C11C65"/>
    <w:rsid w:val="00C125CD"/>
    <w:rsid w:val="00C12BEC"/>
    <w:rsid w:val="00C16509"/>
    <w:rsid w:val="00C16A3D"/>
    <w:rsid w:val="00C17AA6"/>
    <w:rsid w:val="00C22658"/>
    <w:rsid w:val="00C23DDC"/>
    <w:rsid w:val="00C24FB5"/>
    <w:rsid w:val="00C255D4"/>
    <w:rsid w:val="00C26520"/>
    <w:rsid w:val="00C2660E"/>
    <w:rsid w:val="00C2752C"/>
    <w:rsid w:val="00C30212"/>
    <w:rsid w:val="00C3128C"/>
    <w:rsid w:val="00C313F0"/>
    <w:rsid w:val="00C32073"/>
    <w:rsid w:val="00C322EA"/>
    <w:rsid w:val="00C3389F"/>
    <w:rsid w:val="00C33B98"/>
    <w:rsid w:val="00C33CCD"/>
    <w:rsid w:val="00C35A42"/>
    <w:rsid w:val="00C362A4"/>
    <w:rsid w:val="00C368FB"/>
    <w:rsid w:val="00C37791"/>
    <w:rsid w:val="00C37BCE"/>
    <w:rsid w:val="00C40491"/>
    <w:rsid w:val="00C409F3"/>
    <w:rsid w:val="00C40D1C"/>
    <w:rsid w:val="00C4125D"/>
    <w:rsid w:val="00C4125F"/>
    <w:rsid w:val="00C41C48"/>
    <w:rsid w:val="00C44E5C"/>
    <w:rsid w:val="00C454F4"/>
    <w:rsid w:val="00C46109"/>
    <w:rsid w:val="00C46E00"/>
    <w:rsid w:val="00C5187D"/>
    <w:rsid w:val="00C52F95"/>
    <w:rsid w:val="00C53D12"/>
    <w:rsid w:val="00C5621A"/>
    <w:rsid w:val="00C564C3"/>
    <w:rsid w:val="00C569F7"/>
    <w:rsid w:val="00C60F34"/>
    <w:rsid w:val="00C62EEB"/>
    <w:rsid w:val="00C65F5D"/>
    <w:rsid w:val="00C67244"/>
    <w:rsid w:val="00C71DD0"/>
    <w:rsid w:val="00C738CD"/>
    <w:rsid w:val="00C73AD8"/>
    <w:rsid w:val="00C740ED"/>
    <w:rsid w:val="00C74628"/>
    <w:rsid w:val="00C75836"/>
    <w:rsid w:val="00C762C7"/>
    <w:rsid w:val="00C8241D"/>
    <w:rsid w:val="00C85393"/>
    <w:rsid w:val="00C85622"/>
    <w:rsid w:val="00C859D2"/>
    <w:rsid w:val="00C85F16"/>
    <w:rsid w:val="00C8625A"/>
    <w:rsid w:val="00C87D41"/>
    <w:rsid w:val="00C913DC"/>
    <w:rsid w:val="00C93851"/>
    <w:rsid w:val="00C96F19"/>
    <w:rsid w:val="00C97477"/>
    <w:rsid w:val="00CA09B2"/>
    <w:rsid w:val="00CA17AE"/>
    <w:rsid w:val="00CA5200"/>
    <w:rsid w:val="00CA6D73"/>
    <w:rsid w:val="00CB3041"/>
    <w:rsid w:val="00CB5C86"/>
    <w:rsid w:val="00CB6185"/>
    <w:rsid w:val="00CB75DD"/>
    <w:rsid w:val="00CB765B"/>
    <w:rsid w:val="00CB7EB9"/>
    <w:rsid w:val="00CC0A78"/>
    <w:rsid w:val="00CC1B25"/>
    <w:rsid w:val="00CC4473"/>
    <w:rsid w:val="00CC4E9C"/>
    <w:rsid w:val="00CD015D"/>
    <w:rsid w:val="00CD7D95"/>
    <w:rsid w:val="00CD7DD7"/>
    <w:rsid w:val="00CE26AC"/>
    <w:rsid w:val="00CE2B40"/>
    <w:rsid w:val="00CE48CB"/>
    <w:rsid w:val="00CE48FB"/>
    <w:rsid w:val="00CE562F"/>
    <w:rsid w:val="00CE7C9C"/>
    <w:rsid w:val="00CF1718"/>
    <w:rsid w:val="00CF539A"/>
    <w:rsid w:val="00CF7B92"/>
    <w:rsid w:val="00D002FB"/>
    <w:rsid w:val="00D00583"/>
    <w:rsid w:val="00D00C29"/>
    <w:rsid w:val="00D07F11"/>
    <w:rsid w:val="00D10F04"/>
    <w:rsid w:val="00D14A7D"/>
    <w:rsid w:val="00D15123"/>
    <w:rsid w:val="00D167EA"/>
    <w:rsid w:val="00D20496"/>
    <w:rsid w:val="00D219DE"/>
    <w:rsid w:val="00D26F2F"/>
    <w:rsid w:val="00D27948"/>
    <w:rsid w:val="00D27AA4"/>
    <w:rsid w:val="00D30635"/>
    <w:rsid w:val="00D30677"/>
    <w:rsid w:val="00D313C2"/>
    <w:rsid w:val="00D318CE"/>
    <w:rsid w:val="00D31A3D"/>
    <w:rsid w:val="00D34738"/>
    <w:rsid w:val="00D348CB"/>
    <w:rsid w:val="00D34A92"/>
    <w:rsid w:val="00D35890"/>
    <w:rsid w:val="00D37696"/>
    <w:rsid w:val="00D40E06"/>
    <w:rsid w:val="00D473C6"/>
    <w:rsid w:val="00D51797"/>
    <w:rsid w:val="00D5279A"/>
    <w:rsid w:val="00D52B1D"/>
    <w:rsid w:val="00D53A70"/>
    <w:rsid w:val="00D54A43"/>
    <w:rsid w:val="00D54AC1"/>
    <w:rsid w:val="00D555FF"/>
    <w:rsid w:val="00D576EC"/>
    <w:rsid w:val="00D57E5E"/>
    <w:rsid w:val="00D600DB"/>
    <w:rsid w:val="00D63F68"/>
    <w:rsid w:val="00D665AE"/>
    <w:rsid w:val="00D7063B"/>
    <w:rsid w:val="00D73A32"/>
    <w:rsid w:val="00D73E4F"/>
    <w:rsid w:val="00D74548"/>
    <w:rsid w:val="00D74AE8"/>
    <w:rsid w:val="00D800CF"/>
    <w:rsid w:val="00D83076"/>
    <w:rsid w:val="00D8395B"/>
    <w:rsid w:val="00D84E87"/>
    <w:rsid w:val="00D8559B"/>
    <w:rsid w:val="00D869F7"/>
    <w:rsid w:val="00D910A7"/>
    <w:rsid w:val="00D92A40"/>
    <w:rsid w:val="00D942C8"/>
    <w:rsid w:val="00D94C8E"/>
    <w:rsid w:val="00D95825"/>
    <w:rsid w:val="00D95CFB"/>
    <w:rsid w:val="00D9611E"/>
    <w:rsid w:val="00DA0D3B"/>
    <w:rsid w:val="00DA28FD"/>
    <w:rsid w:val="00DA2CE7"/>
    <w:rsid w:val="00DA3F1E"/>
    <w:rsid w:val="00DA7E39"/>
    <w:rsid w:val="00DB16AE"/>
    <w:rsid w:val="00DB21BE"/>
    <w:rsid w:val="00DB2B7D"/>
    <w:rsid w:val="00DB5004"/>
    <w:rsid w:val="00DB547B"/>
    <w:rsid w:val="00DB6E18"/>
    <w:rsid w:val="00DB7711"/>
    <w:rsid w:val="00DC7BA7"/>
    <w:rsid w:val="00DD18C1"/>
    <w:rsid w:val="00DD2809"/>
    <w:rsid w:val="00DD4ABC"/>
    <w:rsid w:val="00DE0D98"/>
    <w:rsid w:val="00DE1392"/>
    <w:rsid w:val="00DE25E3"/>
    <w:rsid w:val="00DE365D"/>
    <w:rsid w:val="00DE6EED"/>
    <w:rsid w:val="00DF11B2"/>
    <w:rsid w:val="00DF1E08"/>
    <w:rsid w:val="00DF2863"/>
    <w:rsid w:val="00DF2BBB"/>
    <w:rsid w:val="00DF3AE0"/>
    <w:rsid w:val="00DF578B"/>
    <w:rsid w:val="00DF597C"/>
    <w:rsid w:val="00DF69DF"/>
    <w:rsid w:val="00E027A7"/>
    <w:rsid w:val="00E0333A"/>
    <w:rsid w:val="00E03343"/>
    <w:rsid w:val="00E03C99"/>
    <w:rsid w:val="00E0551B"/>
    <w:rsid w:val="00E058C9"/>
    <w:rsid w:val="00E11032"/>
    <w:rsid w:val="00E111FE"/>
    <w:rsid w:val="00E12C3F"/>
    <w:rsid w:val="00E17105"/>
    <w:rsid w:val="00E21334"/>
    <w:rsid w:val="00E2227A"/>
    <w:rsid w:val="00E22670"/>
    <w:rsid w:val="00E22BCF"/>
    <w:rsid w:val="00E23AB3"/>
    <w:rsid w:val="00E24679"/>
    <w:rsid w:val="00E2731B"/>
    <w:rsid w:val="00E27C22"/>
    <w:rsid w:val="00E32A1A"/>
    <w:rsid w:val="00E36BE7"/>
    <w:rsid w:val="00E37496"/>
    <w:rsid w:val="00E37656"/>
    <w:rsid w:val="00E43416"/>
    <w:rsid w:val="00E554E6"/>
    <w:rsid w:val="00E61C4B"/>
    <w:rsid w:val="00E61E11"/>
    <w:rsid w:val="00E674B7"/>
    <w:rsid w:val="00E704C5"/>
    <w:rsid w:val="00E70F5F"/>
    <w:rsid w:val="00E721CB"/>
    <w:rsid w:val="00E731B8"/>
    <w:rsid w:val="00E73441"/>
    <w:rsid w:val="00E740AB"/>
    <w:rsid w:val="00E760CD"/>
    <w:rsid w:val="00E76E69"/>
    <w:rsid w:val="00E77D07"/>
    <w:rsid w:val="00E80961"/>
    <w:rsid w:val="00E815E7"/>
    <w:rsid w:val="00E83471"/>
    <w:rsid w:val="00E835D0"/>
    <w:rsid w:val="00E83F17"/>
    <w:rsid w:val="00E8636B"/>
    <w:rsid w:val="00E90042"/>
    <w:rsid w:val="00E957B7"/>
    <w:rsid w:val="00E964B0"/>
    <w:rsid w:val="00E9788D"/>
    <w:rsid w:val="00EA02C3"/>
    <w:rsid w:val="00EA560D"/>
    <w:rsid w:val="00EA5B58"/>
    <w:rsid w:val="00EA6406"/>
    <w:rsid w:val="00EB0775"/>
    <w:rsid w:val="00EB1F7E"/>
    <w:rsid w:val="00EB4495"/>
    <w:rsid w:val="00EB6B04"/>
    <w:rsid w:val="00EC226E"/>
    <w:rsid w:val="00EC4EE3"/>
    <w:rsid w:val="00EC52E5"/>
    <w:rsid w:val="00EC5C9F"/>
    <w:rsid w:val="00EC76B9"/>
    <w:rsid w:val="00EC7789"/>
    <w:rsid w:val="00ED0CF8"/>
    <w:rsid w:val="00ED2B3D"/>
    <w:rsid w:val="00ED5739"/>
    <w:rsid w:val="00EE0954"/>
    <w:rsid w:val="00EE0F6C"/>
    <w:rsid w:val="00EE14BF"/>
    <w:rsid w:val="00EE205A"/>
    <w:rsid w:val="00EE5ABF"/>
    <w:rsid w:val="00EE652E"/>
    <w:rsid w:val="00EE66F4"/>
    <w:rsid w:val="00EF0422"/>
    <w:rsid w:val="00EF1107"/>
    <w:rsid w:val="00EF1882"/>
    <w:rsid w:val="00EF2F86"/>
    <w:rsid w:val="00EF6E7E"/>
    <w:rsid w:val="00F00D66"/>
    <w:rsid w:val="00F033E7"/>
    <w:rsid w:val="00F04C63"/>
    <w:rsid w:val="00F05663"/>
    <w:rsid w:val="00F06D65"/>
    <w:rsid w:val="00F107BB"/>
    <w:rsid w:val="00F109AB"/>
    <w:rsid w:val="00F12127"/>
    <w:rsid w:val="00F147C0"/>
    <w:rsid w:val="00F159F9"/>
    <w:rsid w:val="00F20E59"/>
    <w:rsid w:val="00F215C4"/>
    <w:rsid w:val="00F23905"/>
    <w:rsid w:val="00F24851"/>
    <w:rsid w:val="00F24DA4"/>
    <w:rsid w:val="00F2582C"/>
    <w:rsid w:val="00F2585D"/>
    <w:rsid w:val="00F25906"/>
    <w:rsid w:val="00F26E9B"/>
    <w:rsid w:val="00F30570"/>
    <w:rsid w:val="00F3370B"/>
    <w:rsid w:val="00F33D42"/>
    <w:rsid w:val="00F35A36"/>
    <w:rsid w:val="00F4098F"/>
    <w:rsid w:val="00F4125D"/>
    <w:rsid w:val="00F4213E"/>
    <w:rsid w:val="00F427BD"/>
    <w:rsid w:val="00F455C4"/>
    <w:rsid w:val="00F501B5"/>
    <w:rsid w:val="00F5375E"/>
    <w:rsid w:val="00F55859"/>
    <w:rsid w:val="00F56D1C"/>
    <w:rsid w:val="00F6110D"/>
    <w:rsid w:val="00F63D13"/>
    <w:rsid w:val="00F64F28"/>
    <w:rsid w:val="00F72F64"/>
    <w:rsid w:val="00F73BBE"/>
    <w:rsid w:val="00F76221"/>
    <w:rsid w:val="00F764F6"/>
    <w:rsid w:val="00F83EBA"/>
    <w:rsid w:val="00F8487F"/>
    <w:rsid w:val="00F86E01"/>
    <w:rsid w:val="00F91E53"/>
    <w:rsid w:val="00F9429C"/>
    <w:rsid w:val="00F961B6"/>
    <w:rsid w:val="00F970BA"/>
    <w:rsid w:val="00FA379C"/>
    <w:rsid w:val="00FA4FBC"/>
    <w:rsid w:val="00FA7F6D"/>
    <w:rsid w:val="00FB0855"/>
    <w:rsid w:val="00FB1C4C"/>
    <w:rsid w:val="00FB221F"/>
    <w:rsid w:val="00FB2574"/>
    <w:rsid w:val="00FB2B84"/>
    <w:rsid w:val="00FB3D91"/>
    <w:rsid w:val="00FB4CA0"/>
    <w:rsid w:val="00FC1AE6"/>
    <w:rsid w:val="00FC4B77"/>
    <w:rsid w:val="00FC51EB"/>
    <w:rsid w:val="00FC5B61"/>
    <w:rsid w:val="00FC6905"/>
    <w:rsid w:val="00FC7E7D"/>
    <w:rsid w:val="00FD06A9"/>
    <w:rsid w:val="00FD1720"/>
    <w:rsid w:val="00FD2C98"/>
    <w:rsid w:val="00FD2D2C"/>
    <w:rsid w:val="00FD36CF"/>
    <w:rsid w:val="00FE141D"/>
    <w:rsid w:val="00FE1C60"/>
    <w:rsid w:val="00FE1F22"/>
    <w:rsid w:val="00FE7F8A"/>
    <w:rsid w:val="00FF0342"/>
    <w:rsid w:val="00FF07A0"/>
    <w:rsid w:val="00FF0E16"/>
    <w:rsid w:val="00FF34E2"/>
    <w:rsid w:val="00FF3852"/>
    <w:rsid w:val="00FF4468"/>
    <w:rsid w:val="00FF4E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52F241"/>
  <w15:chartTrackingRefBased/>
  <w15:docId w15:val="{6456354B-0E5F-49BB-A16A-DCB65CC76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uiPriority="99" w:qFormat="1"/>
    <w:lsdException w:name="Subtitle" w:qFormat="1"/>
    <w:lsdException w:name="Strong" w:uiPriority="22" w:qFormat="1"/>
    <w:lsdException w:name="Emphasis" w:uiPriority="99" w:qFormat="1"/>
    <w:lsdException w:name="Plain Text" w:uiPriority="99"/>
    <w:lsdException w:name="Normal (Web)" w:uiPriority="99"/>
    <w:lsdException w:name="HTML Preformatted"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eastAsia="en-US"/>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4">
    <w:name w:val="heading 4"/>
    <w:basedOn w:val="Normal"/>
    <w:qFormat/>
    <w:rsid w:val="00677A86"/>
    <w:pPr>
      <w:spacing w:before="100" w:beforeAutospacing="1" w:after="100" w:afterAutospacing="1"/>
      <w:outlineLvl w:val="3"/>
    </w:pPr>
    <w:rPr>
      <w:b/>
      <w:bCs/>
      <w:sz w:val="24"/>
      <w:szCs w:val="24"/>
      <w:lang w:eastAsia="en-GB"/>
    </w:rPr>
  </w:style>
  <w:style w:type="paragraph" w:styleId="Heading7">
    <w:name w:val="heading 7"/>
    <w:basedOn w:val="Normal"/>
    <w:next w:val="Normal"/>
    <w:link w:val="Heading7Char"/>
    <w:semiHidden/>
    <w:unhideWhenUsed/>
    <w:qFormat/>
    <w:rsid w:val="00EE5ABF"/>
    <w:pPr>
      <w:spacing w:before="240" w:after="60"/>
      <w:outlineLvl w:val="6"/>
    </w:pPr>
    <w:rPr>
      <w:rFonts w:ascii="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aliases w:val="header odd,header,header odd1,header odd2,header odd3,header odd4,header odd5,header odd6,header1,header2,header3,header odd11,header odd21,header odd7,header4,header odd8,header odd9,header5,header odd12,header11,header21,header odd22,header31,h"/>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
    <w:rPr>
      <w:color w:val="0000FF"/>
      <w:u w:val="single"/>
    </w:rPr>
  </w:style>
  <w:style w:type="paragraph" w:styleId="BalloonText">
    <w:name w:val="Balloon Text"/>
    <w:basedOn w:val="Normal"/>
    <w:semiHidden/>
    <w:rsid w:val="00695A44"/>
    <w:rPr>
      <w:rFonts w:ascii="Tahoma" w:hAnsi="Tahoma" w:cs="Tahoma"/>
      <w:sz w:val="16"/>
      <w:szCs w:val="16"/>
    </w:rPr>
  </w:style>
  <w:style w:type="table" w:styleId="TableGrid">
    <w:name w:val="Table Grid"/>
    <w:basedOn w:val="TableNormal"/>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BD4F35"/>
    <w:rPr>
      <w:rFonts w:ascii="Arial" w:hAnsi="Arial"/>
      <w:b/>
      <w:sz w:val="32"/>
      <w:u w:val="single"/>
      <w:lang w:val="en-GB" w:eastAsia="en-US" w:bidi="ar-SA"/>
    </w:rPr>
  </w:style>
  <w:style w:type="paragraph" w:styleId="z-TopofForm">
    <w:name w:val="HTML Top of Form"/>
    <w:basedOn w:val="Normal"/>
    <w:next w:val="Normal"/>
    <w:hidden/>
    <w:rsid w:val="00677A86"/>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rsid w:val="00677A86"/>
    <w:pPr>
      <w:pBdr>
        <w:top w:val="single" w:sz="6" w:space="1" w:color="auto"/>
      </w:pBdr>
      <w:jc w:val="center"/>
    </w:pPr>
    <w:rPr>
      <w:rFonts w:ascii="Arial" w:hAnsi="Arial" w:cs="Arial"/>
      <w:vanish/>
      <w:sz w:val="16"/>
      <w:szCs w:val="16"/>
      <w:lang w:eastAsia="en-GB"/>
    </w:rPr>
  </w:style>
  <w:style w:type="paragraph" w:customStyle="1" w:styleId="CellBody">
    <w:name w:val="CellBody"/>
    <w:uiPriority w:val="99"/>
    <w:rsid w:val="00843894"/>
    <w:pPr>
      <w:widowControl w:val="0"/>
      <w:autoSpaceDE w:val="0"/>
      <w:autoSpaceDN w:val="0"/>
      <w:adjustRightInd w:val="0"/>
      <w:spacing w:line="200" w:lineRule="atLeast"/>
    </w:pPr>
    <w:rPr>
      <w:color w:val="000000"/>
      <w:w w:val="0"/>
      <w:sz w:val="18"/>
      <w:szCs w:val="18"/>
      <w:lang w:val="en-US"/>
    </w:rPr>
  </w:style>
  <w:style w:type="paragraph" w:customStyle="1" w:styleId="CellHeading">
    <w:name w:val="CellHeading"/>
    <w:uiPriority w:val="99"/>
    <w:rsid w:val="00843894"/>
    <w:pPr>
      <w:widowControl w:val="0"/>
      <w:suppressAutoHyphens/>
      <w:autoSpaceDE w:val="0"/>
      <w:autoSpaceDN w:val="0"/>
      <w:adjustRightInd w:val="0"/>
      <w:spacing w:line="200" w:lineRule="atLeast"/>
      <w:jc w:val="center"/>
    </w:pPr>
    <w:rPr>
      <w:b/>
      <w:bCs/>
      <w:color w:val="000000"/>
      <w:w w:val="0"/>
      <w:sz w:val="18"/>
      <w:szCs w:val="18"/>
      <w:lang w:val="en-US"/>
    </w:rPr>
  </w:style>
  <w:style w:type="paragraph" w:customStyle="1" w:styleId="TableTitle">
    <w:name w:val="TableTitle"/>
    <w:next w:val="Normal"/>
    <w:uiPriority w:val="99"/>
    <w:rsid w:val="00843894"/>
    <w:pPr>
      <w:widowControl w:val="0"/>
      <w:autoSpaceDE w:val="0"/>
      <w:autoSpaceDN w:val="0"/>
      <w:adjustRightInd w:val="0"/>
      <w:spacing w:line="240" w:lineRule="atLeast"/>
      <w:jc w:val="center"/>
    </w:pPr>
    <w:rPr>
      <w:rFonts w:ascii="Arial" w:hAnsi="Arial" w:cs="Arial"/>
      <w:b/>
      <w:bCs/>
      <w:color w:val="000000"/>
      <w:w w:val="0"/>
      <w:lang w:val="en-US"/>
    </w:rPr>
  </w:style>
  <w:style w:type="character" w:customStyle="1" w:styleId="Underline">
    <w:name w:val="Underline"/>
    <w:uiPriority w:val="99"/>
    <w:rsid w:val="00843894"/>
  </w:style>
  <w:style w:type="paragraph" w:styleId="Bibliography">
    <w:name w:val="Bibliography"/>
    <w:basedOn w:val="Normal"/>
    <w:next w:val="Normal"/>
    <w:uiPriority w:val="37"/>
    <w:unhideWhenUsed/>
    <w:rsid w:val="00843894"/>
  </w:style>
  <w:style w:type="paragraph" w:customStyle="1" w:styleId="H3">
    <w:name w:val="H3"/>
    <w:aliases w:val="1.1.1"/>
    <w:next w:val="T"/>
    <w:uiPriority w:val="99"/>
    <w:rsid w:val="00F109A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val="en-US"/>
    </w:rPr>
  </w:style>
  <w:style w:type="paragraph" w:customStyle="1" w:styleId="L2">
    <w:name w:val="L2"/>
    <w:aliases w:val="NumberedList"/>
    <w:uiPriority w:val="99"/>
    <w:rsid w:val="00F109AB"/>
    <w:pPr>
      <w:tabs>
        <w:tab w:val="left" w:pos="620"/>
      </w:tabs>
      <w:autoSpaceDE w:val="0"/>
      <w:autoSpaceDN w:val="0"/>
      <w:adjustRightInd w:val="0"/>
      <w:spacing w:before="60" w:after="60" w:line="240" w:lineRule="atLeast"/>
      <w:ind w:left="640" w:hanging="440"/>
      <w:jc w:val="both"/>
    </w:pPr>
    <w:rPr>
      <w:color w:val="000000"/>
      <w:w w:val="0"/>
      <w:lang w:val="en-US"/>
    </w:rPr>
  </w:style>
  <w:style w:type="paragraph" w:customStyle="1" w:styleId="L1">
    <w:name w:val="L1"/>
    <w:aliases w:val="LetteredList1"/>
    <w:next w:val="Normal"/>
    <w:uiPriority w:val="99"/>
    <w:rsid w:val="00F109AB"/>
    <w:pPr>
      <w:tabs>
        <w:tab w:val="left" w:pos="640"/>
      </w:tabs>
      <w:suppressAutoHyphens/>
      <w:autoSpaceDE w:val="0"/>
      <w:autoSpaceDN w:val="0"/>
      <w:adjustRightInd w:val="0"/>
      <w:spacing w:before="60" w:after="60" w:line="240" w:lineRule="atLeast"/>
      <w:ind w:left="640" w:hanging="440"/>
      <w:jc w:val="both"/>
    </w:pPr>
    <w:rPr>
      <w:color w:val="000000"/>
      <w:w w:val="0"/>
      <w:lang w:val="en-US"/>
    </w:rPr>
  </w:style>
  <w:style w:type="paragraph" w:customStyle="1" w:styleId="Lll">
    <w:name w:val="Lll"/>
    <w:aliases w:val="NumberedList3"/>
    <w:uiPriority w:val="99"/>
    <w:rsid w:val="00F109AB"/>
    <w:pPr>
      <w:tabs>
        <w:tab w:val="left" w:pos="1440"/>
      </w:tabs>
      <w:suppressAutoHyphens/>
      <w:autoSpaceDE w:val="0"/>
      <w:autoSpaceDN w:val="0"/>
      <w:adjustRightInd w:val="0"/>
      <w:spacing w:before="60" w:after="60" w:line="240" w:lineRule="atLeast"/>
      <w:ind w:left="1440" w:hanging="400"/>
      <w:jc w:val="both"/>
    </w:pPr>
    <w:rPr>
      <w:color w:val="000000"/>
      <w:w w:val="0"/>
      <w:lang w:val="en-US"/>
    </w:rPr>
  </w:style>
  <w:style w:type="paragraph" w:customStyle="1" w:styleId="T">
    <w:name w:val="T"/>
    <w:aliases w:val="Text"/>
    <w:uiPriority w:val="99"/>
    <w:rsid w:val="00F109A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val="en-US"/>
    </w:rPr>
  </w:style>
  <w:style w:type="character" w:styleId="CommentReference">
    <w:name w:val="annotation reference"/>
    <w:rsid w:val="00A30D69"/>
    <w:rPr>
      <w:sz w:val="16"/>
      <w:szCs w:val="16"/>
    </w:rPr>
  </w:style>
  <w:style w:type="paragraph" w:styleId="CommentText">
    <w:name w:val="annotation text"/>
    <w:basedOn w:val="Normal"/>
    <w:link w:val="CommentTextChar"/>
    <w:rsid w:val="00A30D69"/>
    <w:rPr>
      <w:sz w:val="20"/>
    </w:rPr>
  </w:style>
  <w:style w:type="character" w:customStyle="1" w:styleId="CommentTextChar">
    <w:name w:val="Comment Text Char"/>
    <w:link w:val="CommentText"/>
    <w:rsid w:val="00A30D69"/>
    <w:rPr>
      <w:lang w:eastAsia="en-US"/>
    </w:rPr>
  </w:style>
  <w:style w:type="paragraph" w:styleId="CommentSubject">
    <w:name w:val="annotation subject"/>
    <w:basedOn w:val="CommentText"/>
    <w:next w:val="CommentText"/>
    <w:link w:val="CommentSubjectChar"/>
    <w:rsid w:val="00A30D69"/>
    <w:rPr>
      <w:b/>
      <w:bCs/>
    </w:rPr>
  </w:style>
  <w:style w:type="character" w:customStyle="1" w:styleId="CommentSubjectChar">
    <w:name w:val="Comment Subject Char"/>
    <w:link w:val="CommentSubject"/>
    <w:rsid w:val="00A30D69"/>
    <w:rPr>
      <w:b/>
      <w:bCs/>
      <w:lang w:eastAsia="en-US"/>
    </w:rPr>
  </w:style>
  <w:style w:type="paragraph" w:styleId="Revision">
    <w:name w:val="Revision"/>
    <w:hidden/>
    <w:uiPriority w:val="99"/>
    <w:semiHidden/>
    <w:rsid w:val="00A30D69"/>
    <w:rPr>
      <w:sz w:val="22"/>
      <w:lang w:eastAsia="en-US"/>
    </w:rPr>
  </w:style>
  <w:style w:type="paragraph" w:customStyle="1" w:styleId="H4">
    <w:name w:val="H4"/>
    <w:aliases w:val="1.1.1.1"/>
    <w:next w:val="T"/>
    <w:uiPriority w:val="99"/>
    <w:rsid w:val="00BD40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val="en-US"/>
    </w:rPr>
  </w:style>
  <w:style w:type="paragraph" w:customStyle="1" w:styleId="L">
    <w:name w:val="L"/>
    <w:aliases w:val="LetteredList,L11,NumberedList1"/>
    <w:uiPriority w:val="99"/>
    <w:rsid w:val="00BD4044"/>
    <w:pPr>
      <w:tabs>
        <w:tab w:val="left" w:pos="640"/>
      </w:tabs>
      <w:suppressAutoHyphens/>
      <w:autoSpaceDE w:val="0"/>
      <w:autoSpaceDN w:val="0"/>
      <w:adjustRightInd w:val="0"/>
      <w:spacing w:before="60" w:after="60" w:line="240" w:lineRule="atLeast"/>
      <w:ind w:left="640" w:hanging="440"/>
      <w:jc w:val="both"/>
    </w:pPr>
    <w:rPr>
      <w:color w:val="000000"/>
      <w:w w:val="0"/>
      <w:lang w:val="en-US"/>
    </w:rPr>
  </w:style>
  <w:style w:type="paragraph" w:customStyle="1" w:styleId="Ll">
    <w:name w:val="Ll"/>
    <w:aliases w:val="NumberedList2"/>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val="en-US"/>
    </w:rPr>
  </w:style>
  <w:style w:type="paragraph" w:customStyle="1" w:styleId="Ll1">
    <w:name w:val="Ll1"/>
    <w:aliases w:val="NumberedList21"/>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val="en-US"/>
    </w:rPr>
  </w:style>
  <w:style w:type="paragraph" w:customStyle="1" w:styleId="D">
    <w:name w:val="D"/>
    <w:aliases w:val="DashedList"/>
    <w:uiPriority w:val="99"/>
    <w:rsid w:val="007462D8"/>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color w:val="000000"/>
      <w:w w:val="0"/>
      <w:lang w:val="en-US"/>
    </w:rPr>
  </w:style>
  <w:style w:type="paragraph" w:customStyle="1" w:styleId="Body">
    <w:name w:val="Body"/>
    <w:uiPriority w:val="99"/>
    <w:rsid w:val="007831E9"/>
    <w:pPr>
      <w:widowControl w:val="0"/>
      <w:autoSpaceDE w:val="0"/>
      <w:autoSpaceDN w:val="0"/>
      <w:adjustRightInd w:val="0"/>
      <w:spacing w:before="480" w:line="240" w:lineRule="atLeast"/>
      <w:jc w:val="both"/>
    </w:pPr>
    <w:rPr>
      <w:color w:val="000000"/>
      <w:w w:val="0"/>
      <w:lang w:val="en-US"/>
    </w:rPr>
  </w:style>
  <w:style w:type="paragraph" w:customStyle="1" w:styleId="EditorNote">
    <w:name w:val="Editor_Note"/>
    <w:uiPriority w:val="99"/>
    <w:rsid w:val="007831E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val="en-US"/>
    </w:rPr>
  </w:style>
  <w:style w:type="paragraph" w:customStyle="1" w:styleId="H5">
    <w:name w:val="H5"/>
    <w:aliases w:val="1.1.1.1.1"/>
    <w:next w:val="T"/>
    <w:uiPriority w:val="99"/>
    <w:rsid w:val="007831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val="en-US"/>
    </w:rPr>
  </w:style>
  <w:style w:type="paragraph" w:styleId="ListParagraph">
    <w:name w:val="List Paragraph"/>
    <w:basedOn w:val="Normal"/>
    <w:uiPriority w:val="34"/>
    <w:qFormat/>
    <w:rsid w:val="008F7CF9"/>
    <w:pPr>
      <w:ind w:left="720"/>
    </w:pPr>
    <w:rPr>
      <w:sz w:val="24"/>
      <w:szCs w:val="24"/>
      <w:lang w:val="en-US"/>
    </w:rPr>
  </w:style>
  <w:style w:type="paragraph" w:customStyle="1" w:styleId="HeadingRunIn">
    <w:name w:val="HeadingRunIn"/>
    <w:next w:val="Normal"/>
    <w:rsid w:val="008F7CF9"/>
    <w:pPr>
      <w:keepNext/>
      <w:autoSpaceDE w:val="0"/>
      <w:autoSpaceDN w:val="0"/>
      <w:adjustRightInd w:val="0"/>
      <w:spacing w:before="120" w:line="280" w:lineRule="atLeast"/>
    </w:pPr>
    <w:rPr>
      <w:b/>
      <w:bCs/>
      <w:color w:val="000000"/>
      <w:w w:val="0"/>
      <w:sz w:val="24"/>
      <w:szCs w:val="24"/>
    </w:rPr>
  </w:style>
  <w:style w:type="paragraph" w:styleId="FootnoteText">
    <w:name w:val="footnote text"/>
    <w:basedOn w:val="Normal"/>
    <w:link w:val="FootnoteTextChar"/>
    <w:rsid w:val="008F7CF9"/>
    <w:rPr>
      <w:sz w:val="20"/>
    </w:rPr>
  </w:style>
  <w:style w:type="character" w:customStyle="1" w:styleId="FootnoteTextChar">
    <w:name w:val="Footnote Text Char"/>
    <w:link w:val="FootnoteText"/>
    <w:rsid w:val="008F7CF9"/>
    <w:rPr>
      <w:lang w:eastAsia="en-US"/>
    </w:rPr>
  </w:style>
  <w:style w:type="character" w:styleId="FootnoteReference">
    <w:name w:val="footnote reference"/>
    <w:rsid w:val="008F7CF9"/>
    <w:rPr>
      <w:vertAlign w:val="superscript"/>
    </w:rPr>
  </w:style>
  <w:style w:type="paragraph" w:styleId="PlainText">
    <w:name w:val="Plain Text"/>
    <w:basedOn w:val="Normal"/>
    <w:link w:val="PlainTextChar"/>
    <w:uiPriority w:val="99"/>
    <w:unhideWhenUsed/>
    <w:rsid w:val="003C6064"/>
    <w:rPr>
      <w:rFonts w:ascii="Calibri" w:eastAsia="Calibri" w:hAnsi="Calibri" w:cs="Consolas"/>
      <w:szCs w:val="21"/>
    </w:rPr>
  </w:style>
  <w:style w:type="character" w:customStyle="1" w:styleId="PlainTextChar">
    <w:name w:val="Plain Text Char"/>
    <w:link w:val="PlainText"/>
    <w:uiPriority w:val="99"/>
    <w:rsid w:val="003C6064"/>
    <w:rPr>
      <w:rFonts w:ascii="Calibri" w:eastAsia="Calibri" w:hAnsi="Calibri" w:cs="Consolas"/>
      <w:sz w:val="22"/>
      <w:szCs w:val="21"/>
      <w:lang w:eastAsia="en-US"/>
    </w:rPr>
  </w:style>
  <w:style w:type="paragraph" w:styleId="ListBullet">
    <w:name w:val="List Bullet"/>
    <w:basedOn w:val="Normal"/>
    <w:rsid w:val="002C22A2"/>
    <w:pPr>
      <w:numPr>
        <w:numId w:val="1"/>
      </w:numPr>
      <w:contextualSpacing/>
    </w:pPr>
  </w:style>
  <w:style w:type="paragraph" w:customStyle="1" w:styleId="Note">
    <w:name w:val="Note"/>
    <w:uiPriority w:val="99"/>
    <w:rsid w:val="00C5187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color w:val="000000"/>
      <w:w w:val="0"/>
      <w:sz w:val="18"/>
      <w:szCs w:val="18"/>
      <w:lang w:val="en-US"/>
    </w:rPr>
  </w:style>
  <w:style w:type="paragraph" w:customStyle="1" w:styleId="D2">
    <w:name w:val="D2"/>
    <w:aliases w:val="Definitions"/>
    <w:uiPriority w:val="99"/>
    <w:rsid w:val="00F00D6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val="en-US"/>
    </w:rPr>
  </w:style>
  <w:style w:type="paragraph" w:customStyle="1" w:styleId="Footnote">
    <w:name w:val="Footnote"/>
    <w:uiPriority w:val="99"/>
    <w:rsid w:val="00F00D66"/>
    <w:pPr>
      <w:widowControl w:val="0"/>
      <w:tabs>
        <w:tab w:val="right" w:pos="8640"/>
      </w:tabs>
      <w:suppressAutoHyphens/>
      <w:autoSpaceDE w:val="0"/>
      <w:autoSpaceDN w:val="0"/>
      <w:adjustRightInd w:val="0"/>
      <w:spacing w:after="40" w:line="180" w:lineRule="atLeast"/>
      <w:jc w:val="both"/>
    </w:pPr>
    <w:rPr>
      <w:color w:val="000000"/>
      <w:w w:val="0"/>
      <w:sz w:val="16"/>
      <w:szCs w:val="16"/>
      <w:lang w:val="en-US"/>
    </w:rPr>
  </w:style>
  <w:style w:type="paragraph" w:customStyle="1" w:styleId="References">
    <w:name w:val="References"/>
    <w:uiPriority w:val="99"/>
    <w:rsid w:val="00F00D66"/>
    <w:pPr>
      <w:suppressAutoHyphens/>
      <w:autoSpaceDE w:val="0"/>
      <w:autoSpaceDN w:val="0"/>
      <w:adjustRightInd w:val="0"/>
      <w:spacing w:before="240" w:line="240" w:lineRule="atLeast"/>
      <w:jc w:val="both"/>
    </w:pPr>
    <w:rPr>
      <w:color w:val="000000"/>
      <w:w w:val="0"/>
      <w:lang w:val="en-US"/>
    </w:rPr>
  </w:style>
  <w:style w:type="character" w:customStyle="1" w:styleId="editorinsertion">
    <w:name w:val="editor_insertion"/>
    <w:uiPriority w:val="99"/>
    <w:rsid w:val="00F00D66"/>
    <w:rPr>
      <w:rFonts w:ascii="Times New Roman" w:hAnsi="Times New Roman" w:cs="Times New Roman"/>
      <w:color w:val="000000"/>
      <w:spacing w:val="0"/>
      <w:w w:val="100"/>
      <w:sz w:val="20"/>
      <w:szCs w:val="20"/>
      <w:u w:val="thick"/>
      <w:vertAlign w:val="baseline"/>
      <w:lang w:val="en-US"/>
    </w:rPr>
  </w:style>
  <w:style w:type="paragraph" w:customStyle="1" w:styleId="DL">
    <w:name w:val="DL"/>
    <w:aliases w:val="DashedList2"/>
    <w:uiPriority w:val="99"/>
    <w:rsid w:val="00A968FD"/>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val="en-US"/>
    </w:rPr>
  </w:style>
  <w:style w:type="character" w:styleId="Strong">
    <w:name w:val="Strong"/>
    <w:uiPriority w:val="22"/>
    <w:qFormat/>
    <w:rsid w:val="00E2227A"/>
    <w:rPr>
      <w:b/>
      <w:bCs/>
    </w:rPr>
  </w:style>
  <w:style w:type="character" w:customStyle="1" w:styleId="lrdctmorebtn">
    <w:name w:val="lr_dct_more_btn"/>
    <w:rsid w:val="00E2227A"/>
  </w:style>
  <w:style w:type="paragraph" w:customStyle="1" w:styleId="H2">
    <w:name w:val="H2"/>
    <w:aliases w:val="1.1"/>
    <w:next w:val="T"/>
    <w:uiPriority w:val="99"/>
    <w:rsid w:val="00BA7CC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val="en-US"/>
    </w:rPr>
  </w:style>
  <w:style w:type="character" w:customStyle="1" w:styleId="editordeletion">
    <w:name w:val="editor_deletion"/>
    <w:uiPriority w:val="99"/>
    <w:rsid w:val="002F0752"/>
    <w:rPr>
      <w:rFonts w:ascii="Times New Roman" w:hAnsi="Times New Roman" w:cs="Times New Roman"/>
      <w:strike/>
      <w:color w:val="000000"/>
      <w:spacing w:val="0"/>
      <w:w w:val="100"/>
      <w:sz w:val="20"/>
      <w:szCs w:val="20"/>
      <w:u w:val="none"/>
      <w:vertAlign w:val="baseline"/>
      <w:lang w:val="en-US"/>
    </w:rPr>
  </w:style>
  <w:style w:type="paragraph" w:customStyle="1" w:styleId="FigTitle">
    <w:name w:val="FigTitle"/>
    <w:uiPriority w:val="99"/>
    <w:rsid w:val="00666ECF"/>
    <w:pPr>
      <w:widowControl w:val="0"/>
      <w:autoSpaceDE w:val="0"/>
      <w:autoSpaceDN w:val="0"/>
      <w:adjustRightInd w:val="0"/>
      <w:spacing w:before="240" w:line="240" w:lineRule="atLeast"/>
      <w:jc w:val="center"/>
    </w:pPr>
    <w:rPr>
      <w:rFonts w:ascii="Arial" w:hAnsi="Arial" w:cs="Arial"/>
      <w:b/>
      <w:bCs/>
      <w:color w:val="000000"/>
      <w:w w:val="0"/>
      <w:lang w:val="en-US"/>
    </w:rPr>
  </w:style>
  <w:style w:type="character" w:customStyle="1" w:styleId="Symbol">
    <w:name w:val="Symbol"/>
    <w:uiPriority w:val="99"/>
    <w:rsid w:val="00E674B7"/>
    <w:rPr>
      <w:rFonts w:ascii="Symbol" w:hAnsi="Symbol" w:cs="Symbol"/>
      <w:color w:val="000000"/>
      <w:spacing w:val="0"/>
      <w:sz w:val="20"/>
      <w:szCs w:val="20"/>
      <w:u w:val="none"/>
      <w:vertAlign w:val="baseline"/>
    </w:rPr>
  </w:style>
  <w:style w:type="paragraph" w:customStyle="1" w:styleId="contheader">
    <w:name w:val="contheader"/>
    <w:uiPriority w:val="99"/>
    <w:rsid w:val="00302F12"/>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lang w:val="en-US"/>
    </w:rPr>
  </w:style>
  <w:style w:type="paragraph" w:customStyle="1" w:styleId="CT">
    <w:name w:val="CT"/>
    <w:aliases w:val="ChapterTitle"/>
    <w:uiPriority w:val="99"/>
    <w:rsid w:val="00302F12"/>
    <w:pPr>
      <w:keepNext/>
      <w:autoSpaceDE w:val="0"/>
      <w:autoSpaceDN w:val="0"/>
      <w:adjustRightInd w:val="0"/>
      <w:spacing w:line="320" w:lineRule="atLeast"/>
      <w:ind w:firstLine="200"/>
      <w:jc w:val="center"/>
    </w:pPr>
    <w:rPr>
      <w:b/>
      <w:bCs/>
      <w:color w:val="000000"/>
      <w:w w:val="0"/>
      <w:sz w:val="28"/>
      <w:szCs w:val="28"/>
      <w:lang w:val="en-US"/>
    </w:rPr>
  </w:style>
  <w:style w:type="paragraph" w:customStyle="1" w:styleId="D3">
    <w:name w:val="D3"/>
    <w:aliases w:val="Definitions4"/>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val="en-US"/>
    </w:rPr>
  </w:style>
  <w:style w:type="paragraph" w:customStyle="1" w:styleId="D4">
    <w:name w:val="D4"/>
    <w:aliases w:val="Definitions3"/>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val="en-US"/>
    </w:rPr>
  </w:style>
  <w:style w:type="paragraph" w:customStyle="1" w:styleId="D5">
    <w:name w:val="D5"/>
    <w:aliases w:val="Definitions2"/>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val="en-US"/>
    </w:rPr>
  </w:style>
  <w:style w:type="paragraph" w:customStyle="1" w:styleId="Definitions1">
    <w:name w:val="Definitions1"/>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val="en-US"/>
    </w:rPr>
  </w:style>
  <w:style w:type="paragraph" w:customStyle="1" w:styleId="Designation">
    <w:name w:val="Designation"/>
    <w:next w:val="Body"/>
    <w:uiPriority w:val="99"/>
    <w:rsid w:val="00302F12"/>
    <w:pPr>
      <w:keepNext/>
      <w:widowControl w:val="0"/>
      <w:suppressAutoHyphens/>
      <w:autoSpaceDE w:val="0"/>
      <w:autoSpaceDN w:val="0"/>
      <w:adjustRightInd w:val="0"/>
      <w:spacing w:before="480" w:after="1200" w:line="240" w:lineRule="atLeast"/>
      <w:jc w:val="right"/>
    </w:pPr>
    <w:rPr>
      <w:rFonts w:ascii="Arial" w:hAnsi="Arial" w:cs="Arial"/>
      <w:b/>
      <w:bCs/>
      <w:color w:val="000000"/>
      <w:w w:val="0"/>
      <w:sz w:val="22"/>
      <w:szCs w:val="22"/>
      <w:lang w:val="en-US"/>
    </w:rPr>
  </w:style>
  <w:style w:type="paragraph" w:customStyle="1" w:styleId="DL2">
    <w:name w:val="DL2"/>
    <w:aliases w:val="DashedList1"/>
    <w:uiPriority w:val="99"/>
    <w:rsid w:val="00302F12"/>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color w:val="000000"/>
      <w:w w:val="0"/>
      <w:lang w:val="en-US"/>
    </w:rPr>
  </w:style>
  <w:style w:type="paragraph" w:customStyle="1" w:styleId="Equation">
    <w:name w:val="Equation"/>
    <w:uiPriority w:val="99"/>
    <w:rsid w:val="00302F12"/>
    <w:pPr>
      <w:suppressAutoHyphens/>
      <w:autoSpaceDE w:val="0"/>
      <w:autoSpaceDN w:val="0"/>
      <w:adjustRightInd w:val="0"/>
      <w:spacing w:before="240" w:after="240" w:line="200" w:lineRule="atLeast"/>
      <w:ind w:firstLine="200"/>
    </w:pPr>
    <w:rPr>
      <w:color w:val="000000"/>
      <w:w w:val="0"/>
      <w:lang w:val="en-US"/>
    </w:rPr>
  </w:style>
  <w:style w:type="paragraph" w:customStyle="1" w:styleId="EU">
    <w:name w:val="EU"/>
    <w:aliases w:val="EquationUnnumbered"/>
    <w:uiPriority w:val="99"/>
    <w:rsid w:val="00302F12"/>
    <w:pPr>
      <w:suppressAutoHyphens/>
      <w:autoSpaceDE w:val="0"/>
      <w:autoSpaceDN w:val="0"/>
      <w:adjustRightInd w:val="0"/>
      <w:spacing w:before="240" w:after="240" w:line="240" w:lineRule="atLeast"/>
      <w:ind w:firstLine="200"/>
    </w:pPr>
    <w:rPr>
      <w:color w:val="000000"/>
      <w:w w:val="0"/>
      <w:lang w:val="en-US"/>
    </w:rPr>
  </w:style>
  <w:style w:type="paragraph" w:customStyle="1" w:styleId="FigCaption">
    <w:name w:val="FigCaption"/>
    <w:uiPriority w:val="99"/>
    <w:rsid w:val="00302F12"/>
    <w:pPr>
      <w:widowControl w:val="0"/>
      <w:autoSpaceDE w:val="0"/>
      <w:autoSpaceDN w:val="0"/>
      <w:adjustRightInd w:val="0"/>
      <w:spacing w:before="240" w:line="240" w:lineRule="atLeast"/>
      <w:jc w:val="center"/>
    </w:pPr>
    <w:rPr>
      <w:rFonts w:ascii="Arial" w:hAnsi="Arial" w:cs="Arial"/>
      <w:b/>
      <w:bCs/>
      <w:color w:val="000000"/>
      <w:w w:val="0"/>
      <w:lang w:val="en-US"/>
    </w:rPr>
  </w:style>
  <w:style w:type="paragraph" w:customStyle="1" w:styleId="figuretext">
    <w:name w:val="figure text"/>
    <w:uiPriority w:val="99"/>
    <w:rsid w:val="00302F12"/>
    <w:pPr>
      <w:widowControl w:val="0"/>
      <w:suppressAutoHyphens/>
      <w:autoSpaceDE w:val="0"/>
      <w:autoSpaceDN w:val="0"/>
      <w:adjustRightInd w:val="0"/>
      <w:spacing w:line="160" w:lineRule="atLeast"/>
      <w:jc w:val="center"/>
    </w:pPr>
    <w:rPr>
      <w:rFonts w:ascii="Arial" w:hAnsi="Arial" w:cs="Arial"/>
      <w:color w:val="000000"/>
      <w:w w:val="0"/>
      <w:sz w:val="16"/>
      <w:szCs w:val="16"/>
      <w:lang w:val="en-US"/>
    </w:rPr>
  </w:style>
  <w:style w:type="paragraph" w:customStyle="1" w:styleId="FL">
    <w:name w:val="FL"/>
    <w:aliases w:val="FlushLeft"/>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hAnsi="Arial" w:cs="Arial"/>
      <w:i/>
      <w:iCs/>
      <w:color w:val="000000"/>
      <w:w w:val="0"/>
      <w:sz w:val="18"/>
      <w:szCs w:val="18"/>
      <w:lang w:val="en-US"/>
    </w:rPr>
  </w:style>
  <w:style w:type="character" w:customStyle="1" w:styleId="FooterChar">
    <w:name w:val="Footer Char"/>
    <w:link w:val="Footer"/>
    <w:uiPriority w:val="99"/>
    <w:rsid w:val="00302F12"/>
    <w:rPr>
      <w:sz w:val="24"/>
      <w:lang w:eastAsia="en-US"/>
    </w:rPr>
  </w:style>
  <w:style w:type="paragraph" w:customStyle="1" w:styleId="Foreword">
    <w:name w:val="Foreword"/>
    <w:next w:val="ForewordDisclaimer"/>
    <w:uiPriority w:val="99"/>
    <w:rsid w:val="00302F12"/>
    <w:pPr>
      <w:keepNext/>
      <w:widowControl w:val="0"/>
      <w:autoSpaceDE w:val="0"/>
      <w:autoSpaceDN w:val="0"/>
      <w:adjustRightInd w:val="0"/>
      <w:spacing w:after="240" w:line="280" w:lineRule="atLeast"/>
      <w:jc w:val="center"/>
    </w:pPr>
    <w:rPr>
      <w:b/>
      <w:bCs/>
      <w:color w:val="000000"/>
      <w:w w:val="0"/>
      <w:sz w:val="24"/>
      <w:szCs w:val="24"/>
      <w:lang w:val="en-US"/>
    </w:rPr>
  </w:style>
  <w:style w:type="paragraph" w:customStyle="1" w:styleId="ForewordDisclaimer">
    <w:name w:val="ForewordDisclaimer"/>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color w:val="000000"/>
      <w:w w:val="0"/>
      <w:sz w:val="18"/>
      <w:szCs w:val="18"/>
      <w:lang w:val="en-US"/>
    </w:rPr>
  </w:style>
  <w:style w:type="paragraph" w:customStyle="1" w:styleId="Glossary">
    <w:name w:val="Glossary"/>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color w:val="000000"/>
      <w:w w:val="0"/>
      <w:lang w:val="en-US"/>
    </w:rPr>
  </w:style>
  <w:style w:type="paragraph" w:customStyle="1" w:styleId="H">
    <w:name w:val="H"/>
    <w:aliases w:val="HangingIndent"/>
    <w:uiPriority w:val="99"/>
    <w:rsid w:val="00302F12"/>
    <w:pPr>
      <w:tabs>
        <w:tab w:val="left" w:pos="620"/>
      </w:tabs>
      <w:autoSpaceDE w:val="0"/>
      <w:autoSpaceDN w:val="0"/>
      <w:adjustRightInd w:val="0"/>
      <w:spacing w:line="240" w:lineRule="atLeast"/>
      <w:ind w:left="640" w:hanging="440"/>
      <w:jc w:val="both"/>
    </w:pPr>
    <w:rPr>
      <w:color w:val="000000"/>
      <w:w w:val="0"/>
      <w:lang w:val="en-US"/>
    </w:rPr>
  </w:style>
  <w:style w:type="paragraph" w:customStyle="1" w:styleId="H1">
    <w:name w:val="H1"/>
    <w:aliases w:val="1stLevelHead"/>
    <w:next w:val="T"/>
    <w:uiPriority w:val="99"/>
    <w:rsid w:val="00302F12"/>
    <w:pPr>
      <w:keepNext/>
      <w:widowControl w:val="0"/>
      <w:autoSpaceDE w:val="0"/>
      <w:autoSpaceDN w:val="0"/>
      <w:adjustRightInd w:val="0"/>
      <w:spacing w:before="480" w:after="240" w:line="280" w:lineRule="atLeast"/>
    </w:pPr>
    <w:rPr>
      <w:rFonts w:ascii="Arial" w:hAnsi="Arial" w:cs="Arial"/>
      <w:b/>
      <w:bCs/>
      <w:color w:val="000000"/>
      <w:w w:val="0"/>
      <w:sz w:val="24"/>
      <w:szCs w:val="24"/>
      <w:lang w:val="en-US"/>
    </w:rPr>
  </w:style>
  <w:style w:type="character" w:customStyle="1" w:styleId="HeaderChar">
    <w:name w:val="Header Char"/>
    <w:aliases w:val="header odd Char,header Char,header odd1 Char,header odd2 Char,header odd3 Char,header odd4 Char,header odd5 Char,header odd6 Char,header1 Char,header2 Char,header3 Char,header odd11 Char,header odd21 Char,header odd7 Char,header4 Char,h Char"/>
    <w:link w:val="Header"/>
    <w:rsid w:val="00302F12"/>
    <w:rPr>
      <w:b/>
      <w:sz w:val="28"/>
      <w:lang w:eastAsia="en-US"/>
    </w:rPr>
  </w:style>
  <w:style w:type="paragraph" w:customStyle="1" w:styleId="Hh">
    <w:name w:val="Hh"/>
    <w:aliases w:val="HangingIndent2"/>
    <w:uiPriority w:val="99"/>
    <w:rsid w:val="00302F12"/>
    <w:pPr>
      <w:tabs>
        <w:tab w:val="left" w:pos="620"/>
      </w:tabs>
      <w:autoSpaceDE w:val="0"/>
      <w:autoSpaceDN w:val="0"/>
      <w:adjustRightInd w:val="0"/>
      <w:spacing w:line="240" w:lineRule="atLeast"/>
      <w:ind w:left="1040" w:hanging="400"/>
      <w:jc w:val="both"/>
    </w:pPr>
    <w:rPr>
      <w:color w:val="000000"/>
      <w:w w:val="0"/>
      <w:lang w:val="en-US"/>
    </w:rPr>
  </w:style>
  <w:style w:type="paragraph" w:customStyle="1" w:styleId="Hlast">
    <w:name w:val="Hlast"/>
    <w:aliases w:val="HangingIndentLast"/>
    <w:next w:val="H"/>
    <w:uiPriority w:val="99"/>
    <w:rsid w:val="00302F12"/>
    <w:pPr>
      <w:tabs>
        <w:tab w:val="left" w:pos="620"/>
      </w:tabs>
      <w:autoSpaceDE w:val="0"/>
      <w:autoSpaceDN w:val="0"/>
      <w:adjustRightInd w:val="0"/>
      <w:spacing w:after="240" w:line="240" w:lineRule="atLeast"/>
      <w:ind w:left="640" w:hanging="440"/>
      <w:jc w:val="both"/>
    </w:pPr>
    <w:rPr>
      <w:color w:val="000000"/>
      <w:w w:val="0"/>
      <w:lang w:val="en-US"/>
    </w:rPr>
  </w:style>
  <w:style w:type="paragraph" w:customStyle="1" w:styleId="I">
    <w:name w:val="I"/>
    <w:aliases w:val="Informative"/>
    <w:uiPriority w:val="99"/>
    <w:rsid w:val="00302F12"/>
    <w:pPr>
      <w:keepNext/>
      <w:autoSpaceDE w:val="0"/>
      <w:autoSpaceDN w:val="0"/>
      <w:adjustRightInd w:val="0"/>
      <w:spacing w:before="240" w:after="360" w:line="280" w:lineRule="atLeast"/>
    </w:pPr>
    <w:rPr>
      <w:rFonts w:ascii="Arial" w:hAnsi="Arial" w:cs="Arial"/>
      <w:color w:val="000000"/>
      <w:w w:val="0"/>
      <w:sz w:val="24"/>
      <w:szCs w:val="24"/>
      <w:lang w:val="en-US"/>
    </w:rPr>
  </w:style>
  <w:style w:type="paragraph" w:customStyle="1" w:styleId="INT">
    <w:name w:val="INT"/>
    <w:aliases w:val="Introduction"/>
    <w:uiPriority w:val="99"/>
    <w:rsid w:val="00302F12"/>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lang w:val="en-US"/>
    </w:rPr>
  </w:style>
  <w:style w:type="paragraph" w:customStyle="1" w:styleId="Int2">
    <w:name w:val="Int2"/>
    <w:aliases w:val="Intro2nd"/>
    <w:uiPriority w:val="99"/>
    <w:rsid w:val="00302F12"/>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val="en-US"/>
    </w:rPr>
  </w:style>
  <w:style w:type="paragraph" w:customStyle="1" w:styleId="IntDisclaimer">
    <w:name w:val="IntDisclaimer"/>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color w:val="000000"/>
      <w:w w:val="0"/>
      <w:sz w:val="18"/>
      <w:szCs w:val="18"/>
      <w:lang w:val="en-US"/>
    </w:rPr>
  </w:style>
  <w:style w:type="paragraph" w:customStyle="1" w:styleId="Introduction1">
    <w:name w:val="Introduction1"/>
    <w:uiPriority w:val="99"/>
    <w:rsid w:val="00302F12"/>
    <w:pPr>
      <w:keepNext/>
      <w:widowControl w:val="0"/>
      <w:autoSpaceDE w:val="0"/>
      <w:autoSpaceDN w:val="0"/>
      <w:adjustRightInd w:val="0"/>
      <w:spacing w:before="480" w:after="240" w:line="280" w:lineRule="atLeast"/>
    </w:pPr>
    <w:rPr>
      <w:rFonts w:ascii="Arial" w:hAnsi="Arial" w:cs="Arial"/>
      <w:b/>
      <w:bCs/>
      <w:color w:val="000000"/>
      <w:w w:val="0"/>
      <w:sz w:val="24"/>
      <w:szCs w:val="24"/>
      <w:lang w:val="en-US"/>
    </w:rPr>
  </w:style>
  <w:style w:type="paragraph" w:customStyle="1" w:styleId="Last">
    <w:name w:val="Last"/>
    <w:aliases w:val="LetteredListLast"/>
    <w:next w:val="L"/>
    <w:uiPriority w:val="99"/>
    <w:rsid w:val="00302F12"/>
    <w:pPr>
      <w:tabs>
        <w:tab w:val="left" w:pos="640"/>
      </w:tabs>
      <w:autoSpaceDE w:val="0"/>
      <w:autoSpaceDN w:val="0"/>
      <w:adjustRightInd w:val="0"/>
      <w:spacing w:after="240" w:line="240" w:lineRule="atLeast"/>
      <w:ind w:left="640" w:hanging="440"/>
      <w:jc w:val="both"/>
    </w:pPr>
    <w:rPr>
      <w:color w:val="000000"/>
      <w:w w:val="0"/>
      <w:lang w:val="en-US"/>
    </w:rPr>
  </w:style>
  <w:style w:type="paragraph" w:customStyle="1" w:styleId="Letter">
    <w:name w:val="Letter"/>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color w:val="000000"/>
      <w:w w:val="0"/>
      <w:lang w:val="en-US"/>
    </w:rPr>
  </w:style>
  <w:style w:type="paragraph" w:customStyle="1" w:styleId="Lll1">
    <w:name w:val="Lll1"/>
    <w:aliases w:val="NumberedList31"/>
    <w:uiPriority w:val="99"/>
    <w:rsid w:val="00302F12"/>
    <w:pPr>
      <w:tabs>
        <w:tab w:val="left" w:pos="1440"/>
      </w:tabs>
      <w:autoSpaceDE w:val="0"/>
      <w:autoSpaceDN w:val="0"/>
      <w:adjustRightInd w:val="0"/>
      <w:spacing w:before="60" w:after="60" w:line="240" w:lineRule="atLeast"/>
      <w:ind w:left="1440" w:hanging="400"/>
      <w:jc w:val="both"/>
    </w:pPr>
    <w:rPr>
      <w:color w:val="000000"/>
      <w:w w:val="0"/>
      <w:lang w:val="en-US"/>
    </w:rPr>
  </w:style>
  <w:style w:type="paragraph" w:customStyle="1" w:styleId="Llll">
    <w:name w:val="Llll"/>
    <w:aliases w:val="NumberedList4"/>
    <w:uiPriority w:val="99"/>
    <w:rsid w:val="00302F12"/>
    <w:pPr>
      <w:tabs>
        <w:tab w:val="left" w:pos="1840"/>
      </w:tabs>
      <w:autoSpaceDE w:val="0"/>
      <w:autoSpaceDN w:val="0"/>
      <w:adjustRightInd w:val="0"/>
      <w:spacing w:line="240" w:lineRule="atLeast"/>
      <w:ind w:left="1840" w:hanging="400"/>
      <w:jc w:val="both"/>
    </w:pPr>
    <w:rPr>
      <w:color w:val="000000"/>
      <w:w w:val="0"/>
      <w:lang w:val="en-US"/>
    </w:rPr>
  </w:style>
  <w:style w:type="paragraph" w:customStyle="1" w:styleId="LP">
    <w:name w:val="LP"/>
    <w:aliases w:val="ListParagraph"/>
    <w:next w:val="L2"/>
    <w:uiPriority w:val="99"/>
    <w:rsid w:val="00302F12"/>
    <w:pPr>
      <w:tabs>
        <w:tab w:val="left" w:pos="640"/>
      </w:tabs>
      <w:autoSpaceDE w:val="0"/>
      <w:autoSpaceDN w:val="0"/>
      <w:adjustRightInd w:val="0"/>
      <w:spacing w:before="60" w:after="60" w:line="240" w:lineRule="atLeast"/>
      <w:ind w:left="640"/>
      <w:jc w:val="both"/>
    </w:pPr>
    <w:rPr>
      <w:color w:val="000000"/>
      <w:w w:val="0"/>
      <w:lang w:val="en-US"/>
    </w:rPr>
  </w:style>
  <w:style w:type="paragraph" w:customStyle="1" w:styleId="LP2">
    <w:name w:val="LP2"/>
    <w:aliases w:val="ListParagraph2"/>
    <w:next w:val="L2"/>
    <w:uiPriority w:val="99"/>
    <w:rsid w:val="00302F12"/>
    <w:pPr>
      <w:tabs>
        <w:tab w:val="left" w:pos="640"/>
      </w:tabs>
      <w:autoSpaceDE w:val="0"/>
      <w:autoSpaceDN w:val="0"/>
      <w:adjustRightInd w:val="0"/>
      <w:spacing w:before="60" w:after="60" w:line="240" w:lineRule="atLeast"/>
      <w:ind w:left="1040"/>
      <w:jc w:val="both"/>
    </w:pPr>
    <w:rPr>
      <w:color w:val="000000"/>
      <w:w w:val="0"/>
      <w:lang w:val="en-US"/>
    </w:rPr>
  </w:style>
  <w:style w:type="paragraph" w:customStyle="1" w:styleId="LP3">
    <w:name w:val="LP3"/>
    <w:aliases w:val="ListParagraph3"/>
    <w:next w:val="L2"/>
    <w:uiPriority w:val="99"/>
    <w:rsid w:val="00302F12"/>
    <w:pPr>
      <w:tabs>
        <w:tab w:val="left" w:pos="640"/>
      </w:tabs>
      <w:autoSpaceDE w:val="0"/>
      <w:autoSpaceDN w:val="0"/>
      <w:adjustRightInd w:val="0"/>
      <w:spacing w:before="60" w:after="60" w:line="240" w:lineRule="atLeast"/>
      <w:ind w:left="1440"/>
      <w:jc w:val="both"/>
    </w:pPr>
    <w:rPr>
      <w:color w:val="000000"/>
      <w:w w:val="0"/>
      <w:lang w:val="en-US"/>
    </w:rPr>
  </w:style>
  <w:style w:type="paragraph" w:customStyle="1" w:styleId="LPageNumber">
    <w:name w:val="LPageNumber"/>
    <w:uiPriority w:val="99"/>
    <w:rsid w:val="00302F12"/>
    <w:pPr>
      <w:widowControl w:val="0"/>
      <w:tabs>
        <w:tab w:val="right" w:pos="8640"/>
      </w:tabs>
      <w:suppressAutoHyphens/>
      <w:autoSpaceDE w:val="0"/>
      <w:autoSpaceDN w:val="0"/>
      <w:adjustRightInd w:val="0"/>
      <w:spacing w:line="200" w:lineRule="atLeast"/>
    </w:pPr>
    <w:rPr>
      <w:rFonts w:ascii="Arial" w:hAnsi="Arial" w:cs="Arial"/>
      <w:color w:val="000000"/>
      <w:w w:val="0"/>
      <w:sz w:val="16"/>
      <w:szCs w:val="16"/>
      <w:lang w:val="en-US"/>
    </w:rPr>
  </w:style>
  <w:style w:type="paragraph" w:customStyle="1" w:styleId="MappingTableCell">
    <w:name w:val="Mapping Table Cell"/>
    <w:uiPriority w:val="99"/>
    <w:rsid w:val="00302F12"/>
    <w:pPr>
      <w:widowControl w:val="0"/>
      <w:autoSpaceDE w:val="0"/>
      <w:autoSpaceDN w:val="0"/>
      <w:adjustRightInd w:val="0"/>
      <w:spacing w:before="40" w:after="40" w:line="280" w:lineRule="atLeast"/>
    </w:pPr>
    <w:rPr>
      <w:color w:val="000000"/>
      <w:w w:val="0"/>
      <w:sz w:val="24"/>
      <w:szCs w:val="24"/>
    </w:rPr>
  </w:style>
  <w:style w:type="paragraph" w:customStyle="1" w:styleId="MappingTableTitle">
    <w:name w:val="Mapping Table Title"/>
    <w:uiPriority w:val="99"/>
    <w:rsid w:val="00302F12"/>
    <w:pPr>
      <w:widowControl w:val="0"/>
      <w:autoSpaceDE w:val="0"/>
      <w:autoSpaceDN w:val="0"/>
      <w:adjustRightInd w:val="0"/>
      <w:spacing w:before="40" w:after="40" w:line="320" w:lineRule="atLeast"/>
    </w:pPr>
    <w:rPr>
      <w:color w:val="000000"/>
      <w:w w:val="0"/>
      <w:sz w:val="28"/>
      <w:szCs w:val="28"/>
    </w:rPr>
  </w:style>
  <w:style w:type="paragraph" w:customStyle="1" w:styleId="Nor">
    <w:name w:val="Nor"/>
    <w:aliases w:val="Normative"/>
    <w:uiPriority w:val="99"/>
    <w:rsid w:val="00302F12"/>
    <w:pPr>
      <w:keepNext/>
      <w:autoSpaceDE w:val="0"/>
      <w:autoSpaceDN w:val="0"/>
      <w:adjustRightInd w:val="0"/>
      <w:spacing w:before="240" w:after="360" w:line="280" w:lineRule="atLeast"/>
    </w:pPr>
    <w:rPr>
      <w:rFonts w:ascii="Arial" w:hAnsi="Arial" w:cs="Arial"/>
      <w:color w:val="000000"/>
      <w:w w:val="0"/>
      <w:sz w:val="24"/>
      <w:szCs w:val="24"/>
      <w:lang w:val="en-US"/>
    </w:rPr>
  </w:style>
  <w:style w:type="paragraph" w:customStyle="1" w:styleId="Prim">
    <w:name w:val="Prim"/>
    <w:aliases w:val="PrimTag"/>
    <w:next w:val="H"/>
    <w:uiPriority w:val="99"/>
    <w:rsid w:val="00302F12"/>
    <w:pPr>
      <w:tabs>
        <w:tab w:val="left" w:pos="620"/>
      </w:tabs>
      <w:autoSpaceDE w:val="0"/>
      <w:autoSpaceDN w:val="0"/>
      <w:adjustRightInd w:val="0"/>
      <w:spacing w:line="240" w:lineRule="atLeast"/>
      <w:ind w:left="2640"/>
      <w:jc w:val="both"/>
    </w:pPr>
    <w:rPr>
      <w:color w:val="000000"/>
      <w:w w:val="0"/>
      <w:lang w:val="en-US"/>
    </w:rPr>
  </w:style>
  <w:style w:type="paragraph" w:customStyle="1" w:styleId="Revisionline">
    <w:name w:val="Revisionline"/>
    <w:uiPriority w:val="99"/>
    <w:rsid w:val="00302F12"/>
    <w:pPr>
      <w:widowControl w:val="0"/>
      <w:autoSpaceDE w:val="0"/>
      <w:autoSpaceDN w:val="0"/>
      <w:adjustRightInd w:val="0"/>
      <w:spacing w:after="1440" w:line="200" w:lineRule="atLeast"/>
      <w:jc w:val="right"/>
    </w:pPr>
    <w:rPr>
      <w:rFonts w:ascii="Arial" w:hAnsi="Arial" w:cs="Arial"/>
      <w:color w:val="000000"/>
      <w:w w:val="0"/>
      <w:sz w:val="16"/>
      <w:szCs w:val="16"/>
      <w:lang w:val="en-US"/>
    </w:rPr>
  </w:style>
  <w:style w:type="paragraph" w:customStyle="1" w:styleId="RPageNumber">
    <w:name w:val="RPageNumber"/>
    <w:uiPriority w:val="99"/>
    <w:rsid w:val="00302F12"/>
    <w:pPr>
      <w:widowControl w:val="0"/>
      <w:tabs>
        <w:tab w:val="right" w:pos="8640"/>
      </w:tabs>
      <w:suppressAutoHyphens/>
      <w:autoSpaceDE w:val="0"/>
      <w:autoSpaceDN w:val="0"/>
      <w:adjustRightInd w:val="0"/>
      <w:spacing w:line="200" w:lineRule="atLeast"/>
    </w:pPr>
    <w:rPr>
      <w:rFonts w:ascii="Arial" w:hAnsi="Arial" w:cs="Arial"/>
      <w:color w:val="000000"/>
      <w:w w:val="0"/>
      <w:sz w:val="16"/>
      <w:szCs w:val="16"/>
      <w:lang w:val="en-US"/>
    </w:rPr>
  </w:style>
  <w:style w:type="paragraph" w:customStyle="1" w:styleId="TableCaption">
    <w:name w:val="TableCaption"/>
    <w:uiPriority w:val="99"/>
    <w:rsid w:val="00302F12"/>
    <w:pPr>
      <w:widowControl w:val="0"/>
      <w:autoSpaceDE w:val="0"/>
      <w:autoSpaceDN w:val="0"/>
      <w:adjustRightInd w:val="0"/>
      <w:spacing w:line="240" w:lineRule="atLeast"/>
      <w:jc w:val="center"/>
    </w:pPr>
    <w:rPr>
      <w:b/>
      <w:bCs/>
      <w:color w:val="000000"/>
      <w:w w:val="0"/>
      <w:lang w:val="en-US"/>
    </w:rPr>
  </w:style>
  <w:style w:type="paragraph" w:customStyle="1" w:styleId="TableFootnote">
    <w:name w:val="TableFootnote"/>
    <w:uiPriority w:val="99"/>
    <w:rsid w:val="00302F12"/>
    <w:pPr>
      <w:widowControl w:val="0"/>
      <w:autoSpaceDE w:val="0"/>
      <w:autoSpaceDN w:val="0"/>
      <w:adjustRightInd w:val="0"/>
      <w:spacing w:line="200" w:lineRule="atLeast"/>
      <w:ind w:left="200" w:right="200" w:hanging="200"/>
      <w:jc w:val="both"/>
    </w:pPr>
    <w:rPr>
      <w:color w:val="000000"/>
      <w:w w:val="0"/>
      <w:sz w:val="18"/>
      <w:szCs w:val="18"/>
      <w:lang w:val="en-US"/>
    </w:rPr>
  </w:style>
  <w:style w:type="paragraph" w:customStyle="1" w:styleId="TableText">
    <w:name w:val="TableText"/>
    <w:uiPriority w:val="99"/>
    <w:rsid w:val="00302F12"/>
    <w:pPr>
      <w:widowControl w:val="0"/>
      <w:autoSpaceDE w:val="0"/>
      <w:autoSpaceDN w:val="0"/>
      <w:adjustRightInd w:val="0"/>
      <w:spacing w:line="200" w:lineRule="atLeast"/>
    </w:pPr>
    <w:rPr>
      <w:color w:val="000000"/>
      <w:w w:val="0"/>
      <w:sz w:val="18"/>
      <w:szCs w:val="18"/>
      <w:lang w:val="en-US"/>
    </w:rPr>
  </w:style>
  <w:style w:type="paragraph" w:styleId="Title">
    <w:name w:val="Title"/>
    <w:basedOn w:val="Normal"/>
    <w:next w:val="Body"/>
    <w:link w:val="TitleChar"/>
    <w:uiPriority w:val="99"/>
    <w:qFormat/>
    <w:rsid w:val="00302F12"/>
    <w:pPr>
      <w:keepNext/>
      <w:widowControl w:val="0"/>
      <w:suppressAutoHyphens/>
      <w:autoSpaceDE w:val="0"/>
      <w:autoSpaceDN w:val="0"/>
      <w:adjustRightInd w:val="0"/>
      <w:spacing w:after="1440" w:line="520" w:lineRule="atLeast"/>
    </w:pPr>
    <w:rPr>
      <w:rFonts w:ascii="Arial" w:hAnsi="Arial" w:cs="Arial"/>
      <w:b/>
      <w:bCs/>
      <w:color w:val="000000"/>
      <w:w w:val="0"/>
      <w:sz w:val="48"/>
      <w:szCs w:val="48"/>
      <w:lang w:val="en-US" w:eastAsia="en-GB"/>
    </w:rPr>
  </w:style>
  <w:style w:type="character" w:customStyle="1" w:styleId="TitleChar">
    <w:name w:val="Title Char"/>
    <w:link w:val="Title"/>
    <w:uiPriority w:val="99"/>
    <w:rsid w:val="00302F12"/>
    <w:rPr>
      <w:rFonts w:ascii="Arial" w:eastAsia="Times New Roman" w:hAnsi="Arial" w:cs="Arial"/>
      <w:b/>
      <w:bCs/>
      <w:color w:val="000000"/>
      <w:w w:val="0"/>
      <w:sz w:val="48"/>
      <w:szCs w:val="48"/>
      <w:lang w:val="en-US"/>
    </w:rPr>
  </w:style>
  <w:style w:type="paragraph" w:customStyle="1" w:styleId="TOCline">
    <w:name w:val="TOCline"/>
    <w:uiPriority w:val="99"/>
    <w:rsid w:val="00302F12"/>
    <w:pPr>
      <w:widowControl w:val="0"/>
      <w:tabs>
        <w:tab w:val="right" w:pos="8640"/>
      </w:tabs>
      <w:suppressAutoHyphens/>
      <w:autoSpaceDE w:val="0"/>
      <w:autoSpaceDN w:val="0"/>
      <w:adjustRightInd w:val="0"/>
      <w:spacing w:before="240" w:after="240" w:line="220" w:lineRule="atLeast"/>
    </w:pPr>
    <w:rPr>
      <w:color w:val="000000"/>
      <w:w w:val="0"/>
      <w:sz w:val="18"/>
      <w:szCs w:val="18"/>
      <w:lang w:val="en-US"/>
    </w:rPr>
  </w:style>
  <w:style w:type="paragraph" w:customStyle="1" w:styleId="VariableList">
    <w:name w:val="VariableList"/>
    <w:uiPriority w:val="99"/>
    <w:rsid w:val="00302F12"/>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color w:val="000000"/>
      <w:w w:val="0"/>
      <w:lang w:val="en-US"/>
    </w:rPr>
  </w:style>
  <w:style w:type="paragraph" w:styleId="Caption">
    <w:name w:val="caption"/>
    <w:basedOn w:val="Normal"/>
    <w:next w:val="Normal"/>
    <w:uiPriority w:val="35"/>
    <w:qFormat/>
    <w:rsid w:val="00302F12"/>
    <w:pPr>
      <w:spacing w:after="160" w:line="259" w:lineRule="auto"/>
    </w:pPr>
    <w:rPr>
      <w:rFonts w:ascii="Calibri" w:hAnsi="Calibri"/>
      <w:b/>
      <w:bCs/>
      <w:sz w:val="20"/>
      <w:lang w:eastAsia="en-GB"/>
    </w:rPr>
  </w:style>
  <w:style w:type="character" w:customStyle="1" w:styleId="definition">
    <w:name w:val="definition"/>
    <w:uiPriority w:val="99"/>
    <w:rsid w:val="00302F12"/>
    <w:rPr>
      <w:rFonts w:ascii="Times New Roman" w:hAnsi="Times New Roman" w:cs="Times New Roman"/>
      <w:b/>
      <w:bCs/>
      <w:color w:val="000000"/>
      <w:spacing w:val="0"/>
      <w:sz w:val="20"/>
      <w:szCs w:val="20"/>
      <w:vertAlign w:val="baseline"/>
    </w:rPr>
  </w:style>
  <w:style w:type="character" w:customStyle="1" w:styleId="editornote0">
    <w:name w:val="editor_note"/>
    <w:uiPriority w:val="99"/>
    <w:rsid w:val="00302F12"/>
    <w:rPr>
      <w:rFonts w:ascii="Times New Roman" w:hAnsi="Times New Roman" w:cs="Times New Roman"/>
      <w:color w:val="FF0000"/>
      <w:spacing w:val="0"/>
      <w:w w:val="100"/>
      <w:sz w:val="20"/>
      <w:szCs w:val="20"/>
      <w:u w:val="none"/>
      <w:vertAlign w:val="baseline"/>
      <w:lang w:val="en-US"/>
    </w:rPr>
  </w:style>
  <w:style w:type="character" w:styleId="Emphasis">
    <w:name w:val="Emphasis"/>
    <w:uiPriority w:val="99"/>
    <w:qFormat/>
    <w:rsid w:val="00302F12"/>
    <w:rPr>
      <w:i/>
      <w:iCs/>
    </w:rPr>
  </w:style>
  <w:style w:type="character" w:customStyle="1" w:styleId="EquationVariables">
    <w:name w:val="EquationVariables"/>
    <w:uiPriority w:val="99"/>
    <w:rsid w:val="00302F12"/>
    <w:rPr>
      <w:i/>
      <w:iCs/>
    </w:rPr>
  </w:style>
  <w:style w:type="character" w:customStyle="1" w:styleId="IEEEStdsRegularFigureCaptionCharChar">
    <w:name w:val="IEEEStds Regular Figure Caption Char Char"/>
    <w:uiPriority w:val="99"/>
    <w:rsid w:val="00302F12"/>
  </w:style>
  <w:style w:type="character" w:customStyle="1" w:styleId="IEEEStdsRegularTableCaptionChar">
    <w:name w:val="IEEEStds Regular Table Caption Char"/>
    <w:uiPriority w:val="99"/>
    <w:rsid w:val="00302F12"/>
  </w:style>
  <w:style w:type="character" w:customStyle="1" w:styleId="Reference">
    <w:name w:val="Reference"/>
    <w:uiPriority w:val="99"/>
    <w:rsid w:val="00302F12"/>
    <w:rPr>
      <w:rFonts w:ascii="Times New Roman" w:hAnsi="Times New Roman" w:cs="Times New Roman"/>
      <w:color w:val="000000"/>
      <w:spacing w:val="0"/>
      <w:sz w:val="20"/>
      <w:szCs w:val="20"/>
      <w:vertAlign w:val="baseline"/>
    </w:rPr>
  </w:style>
  <w:style w:type="character" w:customStyle="1" w:styleId="references0">
    <w:name w:val="references"/>
    <w:uiPriority w:val="99"/>
    <w:rsid w:val="00302F12"/>
    <w:rPr>
      <w:rFonts w:ascii="Times New Roman" w:hAnsi="Times New Roman" w:cs="Times New Roman"/>
      <w:color w:val="000000"/>
      <w:spacing w:val="0"/>
      <w:sz w:val="20"/>
      <w:szCs w:val="20"/>
      <w:vertAlign w:val="baseline"/>
    </w:rPr>
  </w:style>
  <w:style w:type="character" w:customStyle="1" w:styleId="Subscript">
    <w:name w:val="Subscript"/>
    <w:uiPriority w:val="99"/>
    <w:rsid w:val="00302F12"/>
    <w:rPr>
      <w:vertAlign w:val="subscript"/>
    </w:rPr>
  </w:style>
  <w:style w:type="character" w:customStyle="1" w:styleId="Superscript">
    <w:name w:val="Superscript"/>
    <w:uiPriority w:val="99"/>
    <w:rsid w:val="00302F12"/>
    <w:rPr>
      <w:vertAlign w:val="superscript"/>
    </w:rPr>
  </w:style>
  <w:style w:type="character" w:customStyle="1" w:styleId="apple-converted-space">
    <w:name w:val="apple-converted-space"/>
    <w:rsid w:val="0065742A"/>
  </w:style>
  <w:style w:type="paragraph" w:styleId="NormalWeb">
    <w:name w:val="Normal (Web)"/>
    <w:basedOn w:val="Normal"/>
    <w:uiPriority w:val="99"/>
    <w:unhideWhenUsed/>
    <w:rsid w:val="0065742A"/>
    <w:pPr>
      <w:spacing w:before="100" w:beforeAutospacing="1" w:after="100" w:afterAutospacing="1"/>
    </w:pPr>
    <w:rPr>
      <w:sz w:val="24"/>
      <w:szCs w:val="24"/>
      <w:lang w:eastAsia="en-GB"/>
    </w:rPr>
  </w:style>
  <w:style w:type="character" w:customStyle="1" w:styleId="Heading7Char">
    <w:name w:val="Heading 7 Char"/>
    <w:link w:val="Heading7"/>
    <w:semiHidden/>
    <w:rsid w:val="00EE5ABF"/>
    <w:rPr>
      <w:rFonts w:ascii="Calibri" w:eastAsia="Times New Roman" w:hAnsi="Calibri" w:cs="Times New Roman"/>
      <w:sz w:val="24"/>
      <w:szCs w:val="24"/>
      <w:lang w:eastAsia="en-US"/>
    </w:rPr>
  </w:style>
  <w:style w:type="paragraph" w:customStyle="1" w:styleId="CRCoverPage">
    <w:name w:val="CR Cover Page"/>
    <w:rsid w:val="00811804"/>
    <w:pPr>
      <w:spacing w:after="120"/>
    </w:pPr>
    <w:rPr>
      <w:rFonts w:ascii="Arial" w:hAnsi="Arial"/>
      <w:lang w:eastAsia="en-US"/>
    </w:rPr>
  </w:style>
  <w:style w:type="paragraph" w:customStyle="1" w:styleId="TAL">
    <w:name w:val="TAL"/>
    <w:basedOn w:val="Normal"/>
    <w:rsid w:val="005B2008"/>
    <w:pPr>
      <w:keepNext/>
      <w:keepLines/>
      <w:overflowPunct w:val="0"/>
      <w:autoSpaceDE w:val="0"/>
      <w:autoSpaceDN w:val="0"/>
      <w:adjustRightInd w:val="0"/>
      <w:textAlignment w:val="baseline"/>
    </w:pPr>
    <w:rPr>
      <w:rFonts w:ascii="Arial" w:hAnsi="Arial"/>
      <w:sz w:val="18"/>
    </w:rPr>
  </w:style>
  <w:style w:type="paragraph" w:customStyle="1" w:styleId="TAH">
    <w:name w:val="TAH"/>
    <w:basedOn w:val="TAC"/>
    <w:rsid w:val="005B2008"/>
    <w:rPr>
      <w:b/>
    </w:rPr>
  </w:style>
  <w:style w:type="paragraph" w:customStyle="1" w:styleId="TAC">
    <w:name w:val="TAC"/>
    <w:basedOn w:val="TAL"/>
    <w:rsid w:val="005B2008"/>
    <w:pPr>
      <w:jc w:val="center"/>
    </w:pPr>
  </w:style>
  <w:style w:type="paragraph" w:customStyle="1" w:styleId="NO">
    <w:name w:val="NO"/>
    <w:basedOn w:val="Normal"/>
    <w:rsid w:val="005B2008"/>
    <w:pPr>
      <w:keepLines/>
      <w:overflowPunct w:val="0"/>
      <w:autoSpaceDE w:val="0"/>
      <w:autoSpaceDN w:val="0"/>
      <w:adjustRightInd w:val="0"/>
      <w:spacing w:after="180"/>
      <w:ind w:left="1135" w:hanging="851"/>
      <w:textAlignment w:val="baseline"/>
    </w:pPr>
    <w:rPr>
      <w:sz w:val="20"/>
    </w:rPr>
  </w:style>
  <w:style w:type="paragraph" w:customStyle="1" w:styleId="FP">
    <w:name w:val="FP"/>
    <w:basedOn w:val="Normal"/>
    <w:rsid w:val="005B2008"/>
    <w:pPr>
      <w:overflowPunct w:val="0"/>
      <w:autoSpaceDE w:val="0"/>
      <w:autoSpaceDN w:val="0"/>
      <w:adjustRightInd w:val="0"/>
      <w:textAlignment w:val="baseline"/>
    </w:pPr>
    <w:rPr>
      <w:sz w:val="20"/>
    </w:rPr>
  </w:style>
  <w:style w:type="paragraph" w:customStyle="1" w:styleId="B1">
    <w:name w:val="B1"/>
    <w:basedOn w:val="List"/>
    <w:link w:val="B1Char"/>
    <w:qFormat/>
    <w:rsid w:val="0026237A"/>
    <w:pPr>
      <w:spacing w:after="180"/>
      <w:ind w:left="568" w:hanging="284"/>
      <w:contextualSpacing w:val="0"/>
    </w:pPr>
    <w:rPr>
      <w:sz w:val="20"/>
    </w:rPr>
  </w:style>
  <w:style w:type="character" w:customStyle="1" w:styleId="B1Char">
    <w:name w:val="B1 Char"/>
    <w:link w:val="B1"/>
    <w:rsid w:val="0026237A"/>
    <w:rPr>
      <w:lang w:eastAsia="en-US"/>
    </w:rPr>
  </w:style>
  <w:style w:type="paragraph" w:styleId="List">
    <w:name w:val="List"/>
    <w:basedOn w:val="Normal"/>
    <w:rsid w:val="0026237A"/>
    <w:pPr>
      <w:ind w:left="283" w:hanging="283"/>
      <w:contextualSpacing/>
    </w:pPr>
  </w:style>
  <w:style w:type="paragraph" w:customStyle="1" w:styleId="Default">
    <w:name w:val="Default"/>
    <w:rsid w:val="0031192C"/>
    <w:pPr>
      <w:autoSpaceDE w:val="0"/>
      <w:autoSpaceDN w:val="0"/>
      <w:adjustRightInd w:val="0"/>
    </w:pPr>
    <w:rPr>
      <w:rFonts w:ascii="Calibri" w:eastAsia="Calibri" w:hAnsi="Calibri" w:cs="Calibri"/>
      <w:color w:val="000000"/>
      <w:sz w:val="24"/>
      <w:szCs w:val="24"/>
      <w:lang w:val="en-US" w:eastAsia="en-US"/>
    </w:rPr>
  </w:style>
  <w:style w:type="paragraph" w:customStyle="1" w:styleId="Paragraph">
    <w:name w:val="Paragraph"/>
    <w:basedOn w:val="Normal"/>
    <w:link w:val="ParagraphChar"/>
    <w:qFormat/>
    <w:rsid w:val="0031192C"/>
    <w:pPr>
      <w:spacing w:before="220"/>
    </w:pPr>
  </w:style>
  <w:style w:type="character" w:customStyle="1" w:styleId="ParagraphChar">
    <w:name w:val="Paragraph Char"/>
    <w:link w:val="Paragraph"/>
    <w:locked/>
    <w:rsid w:val="0031192C"/>
    <w:rPr>
      <w:sz w:val="22"/>
      <w:lang w:eastAsia="en-US"/>
    </w:rPr>
  </w:style>
  <w:style w:type="table" w:customStyle="1" w:styleId="TableGrid0">
    <w:name w:val="TableGrid"/>
    <w:rsid w:val="00E77D07"/>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802116">
      <w:bodyDiv w:val="1"/>
      <w:marLeft w:val="0"/>
      <w:marRight w:val="0"/>
      <w:marTop w:val="0"/>
      <w:marBottom w:val="0"/>
      <w:divBdr>
        <w:top w:val="none" w:sz="0" w:space="0" w:color="auto"/>
        <w:left w:val="none" w:sz="0" w:space="0" w:color="auto"/>
        <w:bottom w:val="none" w:sz="0" w:space="0" w:color="auto"/>
        <w:right w:val="none" w:sz="0" w:space="0" w:color="auto"/>
      </w:divBdr>
      <w:divsChild>
        <w:div w:id="1222206197">
          <w:marLeft w:val="0"/>
          <w:marRight w:val="0"/>
          <w:marTop w:val="0"/>
          <w:marBottom w:val="0"/>
          <w:divBdr>
            <w:top w:val="none" w:sz="0" w:space="0" w:color="auto"/>
            <w:left w:val="none" w:sz="0" w:space="0" w:color="auto"/>
            <w:bottom w:val="none" w:sz="0" w:space="0" w:color="auto"/>
            <w:right w:val="none" w:sz="0" w:space="0" w:color="auto"/>
          </w:divBdr>
          <w:divsChild>
            <w:div w:id="209077529">
              <w:marLeft w:val="0"/>
              <w:marRight w:val="0"/>
              <w:marTop w:val="0"/>
              <w:marBottom w:val="0"/>
              <w:divBdr>
                <w:top w:val="none" w:sz="0" w:space="0" w:color="auto"/>
                <w:left w:val="none" w:sz="0" w:space="0" w:color="auto"/>
                <w:bottom w:val="none" w:sz="0" w:space="0" w:color="auto"/>
                <w:right w:val="none" w:sz="0" w:space="0" w:color="auto"/>
              </w:divBdr>
            </w:div>
            <w:div w:id="666439891">
              <w:marLeft w:val="0"/>
              <w:marRight w:val="0"/>
              <w:marTop w:val="0"/>
              <w:marBottom w:val="0"/>
              <w:divBdr>
                <w:top w:val="none" w:sz="0" w:space="0" w:color="auto"/>
                <w:left w:val="none" w:sz="0" w:space="0" w:color="auto"/>
                <w:bottom w:val="none" w:sz="0" w:space="0" w:color="auto"/>
                <w:right w:val="none" w:sz="0" w:space="0" w:color="auto"/>
              </w:divBdr>
            </w:div>
            <w:div w:id="2067023555">
              <w:marLeft w:val="0"/>
              <w:marRight w:val="0"/>
              <w:marTop w:val="0"/>
              <w:marBottom w:val="0"/>
              <w:divBdr>
                <w:top w:val="none" w:sz="0" w:space="0" w:color="auto"/>
                <w:left w:val="none" w:sz="0" w:space="0" w:color="auto"/>
                <w:bottom w:val="none" w:sz="0" w:space="0" w:color="auto"/>
                <w:right w:val="none" w:sz="0" w:space="0" w:color="auto"/>
              </w:divBdr>
              <w:divsChild>
                <w:div w:id="292098192">
                  <w:marLeft w:val="0"/>
                  <w:marRight w:val="0"/>
                  <w:marTop w:val="0"/>
                  <w:marBottom w:val="0"/>
                  <w:divBdr>
                    <w:top w:val="none" w:sz="0" w:space="0" w:color="auto"/>
                    <w:left w:val="none" w:sz="0" w:space="0" w:color="auto"/>
                    <w:bottom w:val="none" w:sz="0" w:space="0" w:color="auto"/>
                    <w:right w:val="none" w:sz="0" w:space="0" w:color="auto"/>
                  </w:divBdr>
                  <w:divsChild>
                    <w:div w:id="599799653">
                      <w:marLeft w:val="0"/>
                      <w:marRight w:val="0"/>
                      <w:marTop w:val="0"/>
                      <w:marBottom w:val="0"/>
                      <w:divBdr>
                        <w:top w:val="none" w:sz="0" w:space="0" w:color="auto"/>
                        <w:left w:val="none" w:sz="0" w:space="0" w:color="auto"/>
                        <w:bottom w:val="none" w:sz="0" w:space="0" w:color="auto"/>
                        <w:right w:val="none" w:sz="0" w:space="0" w:color="auto"/>
                      </w:divBdr>
                    </w:div>
                    <w:div w:id="1405295111">
                      <w:marLeft w:val="300"/>
                      <w:marRight w:val="0"/>
                      <w:marTop w:val="0"/>
                      <w:marBottom w:val="0"/>
                      <w:divBdr>
                        <w:top w:val="none" w:sz="0" w:space="0" w:color="auto"/>
                        <w:left w:val="none" w:sz="0" w:space="0" w:color="auto"/>
                        <w:bottom w:val="none" w:sz="0" w:space="0" w:color="auto"/>
                        <w:right w:val="none" w:sz="0" w:space="0" w:color="auto"/>
                      </w:divBdr>
                      <w:divsChild>
                        <w:div w:id="398021810">
                          <w:marLeft w:val="0"/>
                          <w:marRight w:val="0"/>
                          <w:marTop w:val="0"/>
                          <w:marBottom w:val="0"/>
                          <w:divBdr>
                            <w:top w:val="none" w:sz="0" w:space="0" w:color="auto"/>
                            <w:left w:val="none" w:sz="0" w:space="0" w:color="auto"/>
                            <w:bottom w:val="none" w:sz="0" w:space="0" w:color="auto"/>
                            <w:right w:val="none" w:sz="0" w:space="0" w:color="auto"/>
                          </w:divBdr>
                          <w:divsChild>
                            <w:div w:id="91786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7092341">
          <w:marLeft w:val="0"/>
          <w:marRight w:val="0"/>
          <w:marTop w:val="0"/>
          <w:marBottom w:val="0"/>
          <w:divBdr>
            <w:top w:val="none" w:sz="0" w:space="0" w:color="auto"/>
            <w:left w:val="none" w:sz="0" w:space="0" w:color="auto"/>
            <w:bottom w:val="none" w:sz="0" w:space="0" w:color="auto"/>
            <w:right w:val="none" w:sz="0" w:space="0" w:color="auto"/>
          </w:divBdr>
          <w:divsChild>
            <w:div w:id="782963158">
              <w:marLeft w:val="0"/>
              <w:marRight w:val="0"/>
              <w:marTop w:val="0"/>
              <w:marBottom w:val="0"/>
              <w:divBdr>
                <w:top w:val="none" w:sz="0" w:space="0" w:color="auto"/>
                <w:left w:val="none" w:sz="0" w:space="0" w:color="auto"/>
                <w:bottom w:val="none" w:sz="0" w:space="0" w:color="auto"/>
                <w:right w:val="none" w:sz="0" w:space="0" w:color="auto"/>
              </w:divBdr>
              <w:divsChild>
                <w:div w:id="612131017">
                  <w:marLeft w:val="0"/>
                  <w:marRight w:val="0"/>
                  <w:marTop w:val="0"/>
                  <w:marBottom w:val="0"/>
                  <w:divBdr>
                    <w:top w:val="none" w:sz="0" w:space="0" w:color="auto"/>
                    <w:left w:val="none" w:sz="0" w:space="0" w:color="auto"/>
                    <w:bottom w:val="none" w:sz="0" w:space="0" w:color="auto"/>
                    <w:right w:val="none" w:sz="0" w:space="0" w:color="auto"/>
                  </w:divBdr>
                  <w:divsChild>
                    <w:div w:id="1473405986">
                      <w:marLeft w:val="300"/>
                      <w:marRight w:val="0"/>
                      <w:marTop w:val="0"/>
                      <w:marBottom w:val="0"/>
                      <w:divBdr>
                        <w:top w:val="none" w:sz="0" w:space="0" w:color="auto"/>
                        <w:left w:val="none" w:sz="0" w:space="0" w:color="auto"/>
                        <w:bottom w:val="none" w:sz="0" w:space="0" w:color="auto"/>
                        <w:right w:val="none" w:sz="0" w:space="0" w:color="auto"/>
                      </w:divBdr>
                      <w:divsChild>
                        <w:div w:id="1870214627">
                          <w:marLeft w:val="-375"/>
                          <w:marRight w:val="0"/>
                          <w:marTop w:val="0"/>
                          <w:marBottom w:val="0"/>
                          <w:divBdr>
                            <w:top w:val="none" w:sz="0" w:space="0" w:color="auto"/>
                            <w:left w:val="none" w:sz="0" w:space="0" w:color="auto"/>
                            <w:bottom w:val="none" w:sz="0" w:space="0" w:color="auto"/>
                            <w:right w:val="none" w:sz="0" w:space="0" w:color="auto"/>
                          </w:divBdr>
                          <w:divsChild>
                            <w:div w:id="1020546787">
                              <w:marLeft w:val="0"/>
                              <w:marRight w:val="0"/>
                              <w:marTop w:val="0"/>
                              <w:marBottom w:val="0"/>
                              <w:divBdr>
                                <w:top w:val="none" w:sz="0" w:space="0" w:color="auto"/>
                                <w:left w:val="none" w:sz="0" w:space="0" w:color="auto"/>
                                <w:bottom w:val="none" w:sz="0" w:space="0" w:color="auto"/>
                                <w:right w:val="none" w:sz="0" w:space="0" w:color="auto"/>
                              </w:divBdr>
                              <w:divsChild>
                                <w:div w:id="417335805">
                                  <w:marLeft w:val="0"/>
                                  <w:marRight w:val="0"/>
                                  <w:marTop w:val="0"/>
                                  <w:marBottom w:val="0"/>
                                  <w:divBdr>
                                    <w:top w:val="none" w:sz="0" w:space="0" w:color="auto"/>
                                    <w:left w:val="none" w:sz="0" w:space="0" w:color="auto"/>
                                    <w:bottom w:val="none" w:sz="0" w:space="0" w:color="auto"/>
                                    <w:right w:val="none" w:sz="0" w:space="0" w:color="auto"/>
                                  </w:divBdr>
                                  <w:divsChild>
                                    <w:div w:id="169549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90160">
                              <w:marLeft w:val="0"/>
                              <w:marRight w:val="0"/>
                              <w:marTop w:val="0"/>
                              <w:marBottom w:val="0"/>
                              <w:divBdr>
                                <w:top w:val="none" w:sz="0" w:space="0" w:color="auto"/>
                                <w:left w:val="none" w:sz="0" w:space="0" w:color="auto"/>
                                <w:bottom w:val="none" w:sz="0" w:space="0" w:color="auto"/>
                                <w:right w:val="none" w:sz="0" w:space="0" w:color="auto"/>
                              </w:divBdr>
                              <w:divsChild>
                                <w:div w:id="1686053508">
                                  <w:marLeft w:val="0"/>
                                  <w:marRight w:val="0"/>
                                  <w:marTop w:val="0"/>
                                  <w:marBottom w:val="0"/>
                                  <w:divBdr>
                                    <w:top w:val="none" w:sz="0" w:space="0" w:color="auto"/>
                                    <w:left w:val="none" w:sz="0" w:space="0" w:color="auto"/>
                                    <w:bottom w:val="none" w:sz="0" w:space="0" w:color="auto"/>
                                    <w:right w:val="none" w:sz="0" w:space="0" w:color="auto"/>
                                  </w:divBdr>
                                  <w:divsChild>
                                    <w:div w:id="143938351">
                                      <w:marLeft w:val="0"/>
                                      <w:marRight w:val="0"/>
                                      <w:marTop w:val="0"/>
                                      <w:marBottom w:val="0"/>
                                      <w:divBdr>
                                        <w:top w:val="none" w:sz="0" w:space="0" w:color="auto"/>
                                        <w:left w:val="none" w:sz="0" w:space="0" w:color="auto"/>
                                        <w:bottom w:val="none" w:sz="0" w:space="0" w:color="auto"/>
                                        <w:right w:val="none" w:sz="0" w:space="0" w:color="auto"/>
                                      </w:divBdr>
                                      <w:divsChild>
                                        <w:div w:id="445278030">
                                          <w:marLeft w:val="0"/>
                                          <w:marRight w:val="0"/>
                                          <w:marTop w:val="0"/>
                                          <w:marBottom w:val="0"/>
                                          <w:divBdr>
                                            <w:top w:val="none" w:sz="0" w:space="0" w:color="auto"/>
                                            <w:left w:val="none" w:sz="0" w:space="0" w:color="auto"/>
                                            <w:bottom w:val="none" w:sz="0" w:space="0" w:color="auto"/>
                                            <w:right w:val="none" w:sz="0" w:space="0" w:color="auto"/>
                                          </w:divBdr>
                                          <w:divsChild>
                                            <w:div w:id="337079524">
                                              <w:marLeft w:val="0"/>
                                              <w:marRight w:val="0"/>
                                              <w:marTop w:val="0"/>
                                              <w:marBottom w:val="0"/>
                                              <w:divBdr>
                                                <w:top w:val="none" w:sz="0" w:space="0" w:color="auto"/>
                                                <w:left w:val="none" w:sz="0" w:space="0" w:color="auto"/>
                                                <w:bottom w:val="none" w:sz="0" w:space="0" w:color="auto"/>
                                                <w:right w:val="none" w:sz="0" w:space="0" w:color="auto"/>
                                              </w:divBdr>
                                              <w:divsChild>
                                                <w:div w:id="473718171">
                                                  <w:marLeft w:val="0"/>
                                                  <w:marRight w:val="0"/>
                                                  <w:marTop w:val="0"/>
                                                  <w:marBottom w:val="0"/>
                                                  <w:divBdr>
                                                    <w:top w:val="none" w:sz="0" w:space="0" w:color="auto"/>
                                                    <w:left w:val="none" w:sz="0" w:space="0" w:color="auto"/>
                                                    <w:bottom w:val="none" w:sz="0" w:space="0" w:color="auto"/>
                                                    <w:right w:val="none" w:sz="0" w:space="0" w:color="auto"/>
                                                  </w:divBdr>
                                                </w:div>
                                                <w:div w:id="1161197308">
                                                  <w:marLeft w:val="0"/>
                                                  <w:marRight w:val="0"/>
                                                  <w:marTop w:val="0"/>
                                                  <w:marBottom w:val="0"/>
                                                  <w:divBdr>
                                                    <w:top w:val="none" w:sz="0" w:space="0" w:color="auto"/>
                                                    <w:left w:val="none" w:sz="0" w:space="0" w:color="auto"/>
                                                    <w:bottom w:val="none" w:sz="0" w:space="0" w:color="auto"/>
                                                    <w:right w:val="none" w:sz="0" w:space="0" w:color="auto"/>
                                                  </w:divBdr>
                                                </w:div>
                                                <w:div w:id="1188301109">
                                                  <w:marLeft w:val="0"/>
                                                  <w:marRight w:val="0"/>
                                                  <w:marTop w:val="0"/>
                                                  <w:marBottom w:val="0"/>
                                                  <w:divBdr>
                                                    <w:top w:val="none" w:sz="0" w:space="0" w:color="auto"/>
                                                    <w:left w:val="none" w:sz="0" w:space="0" w:color="auto"/>
                                                    <w:bottom w:val="none" w:sz="0" w:space="0" w:color="auto"/>
                                                    <w:right w:val="none" w:sz="0" w:space="0" w:color="auto"/>
                                                  </w:divBdr>
                                                </w:div>
                                                <w:div w:id="1248689271">
                                                  <w:marLeft w:val="0"/>
                                                  <w:marRight w:val="0"/>
                                                  <w:marTop w:val="0"/>
                                                  <w:marBottom w:val="0"/>
                                                  <w:divBdr>
                                                    <w:top w:val="none" w:sz="0" w:space="0" w:color="auto"/>
                                                    <w:left w:val="none" w:sz="0" w:space="0" w:color="auto"/>
                                                    <w:bottom w:val="none" w:sz="0" w:space="0" w:color="auto"/>
                                                    <w:right w:val="none" w:sz="0" w:space="0" w:color="auto"/>
                                                  </w:divBdr>
                                                </w:div>
                                                <w:div w:id="132962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3799">
                                      <w:marLeft w:val="0"/>
                                      <w:marRight w:val="0"/>
                                      <w:marTop w:val="0"/>
                                      <w:marBottom w:val="0"/>
                                      <w:divBdr>
                                        <w:top w:val="none" w:sz="0" w:space="0" w:color="auto"/>
                                        <w:left w:val="none" w:sz="0" w:space="0" w:color="auto"/>
                                        <w:bottom w:val="none" w:sz="0" w:space="0" w:color="auto"/>
                                        <w:right w:val="none" w:sz="0" w:space="0" w:color="auto"/>
                                      </w:divBdr>
                                    </w:div>
                                    <w:div w:id="158094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969819">
                          <w:marLeft w:val="0"/>
                          <w:marRight w:val="0"/>
                          <w:marTop w:val="0"/>
                          <w:marBottom w:val="0"/>
                          <w:divBdr>
                            <w:top w:val="none" w:sz="0" w:space="0" w:color="auto"/>
                            <w:left w:val="none" w:sz="0" w:space="0" w:color="auto"/>
                            <w:bottom w:val="none" w:sz="0" w:space="0" w:color="auto"/>
                            <w:right w:val="none" w:sz="0" w:space="0" w:color="auto"/>
                          </w:divBdr>
                          <w:divsChild>
                            <w:div w:id="412317163">
                              <w:marLeft w:val="0"/>
                              <w:marRight w:val="0"/>
                              <w:marTop w:val="0"/>
                              <w:marBottom w:val="0"/>
                              <w:divBdr>
                                <w:top w:val="none" w:sz="0" w:space="0" w:color="auto"/>
                                <w:left w:val="none" w:sz="0" w:space="0" w:color="auto"/>
                                <w:bottom w:val="none" w:sz="0" w:space="0" w:color="auto"/>
                                <w:right w:val="none" w:sz="0" w:space="0" w:color="auto"/>
                              </w:divBdr>
                            </w:div>
                            <w:div w:id="588009081">
                              <w:marLeft w:val="0"/>
                              <w:marRight w:val="0"/>
                              <w:marTop w:val="0"/>
                              <w:marBottom w:val="0"/>
                              <w:divBdr>
                                <w:top w:val="none" w:sz="0" w:space="0" w:color="auto"/>
                                <w:left w:val="none" w:sz="0" w:space="0" w:color="auto"/>
                                <w:bottom w:val="none" w:sz="0" w:space="0" w:color="auto"/>
                                <w:right w:val="none" w:sz="0" w:space="0" w:color="auto"/>
                              </w:divBdr>
                            </w:div>
                            <w:div w:id="1090009418">
                              <w:marLeft w:val="0"/>
                              <w:marRight w:val="0"/>
                              <w:marTop w:val="0"/>
                              <w:marBottom w:val="0"/>
                              <w:divBdr>
                                <w:top w:val="none" w:sz="0" w:space="0" w:color="auto"/>
                                <w:left w:val="none" w:sz="0" w:space="0" w:color="auto"/>
                                <w:bottom w:val="none" w:sz="0" w:space="0" w:color="auto"/>
                                <w:right w:val="none" w:sz="0" w:space="0" w:color="auto"/>
                              </w:divBdr>
                              <w:divsChild>
                                <w:div w:id="284701487">
                                  <w:marLeft w:val="0"/>
                                  <w:marRight w:val="0"/>
                                  <w:marTop w:val="0"/>
                                  <w:marBottom w:val="0"/>
                                  <w:divBdr>
                                    <w:top w:val="none" w:sz="0" w:space="0" w:color="auto"/>
                                    <w:left w:val="none" w:sz="0" w:space="0" w:color="auto"/>
                                    <w:bottom w:val="none" w:sz="0" w:space="0" w:color="auto"/>
                                    <w:right w:val="none" w:sz="0" w:space="0" w:color="auto"/>
                                  </w:divBdr>
                                  <w:divsChild>
                                    <w:div w:id="1033044892">
                                      <w:marLeft w:val="0"/>
                                      <w:marRight w:val="0"/>
                                      <w:marTop w:val="0"/>
                                      <w:marBottom w:val="0"/>
                                      <w:divBdr>
                                        <w:top w:val="none" w:sz="0" w:space="0" w:color="auto"/>
                                        <w:left w:val="none" w:sz="0" w:space="0" w:color="auto"/>
                                        <w:bottom w:val="none" w:sz="0" w:space="0" w:color="auto"/>
                                        <w:right w:val="none" w:sz="0" w:space="0" w:color="auto"/>
                                      </w:divBdr>
                                      <w:divsChild>
                                        <w:div w:id="300574398">
                                          <w:marLeft w:val="0"/>
                                          <w:marRight w:val="0"/>
                                          <w:marTop w:val="0"/>
                                          <w:marBottom w:val="0"/>
                                          <w:divBdr>
                                            <w:top w:val="none" w:sz="0" w:space="0" w:color="auto"/>
                                            <w:left w:val="none" w:sz="0" w:space="0" w:color="auto"/>
                                            <w:bottom w:val="none" w:sz="0" w:space="0" w:color="auto"/>
                                            <w:right w:val="none" w:sz="0" w:space="0" w:color="auto"/>
                                          </w:divBdr>
                                        </w:div>
                                        <w:div w:id="841623340">
                                          <w:marLeft w:val="0"/>
                                          <w:marRight w:val="0"/>
                                          <w:marTop w:val="0"/>
                                          <w:marBottom w:val="0"/>
                                          <w:divBdr>
                                            <w:top w:val="none" w:sz="0" w:space="0" w:color="auto"/>
                                            <w:left w:val="none" w:sz="0" w:space="0" w:color="auto"/>
                                            <w:bottom w:val="none" w:sz="0" w:space="0" w:color="auto"/>
                                            <w:right w:val="none" w:sz="0" w:space="0" w:color="auto"/>
                                          </w:divBdr>
                                        </w:div>
                                        <w:div w:id="1207137147">
                                          <w:marLeft w:val="0"/>
                                          <w:marRight w:val="0"/>
                                          <w:marTop w:val="0"/>
                                          <w:marBottom w:val="0"/>
                                          <w:divBdr>
                                            <w:top w:val="none" w:sz="0" w:space="0" w:color="auto"/>
                                            <w:left w:val="none" w:sz="0" w:space="0" w:color="auto"/>
                                            <w:bottom w:val="none" w:sz="0" w:space="0" w:color="auto"/>
                                            <w:right w:val="none" w:sz="0" w:space="0" w:color="auto"/>
                                          </w:divBdr>
                                        </w:div>
                                        <w:div w:id="1549225566">
                                          <w:marLeft w:val="0"/>
                                          <w:marRight w:val="0"/>
                                          <w:marTop w:val="0"/>
                                          <w:marBottom w:val="0"/>
                                          <w:divBdr>
                                            <w:top w:val="none" w:sz="0" w:space="0" w:color="auto"/>
                                            <w:left w:val="none" w:sz="0" w:space="0" w:color="auto"/>
                                            <w:bottom w:val="none" w:sz="0" w:space="0" w:color="auto"/>
                                            <w:right w:val="none" w:sz="0" w:space="0" w:color="auto"/>
                                          </w:divBdr>
                                        </w:div>
                                        <w:div w:id="1612012285">
                                          <w:marLeft w:val="0"/>
                                          <w:marRight w:val="0"/>
                                          <w:marTop w:val="0"/>
                                          <w:marBottom w:val="0"/>
                                          <w:divBdr>
                                            <w:top w:val="none" w:sz="0" w:space="0" w:color="auto"/>
                                            <w:left w:val="none" w:sz="0" w:space="0" w:color="auto"/>
                                            <w:bottom w:val="none" w:sz="0" w:space="0" w:color="auto"/>
                                            <w:right w:val="none" w:sz="0" w:space="0" w:color="auto"/>
                                          </w:divBdr>
                                        </w:div>
                                        <w:div w:id="169484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003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892311">
              <w:marLeft w:val="0"/>
              <w:marRight w:val="0"/>
              <w:marTop w:val="0"/>
              <w:marBottom w:val="0"/>
              <w:divBdr>
                <w:top w:val="none" w:sz="0" w:space="0" w:color="auto"/>
                <w:left w:val="none" w:sz="0" w:space="0" w:color="auto"/>
                <w:bottom w:val="none" w:sz="0" w:space="0" w:color="auto"/>
                <w:right w:val="none" w:sz="0" w:space="0" w:color="auto"/>
              </w:divBdr>
            </w:div>
            <w:div w:id="122167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53909">
      <w:bodyDiv w:val="1"/>
      <w:marLeft w:val="0"/>
      <w:marRight w:val="0"/>
      <w:marTop w:val="0"/>
      <w:marBottom w:val="0"/>
      <w:divBdr>
        <w:top w:val="none" w:sz="0" w:space="0" w:color="auto"/>
        <w:left w:val="none" w:sz="0" w:space="0" w:color="auto"/>
        <w:bottom w:val="none" w:sz="0" w:space="0" w:color="auto"/>
        <w:right w:val="none" w:sz="0" w:space="0" w:color="auto"/>
      </w:divBdr>
    </w:div>
    <w:div w:id="133833538">
      <w:bodyDiv w:val="1"/>
      <w:marLeft w:val="0"/>
      <w:marRight w:val="0"/>
      <w:marTop w:val="0"/>
      <w:marBottom w:val="0"/>
      <w:divBdr>
        <w:top w:val="none" w:sz="0" w:space="0" w:color="auto"/>
        <w:left w:val="none" w:sz="0" w:space="0" w:color="auto"/>
        <w:bottom w:val="none" w:sz="0" w:space="0" w:color="auto"/>
        <w:right w:val="none" w:sz="0" w:space="0" w:color="auto"/>
      </w:divBdr>
    </w:div>
    <w:div w:id="174225465">
      <w:bodyDiv w:val="1"/>
      <w:marLeft w:val="0"/>
      <w:marRight w:val="0"/>
      <w:marTop w:val="0"/>
      <w:marBottom w:val="0"/>
      <w:divBdr>
        <w:top w:val="none" w:sz="0" w:space="0" w:color="auto"/>
        <w:left w:val="none" w:sz="0" w:space="0" w:color="auto"/>
        <w:bottom w:val="none" w:sz="0" w:space="0" w:color="auto"/>
        <w:right w:val="none" w:sz="0" w:space="0" w:color="auto"/>
      </w:divBdr>
    </w:div>
    <w:div w:id="186216141">
      <w:bodyDiv w:val="1"/>
      <w:marLeft w:val="0"/>
      <w:marRight w:val="0"/>
      <w:marTop w:val="0"/>
      <w:marBottom w:val="0"/>
      <w:divBdr>
        <w:top w:val="none" w:sz="0" w:space="0" w:color="auto"/>
        <w:left w:val="none" w:sz="0" w:space="0" w:color="auto"/>
        <w:bottom w:val="none" w:sz="0" w:space="0" w:color="auto"/>
        <w:right w:val="none" w:sz="0" w:space="0" w:color="auto"/>
      </w:divBdr>
    </w:div>
    <w:div w:id="192839635">
      <w:bodyDiv w:val="1"/>
      <w:marLeft w:val="0"/>
      <w:marRight w:val="0"/>
      <w:marTop w:val="0"/>
      <w:marBottom w:val="0"/>
      <w:divBdr>
        <w:top w:val="none" w:sz="0" w:space="0" w:color="auto"/>
        <w:left w:val="none" w:sz="0" w:space="0" w:color="auto"/>
        <w:bottom w:val="none" w:sz="0" w:space="0" w:color="auto"/>
        <w:right w:val="none" w:sz="0" w:space="0" w:color="auto"/>
      </w:divBdr>
    </w:div>
    <w:div w:id="212818490">
      <w:bodyDiv w:val="1"/>
      <w:marLeft w:val="0"/>
      <w:marRight w:val="0"/>
      <w:marTop w:val="0"/>
      <w:marBottom w:val="0"/>
      <w:divBdr>
        <w:top w:val="none" w:sz="0" w:space="0" w:color="auto"/>
        <w:left w:val="none" w:sz="0" w:space="0" w:color="auto"/>
        <w:bottom w:val="none" w:sz="0" w:space="0" w:color="auto"/>
        <w:right w:val="none" w:sz="0" w:space="0" w:color="auto"/>
      </w:divBdr>
    </w:div>
    <w:div w:id="222182280">
      <w:bodyDiv w:val="1"/>
      <w:marLeft w:val="0"/>
      <w:marRight w:val="0"/>
      <w:marTop w:val="0"/>
      <w:marBottom w:val="0"/>
      <w:divBdr>
        <w:top w:val="none" w:sz="0" w:space="0" w:color="auto"/>
        <w:left w:val="none" w:sz="0" w:space="0" w:color="auto"/>
        <w:bottom w:val="none" w:sz="0" w:space="0" w:color="auto"/>
        <w:right w:val="none" w:sz="0" w:space="0" w:color="auto"/>
      </w:divBdr>
    </w:div>
    <w:div w:id="452212420">
      <w:bodyDiv w:val="1"/>
      <w:marLeft w:val="0"/>
      <w:marRight w:val="0"/>
      <w:marTop w:val="0"/>
      <w:marBottom w:val="0"/>
      <w:divBdr>
        <w:top w:val="none" w:sz="0" w:space="0" w:color="auto"/>
        <w:left w:val="none" w:sz="0" w:space="0" w:color="auto"/>
        <w:bottom w:val="none" w:sz="0" w:space="0" w:color="auto"/>
        <w:right w:val="none" w:sz="0" w:space="0" w:color="auto"/>
      </w:divBdr>
    </w:div>
    <w:div w:id="469834188">
      <w:bodyDiv w:val="1"/>
      <w:marLeft w:val="0"/>
      <w:marRight w:val="0"/>
      <w:marTop w:val="0"/>
      <w:marBottom w:val="0"/>
      <w:divBdr>
        <w:top w:val="none" w:sz="0" w:space="0" w:color="auto"/>
        <w:left w:val="none" w:sz="0" w:space="0" w:color="auto"/>
        <w:bottom w:val="none" w:sz="0" w:space="0" w:color="auto"/>
        <w:right w:val="none" w:sz="0" w:space="0" w:color="auto"/>
      </w:divBdr>
    </w:div>
    <w:div w:id="490946665">
      <w:bodyDiv w:val="1"/>
      <w:marLeft w:val="0"/>
      <w:marRight w:val="0"/>
      <w:marTop w:val="0"/>
      <w:marBottom w:val="0"/>
      <w:divBdr>
        <w:top w:val="none" w:sz="0" w:space="0" w:color="auto"/>
        <w:left w:val="none" w:sz="0" w:space="0" w:color="auto"/>
        <w:bottom w:val="none" w:sz="0" w:space="0" w:color="auto"/>
        <w:right w:val="none" w:sz="0" w:space="0" w:color="auto"/>
      </w:divBdr>
    </w:div>
    <w:div w:id="512496560">
      <w:bodyDiv w:val="1"/>
      <w:marLeft w:val="0"/>
      <w:marRight w:val="0"/>
      <w:marTop w:val="0"/>
      <w:marBottom w:val="0"/>
      <w:divBdr>
        <w:top w:val="none" w:sz="0" w:space="0" w:color="auto"/>
        <w:left w:val="none" w:sz="0" w:space="0" w:color="auto"/>
        <w:bottom w:val="none" w:sz="0" w:space="0" w:color="auto"/>
        <w:right w:val="none" w:sz="0" w:space="0" w:color="auto"/>
      </w:divBdr>
    </w:div>
    <w:div w:id="517504236">
      <w:bodyDiv w:val="1"/>
      <w:marLeft w:val="0"/>
      <w:marRight w:val="0"/>
      <w:marTop w:val="0"/>
      <w:marBottom w:val="0"/>
      <w:divBdr>
        <w:top w:val="none" w:sz="0" w:space="0" w:color="auto"/>
        <w:left w:val="none" w:sz="0" w:space="0" w:color="auto"/>
        <w:bottom w:val="none" w:sz="0" w:space="0" w:color="auto"/>
        <w:right w:val="none" w:sz="0" w:space="0" w:color="auto"/>
      </w:divBdr>
    </w:div>
    <w:div w:id="593901682">
      <w:bodyDiv w:val="1"/>
      <w:marLeft w:val="0"/>
      <w:marRight w:val="0"/>
      <w:marTop w:val="0"/>
      <w:marBottom w:val="0"/>
      <w:divBdr>
        <w:top w:val="none" w:sz="0" w:space="0" w:color="auto"/>
        <w:left w:val="none" w:sz="0" w:space="0" w:color="auto"/>
        <w:bottom w:val="none" w:sz="0" w:space="0" w:color="auto"/>
        <w:right w:val="none" w:sz="0" w:space="0" w:color="auto"/>
      </w:divBdr>
    </w:div>
    <w:div w:id="604575147">
      <w:bodyDiv w:val="1"/>
      <w:marLeft w:val="0"/>
      <w:marRight w:val="0"/>
      <w:marTop w:val="0"/>
      <w:marBottom w:val="0"/>
      <w:divBdr>
        <w:top w:val="none" w:sz="0" w:space="0" w:color="auto"/>
        <w:left w:val="none" w:sz="0" w:space="0" w:color="auto"/>
        <w:bottom w:val="none" w:sz="0" w:space="0" w:color="auto"/>
        <w:right w:val="none" w:sz="0" w:space="0" w:color="auto"/>
      </w:divBdr>
    </w:div>
    <w:div w:id="618344932">
      <w:bodyDiv w:val="1"/>
      <w:marLeft w:val="0"/>
      <w:marRight w:val="0"/>
      <w:marTop w:val="0"/>
      <w:marBottom w:val="0"/>
      <w:divBdr>
        <w:top w:val="none" w:sz="0" w:space="0" w:color="auto"/>
        <w:left w:val="none" w:sz="0" w:space="0" w:color="auto"/>
        <w:bottom w:val="none" w:sz="0" w:space="0" w:color="auto"/>
        <w:right w:val="none" w:sz="0" w:space="0" w:color="auto"/>
      </w:divBdr>
    </w:div>
    <w:div w:id="713425460">
      <w:bodyDiv w:val="1"/>
      <w:marLeft w:val="0"/>
      <w:marRight w:val="0"/>
      <w:marTop w:val="0"/>
      <w:marBottom w:val="0"/>
      <w:divBdr>
        <w:top w:val="none" w:sz="0" w:space="0" w:color="auto"/>
        <w:left w:val="none" w:sz="0" w:space="0" w:color="auto"/>
        <w:bottom w:val="none" w:sz="0" w:space="0" w:color="auto"/>
        <w:right w:val="none" w:sz="0" w:space="0" w:color="auto"/>
      </w:divBdr>
    </w:div>
    <w:div w:id="981083864">
      <w:bodyDiv w:val="1"/>
      <w:marLeft w:val="0"/>
      <w:marRight w:val="0"/>
      <w:marTop w:val="0"/>
      <w:marBottom w:val="0"/>
      <w:divBdr>
        <w:top w:val="none" w:sz="0" w:space="0" w:color="auto"/>
        <w:left w:val="none" w:sz="0" w:space="0" w:color="auto"/>
        <w:bottom w:val="none" w:sz="0" w:space="0" w:color="auto"/>
        <w:right w:val="none" w:sz="0" w:space="0" w:color="auto"/>
      </w:divBdr>
    </w:div>
    <w:div w:id="1014922654">
      <w:bodyDiv w:val="1"/>
      <w:marLeft w:val="0"/>
      <w:marRight w:val="0"/>
      <w:marTop w:val="0"/>
      <w:marBottom w:val="0"/>
      <w:divBdr>
        <w:top w:val="none" w:sz="0" w:space="0" w:color="auto"/>
        <w:left w:val="none" w:sz="0" w:space="0" w:color="auto"/>
        <w:bottom w:val="none" w:sz="0" w:space="0" w:color="auto"/>
        <w:right w:val="none" w:sz="0" w:space="0" w:color="auto"/>
      </w:divBdr>
    </w:div>
    <w:div w:id="1023478006">
      <w:bodyDiv w:val="1"/>
      <w:marLeft w:val="0"/>
      <w:marRight w:val="0"/>
      <w:marTop w:val="0"/>
      <w:marBottom w:val="0"/>
      <w:divBdr>
        <w:top w:val="none" w:sz="0" w:space="0" w:color="auto"/>
        <w:left w:val="none" w:sz="0" w:space="0" w:color="auto"/>
        <w:bottom w:val="none" w:sz="0" w:space="0" w:color="auto"/>
        <w:right w:val="none" w:sz="0" w:space="0" w:color="auto"/>
      </w:divBdr>
    </w:div>
    <w:div w:id="1066342584">
      <w:bodyDiv w:val="1"/>
      <w:marLeft w:val="0"/>
      <w:marRight w:val="0"/>
      <w:marTop w:val="0"/>
      <w:marBottom w:val="0"/>
      <w:divBdr>
        <w:top w:val="none" w:sz="0" w:space="0" w:color="auto"/>
        <w:left w:val="none" w:sz="0" w:space="0" w:color="auto"/>
        <w:bottom w:val="none" w:sz="0" w:space="0" w:color="auto"/>
        <w:right w:val="none" w:sz="0" w:space="0" w:color="auto"/>
      </w:divBdr>
    </w:div>
    <w:div w:id="1119029351">
      <w:bodyDiv w:val="1"/>
      <w:marLeft w:val="0"/>
      <w:marRight w:val="0"/>
      <w:marTop w:val="0"/>
      <w:marBottom w:val="0"/>
      <w:divBdr>
        <w:top w:val="none" w:sz="0" w:space="0" w:color="auto"/>
        <w:left w:val="none" w:sz="0" w:space="0" w:color="auto"/>
        <w:bottom w:val="none" w:sz="0" w:space="0" w:color="auto"/>
        <w:right w:val="none" w:sz="0" w:space="0" w:color="auto"/>
      </w:divBdr>
    </w:div>
    <w:div w:id="1193572113">
      <w:bodyDiv w:val="1"/>
      <w:marLeft w:val="0"/>
      <w:marRight w:val="0"/>
      <w:marTop w:val="0"/>
      <w:marBottom w:val="0"/>
      <w:divBdr>
        <w:top w:val="none" w:sz="0" w:space="0" w:color="auto"/>
        <w:left w:val="none" w:sz="0" w:space="0" w:color="auto"/>
        <w:bottom w:val="none" w:sz="0" w:space="0" w:color="auto"/>
        <w:right w:val="none" w:sz="0" w:space="0" w:color="auto"/>
      </w:divBdr>
    </w:div>
    <w:div w:id="1217012070">
      <w:bodyDiv w:val="1"/>
      <w:marLeft w:val="0"/>
      <w:marRight w:val="0"/>
      <w:marTop w:val="0"/>
      <w:marBottom w:val="0"/>
      <w:divBdr>
        <w:top w:val="none" w:sz="0" w:space="0" w:color="auto"/>
        <w:left w:val="none" w:sz="0" w:space="0" w:color="auto"/>
        <w:bottom w:val="none" w:sz="0" w:space="0" w:color="auto"/>
        <w:right w:val="none" w:sz="0" w:space="0" w:color="auto"/>
      </w:divBdr>
    </w:div>
    <w:div w:id="1230843794">
      <w:bodyDiv w:val="1"/>
      <w:marLeft w:val="0"/>
      <w:marRight w:val="0"/>
      <w:marTop w:val="0"/>
      <w:marBottom w:val="0"/>
      <w:divBdr>
        <w:top w:val="none" w:sz="0" w:space="0" w:color="auto"/>
        <w:left w:val="none" w:sz="0" w:space="0" w:color="auto"/>
        <w:bottom w:val="none" w:sz="0" w:space="0" w:color="auto"/>
        <w:right w:val="none" w:sz="0" w:space="0" w:color="auto"/>
      </w:divBdr>
    </w:div>
    <w:div w:id="1241521102">
      <w:bodyDiv w:val="1"/>
      <w:marLeft w:val="0"/>
      <w:marRight w:val="0"/>
      <w:marTop w:val="0"/>
      <w:marBottom w:val="0"/>
      <w:divBdr>
        <w:top w:val="none" w:sz="0" w:space="0" w:color="auto"/>
        <w:left w:val="none" w:sz="0" w:space="0" w:color="auto"/>
        <w:bottom w:val="none" w:sz="0" w:space="0" w:color="auto"/>
        <w:right w:val="none" w:sz="0" w:space="0" w:color="auto"/>
      </w:divBdr>
    </w:div>
    <w:div w:id="1273200219">
      <w:bodyDiv w:val="1"/>
      <w:marLeft w:val="0"/>
      <w:marRight w:val="0"/>
      <w:marTop w:val="0"/>
      <w:marBottom w:val="0"/>
      <w:divBdr>
        <w:top w:val="none" w:sz="0" w:space="0" w:color="auto"/>
        <w:left w:val="none" w:sz="0" w:space="0" w:color="auto"/>
        <w:bottom w:val="none" w:sz="0" w:space="0" w:color="auto"/>
        <w:right w:val="none" w:sz="0" w:space="0" w:color="auto"/>
      </w:divBdr>
    </w:div>
    <w:div w:id="1339848687">
      <w:bodyDiv w:val="1"/>
      <w:marLeft w:val="0"/>
      <w:marRight w:val="0"/>
      <w:marTop w:val="0"/>
      <w:marBottom w:val="0"/>
      <w:divBdr>
        <w:top w:val="none" w:sz="0" w:space="0" w:color="auto"/>
        <w:left w:val="none" w:sz="0" w:space="0" w:color="auto"/>
        <w:bottom w:val="none" w:sz="0" w:space="0" w:color="auto"/>
        <w:right w:val="none" w:sz="0" w:space="0" w:color="auto"/>
      </w:divBdr>
    </w:div>
    <w:div w:id="1354843555">
      <w:bodyDiv w:val="1"/>
      <w:marLeft w:val="0"/>
      <w:marRight w:val="0"/>
      <w:marTop w:val="0"/>
      <w:marBottom w:val="0"/>
      <w:divBdr>
        <w:top w:val="none" w:sz="0" w:space="0" w:color="auto"/>
        <w:left w:val="none" w:sz="0" w:space="0" w:color="auto"/>
        <w:bottom w:val="none" w:sz="0" w:space="0" w:color="auto"/>
        <w:right w:val="none" w:sz="0" w:space="0" w:color="auto"/>
      </w:divBdr>
    </w:div>
    <w:div w:id="1369136931">
      <w:bodyDiv w:val="1"/>
      <w:marLeft w:val="0"/>
      <w:marRight w:val="0"/>
      <w:marTop w:val="0"/>
      <w:marBottom w:val="0"/>
      <w:divBdr>
        <w:top w:val="none" w:sz="0" w:space="0" w:color="auto"/>
        <w:left w:val="none" w:sz="0" w:space="0" w:color="auto"/>
        <w:bottom w:val="none" w:sz="0" w:space="0" w:color="auto"/>
        <w:right w:val="none" w:sz="0" w:space="0" w:color="auto"/>
      </w:divBdr>
    </w:div>
    <w:div w:id="1391345880">
      <w:bodyDiv w:val="1"/>
      <w:marLeft w:val="0"/>
      <w:marRight w:val="0"/>
      <w:marTop w:val="0"/>
      <w:marBottom w:val="0"/>
      <w:divBdr>
        <w:top w:val="none" w:sz="0" w:space="0" w:color="auto"/>
        <w:left w:val="none" w:sz="0" w:space="0" w:color="auto"/>
        <w:bottom w:val="none" w:sz="0" w:space="0" w:color="auto"/>
        <w:right w:val="none" w:sz="0" w:space="0" w:color="auto"/>
      </w:divBdr>
    </w:div>
    <w:div w:id="1395933265">
      <w:bodyDiv w:val="1"/>
      <w:marLeft w:val="0"/>
      <w:marRight w:val="0"/>
      <w:marTop w:val="0"/>
      <w:marBottom w:val="0"/>
      <w:divBdr>
        <w:top w:val="none" w:sz="0" w:space="0" w:color="auto"/>
        <w:left w:val="none" w:sz="0" w:space="0" w:color="auto"/>
        <w:bottom w:val="none" w:sz="0" w:space="0" w:color="auto"/>
        <w:right w:val="none" w:sz="0" w:space="0" w:color="auto"/>
      </w:divBdr>
    </w:div>
    <w:div w:id="1413313232">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85189860">
      <w:bodyDiv w:val="1"/>
      <w:marLeft w:val="0"/>
      <w:marRight w:val="0"/>
      <w:marTop w:val="0"/>
      <w:marBottom w:val="0"/>
      <w:divBdr>
        <w:top w:val="none" w:sz="0" w:space="0" w:color="auto"/>
        <w:left w:val="none" w:sz="0" w:space="0" w:color="auto"/>
        <w:bottom w:val="none" w:sz="0" w:space="0" w:color="auto"/>
        <w:right w:val="none" w:sz="0" w:space="0" w:color="auto"/>
      </w:divBdr>
    </w:div>
    <w:div w:id="1671713319">
      <w:bodyDiv w:val="1"/>
      <w:marLeft w:val="0"/>
      <w:marRight w:val="0"/>
      <w:marTop w:val="0"/>
      <w:marBottom w:val="0"/>
      <w:divBdr>
        <w:top w:val="none" w:sz="0" w:space="0" w:color="auto"/>
        <w:left w:val="none" w:sz="0" w:space="0" w:color="auto"/>
        <w:bottom w:val="none" w:sz="0" w:space="0" w:color="auto"/>
        <w:right w:val="none" w:sz="0" w:space="0" w:color="auto"/>
      </w:divBdr>
    </w:div>
    <w:div w:id="1708489123">
      <w:bodyDiv w:val="1"/>
      <w:marLeft w:val="0"/>
      <w:marRight w:val="0"/>
      <w:marTop w:val="0"/>
      <w:marBottom w:val="0"/>
      <w:divBdr>
        <w:top w:val="none" w:sz="0" w:space="0" w:color="auto"/>
        <w:left w:val="none" w:sz="0" w:space="0" w:color="auto"/>
        <w:bottom w:val="none" w:sz="0" w:space="0" w:color="auto"/>
        <w:right w:val="none" w:sz="0" w:space="0" w:color="auto"/>
      </w:divBdr>
    </w:div>
    <w:div w:id="1743520767">
      <w:bodyDiv w:val="1"/>
      <w:marLeft w:val="0"/>
      <w:marRight w:val="0"/>
      <w:marTop w:val="0"/>
      <w:marBottom w:val="0"/>
      <w:divBdr>
        <w:top w:val="none" w:sz="0" w:space="0" w:color="auto"/>
        <w:left w:val="none" w:sz="0" w:space="0" w:color="auto"/>
        <w:bottom w:val="none" w:sz="0" w:space="0" w:color="auto"/>
        <w:right w:val="none" w:sz="0" w:space="0" w:color="auto"/>
      </w:divBdr>
    </w:div>
    <w:div w:id="1777940651">
      <w:bodyDiv w:val="1"/>
      <w:marLeft w:val="0"/>
      <w:marRight w:val="0"/>
      <w:marTop w:val="0"/>
      <w:marBottom w:val="0"/>
      <w:divBdr>
        <w:top w:val="none" w:sz="0" w:space="0" w:color="auto"/>
        <w:left w:val="none" w:sz="0" w:space="0" w:color="auto"/>
        <w:bottom w:val="none" w:sz="0" w:space="0" w:color="auto"/>
        <w:right w:val="none" w:sz="0" w:space="0" w:color="auto"/>
      </w:divBdr>
    </w:div>
    <w:div w:id="1842772811">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850945529">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38712501">
      <w:bodyDiv w:val="1"/>
      <w:marLeft w:val="0"/>
      <w:marRight w:val="0"/>
      <w:marTop w:val="0"/>
      <w:marBottom w:val="0"/>
      <w:divBdr>
        <w:top w:val="none" w:sz="0" w:space="0" w:color="auto"/>
        <w:left w:val="none" w:sz="0" w:space="0" w:color="auto"/>
        <w:bottom w:val="none" w:sz="0" w:space="0" w:color="auto"/>
        <w:right w:val="none" w:sz="0" w:space="0" w:color="auto"/>
      </w:divBdr>
    </w:div>
    <w:div w:id="1979021137">
      <w:bodyDiv w:val="1"/>
      <w:marLeft w:val="0"/>
      <w:marRight w:val="0"/>
      <w:marTop w:val="0"/>
      <w:marBottom w:val="0"/>
      <w:divBdr>
        <w:top w:val="none" w:sz="0" w:space="0" w:color="auto"/>
        <w:left w:val="none" w:sz="0" w:space="0" w:color="auto"/>
        <w:bottom w:val="none" w:sz="0" w:space="0" w:color="auto"/>
        <w:right w:val="none" w:sz="0" w:space="0" w:color="auto"/>
      </w:divBdr>
    </w:div>
    <w:div w:id="1986280093">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 w:id="2072458909">
      <w:bodyDiv w:val="1"/>
      <w:marLeft w:val="0"/>
      <w:marRight w:val="0"/>
      <w:marTop w:val="0"/>
      <w:marBottom w:val="0"/>
      <w:divBdr>
        <w:top w:val="none" w:sz="0" w:space="0" w:color="auto"/>
        <w:left w:val="none" w:sz="0" w:space="0" w:color="auto"/>
        <w:bottom w:val="none" w:sz="0" w:space="0" w:color="auto"/>
        <w:right w:val="none" w:sz="0" w:space="0" w:color="auto"/>
      </w:divBdr>
    </w:div>
    <w:div w:id="2084182304">
      <w:bodyDiv w:val="1"/>
      <w:marLeft w:val="0"/>
      <w:marRight w:val="0"/>
      <w:marTop w:val="0"/>
      <w:marBottom w:val="0"/>
      <w:divBdr>
        <w:top w:val="none" w:sz="0" w:space="0" w:color="auto"/>
        <w:left w:val="none" w:sz="0" w:space="0" w:color="auto"/>
        <w:bottom w:val="none" w:sz="0" w:space="0" w:color="auto"/>
        <w:right w:val="none" w:sz="0" w:space="0" w:color="auto"/>
      </w:divBdr>
    </w:div>
    <w:div w:id="214561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stanley@ieee.org" TargetMode="External"/><Relationship Id="rId13" Type="http://schemas.openxmlformats.org/officeDocument/2006/relationships/hyperlink" Target="https://www.androidpolice.com/2018/03/08/android-p-feature-spotlight-per-network-mac-address-randomization-added-experimental-featur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0.emf"/><Relationship Id="rId5" Type="http://schemas.openxmlformats.org/officeDocument/2006/relationships/webSettings" Target="webSettings.xml"/><Relationship Id="rId15" Type="http://schemas.openxmlformats.org/officeDocument/2006/relationships/hyperlink" Target="https://www.androidpolice.com/2018/03/08/android-p-feature-spotlight-per-network-mac-address-randomization-added-experimental-feature/" TargetMode="External"/><Relationship Id="rId10" Type="http://schemas.openxmlformats.org/officeDocument/2006/relationships/oleObject" Target="embeddings/oleObject1.bin"/><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s://www.androidpolice.com/2018/03/08/android-p-feature-spotlight-per-network-mac-address-randomization-added-experimental-featu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802.11-chair-tasks\Press%20Releas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621E3-585B-491F-B5B0-494C1385C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4</TotalTime>
  <Pages>5</Pages>
  <Words>1618</Words>
  <Characters>9229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doc.: IEEE 802.11-18/1561r0</vt:lpstr>
    </vt:vector>
  </TitlesOfParts>
  <Company>Intel Corporation</Company>
  <LinksUpToDate>false</LinksUpToDate>
  <CharactersWithSpaces>10826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802.11-18/1561r0</dc:title>
  <dc:subject>Liaison</dc:subject>
  <dc:creator>Dorothy Stanley</dc:creator>
  <cp:keywords>September 2018</cp:keywords>
  <dc:description>Dorothy Stanley, HP Enterprise</dc:description>
  <cp:lastModifiedBy>Hamilton, Mark</cp:lastModifiedBy>
  <cp:revision>2</cp:revision>
  <cp:lastPrinted>2015-03-09T15:17:00Z</cp:lastPrinted>
  <dcterms:created xsi:type="dcterms:W3CDTF">2018-09-14T01:48:00Z</dcterms:created>
  <dcterms:modified xsi:type="dcterms:W3CDTF">2018-09-14T01:48:00Z</dcterms:modified>
</cp:coreProperties>
</file>