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0D87E4" w14:textId="77777777" w:rsidR="00CA09B2" w:rsidRDefault="00CA09B2">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2250"/>
        <w:gridCol w:w="1710"/>
        <w:gridCol w:w="1908"/>
      </w:tblGrid>
      <w:tr w:rsidR="00CA09B2" w14:paraId="6336C3A1" w14:textId="77777777">
        <w:trPr>
          <w:trHeight w:val="485"/>
          <w:jc w:val="center"/>
        </w:trPr>
        <w:tc>
          <w:tcPr>
            <w:tcW w:w="9576" w:type="dxa"/>
            <w:gridSpan w:val="5"/>
            <w:vAlign w:val="center"/>
          </w:tcPr>
          <w:p w14:paraId="33231058" w14:textId="416B997B" w:rsidR="00CA09B2" w:rsidRDefault="00AB1E3E" w:rsidP="007B23EE">
            <w:pPr>
              <w:pStyle w:val="T2"/>
            </w:pPr>
            <w:r>
              <w:t xml:space="preserve">IEEE </w:t>
            </w:r>
            <w:r w:rsidR="0079753E">
              <w:t xml:space="preserve">802.11 </w:t>
            </w:r>
            <w:r w:rsidR="00AA63E4">
              <w:t xml:space="preserve">EHT </w:t>
            </w:r>
            <w:r w:rsidR="007B23EE">
              <w:t>draft</w:t>
            </w:r>
            <w:r>
              <w:t xml:space="preserve"> </w:t>
            </w:r>
            <w:r w:rsidR="0063413A">
              <w:t xml:space="preserve">Proposed </w:t>
            </w:r>
            <w:r w:rsidR="003E0DAA">
              <w:t>CSD</w:t>
            </w:r>
          </w:p>
        </w:tc>
      </w:tr>
      <w:tr w:rsidR="00CA09B2" w14:paraId="45B9F3C4" w14:textId="77777777">
        <w:trPr>
          <w:trHeight w:val="359"/>
          <w:jc w:val="center"/>
        </w:trPr>
        <w:tc>
          <w:tcPr>
            <w:tcW w:w="9576" w:type="dxa"/>
            <w:gridSpan w:val="5"/>
            <w:vAlign w:val="center"/>
          </w:tcPr>
          <w:p w14:paraId="46FBD227" w14:textId="556A7FC4" w:rsidR="00CA09B2" w:rsidRDefault="00CA09B2" w:rsidP="003F11F1">
            <w:pPr>
              <w:pStyle w:val="T2"/>
              <w:ind w:left="0"/>
              <w:rPr>
                <w:sz w:val="20"/>
              </w:rPr>
            </w:pPr>
            <w:r>
              <w:rPr>
                <w:sz w:val="20"/>
              </w:rPr>
              <w:t>Date:</w:t>
            </w:r>
            <w:r>
              <w:rPr>
                <w:b w:val="0"/>
                <w:sz w:val="20"/>
              </w:rPr>
              <w:t xml:space="preserve">  </w:t>
            </w:r>
            <w:r w:rsidR="00AA63E4">
              <w:rPr>
                <w:b w:val="0"/>
                <w:sz w:val="20"/>
              </w:rPr>
              <w:t>201</w:t>
            </w:r>
            <w:r w:rsidR="003F11F1">
              <w:rPr>
                <w:b w:val="0"/>
                <w:sz w:val="20"/>
              </w:rPr>
              <w:t>9</w:t>
            </w:r>
            <w:r w:rsidR="0079753E">
              <w:rPr>
                <w:b w:val="0"/>
                <w:sz w:val="20"/>
              </w:rPr>
              <w:t>-</w:t>
            </w:r>
            <w:r w:rsidR="003F11F1">
              <w:rPr>
                <w:b w:val="0"/>
                <w:sz w:val="20"/>
              </w:rPr>
              <w:t>0</w:t>
            </w:r>
            <w:r w:rsidR="00DB7B20">
              <w:rPr>
                <w:b w:val="0"/>
                <w:sz w:val="20"/>
              </w:rPr>
              <w:t>1</w:t>
            </w:r>
            <w:r w:rsidR="000F4F3C">
              <w:rPr>
                <w:b w:val="0"/>
                <w:sz w:val="20"/>
              </w:rPr>
              <w:t>-</w:t>
            </w:r>
            <w:r w:rsidR="007B23EE">
              <w:rPr>
                <w:b w:val="0"/>
                <w:sz w:val="20"/>
              </w:rPr>
              <w:t>1</w:t>
            </w:r>
            <w:r w:rsidR="003F11F1">
              <w:rPr>
                <w:b w:val="0"/>
                <w:sz w:val="20"/>
              </w:rPr>
              <w:t>4</w:t>
            </w:r>
          </w:p>
        </w:tc>
      </w:tr>
      <w:tr w:rsidR="00CA09B2" w14:paraId="11256479" w14:textId="77777777">
        <w:trPr>
          <w:cantSplit/>
          <w:jc w:val="center"/>
        </w:trPr>
        <w:tc>
          <w:tcPr>
            <w:tcW w:w="9576" w:type="dxa"/>
            <w:gridSpan w:val="5"/>
            <w:vAlign w:val="center"/>
          </w:tcPr>
          <w:p w14:paraId="09C978A1" w14:textId="77777777" w:rsidR="00CA09B2" w:rsidRDefault="00CA09B2">
            <w:pPr>
              <w:pStyle w:val="T2"/>
              <w:spacing w:after="0"/>
              <w:ind w:left="0" w:right="0"/>
              <w:jc w:val="left"/>
              <w:rPr>
                <w:sz w:val="20"/>
              </w:rPr>
            </w:pPr>
            <w:r>
              <w:rPr>
                <w:sz w:val="20"/>
              </w:rPr>
              <w:t>Author(s):</w:t>
            </w:r>
          </w:p>
        </w:tc>
      </w:tr>
      <w:tr w:rsidR="00CA09B2" w14:paraId="176B33EC" w14:textId="77777777" w:rsidTr="00384B63">
        <w:trPr>
          <w:jc w:val="center"/>
        </w:trPr>
        <w:tc>
          <w:tcPr>
            <w:tcW w:w="1908" w:type="dxa"/>
            <w:vAlign w:val="center"/>
          </w:tcPr>
          <w:p w14:paraId="628C4155" w14:textId="77777777" w:rsidR="00CA09B2" w:rsidRDefault="00CA09B2">
            <w:pPr>
              <w:pStyle w:val="T2"/>
              <w:spacing w:after="0"/>
              <w:ind w:left="0" w:right="0"/>
              <w:jc w:val="left"/>
              <w:rPr>
                <w:sz w:val="20"/>
              </w:rPr>
            </w:pPr>
            <w:r>
              <w:rPr>
                <w:sz w:val="20"/>
              </w:rPr>
              <w:t>Name</w:t>
            </w:r>
          </w:p>
        </w:tc>
        <w:tc>
          <w:tcPr>
            <w:tcW w:w="1800" w:type="dxa"/>
            <w:vAlign w:val="center"/>
          </w:tcPr>
          <w:p w14:paraId="39B34FBE" w14:textId="77777777" w:rsidR="00CA09B2" w:rsidRDefault="0062440B">
            <w:pPr>
              <w:pStyle w:val="T2"/>
              <w:spacing w:after="0"/>
              <w:ind w:left="0" w:right="0"/>
              <w:jc w:val="left"/>
              <w:rPr>
                <w:sz w:val="20"/>
              </w:rPr>
            </w:pPr>
            <w:r>
              <w:rPr>
                <w:sz w:val="20"/>
              </w:rPr>
              <w:t>Affiliation</w:t>
            </w:r>
          </w:p>
        </w:tc>
        <w:tc>
          <w:tcPr>
            <w:tcW w:w="2250" w:type="dxa"/>
            <w:vAlign w:val="center"/>
          </w:tcPr>
          <w:p w14:paraId="2F06FB26" w14:textId="77777777" w:rsidR="00CA09B2" w:rsidRDefault="00CA09B2">
            <w:pPr>
              <w:pStyle w:val="T2"/>
              <w:spacing w:after="0"/>
              <w:ind w:left="0" w:right="0"/>
              <w:jc w:val="left"/>
              <w:rPr>
                <w:sz w:val="20"/>
              </w:rPr>
            </w:pPr>
            <w:r>
              <w:rPr>
                <w:sz w:val="20"/>
              </w:rPr>
              <w:t>Address</w:t>
            </w:r>
          </w:p>
        </w:tc>
        <w:tc>
          <w:tcPr>
            <w:tcW w:w="1710" w:type="dxa"/>
            <w:vAlign w:val="center"/>
          </w:tcPr>
          <w:p w14:paraId="39DDB374" w14:textId="77777777" w:rsidR="00CA09B2" w:rsidRDefault="00CA09B2">
            <w:pPr>
              <w:pStyle w:val="T2"/>
              <w:spacing w:after="0"/>
              <w:ind w:left="0" w:right="0"/>
              <w:jc w:val="left"/>
              <w:rPr>
                <w:sz w:val="20"/>
              </w:rPr>
            </w:pPr>
            <w:r>
              <w:rPr>
                <w:sz w:val="20"/>
              </w:rPr>
              <w:t>Phone</w:t>
            </w:r>
          </w:p>
        </w:tc>
        <w:tc>
          <w:tcPr>
            <w:tcW w:w="1908" w:type="dxa"/>
            <w:vAlign w:val="center"/>
          </w:tcPr>
          <w:p w14:paraId="093A2A08" w14:textId="77777777" w:rsidR="00CA09B2" w:rsidRDefault="00CA09B2">
            <w:pPr>
              <w:pStyle w:val="T2"/>
              <w:spacing w:after="0"/>
              <w:ind w:left="0" w:right="0"/>
              <w:jc w:val="left"/>
              <w:rPr>
                <w:sz w:val="20"/>
              </w:rPr>
            </w:pPr>
            <w:r>
              <w:rPr>
                <w:sz w:val="20"/>
              </w:rPr>
              <w:t>email</w:t>
            </w:r>
          </w:p>
        </w:tc>
      </w:tr>
      <w:tr w:rsidR="000F4F3C" w14:paraId="619EC19A" w14:textId="77777777" w:rsidTr="00384B63">
        <w:trPr>
          <w:jc w:val="center"/>
        </w:trPr>
        <w:tc>
          <w:tcPr>
            <w:tcW w:w="1908" w:type="dxa"/>
            <w:vAlign w:val="center"/>
          </w:tcPr>
          <w:p w14:paraId="06B3B55C" w14:textId="4464BA97" w:rsidR="000F4F3C" w:rsidRPr="0007209D" w:rsidRDefault="00255401" w:rsidP="000F4F3C">
            <w:pPr>
              <w:pStyle w:val="T2"/>
              <w:spacing w:before="100" w:beforeAutospacing="1" w:after="100" w:afterAutospacing="1"/>
              <w:ind w:left="0" w:right="0"/>
              <w:rPr>
                <w:b w:val="0"/>
                <w:sz w:val="22"/>
                <w:lang w:val="en-US" w:eastAsia="zh-CN"/>
              </w:rPr>
            </w:pPr>
            <w:r>
              <w:rPr>
                <w:b w:val="0"/>
                <w:sz w:val="22"/>
                <w:lang w:val="en-US" w:eastAsia="zh-CN"/>
              </w:rPr>
              <w:t>Laurent Cariou</w:t>
            </w:r>
          </w:p>
        </w:tc>
        <w:tc>
          <w:tcPr>
            <w:tcW w:w="1800" w:type="dxa"/>
            <w:vAlign w:val="center"/>
          </w:tcPr>
          <w:p w14:paraId="37414EFB" w14:textId="10C5A364" w:rsidR="000F4F3C" w:rsidRPr="0007209D" w:rsidRDefault="00255401" w:rsidP="000F4F3C">
            <w:pPr>
              <w:pStyle w:val="T2"/>
              <w:spacing w:before="100" w:beforeAutospacing="1" w:after="100" w:afterAutospacing="1"/>
              <w:ind w:left="0" w:right="0"/>
              <w:rPr>
                <w:b w:val="0"/>
                <w:sz w:val="22"/>
                <w:lang w:val="en-US" w:eastAsia="zh-CN"/>
              </w:rPr>
            </w:pPr>
            <w:r>
              <w:rPr>
                <w:b w:val="0"/>
                <w:sz w:val="22"/>
                <w:lang w:val="en-US" w:eastAsia="zh-CN"/>
              </w:rPr>
              <w:t>Intel</w:t>
            </w:r>
          </w:p>
        </w:tc>
        <w:tc>
          <w:tcPr>
            <w:tcW w:w="2250" w:type="dxa"/>
            <w:vAlign w:val="center"/>
          </w:tcPr>
          <w:p w14:paraId="46114388" w14:textId="3B31E978" w:rsidR="0079753E" w:rsidRPr="0007209D" w:rsidRDefault="00255401" w:rsidP="000F4F3C">
            <w:pPr>
              <w:pStyle w:val="T2"/>
              <w:spacing w:before="100" w:beforeAutospacing="1" w:after="100" w:afterAutospacing="1"/>
              <w:ind w:left="0" w:right="0"/>
              <w:rPr>
                <w:b w:val="0"/>
                <w:sz w:val="22"/>
                <w:lang w:val="en-US" w:eastAsia="zh-CN"/>
              </w:rPr>
            </w:pPr>
            <w:r>
              <w:rPr>
                <w:b w:val="0"/>
                <w:sz w:val="22"/>
                <w:lang w:val="en-US" w:eastAsia="zh-CN"/>
              </w:rPr>
              <w:t>2111 NE 25</w:t>
            </w:r>
            <w:r w:rsidRPr="00255401">
              <w:rPr>
                <w:b w:val="0"/>
                <w:sz w:val="22"/>
                <w:vertAlign w:val="superscript"/>
                <w:lang w:val="en-US" w:eastAsia="zh-CN"/>
              </w:rPr>
              <w:t>th</w:t>
            </w:r>
            <w:r>
              <w:rPr>
                <w:b w:val="0"/>
                <w:sz w:val="22"/>
                <w:lang w:val="en-US" w:eastAsia="zh-CN"/>
              </w:rPr>
              <w:t xml:space="preserve"> Ave, Hillsboro, 97124, OR </w:t>
            </w:r>
          </w:p>
        </w:tc>
        <w:tc>
          <w:tcPr>
            <w:tcW w:w="1710" w:type="dxa"/>
            <w:vAlign w:val="center"/>
          </w:tcPr>
          <w:p w14:paraId="1F588F53" w14:textId="26C61529" w:rsidR="000F4F3C" w:rsidRPr="0007209D" w:rsidRDefault="000F4F3C" w:rsidP="000F4F3C">
            <w:pPr>
              <w:pStyle w:val="T2"/>
              <w:spacing w:before="100" w:beforeAutospacing="1" w:after="100" w:afterAutospacing="1"/>
              <w:ind w:left="0" w:right="0"/>
              <w:rPr>
                <w:b w:val="0"/>
                <w:sz w:val="22"/>
                <w:lang w:val="en-US" w:eastAsia="zh-CN"/>
              </w:rPr>
            </w:pPr>
          </w:p>
        </w:tc>
        <w:tc>
          <w:tcPr>
            <w:tcW w:w="1908" w:type="dxa"/>
            <w:vAlign w:val="center"/>
          </w:tcPr>
          <w:p w14:paraId="237F319B" w14:textId="693882CA" w:rsidR="000F4F3C" w:rsidRPr="0007209D" w:rsidRDefault="00255401" w:rsidP="000F4F3C">
            <w:pPr>
              <w:pStyle w:val="T2"/>
              <w:spacing w:before="100" w:beforeAutospacing="1" w:after="100" w:afterAutospacing="1"/>
              <w:ind w:left="0" w:right="0"/>
              <w:rPr>
                <w:b w:val="0"/>
                <w:sz w:val="22"/>
                <w:lang w:val="en-US"/>
              </w:rPr>
            </w:pPr>
            <w:r>
              <w:rPr>
                <w:b w:val="0"/>
                <w:sz w:val="22"/>
                <w:lang w:val="en-US"/>
              </w:rPr>
              <w:t>Laurent.cariou@intel.com</w:t>
            </w:r>
          </w:p>
        </w:tc>
      </w:tr>
      <w:tr w:rsidR="00CA09B2" w14:paraId="22E3E3EF" w14:textId="77777777" w:rsidTr="00384B63">
        <w:trPr>
          <w:jc w:val="center"/>
        </w:trPr>
        <w:tc>
          <w:tcPr>
            <w:tcW w:w="1908" w:type="dxa"/>
            <w:vAlign w:val="center"/>
          </w:tcPr>
          <w:p w14:paraId="227616ED" w14:textId="77777777" w:rsidR="00CA09B2" w:rsidRDefault="00CA09B2">
            <w:pPr>
              <w:pStyle w:val="T2"/>
              <w:spacing w:after="0"/>
              <w:ind w:left="0" w:right="0"/>
              <w:rPr>
                <w:b w:val="0"/>
                <w:sz w:val="20"/>
              </w:rPr>
            </w:pPr>
          </w:p>
        </w:tc>
        <w:tc>
          <w:tcPr>
            <w:tcW w:w="1800" w:type="dxa"/>
            <w:vAlign w:val="center"/>
          </w:tcPr>
          <w:p w14:paraId="275A3DBE" w14:textId="77777777" w:rsidR="00CA09B2" w:rsidRDefault="00CA09B2">
            <w:pPr>
              <w:pStyle w:val="T2"/>
              <w:spacing w:after="0"/>
              <w:ind w:left="0" w:right="0"/>
              <w:rPr>
                <w:b w:val="0"/>
                <w:sz w:val="20"/>
              </w:rPr>
            </w:pPr>
          </w:p>
        </w:tc>
        <w:tc>
          <w:tcPr>
            <w:tcW w:w="2250" w:type="dxa"/>
            <w:vAlign w:val="center"/>
          </w:tcPr>
          <w:p w14:paraId="4BFF6BFA" w14:textId="77777777" w:rsidR="00CA09B2" w:rsidRDefault="00CA09B2">
            <w:pPr>
              <w:pStyle w:val="T2"/>
              <w:spacing w:after="0"/>
              <w:ind w:left="0" w:right="0"/>
              <w:rPr>
                <w:b w:val="0"/>
                <w:sz w:val="20"/>
              </w:rPr>
            </w:pPr>
          </w:p>
        </w:tc>
        <w:tc>
          <w:tcPr>
            <w:tcW w:w="1710" w:type="dxa"/>
            <w:vAlign w:val="center"/>
          </w:tcPr>
          <w:p w14:paraId="20DE3A60" w14:textId="77777777" w:rsidR="00CA09B2" w:rsidRDefault="00CA09B2">
            <w:pPr>
              <w:pStyle w:val="T2"/>
              <w:spacing w:after="0"/>
              <w:ind w:left="0" w:right="0"/>
              <w:rPr>
                <w:b w:val="0"/>
                <w:sz w:val="20"/>
              </w:rPr>
            </w:pPr>
          </w:p>
        </w:tc>
        <w:tc>
          <w:tcPr>
            <w:tcW w:w="1908" w:type="dxa"/>
            <w:vAlign w:val="center"/>
          </w:tcPr>
          <w:p w14:paraId="08724594" w14:textId="77777777" w:rsidR="00CA09B2" w:rsidRDefault="00CA09B2">
            <w:pPr>
              <w:pStyle w:val="T2"/>
              <w:spacing w:after="0"/>
              <w:ind w:left="0" w:right="0"/>
              <w:rPr>
                <w:b w:val="0"/>
                <w:sz w:val="16"/>
              </w:rPr>
            </w:pPr>
          </w:p>
        </w:tc>
      </w:tr>
    </w:tbl>
    <w:p w14:paraId="1BABFEE6" w14:textId="77777777" w:rsidR="00CA09B2" w:rsidRDefault="002C131A">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24FC0482" wp14:editId="7345ADDD">
                <wp:simplePos x="0" y="0"/>
                <wp:positionH relativeFrom="column">
                  <wp:posOffset>-62230</wp:posOffset>
                </wp:positionH>
                <wp:positionV relativeFrom="paragraph">
                  <wp:posOffset>205740</wp:posOffset>
                </wp:positionV>
                <wp:extent cx="5943600" cy="340868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08680"/>
                        </a:xfrm>
                        <a:prstGeom prst="rect">
                          <a:avLst/>
                        </a:prstGeom>
                        <a:solidFill>
                          <a:srgbClr val="FFFFFF"/>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3EF78E46" w14:textId="77777777" w:rsidR="00724AE3" w:rsidRPr="00A85451" w:rsidRDefault="00724AE3">
                            <w:pPr>
                              <w:pStyle w:val="T1"/>
                              <w:spacing w:after="120"/>
                              <w:rPr>
                                <w:sz w:val="32"/>
                              </w:rPr>
                            </w:pPr>
                            <w:r w:rsidRPr="00A85451">
                              <w:rPr>
                                <w:sz w:val="32"/>
                              </w:rPr>
                              <w:t>Abstract</w:t>
                            </w:r>
                          </w:p>
                          <w:p w14:paraId="3A19FB0E" w14:textId="263D568C" w:rsidR="00724AE3" w:rsidRDefault="00724AE3" w:rsidP="000F4F3C">
                            <w:pPr>
                              <w:jc w:val="both"/>
                              <w:rPr>
                                <w:sz w:val="24"/>
                              </w:rPr>
                            </w:pPr>
                            <w:r>
                              <w:rPr>
                                <w:sz w:val="24"/>
                              </w:rPr>
                              <w:t>This is a proposed draft CSD for EHT to initiate discussion</w:t>
                            </w:r>
                            <w:r w:rsidRPr="00A85451">
                              <w:rPr>
                                <w:sz w:val="24"/>
                              </w:rPr>
                              <w:t>.</w:t>
                            </w:r>
                          </w:p>
                          <w:p w14:paraId="11C129F2" w14:textId="77777777" w:rsidR="00724AE3" w:rsidRDefault="00724AE3" w:rsidP="000F4F3C">
                            <w:pPr>
                              <w:jc w:val="both"/>
                              <w:rPr>
                                <w:sz w:val="24"/>
                              </w:rPr>
                            </w:pPr>
                          </w:p>
                          <w:p w14:paraId="6A8A3499" w14:textId="3FB50A0A" w:rsidR="00724AE3" w:rsidRDefault="00724AE3" w:rsidP="000F4F3C">
                            <w:pPr>
                              <w:jc w:val="both"/>
                              <w:rPr>
                                <w:sz w:val="24"/>
                              </w:rPr>
                            </w:pPr>
                            <w:r>
                              <w:rPr>
                                <w:sz w:val="24"/>
                              </w:rPr>
                              <w:t>R1: Version agreed as the baseline CSD for EHT.</w:t>
                            </w:r>
                          </w:p>
                          <w:p w14:paraId="1F4EF9D3" w14:textId="77777777" w:rsidR="00724AE3" w:rsidRDefault="00724AE3" w:rsidP="000F4F3C">
                            <w:pPr>
                              <w:jc w:val="both"/>
                              <w:rPr>
                                <w:sz w:val="24"/>
                              </w:rPr>
                            </w:pPr>
                          </w:p>
                          <w:p w14:paraId="64C56B41" w14:textId="763583BF" w:rsidR="00724AE3" w:rsidRDefault="00724AE3" w:rsidP="000F4F3C">
                            <w:pPr>
                              <w:jc w:val="both"/>
                              <w:rPr>
                                <w:sz w:val="24"/>
                              </w:rPr>
                            </w:pPr>
                            <w:r>
                              <w:rPr>
                                <w:sz w:val="24"/>
                              </w:rPr>
                              <w:t>R2: Comments received and proposed edits.</w:t>
                            </w:r>
                            <w:r>
                              <w:rPr>
                                <w:sz w:val="24"/>
                              </w:rPr>
                              <w:tab/>
                            </w:r>
                          </w:p>
                          <w:p w14:paraId="050160AC" w14:textId="77777777" w:rsidR="00724AE3" w:rsidRDefault="00724AE3" w:rsidP="000F4F3C">
                            <w:pPr>
                              <w:jc w:val="both"/>
                              <w:rPr>
                                <w:sz w:val="24"/>
                              </w:rPr>
                            </w:pPr>
                          </w:p>
                          <w:p w14:paraId="50E8C19B" w14:textId="10169953" w:rsidR="006B7183" w:rsidRPr="00A85451" w:rsidRDefault="006B7183" w:rsidP="000F4F3C">
                            <w:pPr>
                              <w:jc w:val="both"/>
                              <w:rPr>
                                <w:sz w:val="24"/>
                              </w:rPr>
                            </w:pPr>
                            <w:r>
                              <w:rPr>
                                <w:sz w:val="24"/>
                              </w:rPr>
                              <w:t>R3: New text in “installation cost” section based on Brian’s contribution</w:t>
                            </w:r>
                            <w:r w:rsidR="00D86450">
                              <w:rPr>
                                <w:sz w:val="24"/>
                              </w:rPr>
                              <w:t>, small change in 1.2.3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C0482"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6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" o:allowincell="f" stroked="f">
                <v:textbox>
                  <w:txbxContent>
                    <w:p w14:paraId="3EF78E46" w14:textId="77777777" w:rsidR="00724AE3" w:rsidRPr="00A85451" w:rsidRDefault="00724AE3">
                      <w:pPr>
                        <w:pStyle w:val="T1"/>
                        <w:spacing w:after="120"/>
                        <w:rPr>
                          <w:sz w:val="32"/>
                        </w:rPr>
                      </w:pPr>
                      <w:r w:rsidRPr="00A85451">
                        <w:rPr>
                          <w:sz w:val="32"/>
                        </w:rPr>
                        <w:t>Abstract</w:t>
                      </w:r>
                    </w:p>
                    <w:p w14:paraId="3A19FB0E" w14:textId="263D568C" w:rsidR="00724AE3" w:rsidRDefault="00724AE3" w:rsidP="000F4F3C">
                      <w:pPr>
                        <w:jc w:val="both"/>
                        <w:rPr>
                          <w:sz w:val="24"/>
                        </w:rPr>
                      </w:pPr>
                      <w:r>
                        <w:rPr>
                          <w:sz w:val="24"/>
                        </w:rPr>
                        <w:t>This is a proposed draft CSD for EHT to initiate discussion</w:t>
                      </w:r>
                      <w:r w:rsidRPr="00A85451">
                        <w:rPr>
                          <w:sz w:val="24"/>
                        </w:rPr>
                        <w:t>.</w:t>
                      </w:r>
                    </w:p>
                    <w:p w14:paraId="11C129F2" w14:textId="77777777" w:rsidR="00724AE3" w:rsidRDefault="00724AE3" w:rsidP="000F4F3C">
                      <w:pPr>
                        <w:jc w:val="both"/>
                        <w:rPr>
                          <w:sz w:val="24"/>
                        </w:rPr>
                      </w:pPr>
                    </w:p>
                    <w:p w14:paraId="6A8A3499" w14:textId="3FB50A0A" w:rsidR="00724AE3" w:rsidRDefault="00724AE3" w:rsidP="000F4F3C">
                      <w:pPr>
                        <w:jc w:val="both"/>
                        <w:rPr>
                          <w:sz w:val="24"/>
                        </w:rPr>
                      </w:pPr>
                      <w:r>
                        <w:rPr>
                          <w:sz w:val="24"/>
                        </w:rPr>
                        <w:t>R1: Version agreed as the baseline CSD for EHT.</w:t>
                      </w:r>
                    </w:p>
                    <w:p w14:paraId="1F4EF9D3" w14:textId="77777777" w:rsidR="00724AE3" w:rsidRDefault="00724AE3" w:rsidP="000F4F3C">
                      <w:pPr>
                        <w:jc w:val="both"/>
                        <w:rPr>
                          <w:sz w:val="24"/>
                        </w:rPr>
                      </w:pPr>
                    </w:p>
                    <w:p w14:paraId="64C56B41" w14:textId="763583BF" w:rsidR="00724AE3" w:rsidRDefault="00724AE3" w:rsidP="000F4F3C">
                      <w:pPr>
                        <w:jc w:val="both"/>
                        <w:rPr>
                          <w:sz w:val="24"/>
                        </w:rPr>
                      </w:pPr>
                      <w:r>
                        <w:rPr>
                          <w:sz w:val="24"/>
                        </w:rPr>
                        <w:t>R2: Comments received and proposed edits.</w:t>
                      </w:r>
                      <w:r>
                        <w:rPr>
                          <w:sz w:val="24"/>
                        </w:rPr>
                        <w:tab/>
                      </w:r>
                    </w:p>
                    <w:p w14:paraId="050160AC" w14:textId="77777777" w:rsidR="00724AE3" w:rsidRDefault="00724AE3" w:rsidP="000F4F3C">
                      <w:pPr>
                        <w:jc w:val="both"/>
                        <w:rPr>
                          <w:sz w:val="24"/>
                        </w:rPr>
                      </w:pPr>
                    </w:p>
                    <w:p w14:paraId="50E8C19B" w14:textId="10169953" w:rsidR="006B7183" w:rsidRPr="00A85451" w:rsidRDefault="006B7183" w:rsidP="000F4F3C">
                      <w:pPr>
                        <w:jc w:val="both"/>
                        <w:rPr>
                          <w:sz w:val="24"/>
                        </w:rPr>
                      </w:pPr>
                      <w:r>
                        <w:rPr>
                          <w:sz w:val="24"/>
                        </w:rPr>
                        <w:t>R3: New text in “installation cost” section based on Brian’s contribution</w:t>
                      </w:r>
                      <w:r w:rsidR="00D86450">
                        <w:rPr>
                          <w:sz w:val="24"/>
                        </w:rPr>
                        <w:t>, small change in 1.2.3</w:t>
                      </w:r>
                    </w:p>
                  </w:txbxContent>
                </v:textbox>
              </v:shape>
            </w:pict>
          </mc:Fallback>
        </mc:AlternateContent>
      </w:r>
    </w:p>
    <w:p w14:paraId="305E8470" w14:textId="77777777" w:rsidR="002C36F6" w:rsidRPr="0079753E" w:rsidRDefault="00CA09B2" w:rsidP="0079753E">
      <w:pPr>
        <w:pStyle w:val="Heading1"/>
      </w:pPr>
      <w:r>
        <w:br w:type="page"/>
      </w:r>
    </w:p>
    <w:p w14:paraId="350B9015" w14:textId="77777777" w:rsidR="00C71A6F" w:rsidRDefault="00E02066" w:rsidP="00C71A6F">
      <w:pPr>
        <w:pStyle w:val="Heading1"/>
        <w:keepLines w:val="0"/>
        <w:numPr>
          <w:ilvl w:val="0"/>
          <w:numId w:val="2"/>
        </w:numPr>
        <w:tabs>
          <w:tab w:val="num" w:pos="0"/>
          <w:tab w:val="left" w:pos="720"/>
        </w:tabs>
        <w:suppressAutoHyphens/>
        <w:spacing w:before="245" w:after="115"/>
        <w:ind w:left="0" w:firstLine="0"/>
      </w:pPr>
      <w:bookmarkStart w:id="1" w:name="_Toc209465391"/>
      <w:r>
        <w:lastRenderedPageBreak/>
        <w:t xml:space="preserve">1. </w:t>
      </w:r>
      <w:r w:rsidR="00C71A6F">
        <w:t>IEEE 802 criteria for standards development (CSD)</w:t>
      </w:r>
    </w:p>
    <w:p w14:paraId="17A355D7" w14:textId="77777777" w:rsidR="00C71A6F" w:rsidRDefault="00C71A6F" w:rsidP="00C71A6F">
      <w:pPr>
        <w:pStyle w:val="BodyText"/>
      </w:pPr>
      <w:r>
        <w:t xml:space="preserve">The CSD documents an agreement between the WG and the Sponsor that provides a description of the project and the Sponsor's requirements more detailed than required in the PAR.  The CSD consists of the project process requirements, </w:t>
      </w:r>
      <w:r w:rsidR="00B377E4">
        <w:fldChar w:fldCharType="begin"/>
      </w:r>
      <w:r>
        <w:instrText xml:space="preserve"> REF __RefHeading__5867_1944447809 \w \h </w:instrText>
      </w:r>
      <w:r w:rsidR="00B377E4">
        <w:fldChar w:fldCharType="separate"/>
      </w:r>
      <w:r>
        <w:t>1.1</w:t>
      </w:r>
      <w:r w:rsidR="00B377E4">
        <w:fldChar w:fldCharType="end"/>
      </w:r>
      <w:r>
        <w:t xml:space="preserve">, and the 5C requirements, </w:t>
      </w:r>
      <w:r w:rsidR="00B377E4">
        <w:fldChar w:fldCharType="begin"/>
      </w:r>
      <w:r>
        <w:instrText xml:space="preserve"> REF __RefHeading__5883_1944447809 \w \h </w:instrText>
      </w:r>
      <w:r w:rsidR="00B377E4">
        <w:fldChar w:fldCharType="separate"/>
      </w:r>
      <w:r>
        <w:t>1.2</w:t>
      </w:r>
      <w:r w:rsidR="00B377E4">
        <w:fldChar w:fldCharType="end"/>
      </w:r>
      <w:r>
        <w:t>.</w:t>
      </w:r>
    </w:p>
    <w:p w14:paraId="7020D545" w14:textId="77777777" w:rsidR="00C71A6F" w:rsidRDefault="00E02066" w:rsidP="00C71A6F">
      <w:pPr>
        <w:pStyle w:val="Heading2"/>
        <w:keepLines w:val="0"/>
        <w:numPr>
          <w:ilvl w:val="1"/>
          <w:numId w:val="2"/>
        </w:numPr>
        <w:tabs>
          <w:tab w:val="num" w:pos="0"/>
        </w:tabs>
        <w:suppressAutoHyphens/>
        <w:spacing w:before="245" w:after="115"/>
      </w:pPr>
      <w:bookmarkStart w:id="2" w:name="__RefHeading__5867_1944447809"/>
      <w:bookmarkEnd w:id="2"/>
      <w:r>
        <w:t>1.</w:t>
      </w:r>
      <w:r w:rsidR="00A84AB6">
        <w:t>1</w:t>
      </w:r>
      <w:r w:rsidR="00C71A6F">
        <w:t xml:space="preserve"> Project process requirements</w:t>
      </w:r>
    </w:p>
    <w:p w14:paraId="36A2B2CD" w14:textId="77777777" w:rsidR="00C71A6F" w:rsidRDefault="00E02066" w:rsidP="00C71A6F">
      <w:pPr>
        <w:pStyle w:val="Heading3"/>
        <w:keepLines w:val="0"/>
        <w:numPr>
          <w:ilvl w:val="2"/>
          <w:numId w:val="2"/>
        </w:numPr>
        <w:tabs>
          <w:tab w:val="num" w:pos="0"/>
        </w:tabs>
        <w:suppressAutoHyphens/>
        <w:spacing w:before="245" w:after="115"/>
      </w:pPr>
      <w:bookmarkStart w:id="3" w:name="__RefHeading__9700_1012863564"/>
      <w:bookmarkEnd w:id="3"/>
      <w:r>
        <w:t>1.</w:t>
      </w:r>
      <w:r w:rsidR="00A84AB6">
        <w:t>1</w:t>
      </w:r>
      <w:r w:rsidR="00C71A6F">
        <w:t>.1</w:t>
      </w:r>
      <w:r w:rsidR="00C71A6F">
        <w:tab/>
        <w:t>Managed objects</w:t>
      </w:r>
    </w:p>
    <w:p w14:paraId="1AB22A55" w14:textId="77777777" w:rsidR="00C71A6F" w:rsidRDefault="00C71A6F" w:rsidP="00C71A6F">
      <w:pPr>
        <w:pStyle w:val="BodyText"/>
      </w:pPr>
      <w:r>
        <w:t>Describe the plan for developing a definition of managed objects.  The plan shall specify one of the following:</w:t>
      </w:r>
    </w:p>
    <w:p w14:paraId="400EB9C6" w14:textId="77777777" w:rsidR="00C71A6F" w:rsidRDefault="00C71A6F" w:rsidP="00C71A6F">
      <w:pPr>
        <w:pStyle w:val="LetteredList1"/>
        <w:numPr>
          <w:ilvl w:val="0"/>
          <w:numId w:val="8"/>
        </w:numPr>
      </w:pPr>
      <w:r>
        <w:t>The definitions will be part of this project.</w:t>
      </w:r>
      <w:r w:rsidR="00E02066">
        <w:t xml:space="preserve"> YES</w:t>
      </w:r>
    </w:p>
    <w:p w14:paraId="0FF9B1EE" w14:textId="77777777" w:rsidR="00C71A6F" w:rsidRDefault="00C71A6F" w:rsidP="00C71A6F">
      <w:pPr>
        <w:pStyle w:val="LetteredList1"/>
        <w:numPr>
          <w:ilvl w:val="0"/>
          <w:numId w:val="8"/>
        </w:numPr>
      </w:pPr>
      <w:r>
        <w:t xml:space="preserve">The definitions will be part of a different </w:t>
      </w:r>
      <w:r w:rsidR="00177C8C">
        <w:t>project and</w:t>
      </w:r>
      <w:r>
        <w:t xml:space="preserve"> provide the plan for that project or anticipated future project.</w:t>
      </w:r>
    </w:p>
    <w:p w14:paraId="792BB87F" w14:textId="77777777" w:rsidR="00C71A6F" w:rsidRDefault="00C71A6F" w:rsidP="00C71A6F">
      <w:pPr>
        <w:pStyle w:val="LetteredList1"/>
        <w:numPr>
          <w:ilvl w:val="0"/>
          <w:numId w:val="8"/>
        </w:numPr>
      </w:pPr>
      <w:r>
        <w:t>The definitions will not be developed and explain why such definitions are not needed.</w:t>
      </w:r>
    </w:p>
    <w:p w14:paraId="1D51D374" w14:textId="77777777" w:rsidR="00C71A6F" w:rsidRDefault="00E02066" w:rsidP="00C71A6F">
      <w:pPr>
        <w:pStyle w:val="Heading3"/>
        <w:keepLines w:val="0"/>
        <w:numPr>
          <w:ilvl w:val="2"/>
          <w:numId w:val="2"/>
        </w:numPr>
        <w:tabs>
          <w:tab w:val="num" w:pos="0"/>
        </w:tabs>
        <w:suppressAutoHyphens/>
        <w:spacing w:before="245" w:after="115"/>
      </w:pPr>
      <w:bookmarkStart w:id="4" w:name="__RefHeading__9702_1012863564"/>
      <w:bookmarkEnd w:id="4"/>
      <w:r>
        <w:t>1.</w:t>
      </w:r>
      <w:r w:rsidR="00A84AB6">
        <w:t>1</w:t>
      </w:r>
      <w:r w:rsidR="00C71A6F">
        <w:t>.2</w:t>
      </w:r>
      <w:r w:rsidR="00C71A6F">
        <w:tab/>
        <w:t>Coexistence</w:t>
      </w:r>
    </w:p>
    <w:p w14:paraId="6729D198" w14:textId="77777777" w:rsidR="00C71A6F" w:rsidRDefault="00C71A6F" w:rsidP="00C71A6F">
      <w:pPr>
        <w:pStyle w:val="BodyText"/>
      </w:pPr>
      <w:r>
        <w:t>A WG proposing a wireless project shall demonstrate coexistence through the preparation of a Coexistence Assurance (CA) document unless it is not applicable.</w:t>
      </w:r>
    </w:p>
    <w:p w14:paraId="4A5AA6DC" w14:textId="77777777" w:rsidR="00C71A6F" w:rsidRDefault="00C71A6F" w:rsidP="00C71A6F">
      <w:pPr>
        <w:pStyle w:val="LetteredList1"/>
        <w:numPr>
          <w:ilvl w:val="0"/>
          <w:numId w:val="9"/>
        </w:numPr>
      </w:pPr>
      <w:r>
        <w:t xml:space="preserve">Will the WG create a CA document as part of the WG balloting process as </w:t>
      </w:r>
      <w:r w:rsidR="00E02066">
        <w:t>described in Clause 13? YES</w:t>
      </w:r>
    </w:p>
    <w:p w14:paraId="12C01C51" w14:textId="77777777" w:rsidR="00C71A6F" w:rsidRDefault="00C71A6F" w:rsidP="00C71A6F">
      <w:pPr>
        <w:pStyle w:val="LetteredList1"/>
        <w:numPr>
          <w:ilvl w:val="0"/>
          <w:numId w:val="9"/>
        </w:numPr>
      </w:pPr>
      <w:r>
        <w:t>If not, explain why the CA document is not applicable.</w:t>
      </w:r>
    </w:p>
    <w:p w14:paraId="6F0B1375" w14:textId="77777777" w:rsidR="00C71A6F" w:rsidRDefault="00C71A6F" w:rsidP="003A366F">
      <w:pPr>
        <w:pStyle w:val="Heading2"/>
        <w:keepLines w:val="0"/>
        <w:numPr>
          <w:ilvl w:val="1"/>
          <w:numId w:val="2"/>
        </w:numPr>
        <w:tabs>
          <w:tab w:val="num" w:pos="0"/>
        </w:tabs>
        <w:suppressAutoHyphens/>
        <w:spacing w:before="245" w:after="115"/>
      </w:pPr>
      <w:bookmarkStart w:id="5" w:name="__RefHeading__5883_1944447809"/>
      <w:bookmarkEnd w:id="5"/>
    </w:p>
    <w:p w14:paraId="16F66D03" w14:textId="77777777" w:rsidR="00C71A6F" w:rsidRPr="00C71A6F" w:rsidRDefault="00E02066" w:rsidP="003A366F">
      <w:pPr>
        <w:pStyle w:val="Heading2"/>
        <w:keepLines w:val="0"/>
        <w:numPr>
          <w:ilvl w:val="1"/>
          <w:numId w:val="2"/>
        </w:numPr>
        <w:tabs>
          <w:tab w:val="num" w:pos="0"/>
        </w:tabs>
        <w:suppressAutoHyphens/>
        <w:spacing w:before="245" w:after="115"/>
      </w:pPr>
      <w:r>
        <w:t>1.</w:t>
      </w:r>
      <w:r w:rsidR="00A84AB6">
        <w:t>2</w:t>
      </w:r>
      <w:r w:rsidR="00C71A6F">
        <w:tab/>
        <w:t>5C requirements</w:t>
      </w:r>
    </w:p>
    <w:p w14:paraId="06C0C929" w14:textId="77777777" w:rsidR="00FA2B74" w:rsidRPr="00AB1E3E" w:rsidRDefault="00E02066" w:rsidP="00FA2B74">
      <w:pPr>
        <w:pStyle w:val="Heading2"/>
        <w:rPr>
          <w:rFonts w:ascii="Times New Roman" w:hAnsi="Times New Roman"/>
          <w:sz w:val="24"/>
          <w:szCs w:val="24"/>
          <w:lang w:val="en-US"/>
        </w:rPr>
      </w:pPr>
      <w:bookmarkStart w:id="6" w:name="_Toc209465392"/>
      <w:bookmarkEnd w:id="1"/>
      <w:r>
        <w:rPr>
          <w:rFonts w:ascii="Times New Roman" w:hAnsi="Times New Roman"/>
          <w:sz w:val="24"/>
          <w:szCs w:val="24"/>
        </w:rPr>
        <w:t>1.</w:t>
      </w:r>
      <w:r w:rsidR="00A84AB6">
        <w:rPr>
          <w:rFonts w:ascii="Times New Roman" w:hAnsi="Times New Roman"/>
          <w:sz w:val="24"/>
          <w:szCs w:val="24"/>
        </w:rPr>
        <w:t>2</w:t>
      </w:r>
      <w:r w:rsidR="00C71A6F">
        <w:rPr>
          <w:rFonts w:ascii="Times New Roman" w:hAnsi="Times New Roman"/>
          <w:sz w:val="24"/>
          <w:szCs w:val="24"/>
        </w:rPr>
        <w:t>.1</w:t>
      </w:r>
      <w:r w:rsidR="00C71A6F">
        <w:rPr>
          <w:rFonts w:ascii="Times New Roman" w:hAnsi="Times New Roman"/>
          <w:sz w:val="24"/>
          <w:szCs w:val="24"/>
        </w:rPr>
        <w:tab/>
      </w:r>
      <w:r w:rsidR="00FA2B74" w:rsidRPr="00AB1E3E">
        <w:rPr>
          <w:rFonts w:ascii="Times New Roman" w:hAnsi="Times New Roman"/>
          <w:sz w:val="24"/>
          <w:szCs w:val="24"/>
          <w:lang w:val="en-US"/>
        </w:rPr>
        <w:t>Broad Market Potential</w:t>
      </w:r>
      <w:bookmarkEnd w:id="6"/>
    </w:p>
    <w:p w14:paraId="2CF1DECC" w14:textId="77777777" w:rsidR="00A84AB6" w:rsidRDefault="00A84AB6" w:rsidP="00A84AB6">
      <w:pPr>
        <w:pStyle w:val="BodyText"/>
      </w:pPr>
      <w:r>
        <w:t>Each proposed IEEE 802 LMSC standard shall have broad market potential.  At a minimum, address the following areas:</w:t>
      </w:r>
    </w:p>
    <w:p w14:paraId="55FCF4BA" w14:textId="77777777" w:rsidR="00FA2B74" w:rsidRPr="00AB1E3E" w:rsidRDefault="00FA2B74" w:rsidP="00FA2B74">
      <w:pPr>
        <w:widowControl w:val="0"/>
        <w:autoSpaceDE w:val="0"/>
        <w:autoSpaceDN w:val="0"/>
        <w:adjustRightInd w:val="0"/>
        <w:rPr>
          <w:sz w:val="24"/>
          <w:szCs w:val="24"/>
          <w:lang w:val="en-US"/>
        </w:rPr>
      </w:pPr>
    </w:p>
    <w:p w14:paraId="64455B62" w14:textId="77777777"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84721C" w:rsidRPr="00AB1E3E">
        <w:rPr>
          <w:sz w:val="24"/>
          <w:szCs w:val="24"/>
          <w:lang w:val="en-US"/>
        </w:rPr>
        <w:t xml:space="preserve"> </w:t>
      </w:r>
      <w:r w:rsidRPr="00AB1E3E">
        <w:rPr>
          <w:sz w:val="24"/>
          <w:szCs w:val="24"/>
          <w:lang w:val="en-US"/>
        </w:rPr>
        <w:t>Broad sets of applicability.</w:t>
      </w:r>
    </w:p>
    <w:p w14:paraId="53CFBA4F" w14:textId="77777777" w:rsidR="004424E4" w:rsidRPr="00AB1E3E" w:rsidRDefault="004424E4" w:rsidP="00AD4D8D">
      <w:pPr>
        <w:widowControl w:val="0"/>
        <w:autoSpaceDE w:val="0"/>
        <w:autoSpaceDN w:val="0"/>
        <w:adjustRightInd w:val="0"/>
        <w:rPr>
          <w:szCs w:val="22"/>
          <w:lang w:val="en-US"/>
        </w:rPr>
      </w:pPr>
    </w:p>
    <w:p w14:paraId="502B0612" w14:textId="5AB498BC" w:rsidR="00BE67D1" w:rsidRPr="00BE67D1" w:rsidRDefault="003B0117" w:rsidP="00AA63E4">
      <w:pPr>
        <w:jc w:val="both"/>
        <w:rPr>
          <w:sz w:val="24"/>
          <w:szCs w:val="24"/>
          <w:highlight w:val="yellow"/>
          <w:lang w:val="en-US"/>
        </w:rPr>
      </w:pPr>
      <w:r w:rsidRPr="00BE67D1">
        <w:rPr>
          <w:sz w:val="24"/>
          <w:szCs w:val="24"/>
          <w:highlight w:val="yellow"/>
          <w:lang w:val="en-US"/>
        </w:rPr>
        <w:t xml:space="preserve">Cisco’s </w:t>
      </w:r>
      <w:r w:rsidR="005E5BA5" w:rsidRPr="00BE67D1">
        <w:rPr>
          <w:sz w:val="24"/>
          <w:szCs w:val="24"/>
          <w:highlight w:val="yellow"/>
          <w:lang w:val="en-US"/>
        </w:rPr>
        <w:t xml:space="preserve">market </w:t>
      </w:r>
      <w:r w:rsidR="00177C8C" w:rsidRPr="00BE67D1">
        <w:rPr>
          <w:sz w:val="24"/>
          <w:szCs w:val="24"/>
          <w:highlight w:val="yellow"/>
          <w:lang w:val="en-US"/>
        </w:rPr>
        <w:t>forecast</w:t>
      </w:r>
      <w:r w:rsidRPr="00BE67D1">
        <w:rPr>
          <w:sz w:val="24"/>
          <w:szCs w:val="24"/>
          <w:highlight w:val="yellow"/>
          <w:lang w:val="en-US"/>
        </w:rPr>
        <w:t xml:space="preserve"> predicts that Internet traffic will reach </w:t>
      </w:r>
      <w:r w:rsidR="00AA63E4" w:rsidRPr="00BE67D1">
        <w:rPr>
          <w:sz w:val="24"/>
          <w:szCs w:val="24"/>
          <w:highlight w:val="yellow"/>
          <w:lang w:val="en-US"/>
        </w:rPr>
        <w:t xml:space="preserve">3.3 </w:t>
      </w:r>
      <w:r w:rsidR="00A0386D" w:rsidRPr="00BE67D1">
        <w:rPr>
          <w:sz w:val="24"/>
          <w:szCs w:val="24"/>
          <w:highlight w:val="yellow"/>
          <w:lang w:val="en-US"/>
        </w:rPr>
        <w:t>z</w:t>
      </w:r>
      <w:r w:rsidR="00AA63E4" w:rsidRPr="00BE67D1">
        <w:rPr>
          <w:sz w:val="24"/>
          <w:szCs w:val="24"/>
          <w:highlight w:val="yellow"/>
          <w:lang w:val="en-US"/>
        </w:rPr>
        <w:t>ettabytes by the end of 2021</w:t>
      </w:r>
      <w:r w:rsidR="00BE5954" w:rsidRPr="00BE67D1">
        <w:rPr>
          <w:sz w:val="24"/>
          <w:szCs w:val="24"/>
          <w:highlight w:val="yellow"/>
          <w:lang w:val="en-US"/>
        </w:rPr>
        <w:t xml:space="preserve">. </w:t>
      </w:r>
      <w:r w:rsidR="00AA63E4" w:rsidRPr="00BE67D1">
        <w:rPr>
          <w:sz w:val="24"/>
          <w:szCs w:val="24"/>
          <w:highlight w:val="yellow"/>
        </w:rPr>
        <w:t>Wireless LAN (WLAN) continues its growth and is more and more important for providing wireless data services in many environments such as home, enterprise and hotspots</w:t>
      </w:r>
      <w:r w:rsidR="00BE67D1" w:rsidRPr="00BE67D1">
        <w:rPr>
          <w:sz w:val="24"/>
          <w:szCs w:val="24"/>
          <w:highlight w:val="yellow"/>
        </w:rPr>
        <w:t xml:space="preserve"> and</w:t>
      </w:r>
      <w:r w:rsidR="00BE67D1" w:rsidRPr="00BE67D1">
        <w:rPr>
          <w:sz w:val="24"/>
          <w:szCs w:val="24"/>
          <w:highlight w:val="yellow"/>
          <w:lang w:val="en-US"/>
        </w:rPr>
        <w:t xml:space="preserve"> more and more individuals increasingly rely on Wi-Fi connections to support their connectivity needs.</w:t>
      </w:r>
      <w:r w:rsidR="00AA63E4" w:rsidRPr="00BE67D1">
        <w:rPr>
          <w:sz w:val="24"/>
          <w:szCs w:val="24"/>
          <w:highlight w:val="yellow"/>
        </w:rPr>
        <w:t xml:space="preserve"> </w:t>
      </w:r>
      <w:r w:rsidR="00AA63E4" w:rsidRPr="00BE67D1">
        <w:rPr>
          <w:sz w:val="24"/>
          <w:szCs w:val="24"/>
          <w:highlight w:val="yellow"/>
          <w:lang w:val="en-US"/>
        </w:rPr>
        <w:t xml:space="preserve">According to Wi-Fi Alliance, three billion Wi-Fi enabled devices </w:t>
      </w:r>
      <w:r w:rsidR="00A57F7A">
        <w:rPr>
          <w:sz w:val="24"/>
          <w:szCs w:val="24"/>
          <w:highlight w:val="yellow"/>
          <w:lang w:val="en-US"/>
        </w:rPr>
        <w:t xml:space="preserve">are expected to </w:t>
      </w:r>
      <w:r w:rsidR="00AA63E4" w:rsidRPr="00BE67D1">
        <w:rPr>
          <w:sz w:val="24"/>
          <w:szCs w:val="24"/>
          <w:highlight w:val="yellow"/>
          <w:lang w:val="en-US"/>
        </w:rPr>
        <w:t xml:space="preserve">ship in </w:t>
      </w:r>
      <w:r w:rsidR="00A57F7A" w:rsidRPr="00BE67D1">
        <w:rPr>
          <w:sz w:val="24"/>
          <w:szCs w:val="24"/>
          <w:highlight w:val="yellow"/>
          <w:lang w:val="en-US"/>
        </w:rPr>
        <w:t>201</w:t>
      </w:r>
      <w:r w:rsidR="00A57F7A">
        <w:rPr>
          <w:sz w:val="24"/>
          <w:szCs w:val="24"/>
          <w:highlight w:val="yellow"/>
          <w:lang w:val="en-US"/>
        </w:rPr>
        <w:t>8</w:t>
      </w:r>
      <w:r w:rsidR="00AA63E4" w:rsidRPr="00BE67D1">
        <w:rPr>
          <w:sz w:val="24"/>
          <w:szCs w:val="24"/>
          <w:highlight w:val="yellow"/>
          <w:lang w:val="en-US"/>
        </w:rPr>
        <w:t xml:space="preserve">, joining more than eight billion devices already in use. </w:t>
      </w:r>
      <w:r w:rsidR="00BE67D1" w:rsidRPr="00BE67D1">
        <w:rPr>
          <w:sz w:val="24"/>
          <w:szCs w:val="24"/>
          <w:highlight w:val="yellow"/>
          <w:lang w:val="en-US"/>
        </w:rPr>
        <w:t>These mobile devices are becoming more and more diverse, spanning from PCs, smartphones, TVs, tablets, sensors</w:t>
      </w:r>
      <w:r w:rsidR="00255401">
        <w:rPr>
          <w:sz w:val="24"/>
          <w:szCs w:val="24"/>
          <w:highlight w:val="yellow"/>
          <w:lang w:val="en-US"/>
        </w:rPr>
        <w:t xml:space="preserve"> and many others</w:t>
      </w:r>
      <w:r w:rsidR="00BE67D1" w:rsidRPr="00BE67D1">
        <w:rPr>
          <w:sz w:val="24"/>
          <w:szCs w:val="24"/>
          <w:highlight w:val="yellow"/>
          <w:lang w:val="en-US"/>
        </w:rPr>
        <w:t xml:space="preserve">. Cisco VNI predicts that </w:t>
      </w:r>
      <w:r w:rsidR="00BE67D1" w:rsidRPr="00BE67D1">
        <w:rPr>
          <w:sz w:val="24"/>
          <w:szCs w:val="24"/>
          <w:highlight w:val="yellow"/>
          <w:lang w:val="en"/>
        </w:rPr>
        <w:t>TVs, tablets, smartphones, and Machine-to- Machine (M2M) modules will have traffic growth rates of 21 percent, 29 percent, 49 percent, and 49 percent, respectively.</w:t>
      </w:r>
    </w:p>
    <w:p w14:paraId="3F613698" w14:textId="77777777" w:rsidR="00BE67D1" w:rsidRPr="00BE67D1" w:rsidRDefault="00BE67D1" w:rsidP="00AA63E4">
      <w:pPr>
        <w:jc w:val="both"/>
        <w:rPr>
          <w:sz w:val="24"/>
          <w:szCs w:val="24"/>
          <w:highlight w:val="yellow"/>
          <w:lang w:val="en-US"/>
        </w:rPr>
      </w:pPr>
    </w:p>
    <w:p w14:paraId="46092680" w14:textId="4B83448D" w:rsidR="00BE67D1" w:rsidRPr="00BE67D1" w:rsidRDefault="00AA63E4" w:rsidP="00BE67D1">
      <w:pPr>
        <w:jc w:val="both"/>
        <w:rPr>
          <w:sz w:val="24"/>
          <w:szCs w:val="24"/>
          <w:highlight w:val="yellow"/>
        </w:rPr>
      </w:pPr>
      <w:r w:rsidRPr="00BE67D1">
        <w:rPr>
          <w:sz w:val="24"/>
          <w:szCs w:val="24"/>
          <w:highlight w:val="yellow"/>
        </w:rPr>
        <w:t>By 2020, W</w:t>
      </w:r>
      <w:r w:rsidR="00BE67D1" w:rsidRPr="00BE67D1">
        <w:rPr>
          <w:sz w:val="24"/>
          <w:szCs w:val="24"/>
          <w:highlight w:val="yellow"/>
        </w:rPr>
        <w:t>LAN</w:t>
      </w:r>
      <w:r w:rsidRPr="00BE67D1">
        <w:rPr>
          <w:sz w:val="24"/>
          <w:szCs w:val="24"/>
          <w:highlight w:val="yellow"/>
        </w:rPr>
        <w:t xml:space="preserve"> traffic will be about 3 times greater than mobile data traffic. And starting in 2018, W</w:t>
      </w:r>
      <w:r w:rsidR="00BE67D1" w:rsidRPr="00BE67D1">
        <w:rPr>
          <w:sz w:val="24"/>
          <w:szCs w:val="24"/>
          <w:highlight w:val="yellow"/>
        </w:rPr>
        <w:t>LAN</w:t>
      </w:r>
      <w:r w:rsidRPr="00BE67D1">
        <w:rPr>
          <w:sz w:val="24"/>
          <w:szCs w:val="24"/>
          <w:highlight w:val="yellow"/>
        </w:rPr>
        <w:t xml:space="preserve"> traffic will even surpass Fixed/Wired traffic. </w:t>
      </w:r>
      <w:r w:rsidR="00BE67D1" w:rsidRPr="00BE67D1">
        <w:rPr>
          <w:rFonts w:eastAsia="MS Mincho"/>
          <w:sz w:val="24"/>
          <w:szCs w:val="24"/>
          <w:highlight w:val="yellow"/>
          <w:lang w:val="en-US" w:eastAsia="ja-JP"/>
        </w:rPr>
        <w:t>Traffic growth continues to be driven by significant growth in the video traffic, IP video traffic will be 82 percent of all consumer Internet traffic by 2021.</w:t>
      </w:r>
      <w:r w:rsidR="00BE67D1" w:rsidRPr="00BE67D1">
        <w:rPr>
          <w:sz w:val="24"/>
          <w:szCs w:val="24"/>
          <w:highlight w:val="yellow"/>
        </w:rPr>
        <w:t xml:space="preserve"> The throughput requirements of these applications is in constant evolution with the emergence of 4k and 8k video, and new high-throughput applications will proliferate such as Virtual Reality or Augmented Reality, gaming, remote office, cloud computing. </w:t>
      </w:r>
    </w:p>
    <w:p w14:paraId="6816C494" w14:textId="77777777" w:rsidR="00BE67D1" w:rsidRPr="00BE67D1" w:rsidRDefault="00BE67D1" w:rsidP="00BE67D1">
      <w:pPr>
        <w:jc w:val="both"/>
        <w:rPr>
          <w:sz w:val="24"/>
          <w:szCs w:val="24"/>
          <w:highlight w:val="yellow"/>
        </w:rPr>
      </w:pPr>
      <w:r w:rsidRPr="00BE67D1">
        <w:rPr>
          <w:sz w:val="24"/>
          <w:szCs w:val="24"/>
          <w:highlight w:val="yellow"/>
        </w:rPr>
        <w:t xml:space="preserve">With the throughput and real-time requirements of these applications, WLAN users demand improved throughput and performance in delivering their applications in many environments.  </w:t>
      </w:r>
    </w:p>
    <w:p w14:paraId="0067B4DF" w14:textId="77777777" w:rsidR="00BE67D1" w:rsidRPr="00BE67D1" w:rsidRDefault="00BE67D1" w:rsidP="00BE67D1">
      <w:pPr>
        <w:pStyle w:val="pbody"/>
        <w:shd w:val="clear" w:color="auto" w:fill="FFFFFF"/>
        <w:spacing w:before="15" w:beforeAutospacing="0" w:after="120" w:afterAutospacing="0"/>
        <w:textAlignment w:val="baseline"/>
        <w:rPr>
          <w:highlight w:val="yellow"/>
        </w:rPr>
      </w:pPr>
    </w:p>
    <w:p w14:paraId="2E6B2379" w14:textId="7D6DEFDD" w:rsidR="00BE67D1" w:rsidRPr="00BE67D1" w:rsidRDefault="00643523" w:rsidP="00BE67D1">
      <w:pPr>
        <w:pStyle w:val="pbody"/>
        <w:shd w:val="clear" w:color="auto" w:fill="FFFFFF"/>
        <w:spacing w:before="15" w:beforeAutospacing="0" w:after="120" w:afterAutospacing="0"/>
        <w:textAlignment w:val="baseline"/>
        <w:rPr>
          <w:highlight w:val="yellow"/>
        </w:rPr>
      </w:pPr>
      <w:r w:rsidRPr="00BE67D1">
        <w:rPr>
          <w:highlight w:val="yellow"/>
        </w:rPr>
        <w:t xml:space="preserve">Cellular operators are </w:t>
      </w:r>
      <w:r w:rsidR="00BE67D1" w:rsidRPr="00BE67D1">
        <w:rPr>
          <w:highlight w:val="yellow"/>
        </w:rPr>
        <w:t>heavily</w:t>
      </w:r>
      <w:r w:rsidRPr="00BE67D1">
        <w:rPr>
          <w:highlight w:val="yellow"/>
        </w:rPr>
        <w:t xml:space="preserve"> using</w:t>
      </w:r>
      <w:r w:rsidR="00013B9D" w:rsidRPr="00BE67D1">
        <w:rPr>
          <w:highlight w:val="yellow"/>
        </w:rPr>
        <w:t xml:space="preserve"> W</w:t>
      </w:r>
      <w:r w:rsidR="00BE67D1" w:rsidRPr="00BE67D1">
        <w:rPr>
          <w:highlight w:val="yellow"/>
        </w:rPr>
        <w:t>LAN</w:t>
      </w:r>
      <w:r w:rsidR="00013B9D" w:rsidRPr="00BE67D1">
        <w:rPr>
          <w:highlight w:val="yellow"/>
        </w:rPr>
        <w:t xml:space="preserve"> </w:t>
      </w:r>
      <w:r w:rsidRPr="00BE67D1">
        <w:rPr>
          <w:highlight w:val="yellow"/>
        </w:rPr>
        <w:t xml:space="preserve">technology </w:t>
      </w:r>
      <w:r w:rsidR="00013B9D" w:rsidRPr="00BE67D1">
        <w:rPr>
          <w:highlight w:val="yellow"/>
        </w:rPr>
        <w:t>for data offloading.</w:t>
      </w:r>
      <w:r w:rsidR="00BE67D1" w:rsidRPr="00BE67D1">
        <w:rPr>
          <w:highlight w:val="yellow"/>
        </w:rPr>
        <w:t xml:space="preserve"> 63% of global mobile data traffic will be offloaded by 2021.</w:t>
      </w:r>
      <w:r w:rsidR="00013B9D" w:rsidRPr="00BE67D1">
        <w:rPr>
          <w:highlight w:val="yellow"/>
        </w:rPr>
        <w:t xml:space="preserve"> </w:t>
      </w:r>
      <w:r w:rsidR="00BE67D1" w:rsidRPr="00BE67D1">
        <w:rPr>
          <w:highlight w:val="yellow"/>
        </w:rPr>
        <w:t>WLANs are being deployed in more and more public venues. Globally, there will be nearly 541.6 million public Wi-Fi hotspots by 2021, up from 94 million hotspots in 2016, a sixfold increase. Community hotspots or homespots have emerged as a potentially significant element of the public Wi-Fi landscape. Public Wi-Fi hotspots (minus homespots) will nearly double from 8.8 million in 2016 to 15.4 million by 2021. Hotels, cafes and restaurants will have the highest number of hotspots by 2021 globally, and the fastest growth is in healthcare facilities (hospitals) where hotspots will triple over the forecast period. The primary objective of Wi-Fi in hospitals is to improve the delivery of healthcare services and staff productivity, with a secondary benefit being Internet access for patients, their families and guests.</w:t>
      </w:r>
    </w:p>
    <w:p w14:paraId="164FE0F8" w14:textId="546D9651" w:rsidR="00DC5646" w:rsidRPr="00BE67D1" w:rsidRDefault="00DC5646" w:rsidP="00AD4D8D">
      <w:pPr>
        <w:widowControl w:val="0"/>
        <w:autoSpaceDE w:val="0"/>
        <w:autoSpaceDN w:val="0"/>
        <w:adjustRightInd w:val="0"/>
        <w:rPr>
          <w:sz w:val="24"/>
          <w:szCs w:val="24"/>
          <w:highlight w:val="yellow"/>
          <w:lang w:val="en-US"/>
        </w:rPr>
      </w:pPr>
    </w:p>
    <w:p w14:paraId="01D40851" w14:textId="512BB350" w:rsidR="000B55CE" w:rsidRPr="00BE67D1" w:rsidRDefault="005127C0" w:rsidP="00A0386D">
      <w:pPr>
        <w:widowControl w:val="0"/>
        <w:autoSpaceDE w:val="0"/>
        <w:autoSpaceDN w:val="0"/>
        <w:adjustRightInd w:val="0"/>
        <w:rPr>
          <w:sz w:val="24"/>
          <w:szCs w:val="24"/>
          <w:highlight w:val="yellow"/>
        </w:rPr>
      </w:pPr>
      <w:r w:rsidRPr="00BE67D1">
        <w:rPr>
          <w:sz w:val="24"/>
          <w:szCs w:val="24"/>
          <w:highlight w:val="yellow"/>
          <w:lang w:val="en-US"/>
        </w:rPr>
        <w:t>Enterprise</w:t>
      </w:r>
      <w:r w:rsidR="00D47D01" w:rsidRPr="00BE67D1">
        <w:rPr>
          <w:sz w:val="24"/>
          <w:szCs w:val="24"/>
          <w:highlight w:val="yellow"/>
          <w:lang w:val="en-US"/>
        </w:rPr>
        <w:t>s</w:t>
      </w:r>
      <w:r w:rsidRPr="00BE67D1">
        <w:rPr>
          <w:sz w:val="24"/>
          <w:szCs w:val="24"/>
          <w:highlight w:val="yellow"/>
          <w:lang w:val="en-US"/>
        </w:rPr>
        <w:t xml:space="preserve">, </w:t>
      </w:r>
      <w:r w:rsidR="00DC5646" w:rsidRPr="00BE67D1">
        <w:rPr>
          <w:sz w:val="24"/>
          <w:szCs w:val="24"/>
          <w:highlight w:val="yellow"/>
          <w:lang w:val="en-US"/>
        </w:rPr>
        <w:t>su</w:t>
      </w:r>
      <w:r w:rsidRPr="00BE67D1">
        <w:rPr>
          <w:sz w:val="24"/>
          <w:szCs w:val="24"/>
          <w:highlight w:val="yellow"/>
          <w:lang w:val="en-US"/>
        </w:rPr>
        <w:t xml:space="preserve">ch as small and medium businesses, </w:t>
      </w:r>
      <w:r w:rsidR="00D47D01" w:rsidRPr="00BE67D1">
        <w:rPr>
          <w:sz w:val="24"/>
          <w:szCs w:val="24"/>
          <w:highlight w:val="yellow"/>
          <w:lang w:val="en-US"/>
        </w:rPr>
        <w:t>are</w:t>
      </w:r>
      <w:r w:rsidRPr="00BE67D1">
        <w:rPr>
          <w:sz w:val="24"/>
          <w:szCs w:val="24"/>
          <w:highlight w:val="yellow"/>
          <w:lang w:val="en-US"/>
        </w:rPr>
        <w:t xml:space="preserve"> increasingly </w:t>
      </w:r>
      <w:r w:rsidR="005521F7" w:rsidRPr="00BE67D1">
        <w:rPr>
          <w:sz w:val="24"/>
          <w:szCs w:val="24"/>
          <w:highlight w:val="yellow"/>
          <w:lang w:val="en-US"/>
        </w:rPr>
        <w:t>dependent</w:t>
      </w:r>
      <w:r w:rsidR="0081279B" w:rsidRPr="00BE67D1">
        <w:rPr>
          <w:sz w:val="24"/>
          <w:szCs w:val="24"/>
          <w:highlight w:val="yellow"/>
          <w:lang w:val="en-US"/>
        </w:rPr>
        <w:t xml:space="preserve"> on Wi-Fi technology as their</w:t>
      </w:r>
      <w:r w:rsidRPr="00BE67D1">
        <w:rPr>
          <w:sz w:val="24"/>
          <w:szCs w:val="24"/>
          <w:highlight w:val="yellow"/>
          <w:lang w:val="en-US"/>
        </w:rPr>
        <w:t xml:space="preserve"> main </w:t>
      </w:r>
      <w:r w:rsidR="00A57F7A">
        <w:rPr>
          <w:sz w:val="24"/>
          <w:szCs w:val="24"/>
          <w:highlight w:val="yellow"/>
          <w:lang w:val="en-US"/>
        </w:rPr>
        <w:t>access network</w:t>
      </w:r>
      <w:r w:rsidR="00A57F7A" w:rsidRPr="00BE67D1">
        <w:rPr>
          <w:sz w:val="24"/>
          <w:szCs w:val="24"/>
          <w:highlight w:val="yellow"/>
          <w:lang w:val="en-US"/>
        </w:rPr>
        <w:t xml:space="preserve"> </w:t>
      </w:r>
      <w:r w:rsidRPr="00BE67D1">
        <w:rPr>
          <w:sz w:val="24"/>
          <w:szCs w:val="24"/>
          <w:highlight w:val="yellow"/>
          <w:lang w:val="en-US"/>
        </w:rPr>
        <w:t xml:space="preserve">infrastructure.  </w:t>
      </w:r>
      <w:r w:rsidR="00BE67D1" w:rsidRPr="00BE67D1">
        <w:rPr>
          <w:sz w:val="24"/>
          <w:szCs w:val="24"/>
          <w:highlight w:val="yellow"/>
          <w:lang w:val="en-US"/>
        </w:rPr>
        <w:t>According to MarketandMarkets.com in their latest report, the global enterprise Wireless Local Area Network (WLAN) market is expected to reach USD 21.1 Billion by 2021 from USD 5.5 Billion in 2016, driven by factors such as growing demand for Bring Your Own Device (BYOD) and cloud applications, along with the emergence of Internet of Things (IoT).</w:t>
      </w:r>
    </w:p>
    <w:p w14:paraId="3E4FBA1B" w14:textId="77777777" w:rsidR="00AD4D8D" w:rsidRPr="00BE67D1" w:rsidRDefault="001C6AA1" w:rsidP="001C6AA1">
      <w:pPr>
        <w:widowControl w:val="0"/>
        <w:tabs>
          <w:tab w:val="left" w:pos="7956"/>
        </w:tabs>
        <w:autoSpaceDE w:val="0"/>
        <w:autoSpaceDN w:val="0"/>
        <w:adjustRightInd w:val="0"/>
        <w:rPr>
          <w:sz w:val="24"/>
          <w:szCs w:val="24"/>
          <w:highlight w:val="yellow"/>
          <w:lang w:val="en-US"/>
        </w:rPr>
      </w:pPr>
      <w:r w:rsidRPr="00BE67D1">
        <w:rPr>
          <w:sz w:val="24"/>
          <w:szCs w:val="24"/>
          <w:highlight w:val="yellow"/>
          <w:lang w:val="en-US"/>
        </w:rPr>
        <w:tab/>
      </w:r>
    </w:p>
    <w:p w14:paraId="6056E019" w14:textId="77777777" w:rsidR="005B7D3A" w:rsidRPr="00BE67D1" w:rsidRDefault="005B7D3A" w:rsidP="005B7D3A">
      <w:pPr>
        <w:pStyle w:val="pbody"/>
        <w:shd w:val="clear" w:color="auto" w:fill="FFFFFF"/>
        <w:spacing w:before="15" w:beforeAutospacing="0" w:after="120" w:afterAutospacing="0"/>
        <w:textAlignment w:val="baseline"/>
        <w:rPr>
          <w:highlight w:val="yellow"/>
        </w:rPr>
      </w:pPr>
      <w:r w:rsidRPr="00BE67D1">
        <w:rPr>
          <w:highlight w:val="yellow"/>
        </w:rPr>
        <w:t>Integral to these verticals and looking into the future are the game-changing IoT devices and connections. According to Maravedis/Rethink research and the WBA Alliance, more than two-thirds (67 percent) of mobile operators and 78 percent of cable companies expect to use Wi-Fi to support IoT services by 2020.</w:t>
      </w:r>
    </w:p>
    <w:p w14:paraId="520C1CFD" w14:textId="77777777" w:rsidR="005B7D3A" w:rsidRDefault="005B7D3A" w:rsidP="00FA2B74">
      <w:pPr>
        <w:widowControl w:val="0"/>
        <w:autoSpaceDE w:val="0"/>
        <w:autoSpaceDN w:val="0"/>
        <w:adjustRightInd w:val="0"/>
        <w:rPr>
          <w:sz w:val="24"/>
          <w:szCs w:val="24"/>
          <w:lang w:val="en-US"/>
        </w:rPr>
      </w:pPr>
    </w:p>
    <w:p w14:paraId="35C0E676" w14:textId="77777777" w:rsidR="005B7D3A" w:rsidRDefault="005B7D3A" w:rsidP="00FA2B74">
      <w:pPr>
        <w:widowControl w:val="0"/>
        <w:autoSpaceDE w:val="0"/>
        <w:autoSpaceDN w:val="0"/>
        <w:adjustRightInd w:val="0"/>
        <w:rPr>
          <w:sz w:val="24"/>
          <w:szCs w:val="24"/>
          <w:lang w:val="en-US"/>
        </w:rPr>
      </w:pPr>
    </w:p>
    <w:p w14:paraId="4455FA75" w14:textId="77777777" w:rsidR="005B7D3A" w:rsidRPr="00AB1E3E" w:rsidRDefault="005B7D3A" w:rsidP="00FA2B74">
      <w:pPr>
        <w:widowControl w:val="0"/>
        <w:autoSpaceDE w:val="0"/>
        <w:autoSpaceDN w:val="0"/>
        <w:adjustRightInd w:val="0"/>
        <w:rPr>
          <w:sz w:val="24"/>
          <w:szCs w:val="24"/>
          <w:lang w:val="en-US"/>
        </w:rPr>
      </w:pPr>
    </w:p>
    <w:p w14:paraId="3176402F" w14:textId="77777777"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b)</w:t>
      </w:r>
      <w:r w:rsidR="0084721C" w:rsidRPr="00AB1E3E">
        <w:rPr>
          <w:sz w:val="24"/>
          <w:szCs w:val="24"/>
          <w:lang w:val="en-US"/>
        </w:rPr>
        <w:t xml:space="preserve"> </w:t>
      </w:r>
      <w:r w:rsidRPr="00AB1E3E">
        <w:rPr>
          <w:sz w:val="24"/>
          <w:szCs w:val="24"/>
          <w:lang w:val="en-US"/>
        </w:rPr>
        <w:t>Multiple vendors and numerous users.</w:t>
      </w:r>
    </w:p>
    <w:p w14:paraId="20891136" w14:textId="77777777" w:rsidR="0029167B" w:rsidRPr="00AB1E3E" w:rsidRDefault="0029167B" w:rsidP="00AD4D8D">
      <w:pPr>
        <w:widowControl w:val="0"/>
        <w:autoSpaceDE w:val="0"/>
        <w:autoSpaceDN w:val="0"/>
        <w:adjustRightInd w:val="0"/>
        <w:rPr>
          <w:sz w:val="24"/>
          <w:szCs w:val="24"/>
          <w:lang w:val="en-US"/>
        </w:rPr>
      </w:pPr>
    </w:p>
    <w:p w14:paraId="4565F8B1" w14:textId="26ED2E21" w:rsidR="003064B5" w:rsidRPr="002F6A69" w:rsidRDefault="003064B5" w:rsidP="00832602">
      <w:pPr>
        <w:autoSpaceDE w:val="0"/>
        <w:autoSpaceDN w:val="0"/>
        <w:adjustRightInd w:val="0"/>
        <w:rPr>
          <w:sz w:val="24"/>
          <w:szCs w:val="22"/>
          <w:highlight w:val="yellow"/>
          <w:lang w:val="en-US"/>
        </w:rPr>
      </w:pPr>
      <w:r w:rsidRPr="002F6A69">
        <w:rPr>
          <w:sz w:val="24"/>
          <w:szCs w:val="22"/>
          <w:highlight w:val="yellow"/>
          <w:lang w:val="en-US"/>
        </w:rPr>
        <w:t xml:space="preserve">A wide variety of vendors currently build numerous products for the </w:t>
      </w:r>
      <w:r w:rsidR="00DB7B20">
        <w:rPr>
          <w:sz w:val="24"/>
          <w:szCs w:val="22"/>
          <w:highlight w:val="yellow"/>
          <w:lang w:val="en-US"/>
        </w:rPr>
        <w:t>Wireless Local Area Network</w:t>
      </w:r>
      <w:r w:rsidR="003F3A8E" w:rsidRPr="002F6A69">
        <w:rPr>
          <w:sz w:val="24"/>
          <w:szCs w:val="22"/>
          <w:highlight w:val="yellow"/>
          <w:lang w:val="en-US"/>
        </w:rPr>
        <w:t xml:space="preserve"> (</w:t>
      </w:r>
      <w:r w:rsidRPr="002F6A69">
        <w:rPr>
          <w:sz w:val="24"/>
          <w:szCs w:val="22"/>
          <w:highlight w:val="yellow"/>
          <w:lang w:val="en-US"/>
        </w:rPr>
        <w:t>WLAN</w:t>
      </w:r>
      <w:r w:rsidR="003F3A8E" w:rsidRPr="002F6A69">
        <w:rPr>
          <w:sz w:val="24"/>
          <w:szCs w:val="22"/>
          <w:highlight w:val="yellow"/>
          <w:lang w:val="en-US"/>
        </w:rPr>
        <w:t>)</w:t>
      </w:r>
      <w:r w:rsidRPr="002F6A69">
        <w:rPr>
          <w:sz w:val="24"/>
          <w:szCs w:val="22"/>
          <w:highlight w:val="yellow"/>
          <w:lang w:val="en-US"/>
        </w:rPr>
        <w:t xml:space="preserve"> marketplac</w:t>
      </w:r>
      <w:r w:rsidRPr="00DB7B20">
        <w:rPr>
          <w:sz w:val="24"/>
          <w:szCs w:val="22"/>
          <w:highlight w:val="yellow"/>
          <w:lang w:val="en-US"/>
        </w:rPr>
        <w:t>e. According to Dell’Oro Group</w:t>
      </w:r>
      <w:r w:rsidR="00BE1442" w:rsidRPr="00DB7B20">
        <w:rPr>
          <w:sz w:val="24"/>
          <w:szCs w:val="22"/>
          <w:highlight w:val="yellow"/>
          <w:lang w:val="en-US"/>
        </w:rPr>
        <w:t>, WLAN market revenue will grow to $18.2 Billion by 2022</w:t>
      </w:r>
      <w:r w:rsidRPr="002F6A69">
        <w:rPr>
          <w:sz w:val="24"/>
          <w:szCs w:val="22"/>
          <w:highlight w:val="yellow"/>
        </w:rPr>
        <w:t>. I</w:t>
      </w:r>
      <w:r w:rsidRPr="002F6A69">
        <w:rPr>
          <w:sz w:val="24"/>
          <w:szCs w:val="22"/>
          <w:highlight w:val="yellow"/>
          <w:lang w:val="en-US"/>
        </w:rPr>
        <w:t>t is anticipated that the majority of those vendors, and others, will participate in the standards development process and subsequent commercialization activities.</w:t>
      </w:r>
    </w:p>
    <w:p w14:paraId="7402815A" w14:textId="77777777" w:rsidR="00EA1AA6" w:rsidRPr="002F6A69" w:rsidRDefault="00EA1AA6" w:rsidP="00832602">
      <w:pPr>
        <w:autoSpaceDE w:val="0"/>
        <w:autoSpaceDN w:val="0"/>
        <w:adjustRightInd w:val="0"/>
        <w:rPr>
          <w:sz w:val="24"/>
          <w:szCs w:val="22"/>
          <w:highlight w:val="yellow"/>
          <w:lang w:val="en-US"/>
        </w:rPr>
      </w:pPr>
    </w:p>
    <w:p w14:paraId="19C45817" w14:textId="797D1C0A" w:rsidR="00BE67D1" w:rsidRPr="00B07E6B" w:rsidRDefault="00BE67D1" w:rsidP="00C71A6F">
      <w:pPr>
        <w:autoSpaceDE w:val="0"/>
        <w:autoSpaceDN w:val="0"/>
        <w:adjustRightInd w:val="0"/>
        <w:rPr>
          <w:sz w:val="24"/>
          <w:szCs w:val="22"/>
          <w:highlight w:val="yellow"/>
          <w:lang w:val="en-US"/>
        </w:rPr>
      </w:pPr>
      <w:r w:rsidRPr="00B07E6B">
        <w:rPr>
          <w:sz w:val="24"/>
          <w:szCs w:val="22"/>
          <w:highlight w:val="yellow"/>
          <w:lang w:val="en-US"/>
        </w:rPr>
        <w:t>Strategy analytics estimates in Global Broadband and WLAN (Wi-Fi) Networked Households Forecast 2012-2021 that by the end of 2016, 793 million households worldwide were connected to the internet via fixed-line broadband, and that of these 793 million households, 587 million households (74%) were using a wireless router to create wireless local area network (WLAN), or Wi-Fi home network.</w:t>
      </w:r>
    </w:p>
    <w:p w14:paraId="1F295ED8" w14:textId="295AAE38" w:rsidR="00AD4D8D" w:rsidRPr="00C71A6F" w:rsidRDefault="00AD4D8D" w:rsidP="00C71A6F">
      <w:pPr>
        <w:autoSpaceDE w:val="0"/>
        <w:autoSpaceDN w:val="0"/>
        <w:adjustRightInd w:val="0"/>
        <w:rPr>
          <w:sz w:val="24"/>
          <w:szCs w:val="22"/>
          <w:lang w:val="en-US"/>
        </w:rPr>
      </w:pPr>
    </w:p>
    <w:p w14:paraId="112855C5" w14:textId="77777777" w:rsidR="00FA2B74" w:rsidRDefault="00E02066" w:rsidP="00FA2B74">
      <w:pPr>
        <w:pStyle w:val="Heading2"/>
        <w:rPr>
          <w:rFonts w:ascii="Times New Roman" w:hAnsi="Times New Roman"/>
          <w:sz w:val="24"/>
          <w:szCs w:val="24"/>
          <w:lang w:val="en-US"/>
        </w:rPr>
      </w:pPr>
      <w:bookmarkStart w:id="7" w:name="_Toc209465393"/>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.2</w:t>
      </w:r>
      <w:r w:rsidR="00C71A6F">
        <w:rPr>
          <w:rFonts w:ascii="Times New Roman" w:hAnsi="Times New Roman"/>
          <w:sz w:val="24"/>
          <w:szCs w:val="24"/>
          <w:lang w:val="en-US"/>
        </w:rPr>
        <w:tab/>
      </w:r>
      <w:r w:rsidR="00FA2B74" w:rsidRPr="00AB1E3E">
        <w:rPr>
          <w:rFonts w:ascii="Times New Roman" w:hAnsi="Times New Roman"/>
          <w:sz w:val="24"/>
          <w:szCs w:val="24"/>
          <w:lang w:val="en-US"/>
        </w:rPr>
        <w:t>Compatibility</w:t>
      </w:r>
      <w:bookmarkEnd w:id="7"/>
    </w:p>
    <w:p w14:paraId="536F1D1D" w14:textId="77777777" w:rsidR="00C71A6F" w:rsidRPr="00C71A6F" w:rsidRDefault="00C71A6F" w:rsidP="00C71A6F">
      <w:pPr>
        <w:rPr>
          <w:lang w:val="en-US"/>
        </w:rPr>
      </w:pPr>
    </w:p>
    <w:p w14:paraId="68BCC45D" w14:textId="77777777" w:rsidR="00A84AB6" w:rsidRDefault="00A84AB6" w:rsidP="00A84AB6">
      <w:pPr>
        <w:pStyle w:val="BodyText"/>
      </w:pPr>
      <w:r>
        <w:t>Each proposed IEEE 802 LMSC standard should be in conformance with IEEE Std 802, IEEE 802.1AC, and IEEE 802.1Q. If any variances in conformance emerge, they shall be thoroughly disclosed and reviewed with IEEE 802.1 WG prior to submitting a PAR to the Sponsor.</w:t>
      </w:r>
    </w:p>
    <w:p w14:paraId="2CC61407" w14:textId="77777777" w:rsidR="00FA2B74" w:rsidRPr="00AB1E3E" w:rsidRDefault="00FA2B74" w:rsidP="00FA2B74">
      <w:pPr>
        <w:widowControl w:val="0"/>
        <w:autoSpaceDE w:val="0"/>
        <w:autoSpaceDN w:val="0"/>
        <w:adjustRightInd w:val="0"/>
        <w:rPr>
          <w:sz w:val="24"/>
          <w:szCs w:val="24"/>
          <w:lang w:val="en-US"/>
        </w:rPr>
      </w:pPr>
    </w:p>
    <w:p w14:paraId="45FB2E21" w14:textId="77777777" w:rsidR="009656E6" w:rsidRDefault="009656E6" w:rsidP="009656E6">
      <w:pPr>
        <w:pStyle w:val="LetteredList1"/>
        <w:numPr>
          <w:ilvl w:val="0"/>
          <w:numId w:val="13"/>
        </w:numPr>
      </w:pPr>
      <w:r>
        <w:t>Will the proposed standard comply with IEEE Std 802, IEEE Std 802.1AC and IEEE Std 802.1Q? YES</w:t>
      </w:r>
    </w:p>
    <w:p w14:paraId="50257CCE" w14:textId="77777777" w:rsidR="009656E6" w:rsidRDefault="009656E6" w:rsidP="009656E6">
      <w:pPr>
        <w:pStyle w:val="LetteredList1"/>
        <w:numPr>
          <w:ilvl w:val="0"/>
          <w:numId w:val="13"/>
        </w:numPr>
      </w:pPr>
      <w:r>
        <w:t>If the answer to a) is no, supply the response from the IEEE 802.1 WG.</w:t>
      </w:r>
      <w:r>
        <w:br/>
      </w:r>
    </w:p>
    <w:p w14:paraId="4931DC5A" w14:textId="77777777" w:rsidR="009656E6" w:rsidRDefault="009656E6" w:rsidP="00FA2B74">
      <w:pPr>
        <w:widowControl w:val="0"/>
        <w:autoSpaceDE w:val="0"/>
        <w:autoSpaceDN w:val="0"/>
        <w:adjustRightInd w:val="0"/>
        <w:rPr>
          <w:sz w:val="24"/>
          <w:szCs w:val="24"/>
          <w:lang w:val="en-US"/>
        </w:rPr>
      </w:pPr>
    </w:p>
    <w:p w14:paraId="18DF49A8" w14:textId="77777777" w:rsidR="009656E6" w:rsidRPr="009656E6" w:rsidRDefault="009656E6" w:rsidP="009656E6">
      <w:pPr>
        <w:pStyle w:val="BodyText"/>
      </w:pPr>
      <w: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49196728" w14:textId="77777777" w:rsidR="00FA2B74" w:rsidRPr="00AB1E3E" w:rsidRDefault="00E02066" w:rsidP="00FA2B74">
      <w:pPr>
        <w:pStyle w:val="Heading2"/>
        <w:rPr>
          <w:rFonts w:ascii="Times New Roman" w:hAnsi="Times New Roman"/>
          <w:sz w:val="24"/>
          <w:szCs w:val="24"/>
          <w:lang w:val="en-US"/>
        </w:rPr>
      </w:pPr>
      <w:bookmarkStart w:id="8" w:name="_Toc209465394"/>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.3</w:t>
      </w:r>
      <w:r w:rsidR="00C71A6F">
        <w:rPr>
          <w:rFonts w:ascii="Times New Roman" w:hAnsi="Times New Roman"/>
          <w:sz w:val="24"/>
          <w:szCs w:val="24"/>
          <w:lang w:val="en-US"/>
        </w:rPr>
        <w:tab/>
      </w:r>
      <w:r w:rsidR="00FA2B74" w:rsidRPr="00AB1E3E">
        <w:rPr>
          <w:rFonts w:ascii="Times New Roman" w:hAnsi="Times New Roman"/>
          <w:sz w:val="24"/>
          <w:szCs w:val="24"/>
          <w:lang w:val="en-US"/>
        </w:rPr>
        <w:t>Distinct Identity</w:t>
      </w:r>
      <w:bookmarkEnd w:id="8"/>
    </w:p>
    <w:p w14:paraId="6E973B0D" w14:textId="77777777" w:rsidR="00FA2B74" w:rsidRPr="00E02066" w:rsidRDefault="00E02066" w:rsidP="00E02066">
      <w:pPr>
        <w:pStyle w:val="BodyText"/>
      </w:pPr>
      <w:r>
        <w:t>Each proposed IEEE 802 LMSC standard shall provide evidence of a distinct identity. Identify standards and standards projects with similar scopes and for each one describe why the proposed project is substantially different.</w:t>
      </w:r>
    </w:p>
    <w:p w14:paraId="3AC1538A" w14:textId="77777777" w:rsidR="0029167B" w:rsidRPr="00AB1E3E" w:rsidRDefault="0029167B" w:rsidP="002C36F6">
      <w:pPr>
        <w:widowControl w:val="0"/>
        <w:autoSpaceDE w:val="0"/>
        <w:autoSpaceDN w:val="0"/>
        <w:adjustRightInd w:val="0"/>
        <w:rPr>
          <w:sz w:val="24"/>
          <w:szCs w:val="24"/>
          <w:lang w:val="en-US"/>
        </w:rPr>
      </w:pPr>
    </w:p>
    <w:p w14:paraId="25AEABAD" w14:textId="77777777" w:rsidR="00AD4D8D" w:rsidRPr="002F6A69" w:rsidRDefault="00D856A3" w:rsidP="00476D4D">
      <w:pPr>
        <w:widowControl w:val="0"/>
        <w:autoSpaceDE w:val="0"/>
        <w:autoSpaceDN w:val="0"/>
        <w:adjustRightInd w:val="0"/>
        <w:rPr>
          <w:sz w:val="24"/>
          <w:szCs w:val="24"/>
          <w:highlight w:val="yellow"/>
          <w:lang w:val="en-US"/>
        </w:rPr>
      </w:pPr>
      <w:r w:rsidRPr="002F6A69">
        <w:rPr>
          <w:sz w:val="24"/>
          <w:szCs w:val="24"/>
          <w:highlight w:val="yellow"/>
          <w:lang w:val="en-US"/>
        </w:rPr>
        <w:t>T</w:t>
      </w:r>
      <w:r w:rsidR="0060600F" w:rsidRPr="002F6A69">
        <w:rPr>
          <w:sz w:val="24"/>
          <w:szCs w:val="24"/>
          <w:highlight w:val="yellow"/>
          <w:lang w:val="en-US"/>
        </w:rPr>
        <w:t xml:space="preserve">his project will </w:t>
      </w:r>
      <w:r w:rsidRPr="002F6A69">
        <w:rPr>
          <w:sz w:val="24"/>
          <w:szCs w:val="24"/>
          <w:highlight w:val="yellow"/>
          <w:lang w:val="en-US"/>
        </w:rPr>
        <w:t>focus</w:t>
      </w:r>
      <w:r w:rsidR="0060600F" w:rsidRPr="002F6A69">
        <w:rPr>
          <w:sz w:val="24"/>
          <w:szCs w:val="24"/>
          <w:highlight w:val="yellow"/>
          <w:lang w:val="en-US"/>
        </w:rPr>
        <w:t xml:space="preserve"> </w:t>
      </w:r>
      <w:r w:rsidRPr="002F6A69">
        <w:rPr>
          <w:sz w:val="24"/>
          <w:szCs w:val="24"/>
          <w:highlight w:val="yellow"/>
          <w:lang w:val="en-US"/>
        </w:rPr>
        <w:t>o</w:t>
      </w:r>
      <w:r w:rsidR="0060600F" w:rsidRPr="002F6A69">
        <w:rPr>
          <w:sz w:val="24"/>
          <w:szCs w:val="24"/>
          <w:highlight w:val="yellow"/>
          <w:lang w:val="en-US"/>
        </w:rPr>
        <w:t xml:space="preserve">n </w:t>
      </w:r>
      <w:r w:rsidR="002F6A69" w:rsidRPr="002F6A69">
        <w:rPr>
          <w:sz w:val="24"/>
          <w:szCs w:val="24"/>
          <w:highlight w:val="yellow"/>
          <w:lang w:val="en-US"/>
        </w:rPr>
        <w:t>increasing capacity and link throughput of</w:t>
      </w:r>
      <w:r w:rsidR="0060600F" w:rsidRPr="002F6A69">
        <w:rPr>
          <w:sz w:val="24"/>
          <w:szCs w:val="24"/>
          <w:highlight w:val="yellow"/>
          <w:lang w:val="en-US"/>
        </w:rPr>
        <w:t xml:space="preserve"> WLAN</w:t>
      </w:r>
      <w:r w:rsidR="00CA230D" w:rsidRPr="002F6A69">
        <w:rPr>
          <w:sz w:val="24"/>
          <w:szCs w:val="24"/>
          <w:highlight w:val="yellow"/>
          <w:lang w:val="en-US"/>
        </w:rPr>
        <w:t xml:space="preserve">. </w:t>
      </w:r>
    </w:p>
    <w:p w14:paraId="38FCDDD2" w14:textId="77777777" w:rsidR="0029167B" w:rsidRPr="002F6A69" w:rsidRDefault="0029167B" w:rsidP="002C36F6">
      <w:pPr>
        <w:widowControl w:val="0"/>
        <w:autoSpaceDE w:val="0"/>
        <w:autoSpaceDN w:val="0"/>
        <w:adjustRightInd w:val="0"/>
        <w:rPr>
          <w:sz w:val="24"/>
          <w:szCs w:val="24"/>
          <w:highlight w:val="yellow"/>
          <w:lang w:val="en-US"/>
        </w:rPr>
      </w:pPr>
    </w:p>
    <w:p w14:paraId="57D69030" w14:textId="00D0CEC3" w:rsidR="002C36F6" w:rsidRPr="002F6A69" w:rsidRDefault="008D4B48" w:rsidP="008D4B48">
      <w:pPr>
        <w:widowControl w:val="0"/>
        <w:autoSpaceDE w:val="0"/>
        <w:autoSpaceDN w:val="0"/>
        <w:adjustRightInd w:val="0"/>
        <w:rPr>
          <w:sz w:val="24"/>
          <w:szCs w:val="22"/>
          <w:highlight w:val="yellow"/>
          <w:lang w:val="en-US"/>
        </w:rPr>
      </w:pPr>
      <w:r w:rsidRPr="002F6A69">
        <w:rPr>
          <w:sz w:val="24"/>
          <w:szCs w:val="22"/>
          <w:highlight w:val="yellow"/>
        </w:rPr>
        <w:t xml:space="preserve">There is no other </w:t>
      </w:r>
      <w:r w:rsidR="000442F2" w:rsidRPr="002F6A69">
        <w:rPr>
          <w:sz w:val="24"/>
          <w:szCs w:val="22"/>
          <w:highlight w:val="yellow"/>
        </w:rPr>
        <w:t>WLAN</w:t>
      </w:r>
      <w:r w:rsidRPr="002F6A69">
        <w:rPr>
          <w:sz w:val="24"/>
          <w:szCs w:val="22"/>
          <w:highlight w:val="yellow"/>
        </w:rPr>
        <w:t xml:space="preserve"> standard</w:t>
      </w:r>
      <w:r w:rsidR="00440D67">
        <w:rPr>
          <w:sz w:val="24"/>
          <w:szCs w:val="22"/>
          <w:highlight w:val="yellow"/>
        </w:rPr>
        <w:t xml:space="preserve"> </w:t>
      </w:r>
      <w:ins w:id="9" w:author="Cariou, Laurent" w:date="2019-01-16T06:39:00Z">
        <w:r w:rsidR="006B7183" w:rsidRPr="006B7183">
          <w:rPr>
            <w:sz w:val="24"/>
            <w:szCs w:val="22"/>
            <w:highlight w:val="yellow"/>
          </w:rPr>
          <w:t xml:space="preserve">below 8 GHz </w:t>
        </w:r>
      </w:ins>
      <w:r w:rsidRPr="002F6A69">
        <w:rPr>
          <w:sz w:val="24"/>
          <w:szCs w:val="22"/>
          <w:highlight w:val="yellow"/>
        </w:rPr>
        <w:t xml:space="preserve">focusing on significantly improving WLAN </w:t>
      </w:r>
      <w:r w:rsidR="002F6A69" w:rsidRPr="002F6A69">
        <w:rPr>
          <w:sz w:val="24"/>
          <w:szCs w:val="22"/>
          <w:highlight w:val="yellow"/>
        </w:rPr>
        <w:t>throughput</w:t>
      </w:r>
      <w:r w:rsidRPr="002F6A69">
        <w:rPr>
          <w:sz w:val="24"/>
          <w:szCs w:val="22"/>
          <w:highlight w:val="yellow"/>
        </w:rPr>
        <w:t xml:space="preserve"> other than </w:t>
      </w:r>
      <w:r w:rsidR="00DD7138" w:rsidRPr="002F6A69">
        <w:rPr>
          <w:sz w:val="24"/>
          <w:szCs w:val="22"/>
          <w:highlight w:val="yellow"/>
        </w:rPr>
        <w:t>this amendment</w:t>
      </w:r>
      <w:r w:rsidR="005521F7" w:rsidRPr="002F6A69">
        <w:rPr>
          <w:sz w:val="24"/>
          <w:szCs w:val="22"/>
          <w:highlight w:val="yellow"/>
        </w:rPr>
        <w:t>.</w:t>
      </w:r>
      <w:r w:rsidR="002C36F6" w:rsidRPr="002F6A69">
        <w:rPr>
          <w:sz w:val="24"/>
          <w:szCs w:val="22"/>
          <w:highlight w:val="yellow"/>
          <w:lang w:val="en-US"/>
        </w:rPr>
        <w:t xml:space="preserve"> </w:t>
      </w:r>
    </w:p>
    <w:p w14:paraId="5D66658A" w14:textId="77777777" w:rsidR="0029167B" w:rsidRPr="002F6A69" w:rsidRDefault="0029167B" w:rsidP="0029167B">
      <w:pPr>
        <w:widowControl w:val="0"/>
        <w:autoSpaceDE w:val="0"/>
        <w:autoSpaceDN w:val="0"/>
        <w:adjustRightInd w:val="0"/>
        <w:rPr>
          <w:sz w:val="24"/>
          <w:szCs w:val="24"/>
          <w:highlight w:val="yellow"/>
          <w:lang w:val="en-US"/>
        </w:rPr>
      </w:pPr>
    </w:p>
    <w:p w14:paraId="3D3D4DA4" w14:textId="77777777" w:rsidR="00FA2B74" w:rsidRPr="00AB1E3E" w:rsidRDefault="00E02066" w:rsidP="00FA2B74">
      <w:pPr>
        <w:pStyle w:val="Heading2"/>
        <w:rPr>
          <w:rFonts w:ascii="Times New Roman" w:hAnsi="Times New Roman"/>
          <w:sz w:val="24"/>
          <w:szCs w:val="24"/>
          <w:lang w:val="en-US"/>
        </w:rPr>
      </w:pPr>
      <w:bookmarkStart w:id="10" w:name="_Toc209465395"/>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.4</w:t>
      </w:r>
      <w:r w:rsidR="00C71A6F">
        <w:rPr>
          <w:rFonts w:ascii="Times New Roman" w:hAnsi="Times New Roman"/>
          <w:sz w:val="24"/>
          <w:szCs w:val="24"/>
          <w:lang w:val="en-US"/>
        </w:rPr>
        <w:tab/>
      </w:r>
      <w:r w:rsidR="00FA2B74" w:rsidRPr="00AB1E3E">
        <w:rPr>
          <w:rFonts w:ascii="Times New Roman" w:hAnsi="Times New Roman"/>
          <w:sz w:val="24"/>
          <w:szCs w:val="24"/>
          <w:lang w:val="en-US"/>
        </w:rPr>
        <w:t>Technical Feasibility</w:t>
      </w:r>
      <w:bookmarkEnd w:id="10"/>
    </w:p>
    <w:p w14:paraId="73D867C3" w14:textId="77777777" w:rsidR="00FA2B74" w:rsidRPr="00A84AB6" w:rsidRDefault="00A84AB6" w:rsidP="00A84AB6">
      <w:pPr>
        <w:pStyle w:val="BodyText"/>
      </w:pPr>
      <w:r>
        <w:t>Each proposed IEEE 802 LMSC standard shall provide evidence that the project is technically feasible within the time frame of the project. At a minimum, address the following items to demonstrate technical feasibility:</w:t>
      </w:r>
    </w:p>
    <w:p w14:paraId="5011A637" w14:textId="77777777"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382AA6" w:rsidRPr="00AB1E3E">
        <w:rPr>
          <w:sz w:val="24"/>
          <w:szCs w:val="24"/>
          <w:lang w:val="en-US"/>
        </w:rPr>
        <w:t xml:space="preserve"> </w:t>
      </w:r>
      <w:r w:rsidRPr="00AB1E3E">
        <w:rPr>
          <w:sz w:val="24"/>
          <w:szCs w:val="24"/>
          <w:lang w:val="en-US"/>
        </w:rPr>
        <w:t>Demonstrated system feasibility.</w:t>
      </w:r>
    </w:p>
    <w:p w14:paraId="502267EB" w14:textId="77777777" w:rsidR="0011197D" w:rsidRPr="00AB1E3E" w:rsidRDefault="0011197D">
      <w:pPr>
        <w:widowControl w:val="0"/>
        <w:autoSpaceDE w:val="0"/>
        <w:autoSpaceDN w:val="0"/>
        <w:adjustRightInd w:val="0"/>
        <w:rPr>
          <w:szCs w:val="22"/>
          <w:lang w:val="en-US"/>
        </w:rPr>
      </w:pPr>
    </w:p>
    <w:p w14:paraId="52F97757" w14:textId="303E10C8" w:rsidR="002F6A69" w:rsidRPr="002F6A69" w:rsidRDefault="00A57F7A" w:rsidP="007D6C83">
      <w:pPr>
        <w:widowControl w:val="0"/>
        <w:autoSpaceDE w:val="0"/>
        <w:autoSpaceDN w:val="0"/>
        <w:adjustRightInd w:val="0"/>
        <w:rPr>
          <w:sz w:val="24"/>
          <w:szCs w:val="22"/>
          <w:highlight w:val="yellow"/>
        </w:rPr>
      </w:pPr>
      <w:r>
        <w:rPr>
          <w:sz w:val="24"/>
          <w:szCs w:val="22"/>
          <w:highlight w:val="yellow"/>
        </w:rPr>
        <w:t>M</w:t>
      </w:r>
      <w:r w:rsidR="002F6A69" w:rsidRPr="002F6A69">
        <w:rPr>
          <w:sz w:val="24"/>
          <w:szCs w:val="22"/>
          <w:highlight w:val="yellow"/>
        </w:rPr>
        <w:t>ain technical</w:t>
      </w:r>
      <w:r>
        <w:rPr>
          <w:sz w:val="24"/>
          <w:szCs w:val="22"/>
          <w:highlight w:val="yellow"/>
        </w:rPr>
        <w:t xml:space="preserve"> candidate</w:t>
      </w:r>
      <w:r w:rsidR="002F6A69" w:rsidRPr="002F6A69">
        <w:rPr>
          <w:sz w:val="24"/>
          <w:szCs w:val="22"/>
          <w:highlight w:val="yellow"/>
        </w:rPr>
        <w:t xml:space="preserve"> features</w:t>
      </w:r>
      <w:r>
        <w:rPr>
          <w:sz w:val="24"/>
          <w:szCs w:val="22"/>
          <w:highlight w:val="yellow"/>
        </w:rPr>
        <w:t xml:space="preserve"> that have been discussed</w:t>
      </w:r>
      <w:r w:rsidR="002F6A69" w:rsidRPr="002F6A69">
        <w:rPr>
          <w:sz w:val="24"/>
          <w:szCs w:val="22"/>
          <w:highlight w:val="yellow"/>
        </w:rPr>
        <w:t xml:space="preserve"> are referenced in the PAR document. </w:t>
      </w:r>
      <w:r>
        <w:rPr>
          <w:sz w:val="24"/>
          <w:szCs w:val="22"/>
          <w:highlight w:val="yellow"/>
        </w:rPr>
        <w:t>Some features like i</w:t>
      </w:r>
      <w:r w:rsidR="002F6A69" w:rsidRPr="002F6A69">
        <w:rPr>
          <w:sz w:val="24"/>
          <w:szCs w:val="22"/>
          <w:highlight w:val="yellow"/>
        </w:rPr>
        <w:t xml:space="preserve">ncreasing the bandwidth and the number of spatial streams are solutions that have been proven to be </w:t>
      </w:r>
      <w:r w:rsidR="00181E79">
        <w:rPr>
          <w:sz w:val="24"/>
          <w:szCs w:val="22"/>
          <w:highlight w:val="yellow"/>
        </w:rPr>
        <w:t>effective</w:t>
      </w:r>
      <w:r w:rsidR="002F6A69" w:rsidRPr="002F6A69">
        <w:rPr>
          <w:sz w:val="24"/>
          <w:szCs w:val="22"/>
          <w:highlight w:val="yellow"/>
        </w:rPr>
        <w:t xml:space="preserve"> in previous projects focused on increasing link throughput and on which feasibility demonstration is </w:t>
      </w:r>
      <w:r>
        <w:rPr>
          <w:sz w:val="24"/>
          <w:szCs w:val="22"/>
          <w:highlight w:val="yellow"/>
        </w:rPr>
        <w:t>achievable</w:t>
      </w:r>
      <w:r w:rsidR="002F6A69" w:rsidRPr="002F6A69">
        <w:rPr>
          <w:sz w:val="24"/>
          <w:szCs w:val="22"/>
          <w:highlight w:val="yellow"/>
        </w:rPr>
        <w:t>.</w:t>
      </w:r>
    </w:p>
    <w:p w14:paraId="47641DB2" w14:textId="77777777" w:rsidR="002F6A69" w:rsidRPr="002F6A69" w:rsidRDefault="002F6A69" w:rsidP="007D6C83">
      <w:pPr>
        <w:widowControl w:val="0"/>
        <w:autoSpaceDE w:val="0"/>
        <w:autoSpaceDN w:val="0"/>
        <w:adjustRightInd w:val="0"/>
        <w:rPr>
          <w:sz w:val="24"/>
          <w:szCs w:val="22"/>
          <w:highlight w:val="yellow"/>
        </w:rPr>
      </w:pPr>
    </w:p>
    <w:p w14:paraId="66D40E61" w14:textId="4F093030" w:rsidR="00DB7B20" w:rsidRPr="00AB1E3E" w:rsidRDefault="00AF48E5" w:rsidP="00DB7B20">
      <w:pPr>
        <w:widowControl w:val="0"/>
        <w:autoSpaceDE w:val="0"/>
        <w:autoSpaceDN w:val="0"/>
        <w:adjustRightInd w:val="0"/>
        <w:rPr>
          <w:szCs w:val="22"/>
        </w:rPr>
      </w:pPr>
      <w:r w:rsidRPr="002F6A69">
        <w:rPr>
          <w:sz w:val="24"/>
          <w:szCs w:val="22"/>
          <w:highlight w:val="yellow"/>
        </w:rPr>
        <w:t xml:space="preserve">The IEEE 802.11 </w:t>
      </w:r>
      <w:r w:rsidR="00B07E6B">
        <w:rPr>
          <w:sz w:val="24"/>
          <w:szCs w:val="22"/>
          <w:highlight w:val="yellow"/>
        </w:rPr>
        <w:t xml:space="preserve">WNG and </w:t>
      </w:r>
      <w:r w:rsidR="002F6A69" w:rsidRPr="002F6A69">
        <w:rPr>
          <w:sz w:val="24"/>
          <w:szCs w:val="22"/>
          <w:highlight w:val="yellow"/>
        </w:rPr>
        <w:t>EHT</w:t>
      </w:r>
      <w:r w:rsidRPr="002F6A69">
        <w:rPr>
          <w:sz w:val="24"/>
          <w:szCs w:val="22"/>
          <w:highlight w:val="yellow"/>
        </w:rPr>
        <w:t xml:space="preserve"> SG</w:t>
      </w:r>
      <w:r w:rsidRPr="002F6A69">
        <w:rPr>
          <w:sz w:val="24"/>
          <w:szCs w:val="22"/>
          <w:highlight w:val="yellow"/>
          <w:lang w:eastAsia="ko-KR"/>
        </w:rPr>
        <w:t xml:space="preserve"> has</w:t>
      </w:r>
      <w:r w:rsidRPr="002F6A69">
        <w:rPr>
          <w:sz w:val="24"/>
          <w:szCs w:val="22"/>
          <w:highlight w:val="yellow"/>
        </w:rPr>
        <w:t xml:space="preserve"> reviewed </w:t>
      </w:r>
      <w:r w:rsidR="001A18EC" w:rsidRPr="002F6A69">
        <w:rPr>
          <w:sz w:val="24"/>
          <w:szCs w:val="22"/>
          <w:highlight w:val="yellow"/>
        </w:rPr>
        <w:t>many</w:t>
      </w:r>
      <w:r w:rsidRPr="002F6A69">
        <w:rPr>
          <w:sz w:val="24"/>
          <w:szCs w:val="22"/>
          <w:highlight w:val="yellow"/>
        </w:rPr>
        <w:t xml:space="preserve"> presentations indicating that the proposed </w:t>
      </w:r>
      <w:r w:rsidR="002F6A69" w:rsidRPr="002F6A69">
        <w:rPr>
          <w:sz w:val="24"/>
          <w:szCs w:val="22"/>
          <w:highlight w:val="yellow"/>
        </w:rPr>
        <w:t>solutions</w:t>
      </w:r>
      <w:r w:rsidRPr="002F6A69">
        <w:rPr>
          <w:sz w:val="24"/>
          <w:szCs w:val="22"/>
          <w:highlight w:val="yellow"/>
        </w:rPr>
        <w:t xml:space="preserve"> are technically feasible</w:t>
      </w:r>
      <w:r w:rsidR="00254444" w:rsidRPr="002F6A69">
        <w:rPr>
          <w:sz w:val="24"/>
          <w:szCs w:val="22"/>
          <w:highlight w:val="yellow"/>
        </w:rPr>
        <w:t xml:space="preserve">. </w:t>
      </w:r>
    </w:p>
    <w:p w14:paraId="41E5C1CD" w14:textId="740F6AAC" w:rsidR="007D6C83" w:rsidRPr="00AB1E3E" w:rsidRDefault="007D6C83" w:rsidP="007D6C83">
      <w:pPr>
        <w:widowControl w:val="0"/>
        <w:autoSpaceDE w:val="0"/>
        <w:autoSpaceDN w:val="0"/>
        <w:adjustRightInd w:val="0"/>
        <w:rPr>
          <w:szCs w:val="22"/>
        </w:rPr>
      </w:pPr>
    </w:p>
    <w:p w14:paraId="26489E3B" w14:textId="77777777" w:rsidR="002C36F6" w:rsidRPr="00AB1E3E" w:rsidRDefault="002C36F6" w:rsidP="00FA2B74">
      <w:pPr>
        <w:widowControl w:val="0"/>
        <w:autoSpaceDE w:val="0"/>
        <w:autoSpaceDN w:val="0"/>
        <w:adjustRightInd w:val="0"/>
        <w:rPr>
          <w:sz w:val="24"/>
          <w:szCs w:val="24"/>
          <w:lang w:val="en-US"/>
        </w:rPr>
      </w:pPr>
    </w:p>
    <w:p w14:paraId="4AEAFF38" w14:textId="77777777"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b)</w:t>
      </w:r>
      <w:r w:rsidR="00382AA6" w:rsidRPr="00AB1E3E">
        <w:rPr>
          <w:sz w:val="24"/>
          <w:szCs w:val="24"/>
          <w:lang w:val="en-US"/>
        </w:rPr>
        <w:t xml:space="preserve"> </w:t>
      </w:r>
      <w:r w:rsidR="00C71A6F">
        <w:t>Proven similar technology via testing, modeling, simulation, etc.</w:t>
      </w:r>
    </w:p>
    <w:p w14:paraId="344DF39E" w14:textId="77777777" w:rsidR="0029167B" w:rsidRPr="00AB1E3E" w:rsidRDefault="0029167B" w:rsidP="002C36F6">
      <w:pPr>
        <w:widowControl w:val="0"/>
        <w:autoSpaceDE w:val="0"/>
        <w:autoSpaceDN w:val="0"/>
        <w:adjustRightInd w:val="0"/>
        <w:rPr>
          <w:sz w:val="24"/>
          <w:szCs w:val="24"/>
          <w:lang w:val="en-US"/>
        </w:rPr>
      </w:pPr>
    </w:p>
    <w:p w14:paraId="2D87B9EF" w14:textId="2E8A75F5" w:rsidR="002C36F6" w:rsidRPr="00AB1E3E" w:rsidRDefault="00D541DF" w:rsidP="00D541DF">
      <w:pPr>
        <w:widowControl w:val="0"/>
        <w:autoSpaceDE w:val="0"/>
        <w:autoSpaceDN w:val="0"/>
        <w:adjustRightInd w:val="0"/>
        <w:rPr>
          <w:sz w:val="28"/>
          <w:szCs w:val="24"/>
          <w:lang w:val="en-US"/>
        </w:rPr>
      </w:pPr>
      <w:r w:rsidRPr="002F6A69">
        <w:rPr>
          <w:rFonts w:eastAsia="MS Mincho"/>
          <w:sz w:val="24"/>
          <w:szCs w:val="22"/>
          <w:highlight w:val="yellow"/>
          <w:lang w:val="en-US" w:eastAsia="ja-JP"/>
        </w:rPr>
        <w:t xml:space="preserve">IEEE 802.11 is a mature technology which has a wide variety of legacy devices and a proven track record, with several billions of devices shipping each </w:t>
      </w:r>
      <w:r w:rsidR="00177C8C" w:rsidRPr="002F6A69">
        <w:rPr>
          <w:rFonts w:eastAsia="MS Mincho"/>
          <w:sz w:val="24"/>
          <w:szCs w:val="22"/>
          <w:highlight w:val="yellow"/>
          <w:lang w:val="en-US" w:eastAsia="ja-JP"/>
        </w:rPr>
        <w:t>year. The</w:t>
      </w:r>
      <w:r w:rsidRPr="002F6A69">
        <w:rPr>
          <w:rFonts w:eastAsia="MS Mincho"/>
          <w:sz w:val="24"/>
          <w:szCs w:val="22"/>
          <w:highlight w:val="yellow"/>
          <w:lang w:val="en-US" w:eastAsia="ja-JP"/>
        </w:rPr>
        <w:t xml:space="preserve"> increased capabilities envisioned for the baseband and RF parts necessary to implement the proposed amendment are in line with the current progress in technology</w:t>
      </w:r>
      <w:r w:rsidR="005E5BA5" w:rsidRPr="002F6A69">
        <w:rPr>
          <w:rFonts w:eastAsia="MS Mincho"/>
          <w:sz w:val="24"/>
          <w:szCs w:val="22"/>
          <w:highlight w:val="yellow"/>
          <w:lang w:val="en-US" w:eastAsia="ja-JP"/>
        </w:rPr>
        <w:t xml:space="preserve"> and not expected to impinge testability</w:t>
      </w:r>
      <w:r w:rsidRPr="002F6A69">
        <w:rPr>
          <w:rFonts w:eastAsia="MS Mincho"/>
          <w:sz w:val="24"/>
          <w:szCs w:val="22"/>
          <w:highlight w:val="yellow"/>
          <w:lang w:val="en-US" w:eastAsia="ja-JP"/>
        </w:rPr>
        <w:t>.</w:t>
      </w:r>
    </w:p>
    <w:p w14:paraId="4AF4CEE1" w14:textId="77777777" w:rsidR="002C36F6" w:rsidRDefault="002C36F6" w:rsidP="00FA2B74">
      <w:pPr>
        <w:widowControl w:val="0"/>
        <w:autoSpaceDE w:val="0"/>
        <w:autoSpaceDN w:val="0"/>
        <w:adjustRightInd w:val="0"/>
        <w:rPr>
          <w:sz w:val="24"/>
          <w:szCs w:val="24"/>
          <w:lang w:val="en-US"/>
        </w:rPr>
      </w:pPr>
    </w:p>
    <w:p w14:paraId="2CB16B66" w14:textId="77777777" w:rsidR="00A84AB6" w:rsidRDefault="00A84AB6" w:rsidP="00A84AB6">
      <w:pPr>
        <w:widowControl w:val="0"/>
        <w:autoSpaceDE w:val="0"/>
        <w:autoSpaceDN w:val="0"/>
        <w:adjustRightInd w:val="0"/>
        <w:rPr>
          <w:sz w:val="24"/>
          <w:szCs w:val="24"/>
          <w:lang w:val="en-US"/>
        </w:rPr>
      </w:pPr>
      <w:bookmarkStart w:id="11" w:name="_Toc209465396"/>
    </w:p>
    <w:p w14:paraId="2D7203D8" w14:textId="77777777" w:rsidR="00FA2B74" w:rsidRPr="00A84AB6" w:rsidRDefault="00A84AB6" w:rsidP="00A84AB6">
      <w:pPr>
        <w:widowControl w:val="0"/>
        <w:autoSpaceDE w:val="0"/>
        <w:autoSpaceDN w:val="0"/>
        <w:adjustRightInd w:val="0"/>
        <w:rPr>
          <w:b/>
          <w:sz w:val="24"/>
          <w:szCs w:val="24"/>
          <w:lang w:val="en-US"/>
        </w:rPr>
      </w:pPr>
      <w:r>
        <w:rPr>
          <w:b/>
          <w:sz w:val="24"/>
          <w:szCs w:val="24"/>
          <w:lang w:val="en-US"/>
        </w:rPr>
        <w:t>1.2</w:t>
      </w:r>
      <w:r w:rsidRPr="00A84AB6">
        <w:rPr>
          <w:b/>
          <w:sz w:val="24"/>
          <w:szCs w:val="24"/>
          <w:lang w:val="en-US"/>
        </w:rPr>
        <w:t xml:space="preserve">.5 </w:t>
      </w:r>
      <w:r w:rsidR="00FA2B74" w:rsidRPr="00A84AB6">
        <w:rPr>
          <w:b/>
          <w:sz w:val="24"/>
          <w:szCs w:val="24"/>
          <w:lang w:val="en-US"/>
        </w:rPr>
        <w:t>Economic Feasibility</w:t>
      </w:r>
      <w:bookmarkEnd w:id="11"/>
    </w:p>
    <w:p w14:paraId="0A0A3C81" w14:textId="77777777" w:rsidR="00A84AB6" w:rsidRDefault="00A84AB6" w:rsidP="00A84AB6">
      <w:pPr>
        <w:pStyle w:val="BodyText"/>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45BFDBD5" w14:textId="77777777" w:rsidR="00C71A6F" w:rsidRDefault="00C71A6F" w:rsidP="00C71A6F">
      <w:pPr>
        <w:widowControl w:val="0"/>
        <w:autoSpaceDE w:val="0"/>
        <w:autoSpaceDN w:val="0"/>
        <w:adjustRightInd w:val="0"/>
        <w:rPr>
          <w:sz w:val="24"/>
          <w:szCs w:val="24"/>
          <w:lang w:val="en-US"/>
        </w:rPr>
      </w:pPr>
    </w:p>
    <w:p w14:paraId="6C615258" w14:textId="77777777" w:rsidR="00C71A6F" w:rsidRDefault="00C71A6F" w:rsidP="00C71A6F">
      <w:pPr>
        <w:widowControl w:val="0"/>
        <w:autoSpaceDE w:val="0"/>
        <w:autoSpaceDN w:val="0"/>
        <w:adjustRightInd w:val="0"/>
      </w:pPr>
      <w:r w:rsidRPr="00C71A6F">
        <w:rPr>
          <w:sz w:val="24"/>
          <w:szCs w:val="24"/>
          <w:lang w:val="en-US"/>
        </w:rPr>
        <w:t>a)</w:t>
      </w:r>
      <w:r>
        <w:t xml:space="preserve"> Balanced costs (infrastructure versus attached stations).</w:t>
      </w:r>
    </w:p>
    <w:p w14:paraId="6CA0DD3F" w14:textId="566EF4A2" w:rsidR="006A4DBC" w:rsidRPr="00DA6956" w:rsidRDefault="00C71A6F" w:rsidP="006A4DBC">
      <w:pPr>
        <w:numPr>
          <w:ilvl w:val="0"/>
          <w:numId w:val="6"/>
        </w:numPr>
        <w:autoSpaceDE w:val="0"/>
        <w:autoSpaceDN w:val="0"/>
        <w:adjustRightInd w:val="0"/>
        <w:spacing w:before="240" w:after="60"/>
        <w:outlineLvl w:val="2"/>
        <w:rPr>
          <w:sz w:val="24"/>
          <w:szCs w:val="22"/>
          <w:highlight w:val="yellow"/>
          <w:lang w:val="en-US"/>
        </w:rPr>
      </w:pPr>
      <w:r w:rsidRPr="00DA6956">
        <w:rPr>
          <w:sz w:val="24"/>
          <w:szCs w:val="22"/>
          <w:highlight w:val="yellow"/>
          <w:lang w:val="en-US"/>
        </w:rPr>
        <w:t xml:space="preserve">WLAN equipment is accepted as having balanced costs. The development of Wireless capabilities to enhance the </w:t>
      </w:r>
      <w:r w:rsidR="00DA6956" w:rsidRPr="00DA6956">
        <w:rPr>
          <w:sz w:val="24"/>
          <w:szCs w:val="22"/>
          <w:highlight w:val="yellow"/>
          <w:lang w:val="en-US"/>
        </w:rPr>
        <w:t>link throughput</w:t>
      </w:r>
      <w:r w:rsidRPr="00DA6956">
        <w:rPr>
          <w:sz w:val="24"/>
          <w:szCs w:val="22"/>
          <w:highlight w:val="yellow"/>
          <w:lang w:val="en-US"/>
        </w:rPr>
        <w:t xml:space="preserve"> of WLAN network deployments will not disrupt the established balance.</w:t>
      </w:r>
    </w:p>
    <w:p w14:paraId="7254ADA6" w14:textId="77777777" w:rsidR="00FA2B74" w:rsidRPr="006A4DBC" w:rsidRDefault="006A4DBC" w:rsidP="006A4DBC">
      <w:pPr>
        <w:numPr>
          <w:ilvl w:val="0"/>
          <w:numId w:val="6"/>
        </w:numPr>
        <w:autoSpaceDE w:val="0"/>
        <w:autoSpaceDN w:val="0"/>
        <w:adjustRightInd w:val="0"/>
        <w:spacing w:before="240" w:after="60"/>
        <w:outlineLvl w:val="2"/>
        <w:rPr>
          <w:sz w:val="24"/>
          <w:szCs w:val="22"/>
          <w:lang w:val="en-US"/>
        </w:rPr>
      </w:pPr>
      <w:r>
        <w:rPr>
          <w:sz w:val="24"/>
          <w:szCs w:val="22"/>
          <w:lang w:val="en-US"/>
        </w:rPr>
        <w:t xml:space="preserve">b) </w:t>
      </w:r>
      <w:r w:rsidR="00FA2B74" w:rsidRPr="006A4DBC">
        <w:rPr>
          <w:sz w:val="24"/>
          <w:szCs w:val="24"/>
          <w:lang w:val="en-US"/>
        </w:rPr>
        <w:t>Kn</w:t>
      </w:r>
      <w:r w:rsidR="00A84AB6">
        <w:rPr>
          <w:sz w:val="24"/>
          <w:szCs w:val="24"/>
          <w:lang w:val="en-US"/>
        </w:rPr>
        <w:t>own cost factors.</w:t>
      </w:r>
    </w:p>
    <w:p w14:paraId="3596AB92" w14:textId="77777777" w:rsidR="0029167B" w:rsidRPr="00AB1E3E" w:rsidRDefault="0029167B" w:rsidP="00737CCC">
      <w:pPr>
        <w:widowControl w:val="0"/>
        <w:autoSpaceDE w:val="0"/>
        <w:autoSpaceDN w:val="0"/>
        <w:adjustRightInd w:val="0"/>
        <w:rPr>
          <w:sz w:val="24"/>
          <w:szCs w:val="24"/>
          <w:lang w:val="en-US"/>
        </w:rPr>
      </w:pPr>
    </w:p>
    <w:p w14:paraId="7040DA06" w14:textId="77777777" w:rsidR="00737CCC" w:rsidRPr="00AB1E3E" w:rsidRDefault="00EA1AA6" w:rsidP="00717025">
      <w:pPr>
        <w:widowControl w:val="0"/>
        <w:autoSpaceDE w:val="0"/>
        <w:autoSpaceDN w:val="0"/>
        <w:adjustRightInd w:val="0"/>
        <w:rPr>
          <w:sz w:val="24"/>
          <w:szCs w:val="22"/>
          <w:lang w:val="en-US"/>
        </w:rPr>
      </w:pPr>
      <w:r w:rsidRPr="00AB1E3E">
        <w:rPr>
          <w:sz w:val="24"/>
          <w:szCs w:val="22"/>
        </w:rPr>
        <w:t xml:space="preserve">Support of the proposed standard will likely require a manufacturer to develop a modified radio, modem and firmware.  </w:t>
      </w:r>
      <w:r w:rsidRPr="00B07E6B">
        <w:rPr>
          <w:sz w:val="24"/>
          <w:szCs w:val="22"/>
          <w:highlight w:val="yellow"/>
        </w:rPr>
        <w:t xml:space="preserve">This is similar in principle to the transition between </w:t>
      </w:r>
      <w:r w:rsidR="00DD7138" w:rsidRPr="00B07E6B">
        <w:rPr>
          <w:sz w:val="24"/>
          <w:szCs w:val="22"/>
          <w:highlight w:val="yellow"/>
        </w:rPr>
        <w:t xml:space="preserve">IEEE </w:t>
      </w:r>
      <w:r w:rsidR="002F6A69" w:rsidRPr="00B07E6B">
        <w:rPr>
          <w:sz w:val="24"/>
          <w:szCs w:val="22"/>
          <w:highlight w:val="yellow"/>
        </w:rPr>
        <w:t>802.11ac</w:t>
      </w:r>
      <w:r w:rsidR="00717025" w:rsidRPr="00B07E6B">
        <w:rPr>
          <w:sz w:val="24"/>
          <w:szCs w:val="22"/>
          <w:highlight w:val="yellow"/>
        </w:rPr>
        <w:t xml:space="preserve"> and </w:t>
      </w:r>
      <w:r w:rsidR="00DD7138" w:rsidRPr="00B07E6B">
        <w:rPr>
          <w:sz w:val="24"/>
          <w:szCs w:val="22"/>
          <w:highlight w:val="yellow"/>
        </w:rPr>
        <w:t xml:space="preserve">IEEE </w:t>
      </w:r>
      <w:r w:rsidR="002F6A69" w:rsidRPr="00B07E6B">
        <w:rPr>
          <w:sz w:val="24"/>
          <w:szCs w:val="22"/>
          <w:highlight w:val="yellow"/>
        </w:rPr>
        <w:t>802.11ax</w:t>
      </w:r>
      <w:r w:rsidR="00E9689A" w:rsidRPr="00B07E6B">
        <w:rPr>
          <w:sz w:val="24"/>
          <w:szCs w:val="22"/>
          <w:highlight w:val="yellow"/>
        </w:rPr>
        <w:t xml:space="preserve"> as well as in previous iterations of IEEE 802.11 </w:t>
      </w:r>
      <w:r w:rsidR="005E5BA5" w:rsidRPr="00B07E6B">
        <w:rPr>
          <w:sz w:val="24"/>
          <w:szCs w:val="22"/>
          <w:highlight w:val="yellow"/>
        </w:rPr>
        <w:t>enhancements</w:t>
      </w:r>
      <w:r w:rsidRPr="00AB1E3E">
        <w:rPr>
          <w:sz w:val="24"/>
          <w:szCs w:val="22"/>
        </w:rPr>
        <w:t>.  The cost factors for these transitions are well known and the data for this is well understood</w:t>
      </w:r>
      <w:r w:rsidRPr="00AB1E3E">
        <w:rPr>
          <w:sz w:val="24"/>
          <w:szCs w:val="22"/>
          <w:lang w:val="en-US"/>
        </w:rPr>
        <w:t>.</w:t>
      </w:r>
    </w:p>
    <w:p w14:paraId="02F91E28" w14:textId="77777777" w:rsidR="00737CCC" w:rsidRPr="00AB1E3E" w:rsidRDefault="00737CCC" w:rsidP="00FA2B74">
      <w:pPr>
        <w:widowControl w:val="0"/>
        <w:autoSpaceDE w:val="0"/>
        <w:autoSpaceDN w:val="0"/>
        <w:adjustRightInd w:val="0"/>
        <w:rPr>
          <w:sz w:val="24"/>
          <w:szCs w:val="24"/>
          <w:lang w:val="en-US"/>
        </w:rPr>
      </w:pPr>
    </w:p>
    <w:p w14:paraId="2A068F51" w14:textId="77777777"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c)</w:t>
      </w:r>
      <w:r w:rsidR="00737CCC" w:rsidRPr="00AB1E3E">
        <w:rPr>
          <w:sz w:val="24"/>
          <w:szCs w:val="24"/>
          <w:lang w:val="en-US"/>
        </w:rPr>
        <w:t xml:space="preserve"> </w:t>
      </w:r>
      <w:r w:rsidRPr="00AB1E3E">
        <w:rPr>
          <w:sz w:val="24"/>
          <w:szCs w:val="24"/>
          <w:lang w:val="en-US"/>
        </w:rPr>
        <w:t>Consideration of installation costs</w:t>
      </w:r>
      <w:r w:rsidR="00A84AB6">
        <w:rPr>
          <w:sz w:val="24"/>
          <w:szCs w:val="24"/>
          <w:lang w:val="en-US"/>
        </w:rPr>
        <w:t>.</w:t>
      </w:r>
    </w:p>
    <w:p w14:paraId="58B4E567" w14:textId="77777777" w:rsidR="0029167B" w:rsidRPr="00AB1E3E" w:rsidRDefault="0029167B" w:rsidP="00737CCC">
      <w:pPr>
        <w:rPr>
          <w:sz w:val="24"/>
          <w:szCs w:val="24"/>
          <w:lang w:val="en-US"/>
        </w:rPr>
      </w:pPr>
    </w:p>
    <w:p w14:paraId="1A04410C" w14:textId="77777777" w:rsidR="006B7183" w:rsidRPr="006B7183" w:rsidRDefault="006B7183" w:rsidP="006B7183">
      <w:pPr>
        <w:rPr>
          <w:ins w:id="12" w:author="Cariou, Laurent" w:date="2019-01-16T06:39:00Z"/>
          <w:sz w:val="24"/>
          <w:szCs w:val="24"/>
          <w:highlight w:val="yellow"/>
          <w:lang w:val="en-US"/>
        </w:rPr>
      </w:pPr>
      <w:ins w:id="13" w:author="Cariou, Laurent" w:date="2019-01-16T06:39:00Z">
        <w:r w:rsidRPr="006B7183">
          <w:rPr>
            <w:sz w:val="24"/>
            <w:szCs w:val="24"/>
            <w:highlight w:val="yellow"/>
            <w:lang w:val="en-US"/>
          </w:rPr>
          <w:t xml:space="preserve">Industry has recommended dual Cat6a cabling for APs for many years. </w:t>
        </w:r>
        <w:r w:rsidRPr="006B7183">
          <w:rPr>
            <w:sz w:val="24"/>
            <w:highlight w:val="yellow"/>
            <w:lang w:val="en-US"/>
          </w:rPr>
          <w:t xml:space="preserve">The focus of this amendment is mostly on WLAN operation that requires no more than </w:t>
        </w:r>
        <w:r w:rsidRPr="006B7183">
          <w:rPr>
            <w:sz w:val="24"/>
            <w:highlight w:val="yellow"/>
          </w:rPr>
          <w:t xml:space="preserve">dual 10 Gbps full duplex for wired backhaul (i.e. 20 Gbps down and 20 Gbps up). </w:t>
        </w:r>
        <w:r w:rsidRPr="006B7183">
          <w:rPr>
            <w:sz w:val="24"/>
            <w:szCs w:val="24"/>
            <w:highlight w:val="yellow"/>
            <w:lang w:val="en-US"/>
          </w:rPr>
          <w:t xml:space="preserve">Thus, for venues following this advice, the proposed amendment has no known impact on installation costs even for high end EHT APs. </w:t>
        </w:r>
      </w:ins>
    </w:p>
    <w:p w14:paraId="30401AE3" w14:textId="77777777" w:rsidR="006B7183" w:rsidRPr="006B7183" w:rsidRDefault="006B7183" w:rsidP="006B7183">
      <w:pPr>
        <w:rPr>
          <w:ins w:id="14" w:author="Cariou, Laurent" w:date="2019-01-16T06:39:00Z"/>
          <w:sz w:val="24"/>
          <w:szCs w:val="24"/>
          <w:highlight w:val="yellow"/>
          <w:lang w:val="en-US"/>
        </w:rPr>
      </w:pPr>
    </w:p>
    <w:p w14:paraId="265452C7" w14:textId="77777777" w:rsidR="006B7183" w:rsidRPr="006B7183" w:rsidRDefault="006B7183" w:rsidP="006B7183">
      <w:pPr>
        <w:rPr>
          <w:ins w:id="15" w:author="Cariou, Laurent" w:date="2019-01-16T06:39:00Z"/>
          <w:sz w:val="24"/>
          <w:szCs w:val="24"/>
          <w:highlight w:val="yellow"/>
          <w:lang w:val="en-US"/>
        </w:rPr>
      </w:pPr>
      <w:ins w:id="16" w:author="Cariou, Laurent" w:date="2019-01-16T06:39:00Z">
        <w:r w:rsidRPr="006B7183">
          <w:rPr>
            <w:sz w:val="24"/>
            <w:szCs w:val="24"/>
            <w:highlight w:val="yellow"/>
            <w:lang w:val="en-US"/>
          </w:rPr>
          <w:t xml:space="preserve">In cases with lesser backhaul capacity, for lower end APs compliant with EHT or networks designed such that the bulk of the traffic originates or terminates at end-points cohosted with AP and non-AP STAs, the proposed amendment is not expected to impact installation costs either. </w:t>
        </w:r>
      </w:ins>
    </w:p>
    <w:p w14:paraId="0BF86DBE" w14:textId="77777777" w:rsidR="006B7183" w:rsidRPr="006B7183" w:rsidRDefault="006B7183" w:rsidP="006B7183">
      <w:pPr>
        <w:rPr>
          <w:ins w:id="17" w:author="Cariou, Laurent" w:date="2019-01-16T06:39:00Z"/>
          <w:sz w:val="24"/>
          <w:szCs w:val="24"/>
          <w:highlight w:val="yellow"/>
          <w:lang w:val="en-US"/>
        </w:rPr>
      </w:pPr>
    </w:p>
    <w:p w14:paraId="5496D682" w14:textId="77777777" w:rsidR="006B7183" w:rsidRPr="00013CBE" w:rsidRDefault="006B7183" w:rsidP="006B7183">
      <w:pPr>
        <w:rPr>
          <w:ins w:id="18" w:author="Cariou, Laurent" w:date="2019-01-16T06:39:00Z"/>
          <w:sz w:val="24"/>
          <w:szCs w:val="24"/>
          <w:lang w:val="en-US"/>
        </w:rPr>
      </w:pPr>
      <w:ins w:id="19" w:author="Cariou, Laurent" w:date="2019-01-16T06:39:00Z">
        <w:r w:rsidRPr="006B7183">
          <w:rPr>
            <w:sz w:val="24"/>
            <w:szCs w:val="24"/>
            <w:highlight w:val="yellow"/>
            <w:lang w:val="en-US"/>
          </w:rPr>
          <w:t>In some cases, new cabling infrastructure such as dual Cat6a is required for optimum EHT AP performance. The cabling cost is balanced and comparable to the cost of an initial 802.11 AP installation.</w:t>
        </w:r>
      </w:ins>
    </w:p>
    <w:p w14:paraId="17EAF45C" w14:textId="77777777" w:rsidR="00D26E94" w:rsidRDefault="00D26E94" w:rsidP="006A4DBC">
      <w:pPr>
        <w:rPr>
          <w:sz w:val="28"/>
          <w:szCs w:val="24"/>
          <w:lang w:val="en-US"/>
        </w:rPr>
      </w:pPr>
    </w:p>
    <w:p w14:paraId="05AE9BF7" w14:textId="77777777" w:rsidR="006A4DBC" w:rsidRDefault="006A4DBC" w:rsidP="006A4DBC">
      <w:r>
        <w:rPr>
          <w:sz w:val="28"/>
          <w:szCs w:val="24"/>
          <w:lang w:val="en-US"/>
        </w:rPr>
        <w:t>d)</w:t>
      </w:r>
      <w:r w:rsidR="00A84AB6">
        <w:rPr>
          <w:sz w:val="28"/>
          <w:szCs w:val="24"/>
          <w:lang w:val="en-US"/>
        </w:rPr>
        <w:t xml:space="preserve"> </w:t>
      </w:r>
      <w:r>
        <w:t>Consideration of operational costs (e.g., energy consumption).</w:t>
      </w:r>
    </w:p>
    <w:p w14:paraId="16A203F6" w14:textId="5C59471F" w:rsidR="00E02066" w:rsidRPr="00D0125C" w:rsidRDefault="00F51823" w:rsidP="00E02066">
      <w:pPr>
        <w:autoSpaceDE w:val="0"/>
        <w:autoSpaceDN w:val="0"/>
        <w:adjustRightInd w:val="0"/>
        <w:spacing w:before="240" w:after="60"/>
        <w:outlineLvl w:val="2"/>
        <w:rPr>
          <w:sz w:val="24"/>
          <w:szCs w:val="22"/>
          <w:lang w:val="en-US"/>
        </w:rPr>
      </w:pPr>
      <w:r w:rsidRPr="00D0125C">
        <w:rPr>
          <w:sz w:val="24"/>
          <w:szCs w:val="22"/>
          <w:lang w:val="en-US"/>
        </w:rPr>
        <w:t xml:space="preserve">There are </w:t>
      </w:r>
      <w:r w:rsidR="003E0869" w:rsidRPr="00D0125C">
        <w:rPr>
          <w:sz w:val="24"/>
          <w:szCs w:val="22"/>
          <w:lang w:val="en-US"/>
        </w:rPr>
        <w:t>billion</w:t>
      </w:r>
      <w:r w:rsidR="00E7435B" w:rsidRPr="00D0125C">
        <w:rPr>
          <w:sz w:val="24"/>
          <w:szCs w:val="22"/>
          <w:lang w:val="en-US"/>
        </w:rPr>
        <w:t>s</w:t>
      </w:r>
      <w:r w:rsidRPr="00D0125C">
        <w:rPr>
          <w:sz w:val="24"/>
          <w:szCs w:val="22"/>
          <w:lang w:val="en-US"/>
        </w:rPr>
        <w:t xml:space="preserve"> of WLAN systems in operation around the world. WLAN systems ar</w:t>
      </w:r>
      <w:r w:rsidR="00E02066" w:rsidRPr="00D0125C">
        <w:rPr>
          <w:sz w:val="24"/>
          <w:szCs w:val="22"/>
          <w:lang w:val="en-US"/>
        </w:rPr>
        <w:t>e recognized to provide a</w:t>
      </w:r>
      <w:r w:rsidRPr="00D0125C">
        <w:rPr>
          <w:sz w:val="24"/>
          <w:szCs w:val="22"/>
          <w:lang w:val="en-US"/>
        </w:rPr>
        <w:t xml:space="preserve"> </w:t>
      </w:r>
      <w:r w:rsidR="00E02066" w:rsidRPr="00D0125C">
        <w:rPr>
          <w:sz w:val="24"/>
          <w:szCs w:val="22"/>
          <w:lang w:val="en-US"/>
        </w:rPr>
        <w:t xml:space="preserve">total cost of ownership (TCO) that provides a significant operation cost </w:t>
      </w:r>
      <w:r w:rsidR="003E0869" w:rsidRPr="00D0125C">
        <w:rPr>
          <w:sz w:val="24"/>
          <w:szCs w:val="22"/>
          <w:lang w:val="en-US"/>
        </w:rPr>
        <w:t xml:space="preserve">benefits. </w:t>
      </w:r>
      <w:r w:rsidRPr="00D0125C">
        <w:rPr>
          <w:sz w:val="24"/>
          <w:szCs w:val="22"/>
          <w:lang w:val="en-US"/>
        </w:rPr>
        <w:t xml:space="preserve">This amendment is </w:t>
      </w:r>
      <w:r w:rsidR="00E02066" w:rsidRPr="00D0125C">
        <w:rPr>
          <w:sz w:val="24"/>
          <w:szCs w:val="22"/>
          <w:lang w:val="en-US"/>
        </w:rPr>
        <w:t>not expected to change today’s operation costs.</w:t>
      </w:r>
    </w:p>
    <w:p w14:paraId="607EB4CE" w14:textId="77777777" w:rsidR="003E0869" w:rsidRPr="00D0125C" w:rsidRDefault="003E0869" w:rsidP="00E02066">
      <w:pPr>
        <w:autoSpaceDE w:val="0"/>
        <w:autoSpaceDN w:val="0"/>
        <w:adjustRightInd w:val="0"/>
        <w:spacing w:before="240" w:after="60"/>
        <w:outlineLvl w:val="2"/>
        <w:rPr>
          <w:sz w:val="24"/>
          <w:szCs w:val="22"/>
          <w:lang w:val="en-US"/>
        </w:rPr>
      </w:pPr>
    </w:p>
    <w:p w14:paraId="77EB24C4" w14:textId="77777777" w:rsidR="00E02066" w:rsidRDefault="00E02066" w:rsidP="00E02066">
      <w:pPr>
        <w:autoSpaceDE w:val="0"/>
        <w:autoSpaceDN w:val="0"/>
        <w:adjustRightInd w:val="0"/>
        <w:spacing w:before="240" w:after="60"/>
        <w:outlineLvl w:val="2"/>
      </w:pPr>
      <w:r>
        <w:t>e)</w:t>
      </w:r>
      <w:r w:rsidR="00A84AB6">
        <w:t xml:space="preserve"> </w:t>
      </w:r>
      <w:r>
        <w:t>Other areas, as appropriate</w:t>
      </w:r>
      <w:r w:rsidR="00A84AB6">
        <w:t>.</w:t>
      </w:r>
    </w:p>
    <w:p w14:paraId="12EE5C8E" w14:textId="77777777" w:rsidR="00E02066" w:rsidRPr="00E02066" w:rsidRDefault="00E02066" w:rsidP="00E02066">
      <w:pPr>
        <w:autoSpaceDE w:val="0"/>
        <w:autoSpaceDN w:val="0"/>
        <w:adjustRightInd w:val="0"/>
        <w:spacing w:before="240" w:after="60"/>
        <w:outlineLvl w:val="2"/>
        <w:rPr>
          <w:sz w:val="24"/>
          <w:szCs w:val="22"/>
          <w:lang w:val="en-US"/>
        </w:rPr>
      </w:pPr>
      <w:r>
        <w:t>None.</w:t>
      </w:r>
    </w:p>
    <w:p w14:paraId="5D61760C" w14:textId="77777777" w:rsidR="00F51823" w:rsidRPr="006A4DBC" w:rsidRDefault="00F51823" w:rsidP="006A4DBC">
      <w:pPr>
        <w:rPr>
          <w:sz w:val="28"/>
          <w:szCs w:val="24"/>
          <w:lang w:val="en-US"/>
        </w:rPr>
      </w:pPr>
    </w:p>
    <w:p w14:paraId="7EFA889E" w14:textId="77777777" w:rsidR="00CA09B2" w:rsidRPr="006A4DBC" w:rsidRDefault="00CA09B2" w:rsidP="006A4DBC">
      <w:pPr>
        <w:rPr>
          <w:sz w:val="28"/>
          <w:szCs w:val="24"/>
          <w:lang w:val="en-US"/>
        </w:rPr>
      </w:pPr>
      <w:r w:rsidRPr="006A4DBC">
        <w:rPr>
          <w:sz w:val="28"/>
          <w:szCs w:val="24"/>
        </w:rPr>
        <w:br w:type="page"/>
      </w:r>
      <w:r w:rsidRPr="006A4DBC">
        <w:rPr>
          <w:b/>
          <w:sz w:val="32"/>
        </w:rPr>
        <w:t>References:</w:t>
      </w:r>
    </w:p>
    <w:p w14:paraId="6C580291" w14:textId="77777777" w:rsidR="005C65D1" w:rsidRPr="00737CCC" w:rsidRDefault="005C65D1">
      <w:pPr>
        <w:rPr>
          <w:b/>
          <w:sz w:val="36"/>
        </w:rPr>
      </w:pPr>
    </w:p>
    <w:p w14:paraId="75C8A49F" w14:textId="77777777" w:rsidR="00B933A3" w:rsidRDefault="00B933A3" w:rsidP="00B933A3">
      <w:pPr>
        <w:rPr>
          <w:ins w:id="20" w:author="Cariou, Laurent" w:date="2018-12-12T14:52:00Z"/>
          <w:lang w:val="en-US"/>
        </w:rPr>
      </w:pPr>
      <w:ins w:id="21" w:author="Cariou, Laurent" w:date="2018-12-12T14:52:00Z">
        <w:r w:rsidRPr="00383091">
          <w:rPr>
            <w:highlight w:val="green"/>
          </w:rPr>
          <w:t xml:space="preserve">[1] Wi-Fi Alliance 2018 Wi-Fi predictions, </w:t>
        </w:r>
        <w:r w:rsidRPr="00383091">
          <w:rPr>
            <w:highlight w:val="green"/>
          </w:rPr>
          <w:fldChar w:fldCharType="begin"/>
        </w:r>
        <w:r w:rsidRPr="00383091">
          <w:rPr>
            <w:highlight w:val="green"/>
          </w:rPr>
          <w:instrText xml:space="preserve"> HYPERLINK "https://www.wi-fi.org/news-events/newsroom/wi-fi-alliance-publishes-2018-wi-fi-predictions" </w:instrText>
        </w:r>
        <w:r w:rsidRPr="00383091">
          <w:rPr>
            <w:highlight w:val="green"/>
          </w:rPr>
          <w:fldChar w:fldCharType="separate"/>
        </w:r>
        <w:r w:rsidRPr="00383091">
          <w:rPr>
            <w:rStyle w:val="Hyperlink"/>
            <w:highlight w:val="green"/>
          </w:rPr>
          <w:t>https://www.wi-fi.org/news-events/newsroom/wi-fi-alliance-publishes-2018-wi-fi-predictions</w:t>
        </w:r>
        <w:r w:rsidRPr="00383091">
          <w:rPr>
            <w:highlight w:val="green"/>
          </w:rPr>
          <w:fldChar w:fldCharType="end"/>
        </w:r>
      </w:ins>
    </w:p>
    <w:p w14:paraId="0767678B" w14:textId="56A43D18" w:rsidR="00CA09B2" w:rsidRDefault="00CA09B2" w:rsidP="00B933A3">
      <w:pPr>
        <w:rPr>
          <w:ins w:id="22" w:author="Cariou, Laurent" w:date="2018-12-30T13:43:00Z"/>
          <w:sz w:val="24"/>
        </w:rPr>
      </w:pPr>
    </w:p>
    <w:p w14:paraId="465FB6FB" w14:textId="1A2BC48F" w:rsidR="00D26E94" w:rsidRDefault="00D26E94" w:rsidP="00B933A3">
      <w:pPr>
        <w:rPr>
          <w:ins w:id="23" w:author="Cariou, Laurent" w:date="2018-12-30T13:43:00Z"/>
          <w:color w:val="1F497D"/>
        </w:rPr>
      </w:pPr>
      <w:ins w:id="24" w:author="Cariou, Laurent" w:date="2018-12-30T13:43:00Z">
        <w:r w:rsidRPr="003F11F1">
          <w:rPr>
            <w:color w:val="1F497D"/>
            <w:highlight w:val="green"/>
          </w:rPr>
          <w:t xml:space="preserve">[2] </w:t>
        </w:r>
        <w:r w:rsidRPr="003F11F1">
          <w:rPr>
            <w:color w:val="1F497D"/>
            <w:highlight w:val="green"/>
          </w:rPr>
          <w:fldChar w:fldCharType="begin"/>
        </w:r>
        <w:r w:rsidRPr="003F11F1">
          <w:rPr>
            <w:color w:val="1F497D"/>
            <w:highlight w:val="green"/>
          </w:rPr>
          <w:instrText xml:space="preserve"> HYPERLINK "https://mentor.ieee.org/802.11/dcn/18/11-18-1124-03-0000-ecr-ad-hoc-output-report.pptx" </w:instrText>
        </w:r>
        <w:r w:rsidRPr="003F11F1">
          <w:rPr>
            <w:color w:val="1F497D"/>
            <w:highlight w:val="green"/>
          </w:rPr>
          <w:fldChar w:fldCharType="separate"/>
        </w:r>
        <w:r w:rsidRPr="003F11F1">
          <w:rPr>
            <w:rStyle w:val="Hyperlink"/>
            <w:highlight w:val="green"/>
          </w:rPr>
          <w:t>https://mentor.ieee.org/802.11/dcn/18/11-18-1124-03-0000-ecr-ad-hoc-output-report.pptx</w:t>
        </w:r>
        <w:r w:rsidRPr="003F11F1">
          <w:rPr>
            <w:color w:val="1F497D"/>
            <w:highlight w:val="green"/>
          </w:rPr>
          <w:fldChar w:fldCharType="end"/>
        </w:r>
      </w:ins>
    </w:p>
    <w:p w14:paraId="2FCFEA7F" w14:textId="77777777" w:rsidR="00D26E94" w:rsidRPr="002C36F6" w:rsidRDefault="00D26E94" w:rsidP="00B933A3">
      <w:pPr>
        <w:rPr>
          <w:sz w:val="24"/>
        </w:rPr>
      </w:pPr>
    </w:p>
    <w:sectPr w:rsidR="00D26E94" w:rsidRPr="002C36F6" w:rsidSect="00C13D20">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C303F" w14:textId="77777777" w:rsidR="0064062D" w:rsidRDefault="0064062D">
      <w:r>
        <w:separator/>
      </w:r>
    </w:p>
  </w:endnote>
  <w:endnote w:type="continuationSeparator" w:id="0">
    <w:p w14:paraId="04B62D68" w14:textId="77777777" w:rsidR="0064062D" w:rsidRDefault="00640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313C0" w14:textId="77FEE442" w:rsidR="00724AE3" w:rsidRDefault="0064062D">
    <w:pPr>
      <w:pStyle w:val="Footer"/>
      <w:tabs>
        <w:tab w:val="clear" w:pos="6480"/>
        <w:tab w:val="center" w:pos="4680"/>
        <w:tab w:val="right" w:pos="9360"/>
      </w:tabs>
    </w:pPr>
    <w:r>
      <w:fldChar w:fldCharType="begin"/>
    </w:r>
    <w:r>
      <w:instrText xml:space="preserve"> SUBJECT  \* MERGEFORMAT </w:instrText>
    </w:r>
    <w:r>
      <w:fldChar w:fldCharType="separate"/>
    </w:r>
    <w:r w:rsidR="00724AE3">
      <w:t>Submission</w:t>
    </w:r>
    <w:r>
      <w:fldChar w:fldCharType="end"/>
    </w:r>
    <w:r w:rsidR="00724AE3">
      <w:tab/>
      <w:t xml:space="preserve">page </w:t>
    </w:r>
    <w:r w:rsidR="00724AE3">
      <w:fldChar w:fldCharType="begin"/>
    </w:r>
    <w:r w:rsidR="00724AE3">
      <w:instrText xml:space="preserve">page </w:instrText>
    </w:r>
    <w:r w:rsidR="00724AE3">
      <w:fldChar w:fldCharType="separate"/>
    </w:r>
    <w:r>
      <w:rPr>
        <w:noProof/>
      </w:rPr>
      <w:t>1</w:t>
    </w:r>
    <w:r w:rsidR="00724AE3">
      <w:fldChar w:fldCharType="end"/>
    </w:r>
    <w:r w:rsidR="00724AE3">
      <w:tab/>
    </w:r>
    <w:r w:rsidR="00724AE3">
      <w:tab/>
      <w:t>Laurent Cariou (Intel)</w:t>
    </w:r>
  </w:p>
  <w:p w14:paraId="79D9BBC9" w14:textId="77777777" w:rsidR="00724AE3" w:rsidRDefault="00724A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8C0DF1" w14:textId="77777777" w:rsidR="0064062D" w:rsidRDefault="0064062D">
      <w:r>
        <w:separator/>
      </w:r>
    </w:p>
  </w:footnote>
  <w:footnote w:type="continuationSeparator" w:id="0">
    <w:p w14:paraId="192E4DED" w14:textId="77777777" w:rsidR="0064062D" w:rsidRDefault="006406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1AEEC" w14:textId="4F2C6A68" w:rsidR="00724AE3" w:rsidRDefault="00CE068A" w:rsidP="0098025D">
    <w:pPr>
      <w:pStyle w:val="Header"/>
      <w:tabs>
        <w:tab w:val="clear" w:pos="6480"/>
        <w:tab w:val="center" w:pos="4680"/>
        <w:tab w:val="right" w:pos="9360"/>
      </w:tabs>
    </w:pPr>
    <w:r>
      <w:t>January</w:t>
    </w:r>
    <w:r>
      <w:t xml:space="preserve"> 201</w:t>
    </w:r>
    <w:r>
      <w:t>9</w:t>
    </w:r>
    <w:r w:rsidR="00724AE3">
      <w:tab/>
    </w:r>
    <w:r w:rsidR="00724AE3">
      <w:tab/>
    </w:r>
    <w:r w:rsidR="0064062D">
      <w:fldChar w:fldCharType="begin"/>
    </w:r>
    <w:r w:rsidR="0064062D">
      <w:instrText xml:space="preserve"> TITLE  \* MERGEFORMAT </w:instrText>
    </w:r>
    <w:r w:rsidR="0064062D">
      <w:fldChar w:fldCharType="separate"/>
    </w:r>
    <w:r w:rsidR="00724AE3">
      <w:t>doc.: IEEE 802.11-18/1233r</w:t>
    </w:r>
    <w:r w:rsidR="0064062D">
      <w:fldChar w:fldCharType="end"/>
    </w:r>
    <w:r w:rsidR="00724AE3">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D6749A"/>
    <w:multiLevelType w:val="hybridMultilevel"/>
    <w:tmpl w:val="18864944"/>
    <w:lvl w:ilvl="0" w:tplc="72E677C4">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6"/>
  </w:num>
  <w:num w:numId="4">
    <w:abstractNumId w:val="0"/>
  </w:num>
  <w:num w:numId="5">
    <w:abstractNumId w:val="11"/>
  </w:num>
  <w:num w:numId="6">
    <w:abstractNumId w:val="8"/>
  </w:num>
  <w:num w:numId="7">
    <w:abstractNumId w:val="7"/>
  </w:num>
  <w:num w:numId="8">
    <w:abstractNumId w:val="2"/>
  </w:num>
  <w:num w:numId="9">
    <w:abstractNumId w:val="3"/>
  </w:num>
  <w:num w:numId="10">
    <w:abstractNumId w:val="5"/>
  </w:num>
  <w:num w:numId="11">
    <w:abstractNumId w:val="10"/>
  </w:num>
  <w:num w:numId="12">
    <w:abstractNumId w:val="9"/>
  </w:num>
  <w:num w:numId="13">
    <w:abstractNumId w:val="4"/>
  </w:num>
  <w:num w:numId="14">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1-5-21-725345543-602162358-527237240-29445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F3C"/>
    <w:rsid w:val="000103DC"/>
    <w:rsid w:val="00010C33"/>
    <w:rsid w:val="00011134"/>
    <w:rsid w:val="00013B9D"/>
    <w:rsid w:val="00013CBE"/>
    <w:rsid w:val="00016DDF"/>
    <w:rsid w:val="000239E4"/>
    <w:rsid w:val="000245C3"/>
    <w:rsid w:val="00025958"/>
    <w:rsid w:val="00032B15"/>
    <w:rsid w:val="00040CB3"/>
    <w:rsid w:val="000442F2"/>
    <w:rsid w:val="00053087"/>
    <w:rsid w:val="0005408D"/>
    <w:rsid w:val="000565A7"/>
    <w:rsid w:val="00056E43"/>
    <w:rsid w:val="00057C2E"/>
    <w:rsid w:val="00062E12"/>
    <w:rsid w:val="000641C8"/>
    <w:rsid w:val="00065E4F"/>
    <w:rsid w:val="00070B9F"/>
    <w:rsid w:val="0008398A"/>
    <w:rsid w:val="000857C0"/>
    <w:rsid w:val="000919D6"/>
    <w:rsid w:val="000A3E11"/>
    <w:rsid w:val="000A7D30"/>
    <w:rsid w:val="000B55CE"/>
    <w:rsid w:val="000B5D93"/>
    <w:rsid w:val="000B7A01"/>
    <w:rsid w:val="000D171C"/>
    <w:rsid w:val="000D2276"/>
    <w:rsid w:val="000D35B5"/>
    <w:rsid w:val="000F4F3C"/>
    <w:rsid w:val="0011197D"/>
    <w:rsid w:val="00120954"/>
    <w:rsid w:val="001222D4"/>
    <w:rsid w:val="001420B5"/>
    <w:rsid w:val="00152D41"/>
    <w:rsid w:val="001533DB"/>
    <w:rsid w:val="00177C8C"/>
    <w:rsid w:val="00181E79"/>
    <w:rsid w:val="00191B3E"/>
    <w:rsid w:val="00191D52"/>
    <w:rsid w:val="00196017"/>
    <w:rsid w:val="001A18EC"/>
    <w:rsid w:val="001A37FB"/>
    <w:rsid w:val="001C6AA1"/>
    <w:rsid w:val="001D0A25"/>
    <w:rsid w:val="001D723B"/>
    <w:rsid w:val="001D7BA6"/>
    <w:rsid w:val="001F1725"/>
    <w:rsid w:val="001F49C3"/>
    <w:rsid w:val="00204659"/>
    <w:rsid w:val="00223410"/>
    <w:rsid w:val="00224C5E"/>
    <w:rsid w:val="002418ED"/>
    <w:rsid w:val="0024262F"/>
    <w:rsid w:val="00242803"/>
    <w:rsid w:val="00250313"/>
    <w:rsid w:val="00254444"/>
    <w:rsid w:val="00255401"/>
    <w:rsid w:val="00255E18"/>
    <w:rsid w:val="00256790"/>
    <w:rsid w:val="00266065"/>
    <w:rsid w:val="00266D66"/>
    <w:rsid w:val="00267DFE"/>
    <w:rsid w:val="0027581E"/>
    <w:rsid w:val="00276225"/>
    <w:rsid w:val="0029020B"/>
    <w:rsid w:val="0029167B"/>
    <w:rsid w:val="00292EF6"/>
    <w:rsid w:val="002931BC"/>
    <w:rsid w:val="00294016"/>
    <w:rsid w:val="002A0436"/>
    <w:rsid w:val="002A36FE"/>
    <w:rsid w:val="002A7182"/>
    <w:rsid w:val="002B0EEE"/>
    <w:rsid w:val="002B1458"/>
    <w:rsid w:val="002B737F"/>
    <w:rsid w:val="002B74D0"/>
    <w:rsid w:val="002C131A"/>
    <w:rsid w:val="002C1E2A"/>
    <w:rsid w:val="002C36F6"/>
    <w:rsid w:val="002D44BE"/>
    <w:rsid w:val="002F6A69"/>
    <w:rsid w:val="003064B5"/>
    <w:rsid w:val="00316D2D"/>
    <w:rsid w:val="00325D6A"/>
    <w:rsid w:val="00350556"/>
    <w:rsid w:val="00356A56"/>
    <w:rsid w:val="00382AA6"/>
    <w:rsid w:val="00384B63"/>
    <w:rsid w:val="003A31A0"/>
    <w:rsid w:val="003A366F"/>
    <w:rsid w:val="003A7800"/>
    <w:rsid w:val="003B0117"/>
    <w:rsid w:val="003B78C2"/>
    <w:rsid w:val="003E0869"/>
    <w:rsid w:val="003E0DAA"/>
    <w:rsid w:val="003F11F1"/>
    <w:rsid w:val="003F3A8E"/>
    <w:rsid w:val="00413477"/>
    <w:rsid w:val="00440D67"/>
    <w:rsid w:val="0044173B"/>
    <w:rsid w:val="00442037"/>
    <w:rsid w:val="004424E4"/>
    <w:rsid w:val="00443CB2"/>
    <w:rsid w:val="00445246"/>
    <w:rsid w:val="00462407"/>
    <w:rsid w:val="0047113A"/>
    <w:rsid w:val="00476D4D"/>
    <w:rsid w:val="004920A5"/>
    <w:rsid w:val="004B1A08"/>
    <w:rsid w:val="004B44F4"/>
    <w:rsid w:val="004C3601"/>
    <w:rsid w:val="004C69F0"/>
    <w:rsid w:val="004E273B"/>
    <w:rsid w:val="004E6727"/>
    <w:rsid w:val="00507F3A"/>
    <w:rsid w:val="0051118A"/>
    <w:rsid w:val="005127C0"/>
    <w:rsid w:val="0052584B"/>
    <w:rsid w:val="005332BF"/>
    <w:rsid w:val="00533791"/>
    <w:rsid w:val="00542044"/>
    <w:rsid w:val="00542577"/>
    <w:rsid w:val="005521F7"/>
    <w:rsid w:val="00562E22"/>
    <w:rsid w:val="0057254A"/>
    <w:rsid w:val="00575D42"/>
    <w:rsid w:val="0059111F"/>
    <w:rsid w:val="005947B3"/>
    <w:rsid w:val="00597F98"/>
    <w:rsid w:val="005A1344"/>
    <w:rsid w:val="005A410A"/>
    <w:rsid w:val="005A7CC2"/>
    <w:rsid w:val="005B2B1F"/>
    <w:rsid w:val="005B7D3A"/>
    <w:rsid w:val="005C65D1"/>
    <w:rsid w:val="005D18DA"/>
    <w:rsid w:val="005D79C6"/>
    <w:rsid w:val="005E4832"/>
    <w:rsid w:val="005E5BA5"/>
    <w:rsid w:val="005E5BBE"/>
    <w:rsid w:val="005F7820"/>
    <w:rsid w:val="0060600F"/>
    <w:rsid w:val="006205D1"/>
    <w:rsid w:val="00620E21"/>
    <w:rsid w:val="0062440B"/>
    <w:rsid w:val="0063413A"/>
    <w:rsid w:val="00635B7D"/>
    <w:rsid w:val="0064062D"/>
    <w:rsid w:val="00642465"/>
    <w:rsid w:val="00643523"/>
    <w:rsid w:val="0065316A"/>
    <w:rsid w:val="006720D4"/>
    <w:rsid w:val="00672AAC"/>
    <w:rsid w:val="00675778"/>
    <w:rsid w:val="0069283C"/>
    <w:rsid w:val="00694A30"/>
    <w:rsid w:val="0069771C"/>
    <w:rsid w:val="006A4DBC"/>
    <w:rsid w:val="006B4C02"/>
    <w:rsid w:val="006B7183"/>
    <w:rsid w:val="006C0727"/>
    <w:rsid w:val="006C1F96"/>
    <w:rsid w:val="006E145F"/>
    <w:rsid w:val="006E3B73"/>
    <w:rsid w:val="006E5D23"/>
    <w:rsid w:val="00701F7A"/>
    <w:rsid w:val="00702E4C"/>
    <w:rsid w:val="00704795"/>
    <w:rsid w:val="007133CD"/>
    <w:rsid w:val="00717025"/>
    <w:rsid w:val="00717AA6"/>
    <w:rsid w:val="00724AE3"/>
    <w:rsid w:val="00737CCC"/>
    <w:rsid w:val="007441EB"/>
    <w:rsid w:val="007455F0"/>
    <w:rsid w:val="00762182"/>
    <w:rsid w:val="007657E8"/>
    <w:rsid w:val="00770572"/>
    <w:rsid w:val="00770E87"/>
    <w:rsid w:val="0078251A"/>
    <w:rsid w:val="007842C6"/>
    <w:rsid w:val="0079594A"/>
    <w:rsid w:val="0079753E"/>
    <w:rsid w:val="007A3CD5"/>
    <w:rsid w:val="007B0A54"/>
    <w:rsid w:val="007B0E88"/>
    <w:rsid w:val="007B23EE"/>
    <w:rsid w:val="007B3E74"/>
    <w:rsid w:val="007C0657"/>
    <w:rsid w:val="007C0845"/>
    <w:rsid w:val="007C14AB"/>
    <w:rsid w:val="007D232F"/>
    <w:rsid w:val="007D6C83"/>
    <w:rsid w:val="0081279B"/>
    <w:rsid w:val="008255E5"/>
    <w:rsid w:val="00832602"/>
    <w:rsid w:val="00833283"/>
    <w:rsid w:val="00834043"/>
    <w:rsid w:val="00842EA9"/>
    <w:rsid w:val="0084721C"/>
    <w:rsid w:val="00847ACE"/>
    <w:rsid w:val="00851F01"/>
    <w:rsid w:val="0089149D"/>
    <w:rsid w:val="00893A33"/>
    <w:rsid w:val="00895222"/>
    <w:rsid w:val="008A0218"/>
    <w:rsid w:val="008B190C"/>
    <w:rsid w:val="008B5216"/>
    <w:rsid w:val="008C1BE0"/>
    <w:rsid w:val="008C1F06"/>
    <w:rsid w:val="008D4B48"/>
    <w:rsid w:val="008D6DBF"/>
    <w:rsid w:val="008E00F9"/>
    <w:rsid w:val="008E3C6E"/>
    <w:rsid w:val="0091775F"/>
    <w:rsid w:val="0092570C"/>
    <w:rsid w:val="0092581D"/>
    <w:rsid w:val="00926677"/>
    <w:rsid w:val="00945392"/>
    <w:rsid w:val="0095089F"/>
    <w:rsid w:val="00953886"/>
    <w:rsid w:val="009656E6"/>
    <w:rsid w:val="0097088E"/>
    <w:rsid w:val="0098025D"/>
    <w:rsid w:val="009828D5"/>
    <w:rsid w:val="00991933"/>
    <w:rsid w:val="00996A7A"/>
    <w:rsid w:val="009A639A"/>
    <w:rsid w:val="009B0C6C"/>
    <w:rsid w:val="009C0910"/>
    <w:rsid w:val="009C51C0"/>
    <w:rsid w:val="009C7F26"/>
    <w:rsid w:val="009D0446"/>
    <w:rsid w:val="009E0BDE"/>
    <w:rsid w:val="00A00B0B"/>
    <w:rsid w:val="00A0386D"/>
    <w:rsid w:val="00A0600D"/>
    <w:rsid w:val="00A102BE"/>
    <w:rsid w:val="00A16002"/>
    <w:rsid w:val="00A24D54"/>
    <w:rsid w:val="00A30165"/>
    <w:rsid w:val="00A3403D"/>
    <w:rsid w:val="00A57F7A"/>
    <w:rsid w:val="00A65B0D"/>
    <w:rsid w:val="00A84AB6"/>
    <w:rsid w:val="00A85451"/>
    <w:rsid w:val="00AA427C"/>
    <w:rsid w:val="00AA63E4"/>
    <w:rsid w:val="00AA6A5B"/>
    <w:rsid w:val="00AA78C3"/>
    <w:rsid w:val="00AB066B"/>
    <w:rsid w:val="00AB1E3E"/>
    <w:rsid w:val="00AD4D8D"/>
    <w:rsid w:val="00AD4F3D"/>
    <w:rsid w:val="00AD7834"/>
    <w:rsid w:val="00AE2817"/>
    <w:rsid w:val="00AF0ACE"/>
    <w:rsid w:val="00AF297A"/>
    <w:rsid w:val="00AF48E5"/>
    <w:rsid w:val="00AF7214"/>
    <w:rsid w:val="00B03B16"/>
    <w:rsid w:val="00B07E6B"/>
    <w:rsid w:val="00B17FD6"/>
    <w:rsid w:val="00B26CDD"/>
    <w:rsid w:val="00B32E80"/>
    <w:rsid w:val="00B377E4"/>
    <w:rsid w:val="00B563CA"/>
    <w:rsid w:val="00B630F6"/>
    <w:rsid w:val="00B670B9"/>
    <w:rsid w:val="00B67DD3"/>
    <w:rsid w:val="00B76A21"/>
    <w:rsid w:val="00B933A3"/>
    <w:rsid w:val="00B97DE9"/>
    <w:rsid w:val="00BA0A70"/>
    <w:rsid w:val="00BA79C9"/>
    <w:rsid w:val="00BC1F71"/>
    <w:rsid w:val="00BC7B5B"/>
    <w:rsid w:val="00BD0E20"/>
    <w:rsid w:val="00BE1442"/>
    <w:rsid w:val="00BE2B23"/>
    <w:rsid w:val="00BE5954"/>
    <w:rsid w:val="00BE67D1"/>
    <w:rsid w:val="00BE68C2"/>
    <w:rsid w:val="00BF2F22"/>
    <w:rsid w:val="00BF6885"/>
    <w:rsid w:val="00C03410"/>
    <w:rsid w:val="00C06F71"/>
    <w:rsid w:val="00C13D20"/>
    <w:rsid w:val="00C14FDD"/>
    <w:rsid w:val="00C30E9B"/>
    <w:rsid w:val="00C71A6F"/>
    <w:rsid w:val="00C73727"/>
    <w:rsid w:val="00C85359"/>
    <w:rsid w:val="00C92899"/>
    <w:rsid w:val="00C94338"/>
    <w:rsid w:val="00C95C59"/>
    <w:rsid w:val="00C96383"/>
    <w:rsid w:val="00CA09B2"/>
    <w:rsid w:val="00CA230D"/>
    <w:rsid w:val="00CB64E1"/>
    <w:rsid w:val="00CD215C"/>
    <w:rsid w:val="00CE068A"/>
    <w:rsid w:val="00CF269D"/>
    <w:rsid w:val="00D0125C"/>
    <w:rsid w:val="00D07608"/>
    <w:rsid w:val="00D134D3"/>
    <w:rsid w:val="00D2255C"/>
    <w:rsid w:val="00D26E94"/>
    <w:rsid w:val="00D32286"/>
    <w:rsid w:val="00D3261B"/>
    <w:rsid w:val="00D43BC2"/>
    <w:rsid w:val="00D47D01"/>
    <w:rsid w:val="00D51073"/>
    <w:rsid w:val="00D541DF"/>
    <w:rsid w:val="00D62C11"/>
    <w:rsid w:val="00D64021"/>
    <w:rsid w:val="00D72406"/>
    <w:rsid w:val="00D74E2A"/>
    <w:rsid w:val="00D856A3"/>
    <w:rsid w:val="00D86450"/>
    <w:rsid w:val="00D91090"/>
    <w:rsid w:val="00D94946"/>
    <w:rsid w:val="00DA32E3"/>
    <w:rsid w:val="00DA6956"/>
    <w:rsid w:val="00DA7B6A"/>
    <w:rsid w:val="00DB25CE"/>
    <w:rsid w:val="00DB7B20"/>
    <w:rsid w:val="00DC348D"/>
    <w:rsid w:val="00DC5646"/>
    <w:rsid w:val="00DC5A7B"/>
    <w:rsid w:val="00DD62CB"/>
    <w:rsid w:val="00DD7138"/>
    <w:rsid w:val="00E02066"/>
    <w:rsid w:val="00E2382C"/>
    <w:rsid w:val="00E30D45"/>
    <w:rsid w:val="00E4678C"/>
    <w:rsid w:val="00E622A6"/>
    <w:rsid w:val="00E7435B"/>
    <w:rsid w:val="00E76ED6"/>
    <w:rsid w:val="00E80F5F"/>
    <w:rsid w:val="00E83980"/>
    <w:rsid w:val="00E846E8"/>
    <w:rsid w:val="00E8635F"/>
    <w:rsid w:val="00E9689A"/>
    <w:rsid w:val="00EA1AA6"/>
    <w:rsid w:val="00EA6AF3"/>
    <w:rsid w:val="00EC68BB"/>
    <w:rsid w:val="00ED6ECF"/>
    <w:rsid w:val="00EE182B"/>
    <w:rsid w:val="00EE46EA"/>
    <w:rsid w:val="00EE4BB1"/>
    <w:rsid w:val="00F0389B"/>
    <w:rsid w:val="00F15E16"/>
    <w:rsid w:val="00F4454A"/>
    <w:rsid w:val="00F51823"/>
    <w:rsid w:val="00F5550B"/>
    <w:rsid w:val="00F5796D"/>
    <w:rsid w:val="00F60833"/>
    <w:rsid w:val="00F61C71"/>
    <w:rsid w:val="00F82003"/>
    <w:rsid w:val="00F96B5F"/>
    <w:rsid w:val="00FA2B74"/>
    <w:rsid w:val="00FC0A21"/>
    <w:rsid w:val="00FE55B3"/>
    <w:rsid w:val="00FE6AEA"/>
    <w:rsid w:val="00FF2005"/>
    <w:rsid w:val="00FF2BE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5A1ED8"/>
  <w15:docId w15:val="{01E9CDF5-C7EC-413D-B529-EAA1A5AB2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paragraph" w:customStyle="1" w:styleId="pbody">
    <w:name w:val="pbody"/>
    <w:basedOn w:val="Normal"/>
    <w:rsid w:val="005B7D3A"/>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semiHidden/>
    <w:unhideWhenUsed/>
    <w:rsid w:val="002F6A69"/>
    <w:rPr>
      <w:rFonts w:eastAsia="Times New Roman"/>
      <w:b/>
      <w:bCs/>
      <w:sz w:val="20"/>
      <w:szCs w:val="20"/>
    </w:rPr>
  </w:style>
  <w:style w:type="character" w:customStyle="1" w:styleId="CommentSubjectChar">
    <w:name w:val="Comment Subject Char"/>
    <w:basedOn w:val="CommentTextChar"/>
    <w:link w:val="CommentSubject"/>
    <w:semiHidden/>
    <w:rsid w:val="002F6A69"/>
    <w:rPr>
      <w:rFonts w:eastAsia="SimSun"/>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48409025">
      <w:bodyDiv w:val="1"/>
      <w:marLeft w:val="0"/>
      <w:marRight w:val="0"/>
      <w:marTop w:val="0"/>
      <w:marBottom w:val="0"/>
      <w:divBdr>
        <w:top w:val="none" w:sz="0" w:space="0" w:color="auto"/>
        <w:left w:val="none" w:sz="0" w:space="0" w:color="auto"/>
        <w:bottom w:val="none" w:sz="0" w:space="0" w:color="auto"/>
        <w:right w:val="none" w:sz="0" w:space="0" w:color="auto"/>
      </w:divBdr>
    </w:div>
    <w:div w:id="916595984">
      <w:bodyDiv w:val="1"/>
      <w:marLeft w:val="0"/>
      <w:marRight w:val="0"/>
      <w:marTop w:val="0"/>
      <w:marBottom w:val="0"/>
      <w:divBdr>
        <w:top w:val="none" w:sz="0" w:space="0" w:color="auto"/>
        <w:left w:val="none" w:sz="0" w:space="0" w:color="auto"/>
        <w:bottom w:val="none" w:sz="0" w:space="0" w:color="auto"/>
        <w:right w:val="none" w:sz="0" w:space="0" w:color="auto"/>
      </w:divBdr>
    </w:div>
    <w:div w:id="1048532340">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79395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7</Pages>
  <Words>1599</Words>
  <Characters>8880</Characters>
  <Application>Microsoft Office Word</Application>
  <DocSecurity>0</DocSecurity>
  <Lines>204</Lines>
  <Paragraphs>71</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doc.: IEEE 802.11-12/1077r0</vt:lpstr>
      <vt:lpstr/>
      <vt:lpstr>1. IEEE 802 criteria for standards development (CSD)</vt:lpstr>
      <vt:lpstr>    1.1 Project process requirements</vt:lpstr>
      <vt:lpstr>        1.1.1	Managed objects</vt:lpstr>
      <vt:lpstr>        1.1.2	Coexistence</vt:lpstr>
      <vt:lpstr>    </vt:lpstr>
      <vt:lpstr>    1.2	5C requirements</vt:lpstr>
      <vt:lpstr>    1.2.1	Broad Market Potential</vt:lpstr>
      <vt:lpstr>    1.2.2	Compatibility</vt:lpstr>
      <vt:lpstr>    1.2.3	Distinct Identity</vt:lpstr>
      <vt:lpstr>    1.2.4	Technical Feasibility</vt:lpstr>
      <vt:lpstr>        WLAN equipment is accepted as having balanced costs. The development of Wireless</vt:lpstr>
      <vt:lpstr>        b) Known cost factors.</vt:lpstr>
      <vt:lpstr>        There are billions of WLAN systems in operation around the world. WLAN systems a</vt:lpstr>
      <vt:lpstr>        </vt:lpstr>
      <vt:lpstr>        e) Other areas, as appropriate.</vt:lpstr>
      <vt:lpstr>        None.</vt:lpstr>
    </vt:vector>
  </TitlesOfParts>
  <Company>Intel Corporation</Company>
  <LinksUpToDate>false</LinksUpToDate>
  <CharactersWithSpaces>10432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802.11-12/1077r0</dc:title>
  <dc:subject>Submission</dc:subject>
  <dc:creator>Laurent Cariou</dc:creator>
  <cp:keywords>September 2012, CTPClassification=CTP_NT</cp:keywords>
  <dc:description>Laurent Cariou, Intel Corporation</dc:description>
  <cp:lastModifiedBy>Cariou, Laurent</cp:lastModifiedBy>
  <cp:revision>13</cp:revision>
  <cp:lastPrinted>1901-01-01T05:00:00Z</cp:lastPrinted>
  <dcterms:created xsi:type="dcterms:W3CDTF">2019-01-11T22:48:00Z</dcterms:created>
  <dcterms:modified xsi:type="dcterms:W3CDTF">2019-01-16T14:48:00Z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sflag">
    <vt:lpwstr>1395141693</vt:lpwstr>
  </property>
  <property fmtid="{D5CDD505-2E9C-101B-9397-08002B2CF9AE}" pid="13" name="TitusGUID">
    <vt:lpwstr>21b98ad2-fe53-4ab7-9d38-0543e2a9a1db</vt:lpwstr>
  </property>
  <property fmtid="{D5CDD505-2E9C-101B-9397-08002B2CF9AE}" pid="14" name="CTP_TimeStamp">
    <vt:lpwstr>2019-01-16 14:48:07Z</vt:lpwstr>
  </property>
  <property fmtid="{D5CDD505-2E9C-101B-9397-08002B2CF9AE}" pid="15" name="CTP_BU">
    <vt:lpwstr>NA</vt:lpwstr>
  </property>
  <property fmtid="{D5CDD505-2E9C-101B-9397-08002B2CF9AE}" pid="16" name="CTP_IDSID">
    <vt:lpwstr>NA</vt:lpwstr>
  </property>
  <property fmtid="{D5CDD505-2E9C-101B-9397-08002B2CF9AE}" pid="17" name="CTP_WWID">
    <vt:lpwstr>NA</vt:lpwstr>
  </property>
  <property fmtid="{D5CDD505-2E9C-101B-9397-08002B2CF9AE}" pid="18" name="CTPClassification">
    <vt:lpwstr>CTP_NT</vt:lpwstr>
  </property>
</Properties>
</file>