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Pr="00997474" w:rsidRDefault="00CA09B2">
      <w:pPr>
        <w:pStyle w:val="T1"/>
        <w:pBdr>
          <w:bottom w:val="single" w:sz="6" w:space="0" w:color="auto"/>
        </w:pBdr>
        <w:spacing w:after="240"/>
        <w:rPr>
          <w:rPrChange w:id="0" w:author="Stephen McCann" w:date="2018-07-10T14:41:00Z">
            <w:rPr>
              <w:lang w:val="en-GB"/>
            </w:rPr>
          </w:rPrChange>
        </w:rPr>
      </w:pPr>
      <w:r w:rsidRPr="00997474">
        <w:rPr>
          <w:rPrChange w:id="1" w:author="Stephen McCann" w:date="2018-07-10T14:41:00Z">
            <w:rPr>
              <w:lang w:val="en-GB"/>
            </w:rPr>
          </w:rPrChange>
        </w:rPr>
        <w:t>IEEE P802.11</w:t>
      </w:r>
      <w:r w:rsidRPr="00997474">
        <w:rPr>
          <w:rPrChange w:id="2" w:author="Stephen McCann" w:date="2018-07-10T14:41:00Z">
            <w:rPr>
              <w:lang w:val="en-GB"/>
            </w:rPr>
          </w:rPrChange>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800"/>
        <w:gridCol w:w="2808"/>
        <w:gridCol w:w="1152"/>
        <w:gridCol w:w="1908"/>
      </w:tblGrid>
      <w:tr w:rsidR="00CA09B2" w:rsidRPr="00997474">
        <w:trPr>
          <w:trHeight w:val="485"/>
          <w:jc w:val="center"/>
        </w:trPr>
        <w:tc>
          <w:tcPr>
            <w:tcW w:w="9576" w:type="dxa"/>
            <w:gridSpan w:val="5"/>
            <w:vAlign w:val="center"/>
          </w:tcPr>
          <w:p w:rsidR="00CA09B2" w:rsidRPr="00997474" w:rsidRDefault="00754992" w:rsidP="009B6B21">
            <w:pPr>
              <w:pStyle w:val="T2"/>
              <w:rPr>
                <w:rPrChange w:id="3" w:author="Stephen McCann" w:date="2018-07-10T14:41:00Z">
                  <w:rPr>
                    <w:lang w:val="en-GB"/>
                  </w:rPr>
                </w:rPrChange>
              </w:rPr>
            </w:pPr>
            <w:r w:rsidRPr="00997474">
              <w:rPr>
                <w:rPrChange w:id="4" w:author="Stephen McCann" w:date="2018-07-10T14:41:00Z">
                  <w:rPr>
                    <w:lang w:val="en-GB"/>
                  </w:rPr>
                </w:rPrChange>
              </w:rPr>
              <w:t xml:space="preserve">A CSD Proposal for </w:t>
            </w:r>
            <w:ins w:id="5" w:author="Stephen McCann" w:date="2018-07-10T14:47:00Z">
              <w:r w:rsidR="00C63B7D">
                <w:t>E</w:t>
              </w:r>
            </w:ins>
            <w:del w:id="6" w:author="Stephen McCann" w:date="2018-07-10T14:47:00Z">
              <w:r w:rsidR="00FB2ABA" w:rsidRPr="00997474" w:rsidDel="00C63B7D">
                <w:rPr>
                  <w:rPrChange w:id="7" w:author="Stephen McCann" w:date="2018-07-10T14:41:00Z">
                    <w:rPr>
                      <w:lang w:val="en-GB"/>
                    </w:rPr>
                  </w:rPrChange>
                </w:rPr>
                <w:delText>e</w:delText>
              </w:r>
            </w:del>
            <w:r w:rsidR="00FB2ABA" w:rsidRPr="00997474">
              <w:rPr>
                <w:rPrChange w:id="8" w:author="Stephen McCann" w:date="2018-07-10T14:41:00Z">
                  <w:rPr>
                    <w:lang w:val="en-GB"/>
                  </w:rPr>
                </w:rPrChange>
              </w:rPr>
              <w:t xml:space="preserve">nhanced </w:t>
            </w:r>
            <w:ins w:id="9" w:author="Stephen McCann" w:date="2018-07-10T14:46:00Z">
              <w:r w:rsidR="00C63B7D">
                <w:t>Broadcast Services (EBS)</w:t>
              </w:r>
            </w:ins>
            <w:del w:id="10" w:author="Stephen McCann" w:date="2018-07-10T14:46:00Z">
              <w:r w:rsidR="009B6B21" w:rsidRPr="00997474" w:rsidDel="00C63B7D">
                <w:rPr>
                  <w:rPrChange w:id="11" w:author="Stephen McCann" w:date="2018-07-10T14:41:00Z">
                    <w:rPr>
                      <w:lang w:val="en-GB"/>
                    </w:rPr>
                  </w:rPrChange>
                </w:rPr>
                <w:delText>BCS</w:delText>
              </w:r>
            </w:del>
          </w:p>
        </w:tc>
      </w:tr>
      <w:tr w:rsidR="00CA09B2" w:rsidRPr="00997474">
        <w:trPr>
          <w:trHeight w:val="359"/>
          <w:jc w:val="center"/>
        </w:trPr>
        <w:tc>
          <w:tcPr>
            <w:tcW w:w="9576" w:type="dxa"/>
            <w:gridSpan w:val="5"/>
            <w:vAlign w:val="center"/>
          </w:tcPr>
          <w:p w:rsidR="00CA09B2" w:rsidRPr="00997474" w:rsidRDefault="00CA09B2" w:rsidP="000F4F3C">
            <w:pPr>
              <w:pStyle w:val="T2"/>
              <w:ind w:left="0"/>
              <w:rPr>
                <w:sz w:val="20"/>
                <w:rPrChange w:id="12" w:author="Stephen McCann" w:date="2018-07-10T14:41:00Z">
                  <w:rPr>
                    <w:sz w:val="20"/>
                    <w:lang w:val="en-GB"/>
                  </w:rPr>
                </w:rPrChange>
              </w:rPr>
            </w:pPr>
            <w:r w:rsidRPr="00997474">
              <w:rPr>
                <w:sz w:val="20"/>
                <w:rPrChange w:id="13" w:author="Stephen McCann" w:date="2018-07-10T14:41:00Z">
                  <w:rPr>
                    <w:sz w:val="20"/>
                    <w:lang w:val="en-GB"/>
                  </w:rPr>
                </w:rPrChange>
              </w:rPr>
              <w:t>Date:</w:t>
            </w:r>
            <w:r w:rsidRPr="00997474">
              <w:rPr>
                <w:b w:val="0"/>
                <w:sz w:val="20"/>
                <w:rPrChange w:id="14" w:author="Stephen McCann" w:date="2018-07-10T14:41:00Z">
                  <w:rPr>
                    <w:b w:val="0"/>
                    <w:sz w:val="20"/>
                    <w:lang w:val="en-GB"/>
                  </w:rPr>
                </w:rPrChange>
              </w:rPr>
              <w:t xml:space="preserve">  </w:t>
            </w:r>
            <w:r w:rsidR="0079753E" w:rsidRPr="00997474">
              <w:rPr>
                <w:b w:val="0"/>
                <w:sz w:val="20"/>
                <w:rPrChange w:id="15" w:author="Stephen McCann" w:date="2018-07-10T14:41:00Z">
                  <w:rPr>
                    <w:b w:val="0"/>
                    <w:sz w:val="20"/>
                    <w:lang w:val="en-GB"/>
                  </w:rPr>
                </w:rPrChange>
              </w:rPr>
              <w:t>201</w:t>
            </w:r>
            <w:r w:rsidR="006E4732" w:rsidRPr="00997474">
              <w:rPr>
                <w:b w:val="0"/>
                <w:sz w:val="20"/>
                <w:rPrChange w:id="16" w:author="Stephen McCann" w:date="2018-07-10T14:41:00Z">
                  <w:rPr>
                    <w:b w:val="0"/>
                    <w:sz w:val="20"/>
                    <w:lang w:val="en-GB"/>
                  </w:rPr>
                </w:rPrChange>
              </w:rPr>
              <w:t>8</w:t>
            </w:r>
            <w:r w:rsidR="0079753E" w:rsidRPr="00997474">
              <w:rPr>
                <w:b w:val="0"/>
                <w:sz w:val="20"/>
                <w:rPrChange w:id="17" w:author="Stephen McCann" w:date="2018-07-10T14:41:00Z">
                  <w:rPr>
                    <w:b w:val="0"/>
                    <w:sz w:val="20"/>
                    <w:lang w:val="en-GB"/>
                  </w:rPr>
                </w:rPrChange>
              </w:rPr>
              <w:t>-</w:t>
            </w:r>
            <w:r w:rsidR="006E4732" w:rsidRPr="00997474">
              <w:rPr>
                <w:b w:val="0"/>
                <w:sz w:val="20"/>
                <w:rPrChange w:id="18" w:author="Stephen McCann" w:date="2018-07-10T14:41:00Z">
                  <w:rPr>
                    <w:b w:val="0"/>
                    <w:sz w:val="20"/>
                    <w:lang w:val="en-GB"/>
                  </w:rPr>
                </w:rPrChange>
              </w:rPr>
              <w:t>0</w:t>
            </w:r>
            <w:r w:rsidR="00AC277B" w:rsidRPr="00997474">
              <w:rPr>
                <w:b w:val="0"/>
                <w:sz w:val="20"/>
                <w:rPrChange w:id="19" w:author="Stephen McCann" w:date="2018-07-10T14:41:00Z">
                  <w:rPr>
                    <w:b w:val="0"/>
                    <w:sz w:val="20"/>
                    <w:lang w:val="en-GB"/>
                  </w:rPr>
                </w:rPrChange>
              </w:rPr>
              <w:t>7</w:t>
            </w:r>
            <w:r w:rsidR="000F4F3C" w:rsidRPr="00997474">
              <w:rPr>
                <w:b w:val="0"/>
                <w:sz w:val="20"/>
                <w:rPrChange w:id="20" w:author="Stephen McCann" w:date="2018-07-10T14:41:00Z">
                  <w:rPr>
                    <w:b w:val="0"/>
                    <w:sz w:val="20"/>
                    <w:lang w:val="en-GB"/>
                  </w:rPr>
                </w:rPrChange>
              </w:rPr>
              <w:t>-</w:t>
            </w:r>
            <w:r w:rsidR="004509A5" w:rsidRPr="00997474">
              <w:rPr>
                <w:b w:val="0"/>
                <w:sz w:val="20"/>
                <w:rPrChange w:id="21" w:author="Stephen McCann" w:date="2018-07-10T14:41:00Z">
                  <w:rPr>
                    <w:b w:val="0"/>
                    <w:sz w:val="20"/>
                    <w:lang w:val="en-GB"/>
                  </w:rPr>
                </w:rPrChange>
              </w:rPr>
              <w:t>1</w:t>
            </w:r>
            <w:ins w:id="22" w:author="Stephen McCann" w:date="2018-07-11T14:01:00Z">
              <w:r w:rsidR="00034F49">
                <w:rPr>
                  <w:b w:val="0"/>
                  <w:sz w:val="20"/>
                </w:rPr>
                <w:t>1</w:t>
              </w:r>
            </w:ins>
            <w:del w:id="23" w:author="Stephen McCann" w:date="2018-07-11T14:01:00Z">
              <w:r w:rsidR="004509A5" w:rsidRPr="00997474" w:rsidDel="00034F49">
                <w:rPr>
                  <w:b w:val="0"/>
                  <w:sz w:val="20"/>
                  <w:rPrChange w:id="24" w:author="Stephen McCann" w:date="2018-07-10T14:41:00Z">
                    <w:rPr>
                      <w:b w:val="0"/>
                      <w:sz w:val="20"/>
                      <w:lang w:val="en-GB"/>
                    </w:rPr>
                  </w:rPrChange>
                </w:rPr>
                <w:delText>0</w:delText>
              </w:r>
            </w:del>
          </w:p>
        </w:tc>
      </w:tr>
      <w:tr w:rsidR="00CA09B2" w:rsidRPr="00997474">
        <w:trPr>
          <w:cantSplit/>
          <w:jc w:val="center"/>
        </w:trPr>
        <w:tc>
          <w:tcPr>
            <w:tcW w:w="9576" w:type="dxa"/>
            <w:gridSpan w:val="5"/>
            <w:vAlign w:val="center"/>
          </w:tcPr>
          <w:p w:rsidR="00CA09B2" w:rsidRPr="00997474" w:rsidRDefault="00CA09B2">
            <w:pPr>
              <w:pStyle w:val="T2"/>
              <w:spacing w:after="0"/>
              <w:ind w:left="0" w:right="0"/>
              <w:jc w:val="left"/>
              <w:rPr>
                <w:sz w:val="20"/>
                <w:rPrChange w:id="25" w:author="Stephen McCann" w:date="2018-07-10T14:41:00Z">
                  <w:rPr>
                    <w:sz w:val="20"/>
                    <w:lang w:val="en-GB"/>
                  </w:rPr>
                </w:rPrChange>
              </w:rPr>
            </w:pPr>
            <w:r w:rsidRPr="00997474">
              <w:rPr>
                <w:sz w:val="20"/>
                <w:rPrChange w:id="26" w:author="Stephen McCann" w:date="2018-07-10T14:41:00Z">
                  <w:rPr>
                    <w:sz w:val="20"/>
                    <w:lang w:val="en-GB"/>
                  </w:rPr>
                </w:rPrChange>
              </w:rPr>
              <w:t>Author(s):</w:t>
            </w:r>
          </w:p>
        </w:tc>
      </w:tr>
      <w:tr w:rsidR="00CA09B2" w:rsidRPr="00997474">
        <w:trPr>
          <w:jc w:val="center"/>
        </w:trPr>
        <w:tc>
          <w:tcPr>
            <w:tcW w:w="1908" w:type="dxa"/>
            <w:vAlign w:val="center"/>
          </w:tcPr>
          <w:p w:rsidR="00CA09B2" w:rsidRPr="00997474" w:rsidRDefault="00CA09B2">
            <w:pPr>
              <w:pStyle w:val="T2"/>
              <w:spacing w:after="0"/>
              <w:ind w:left="0" w:right="0"/>
              <w:jc w:val="left"/>
              <w:rPr>
                <w:sz w:val="20"/>
                <w:rPrChange w:id="27" w:author="Stephen McCann" w:date="2018-07-10T14:41:00Z">
                  <w:rPr>
                    <w:sz w:val="20"/>
                    <w:lang w:val="en-GB"/>
                  </w:rPr>
                </w:rPrChange>
              </w:rPr>
            </w:pPr>
            <w:r w:rsidRPr="00997474">
              <w:rPr>
                <w:sz w:val="20"/>
                <w:rPrChange w:id="28" w:author="Stephen McCann" w:date="2018-07-10T14:41:00Z">
                  <w:rPr>
                    <w:sz w:val="20"/>
                    <w:lang w:val="en-GB"/>
                  </w:rPr>
                </w:rPrChange>
              </w:rPr>
              <w:t>Name</w:t>
            </w:r>
          </w:p>
        </w:tc>
        <w:tc>
          <w:tcPr>
            <w:tcW w:w="1800" w:type="dxa"/>
            <w:vAlign w:val="center"/>
          </w:tcPr>
          <w:p w:rsidR="00CA09B2" w:rsidRPr="00997474" w:rsidRDefault="0062440B">
            <w:pPr>
              <w:pStyle w:val="T2"/>
              <w:spacing w:after="0"/>
              <w:ind w:left="0" w:right="0"/>
              <w:jc w:val="left"/>
              <w:rPr>
                <w:sz w:val="20"/>
                <w:rPrChange w:id="29" w:author="Stephen McCann" w:date="2018-07-10T14:41:00Z">
                  <w:rPr>
                    <w:sz w:val="20"/>
                    <w:lang w:val="en-GB"/>
                  </w:rPr>
                </w:rPrChange>
              </w:rPr>
            </w:pPr>
            <w:r w:rsidRPr="00997474">
              <w:rPr>
                <w:sz w:val="20"/>
                <w:rPrChange w:id="30" w:author="Stephen McCann" w:date="2018-07-10T14:41:00Z">
                  <w:rPr>
                    <w:sz w:val="20"/>
                    <w:lang w:val="en-GB"/>
                  </w:rPr>
                </w:rPrChange>
              </w:rPr>
              <w:t>Affiliation</w:t>
            </w:r>
          </w:p>
        </w:tc>
        <w:tc>
          <w:tcPr>
            <w:tcW w:w="2808" w:type="dxa"/>
            <w:vAlign w:val="center"/>
          </w:tcPr>
          <w:p w:rsidR="00CA09B2" w:rsidRPr="00997474" w:rsidRDefault="00CA09B2">
            <w:pPr>
              <w:pStyle w:val="T2"/>
              <w:spacing w:after="0"/>
              <w:ind w:left="0" w:right="0"/>
              <w:jc w:val="left"/>
              <w:rPr>
                <w:sz w:val="20"/>
                <w:rPrChange w:id="31" w:author="Stephen McCann" w:date="2018-07-10T14:41:00Z">
                  <w:rPr>
                    <w:sz w:val="20"/>
                    <w:lang w:val="en-GB"/>
                  </w:rPr>
                </w:rPrChange>
              </w:rPr>
            </w:pPr>
            <w:r w:rsidRPr="00997474">
              <w:rPr>
                <w:sz w:val="20"/>
                <w:rPrChange w:id="32" w:author="Stephen McCann" w:date="2018-07-10T14:41:00Z">
                  <w:rPr>
                    <w:sz w:val="20"/>
                    <w:lang w:val="en-GB"/>
                  </w:rPr>
                </w:rPrChange>
              </w:rPr>
              <w:t>Address</w:t>
            </w:r>
          </w:p>
        </w:tc>
        <w:tc>
          <w:tcPr>
            <w:tcW w:w="1152" w:type="dxa"/>
            <w:vAlign w:val="center"/>
          </w:tcPr>
          <w:p w:rsidR="00CA09B2" w:rsidRPr="00997474" w:rsidRDefault="00CA09B2">
            <w:pPr>
              <w:pStyle w:val="T2"/>
              <w:spacing w:after="0"/>
              <w:ind w:left="0" w:right="0"/>
              <w:jc w:val="left"/>
              <w:rPr>
                <w:sz w:val="20"/>
                <w:rPrChange w:id="33" w:author="Stephen McCann" w:date="2018-07-10T14:41:00Z">
                  <w:rPr>
                    <w:sz w:val="20"/>
                    <w:lang w:val="en-GB"/>
                  </w:rPr>
                </w:rPrChange>
              </w:rPr>
            </w:pPr>
            <w:r w:rsidRPr="00997474">
              <w:rPr>
                <w:sz w:val="20"/>
                <w:rPrChange w:id="34" w:author="Stephen McCann" w:date="2018-07-10T14:41:00Z">
                  <w:rPr>
                    <w:sz w:val="20"/>
                    <w:lang w:val="en-GB"/>
                  </w:rPr>
                </w:rPrChange>
              </w:rPr>
              <w:t>Phone</w:t>
            </w:r>
          </w:p>
        </w:tc>
        <w:tc>
          <w:tcPr>
            <w:tcW w:w="1908" w:type="dxa"/>
            <w:vAlign w:val="center"/>
          </w:tcPr>
          <w:p w:rsidR="00CA09B2" w:rsidRPr="00997474" w:rsidRDefault="00CA09B2">
            <w:pPr>
              <w:pStyle w:val="T2"/>
              <w:spacing w:after="0"/>
              <w:ind w:left="0" w:right="0"/>
              <w:jc w:val="left"/>
              <w:rPr>
                <w:sz w:val="20"/>
                <w:rPrChange w:id="35" w:author="Stephen McCann" w:date="2018-07-10T14:41:00Z">
                  <w:rPr>
                    <w:sz w:val="20"/>
                    <w:lang w:val="en-GB"/>
                  </w:rPr>
                </w:rPrChange>
              </w:rPr>
            </w:pPr>
            <w:r w:rsidRPr="00997474">
              <w:rPr>
                <w:sz w:val="20"/>
                <w:rPrChange w:id="36" w:author="Stephen McCann" w:date="2018-07-10T14:41:00Z">
                  <w:rPr>
                    <w:sz w:val="20"/>
                    <w:lang w:val="en-GB"/>
                  </w:rPr>
                </w:rPrChange>
              </w:rPr>
              <w:t>email</w:t>
            </w:r>
          </w:p>
        </w:tc>
      </w:tr>
      <w:tr w:rsidR="00D475B4" w:rsidRPr="00997474" w:rsidTr="00FD2B43">
        <w:trPr>
          <w:jc w:val="center"/>
        </w:trPr>
        <w:tc>
          <w:tcPr>
            <w:tcW w:w="1908" w:type="dxa"/>
            <w:vAlign w:val="center"/>
          </w:tcPr>
          <w:p w:rsidR="00D475B4" w:rsidRPr="00997474" w:rsidRDefault="004A561C" w:rsidP="00F036D1">
            <w:pPr>
              <w:pStyle w:val="T2"/>
              <w:spacing w:after="0"/>
              <w:ind w:left="0" w:right="0"/>
              <w:jc w:val="left"/>
              <w:rPr>
                <w:b w:val="0"/>
                <w:sz w:val="20"/>
                <w:lang w:eastAsia="zh-CN"/>
                <w:rPrChange w:id="37" w:author="Stephen McCann" w:date="2018-07-10T14:41:00Z">
                  <w:rPr>
                    <w:b w:val="0"/>
                    <w:sz w:val="20"/>
                    <w:lang w:val="en-GB" w:eastAsia="zh-CN"/>
                  </w:rPr>
                </w:rPrChange>
              </w:rPr>
            </w:pPr>
            <w:r w:rsidRPr="00997474">
              <w:rPr>
                <w:b w:val="0"/>
                <w:sz w:val="20"/>
                <w:lang w:eastAsia="zh-CN"/>
                <w:rPrChange w:id="38" w:author="Stephen McCann" w:date="2018-07-10T14:41:00Z">
                  <w:rPr>
                    <w:b w:val="0"/>
                    <w:sz w:val="20"/>
                    <w:lang w:val="en-GB" w:eastAsia="zh-CN"/>
                  </w:rPr>
                </w:rPrChange>
              </w:rPr>
              <w:t>Hitoshi Morioka</w:t>
            </w:r>
          </w:p>
        </w:tc>
        <w:tc>
          <w:tcPr>
            <w:tcW w:w="1800" w:type="dxa"/>
            <w:vAlign w:val="center"/>
          </w:tcPr>
          <w:p w:rsidR="00D475B4" w:rsidRPr="00997474" w:rsidRDefault="004A561C" w:rsidP="00D475B4">
            <w:pPr>
              <w:pStyle w:val="T2"/>
              <w:spacing w:after="0"/>
              <w:ind w:left="0" w:right="0"/>
              <w:rPr>
                <w:b w:val="0"/>
                <w:sz w:val="20"/>
                <w:rPrChange w:id="39" w:author="Stephen McCann" w:date="2018-07-10T14:41:00Z">
                  <w:rPr>
                    <w:b w:val="0"/>
                    <w:sz w:val="20"/>
                    <w:lang w:val="en-GB"/>
                  </w:rPr>
                </w:rPrChange>
              </w:rPr>
            </w:pPr>
            <w:r w:rsidRPr="00997474">
              <w:rPr>
                <w:b w:val="0"/>
                <w:sz w:val="20"/>
                <w:rPrChange w:id="40" w:author="Stephen McCann" w:date="2018-07-10T14:41:00Z">
                  <w:rPr>
                    <w:b w:val="0"/>
                    <w:sz w:val="20"/>
                    <w:lang w:val="en-GB"/>
                  </w:rPr>
                </w:rPrChange>
              </w:rPr>
              <w:t>SRC Software</w:t>
            </w:r>
          </w:p>
        </w:tc>
        <w:tc>
          <w:tcPr>
            <w:tcW w:w="2808" w:type="dxa"/>
            <w:vAlign w:val="center"/>
          </w:tcPr>
          <w:p w:rsidR="00D475B4" w:rsidRPr="00997474" w:rsidRDefault="00FD2B43" w:rsidP="00FD2B43">
            <w:pPr>
              <w:pStyle w:val="T2"/>
              <w:ind w:left="-130" w:right="-113"/>
              <w:rPr>
                <w:b w:val="0"/>
                <w:sz w:val="20"/>
                <w:lang w:eastAsia="zh-CN"/>
                <w:rPrChange w:id="41" w:author="Stephen McCann" w:date="2018-07-10T14:41:00Z">
                  <w:rPr>
                    <w:b w:val="0"/>
                    <w:sz w:val="20"/>
                    <w:lang w:val="en-GB" w:eastAsia="zh-CN"/>
                  </w:rPr>
                </w:rPrChange>
              </w:rPr>
            </w:pPr>
            <w:r w:rsidRPr="00997474">
              <w:rPr>
                <w:b w:val="0"/>
                <w:sz w:val="20"/>
                <w:lang w:eastAsia="zh-CN"/>
                <w:rPrChange w:id="42" w:author="Stephen McCann" w:date="2018-07-10T14:41:00Z">
                  <w:rPr>
                    <w:b w:val="0"/>
                    <w:sz w:val="20"/>
                    <w:lang w:val="en-GB" w:eastAsia="zh-CN"/>
                  </w:rPr>
                </w:rPrChange>
              </w:rPr>
              <w:t>2-14-38 Tenjin, Chuo-</w:t>
            </w:r>
            <w:proofErr w:type="spellStart"/>
            <w:r w:rsidRPr="00997474">
              <w:rPr>
                <w:b w:val="0"/>
                <w:sz w:val="20"/>
                <w:lang w:eastAsia="zh-CN"/>
                <w:rPrChange w:id="43" w:author="Stephen McCann" w:date="2018-07-10T14:41:00Z">
                  <w:rPr>
                    <w:b w:val="0"/>
                    <w:sz w:val="20"/>
                    <w:lang w:val="en-GB" w:eastAsia="zh-CN"/>
                  </w:rPr>
                </w:rPrChange>
              </w:rPr>
              <w:t>ku</w:t>
            </w:r>
            <w:proofErr w:type="spellEnd"/>
            <w:r w:rsidRPr="00997474">
              <w:rPr>
                <w:b w:val="0"/>
                <w:sz w:val="20"/>
                <w:lang w:eastAsia="zh-CN"/>
                <w:rPrChange w:id="44" w:author="Stephen McCann" w:date="2018-07-10T14:41:00Z">
                  <w:rPr>
                    <w:b w:val="0"/>
                    <w:sz w:val="20"/>
                    <w:lang w:val="en-GB" w:eastAsia="zh-CN"/>
                  </w:rPr>
                </w:rPrChange>
              </w:rPr>
              <w:t>, Fukuoka 810-0001 JAPAN</w:t>
            </w:r>
          </w:p>
        </w:tc>
        <w:tc>
          <w:tcPr>
            <w:tcW w:w="1152" w:type="dxa"/>
            <w:vAlign w:val="center"/>
          </w:tcPr>
          <w:p w:rsidR="00D475B4" w:rsidRPr="00997474" w:rsidRDefault="00D475B4" w:rsidP="00D475B4">
            <w:pPr>
              <w:pStyle w:val="T2"/>
              <w:spacing w:after="0"/>
              <w:ind w:left="0" w:right="0"/>
              <w:rPr>
                <w:b w:val="0"/>
                <w:sz w:val="20"/>
                <w:rPrChange w:id="45" w:author="Stephen McCann" w:date="2018-07-10T14:41:00Z">
                  <w:rPr>
                    <w:b w:val="0"/>
                    <w:sz w:val="20"/>
                    <w:lang w:val="en-GB"/>
                  </w:rPr>
                </w:rPrChange>
              </w:rPr>
            </w:pPr>
          </w:p>
        </w:tc>
        <w:tc>
          <w:tcPr>
            <w:tcW w:w="1908" w:type="dxa"/>
            <w:vAlign w:val="center"/>
          </w:tcPr>
          <w:p w:rsidR="00D475B4" w:rsidRPr="00997474" w:rsidRDefault="004A561C" w:rsidP="00D475B4">
            <w:pPr>
              <w:pStyle w:val="T2"/>
              <w:spacing w:after="0"/>
              <w:ind w:left="0" w:right="0"/>
              <w:rPr>
                <w:b w:val="0"/>
                <w:sz w:val="20"/>
                <w:rPrChange w:id="46" w:author="Stephen McCann" w:date="2018-07-10T14:41:00Z">
                  <w:rPr>
                    <w:b w:val="0"/>
                    <w:sz w:val="20"/>
                    <w:lang w:val="en-GB"/>
                  </w:rPr>
                </w:rPrChange>
              </w:rPr>
            </w:pPr>
            <w:r w:rsidRPr="00997474">
              <w:rPr>
                <w:b w:val="0"/>
                <w:sz w:val="16"/>
                <w:rPrChange w:id="47" w:author="Stephen McCann" w:date="2018-07-10T14:41:00Z">
                  <w:rPr>
                    <w:b w:val="0"/>
                    <w:sz w:val="16"/>
                    <w:lang w:val="en-GB"/>
                  </w:rPr>
                </w:rPrChange>
              </w:rPr>
              <w:t>hmorioka@src-soft.com</w:t>
            </w:r>
          </w:p>
        </w:tc>
      </w:tr>
      <w:tr w:rsidR="00187F22" w:rsidRPr="00997474" w:rsidTr="00FD2B43">
        <w:trPr>
          <w:jc w:val="center"/>
        </w:trPr>
        <w:tc>
          <w:tcPr>
            <w:tcW w:w="1908" w:type="dxa"/>
            <w:vAlign w:val="center"/>
          </w:tcPr>
          <w:p w:rsidR="00187F22" w:rsidRPr="00997474" w:rsidRDefault="00187F22" w:rsidP="00F036D1">
            <w:pPr>
              <w:pStyle w:val="T2"/>
              <w:spacing w:after="0"/>
              <w:ind w:left="0" w:right="0"/>
              <w:jc w:val="left"/>
              <w:rPr>
                <w:b w:val="0"/>
                <w:sz w:val="20"/>
                <w:lang w:eastAsia="zh-CN"/>
              </w:rPr>
            </w:pPr>
            <w:proofErr w:type="spellStart"/>
            <w:r w:rsidRPr="00997474">
              <w:rPr>
                <w:b w:val="0"/>
                <w:sz w:val="20"/>
                <w:lang w:eastAsia="zh-CN"/>
              </w:rPr>
              <w:t>Bahar</w:t>
            </w:r>
            <w:proofErr w:type="spellEnd"/>
            <w:r w:rsidRPr="00997474">
              <w:rPr>
                <w:b w:val="0"/>
                <w:sz w:val="20"/>
                <w:lang w:eastAsia="zh-CN"/>
              </w:rPr>
              <w:t xml:space="preserve"> </w:t>
            </w:r>
            <w:proofErr w:type="spellStart"/>
            <w:r w:rsidRPr="00997474">
              <w:rPr>
                <w:b w:val="0"/>
                <w:sz w:val="20"/>
                <w:lang w:eastAsia="zh-CN"/>
              </w:rPr>
              <w:t>Sadeghi</w:t>
            </w:r>
            <w:proofErr w:type="spellEnd"/>
          </w:p>
        </w:tc>
        <w:tc>
          <w:tcPr>
            <w:tcW w:w="1800" w:type="dxa"/>
            <w:vAlign w:val="center"/>
          </w:tcPr>
          <w:p w:rsidR="00187F22" w:rsidRPr="00997474" w:rsidRDefault="00187F22" w:rsidP="00D475B4">
            <w:pPr>
              <w:pStyle w:val="T2"/>
              <w:spacing w:after="0"/>
              <w:ind w:left="0" w:right="0"/>
              <w:rPr>
                <w:b w:val="0"/>
                <w:sz w:val="20"/>
              </w:rPr>
            </w:pPr>
            <w:r w:rsidRPr="00997474">
              <w:rPr>
                <w:b w:val="0"/>
                <w:sz w:val="20"/>
              </w:rPr>
              <w:t>Intel</w:t>
            </w:r>
          </w:p>
        </w:tc>
        <w:tc>
          <w:tcPr>
            <w:tcW w:w="2808" w:type="dxa"/>
            <w:vAlign w:val="center"/>
          </w:tcPr>
          <w:p w:rsidR="00187F22" w:rsidRPr="00997474" w:rsidRDefault="00187F22" w:rsidP="00FD2B43">
            <w:pPr>
              <w:pStyle w:val="T2"/>
              <w:ind w:left="-130" w:right="-113"/>
              <w:rPr>
                <w:b w:val="0"/>
                <w:sz w:val="20"/>
                <w:lang w:eastAsia="zh-CN"/>
              </w:rPr>
            </w:pPr>
          </w:p>
        </w:tc>
        <w:tc>
          <w:tcPr>
            <w:tcW w:w="1152" w:type="dxa"/>
            <w:vAlign w:val="center"/>
          </w:tcPr>
          <w:p w:rsidR="00187F22" w:rsidRPr="00997474" w:rsidRDefault="00187F22" w:rsidP="00D475B4">
            <w:pPr>
              <w:pStyle w:val="T2"/>
              <w:spacing w:after="0"/>
              <w:ind w:left="0" w:right="0"/>
              <w:rPr>
                <w:b w:val="0"/>
                <w:sz w:val="20"/>
              </w:rPr>
            </w:pPr>
          </w:p>
        </w:tc>
        <w:tc>
          <w:tcPr>
            <w:tcW w:w="1908" w:type="dxa"/>
            <w:vAlign w:val="center"/>
          </w:tcPr>
          <w:p w:rsidR="00187F22" w:rsidRPr="00997474" w:rsidRDefault="00187F22" w:rsidP="00D475B4">
            <w:pPr>
              <w:pStyle w:val="T2"/>
              <w:spacing w:after="0"/>
              <w:ind w:left="0" w:right="0"/>
              <w:rPr>
                <w:b w:val="0"/>
                <w:sz w:val="16"/>
              </w:rPr>
            </w:pPr>
            <w:r w:rsidRPr="00997474">
              <w:rPr>
                <w:b w:val="0"/>
                <w:sz w:val="16"/>
              </w:rPr>
              <w:t>bahareh.sadeghi@intel.com</w:t>
            </w:r>
          </w:p>
        </w:tc>
      </w:tr>
      <w:tr w:rsidR="00187F22" w:rsidRPr="00997474" w:rsidTr="00FD2B43">
        <w:trPr>
          <w:jc w:val="center"/>
        </w:trPr>
        <w:tc>
          <w:tcPr>
            <w:tcW w:w="1908" w:type="dxa"/>
            <w:vAlign w:val="center"/>
          </w:tcPr>
          <w:p w:rsidR="00187F22" w:rsidRPr="00997474" w:rsidRDefault="00187F22" w:rsidP="00F036D1">
            <w:pPr>
              <w:pStyle w:val="T2"/>
              <w:spacing w:after="0"/>
              <w:ind w:left="0" w:right="0"/>
              <w:jc w:val="left"/>
              <w:rPr>
                <w:b w:val="0"/>
                <w:sz w:val="20"/>
                <w:lang w:eastAsia="zh-CN"/>
              </w:rPr>
            </w:pPr>
            <w:proofErr w:type="spellStart"/>
            <w:r w:rsidRPr="00997474">
              <w:rPr>
                <w:b w:val="0"/>
                <w:sz w:val="20"/>
                <w:lang w:eastAsia="zh-CN"/>
              </w:rPr>
              <w:t>Xiaofei</w:t>
            </w:r>
            <w:proofErr w:type="spellEnd"/>
            <w:r w:rsidRPr="00997474">
              <w:rPr>
                <w:b w:val="0"/>
                <w:sz w:val="20"/>
                <w:lang w:eastAsia="zh-CN"/>
              </w:rPr>
              <w:t xml:space="preserve"> Wang</w:t>
            </w:r>
          </w:p>
        </w:tc>
        <w:tc>
          <w:tcPr>
            <w:tcW w:w="1800" w:type="dxa"/>
            <w:vAlign w:val="center"/>
          </w:tcPr>
          <w:p w:rsidR="00187F22" w:rsidRPr="00997474" w:rsidRDefault="00187F22" w:rsidP="00D475B4">
            <w:pPr>
              <w:pStyle w:val="T2"/>
              <w:spacing w:after="0"/>
              <w:ind w:left="0" w:right="0"/>
              <w:rPr>
                <w:b w:val="0"/>
                <w:sz w:val="20"/>
              </w:rPr>
            </w:pPr>
            <w:proofErr w:type="spellStart"/>
            <w:r w:rsidRPr="00997474">
              <w:rPr>
                <w:b w:val="0"/>
                <w:sz w:val="20"/>
              </w:rPr>
              <w:t>InterDigital</w:t>
            </w:r>
            <w:proofErr w:type="spellEnd"/>
          </w:p>
        </w:tc>
        <w:tc>
          <w:tcPr>
            <w:tcW w:w="2808" w:type="dxa"/>
            <w:vAlign w:val="center"/>
          </w:tcPr>
          <w:p w:rsidR="00187F22" w:rsidRPr="00997474" w:rsidRDefault="00187F22" w:rsidP="00FD2B43">
            <w:pPr>
              <w:pStyle w:val="T2"/>
              <w:ind w:left="-130" w:right="-113"/>
              <w:rPr>
                <w:b w:val="0"/>
                <w:sz w:val="20"/>
                <w:lang w:eastAsia="zh-CN"/>
              </w:rPr>
            </w:pPr>
          </w:p>
        </w:tc>
        <w:tc>
          <w:tcPr>
            <w:tcW w:w="1152" w:type="dxa"/>
            <w:vAlign w:val="center"/>
          </w:tcPr>
          <w:p w:rsidR="00187F22" w:rsidRPr="00997474" w:rsidRDefault="00187F22" w:rsidP="00D475B4">
            <w:pPr>
              <w:pStyle w:val="T2"/>
              <w:spacing w:after="0"/>
              <w:ind w:left="0" w:right="0"/>
              <w:rPr>
                <w:b w:val="0"/>
                <w:sz w:val="20"/>
              </w:rPr>
            </w:pPr>
          </w:p>
        </w:tc>
        <w:tc>
          <w:tcPr>
            <w:tcW w:w="1908" w:type="dxa"/>
            <w:vAlign w:val="center"/>
          </w:tcPr>
          <w:p w:rsidR="00187F22" w:rsidRPr="00997474" w:rsidRDefault="00187F22" w:rsidP="00D475B4">
            <w:pPr>
              <w:pStyle w:val="T2"/>
              <w:spacing w:after="0"/>
              <w:ind w:left="0" w:right="0"/>
              <w:rPr>
                <w:b w:val="0"/>
                <w:sz w:val="16"/>
              </w:rPr>
            </w:pPr>
            <w:r w:rsidRPr="00997474">
              <w:rPr>
                <w:b w:val="0"/>
                <w:sz w:val="16"/>
              </w:rPr>
              <w:t>Xiaofei.Wang@InterDigital.com</w:t>
            </w:r>
          </w:p>
        </w:tc>
      </w:tr>
      <w:tr w:rsidR="00187F22" w:rsidRPr="00997474" w:rsidTr="00FD2B43">
        <w:trPr>
          <w:jc w:val="center"/>
        </w:trPr>
        <w:tc>
          <w:tcPr>
            <w:tcW w:w="1908" w:type="dxa"/>
            <w:vAlign w:val="center"/>
          </w:tcPr>
          <w:p w:rsidR="00187F22" w:rsidRPr="00997474" w:rsidRDefault="00187F22" w:rsidP="00F036D1">
            <w:pPr>
              <w:pStyle w:val="T2"/>
              <w:spacing w:after="0"/>
              <w:ind w:left="0" w:right="0"/>
              <w:jc w:val="left"/>
              <w:rPr>
                <w:b w:val="0"/>
                <w:sz w:val="20"/>
                <w:lang w:eastAsia="zh-CN"/>
              </w:rPr>
            </w:pPr>
            <w:r w:rsidRPr="00997474">
              <w:rPr>
                <w:b w:val="0"/>
                <w:sz w:val="20"/>
                <w:lang w:eastAsia="zh-CN"/>
              </w:rPr>
              <w:t>Yasuhiko Inoue</w:t>
            </w:r>
          </w:p>
        </w:tc>
        <w:tc>
          <w:tcPr>
            <w:tcW w:w="1800" w:type="dxa"/>
            <w:vAlign w:val="center"/>
          </w:tcPr>
          <w:p w:rsidR="00187F22" w:rsidRPr="00997474" w:rsidRDefault="00187F22" w:rsidP="00D475B4">
            <w:pPr>
              <w:pStyle w:val="T2"/>
              <w:spacing w:after="0"/>
              <w:ind w:left="0" w:right="0"/>
              <w:rPr>
                <w:b w:val="0"/>
                <w:sz w:val="20"/>
              </w:rPr>
            </w:pPr>
            <w:r w:rsidRPr="00997474">
              <w:rPr>
                <w:b w:val="0"/>
                <w:sz w:val="20"/>
              </w:rPr>
              <w:t>NTT</w:t>
            </w:r>
          </w:p>
        </w:tc>
        <w:tc>
          <w:tcPr>
            <w:tcW w:w="2808" w:type="dxa"/>
            <w:vAlign w:val="center"/>
          </w:tcPr>
          <w:p w:rsidR="00187F22" w:rsidRPr="00997474" w:rsidRDefault="00187F22" w:rsidP="00FD2B43">
            <w:pPr>
              <w:pStyle w:val="T2"/>
              <w:ind w:left="-130" w:right="-113"/>
              <w:rPr>
                <w:b w:val="0"/>
                <w:sz w:val="20"/>
                <w:lang w:eastAsia="zh-CN"/>
              </w:rPr>
            </w:pPr>
          </w:p>
        </w:tc>
        <w:tc>
          <w:tcPr>
            <w:tcW w:w="1152" w:type="dxa"/>
            <w:vAlign w:val="center"/>
          </w:tcPr>
          <w:p w:rsidR="00187F22" w:rsidRPr="00997474" w:rsidRDefault="00187F22" w:rsidP="00D475B4">
            <w:pPr>
              <w:pStyle w:val="T2"/>
              <w:spacing w:after="0"/>
              <w:ind w:left="0" w:right="0"/>
              <w:rPr>
                <w:b w:val="0"/>
                <w:sz w:val="20"/>
              </w:rPr>
            </w:pPr>
          </w:p>
        </w:tc>
        <w:tc>
          <w:tcPr>
            <w:tcW w:w="1908" w:type="dxa"/>
            <w:vAlign w:val="center"/>
          </w:tcPr>
          <w:p w:rsidR="00187F22" w:rsidRPr="00997474" w:rsidRDefault="00187F22" w:rsidP="00D475B4">
            <w:pPr>
              <w:pStyle w:val="T2"/>
              <w:spacing w:after="0"/>
              <w:ind w:left="0" w:right="0"/>
              <w:rPr>
                <w:b w:val="0"/>
                <w:sz w:val="16"/>
              </w:rPr>
            </w:pPr>
            <w:r w:rsidRPr="00997474">
              <w:rPr>
                <w:b w:val="0"/>
                <w:sz w:val="16"/>
              </w:rPr>
              <w:t>inoue.yasuhiko@lab.ntt.co.jp</w:t>
            </w:r>
          </w:p>
        </w:tc>
      </w:tr>
      <w:tr w:rsidR="00FD2B43" w:rsidRPr="00997474" w:rsidTr="00FD2B43">
        <w:trPr>
          <w:jc w:val="center"/>
        </w:trPr>
        <w:tc>
          <w:tcPr>
            <w:tcW w:w="1908" w:type="dxa"/>
            <w:vAlign w:val="center"/>
          </w:tcPr>
          <w:p w:rsidR="00FD2B43" w:rsidRPr="00997474" w:rsidRDefault="00FD2B43" w:rsidP="00F036D1">
            <w:pPr>
              <w:pStyle w:val="T2"/>
              <w:spacing w:after="0"/>
              <w:ind w:left="0" w:right="0"/>
              <w:jc w:val="left"/>
              <w:rPr>
                <w:b w:val="0"/>
                <w:sz w:val="20"/>
                <w:lang w:eastAsia="zh-CN"/>
              </w:rPr>
            </w:pPr>
            <w:r w:rsidRPr="00997474">
              <w:rPr>
                <w:b w:val="0"/>
                <w:sz w:val="20"/>
                <w:lang w:eastAsia="zh-CN"/>
              </w:rPr>
              <w:t xml:space="preserve">Marc </w:t>
            </w:r>
            <w:proofErr w:type="spellStart"/>
            <w:r w:rsidRPr="00997474">
              <w:rPr>
                <w:b w:val="0"/>
                <w:sz w:val="20"/>
                <w:lang w:eastAsia="zh-CN"/>
              </w:rPr>
              <w:t>Emmelmann</w:t>
            </w:r>
            <w:proofErr w:type="spellEnd"/>
          </w:p>
        </w:tc>
        <w:tc>
          <w:tcPr>
            <w:tcW w:w="1800" w:type="dxa"/>
            <w:vAlign w:val="center"/>
          </w:tcPr>
          <w:p w:rsidR="00FD2B43" w:rsidRPr="00997474" w:rsidRDefault="00FD2B43" w:rsidP="00D475B4">
            <w:pPr>
              <w:pStyle w:val="T2"/>
              <w:spacing w:after="0"/>
              <w:ind w:left="0" w:right="0"/>
              <w:rPr>
                <w:b w:val="0"/>
                <w:sz w:val="20"/>
              </w:rPr>
            </w:pPr>
            <w:proofErr w:type="spellStart"/>
            <w:r w:rsidRPr="00997474">
              <w:rPr>
                <w:b w:val="0"/>
                <w:sz w:val="20"/>
              </w:rPr>
              <w:t>Koden</w:t>
            </w:r>
            <w:proofErr w:type="spellEnd"/>
            <w:r w:rsidRPr="00997474">
              <w:rPr>
                <w:b w:val="0"/>
                <w:sz w:val="20"/>
              </w:rPr>
              <w:t xml:space="preserve"> TI</w:t>
            </w:r>
          </w:p>
        </w:tc>
        <w:tc>
          <w:tcPr>
            <w:tcW w:w="2808" w:type="dxa"/>
            <w:vAlign w:val="center"/>
          </w:tcPr>
          <w:p w:rsidR="00FD2B43" w:rsidRPr="00997474" w:rsidRDefault="00C6117D" w:rsidP="00FD2B43">
            <w:pPr>
              <w:pStyle w:val="T2"/>
              <w:ind w:left="-130" w:right="-113"/>
              <w:rPr>
                <w:b w:val="0"/>
                <w:sz w:val="20"/>
                <w:lang w:eastAsia="zh-CN"/>
              </w:rPr>
            </w:pPr>
            <w:r w:rsidRPr="00997474">
              <w:rPr>
                <w:b w:val="0"/>
                <w:sz w:val="20"/>
                <w:lang w:eastAsia="zh-CN"/>
              </w:rPr>
              <w:t>Berlin, Germany</w:t>
            </w:r>
          </w:p>
        </w:tc>
        <w:tc>
          <w:tcPr>
            <w:tcW w:w="1152" w:type="dxa"/>
            <w:vAlign w:val="center"/>
          </w:tcPr>
          <w:p w:rsidR="00FD2B43" w:rsidRPr="00997474" w:rsidRDefault="00FD2B43" w:rsidP="00D475B4">
            <w:pPr>
              <w:pStyle w:val="T2"/>
              <w:spacing w:after="0"/>
              <w:ind w:left="0" w:right="0"/>
              <w:rPr>
                <w:b w:val="0"/>
                <w:sz w:val="20"/>
              </w:rPr>
            </w:pPr>
          </w:p>
        </w:tc>
        <w:tc>
          <w:tcPr>
            <w:tcW w:w="1908" w:type="dxa"/>
            <w:vAlign w:val="center"/>
          </w:tcPr>
          <w:p w:rsidR="00FD2B43" w:rsidRPr="00997474" w:rsidRDefault="000B1896" w:rsidP="00D475B4">
            <w:pPr>
              <w:pStyle w:val="T2"/>
              <w:spacing w:after="0"/>
              <w:ind w:left="0" w:right="0"/>
              <w:rPr>
                <w:b w:val="0"/>
                <w:sz w:val="16"/>
              </w:rPr>
            </w:pPr>
            <w:r w:rsidRPr="00997474">
              <w:rPr>
                <w:rPrChange w:id="48" w:author="Stephen McCann" w:date="2018-07-10T14:41:00Z">
                  <w:rPr/>
                </w:rPrChange>
              </w:rPr>
              <w:fldChar w:fldCharType="begin"/>
            </w:r>
            <w:r w:rsidRPr="00997474">
              <w:instrText xml:space="preserve"> HYPERLINK "mailto:emmelmann@ieee.org" </w:instrText>
            </w:r>
            <w:r w:rsidRPr="00997474">
              <w:rPr>
                <w:rPrChange w:id="49" w:author="Stephen McCann" w:date="2018-07-10T14:41:00Z">
                  <w:rPr>
                    <w:rStyle w:val="Hyperlink"/>
                    <w:b w:val="0"/>
                    <w:sz w:val="16"/>
                  </w:rPr>
                </w:rPrChange>
              </w:rPr>
              <w:fldChar w:fldCharType="separate"/>
            </w:r>
            <w:r w:rsidR="00C6117D" w:rsidRPr="00997474">
              <w:rPr>
                <w:rStyle w:val="Hyperlink"/>
                <w:b w:val="0"/>
                <w:sz w:val="16"/>
              </w:rPr>
              <w:t>emmelmann@ieee.org</w:t>
            </w:r>
            <w:r w:rsidRPr="00997474">
              <w:rPr>
                <w:rStyle w:val="Hyperlink"/>
                <w:b w:val="0"/>
                <w:sz w:val="16"/>
                <w:rPrChange w:id="50" w:author="Stephen McCann" w:date="2018-07-10T14:41:00Z">
                  <w:rPr>
                    <w:rStyle w:val="Hyperlink"/>
                    <w:b w:val="0"/>
                    <w:sz w:val="16"/>
                  </w:rPr>
                </w:rPrChange>
              </w:rPr>
              <w:fldChar w:fldCharType="end"/>
            </w:r>
          </w:p>
        </w:tc>
      </w:tr>
      <w:tr w:rsidR="00FB3656" w:rsidRPr="00997474" w:rsidTr="00FD2B43">
        <w:trPr>
          <w:jc w:val="center"/>
        </w:trPr>
        <w:tc>
          <w:tcPr>
            <w:tcW w:w="1908" w:type="dxa"/>
            <w:vAlign w:val="center"/>
          </w:tcPr>
          <w:p w:rsidR="00FB3656" w:rsidRPr="00997474" w:rsidRDefault="00FB3656" w:rsidP="00FB3656">
            <w:pPr>
              <w:pStyle w:val="T2"/>
              <w:spacing w:after="0"/>
              <w:ind w:left="0" w:right="0"/>
              <w:jc w:val="left"/>
              <w:rPr>
                <w:b w:val="0"/>
                <w:sz w:val="20"/>
                <w:lang w:eastAsia="zh-CN"/>
              </w:rPr>
            </w:pPr>
            <w:r w:rsidRPr="00997474">
              <w:rPr>
                <w:b w:val="0"/>
                <w:sz w:val="20"/>
                <w:lang w:eastAsia="zh-CN"/>
              </w:rPr>
              <w:t>Stephen McCann</w:t>
            </w:r>
          </w:p>
        </w:tc>
        <w:tc>
          <w:tcPr>
            <w:tcW w:w="1800" w:type="dxa"/>
            <w:vAlign w:val="center"/>
          </w:tcPr>
          <w:p w:rsidR="00FB3656" w:rsidRPr="00997474" w:rsidRDefault="00FB3656" w:rsidP="00FB3656">
            <w:pPr>
              <w:pStyle w:val="T2"/>
              <w:spacing w:after="0"/>
              <w:ind w:left="0" w:right="0"/>
              <w:rPr>
                <w:b w:val="0"/>
                <w:sz w:val="20"/>
              </w:rPr>
            </w:pPr>
            <w:r w:rsidRPr="00997474">
              <w:rPr>
                <w:b w:val="0"/>
                <w:sz w:val="20"/>
                <w:lang w:eastAsia="zh-CN"/>
              </w:rPr>
              <w:t>BlackBerry</w:t>
            </w:r>
          </w:p>
        </w:tc>
        <w:tc>
          <w:tcPr>
            <w:tcW w:w="2808" w:type="dxa"/>
            <w:vAlign w:val="center"/>
          </w:tcPr>
          <w:p w:rsidR="00FB3656" w:rsidRPr="00997474" w:rsidRDefault="00FB3656" w:rsidP="00FB3656">
            <w:pPr>
              <w:pStyle w:val="T2"/>
              <w:ind w:left="-130" w:right="-113"/>
              <w:rPr>
                <w:b w:val="0"/>
                <w:sz w:val="20"/>
                <w:lang w:eastAsia="zh-CN"/>
              </w:rPr>
            </w:pPr>
            <w:r w:rsidRPr="00997474">
              <w:rPr>
                <w:b w:val="0"/>
                <w:sz w:val="20"/>
              </w:rPr>
              <w:t>The Pearce Building, West Street, Maidenhead, SL6 1RL, UK</w:t>
            </w:r>
          </w:p>
        </w:tc>
        <w:tc>
          <w:tcPr>
            <w:tcW w:w="1152" w:type="dxa"/>
            <w:vAlign w:val="center"/>
          </w:tcPr>
          <w:p w:rsidR="00FB3656" w:rsidRPr="00997474" w:rsidRDefault="00FB3656" w:rsidP="00FB3656">
            <w:pPr>
              <w:pStyle w:val="T2"/>
              <w:spacing w:after="0"/>
              <w:ind w:left="0" w:right="0"/>
              <w:rPr>
                <w:b w:val="0"/>
                <w:sz w:val="20"/>
              </w:rPr>
            </w:pPr>
          </w:p>
        </w:tc>
        <w:tc>
          <w:tcPr>
            <w:tcW w:w="1908" w:type="dxa"/>
            <w:vAlign w:val="center"/>
          </w:tcPr>
          <w:p w:rsidR="00FB3656" w:rsidRPr="00997474" w:rsidRDefault="000B1896" w:rsidP="00FB3656">
            <w:pPr>
              <w:pStyle w:val="T2"/>
              <w:spacing w:after="0"/>
              <w:ind w:left="0" w:right="0"/>
              <w:rPr>
                <w:b w:val="0"/>
                <w:sz w:val="16"/>
                <w:szCs w:val="16"/>
              </w:rPr>
            </w:pPr>
            <w:r w:rsidRPr="00997474">
              <w:rPr>
                <w:rPrChange w:id="51" w:author="Stephen McCann" w:date="2018-07-10T14:41:00Z">
                  <w:rPr/>
                </w:rPrChange>
              </w:rPr>
              <w:fldChar w:fldCharType="begin"/>
            </w:r>
            <w:r w:rsidRPr="00997474">
              <w:instrText xml:space="preserve"> HYPERLINK "mailto:smccann@blackberry.com" </w:instrText>
            </w:r>
            <w:r w:rsidRPr="00997474">
              <w:rPr>
                <w:rPrChange w:id="52" w:author="Stephen McCann" w:date="2018-07-10T14:41:00Z">
                  <w:rPr>
                    <w:rStyle w:val="Hyperlink"/>
                    <w:b w:val="0"/>
                    <w:sz w:val="16"/>
                    <w:szCs w:val="16"/>
                  </w:rPr>
                </w:rPrChange>
              </w:rPr>
              <w:fldChar w:fldCharType="separate"/>
            </w:r>
            <w:r w:rsidR="00FB3656" w:rsidRPr="00997474">
              <w:rPr>
                <w:rStyle w:val="Hyperlink"/>
                <w:b w:val="0"/>
                <w:sz w:val="16"/>
                <w:szCs w:val="16"/>
              </w:rPr>
              <w:t>smccann@blackberry.com</w:t>
            </w:r>
            <w:r w:rsidRPr="00997474">
              <w:rPr>
                <w:rStyle w:val="Hyperlink"/>
                <w:b w:val="0"/>
                <w:sz w:val="16"/>
                <w:szCs w:val="16"/>
                <w:rPrChange w:id="53" w:author="Stephen McCann" w:date="2018-07-10T14:41:00Z">
                  <w:rPr>
                    <w:rStyle w:val="Hyperlink"/>
                    <w:b w:val="0"/>
                    <w:sz w:val="16"/>
                    <w:szCs w:val="16"/>
                  </w:rPr>
                </w:rPrChange>
              </w:rPr>
              <w:fldChar w:fldCharType="end"/>
            </w:r>
            <w:r w:rsidR="00FB3656" w:rsidRPr="00997474">
              <w:rPr>
                <w:b w:val="0"/>
                <w:sz w:val="16"/>
                <w:szCs w:val="16"/>
              </w:rPr>
              <w:t xml:space="preserve"> </w:t>
            </w:r>
          </w:p>
        </w:tc>
      </w:tr>
      <w:tr w:rsidR="00FB3656" w:rsidRPr="00997474" w:rsidTr="00FD2B43">
        <w:trPr>
          <w:jc w:val="center"/>
        </w:trPr>
        <w:tc>
          <w:tcPr>
            <w:tcW w:w="1908" w:type="dxa"/>
            <w:vAlign w:val="center"/>
          </w:tcPr>
          <w:p w:rsidR="00FB3656" w:rsidRPr="00997474" w:rsidRDefault="00FB3656" w:rsidP="00FB3656">
            <w:pPr>
              <w:pStyle w:val="T2"/>
              <w:spacing w:after="0"/>
              <w:ind w:left="0" w:right="0"/>
              <w:jc w:val="left"/>
              <w:rPr>
                <w:b w:val="0"/>
                <w:sz w:val="20"/>
                <w:lang w:eastAsia="zh-CN"/>
              </w:rPr>
            </w:pPr>
            <w:r w:rsidRPr="00997474">
              <w:rPr>
                <w:b w:val="0"/>
                <w:sz w:val="20"/>
                <w:lang w:eastAsia="zh-CN"/>
              </w:rPr>
              <w:t>Hiroshi Mano</w:t>
            </w:r>
          </w:p>
        </w:tc>
        <w:tc>
          <w:tcPr>
            <w:tcW w:w="1800" w:type="dxa"/>
            <w:vAlign w:val="center"/>
          </w:tcPr>
          <w:p w:rsidR="00FB3656" w:rsidRPr="00997474" w:rsidRDefault="00FB3656" w:rsidP="00FB3656">
            <w:pPr>
              <w:pStyle w:val="T2"/>
              <w:spacing w:after="0"/>
              <w:ind w:left="0" w:right="0"/>
              <w:rPr>
                <w:b w:val="0"/>
                <w:sz w:val="20"/>
              </w:rPr>
            </w:pPr>
            <w:proofErr w:type="spellStart"/>
            <w:r w:rsidRPr="00997474">
              <w:rPr>
                <w:b w:val="0"/>
                <w:sz w:val="20"/>
              </w:rPr>
              <w:t>Koden</w:t>
            </w:r>
            <w:proofErr w:type="spellEnd"/>
            <w:r w:rsidRPr="00997474">
              <w:rPr>
                <w:b w:val="0"/>
                <w:sz w:val="20"/>
              </w:rPr>
              <w:t xml:space="preserve"> TI</w:t>
            </w:r>
          </w:p>
        </w:tc>
        <w:tc>
          <w:tcPr>
            <w:tcW w:w="2808" w:type="dxa"/>
            <w:vAlign w:val="center"/>
          </w:tcPr>
          <w:p w:rsidR="00FB3656" w:rsidRPr="00997474" w:rsidRDefault="00FB3656" w:rsidP="00FB3656">
            <w:pPr>
              <w:pStyle w:val="T2"/>
              <w:ind w:left="-130" w:right="-113"/>
              <w:rPr>
                <w:b w:val="0"/>
                <w:sz w:val="20"/>
                <w:lang w:eastAsia="zh-CN"/>
              </w:rPr>
            </w:pPr>
            <w:r w:rsidRPr="00997474">
              <w:rPr>
                <w:b w:val="0"/>
                <w:sz w:val="20"/>
                <w:lang w:eastAsia="zh-CN"/>
              </w:rPr>
              <w:t>Tokyo, Japan</w:t>
            </w:r>
          </w:p>
        </w:tc>
        <w:tc>
          <w:tcPr>
            <w:tcW w:w="1152" w:type="dxa"/>
            <w:vAlign w:val="center"/>
          </w:tcPr>
          <w:p w:rsidR="00FB3656" w:rsidRPr="00997474" w:rsidRDefault="00FB3656" w:rsidP="00FB3656">
            <w:pPr>
              <w:pStyle w:val="T2"/>
              <w:spacing w:after="0"/>
              <w:ind w:left="0" w:right="0"/>
              <w:rPr>
                <w:b w:val="0"/>
                <w:sz w:val="20"/>
              </w:rPr>
            </w:pPr>
          </w:p>
        </w:tc>
        <w:tc>
          <w:tcPr>
            <w:tcW w:w="1908" w:type="dxa"/>
            <w:vAlign w:val="center"/>
          </w:tcPr>
          <w:p w:rsidR="00FB3656" w:rsidRPr="00997474" w:rsidRDefault="00FB3656" w:rsidP="00FB3656">
            <w:pPr>
              <w:pStyle w:val="T2"/>
              <w:spacing w:after="0"/>
              <w:ind w:left="0" w:right="0"/>
              <w:rPr>
                <w:b w:val="0"/>
                <w:sz w:val="16"/>
              </w:rPr>
            </w:pPr>
            <w:r w:rsidRPr="00997474">
              <w:rPr>
                <w:b w:val="0"/>
                <w:sz w:val="16"/>
              </w:rPr>
              <w:t>mano@koden-ti.com</w:t>
            </w:r>
          </w:p>
        </w:tc>
      </w:tr>
    </w:tbl>
    <w:p w:rsidR="00CA09B2" w:rsidRPr="00997474" w:rsidRDefault="00BD4AF1">
      <w:pPr>
        <w:pStyle w:val="T1"/>
        <w:spacing w:after="120"/>
        <w:rPr>
          <w:sz w:val="22"/>
        </w:rPr>
      </w:pPr>
      <w:r>
        <w:rPr>
          <w:rPrChange w:id="54" w:author="Stephen McCann" w:date="2018-07-10T14:41:00Z">
            <w:rPr/>
          </w:rPrChange>
        </w:rPr>
        <w:pict w14:anchorId="6D71CAFD">
          <v:shapetype id="_x0000_t202" coordsize="21600,21600" o:spt="202" path="m,l,21600r21600,l21600,xe">
            <v:stroke joinstyle="miter"/>
            <v:path gradientshapeok="t" o:connecttype="rect"/>
          </v:shapetype>
          <v:shape id="Text Box 3" o:spid="_x0000_s1026" type="#_x0000_t202" style="position:absolute;left:0;text-align:left;margin-left:-5.25pt;margin-top:16.35pt;width:501.75pt;height:150.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" o:allowincell="f" stroked="f">
            <o:lock v:ext="edit" aspectratio="t" verticies="t" text="t" shapetype="t"/>
            <v:textbox>
              <w:txbxContent>
                <w:p w:rsidR="00DD2978" w:rsidRDefault="00DD2978"/>
              </w:txbxContent>
            </v:textbox>
          </v:shape>
        </w:pict>
      </w:r>
    </w:p>
    <w:p w:rsidR="002C36F6" w:rsidRPr="00997474" w:rsidRDefault="00CA09B2" w:rsidP="0079753E">
      <w:pPr>
        <w:pStyle w:val="Heading1"/>
      </w:pPr>
      <w:r w:rsidRPr="00997474">
        <w:br w:type="page"/>
      </w:r>
    </w:p>
    <w:p w:rsidR="00C71A6F" w:rsidRPr="002A5960" w:rsidRDefault="00E02066" w:rsidP="00C71A6F">
      <w:pPr>
        <w:pStyle w:val="Heading1"/>
        <w:keepLines w:val="0"/>
        <w:numPr>
          <w:ilvl w:val="0"/>
          <w:numId w:val="2"/>
        </w:numPr>
        <w:tabs>
          <w:tab w:val="num" w:pos="0"/>
          <w:tab w:val="left" w:pos="720"/>
        </w:tabs>
        <w:suppressAutoHyphens/>
        <w:spacing w:before="245" w:after="115"/>
        <w:ind w:left="0" w:firstLine="0"/>
      </w:pPr>
      <w:bookmarkStart w:id="55" w:name="_Toc209465391"/>
      <w:r w:rsidRPr="00997474">
        <w:lastRenderedPageBreak/>
        <w:t xml:space="preserve">1. </w:t>
      </w:r>
      <w:r w:rsidR="00C71A6F" w:rsidRPr="002A5960">
        <w:t>IEEE 802 criteria for standards development (CSD</w:t>
      </w:r>
      <w:bookmarkStart w:id="56" w:name="_GoBack"/>
      <w:bookmarkEnd w:id="56"/>
      <w:r w:rsidR="00C71A6F" w:rsidRPr="002A5960">
        <w:t>)</w:t>
      </w:r>
    </w:p>
    <w:p w:rsidR="00C71A6F" w:rsidRPr="002A5960" w:rsidRDefault="00C71A6F" w:rsidP="00C71A6F">
      <w:pPr>
        <w:pStyle w:val="BodyText"/>
      </w:pPr>
      <w:r w:rsidRPr="002A5960">
        <w:t xml:space="preserve">The CSD documents an agreement between the WG and the Sponsor that provides a description of the project and the Sponsor's requirements more detailed than required in the PAR.  The CSD consists of the project process requirements, </w:t>
      </w:r>
      <w:r w:rsidR="009C0D92" w:rsidRPr="002A5960">
        <w:rPr>
          <w:rPrChange w:id="57" w:author="Stephen McCann" w:date="2018-07-10T14:54:00Z">
            <w:rPr/>
          </w:rPrChange>
        </w:rPr>
        <w:fldChar w:fldCharType="begin"/>
      </w:r>
      <w:r w:rsidRPr="002A5960">
        <w:instrText xml:space="preserve"> REF __RefHeading__5867_1944447809 \w \h </w:instrText>
      </w:r>
      <w:r w:rsidR="002679C6" w:rsidRPr="002A5960">
        <w:instrText xml:space="preserve"> \* MERGEFORMAT </w:instrText>
      </w:r>
      <w:r w:rsidR="009C0D92" w:rsidRPr="002A5960">
        <w:rPr>
          <w:rPrChange w:id="58" w:author="Stephen McCann" w:date="2018-07-10T14:54:00Z">
            <w:rPr/>
          </w:rPrChange>
        </w:rPr>
      </w:r>
      <w:r w:rsidR="009C0D92" w:rsidRPr="002A5960">
        <w:rPr>
          <w:rPrChange w:id="59" w:author="Stephen McCann" w:date="2018-07-10T14:54:00Z">
            <w:rPr/>
          </w:rPrChange>
        </w:rPr>
        <w:fldChar w:fldCharType="separate"/>
      </w:r>
      <w:r w:rsidRPr="002A5960">
        <w:t>1.1</w:t>
      </w:r>
      <w:r w:rsidR="009C0D92" w:rsidRPr="002A5960">
        <w:rPr>
          <w:rPrChange w:id="60" w:author="Stephen McCann" w:date="2018-07-10T14:54:00Z">
            <w:rPr/>
          </w:rPrChange>
        </w:rPr>
        <w:fldChar w:fldCharType="end"/>
      </w:r>
      <w:r w:rsidRPr="002A5960">
        <w:t xml:space="preserve">, and the 5C requirements, </w:t>
      </w:r>
      <w:r w:rsidR="009C0D92" w:rsidRPr="002A5960">
        <w:rPr>
          <w:rPrChange w:id="61" w:author="Stephen McCann" w:date="2018-07-10T14:54:00Z">
            <w:rPr/>
          </w:rPrChange>
        </w:rPr>
        <w:fldChar w:fldCharType="begin"/>
      </w:r>
      <w:r w:rsidRPr="002A5960">
        <w:instrText xml:space="preserve"> REF __RefHeading__5883_1944447809 \w \h </w:instrText>
      </w:r>
      <w:r w:rsidR="002679C6" w:rsidRPr="002A5960">
        <w:instrText xml:space="preserve"> \* MERGEFORMAT </w:instrText>
      </w:r>
      <w:r w:rsidR="009C0D92" w:rsidRPr="002A5960">
        <w:rPr>
          <w:rPrChange w:id="62" w:author="Stephen McCann" w:date="2018-07-10T14:54:00Z">
            <w:rPr/>
          </w:rPrChange>
        </w:rPr>
      </w:r>
      <w:r w:rsidR="009C0D92" w:rsidRPr="002A5960">
        <w:rPr>
          <w:rPrChange w:id="63" w:author="Stephen McCann" w:date="2018-07-10T14:54:00Z">
            <w:rPr/>
          </w:rPrChange>
        </w:rPr>
        <w:fldChar w:fldCharType="separate"/>
      </w:r>
      <w:r w:rsidRPr="002A5960">
        <w:t>1.2</w:t>
      </w:r>
      <w:r w:rsidR="009C0D92" w:rsidRPr="002A5960">
        <w:rPr>
          <w:rPrChange w:id="64" w:author="Stephen McCann" w:date="2018-07-10T14:54:00Z">
            <w:rPr/>
          </w:rPrChange>
        </w:rPr>
        <w:fldChar w:fldCharType="end"/>
      </w:r>
      <w:r w:rsidRPr="002A5960">
        <w:t>.</w:t>
      </w:r>
    </w:p>
    <w:p w:rsidR="00C71A6F" w:rsidRPr="002A5960" w:rsidRDefault="00E02066" w:rsidP="00C71A6F">
      <w:pPr>
        <w:pStyle w:val="Heading2"/>
        <w:keepLines w:val="0"/>
        <w:numPr>
          <w:ilvl w:val="1"/>
          <w:numId w:val="2"/>
        </w:numPr>
        <w:tabs>
          <w:tab w:val="num" w:pos="0"/>
        </w:tabs>
        <w:suppressAutoHyphens/>
        <w:spacing w:before="245" w:after="115"/>
      </w:pPr>
      <w:bookmarkStart w:id="65" w:name="__RefHeading__5867_1944447809"/>
      <w:bookmarkEnd w:id="65"/>
      <w:r w:rsidRPr="002A5960">
        <w:t>1.</w:t>
      </w:r>
      <w:r w:rsidR="00A84AB6" w:rsidRPr="002A5960">
        <w:t>1</w:t>
      </w:r>
      <w:r w:rsidR="00C71A6F" w:rsidRPr="002A5960">
        <w:t xml:space="preserve"> Project process requirements</w:t>
      </w:r>
    </w:p>
    <w:p w:rsidR="00C71A6F" w:rsidRPr="002A5960" w:rsidRDefault="00E02066" w:rsidP="00C71A6F">
      <w:pPr>
        <w:pStyle w:val="Heading3"/>
        <w:keepLines w:val="0"/>
        <w:numPr>
          <w:ilvl w:val="2"/>
          <w:numId w:val="2"/>
        </w:numPr>
        <w:tabs>
          <w:tab w:val="num" w:pos="0"/>
        </w:tabs>
        <w:suppressAutoHyphens/>
        <w:spacing w:before="245" w:after="115"/>
      </w:pPr>
      <w:bookmarkStart w:id="66" w:name="__RefHeading__9700_1012863564"/>
      <w:bookmarkEnd w:id="66"/>
      <w:r w:rsidRPr="002A5960">
        <w:t>1.</w:t>
      </w:r>
      <w:r w:rsidR="00A84AB6" w:rsidRPr="002A5960">
        <w:t>1</w:t>
      </w:r>
      <w:r w:rsidR="00C71A6F" w:rsidRPr="002A5960">
        <w:t>.1</w:t>
      </w:r>
      <w:r w:rsidR="00C71A6F" w:rsidRPr="002A5960">
        <w:tab/>
        <w:t>Managed objects</w:t>
      </w:r>
    </w:p>
    <w:p w:rsidR="00C71A6F" w:rsidRPr="002A5960" w:rsidRDefault="00C71A6F" w:rsidP="00C71A6F">
      <w:pPr>
        <w:pStyle w:val="BodyText"/>
      </w:pPr>
      <w:r w:rsidRPr="002A5960">
        <w:t>Describe the plan for developing a definition of managed objects.  The plan shall specify one of the following:</w:t>
      </w:r>
    </w:p>
    <w:p w:rsidR="00C71A6F" w:rsidRPr="002A5960" w:rsidRDefault="00C71A6F" w:rsidP="00C71A6F">
      <w:pPr>
        <w:pStyle w:val="LetteredList1"/>
        <w:numPr>
          <w:ilvl w:val="0"/>
          <w:numId w:val="8"/>
        </w:numPr>
      </w:pPr>
      <w:r w:rsidRPr="002A5960">
        <w:t>The definitions will be part of this project.</w:t>
      </w:r>
      <w:r w:rsidR="00E02066" w:rsidRPr="002A5960">
        <w:t xml:space="preserve"> </w:t>
      </w:r>
      <w:r w:rsidR="00E02066" w:rsidRPr="002A5960">
        <w:rPr>
          <w:b/>
        </w:rPr>
        <w:t>YES</w:t>
      </w:r>
    </w:p>
    <w:p w:rsidR="00C71A6F" w:rsidRPr="002A5960" w:rsidRDefault="00C71A6F" w:rsidP="00C71A6F">
      <w:pPr>
        <w:pStyle w:val="LetteredList1"/>
        <w:numPr>
          <w:ilvl w:val="0"/>
          <w:numId w:val="8"/>
        </w:numPr>
      </w:pPr>
      <w:r w:rsidRPr="002A5960">
        <w:t xml:space="preserve">The definitions will be part of a different </w:t>
      </w:r>
      <w:r w:rsidR="00177C8C" w:rsidRPr="002A5960">
        <w:t>project and</w:t>
      </w:r>
      <w:r w:rsidRPr="002A5960">
        <w:t xml:space="preserve"> provide the plan for that project or anticipated future project.</w:t>
      </w:r>
    </w:p>
    <w:p w:rsidR="00C71A6F" w:rsidRPr="002A5960" w:rsidRDefault="00C71A6F" w:rsidP="00C71A6F">
      <w:pPr>
        <w:pStyle w:val="LetteredList1"/>
        <w:numPr>
          <w:ilvl w:val="0"/>
          <w:numId w:val="8"/>
        </w:numPr>
      </w:pPr>
      <w:r w:rsidRPr="002A5960">
        <w:t>The definitions will not be developed and explain why such definitions are not needed.</w:t>
      </w:r>
    </w:p>
    <w:p w:rsidR="00C71A6F" w:rsidRPr="002A5960" w:rsidRDefault="00E02066" w:rsidP="00C71A6F">
      <w:pPr>
        <w:pStyle w:val="Heading3"/>
        <w:keepLines w:val="0"/>
        <w:numPr>
          <w:ilvl w:val="2"/>
          <w:numId w:val="2"/>
        </w:numPr>
        <w:tabs>
          <w:tab w:val="num" w:pos="0"/>
        </w:tabs>
        <w:suppressAutoHyphens/>
        <w:spacing w:before="245" w:after="115"/>
      </w:pPr>
      <w:bookmarkStart w:id="67" w:name="__RefHeading__9702_1012863564"/>
      <w:bookmarkEnd w:id="67"/>
      <w:r w:rsidRPr="002A5960">
        <w:t>1.</w:t>
      </w:r>
      <w:r w:rsidR="00A84AB6" w:rsidRPr="002A5960">
        <w:t>1</w:t>
      </w:r>
      <w:r w:rsidR="00C71A6F" w:rsidRPr="002A5960">
        <w:t>.2</w:t>
      </w:r>
      <w:r w:rsidR="00C71A6F" w:rsidRPr="002A5960">
        <w:tab/>
        <w:t>Coexistence</w:t>
      </w:r>
    </w:p>
    <w:p w:rsidR="00C71A6F" w:rsidRPr="002A5960" w:rsidRDefault="00C71A6F" w:rsidP="00C71A6F">
      <w:pPr>
        <w:pStyle w:val="BodyText"/>
      </w:pPr>
      <w:r w:rsidRPr="002A5960">
        <w:t>A WG proposing a wireless project shall demonstrate coexistence through the preparation of a Coexistence Assurance (CA) document unless it is not applicable.</w:t>
      </w:r>
    </w:p>
    <w:p w:rsidR="00C71A6F" w:rsidRPr="002A5960" w:rsidRDefault="00C71A6F" w:rsidP="00C71A6F">
      <w:pPr>
        <w:pStyle w:val="LetteredList1"/>
        <w:numPr>
          <w:ilvl w:val="0"/>
          <w:numId w:val="9"/>
        </w:numPr>
      </w:pPr>
      <w:r w:rsidRPr="002A5960">
        <w:t xml:space="preserve">Will the WG create a CA document as part of the WG balloting process as </w:t>
      </w:r>
      <w:r w:rsidR="00E02066" w:rsidRPr="002A5960">
        <w:t xml:space="preserve">described in Clause 13? </w:t>
      </w:r>
      <w:r w:rsidR="00D84EE1" w:rsidRPr="002A5960">
        <w:rPr>
          <w:b/>
        </w:rPr>
        <w:t>No</w:t>
      </w:r>
    </w:p>
    <w:p w:rsidR="00C71A6F" w:rsidRPr="002A5960" w:rsidRDefault="00C71A6F" w:rsidP="00C71A6F">
      <w:pPr>
        <w:pStyle w:val="LetteredList1"/>
        <w:numPr>
          <w:ilvl w:val="0"/>
          <w:numId w:val="9"/>
        </w:numPr>
      </w:pPr>
      <w:r w:rsidRPr="002A5960">
        <w:t>If not, explain why the CA document is not applicable.</w:t>
      </w:r>
    </w:p>
    <w:p w:rsidR="00D84EE1" w:rsidRPr="002A5960" w:rsidRDefault="00D84EE1" w:rsidP="008D174F">
      <w:pPr>
        <w:pStyle w:val="LetteredList1"/>
        <w:numPr>
          <w:ilvl w:val="0"/>
          <w:numId w:val="0"/>
        </w:numPr>
        <w:ind w:left="720"/>
      </w:pPr>
      <w:r w:rsidRPr="002A5960">
        <w:t xml:space="preserve">A CA document is not necessary for this amendment. It will change neither the IEEE 802.11 channel access mechanism nor physical layer operation in such a </w:t>
      </w:r>
      <w:del w:id="68" w:author="Stephen McCann" w:date="2018-07-10T14:56:00Z">
        <w:r w:rsidRPr="002A5960" w:rsidDel="002A5960">
          <w:delText>fashon</w:delText>
        </w:r>
      </w:del>
      <w:ins w:id="69" w:author="Stephen McCann" w:date="2018-07-10T14:56:00Z">
        <w:r w:rsidR="002A5960" w:rsidRPr="002A5960">
          <w:t>fashion</w:t>
        </w:r>
      </w:ins>
      <w:r w:rsidRPr="002A5960">
        <w:t xml:space="preserve"> to impact coexistence with other IEEE 802 standards specifying </w:t>
      </w:r>
      <w:r w:rsidR="006C3770" w:rsidRPr="002A5960">
        <w:t>unlicensed operation.</w:t>
      </w:r>
    </w:p>
    <w:p w:rsidR="00C71A6F" w:rsidRPr="002A5960" w:rsidDel="00136084" w:rsidRDefault="00C71A6F">
      <w:pPr>
        <w:pStyle w:val="Heading2"/>
        <w:keepLines w:val="0"/>
        <w:suppressAutoHyphens/>
        <w:spacing w:before="245" w:after="115"/>
        <w:rPr>
          <w:del w:id="70" w:author="Stephen McCann" w:date="2018-07-10T13:42:00Z"/>
        </w:rPr>
        <w:pPrChange w:id="71" w:author="Stephen McCann" w:date="2018-07-10T13:41:00Z">
          <w:pPr>
            <w:pStyle w:val="Heading2"/>
            <w:keepLines w:val="0"/>
            <w:numPr>
              <w:ilvl w:val="1"/>
              <w:numId w:val="2"/>
            </w:numPr>
            <w:tabs>
              <w:tab w:val="num" w:pos="0"/>
            </w:tabs>
            <w:suppressAutoHyphens/>
            <w:spacing w:before="245" w:after="115"/>
          </w:pPr>
        </w:pPrChange>
      </w:pPr>
      <w:bookmarkStart w:id="72" w:name="__RefHeading__5883_1944447809"/>
      <w:bookmarkEnd w:id="72"/>
    </w:p>
    <w:p w:rsidR="00C71A6F" w:rsidRPr="002A5960" w:rsidRDefault="00E02066" w:rsidP="003A366F">
      <w:pPr>
        <w:pStyle w:val="Heading2"/>
        <w:keepLines w:val="0"/>
        <w:numPr>
          <w:ilvl w:val="1"/>
          <w:numId w:val="2"/>
        </w:numPr>
        <w:tabs>
          <w:tab w:val="num" w:pos="0"/>
        </w:tabs>
        <w:suppressAutoHyphens/>
        <w:spacing w:before="245" w:after="115"/>
      </w:pPr>
      <w:r w:rsidRPr="002A5960">
        <w:t>1.</w:t>
      </w:r>
      <w:r w:rsidR="00A84AB6" w:rsidRPr="002A5960">
        <w:t>2</w:t>
      </w:r>
      <w:r w:rsidR="00C71A6F" w:rsidRPr="002A5960">
        <w:tab/>
        <w:t>5C requirements</w:t>
      </w:r>
    </w:p>
    <w:p w:rsidR="00FA2B74" w:rsidRPr="002A5960" w:rsidRDefault="00E02066" w:rsidP="00FA2B74">
      <w:pPr>
        <w:pStyle w:val="Heading2"/>
        <w:rPr>
          <w:ins w:id="73" w:author="Stephen McCann" w:date="2018-07-10T13:40:00Z"/>
          <w:rFonts w:ascii="Times New Roman" w:hAnsi="Times New Roman"/>
          <w:sz w:val="24"/>
          <w:szCs w:val="24"/>
        </w:rPr>
      </w:pPr>
      <w:bookmarkStart w:id="74" w:name="_Toc209465392"/>
      <w:bookmarkEnd w:id="55"/>
      <w:r w:rsidRPr="002A5960">
        <w:rPr>
          <w:rFonts w:ascii="Times New Roman" w:hAnsi="Times New Roman"/>
          <w:sz w:val="24"/>
          <w:szCs w:val="24"/>
        </w:rPr>
        <w:t>1.</w:t>
      </w:r>
      <w:r w:rsidR="00A84AB6" w:rsidRPr="002A5960">
        <w:rPr>
          <w:rFonts w:ascii="Times New Roman" w:hAnsi="Times New Roman"/>
          <w:sz w:val="24"/>
          <w:szCs w:val="24"/>
        </w:rPr>
        <w:t>2</w:t>
      </w:r>
      <w:r w:rsidR="00C71A6F" w:rsidRPr="002A5960">
        <w:rPr>
          <w:rFonts w:ascii="Times New Roman" w:hAnsi="Times New Roman"/>
          <w:sz w:val="24"/>
          <w:szCs w:val="24"/>
        </w:rPr>
        <w:t>.1</w:t>
      </w:r>
      <w:r w:rsidR="00C71A6F" w:rsidRPr="002A5960">
        <w:rPr>
          <w:rFonts w:ascii="Times New Roman" w:hAnsi="Times New Roman"/>
          <w:sz w:val="24"/>
          <w:szCs w:val="24"/>
        </w:rPr>
        <w:tab/>
      </w:r>
      <w:r w:rsidR="00FA2B74" w:rsidRPr="002A5960">
        <w:rPr>
          <w:rFonts w:ascii="Times New Roman" w:hAnsi="Times New Roman"/>
          <w:sz w:val="24"/>
          <w:szCs w:val="24"/>
        </w:rPr>
        <w:t>Broad Market Potential</w:t>
      </w:r>
      <w:bookmarkEnd w:id="74"/>
    </w:p>
    <w:p w:rsidR="00136084" w:rsidRPr="002A5960" w:rsidRDefault="00136084">
      <w:pPr>
        <w:rPr>
          <w:sz w:val="24"/>
          <w:szCs w:val="24"/>
          <w:rPrChange w:id="75" w:author="Stephen McCann" w:date="2018-07-10T14:54:00Z">
            <w:rPr>
              <w:rFonts w:ascii="Times New Roman" w:hAnsi="Times New Roman"/>
              <w:sz w:val="24"/>
              <w:szCs w:val="24"/>
            </w:rPr>
          </w:rPrChange>
        </w:rPr>
        <w:pPrChange w:id="76" w:author="Stephen McCann" w:date="2018-07-10T13:40:00Z">
          <w:pPr>
            <w:pStyle w:val="Heading2"/>
          </w:pPr>
        </w:pPrChange>
      </w:pPr>
    </w:p>
    <w:p w:rsidR="00A84AB6" w:rsidRPr="002A5960" w:rsidRDefault="00A84AB6" w:rsidP="00A84AB6">
      <w:pPr>
        <w:pStyle w:val="BodyText"/>
        <w:rPr>
          <w:szCs w:val="24"/>
          <w:rPrChange w:id="77" w:author="Stephen McCann" w:date="2018-07-10T14:54:00Z">
            <w:rPr/>
          </w:rPrChange>
        </w:rPr>
      </w:pPr>
      <w:r w:rsidRPr="002A5960">
        <w:rPr>
          <w:szCs w:val="24"/>
          <w:rPrChange w:id="78" w:author="Stephen McCann" w:date="2018-07-10T14:54:00Z">
            <w:rPr/>
          </w:rPrChange>
        </w:rPr>
        <w:t>Each proposed IEEE 802 LMSC standard shall have broad market potential.  At a minimum, address the following areas:</w:t>
      </w:r>
    </w:p>
    <w:p w:rsidR="00FA2B74" w:rsidRPr="002A5960" w:rsidRDefault="00FA2B74" w:rsidP="00FA2B74">
      <w:pPr>
        <w:widowControl w:val="0"/>
        <w:autoSpaceDE w:val="0"/>
        <w:autoSpaceDN w:val="0"/>
        <w:adjustRightInd w:val="0"/>
        <w:rPr>
          <w:sz w:val="24"/>
          <w:szCs w:val="24"/>
        </w:rPr>
      </w:pPr>
    </w:p>
    <w:p w:rsidR="00FA2B74" w:rsidRPr="002A5960" w:rsidRDefault="00FA2B74" w:rsidP="00FA2B74">
      <w:pPr>
        <w:widowControl w:val="0"/>
        <w:autoSpaceDE w:val="0"/>
        <w:autoSpaceDN w:val="0"/>
        <w:adjustRightInd w:val="0"/>
        <w:rPr>
          <w:sz w:val="24"/>
          <w:szCs w:val="24"/>
        </w:rPr>
      </w:pPr>
      <w:r w:rsidRPr="002A5960">
        <w:rPr>
          <w:sz w:val="24"/>
          <w:szCs w:val="24"/>
        </w:rPr>
        <w:t>a)</w:t>
      </w:r>
      <w:r w:rsidR="0084721C" w:rsidRPr="002A5960">
        <w:rPr>
          <w:sz w:val="24"/>
          <w:szCs w:val="24"/>
        </w:rPr>
        <w:t xml:space="preserve"> </w:t>
      </w:r>
      <w:r w:rsidRPr="002A5960">
        <w:rPr>
          <w:sz w:val="24"/>
          <w:szCs w:val="24"/>
        </w:rPr>
        <w:t>Broad sets of applicability.</w:t>
      </w:r>
    </w:p>
    <w:p w:rsidR="00AF5516" w:rsidRPr="002A5960" w:rsidRDefault="00AF5516" w:rsidP="00B17FD6">
      <w:pPr>
        <w:widowControl w:val="0"/>
        <w:autoSpaceDE w:val="0"/>
        <w:autoSpaceDN w:val="0"/>
        <w:adjustRightInd w:val="0"/>
        <w:rPr>
          <w:sz w:val="24"/>
          <w:szCs w:val="24"/>
          <w:rPrChange w:id="79" w:author="Stephen McCann" w:date="2018-07-10T14:54:00Z">
            <w:rPr>
              <w:szCs w:val="22"/>
            </w:rPr>
          </w:rPrChange>
        </w:rPr>
      </w:pPr>
    </w:p>
    <w:p w:rsidR="00E45210" w:rsidRPr="002A5960" w:rsidRDefault="00790E65" w:rsidP="003E6A9C">
      <w:pPr>
        <w:widowControl w:val="0"/>
        <w:autoSpaceDE w:val="0"/>
        <w:autoSpaceDN w:val="0"/>
        <w:adjustRightInd w:val="0"/>
        <w:rPr>
          <w:sz w:val="24"/>
          <w:szCs w:val="24"/>
          <w:rPrChange w:id="80" w:author="Stephen McCann" w:date="2018-07-10T14:54:00Z">
            <w:rPr>
              <w:szCs w:val="22"/>
            </w:rPr>
          </w:rPrChange>
        </w:rPr>
      </w:pPr>
      <w:r w:rsidRPr="002A5960">
        <w:rPr>
          <w:sz w:val="24"/>
          <w:szCs w:val="24"/>
          <w:rPrChange w:id="81" w:author="Stephen McCann" w:date="2018-07-10T14:54:00Z">
            <w:rPr>
              <w:szCs w:val="22"/>
            </w:rPr>
          </w:rPrChange>
        </w:rPr>
        <w:t xml:space="preserve">The number of </w:t>
      </w:r>
      <w:ins w:id="82" w:author="Stephen McCann" w:date="2018-07-10T13:42:00Z">
        <w:r w:rsidR="00136084" w:rsidRPr="002A5960">
          <w:rPr>
            <w:sz w:val="24"/>
            <w:szCs w:val="24"/>
          </w:rPr>
          <w:t xml:space="preserve">IEEE 802.11 </w:t>
        </w:r>
      </w:ins>
      <w:ins w:id="83" w:author="Stephen McCann" w:date="2018-07-11T13:50:00Z">
        <w:r w:rsidR="00B50606">
          <w:rPr>
            <w:sz w:val="24"/>
            <w:szCs w:val="24"/>
          </w:rPr>
          <w:t xml:space="preserve">enabled end-consumer </w:t>
        </w:r>
      </w:ins>
      <w:r w:rsidRPr="002A5960">
        <w:rPr>
          <w:sz w:val="24"/>
          <w:szCs w:val="24"/>
          <w:rPrChange w:id="84" w:author="Stephen McCann" w:date="2018-07-10T14:54:00Z">
            <w:rPr>
              <w:szCs w:val="22"/>
            </w:rPr>
          </w:rPrChange>
        </w:rPr>
        <w:t xml:space="preserve">mobile devices </w:t>
      </w:r>
      <w:del w:id="85" w:author="Stephen McCann" w:date="2018-07-10T13:42:00Z">
        <w:r w:rsidRPr="002A5960" w:rsidDel="00136084">
          <w:rPr>
            <w:sz w:val="24"/>
            <w:szCs w:val="24"/>
            <w:rPrChange w:id="86" w:author="Stephen McCann" w:date="2018-07-10T14:54:00Z">
              <w:rPr>
                <w:szCs w:val="22"/>
              </w:rPr>
            </w:rPrChange>
          </w:rPr>
          <w:delText xml:space="preserve">designed and built to the IEEE 802.11 specification </w:delText>
        </w:r>
      </w:del>
      <w:r w:rsidRPr="002A5960">
        <w:rPr>
          <w:sz w:val="24"/>
          <w:szCs w:val="24"/>
          <w:rPrChange w:id="87" w:author="Stephen McCann" w:date="2018-07-10T14:54:00Z">
            <w:rPr>
              <w:szCs w:val="22"/>
            </w:rPr>
          </w:rPrChange>
        </w:rPr>
        <w:t>is continuously increasing</w:t>
      </w:r>
      <w:ins w:id="88" w:author="Stephen McCann" w:date="2018-07-10T13:42:00Z">
        <w:r w:rsidR="00136084" w:rsidRPr="002A5960">
          <w:rPr>
            <w:sz w:val="24"/>
            <w:szCs w:val="24"/>
          </w:rPr>
          <w:t xml:space="preserve"> and the</w:t>
        </w:r>
      </w:ins>
      <w:del w:id="89" w:author="Stephen McCann" w:date="2018-07-10T13:42:00Z">
        <w:r w:rsidRPr="002A5960" w:rsidDel="00136084">
          <w:rPr>
            <w:sz w:val="24"/>
            <w:szCs w:val="24"/>
            <w:rPrChange w:id="90" w:author="Stephen McCann" w:date="2018-07-10T14:54:00Z">
              <w:rPr>
                <w:szCs w:val="22"/>
              </w:rPr>
            </w:rPrChange>
          </w:rPr>
          <w:delText>. The</w:delText>
        </w:r>
      </w:del>
      <w:r w:rsidRPr="002A5960">
        <w:rPr>
          <w:sz w:val="24"/>
          <w:szCs w:val="24"/>
          <w:rPrChange w:id="91" w:author="Stephen McCann" w:date="2018-07-10T14:54:00Z">
            <w:rPr>
              <w:szCs w:val="22"/>
            </w:rPr>
          </w:rPrChange>
        </w:rPr>
        <w:t xml:space="preserve"> demand for </w:t>
      </w:r>
      <w:ins w:id="92" w:author="Stephen McCann" w:date="2018-07-11T13:50:00Z">
        <w:r w:rsidR="00B50606">
          <w:rPr>
            <w:sz w:val="24"/>
            <w:szCs w:val="24"/>
          </w:rPr>
          <w:t xml:space="preserve">WLAN </w:t>
        </w:r>
      </w:ins>
      <w:r w:rsidRPr="002A5960">
        <w:rPr>
          <w:sz w:val="24"/>
          <w:szCs w:val="24"/>
          <w:rPrChange w:id="93" w:author="Stephen McCann" w:date="2018-07-10T14:54:00Z">
            <w:rPr>
              <w:szCs w:val="22"/>
            </w:rPr>
          </w:rPrChange>
        </w:rPr>
        <w:t>mobile communications is expected to increase at nearly 50% per year</w:t>
      </w:r>
      <w:r w:rsidR="00BA3307" w:rsidRPr="002A5960">
        <w:rPr>
          <w:sz w:val="24"/>
          <w:szCs w:val="24"/>
          <w:rPrChange w:id="94" w:author="Stephen McCann" w:date="2018-07-10T14:54:00Z">
            <w:rPr>
              <w:szCs w:val="22"/>
            </w:rPr>
          </w:rPrChange>
        </w:rPr>
        <w:t xml:space="preserve"> according to the Cisco Visual Networking Index [1]. The outdoor W</w:t>
      </w:r>
      <w:ins w:id="95" w:author="Stephen McCann" w:date="2018-07-10T13:42:00Z">
        <w:r w:rsidR="00136084" w:rsidRPr="002A5960">
          <w:rPr>
            <w:sz w:val="24"/>
            <w:szCs w:val="24"/>
          </w:rPr>
          <w:t>LAN</w:t>
        </w:r>
      </w:ins>
      <w:del w:id="96" w:author="Stephen McCann" w:date="2018-07-10T13:42:00Z">
        <w:r w:rsidR="00BA3307" w:rsidRPr="002A5960" w:rsidDel="00136084">
          <w:rPr>
            <w:sz w:val="24"/>
            <w:szCs w:val="24"/>
            <w:rPrChange w:id="97" w:author="Stephen McCann" w:date="2018-07-10T14:54:00Z">
              <w:rPr>
                <w:szCs w:val="22"/>
              </w:rPr>
            </w:rPrChange>
          </w:rPr>
          <w:delText>i-Fi</w:delText>
        </w:r>
      </w:del>
      <w:r w:rsidR="00BA3307" w:rsidRPr="002A5960">
        <w:rPr>
          <w:sz w:val="24"/>
          <w:szCs w:val="24"/>
          <w:rPrChange w:id="98" w:author="Stephen McCann" w:date="2018-07-10T14:54:00Z">
            <w:rPr>
              <w:szCs w:val="22"/>
            </w:rPr>
          </w:rPrChange>
        </w:rPr>
        <w:t xml:space="preserve"> market is expected to grow 14% according to the Mordor Intelligence report [2]</w:t>
      </w:r>
      <w:ins w:id="99" w:author="Stephen McCann" w:date="2018-07-10T13:43:00Z">
        <w:r w:rsidR="00932088" w:rsidRPr="002A5960">
          <w:rPr>
            <w:sz w:val="24"/>
            <w:szCs w:val="24"/>
          </w:rPr>
          <w:t xml:space="preserve"> and </w:t>
        </w:r>
      </w:ins>
      <w:del w:id="100" w:author="Stephen McCann" w:date="2018-07-10T13:43:00Z">
        <w:r w:rsidR="002B37F6" w:rsidRPr="002A5960" w:rsidDel="00136084">
          <w:rPr>
            <w:sz w:val="24"/>
            <w:szCs w:val="24"/>
            <w:rPrChange w:id="101" w:author="Stephen McCann" w:date="2018-07-10T14:54:00Z">
              <w:rPr>
                <w:szCs w:val="22"/>
              </w:rPr>
            </w:rPrChange>
          </w:rPr>
          <w:delText xml:space="preserve"> </w:delText>
        </w:r>
      </w:del>
      <w:del w:id="102" w:author="Stephen McCann" w:date="2018-07-10T14:08:00Z">
        <w:r w:rsidR="002B37F6" w:rsidRPr="002A5960" w:rsidDel="00932088">
          <w:rPr>
            <w:sz w:val="24"/>
            <w:szCs w:val="24"/>
            <w:rPrChange w:id="103" w:author="Stephen McCann" w:date="2018-07-10T14:54:00Z">
              <w:rPr>
                <w:szCs w:val="22"/>
              </w:rPr>
            </w:rPrChange>
          </w:rPr>
          <w:delText xml:space="preserve">while </w:delText>
        </w:r>
      </w:del>
      <w:r w:rsidR="002B37F6" w:rsidRPr="002A5960">
        <w:rPr>
          <w:sz w:val="24"/>
          <w:szCs w:val="24"/>
          <w:rPrChange w:id="104" w:author="Stephen McCann" w:date="2018-07-10T14:54:00Z">
            <w:rPr>
              <w:szCs w:val="22"/>
            </w:rPr>
          </w:rPrChange>
        </w:rPr>
        <w:t>broadcast traffic</w:t>
      </w:r>
      <w:ins w:id="105" w:author="Stephen McCann" w:date="2018-07-10T14:34:00Z">
        <w:r w:rsidR="00B44F8D" w:rsidRPr="002A5960">
          <w:rPr>
            <w:sz w:val="24"/>
            <w:szCs w:val="24"/>
          </w:rPr>
          <w:t>,</w:t>
        </w:r>
      </w:ins>
      <w:r w:rsidR="002B37F6" w:rsidRPr="002A5960">
        <w:rPr>
          <w:sz w:val="24"/>
          <w:szCs w:val="24"/>
          <w:rPrChange w:id="106" w:author="Stephen McCann" w:date="2018-07-10T14:54:00Z">
            <w:rPr>
              <w:szCs w:val="22"/>
            </w:rPr>
          </w:rPrChange>
        </w:rPr>
        <w:t xml:space="preserve"> such as video dissemination</w:t>
      </w:r>
      <w:ins w:id="107" w:author="Stephen McCann" w:date="2018-07-10T14:34:00Z">
        <w:r w:rsidR="00B44F8D" w:rsidRPr="002A5960">
          <w:rPr>
            <w:sz w:val="24"/>
            <w:szCs w:val="24"/>
          </w:rPr>
          <w:t>,</w:t>
        </w:r>
      </w:ins>
      <w:r w:rsidR="002B37F6" w:rsidRPr="002A5960">
        <w:rPr>
          <w:sz w:val="24"/>
          <w:szCs w:val="24"/>
          <w:rPrChange w:id="108" w:author="Stephen McCann" w:date="2018-07-10T14:54:00Z">
            <w:rPr>
              <w:szCs w:val="22"/>
            </w:rPr>
          </w:rPrChange>
        </w:rPr>
        <w:t xml:space="preserve"> has </w:t>
      </w:r>
      <w:ins w:id="109" w:author="Stephen McCann" w:date="2018-07-10T14:08:00Z">
        <w:r w:rsidR="00932088" w:rsidRPr="002A5960">
          <w:rPr>
            <w:sz w:val="24"/>
            <w:szCs w:val="24"/>
          </w:rPr>
          <w:t xml:space="preserve">a </w:t>
        </w:r>
      </w:ins>
      <w:r w:rsidR="002B37F6" w:rsidRPr="002A5960">
        <w:rPr>
          <w:sz w:val="24"/>
          <w:szCs w:val="24"/>
          <w:rPrChange w:id="110" w:author="Stephen McCann" w:date="2018-07-10T14:54:00Z">
            <w:rPr>
              <w:szCs w:val="22"/>
            </w:rPr>
          </w:rPrChange>
        </w:rPr>
        <w:t>major share of this market. In line</w:t>
      </w:r>
      <w:r w:rsidR="003E6A9C" w:rsidRPr="002A5960">
        <w:rPr>
          <w:sz w:val="24"/>
          <w:szCs w:val="24"/>
          <w:rPrChange w:id="111" w:author="Stephen McCann" w:date="2018-07-10T14:54:00Z">
            <w:rPr>
              <w:szCs w:val="22"/>
            </w:rPr>
          </w:rPrChange>
        </w:rPr>
        <w:t xml:space="preserve"> </w:t>
      </w:r>
      <w:r w:rsidR="002B37F6" w:rsidRPr="002A5960">
        <w:rPr>
          <w:sz w:val="24"/>
          <w:szCs w:val="24"/>
          <w:rPrChange w:id="112" w:author="Stephen McCann" w:date="2018-07-10T14:54:00Z">
            <w:rPr>
              <w:szCs w:val="22"/>
            </w:rPr>
          </w:rPrChange>
        </w:rPr>
        <w:t xml:space="preserve">with that, a recent Gartner </w:t>
      </w:r>
      <w:r w:rsidR="007205A6" w:rsidRPr="002A5960">
        <w:rPr>
          <w:sz w:val="24"/>
          <w:szCs w:val="24"/>
          <w:rPrChange w:id="113" w:author="Stephen McCann" w:date="2018-07-10T14:54:00Z">
            <w:rPr>
              <w:szCs w:val="22"/>
            </w:rPr>
          </w:rPrChange>
        </w:rPr>
        <w:t>R</w:t>
      </w:r>
      <w:r w:rsidR="002B37F6" w:rsidRPr="002A5960">
        <w:rPr>
          <w:sz w:val="24"/>
          <w:szCs w:val="24"/>
          <w:rPrChange w:id="114" w:author="Stephen McCann" w:date="2018-07-10T14:54:00Z">
            <w:rPr>
              <w:szCs w:val="22"/>
            </w:rPr>
          </w:rPrChange>
        </w:rPr>
        <w:t>eport states that the “p</w:t>
      </w:r>
      <w:r w:rsidR="003E6A9C" w:rsidRPr="002A5960">
        <w:rPr>
          <w:sz w:val="24"/>
          <w:szCs w:val="24"/>
          <w:rPrChange w:id="115" w:author="Stephen McCann" w:date="2018-07-10T14:54:00Z">
            <w:rPr>
              <w:szCs w:val="22"/>
            </w:rPr>
          </w:rPrChange>
        </w:rPr>
        <w:t xml:space="preserve">roliferation of smartphones and increasing availability of high-speed </w:t>
      </w:r>
      <w:r w:rsidR="002B37F6" w:rsidRPr="002A5960">
        <w:rPr>
          <w:sz w:val="24"/>
          <w:szCs w:val="24"/>
          <w:rPrChange w:id="116" w:author="Stephen McCann" w:date="2018-07-10T14:54:00Z">
            <w:rPr>
              <w:szCs w:val="22"/>
            </w:rPr>
          </w:rPrChange>
        </w:rPr>
        <w:t xml:space="preserve">… </w:t>
      </w:r>
      <w:r w:rsidR="003E6A9C" w:rsidRPr="002A5960">
        <w:rPr>
          <w:sz w:val="24"/>
          <w:szCs w:val="24"/>
          <w:rPrChange w:id="117" w:author="Stephen McCann" w:date="2018-07-10T14:54:00Z">
            <w:rPr>
              <w:szCs w:val="22"/>
            </w:rPr>
          </w:rPrChange>
        </w:rPr>
        <w:t>networks</w:t>
      </w:r>
      <w:r w:rsidR="002B37F6" w:rsidRPr="002A5960">
        <w:rPr>
          <w:sz w:val="24"/>
          <w:szCs w:val="24"/>
          <w:rPrChange w:id="118" w:author="Stephen McCann" w:date="2018-07-10T14:54:00Z">
            <w:rPr>
              <w:szCs w:val="22"/>
            </w:rPr>
          </w:rPrChange>
        </w:rPr>
        <w:t xml:space="preserve"> …</w:t>
      </w:r>
      <w:r w:rsidR="003E6A9C" w:rsidRPr="002A5960">
        <w:rPr>
          <w:sz w:val="24"/>
          <w:szCs w:val="24"/>
          <w:rPrChange w:id="119" w:author="Stephen McCann" w:date="2018-07-10T14:54:00Z">
            <w:rPr>
              <w:szCs w:val="22"/>
            </w:rPr>
          </w:rPrChange>
        </w:rPr>
        <w:t xml:space="preserve"> are driving increased usage of video and other applications.</w:t>
      </w:r>
      <w:r w:rsidR="002B37F6" w:rsidRPr="002A5960">
        <w:rPr>
          <w:sz w:val="24"/>
          <w:szCs w:val="24"/>
          <w:rPrChange w:id="120" w:author="Stephen McCann" w:date="2018-07-10T14:54:00Z">
            <w:rPr>
              <w:szCs w:val="22"/>
            </w:rPr>
          </w:rPrChange>
        </w:rPr>
        <w:t xml:space="preserve"> </w:t>
      </w:r>
      <w:r w:rsidR="003E6A9C" w:rsidRPr="002A5960">
        <w:rPr>
          <w:sz w:val="24"/>
          <w:szCs w:val="24"/>
          <w:rPrChange w:id="121" w:author="Stephen McCann" w:date="2018-07-10T14:54:00Z">
            <w:rPr>
              <w:szCs w:val="22"/>
            </w:rPr>
          </w:rPrChange>
        </w:rPr>
        <w:t>CSPs are looking to improve the customer experience … [including] ... Wi-Fi equipment to improve ... network capacity</w:t>
      </w:r>
      <w:r w:rsidR="002B37F6" w:rsidRPr="002A5960">
        <w:rPr>
          <w:sz w:val="24"/>
          <w:szCs w:val="24"/>
          <w:rPrChange w:id="122" w:author="Stephen McCann" w:date="2018-07-10T14:54:00Z">
            <w:rPr>
              <w:szCs w:val="22"/>
            </w:rPr>
          </w:rPrChange>
        </w:rPr>
        <w:t>”</w:t>
      </w:r>
      <w:r w:rsidR="002B37F6" w:rsidRPr="002A5960">
        <w:rPr>
          <w:sz w:val="24"/>
          <w:szCs w:val="24"/>
          <w:lang w:eastAsia="ja-JP"/>
          <w:rPrChange w:id="123" w:author="Stephen McCann" w:date="2018-07-10T14:54:00Z">
            <w:rPr>
              <w:szCs w:val="22"/>
              <w:lang w:eastAsia="ja-JP"/>
            </w:rPr>
          </w:rPrChange>
        </w:rPr>
        <w:t xml:space="preserve"> </w:t>
      </w:r>
      <w:r w:rsidR="003E6A9C" w:rsidRPr="002A5960">
        <w:rPr>
          <w:sz w:val="24"/>
          <w:szCs w:val="24"/>
          <w:rPrChange w:id="124" w:author="Stephen McCann" w:date="2018-07-10T14:54:00Z">
            <w:rPr>
              <w:szCs w:val="22"/>
            </w:rPr>
          </w:rPrChange>
        </w:rPr>
        <w:t>[3].</w:t>
      </w:r>
    </w:p>
    <w:p w:rsidR="00067266" w:rsidRPr="002A5960" w:rsidRDefault="00067266" w:rsidP="00FA2B74">
      <w:pPr>
        <w:widowControl w:val="0"/>
        <w:autoSpaceDE w:val="0"/>
        <w:autoSpaceDN w:val="0"/>
        <w:adjustRightInd w:val="0"/>
        <w:rPr>
          <w:sz w:val="24"/>
          <w:szCs w:val="24"/>
        </w:rPr>
      </w:pPr>
    </w:p>
    <w:p w:rsidR="00FD488C" w:rsidRDefault="00FB21B9" w:rsidP="00FA2B74">
      <w:pPr>
        <w:widowControl w:val="0"/>
        <w:autoSpaceDE w:val="0"/>
        <w:autoSpaceDN w:val="0"/>
        <w:adjustRightInd w:val="0"/>
        <w:rPr>
          <w:ins w:id="125" w:author="Stephen McCann" w:date="2018-07-11T13:58:00Z"/>
          <w:sz w:val="24"/>
          <w:szCs w:val="24"/>
        </w:rPr>
      </w:pPr>
      <w:r w:rsidRPr="002A5960">
        <w:rPr>
          <w:sz w:val="24"/>
          <w:szCs w:val="24"/>
        </w:rPr>
        <w:t xml:space="preserve">Several </w:t>
      </w:r>
      <w:ins w:id="126" w:author="Stephen McCann" w:date="2018-07-10T14:35:00Z">
        <w:r w:rsidR="00B44F8D" w:rsidRPr="002A5960">
          <w:rPr>
            <w:sz w:val="24"/>
            <w:szCs w:val="24"/>
          </w:rPr>
          <w:t>intelligent transport system (</w:t>
        </w:r>
      </w:ins>
      <w:r w:rsidR="00771B33" w:rsidRPr="002A5960">
        <w:rPr>
          <w:sz w:val="24"/>
          <w:szCs w:val="24"/>
        </w:rPr>
        <w:t>ITS</w:t>
      </w:r>
      <w:ins w:id="127" w:author="Stephen McCann" w:date="2018-07-10T14:35:00Z">
        <w:r w:rsidR="00B44F8D" w:rsidRPr="002A5960">
          <w:rPr>
            <w:sz w:val="24"/>
            <w:szCs w:val="24"/>
          </w:rPr>
          <w:t>)</w:t>
        </w:r>
      </w:ins>
      <w:r w:rsidR="00771B33" w:rsidRPr="002A5960">
        <w:rPr>
          <w:sz w:val="24"/>
          <w:szCs w:val="24"/>
        </w:rPr>
        <w:t xml:space="preserve"> </w:t>
      </w:r>
      <w:r w:rsidRPr="002A5960">
        <w:rPr>
          <w:sz w:val="24"/>
          <w:szCs w:val="24"/>
        </w:rPr>
        <w:t xml:space="preserve">use cases either require that the sender of </w:t>
      </w:r>
      <w:del w:id="128" w:author="Stephen McCann" w:date="2018-07-10T14:35:00Z">
        <w:r w:rsidRPr="002A5960" w:rsidDel="009B07B0">
          <w:rPr>
            <w:sz w:val="24"/>
            <w:szCs w:val="24"/>
          </w:rPr>
          <w:delText>(</w:delText>
        </w:r>
      </w:del>
      <w:r w:rsidRPr="002A5960">
        <w:rPr>
          <w:sz w:val="24"/>
          <w:szCs w:val="24"/>
        </w:rPr>
        <w:t>MAC frames containing</w:t>
      </w:r>
      <w:del w:id="129" w:author="Stephen McCann" w:date="2018-07-10T14:35:00Z">
        <w:r w:rsidRPr="002A5960" w:rsidDel="009B07B0">
          <w:rPr>
            <w:sz w:val="24"/>
            <w:szCs w:val="24"/>
          </w:rPr>
          <w:delText>)</w:delText>
        </w:r>
      </w:del>
      <w:r w:rsidRPr="002A5960">
        <w:rPr>
          <w:sz w:val="24"/>
          <w:szCs w:val="24"/>
        </w:rPr>
        <w:t xml:space="preserve"> broadcast information is authenticated, </w:t>
      </w:r>
      <w:ins w:id="130" w:author="Stephen McCann" w:date="2018-07-11T13:57:00Z">
        <w:r w:rsidR="00FD488C">
          <w:rPr>
            <w:sz w:val="24"/>
            <w:szCs w:val="24"/>
          </w:rPr>
          <w:t xml:space="preserve">and </w:t>
        </w:r>
      </w:ins>
      <w:del w:id="131" w:author="Stephen McCann" w:date="2018-07-11T13:57:00Z">
        <w:r w:rsidRPr="002A5960" w:rsidDel="00FD488C">
          <w:rPr>
            <w:sz w:val="24"/>
            <w:szCs w:val="24"/>
          </w:rPr>
          <w:delText xml:space="preserve">or </w:delText>
        </w:r>
      </w:del>
      <w:r w:rsidRPr="002A5960">
        <w:rPr>
          <w:sz w:val="24"/>
          <w:szCs w:val="24"/>
        </w:rPr>
        <w:t>that the integrity of the cont</w:t>
      </w:r>
      <w:ins w:id="132" w:author="Stephen McCann" w:date="2018-07-10T14:35:00Z">
        <w:r w:rsidR="009B07B0" w:rsidRPr="002A5960">
          <w:rPr>
            <w:sz w:val="24"/>
            <w:szCs w:val="24"/>
          </w:rPr>
          <w:t>ents is</w:t>
        </w:r>
      </w:ins>
      <w:del w:id="133" w:author="Stephen McCann" w:date="2018-07-10T14:35:00Z">
        <w:r w:rsidRPr="002A5960" w:rsidDel="009B07B0">
          <w:rPr>
            <w:sz w:val="24"/>
            <w:szCs w:val="24"/>
          </w:rPr>
          <w:delText>ains</w:delText>
        </w:r>
      </w:del>
      <w:r w:rsidRPr="002A5960">
        <w:rPr>
          <w:sz w:val="24"/>
          <w:szCs w:val="24"/>
        </w:rPr>
        <w:t xml:space="preserve"> </w:t>
      </w:r>
      <w:r w:rsidRPr="002A5960">
        <w:rPr>
          <w:sz w:val="24"/>
          <w:szCs w:val="24"/>
        </w:rPr>
        <w:lastRenderedPageBreak/>
        <w:t>assured.</w:t>
      </w:r>
      <w:del w:id="134" w:author="Stephen McCann" w:date="2018-07-11T13:58:00Z">
        <w:r w:rsidRPr="002A5960" w:rsidDel="00FD488C">
          <w:rPr>
            <w:sz w:val="24"/>
            <w:szCs w:val="24"/>
          </w:rPr>
          <w:delText xml:space="preserve"> </w:delText>
        </w:r>
        <w:r w:rsidR="00771B33" w:rsidRPr="002A5960" w:rsidDel="00FD488C">
          <w:rPr>
            <w:sz w:val="24"/>
            <w:szCs w:val="24"/>
          </w:rPr>
          <w:delText xml:space="preserve">In addition those use cases do not allow for authentication and association </w:delText>
        </w:r>
      </w:del>
      <w:del w:id="135" w:author="Stephen McCann" w:date="2018-07-10T14:35:00Z">
        <w:r w:rsidR="00771B33" w:rsidRPr="002A5960" w:rsidDel="009B07B0">
          <w:rPr>
            <w:sz w:val="24"/>
            <w:szCs w:val="24"/>
          </w:rPr>
          <w:delText>a prior</w:delText>
        </w:r>
      </w:del>
      <w:del w:id="136" w:author="Stephen McCann" w:date="2018-07-11T13:58:00Z">
        <w:r w:rsidR="00771B33" w:rsidRPr="002A5960" w:rsidDel="00FD488C">
          <w:rPr>
            <w:sz w:val="24"/>
            <w:szCs w:val="24"/>
          </w:rPr>
          <w:delText xml:space="preserve"> receiving broadcast frames</w:delText>
        </w:r>
      </w:del>
      <w:ins w:id="137" w:author="Stephen McCann" w:date="2018-07-11T13:58:00Z">
        <w:r w:rsidR="00FD488C">
          <w:rPr>
            <w:sz w:val="24"/>
            <w:szCs w:val="24"/>
          </w:rPr>
          <w:t xml:space="preserve">  </w:t>
        </w:r>
      </w:ins>
      <w:ins w:id="138" w:author="Stephen McCann" w:date="2018-07-11T13:59:00Z">
        <w:r w:rsidR="00795492">
          <w:rPr>
            <w:sz w:val="24"/>
            <w:szCs w:val="24"/>
          </w:rPr>
          <w:t xml:space="preserve">These </w:t>
        </w:r>
      </w:ins>
      <w:del w:id="139" w:author="Stephen McCann" w:date="2018-07-11T13:58:00Z">
        <w:r w:rsidR="00771B33" w:rsidRPr="002A5960" w:rsidDel="00FD488C">
          <w:rPr>
            <w:sz w:val="24"/>
            <w:szCs w:val="24"/>
          </w:rPr>
          <w:delText xml:space="preserve">. </w:delText>
        </w:r>
      </w:del>
      <w:ins w:id="140" w:author="Stephen McCann" w:date="2018-07-11T13:58:00Z">
        <w:r w:rsidR="00FD488C" w:rsidRPr="00FD488C">
          <w:rPr>
            <w:sz w:val="24"/>
            <w:szCs w:val="24"/>
          </w:rPr>
          <w:t xml:space="preserve">ITS use cases may not be able to accommodate authentication and association phases prior to </w:t>
        </w:r>
        <w:r w:rsidR="00FD488C">
          <w:rPr>
            <w:sz w:val="24"/>
            <w:szCs w:val="24"/>
          </w:rPr>
          <w:t>receiving broadcast information.</w:t>
        </w:r>
      </w:ins>
    </w:p>
    <w:p w:rsidR="00FD488C" w:rsidRDefault="00FD488C" w:rsidP="00FA2B74">
      <w:pPr>
        <w:widowControl w:val="0"/>
        <w:autoSpaceDE w:val="0"/>
        <w:autoSpaceDN w:val="0"/>
        <w:adjustRightInd w:val="0"/>
        <w:rPr>
          <w:ins w:id="141" w:author="Stephen McCann" w:date="2018-07-11T13:58:00Z"/>
          <w:sz w:val="24"/>
          <w:szCs w:val="24"/>
        </w:rPr>
      </w:pPr>
    </w:p>
    <w:p w:rsidR="00771B33" w:rsidRPr="002A5960" w:rsidDel="00997474" w:rsidRDefault="007205A6" w:rsidP="00FA2B74">
      <w:pPr>
        <w:widowControl w:val="0"/>
        <w:autoSpaceDE w:val="0"/>
        <w:autoSpaceDN w:val="0"/>
        <w:adjustRightInd w:val="0"/>
        <w:rPr>
          <w:del w:id="142" w:author="Stephen McCann" w:date="2018-07-10T14:38:00Z"/>
          <w:sz w:val="24"/>
          <w:szCs w:val="24"/>
        </w:rPr>
      </w:pPr>
      <w:r w:rsidRPr="002A5960">
        <w:rPr>
          <w:sz w:val="24"/>
          <w:szCs w:val="24"/>
        </w:rPr>
        <w:t>In addition</w:t>
      </w:r>
      <w:ins w:id="143" w:author="Stephen McCann" w:date="2018-07-10T13:40:00Z">
        <w:r w:rsidR="00136084" w:rsidRPr="002A5960">
          <w:rPr>
            <w:sz w:val="24"/>
            <w:szCs w:val="24"/>
          </w:rPr>
          <w:t>,</w:t>
        </w:r>
      </w:ins>
      <w:r w:rsidR="00771B33" w:rsidRPr="002A5960">
        <w:rPr>
          <w:sz w:val="24"/>
          <w:szCs w:val="24"/>
        </w:rPr>
        <w:t xml:space="preserve"> the reception of data coming from sensor</w:t>
      </w:r>
      <w:ins w:id="144" w:author="Stephen McCann" w:date="2018-07-10T14:36:00Z">
        <w:r w:rsidR="009B07B0" w:rsidRPr="002A5960">
          <w:rPr>
            <w:sz w:val="24"/>
            <w:szCs w:val="24"/>
          </w:rPr>
          <w:t xml:space="preserve">s, which </w:t>
        </w:r>
      </w:ins>
      <w:del w:id="145" w:author="Stephen McCann" w:date="2018-07-10T14:36:00Z">
        <w:r w:rsidR="00771B33" w:rsidRPr="002A5960" w:rsidDel="009B07B0">
          <w:rPr>
            <w:sz w:val="24"/>
            <w:szCs w:val="24"/>
          </w:rPr>
          <w:delText xml:space="preserve"> that </w:delText>
        </w:r>
      </w:del>
      <w:r w:rsidR="00771B33" w:rsidRPr="002A5960">
        <w:rPr>
          <w:sz w:val="24"/>
          <w:szCs w:val="24"/>
        </w:rPr>
        <w:t>mainly reside without association in their deployment</w:t>
      </w:r>
      <w:ins w:id="146" w:author="Stephen McCann" w:date="2018-07-10T14:36:00Z">
        <w:r w:rsidR="009B07B0" w:rsidRPr="002A5960">
          <w:rPr>
            <w:sz w:val="24"/>
            <w:szCs w:val="24"/>
          </w:rPr>
          <w:t xml:space="preserve">s, </w:t>
        </w:r>
      </w:ins>
      <w:del w:id="147" w:author="Stephen McCann" w:date="2018-07-10T14:36:00Z">
        <w:r w:rsidR="00771B33" w:rsidRPr="002A5960" w:rsidDel="009B07B0">
          <w:rPr>
            <w:sz w:val="24"/>
            <w:szCs w:val="24"/>
          </w:rPr>
          <w:delText xml:space="preserve"> environment </w:delText>
        </w:r>
      </w:del>
      <w:r w:rsidRPr="002A5960">
        <w:rPr>
          <w:sz w:val="24"/>
          <w:szCs w:val="24"/>
        </w:rPr>
        <w:t xml:space="preserve">requires that other </w:t>
      </w:r>
      <w:ins w:id="148" w:author="Stephen McCann" w:date="2018-07-10T14:52:00Z">
        <w:r w:rsidR="00E238CF" w:rsidRPr="002A5960">
          <w:rPr>
            <w:sz w:val="24"/>
            <w:szCs w:val="24"/>
          </w:rPr>
          <w:t xml:space="preserve">IEEE 802.11 </w:t>
        </w:r>
      </w:ins>
      <w:ins w:id="149" w:author="Stephen McCann" w:date="2018-07-11T13:51:00Z">
        <w:r w:rsidR="00B50606">
          <w:rPr>
            <w:sz w:val="24"/>
            <w:szCs w:val="24"/>
          </w:rPr>
          <w:t xml:space="preserve">enabled end-consumer </w:t>
        </w:r>
      </w:ins>
      <w:ins w:id="150" w:author="Stephen McCann" w:date="2018-07-10T14:36:00Z">
        <w:r w:rsidR="009B07B0" w:rsidRPr="002A5960">
          <w:rPr>
            <w:sz w:val="24"/>
            <w:szCs w:val="24"/>
          </w:rPr>
          <w:t>mobile devices</w:t>
        </w:r>
      </w:ins>
      <w:del w:id="151" w:author="Stephen McCann" w:date="2018-07-10T14:36:00Z">
        <w:r w:rsidRPr="002A5960" w:rsidDel="009B07B0">
          <w:rPr>
            <w:sz w:val="24"/>
            <w:szCs w:val="24"/>
          </w:rPr>
          <w:delText>STAs</w:delText>
        </w:r>
      </w:del>
      <w:r w:rsidRPr="002A5960">
        <w:rPr>
          <w:sz w:val="24"/>
          <w:szCs w:val="24"/>
        </w:rPr>
        <w:t xml:space="preserve"> </w:t>
      </w:r>
      <w:del w:id="152" w:author="Stephen McCann" w:date="2018-07-10T14:52:00Z">
        <w:r w:rsidRPr="002A5960" w:rsidDel="00E238CF">
          <w:rPr>
            <w:sz w:val="24"/>
            <w:szCs w:val="24"/>
          </w:rPr>
          <w:delText xml:space="preserve">have to </w:delText>
        </w:r>
      </w:del>
      <w:r w:rsidRPr="002A5960">
        <w:rPr>
          <w:sz w:val="24"/>
          <w:szCs w:val="24"/>
        </w:rPr>
        <w:t xml:space="preserve">receive unsolicited data at the MAC level and </w:t>
      </w:r>
      <w:ins w:id="153" w:author="Stephen McCann" w:date="2018-07-10T14:36:00Z">
        <w:r w:rsidR="009B07B0" w:rsidRPr="002A5960">
          <w:rPr>
            <w:sz w:val="24"/>
            <w:szCs w:val="24"/>
          </w:rPr>
          <w:t xml:space="preserve">then </w:t>
        </w:r>
      </w:ins>
      <w:r w:rsidRPr="002A5960">
        <w:rPr>
          <w:sz w:val="24"/>
          <w:szCs w:val="24"/>
        </w:rPr>
        <w:t>decide to accept the incoming frame</w:t>
      </w:r>
      <w:ins w:id="154" w:author="Stephen McCann" w:date="2018-07-10T14:36:00Z">
        <w:r w:rsidR="009B07B0" w:rsidRPr="002A5960">
          <w:rPr>
            <w:sz w:val="24"/>
            <w:szCs w:val="24"/>
          </w:rPr>
          <w:t>s</w:t>
        </w:r>
      </w:ins>
      <w:ins w:id="155" w:author="Stephen McCann" w:date="2018-07-10T14:37:00Z">
        <w:r w:rsidR="00997474" w:rsidRPr="002A5960">
          <w:rPr>
            <w:sz w:val="24"/>
            <w:szCs w:val="24"/>
          </w:rPr>
          <w:t>, possibly</w:t>
        </w:r>
      </w:ins>
      <w:r w:rsidRPr="002A5960">
        <w:rPr>
          <w:sz w:val="24"/>
          <w:szCs w:val="24"/>
        </w:rPr>
        <w:t xml:space="preserve"> based on an authenticated source. For </w:t>
      </w:r>
      <w:ins w:id="156" w:author="Stephen McCann" w:date="2018-07-10T14:37:00Z">
        <w:r w:rsidR="00997474" w:rsidRPr="002A5960">
          <w:rPr>
            <w:sz w:val="24"/>
            <w:szCs w:val="24"/>
          </w:rPr>
          <w:t xml:space="preserve">similar use cases, a </w:t>
        </w:r>
      </w:ins>
      <w:del w:id="157" w:author="Stephen McCann" w:date="2018-07-10T14:37:00Z">
        <w:r w:rsidRPr="002A5960" w:rsidDel="00997474">
          <w:rPr>
            <w:sz w:val="24"/>
            <w:szCs w:val="24"/>
          </w:rPr>
          <w:delText xml:space="preserve">both previous use case domains </w:delText>
        </w:r>
      </w:del>
      <w:r w:rsidRPr="002A5960">
        <w:rPr>
          <w:sz w:val="24"/>
          <w:szCs w:val="24"/>
        </w:rPr>
        <w:t xml:space="preserve">Gartner Report predicts 20.4 billion connected devices with an associated “spending on end points services [reaching] almost $2 trillion” </w:t>
      </w:r>
      <w:r w:rsidR="001D15D8" w:rsidRPr="002A5960">
        <w:rPr>
          <w:sz w:val="24"/>
          <w:szCs w:val="24"/>
        </w:rPr>
        <w:t>[4]</w:t>
      </w:r>
      <w:r w:rsidRPr="002A5960">
        <w:rPr>
          <w:sz w:val="24"/>
          <w:szCs w:val="24"/>
        </w:rPr>
        <w:t>.</w:t>
      </w:r>
      <w:ins w:id="158" w:author="Stephen McCann" w:date="2018-07-10T14:38:00Z">
        <w:r w:rsidR="00997474" w:rsidRPr="002A5960">
          <w:rPr>
            <w:sz w:val="24"/>
            <w:szCs w:val="24"/>
          </w:rPr>
          <w:t xml:space="preserve"> Furthermore, </w:t>
        </w:r>
      </w:ins>
    </w:p>
    <w:p w:rsidR="00FB21B9" w:rsidRPr="002A5960" w:rsidRDefault="00FB21B9" w:rsidP="00FA2B74">
      <w:pPr>
        <w:widowControl w:val="0"/>
        <w:autoSpaceDE w:val="0"/>
        <w:autoSpaceDN w:val="0"/>
        <w:adjustRightInd w:val="0"/>
        <w:rPr>
          <w:sz w:val="24"/>
          <w:szCs w:val="24"/>
          <w:lang w:eastAsia="ja-JP"/>
        </w:rPr>
      </w:pPr>
      <w:del w:id="159" w:author="Stephen McCann" w:date="2018-07-10T14:38:00Z">
        <w:r w:rsidRPr="002A5960" w:rsidDel="00997474">
          <w:rPr>
            <w:sz w:val="24"/>
            <w:szCs w:val="24"/>
          </w:rPr>
          <w:delText>O</w:delText>
        </w:r>
      </w:del>
      <w:r w:rsidRPr="002A5960">
        <w:rPr>
          <w:sz w:val="24"/>
          <w:szCs w:val="24"/>
        </w:rPr>
        <w:t>the</w:t>
      </w:r>
      <w:ins w:id="160" w:author="Stephen McCann" w:date="2018-07-10T14:38:00Z">
        <w:r w:rsidR="00997474" w:rsidRPr="002A5960">
          <w:rPr>
            <w:sz w:val="24"/>
            <w:szCs w:val="24"/>
          </w:rPr>
          <w:t>se</w:t>
        </w:r>
      </w:ins>
      <w:del w:id="161" w:author="Stephen McCann" w:date="2018-07-10T14:38:00Z">
        <w:r w:rsidRPr="002A5960" w:rsidDel="00997474">
          <w:rPr>
            <w:sz w:val="24"/>
            <w:szCs w:val="24"/>
          </w:rPr>
          <w:delText>r</w:delText>
        </w:r>
      </w:del>
      <w:r w:rsidRPr="002A5960">
        <w:rPr>
          <w:sz w:val="24"/>
          <w:szCs w:val="24"/>
        </w:rPr>
        <w:t xml:space="preserve"> use cases, for example live stream video distribution from </w:t>
      </w:r>
      <w:r w:rsidR="00771B33" w:rsidRPr="002A5960">
        <w:rPr>
          <w:sz w:val="24"/>
          <w:szCs w:val="24"/>
        </w:rPr>
        <w:t>sensors may require link level encryption</w:t>
      </w:r>
      <w:ins w:id="162" w:author="Stephen McCann" w:date="2018-07-10T14:41:00Z">
        <w:r w:rsidR="00997474" w:rsidRPr="002A5960">
          <w:rPr>
            <w:sz w:val="24"/>
            <w:szCs w:val="24"/>
          </w:rPr>
          <w:t>.</w:t>
        </w:r>
      </w:ins>
      <w:del w:id="163" w:author="Stephen McCann" w:date="2018-07-10T14:40:00Z">
        <w:r w:rsidR="00771B33" w:rsidRPr="002A5960" w:rsidDel="00997474">
          <w:rPr>
            <w:sz w:val="24"/>
            <w:szCs w:val="24"/>
          </w:rPr>
          <w:delText>.</w:delText>
        </w:r>
        <w:r w:rsidR="00771B33" w:rsidRPr="002A5960" w:rsidDel="00997474">
          <w:rPr>
            <w:sz w:val="24"/>
            <w:szCs w:val="24"/>
            <w:lang w:eastAsia="ja-JP"/>
          </w:rPr>
          <w:delText xml:space="preserve"> </w:delText>
        </w:r>
      </w:del>
    </w:p>
    <w:p w:rsidR="00771B33" w:rsidRPr="002A5960" w:rsidRDefault="00771B33" w:rsidP="00FA2B74">
      <w:pPr>
        <w:widowControl w:val="0"/>
        <w:autoSpaceDE w:val="0"/>
        <w:autoSpaceDN w:val="0"/>
        <w:adjustRightInd w:val="0"/>
        <w:rPr>
          <w:sz w:val="24"/>
          <w:szCs w:val="24"/>
        </w:rPr>
      </w:pPr>
    </w:p>
    <w:p w:rsidR="00B50606" w:rsidRDefault="00B50606" w:rsidP="00FA2B74">
      <w:pPr>
        <w:widowControl w:val="0"/>
        <w:autoSpaceDE w:val="0"/>
        <w:autoSpaceDN w:val="0"/>
        <w:adjustRightInd w:val="0"/>
        <w:rPr>
          <w:ins w:id="164" w:author="Stephen McCann" w:date="2018-07-11T13:53:00Z"/>
          <w:sz w:val="24"/>
          <w:szCs w:val="24"/>
        </w:rPr>
      </w:pPr>
      <w:ins w:id="165" w:author="Stephen McCann" w:date="2018-07-11T13:53:00Z">
        <w:r w:rsidRPr="00B50606">
          <w:rPr>
            <w:sz w:val="24"/>
            <w:szCs w:val="24"/>
          </w:rPr>
          <w:t xml:space="preserve">Broadcasting to </w:t>
        </w:r>
        <w:r>
          <w:rPr>
            <w:sz w:val="24"/>
            <w:szCs w:val="24"/>
          </w:rPr>
          <w:t xml:space="preserve">IEEE </w:t>
        </w:r>
        <w:r w:rsidRPr="00B50606">
          <w:rPr>
            <w:sz w:val="24"/>
            <w:szCs w:val="24"/>
          </w:rPr>
          <w:t xml:space="preserve">802.11 </w:t>
        </w:r>
        <w:r>
          <w:rPr>
            <w:sz w:val="24"/>
            <w:szCs w:val="24"/>
          </w:rPr>
          <w:t xml:space="preserve">mobile </w:t>
        </w:r>
        <w:r w:rsidRPr="00B50606">
          <w:rPr>
            <w:sz w:val="24"/>
            <w:szCs w:val="24"/>
          </w:rPr>
          <w:t xml:space="preserve">devices entails resolving outstanding privacy issues, such as the ability of end-user devices to choose if or how alerts, warnings, advertisements or other broadcast streams are received. Resolving these issues has an impact on energy efficiency and autonomy of </w:t>
        </w:r>
        <w:r>
          <w:rPr>
            <w:sz w:val="24"/>
            <w:szCs w:val="24"/>
          </w:rPr>
          <w:t xml:space="preserve">IEEE </w:t>
        </w:r>
        <w:r w:rsidRPr="00B50606">
          <w:rPr>
            <w:sz w:val="24"/>
            <w:szCs w:val="24"/>
          </w:rPr>
          <w:t>802.11 technology end-consumers. Increasing regulatory attention to securit</w:t>
        </w:r>
        <w:r>
          <w:rPr>
            <w:sz w:val="24"/>
            <w:szCs w:val="24"/>
          </w:rPr>
          <w:t xml:space="preserve">y and privacy around the world, </w:t>
        </w:r>
        <w:r w:rsidRPr="00B50606">
          <w:rPr>
            <w:sz w:val="24"/>
            <w:szCs w:val="24"/>
          </w:rPr>
          <w:t>calls for efforts robust authentication and encryption mechanisms for broadcast frames, but also for assistance to broadcasters in ensuring that they are compliant with marketing,</w:t>
        </w:r>
        <w:r>
          <w:rPr>
            <w:sz w:val="24"/>
            <w:szCs w:val="24"/>
          </w:rPr>
          <w:t xml:space="preserve"> privacy and security expectati</w:t>
        </w:r>
        <w:r w:rsidRPr="00B50606">
          <w:rPr>
            <w:sz w:val="24"/>
            <w:szCs w:val="24"/>
          </w:rPr>
          <w:t>ons.</w:t>
        </w:r>
      </w:ins>
    </w:p>
    <w:p w:rsidR="001D15D8" w:rsidRPr="002A5960" w:rsidDel="00B50606" w:rsidRDefault="001D15D8" w:rsidP="00FA2B74">
      <w:pPr>
        <w:widowControl w:val="0"/>
        <w:autoSpaceDE w:val="0"/>
        <w:autoSpaceDN w:val="0"/>
        <w:adjustRightInd w:val="0"/>
        <w:rPr>
          <w:del w:id="166" w:author="Stephen McCann" w:date="2018-07-11T13:53:00Z"/>
          <w:sz w:val="24"/>
          <w:szCs w:val="24"/>
        </w:rPr>
      </w:pPr>
      <w:del w:id="167" w:author="Stephen McCann" w:date="2018-07-11T13:53:00Z">
        <w:r w:rsidRPr="002A5960" w:rsidDel="00B50606">
          <w:rPr>
            <w:sz w:val="24"/>
            <w:szCs w:val="24"/>
          </w:rPr>
          <w:delText>As a side effect, privacy issues</w:delText>
        </w:r>
      </w:del>
      <w:del w:id="168" w:author="Stephen McCann" w:date="2018-07-10T14:39:00Z">
        <w:r w:rsidRPr="002A5960" w:rsidDel="00997474">
          <w:rPr>
            <w:sz w:val="24"/>
            <w:szCs w:val="24"/>
          </w:rPr>
          <w:delText xml:space="preserve"> as coming up due to the </w:delText>
        </w:r>
      </w:del>
      <w:del w:id="169" w:author="Stephen McCann" w:date="2018-07-11T13:53:00Z">
        <w:r w:rsidRPr="002A5960" w:rsidDel="00B50606">
          <w:rPr>
            <w:sz w:val="24"/>
            <w:szCs w:val="24"/>
          </w:rPr>
          <w:delText>Europ</w:delText>
        </w:r>
      </w:del>
      <w:del w:id="170" w:author="Stephen McCann" w:date="2018-07-10T14:39:00Z">
        <w:r w:rsidRPr="002A5960" w:rsidDel="00997474">
          <w:rPr>
            <w:sz w:val="24"/>
            <w:szCs w:val="24"/>
          </w:rPr>
          <w:delText>ian</w:delText>
        </w:r>
      </w:del>
      <w:del w:id="171" w:author="Stephen McCann" w:date="2018-07-11T13:53:00Z">
        <w:r w:rsidRPr="002A5960" w:rsidDel="00B50606">
          <w:rPr>
            <w:sz w:val="24"/>
            <w:szCs w:val="24"/>
          </w:rPr>
          <w:delText xml:space="preserve"> GDPR are addressed for broadcast based services </w:delText>
        </w:r>
      </w:del>
      <w:del w:id="172" w:author="Stephen McCann" w:date="2018-07-10T14:40:00Z">
        <w:r w:rsidRPr="002A5960" w:rsidDel="00997474">
          <w:rPr>
            <w:sz w:val="24"/>
            <w:szCs w:val="24"/>
          </w:rPr>
          <w:delText>if</w:delText>
        </w:r>
      </w:del>
      <w:del w:id="173" w:author="Stephen McCann" w:date="2018-07-11T13:53:00Z">
        <w:r w:rsidRPr="002A5960" w:rsidDel="00B50606">
          <w:rPr>
            <w:sz w:val="24"/>
            <w:szCs w:val="24"/>
          </w:rPr>
          <w:delText xml:space="preserve"> 802.11 is enhanced by means of distributing authenticated and encrypted broadcast frames without requiring the association of the </w:delText>
        </w:r>
      </w:del>
      <w:del w:id="174" w:author="Stephen McCann" w:date="2018-07-10T14:54:00Z">
        <w:r w:rsidRPr="002A5960" w:rsidDel="002A5960">
          <w:rPr>
            <w:sz w:val="24"/>
            <w:szCs w:val="24"/>
          </w:rPr>
          <w:delText>recepients</w:delText>
        </w:r>
      </w:del>
      <w:del w:id="175" w:author="Stephen McCann" w:date="2018-07-11T13:53:00Z">
        <w:r w:rsidRPr="002A5960" w:rsidDel="00B50606">
          <w:rPr>
            <w:sz w:val="24"/>
            <w:szCs w:val="24"/>
          </w:rPr>
          <w:delText>. Providing th</w:delText>
        </w:r>
      </w:del>
      <w:del w:id="176" w:author="Stephen McCann" w:date="2018-07-10T14:40:00Z">
        <w:r w:rsidRPr="002A5960" w:rsidDel="00997474">
          <w:rPr>
            <w:sz w:val="24"/>
            <w:szCs w:val="24"/>
          </w:rPr>
          <w:delText>ose</w:delText>
        </w:r>
      </w:del>
      <w:del w:id="177" w:author="Stephen McCann" w:date="2018-07-11T13:53:00Z">
        <w:r w:rsidRPr="002A5960" w:rsidDel="00B50606">
          <w:rPr>
            <w:sz w:val="24"/>
            <w:szCs w:val="24"/>
          </w:rPr>
          <w:delText xml:space="preserve"> features maintains the Europ</w:delText>
        </w:r>
      </w:del>
      <w:del w:id="178" w:author="Stephen McCann" w:date="2018-07-10T14:40:00Z">
        <w:r w:rsidRPr="002A5960" w:rsidDel="00997474">
          <w:rPr>
            <w:sz w:val="24"/>
            <w:szCs w:val="24"/>
          </w:rPr>
          <w:delText>ian</w:delText>
        </w:r>
      </w:del>
      <w:del w:id="179" w:author="Stephen McCann" w:date="2018-07-11T13:53:00Z">
        <w:r w:rsidRPr="002A5960" w:rsidDel="00B50606">
          <w:rPr>
            <w:sz w:val="24"/>
            <w:szCs w:val="24"/>
          </w:rPr>
          <w:delText xml:space="preserve"> W</w:delText>
        </w:r>
      </w:del>
      <w:del w:id="180" w:author="Stephen McCann" w:date="2018-07-10T14:40:00Z">
        <w:r w:rsidRPr="002A5960" w:rsidDel="00997474">
          <w:rPr>
            <w:sz w:val="24"/>
            <w:szCs w:val="24"/>
          </w:rPr>
          <w:delText>i-Fi</w:delText>
        </w:r>
      </w:del>
      <w:del w:id="181" w:author="Stephen McCann" w:date="2018-07-11T13:53:00Z">
        <w:r w:rsidRPr="002A5960" w:rsidDel="00B50606">
          <w:rPr>
            <w:sz w:val="24"/>
            <w:szCs w:val="24"/>
          </w:rPr>
          <w:delText xml:space="preserve"> market.</w:delText>
        </w:r>
      </w:del>
    </w:p>
    <w:p w:rsidR="001D15D8" w:rsidRPr="002A5960" w:rsidRDefault="001D15D8" w:rsidP="00FA2B74">
      <w:pPr>
        <w:widowControl w:val="0"/>
        <w:autoSpaceDE w:val="0"/>
        <w:autoSpaceDN w:val="0"/>
        <w:adjustRightInd w:val="0"/>
        <w:rPr>
          <w:sz w:val="24"/>
          <w:szCs w:val="24"/>
        </w:rPr>
      </w:pPr>
    </w:p>
    <w:p w:rsidR="00BE1F8D" w:rsidRPr="002A5960" w:rsidRDefault="00BE1F8D" w:rsidP="00FA2B74">
      <w:pPr>
        <w:widowControl w:val="0"/>
        <w:autoSpaceDE w:val="0"/>
        <w:autoSpaceDN w:val="0"/>
        <w:adjustRightInd w:val="0"/>
        <w:rPr>
          <w:sz w:val="24"/>
          <w:szCs w:val="24"/>
        </w:rPr>
      </w:pPr>
      <w:r w:rsidRPr="002A5960">
        <w:rPr>
          <w:sz w:val="24"/>
          <w:szCs w:val="24"/>
        </w:rPr>
        <w:t>Broadcast providers (</w:t>
      </w:r>
      <w:ins w:id="182" w:author="Stephen McCann" w:date="2018-07-10T14:42:00Z">
        <w:r w:rsidR="00997474" w:rsidRPr="002A5960">
          <w:rPr>
            <w:sz w:val="24"/>
            <w:szCs w:val="24"/>
          </w:rPr>
          <w:t xml:space="preserve">i.e. </w:t>
        </w:r>
      </w:ins>
      <w:r w:rsidRPr="002A5960">
        <w:rPr>
          <w:sz w:val="24"/>
          <w:szCs w:val="24"/>
        </w:rPr>
        <w:t xml:space="preserve">public providers) are </w:t>
      </w:r>
      <w:del w:id="183" w:author="Stephen McCann" w:date="2018-07-11T13:54:00Z">
        <w:r w:rsidRPr="002A5960" w:rsidDel="00B50606">
          <w:rPr>
            <w:sz w:val="24"/>
            <w:szCs w:val="24"/>
          </w:rPr>
          <w:delText xml:space="preserve">also </w:delText>
        </w:r>
      </w:del>
      <w:r w:rsidRPr="002A5960">
        <w:rPr>
          <w:sz w:val="24"/>
          <w:szCs w:val="24"/>
        </w:rPr>
        <w:t>evaluating current technologies operating in the unlicensed band to provide a</w:t>
      </w:r>
      <w:del w:id="184" w:author="Stephen McCann" w:date="2018-07-10T14:42:00Z">
        <w:r w:rsidRPr="002A5960" w:rsidDel="00997474">
          <w:rPr>
            <w:sz w:val="24"/>
            <w:szCs w:val="24"/>
          </w:rPr>
          <w:delText>t</w:delText>
        </w:r>
      </w:del>
      <w:r w:rsidRPr="002A5960">
        <w:rPr>
          <w:sz w:val="24"/>
          <w:szCs w:val="24"/>
        </w:rPr>
        <w:t xml:space="preserve"> low cost means for broadcasting public TV and especially radio channels. </w:t>
      </w:r>
      <w:ins w:id="185" w:author="Stephen McCann" w:date="2018-07-10T14:42:00Z">
        <w:r w:rsidR="00997474" w:rsidRPr="002A5960">
          <w:rPr>
            <w:sz w:val="24"/>
            <w:szCs w:val="24"/>
          </w:rPr>
          <w:t xml:space="preserve">When DVB technologies are replaced </w:t>
        </w:r>
      </w:ins>
      <w:ins w:id="186" w:author="Stephen McCann" w:date="2018-07-10T14:43:00Z">
        <w:r w:rsidR="00997474" w:rsidRPr="002A5960">
          <w:rPr>
            <w:sz w:val="24"/>
            <w:szCs w:val="24"/>
          </w:rPr>
          <w:t xml:space="preserve">with </w:t>
        </w:r>
      </w:ins>
      <w:del w:id="187" w:author="Stephen McCann" w:date="2018-07-10T14:43:00Z">
        <w:r w:rsidRPr="002A5960" w:rsidDel="00997474">
          <w:rPr>
            <w:sz w:val="24"/>
            <w:szCs w:val="24"/>
          </w:rPr>
          <w:delText xml:space="preserve">As this evaluation targets, for example, at the assessment if DVB can be replaced with </w:delText>
        </w:r>
      </w:del>
      <w:r w:rsidRPr="002A5960">
        <w:rPr>
          <w:sz w:val="24"/>
          <w:szCs w:val="24"/>
        </w:rPr>
        <w:t xml:space="preserve">alternative </w:t>
      </w:r>
      <w:del w:id="188" w:author="Stephen McCann" w:date="2018-07-10T14:26:00Z">
        <w:r w:rsidRPr="002A5960" w:rsidDel="00C55B08">
          <w:rPr>
            <w:sz w:val="24"/>
            <w:szCs w:val="24"/>
          </w:rPr>
          <w:delText>low cost</w:delText>
        </w:r>
      </w:del>
      <w:ins w:id="189" w:author="Stephen McCann" w:date="2018-07-10T14:26:00Z">
        <w:r w:rsidR="00C55B08" w:rsidRPr="002A5960">
          <w:rPr>
            <w:sz w:val="24"/>
            <w:szCs w:val="24"/>
          </w:rPr>
          <w:t>low-cost</w:t>
        </w:r>
      </w:ins>
      <w:r w:rsidRPr="002A5960">
        <w:rPr>
          <w:sz w:val="24"/>
          <w:szCs w:val="24"/>
        </w:rPr>
        <w:t xml:space="preserve"> technologies</w:t>
      </w:r>
      <w:ins w:id="190" w:author="Stephen McCann" w:date="2018-07-10T14:43:00Z">
        <w:r w:rsidR="00997474" w:rsidRPr="002A5960">
          <w:rPr>
            <w:sz w:val="24"/>
            <w:szCs w:val="24"/>
          </w:rPr>
          <w:t>, such as WLAN</w:t>
        </w:r>
      </w:ins>
      <w:r w:rsidRPr="002A5960">
        <w:rPr>
          <w:sz w:val="24"/>
          <w:szCs w:val="24"/>
        </w:rPr>
        <w:t xml:space="preserve">, receiving stations may not </w:t>
      </w:r>
      <w:proofErr w:type="gramStart"/>
      <w:r w:rsidRPr="002A5960">
        <w:rPr>
          <w:sz w:val="24"/>
          <w:szCs w:val="24"/>
        </w:rPr>
        <w:t>be capable of establishing</w:t>
      </w:r>
      <w:proofErr w:type="gramEnd"/>
      <w:r w:rsidRPr="002A5960">
        <w:rPr>
          <w:sz w:val="24"/>
          <w:szCs w:val="24"/>
        </w:rPr>
        <w:t xml:space="preserve"> bidirectional association and authentication with the sender.</w:t>
      </w:r>
    </w:p>
    <w:p w:rsidR="00FB2ABA" w:rsidRPr="002A5960" w:rsidRDefault="00FB2ABA" w:rsidP="00FA2B74">
      <w:pPr>
        <w:widowControl w:val="0"/>
        <w:autoSpaceDE w:val="0"/>
        <w:autoSpaceDN w:val="0"/>
        <w:adjustRightInd w:val="0"/>
        <w:rPr>
          <w:sz w:val="24"/>
          <w:szCs w:val="24"/>
        </w:rPr>
      </w:pPr>
    </w:p>
    <w:p w:rsidR="004F259E" w:rsidRPr="002A5960" w:rsidRDefault="008D17C2" w:rsidP="00FA2B74">
      <w:pPr>
        <w:widowControl w:val="0"/>
        <w:autoSpaceDE w:val="0"/>
        <w:autoSpaceDN w:val="0"/>
        <w:adjustRightInd w:val="0"/>
        <w:rPr>
          <w:sz w:val="24"/>
          <w:szCs w:val="24"/>
        </w:rPr>
      </w:pPr>
      <w:r w:rsidRPr="002A5960">
        <w:rPr>
          <w:sz w:val="24"/>
          <w:szCs w:val="24"/>
        </w:rPr>
        <w:t xml:space="preserve">The increasing </w:t>
      </w:r>
      <w:ins w:id="191" w:author="Stephen McCann" w:date="2018-07-10T14:43:00Z">
        <w:r w:rsidR="00997474" w:rsidRPr="002A5960">
          <w:rPr>
            <w:sz w:val="24"/>
            <w:szCs w:val="24"/>
          </w:rPr>
          <w:t xml:space="preserve">number of </w:t>
        </w:r>
      </w:ins>
      <w:r w:rsidRPr="002A5960">
        <w:rPr>
          <w:sz w:val="24"/>
          <w:szCs w:val="24"/>
        </w:rPr>
        <w:t xml:space="preserve">IEEE 802.11 </w:t>
      </w:r>
      <w:ins w:id="192" w:author="Stephen McCann" w:date="2018-07-10T14:43:00Z">
        <w:r w:rsidR="00997474" w:rsidRPr="002A5960">
          <w:rPr>
            <w:sz w:val="24"/>
            <w:szCs w:val="24"/>
          </w:rPr>
          <w:t xml:space="preserve">mobile </w:t>
        </w:r>
      </w:ins>
      <w:r w:rsidRPr="002A5960">
        <w:rPr>
          <w:sz w:val="24"/>
          <w:szCs w:val="24"/>
        </w:rPr>
        <w:t xml:space="preserve">devices cause channel congestion, especially </w:t>
      </w:r>
      <w:ins w:id="193" w:author="Stephen McCann" w:date="2018-07-10T14:44:00Z">
        <w:r w:rsidR="00997474" w:rsidRPr="002A5960">
          <w:rPr>
            <w:sz w:val="24"/>
            <w:szCs w:val="24"/>
          </w:rPr>
          <w:t>in high-density</w:t>
        </w:r>
      </w:ins>
      <w:del w:id="194" w:author="Stephen McCann" w:date="2018-07-10T14:44:00Z">
        <w:r w:rsidRPr="002A5960" w:rsidDel="00997474">
          <w:rPr>
            <w:sz w:val="24"/>
            <w:szCs w:val="24"/>
          </w:rPr>
          <w:delText>at a crowded</w:delText>
        </w:r>
      </w:del>
      <w:r w:rsidRPr="002A5960">
        <w:rPr>
          <w:sz w:val="24"/>
          <w:szCs w:val="24"/>
        </w:rPr>
        <w:t xml:space="preserve"> area</w:t>
      </w:r>
      <w:ins w:id="195" w:author="Stephen McCann" w:date="2018-07-10T14:44:00Z">
        <w:r w:rsidR="00997474" w:rsidRPr="002A5960">
          <w:rPr>
            <w:sz w:val="24"/>
            <w:szCs w:val="24"/>
          </w:rPr>
          <w:t>s</w:t>
        </w:r>
      </w:ins>
      <w:r w:rsidRPr="002A5960">
        <w:rPr>
          <w:sz w:val="24"/>
          <w:szCs w:val="24"/>
        </w:rPr>
        <w:t>.</w:t>
      </w:r>
      <w:r w:rsidR="00067266" w:rsidRPr="002A5960">
        <w:rPr>
          <w:sz w:val="24"/>
          <w:szCs w:val="24"/>
        </w:rPr>
        <w:t xml:space="preserve"> </w:t>
      </w:r>
      <w:ins w:id="196" w:author="Stephen McCann" w:date="2018-07-10T14:44:00Z">
        <w:r w:rsidR="00997474" w:rsidRPr="002A5960">
          <w:rPr>
            <w:sz w:val="24"/>
            <w:szCs w:val="24"/>
          </w:rPr>
          <w:t>An enhanced b</w:t>
        </w:r>
      </w:ins>
      <w:del w:id="197" w:author="Stephen McCann" w:date="2018-07-10T14:44:00Z">
        <w:r w:rsidR="00067266" w:rsidRPr="002A5960" w:rsidDel="00997474">
          <w:rPr>
            <w:sz w:val="24"/>
            <w:szCs w:val="24"/>
          </w:rPr>
          <w:delText>B</w:delText>
        </w:r>
      </w:del>
      <w:r w:rsidR="00067266" w:rsidRPr="002A5960">
        <w:rPr>
          <w:sz w:val="24"/>
          <w:szCs w:val="24"/>
        </w:rPr>
        <w:t xml:space="preserve">roadcast service </w:t>
      </w:r>
      <w:ins w:id="198" w:author="Stephen McCann" w:date="2018-07-10T14:47:00Z">
        <w:r w:rsidR="00E238CF" w:rsidRPr="002A5960">
          <w:rPr>
            <w:sz w:val="24"/>
            <w:szCs w:val="24"/>
          </w:rPr>
          <w:t>(EBS</w:t>
        </w:r>
        <w:r w:rsidR="00CE4ED6" w:rsidRPr="002A5960">
          <w:rPr>
            <w:sz w:val="24"/>
            <w:szCs w:val="24"/>
          </w:rPr>
          <w:t xml:space="preserve">) </w:t>
        </w:r>
      </w:ins>
      <w:r w:rsidR="00067266" w:rsidRPr="002A5960">
        <w:rPr>
          <w:sz w:val="24"/>
          <w:szCs w:val="24"/>
        </w:rPr>
        <w:t xml:space="preserve">is expected to provide benefit for all IEEE 802.11 </w:t>
      </w:r>
      <w:ins w:id="199" w:author="Stephen McCann" w:date="2018-07-10T14:52:00Z">
        <w:r w:rsidR="00E238CF" w:rsidRPr="002A5960">
          <w:rPr>
            <w:sz w:val="24"/>
            <w:szCs w:val="24"/>
          </w:rPr>
          <w:t xml:space="preserve">mobile </w:t>
        </w:r>
      </w:ins>
      <w:r w:rsidR="00067266" w:rsidRPr="002A5960">
        <w:rPr>
          <w:sz w:val="24"/>
          <w:szCs w:val="24"/>
        </w:rPr>
        <w:t xml:space="preserve">devices, as it can reduce traffic </w:t>
      </w:r>
      <w:r w:rsidR="001B250F" w:rsidRPr="002A5960">
        <w:rPr>
          <w:sz w:val="24"/>
          <w:szCs w:val="24"/>
        </w:rPr>
        <w:t xml:space="preserve">on a channel by replacing frequently accessed </w:t>
      </w:r>
      <w:ins w:id="200" w:author="Stephen McCann" w:date="2018-07-10T14:44:00Z">
        <w:r w:rsidR="00997474" w:rsidRPr="002A5960">
          <w:rPr>
            <w:sz w:val="24"/>
            <w:szCs w:val="24"/>
          </w:rPr>
          <w:t xml:space="preserve">unicast traffic with </w:t>
        </w:r>
      </w:ins>
      <w:del w:id="201" w:author="Stephen McCann" w:date="2018-07-10T14:44:00Z">
        <w:r w:rsidR="001B250F" w:rsidRPr="002A5960" w:rsidDel="00997474">
          <w:rPr>
            <w:sz w:val="24"/>
            <w:szCs w:val="24"/>
          </w:rPr>
          <w:delText xml:space="preserve">information to </w:delText>
        </w:r>
      </w:del>
      <w:r w:rsidR="001B250F" w:rsidRPr="002A5960">
        <w:rPr>
          <w:sz w:val="24"/>
          <w:szCs w:val="24"/>
        </w:rPr>
        <w:t>broadcast</w:t>
      </w:r>
      <w:ins w:id="202" w:author="Stephen McCann" w:date="2018-07-10T14:44:00Z">
        <w:r w:rsidR="00997474" w:rsidRPr="002A5960">
          <w:rPr>
            <w:sz w:val="24"/>
            <w:szCs w:val="24"/>
          </w:rPr>
          <w:t xml:space="preserve"> traffic</w:t>
        </w:r>
      </w:ins>
      <w:r w:rsidR="001B250F" w:rsidRPr="002A5960">
        <w:rPr>
          <w:sz w:val="24"/>
          <w:szCs w:val="24"/>
        </w:rPr>
        <w:t>.</w:t>
      </w:r>
    </w:p>
    <w:p w:rsidR="001D15D8" w:rsidRPr="002A5960" w:rsidRDefault="001D15D8" w:rsidP="00FA2B74">
      <w:pPr>
        <w:widowControl w:val="0"/>
        <w:autoSpaceDE w:val="0"/>
        <w:autoSpaceDN w:val="0"/>
        <w:adjustRightInd w:val="0"/>
        <w:rPr>
          <w:sz w:val="24"/>
          <w:szCs w:val="24"/>
        </w:rPr>
      </w:pPr>
    </w:p>
    <w:p w:rsidR="0029167B" w:rsidRPr="002A5960" w:rsidRDefault="00FA2B74" w:rsidP="00AD4D8D">
      <w:pPr>
        <w:widowControl w:val="0"/>
        <w:autoSpaceDE w:val="0"/>
        <w:autoSpaceDN w:val="0"/>
        <w:adjustRightInd w:val="0"/>
        <w:rPr>
          <w:sz w:val="24"/>
          <w:szCs w:val="24"/>
        </w:rPr>
      </w:pPr>
      <w:r w:rsidRPr="002A5960">
        <w:rPr>
          <w:sz w:val="24"/>
          <w:szCs w:val="24"/>
        </w:rPr>
        <w:t>b)</w:t>
      </w:r>
      <w:r w:rsidR="0084721C" w:rsidRPr="002A5960">
        <w:rPr>
          <w:sz w:val="24"/>
          <w:szCs w:val="24"/>
        </w:rPr>
        <w:t xml:space="preserve"> </w:t>
      </w:r>
      <w:r w:rsidRPr="002A5960">
        <w:rPr>
          <w:sz w:val="24"/>
          <w:szCs w:val="24"/>
        </w:rPr>
        <w:t>Multiple vendors and numerous users.</w:t>
      </w:r>
    </w:p>
    <w:p w:rsidR="00837CBD" w:rsidRPr="002A5960" w:rsidRDefault="00837CBD" w:rsidP="00837CBD">
      <w:pPr>
        <w:rPr>
          <w:sz w:val="24"/>
          <w:szCs w:val="24"/>
          <w:rPrChange w:id="203" w:author="Stephen McCann" w:date="2018-07-10T14:54:00Z">
            <w:rPr/>
          </w:rPrChange>
        </w:rPr>
      </w:pPr>
      <w:bookmarkStart w:id="204" w:name="_Hlk497995916"/>
    </w:p>
    <w:p w:rsidR="00275593" w:rsidRPr="002A5960" w:rsidRDefault="00997474" w:rsidP="00837CBD">
      <w:pPr>
        <w:rPr>
          <w:sz w:val="24"/>
          <w:szCs w:val="24"/>
          <w:rPrChange w:id="205" w:author="Stephen McCann" w:date="2018-07-10T14:54:00Z">
            <w:rPr/>
          </w:rPrChange>
        </w:rPr>
      </w:pPr>
      <w:ins w:id="206" w:author="Stephen McCann" w:date="2018-07-10T14:45:00Z">
        <w:r w:rsidRPr="002A5960">
          <w:rPr>
            <w:sz w:val="24"/>
            <w:szCs w:val="24"/>
          </w:rPr>
          <w:t xml:space="preserve">A </w:t>
        </w:r>
      </w:ins>
      <w:ins w:id="207" w:author="Stephen McCann" w:date="2018-07-10T14:46:00Z">
        <w:r w:rsidRPr="002A5960">
          <w:rPr>
            <w:sz w:val="24"/>
            <w:szCs w:val="24"/>
          </w:rPr>
          <w:t>w</w:t>
        </w:r>
      </w:ins>
      <w:del w:id="208" w:author="Stephen McCann" w:date="2018-07-10T14:45:00Z">
        <w:r w:rsidR="00D450DE" w:rsidRPr="002A5960" w:rsidDel="00997474">
          <w:rPr>
            <w:sz w:val="24"/>
            <w:szCs w:val="24"/>
            <w:rPrChange w:id="209" w:author="Stephen McCann" w:date="2018-07-10T14:54:00Z">
              <w:rPr/>
            </w:rPrChange>
          </w:rPr>
          <w:delText>W</w:delText>
        </w:r>
      </w:del>
      <w:r w:rsidR="00D450DE" w:rsidRPr="002A5960">
        <w:rPr>
          <w:sz w:val="24"/>
          <w:szCs w:val="24"/>
          <w:rPrChange w:id="210" w:author="Stephen McCann" w:date="2018-07-10T14:54:00Z">
            <w:rPr/>
          </w:rPrChange>
        </w:rPr>
        <w:t xml:space="preserve">ide variety of </w:t>
      </w:r>
      <w:r w:rsidR="00EA246C" w:rsidRPr="002A5960">
        <w:rPr>
          <w:sz w:val="24"/>
          <w:szCs w:val="24"/>
          <w:rPrChange w:id="211" w:author="Stephen McCann" w:date="2018-07-10T14:54:00Z">
            <w:rPr/>
          </w:rPrChange>
        </w:rPr>
        <w:t xml:space="preserve">chipset </w:t>
      </w:r>
      <w:r w:rsidR="00D450DE" w:rsidRPr="002A5960">
        <w:rPr>
          <w:sz w:val="24"/>
          <w:szCs w:val="24"/>
          <w:rPrChange w:id="212" w:author="Stephen McCann" w:date="2018-07-10T14:54:00Z">
            <w:rPr/>
          </w:rPrChange>
        </w:rPr>
        <w:t>vendors</w:t>
      </w:r>
      <w:r w:rsidR="00EA246C" w:rsidRPr="002A5960">
        <w:rPr>
          <w:sz w:val="24"/>
          <w:szCs w:val="24"/>
          <w:rPrChange w:id="213" w:author="Stephen McCann" w:date="2018-07-10T14:54:00Z">
            <w:rPr/>
          </w:rPrChange>
        </w:rPr>
        <w:t xml:space="preserve"> </w:t>
      </w:r>
      <w:r w:rsidR="00D450DE" w:rsidRPr="002A5960">
        <w:rPr>
          <w:sz w:val="24"/>
          <w:szCs w:val="24"/>
          <w:rPrChange w:id="214" w:author="Stephen McCann" w:date="2018-07-10T14:54:00Z">
            <w:rPr/>
          </w:rPrChange>
        </w:rPr>
        <w:t>currently build various IEEE 802.11 chipset</w:t>
      </w:r>
      <w:ins w:id="215" w:author="Stephen McCann" w:date="2018-07-10T14:46:00Z">
        <w:r w:rsidRPr="002A5960">
          <w:rPr>
            <w:sz w:val="24"/>
            <w:szCs w:val="24"/>
          </w:rPr>
          <w:t>s</w:t>
        </w:r>
      </w:ins>
      <w:r w:rsidR="00D450DE" w:rsidRPr="002A5960">
        <w:rPr>
          <w:sz w:val="24"/>
          <w:szCs w:val="24"/>
          <w:rPrChange w:id="216" w:author="Stephen McCann" w:date="2018-07-10T14:54:00Z">
            <w:rPr/>
          </w:rPrChange>
        </w:rPr>
        <w:t xml:space="preserve">. </w:t>
      </w:r>
      <w:ins w:id="217" w:author="Stephen McCann" w:date="2018-07-10T14:46:00Z">
        <w:r w:rsidRPr="002A5960">
          <w:rPr>
            <w:sz w:val="24"/>
            <w:szCs w:val="24"/>
          </w:rPr>
          <w:t>A s</w:t>
        </w:r>
      </w:ins>
      <w:del w:id="218" w:author="Stephen McCann" w:date="2018-07-10T14:46:00Z">
        <w:r w:rsidR="00D450DE" w:rsidRPr="002A5960" w:rsidDel="00997474">
          <w:rPr>
            <w:sz w:val="24"/>
            <w:szCs w:val="24"/>
            <w:rPrChange w:id="219" w:author="Stephen McCann" w:date="2018-07-10T14:54:00Z">
              <w:rPr/>
            </w:rPrChange>
          </w:rPr>
          <w:delText>S</w:delText>
        </w:r>
      </w:del>
      <w:r w:rsidR="00D450DE" w:rsidRPr="002A5960">
        <w:rPr>
          <w:sz w:val="24"/>
          <w:szCs w:val="24"/>
          <w:rPrChange w:id="220" w:author="Stephen McCann" w:date="2018-07-10T14:54:00Z">
            <w:rPr/>
          </w:rPrChange>
        </w:rPr>
        <w:t xml:space="preserve">ignificant variety of set makers also build various IEEE 802.11 </w:t>
      </w:r>
      <w:ins w:id="221" w:author="Stephen McCann" w:date="2018-07-11T13:53:00Z">
        <w:r w:rsidR="00B50606">
          <w:rPr>
            <w:sz w:val="24"/>
            <w:szCs w:val="24"/>
          </w:rPr>
          <w:t xml:space="preserve">enabled end-consumer </w:t>
        </w:r>
      </w:ins>
      <w:ins w:id="222" w:author="Stephen McCann" w:date="2018-07-10T14:51:00Z">
        <w:r w:rsidR="00E238CF" w:rsidRPr="002A5960">
          <w:rPr>
            <w:sz w:val="24"/>
            <w:szCs w:val="24"/>
          </w:rPr>
          <w:t>mobile</w:t>
        </w:r>
      </w:ins>
      <w:del w:id="223" w:author="Stephen McCann" w:date="2018-07-10T14:51:00Z">
        <w:r w:rsidR="00D450DE" w:rsidRPr="002A5960" w:rsidDel="00E238CF">
          <w:rPr>
            <w:sz w:val="24"/>
            <w:szCs w:val="24"/>
            <w:rPrChange w:id="224" w:author="Stephen McCann" w:date="2018-07-10T14:54:00Z">
              <w:rPr/>
            </w:rPrChange>
          </w:rPr>
          <w:delText>capable</w:delText>
        </w:r>
      </w:del>
      <w:r w:rsidR="00D450DE" w:rsidRPr="002A5960">
        <w:rPr>
          <w:sz w:val="24"/>
          <w:szCs w:val="24"/>
          <w:rPrChange w:id="225" w:author="Stephen McCann" w:date="2018-07-10T14:54:00Z">
            <w:rPr/>
          </w:rPrChange>
        </w:rPr>
        <w:t xml:space="preserve"> devices, such as APs, smartphones, tablets and PCs. </w:t>
      </w:r>
      <w:r w:rsidR="006D4FAD" w:rsidRPr="002A5960">
        <w:rPr>
          <w:sz w:val="24"/>
          <w:szCs w:val="24"/>
          <w:rPrChange w:id="226" w:author="Stephen McCann" w:date="2018-07-10T14:54:00Z">
            <w:rPr/>
          </w:rPrChange>
        </w:rPr>
        <w:t xml:space="preserve">They are expected to implement </w:t>
      </w:r>
      <w:ins w:id="227" w:author="Stephen McCann" w:date="2018-07-10T14:47:00Z">
        <w:r w:rsidR="00CE4ED6" w:rsidRPr="002A5960">
          <w:rPr>
            <w:sz w:val="24"/>
            <w:szCs w:val="24"/>
          </w:rPr>
          <w:t xml:space="preserve">the </w:t>
        </w:r>
      </w:ins>
      <w:r w:rsidR="006D4FAD" w:rsidRPr="002A5960">
        <w:rPr>
          <w:sz w:val="24"/>
          <w:szCs w:val="24"/>
          <w:rPrChange w:id="228" w:author="Stephen McCann" w:date="2018-07-10T14:54:00Z">
            <w:rPr/>
          </w:rPrChange>
        </w:rPr>
        <w:t xml:space="preserve">IEEE 802.11 </w:t>
      </w:r>
      <w:ins w:id="229" w:author="Stephen McCann" w:date="2018-07-10T14:47:00Z">
        <w:r w:rsidR="00E238CF" w:rsidRPr="002A5960">
          <w:rPr>
            <w:sz w:val="24"/>
            <w:szCs w:val="24"/>
          </w:rPr>
          <w:t>EBS</w:t>
        </w:r>
      </w:ins>
      <w:del w:id="230" w:author="Stephen McCann" w:date="2018-07-10T14:51:00Z">
        <w:r w:rsidR="006D4FAD" w:rsidRPr="002A5960" w:rsidDel="00E238CF">
          <w:rPr>
            <w:sz w:val="24"/>
            <w:szCs w:val="24"/>
            <w:rPrChange w:id="231" w:author="Stephen McCann" w:date="2018-07-10T14:54:00Z">
              <w:rPr/>
            </w:rPrChange>
          </w:rPr>
          <w:delText>broadcast service</w:delText>
        </w:r>
      </w:del>
      <w:r w:rsidR="006D4FAD" w:rsidRPr="002A5960">
        <w:rPr>
          <w:sz w:val="24"/>
          <w:szCs w:val="24"/>
          <w:rPrChange w:id="232" w:author="Stephen McCann" w:date="2018-07-10T14:54:00Z">
            <w:rPr/>
          </w:rPrChange>
        </w:rPr>
        <w:t>.</w:t>
      </w:r>
    </w:p>
    <w:p w:rsidR="006D4FAD" w:rsidRPr="002A5960" w:rsidRDefault="006D4FAD" w:rsidP="00837CBD">
      <w:pPr>
        <w:rPr>
          <w:sz w:val="24"/>
          <w:szCs w:val="24"/>
          <w:rPrChange w:id="233" w:author="Stephen McCann" w:date="2018-07-10T14:54:00Z">
            <w:rPr/>
          </w:rPrChange>
        </w:rPr>
      </w:pPr>
    </w:p>
    <w:p w:rsidR="00275593" w:rsidRPr="002A5960" w:rsidDel="00997474" w:rsidRDefault="00F35AC0" w:rsidP="00837CBD">
      <w:pPr>
        <w:rPr>
          <w:del w:id="234" w:author="Stephen McCann" w:date="2018-07-10T14:45:00Z"/>
          <w:sz w:val="24"/>
          <w:szCs w:val="24"/>
          <w:rPrChange w:id="235" w:author="Stephen McCann" w:date="2018-07-10T14:54:00Z">
            <w:rPr>
              <w:del w:id="236" w:author="Stephen McCann" w:date="2018-07-10T14:45:00Z"/>
            </w:rPr>
          </w:rPrChange>
        </w:rPr>
      </w:pPr>
      <w:r w:rsidRPr="002A5960">
        <w:rPr>
          <w:sz w:val="24"/>
          <w:szCs w:val="24"/>
          <w:rPrChange w:id="237" w:author="Stephen McCann" w:date="2018-07-10T14:54:00Z">
            <w:rPr/>
          </w:rPrChange>
        </w:rPr>
        <w:t xml:space="preserve">Stakeholders include chip makers, </w:t>
      </w:r>
      <w:r w:rsidR="002210A3" w:rsidRPr="002A5960">
        <w:rPr>
          <w:sz w:val="24"/>
          <w:szCs w:val="24"/>
          <w:rPrChange w:id="238" w:author="Stephen McCann" w:date="2018-07-10T14:54:00Z">
            <w:rPr/>
          </w:rPrChange>
        </w:rPr>
        <w:t xml:space="preserve">set makers, </w:t>
      </w:r>
      <w:r w:rsidRPr="002A5960">
        <w:rPr>
          <w:sz w:val="24"/>
          <w:szCs w:val="24"/>
          <w:rPrChange w:id="239" w:author="Stephen McCann" w:date="2018-07-10T14:54:00Z">
            <w:rPr/>
          </w:rPrChange>
        </w:rPr>
        <w:t xml:space="preserve">system integrators, </w:t>
      </w:r>
      <w:ins w:id="240" w:author="Stephen McCann" w:date="2018-07-11T13:55:00Z">
        <w:r w:rsidR="0025491E">
          <w:rPr>
            <w:sz w:val="24"/>
            <w:szCs w:val="24"/>
          </w:rPr>
          <w:t xml:space="preserve">end-consumers, </w:t>
        </w:r>
      </w:ins>
      <w:r w:rsidRPr="002A5960">
        <w:rPr>
          <w:sz w:val="24"/>
          <w:szCs w:val="24"/>
          <w:rPrChange w:id="241" w:author="Stephen McCann" w:date="2018-07-10T14:54:00Z">
            <w:rPr/>
          </w:rPrChange>
        </w:rPr>
        <w:t xml:space="preserve">telecom operators, </w:t>
      </w:r>
      <w:ins w:id="242" w:author="Stephen McCann" w:date="2018-07-11T13:55:00Z">
        <w:r w:rsidR="0025491E">
          <w:rPr>
            <w:sz w:val="24"/>
            <w:szCs w:val="24"/>
          </w:rPr>
          <w:t xml:space="preserve">public broadcasters, </w:t>
        </w:r>
      </w:ins>
      <w:r w:rsidRPr="002A5960">
        <w:rPr>
          <w:sz w:val="24"/>
          <w:szCs w:val="24"/>
          <w:rPrChange w:id="243" w:author="Stephen McCann" w:date="2018-07-10T14:54:00Z">
            <w:rPr/>
          </w:rPrChange>
        </w:rPr>
        <w:t>transportation industries and store operators.</w:t>
      </w:r>
    </w:p>
    <w:p w:rsidR="00275593" w:rsidRPr="002A5960" w:rsidRDefault="00275593" w:rsidP="00837CBD">
      <w:pPr>
        <w:rPr>
          <w:sz w:val="24"/>
          <w:szCs w:val="24"/>
          <w:rPrChange w:id="244" w:author="Stephen McCann" w:date="2018-07-10T14:54:00Z">
            <w:rPr/>
          </w:rPrChange>
        </w:rPr>
      </w:pPr>
    </w:p>
    <w:p w:rsidR="00FA2B74" w:rsidRPr="002A5960" w:rsidRDefault="00E02066" w:rsidP="00FA2B74">
      <w:pPr>
        <w:pStyle w:val="Heading2"/>
        <w:rPr>
          <w:rFonts w:ascii="Times New Roman" w:hAnsi="Times New Roman"/>
          <w:sz w:val="24"/>
          <w:szCs w:val="24"/>
        </w:rPr>
      </w:pPr>
      <w:bookmarkStart w:id="245" w:name="_Toc209465393"/>
      <w:bookmarkEnd w:id="204"/>
      <w:r w:rsidRPr="002A5960">
        <w:rPr>
          <w:rFonts w:ascii="Times New Roman" w:hAnsi="Times New Roman"/>
          <w:sz w:val="24"/>
          <w:szCs w:val="24"/>
        </w:rPr>
        <w:t>1.</w:t>
      </w:r>
      <w:r w:rsidR="00A84AB6" w:rsidRPr="002A5960">
        <w:rPr>
          <w:rFonts w:ascii="Times New Roman" w:hAnsi="Times New Roman"/>
          <w:sz w:val="24"/>
          <w:szCs w:val="24"/>
        </w:rPr>
        <w:t>2</w:t>
      </w:r>
      <w:r w:rsidR="00C71A6F" w:rsidRPr="002A5960">
        <w:rPr>
          <w:rFonts w:ascii="Times New Roman" w:hAnsi="Times New Roman"/>
          <w:sz w:val="24"/>
          <w:szCs w:val="24"/>
        </w:rPr>
        <w:t>.2</w:t>
      </w:r>
      <w:r w:rsidR="00C71A6F" w:rsidRPr="002A5960">
        <w:rPr>
          <w:rFonts w:ascii="Times New Roman" w:hAnsi="Times New Roman"/>
          <w:sz w:val="24"/>
          <w:szCs w:val="24"/>
        </w:rPr>
        <w:tab/>
      </w:r>
      <w:r w:rsidR="00FA2B74" w:rsidRPr="002A5960">
        <w:rPr>
          <w:rFonts w:ascii="Times New Roman" w:hAnsi="Times New Roman"/>
          <w:sz w:val="24"/>
          <w:szCs w:val="24"/>
        </w:rPr>
        <w:t>Compatibility</w:t>
      </w:r>
      <w:bookmarkEnd w:id="245"/>
    </w:p>
    <w:p w:rsidR="00C71A6F" w:rsidRPr="002A5960" w:rsidRDefault="00C71A6F" w:rsidP="00C71A6F">
      <w:pPr>
        <w:rPr>
          <w:sz w:val="24"/>
          <w:szCs w:val="24"/>
          <w:rPrChange w:id="246" w:author="Stephen McCann" w:date="2018-07-10T14:54:00Z">
            <w:rPr/>
          </w:rPrChange>
        </w:rPr>
      </w:pPr>
    </w:p>
    <w:p w:rsidR="00A84AB6" w:rsidRPr="002A5960" w:rsidRDefault="00A84AB6" w:rsidP="00A84AB6">
      <w:pPr>
        <w:pStyle w:val="BodyText"/>
        <w:rPr>
          <w:szCs w:val="24"/>
          <w:rPrChange w:id="247" w:author="Stephen McCann" w:date="2018-07-10T14:54:00Z">
            <w:rPr/>
          </w:rPrChange>
        </w:rPr>
      </w:pPr>
      <w:r w:rsidRPr="002A5960">
        <w:rPr>
          <w:szCs w:val="24"/>
          <w:rPrChange w:id="248" w:author="Stephen McCann" w:date="2018-07-10T14:54:00Z">
            <w:rPr/>
          </w:rPrChange>
        </w:rPr>
        <w:t xml:space="preserve">Each proposed IEEE 802 LMSC standard should be in conformance with IEEE </w:t>
      </w:r>
      <w:proofErr w:type="spellStart"/>
      <w:r w:rsidRPr="002A5960">
        <w:rPr>
          <w:szCs w:val="24"/>
          <w:rPrChange w:id="249" w:author="Stephen McCann" w:date="2018-07-10T14:54:00Z">
            <w:rPr/>
          </w:rPrChange>
        </w:rPr>
        <w:t>Std</w:t>
      </w:r>
      <w:proofErr w:type="spellEnd"/>
      <w:r w:rsidRPr="002A5960">
        <w:rPr>
          <w:szCs w:val="24"/>
          <w:rPrChange w:id="250" w:author="Stephen McCann" w:date="2018-07-10T14:54:00Z">
            <w:rPr/>
          </w:rPrChange>
        </w:rPr>
        <w:t xml:space="preserve"> 802, IEEE 802.1AC, and IEEE 802.1Q. If any variances in conformance emerge, they shall be thoroughly disclosed and reviewed with IEEE 802.1 WG prior to submitting a PAR to the Sponsor.</w:t>
      </w:r>
    </w:p>
    <w:p w:rsidR="00FA2B74" w:rsidRPr="002A5960" w:rsidRDefault="00FA2B74" w:rsidP="00FA2B74">
      <w:pPr>
        <w:widowControl w:val="0"/>
        <w:autoSpaceDE w:val="0"/>
        <w:autoSpaceDN w:val="0"/>
        <w:adjustRightInd w:val="0"/>
        <w:rPr>
          <w:sz w:val="24"/>
          <w:szCs w:val="24"/>
        </w:rPr>
      </w:pPr>
    </w:p>
    <w:p w:rsidR="009656E6" w:rsidRPr="002A5960" w:rsidRDefault="009656E6" w:rsidP="009656E6">
      <w:pPr>
        <w:pStyle w:val="LetteredList1"/>
        <w:numPr>
          <w:ilvl w:val="0"/>
          <w:numId w:val="13"/>
        </w:numPr>
        <w:rPr>
          <w:szCs w:val="24"/>
          <w:rPrChange w:id="251" w:author="Stephen McCann" w:date="2018-07-10T14:54:00Z">
            <w:rPr/>
          </w:rPrChange>
        </w:rPr>
      </w:pPr>
      <w:r w:rsidRPr="002A5960">
        <w:rPr>
          <w:szCs w:val="24"/>
          <w:rPrChange w:id="252" w:author="Stephen McCann" w:date="2018-07-10T14:54:00Z">
            <w:rPr/>
          </w:rPrChange>
        </w:rPr>
        <w:t xml:space="preserve">Will the proposed standard comply with IEEE </w:t>
      </w:r>
      <w:proofErr w:type="spellStart"/>
      <w:r w:rsidRPr="002A5960">
        <w:rPr>
          <w:szCs w:val="24"/>
          <w:rPrChange w:id="253" w:author="Stephen McCann" w:date="2018-07-10T14:54:00Z">
            <w:rPr/>
          </w:rPrChange>
        </w:rPr>
        <w:t>Std</w:t>
      </w:r>
      <w:proofErr w:type="spellEnd"/>
      <w:r w:rsidRPr="002A5960">
        <w:rPr>
          <w:szCs w:val="24"/>
          <w:rPrChange w:id="254" w:author="Stephen McCann" w:date="2018-07-10T14:54:00Z">
            <w:rPr/>
          </w:rPrChange>
        </w:rPr>
        <w:t xml:space="preserve"> 802, IEEE </w:t>
      </w:r>
      <w:proofErr w:type="spellStart"/>
      <w:r w:rsidRPr="002A5960">
        <w:rPr>
          <w:szCs w:val="24"/>
          <w:rPrChange w:id="255" w:author="Stephen McCann" w:date="2018-07-10T14:54:00Z">
            <w:rPr/>
          </w:rPrChange>
        </w:rPr>
        <w:t>Std</w:t>
      </w:r>
      <w:proofErr w:type="spellEnd"/>
      <w:r w:rsidRPr="002A5960">
        <w:rPr>
          <w:szCs w:val="24"/>
          <w:rPrChange w:id="256" w:author="Stephen McCann" w:date="2018-07-10T14:54:00Z">
            <w:rPr/>
          </w:rPrChange>
        </w:rPr>
        <w:t xml:space="preserve"> 802.1AC and IEEE </w:t>
      </w:r>
      <w:proofErr w:type="spellStart"/>
      <w:r w:rsidRPr="002A5960">
        <w:rPr>
          <w:szCs w:val="24"/>
          <w:rPrChange w:id="257" w:author="Stephen McCann" w:date="2018-07-10T14:54:00Z">
            <w:rPr/>
          </w:rPrChange>
        </w:rPr>
        <w:t>Std</w:t>
      </w:r>
      <w:proofErr w:type="spellEnd"/>
      <w:r w:rsidRPr="002A5960">
        <w:rPr>
          <w:szCs w:val="24"/>
          <w:rPrChange w:id="258" w:author="Stephen McCann" w:date="2018-07-10T14:54:00Z">
            <w:rPr/>
          </w:rPrChange>
        </w:rPr>
        <w:t xml:space="preserve"> 802.1Q? </w:t>
      </w:r>
      <w:r w:rsidRPr="002A5960">
        <w:rPr>
          <w:b/>
          <w:szCs w:val="24"/>
          <w:rPrChange w:id="259" w:author="Stephen McCann" w:date="2018-07-10T14:54:00Z">
            <w:rPr>
              <w:b/>
            </w:rPr>
          </w:rPrChange>
        </w:rPr>
        <w:t>YES</w:t>
      </w:r>
    </w:p>
    <w:p w:rsidR="009656E6" w:rsidRPr="002A5960" w:rsidRDefault="009656E6" w:rsidP="009656E6">
      <w:pPr>
        <w:pStyle w:val="LetteredList1"/>
        <w:numPr>
          <w:ilvl w:val="0"/>
          <w:numId w:val="13"/>
        </w:numPr>
        <w:rPr>
          <w:szCs w:val="24"/>
          <w:rPrChange w:id="260" w:author="Stephen McCann" w:date="2018-07-10T14:54:00Z">
            <w:rPr/>
          </w:rPrChange>
        </w:rPr>
      </w:pPr>
      <w:r w:rsidRPr="002A5960">
        <w:rPr>
          <w:szCs w:val="24"/>
          <w:rPrChange w:id="261" w:author="Stephen McCann" w:date="2018-07-10T14:54:00Z">
            <w:rPr/>
          </w:rPrChange>
        </w:rPr>
        <w:lastRenderedPageBreak/>
        <w:t>If the answer to a) is no, supply the response from the IEEE 802.1 WG.</w:t>
      </w:r>
      <w:r w:rsidRPr="002A5960">
        <w:rPr>
          <w:szCs w:val="24"/>
          <w:rPrChange w:id="262" w:author="Stephen McCann" w:date="2018-07-10T14:54:00Z">
            <w:rPr/>
          </w:rPrChange>
        </w:rPr>
        <w:br/>
      </w:r>
    </w:p>
    <w:p w:rsidR="009656E6" w:rsidRPr="002A5960" w:rsidRDefault="009656E6" w:rsidP="009656E6">
      <w:pPr>
        <w:pStyle w:val="BodyText"/>
        <w:rPr>
          <w:szCs w:val="24"/>
          <w:rPrChange w:id="263" w:author="Stephen McCann" w:date="2018-07-10T14:54:00Z">
            <w:rPr/>
          </w:rPrChange>
        </w:rPr>
      </w:pPr>
      <w:r w:rsidRPr="002A5960">
        <w:rPr>
          <w:szCs w:val="24"/>
          <w:rPrChange w:id="264" w:author="Stephen McCann" w:date="2018-07-10T14:54:00Z">
            <w:rPr/>
          </w:rPrChange>
        </w:rP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rsidR="00FA2B74" w:rsidRPr="002A5960" w:rsidRDefault="00E02066" w:rsidP="00FA2B74">
      <w:pPr>
        <w:pStyle w:val="Heading2"/>
        <w:rPr>
          <w:ins w:id="265" w:author="Stephen McCann" w:date="2018-07-10T13:41:00Z"/>
          <w:rFonts w:ascii="Times New Roman" w:hAnsi="Times New Roman"/>
          <w:sz w:val="24"/>
          <w:szCs w:val="24"/>
        </w:rPr>
      </w:pPr>
      <w:bookmarkStart w:id="266" w:name="_Toc209465394"/>
      <w:r w:rsidRPr="002A5960">
        <w:rPr>
          <w:rFonts w:ascii="Times New Roman" w:hAnsi="Times New Roman"/>
          <w:sz w:val="24"/>
          <w:szCs w:val="24"/>
        </w:rPr>
        <w:t>1.</w:t>
      </w:r>
      <w:r w:rsidR="00A84AB6" w:rsidRPr="002A5960">
        <w:rPr>
          <w:rFonts w:ascii="Times New Roman" w:hAnsi="Times New Roman"/>
          <w:sz w:val="24"/>
          <w:szCs w:val="24"/>
        </w:rPr>
        <w:t>2</w:t>
      </w:r>
      <w:r w:rsidR="00C71A6F" w:rsidRPr="002A5960">
        <w:rPr>
          <w:rFonts w:ascii="Times New Roman" w:hAnsi="Times New Roman"/>
          <w:sz w:val="24"/>
          <w:szCs w:val="24"/>
        </w:rPr>
        <w:t>.3</w:t>
      </w:r>
      <w:r w:rsidR="00C71A6F" w:rsidRPr="002A5960">
        <w:rPr>
          <w:rFonts w:ascii="Times New Roman" w:hAnsi="Times New Roman"/>
          <w:sz w:val="24"/>
          <w:szCs w:val="24"/>
        </w:rPr>
        <w:tab/>
      </w:r>
      <w:r w:rsidR="00FA2B74" w:rsidRPr="002A5960">
        <w:rPr>
          <w:rFonts w:ascii="Times New Roman" w:hAnsi="Times New Roman"/>
          <w:sz w:val="24"/>
          <w:szCs w:val="24"/>
        </w:rPr>
        <w:t>Distinct Identity</w:t>
      </w:r>
      <w:bookmarkEnd w:id="266"/>
    </w:p>
    <w:p w:rsidR="00136084" w:rsidRPr="002A5960" w:rsidRDefault="00136084">
      <w:pPr>
        <w:rPr>
          <w:sz w:val="24"/>
          <w:szCs w:val="24"/>
          <w:rPrChange w:id="267" w:author="Stephen McCann" w:date="2018-07-10T14:54:00Z">
            <w:rPr>
              <w:rFonts w:ascii="Times New Roman" w:hAnsi="Times New Roman"/>
              <w:sz w:val="24"/>
              <w:szCs w:val="24"/>
            </w:rPr>
          </w:rPrChange>
        </w:rPr>
        <w:pPrChange w:id="268" w:author="Stephen McCann" w:date="2018-07-10T13:41:00Z">
          <w:pPr>
            <w:pStyle w:val="Heading2"/>
          </w:pPr>
        </w:pPrChange>
      </w:pPr>
    </w:p>
    <w:p w:rsidR="00FA2B74" w:rsidRPr="002A5960" w:rsidRDefault="00E02066" w:rsidP="00837CBD">
      <w:pPr>
        <w:pStyle w:val="NoSpacing"/>
        <w:rPr>
          <w:sz w:val="24"/>
          <w:szCs w:val="24"/>
          <w:lang w:val="en-US"/>
          <w:rPrChange w:id="269" w:author="Stephen McCann" w:date="2018-07-10T14:54:00Z">
            <w:rPr/>
          </w:rPrChange>
        </w:rPr>
      </w:pPr>
      <w:r w:rsidRPr="002A5960">
        <w:rPr>
          <w:sz w:val="24"/>
          <w:szCs w:val="24"/>
          <w:lang w:val="en-US"/>
          <w:rPrChange w:id="270" w:author="Stephen McCann" w:date="2018-07-10T14:54:00Z">
            <w:rPr/>
          </w:rPrChange>
        </w:rPr>
        <w:t xml:space="preserve">Each proposed IEEE 802 LMSC standard shall provide evidence of a distinct identity. Identify standards and standards projects with similar scopes and for each one </w:t>
      </w:r>
      <w:r w:rsidR="00AC277B" w:rsidRPr="002A5960">
        <w:rPr>
          <w:sz w:val="24"/>
          <w:szCs w:val="24"/>
          <w:lang w:val="en-US"/>
          <w:rPrChange w:id="271" w:author="Stephen McCann" w:date="2018-07-10T14:54:00Z">
            <w:rPr/>
          </w:rPrChange>
        </w:rPr>
        <w:t>describes</w:t>
      </w:r>
      <w:r w:rsidRPr="002A5960">
        <w:rPr>
          <w:sz w:val="24"/>
          <w:szCs w:val="24"/>
          <w:lang w:val="en-US"/>
          <w:rPrChange w:id="272" w:author="Stephen McCann" w:date="2018-07-10T14:54:00Z">
            <w:rPr/>
          </w:rPrChange>
        </w:rPr>
        <w:t xml:space="preserve"> why the proposed project is substantially different.</w:t>
      </w:r>
    </w:p>
    <w:p w:rsidR="0029167B" w:rsidRPr="002A5960" w:rsidRDefault="00275593" w:rsidP="00837CBD">
      <w:pPr>
        <w:pStyle w:val="NoSpacing"/>
        <w:rPr>
          <w:sz w:val="24"/>
          <w:szCs w:val="24"/>
          <w:lang w:val="en-US"/>
        </w:rPr>
      </w:pPr>
      <w:del w:id="273" w:author="Stephen McCann" w:date="2018-07-10T14:26:00Z">
        <w:r w:rsidRPr="002A5960" w:rsidDel="00C55B08">
          <w:rPr>
            <w:sz w:val="24"/>
            <w:szCs w:val="24"/>
            <w:lang w:val="en-US"/>
          </w:rPr>
          <w:delText>------</w:delText>
        </w:r>
      </w:del>
    </w:p>
    <w:p w:rsidR="00863EBA" w:rsidRPr="002A5960" w:rsidDel="00CE4ED6" w:rsidRDefault="0004518E" w:rsidP="00837CBD">
      <w:pPr>
        <w:rPr>
          <w:del w:id="274" w:author="Stephen McCann" w:date="2018-07-10T14:48:00Z"/>
          <w:sz w:val="24"/>
          <w:szCs w:val="24"/>
          <w:rPrChange w:id="275" w:author="Stephen McCann" w:date="2018-07-10T14:54:00Z">
            <w:rPr>
              <w:del w:id="276" w:author="Stephen McCann" w:date="2018-07-10T14:48:00Z"/>
            </w:rPr>
          </w:rPrChange>
        </w:rPr>
      </w:pPr>
      <w:r w:rsidRPr="002A5960">
        <w:rPr>
          <w:sz w:val="24"/>
          <w:szCs w:val="24"/>
          <w:rPrChange w:id="277" w:author="Stephen McCann" w:date="2018-07-10T14:54:00Z">
            <w:rPr/>
          </w:rPrChange>
        </w:rPr>
        <w:t>The proposed amendment is an amendment to the IEEE 802.11 specifications.</w:t>
      </w:r>
      <w:ins w:id="278" w:author="Stephen McCann" w:date="2018-07-10T14:48:00Z">
        <w:r w:rsidR="00CE4ED6" w:rsidRPr="002A5960">
          <w:rPr>
            <w:sz w:val="24"/>
            <w:szCs w:val="24"/>
          </w:rPr>
          <w:t xml:space="preserve"> </w:t>
        </w:r>
      </w:ins>
    </w:p>
    <w:p w:rsidR="0031172F" w:rsidRPr="002A5960" w:rsidRDefault="00D84EE1" w:rsidP="00FB2ABA">
      <w:pPr>
        <w:rPr>
          <w:strike/>
          <w:sz w:val="24"/>
          <w:szCs w:val="24"/>
          <w:rPrChange w:id="279" w:author="Stephen McCann" w:date="2018-07-10T14:54:00Z">
            <w:rPr>
              <w:strike/>
            </w:rPr>
          </w:rPrChange>
        </w:rPr>
      </w:pPr>
      <w:r w:rsidRPr="002A5960">
        <w:rPr>
          <w:sz w:val="24"/>
          <w:szCs w:val="24"/>
          <w:rPrChange w:id="280" w:author="Stephen McCann" w:date="2018-07-10T14:54:00Z">
            <w:rPr/>
          </w:rPrChange>
        </w:rPr>
        <w:t xml:space="preserve">There are no approved IEEE 802 projects addressing </w:t>
      </w:r>
      <w:r w:rsidR="00FB2ABA" w:rsidRPr="002A5960">
        <w:rPr>
          <w:sz w:val="24"/>
          <w:szCs w:val="24"/>
          <w:rPrChange w:id="281" w:author="Stephen McCann" w:date="2018-07-10T14:54:00Z">
            <w:rPr/>
          </w:rPrChange>
        </w:rPr>
        <w:t xml:space="preserve">enhanced </w:t>
      </w:r>
      <w:r w:rsidRPr="002A5960">
        <w:rPr>
          <w:sz w:val="24"/>
          <w:szCs w:val="24"/>
          <w:rPrChange w:id="282" w:author="Stephen McCann" w:date="2018-07-10T14:54:00Z">
            <w:rPr/>
          </w:rPrChange>
        </w:rPr>
        <w:t xml:space="preserve">broadcast services for IEEE 802.11 </w:t>
      </w:r>
      <w:ins w:id="283" w:author="Stephen McCann" w:date="2018-07-10T14:51:00Z">
        <w:r w:rsidR="00E238CF" w:rsidRPr="002A5960">
          <w:rPr>
            <w:sz w:val="24"/>
            <w:szCs w:val="24"/>
          </w:rPr>
          <w:t xml:space="preserve">mobile </w:t>
        </w:r>
      </w:ins>
      <w:r w:rsidRPr="002A5960">
        <w:rPr>
          <w:sz w:val="24"/>
          <w:szCs w:val="24"/>
          <w:rPrChange w:id="284" w:author="Stephen McCann" w:date="2018-07-10T14:54:00Z">
            <w:rPr/>
          </w:rPrChange>
        </w:rPr>
        <w:t>devices</w:t>
      </w:r>
      <w:r w:rsidR="0062370D" w:rsidRPr="002A5960">
        <w:rPr>
          <w:sz w:val="24"/>
          <w:szCs w:val="24"/>
          <w:rPrChange w:id="285" w:author="Stephen McCann" w:date="2018-07-10T14:54:00Z">
            <w:rPr/>
          </w:rPrChange>
        </w:rPr>
        <w:t>.</w:t>
      </w:r>
    </w:p>
    <w:p w:rsidR="00FA2B74" w:rsidRPr="002A5960" w:rsidRDefault="00E02066" w:rsidP="00FA2B74">
      <w:pPr>
        <w:pStyle w:val="Heading2"/>
        <w:rPr>
          <w:ins w:id="286" w:author="Stephen McCann" w:date="2018-07-10T13:41:00Z"/>
          <w:rFonts w:ascii="Times New Roman" w:hAnsi="Times New Roman"/>
          <w:sz w:val="24"/>
          <w:szCs w:val="24"/>
        </w:rPr>
      </w:pPr>
      <w:bookmarkStart w:id="287" w:name="_Toc209465395"/>
      <w:r w:rsidRPr="002A5960">
        <w:rPr>
          <w:rFonts w:ascii="Times New Roman" w:hAnsi="Times New Roman"/>
          <w:sz w:val="24"/>
          <w:szCs w:val="24"/>
        </w:rPr>
        <w:t>1.</w:t>
      </w:r>
      <w:r w:rsidR="00A84AB6" w:rsidRPr="002A5960">
        <w:rPr>
          <w:rFonts w:ascii="Times New Roman" w:hAnsi="Times New Roman"/>
          <w:sz w:val="24"/>
          <w:szCs w:val="24"/>
        </w:rPr>
        <w:t>2</w:t>
      </w:r>
      <w:r w:rsidR="00C71A6F" w:rsidRPr="002A5960">
        <w:rPr>
          <w:rFonts w:ascii="Times New Roman" w:hAnsi="Times New Roman"/>
          <w:sz w:val="24"/>
          <w:szCs w:val="24"/>
        </w:rPr>
        <w:t>.4</w:t>
      </w:r>
      <w:r w:rsidR="00C71A6F" w:rsidRPr="002A5960">
        <w:rPr>
          <w:rFonts w:ascii="Times New Roman" w:hAnsi="Times New Roman"/>
          <w:sz w:val="24"/>
          <w:szCs w:val="24"/>
        </w:rPr>
        <w:tab/>
      </w:r>
      <w:r w:rsidR="00FA2B74" w:rsidRPr="002A5960">
        <w:rPr>
          <w:rFonts w:ascii="Times New Roman" w:hAnsi="Times New Roman"/>
          <w:sz w:val="24"/>
          <w:szCs w:val="24"/>
        </w:rPr>
        <w:t>Technical Feasibility</w:t>
      </w:r>
      <w:bookmarkEnd w:id="287"/>
    </w:p>
    <w:p w:rsidR="00136084" w:rsidRPr="002A5960" w:rsidRDefault="00136084">
      <w:pPr>
        <w:rPr>
          <w:sz w:val="24"/>
          <w:szCs w:val="24"/>
          <w:rPrChange w:id="288" w:author="Stephen McCann" w:date="2018-07-10T14:54:00Z">
            <w:rPr>
              <w:rFonts w:ascii="Times New Roman" w:hAnsi="Times New Roman"/>
              <w:sz w:val="24"/>
              <w:szCs w:val="24"/>
            </w:rPr>
          </w:rPrChange>
        </w:rPr>
        <w:pPrChange w:id="289" w:author="Stephen McCann" w:date="2018-07-10T13:41:00Z">
          <w:pPr>
            <w:pStyle w:val="Heading2"/>
          </w:pPr>
        </w:pPrChange>
      </w:pPr>
    </w:p>
    <w:p w:rsidR="00FA2B74" w:rsidRPr="002A5960" w:rsidRDefault="00A84AB6" w:rsidP="00A84AB6">
      <w:pPr>
        <w:pStyle w:val="BodyText"/>
        <w:rPr>
          <w:szCs w:val="24"/>
          <w:rPrChange w:id="290" w:author="Stephen McCann" w:date="2018-07-10T14:54:00Z">
            <w:rPr/>
          </w:rPrChange>
        </w:rPr>
      </w:pPr>
      <w:r w:rsidRPr="002A5960">
        <w:rPr>
          <w:szCs w:val="24"/>
          <w:rPrChange w:id="291" w:author="Stephen McCann" w:date="2018-07-10T14:54:00Z">
            <w:rPr/>
          </w:rPrChange>
        </w:rPr>
        <w:t>Each proposed IEEE 802 LMSC standard shall provide evidence that the project is technically feas</w:t>
      </w:r>
      <w:r w:rsidR="00325C8A" w:rsidRPr="002A5960">
        <w:rPr>
          <w:szCs w:val="24"/>
          <w:rPrChange w:id="292" w:author="Stephen McCann" w:date="2018-07-10T14:54:00Z">
            <w:rPr/>
          </w:rPrChange>
        </w:rPr>
        <w:t>i</w:t>
      </w:r>
      <w:r w:rsidRPr="002A5960">
        <w:rPr>
          <w:szCs w:val="24"/>
          <w:rPrChange w:id="293" w:author="Stephen McCann" w:date="2018-07-10T14:54:00Z">
            <w:rPr/>
          </w:rPrChange>
        </w:rPr>
        <w:t>ble within the time frame of the project. At a minimum, address the following items to demonstrate technical feasibility:</w:t>
      </w:r>
    </w:p>
    <w:p w:rsidR="00FA2B74" w:rsidRPr="002A5960" w:rsidRDefault="00FA2B74" w:rsidP="00FA2B74">
      <w:pPr>
        <w:widowControl w:val="0"/>
        <w:autoSpaceDE w:val="0"/>
        <w:autoSpaceDN w:val="0"/>
        <w:adjustRightInd w:val="0"/>
        <w:rPr>
          <w:sz w:val="24"/>
          <w:szCs w:val="24"/>
        </w:rPr>
      </w:pPr>
      <w:r w:rsidRPr="002A5960">
        <w:rPr>
          <w:sz w:val="24"/>
          <w:szCs w:val="24"/>
        </w:rPr>
        <w:t>a)</w:t>
      </w:r>
      <w:r w:rsidR="00382AA6" w:rsidRPr="002A5960">
        <w:rPr>
          <w:sz w:val="24"/>
          <w:szCs w:val="24"/>
        </w:rPr>
        <w:t xml:space="preserve"> </w:t>
      </w:r>
      <w:r w:rsidRPr="002A5960">
        <w:rPr>
          <w:sz w:val="24"/>
          <w:szCs w:val="24"/>
        </w:rPr>
        <w:t>Demonstrated system feasibility.</w:t>
      </w:r>
    </w:p>
    <w:p w:rsidR="0011197D" w:rsidRPr="002A5960" w:rsidRDefault="0011197D">
      <w:pPr>
        <w:widowControl w:val="0"/>
        <w:autoSpaceDE w:val="0"/>
        <w:autoSpaceDN w:val="0"/>
        <w:adjustRightInd w:val="0"/>
        <w:rPr>
          <w:sz w:val="24"/>
          <w:szCs w:val="24"/>
          <w:rPrChange w:id="294" w:author="Stephen McCann" w:date="2018-07-10T14:54:00Z">
            <w:rPr>
              <w:szCs w:val="22"/>
            </w:rPr>
          </w:rPrChange>
        </w:rPr>
      </w:pPr>
    </w:p>
    <w:p w:rsidR="00B67664" w:rsidRPr="002A5960" w:rsidDel="00CE4ED6" w:rsidRDefault="000A155F">
      <w:pPr>
        <w:widowControl w:val="0"/>
        <w:autoSpaceDE w:val="0"/>
        <w:autoSpaceDN w:val="0"/>
        <w:adjustRightInd w:val="0"/>
        <w:rPr>
          <w:del w:id="295" w:author="Stephen McCann" w:date="2018-07-10T14:49:00Z"/>
          <w:sz w:val="24"/>
          <w:szCs w:val="24"/>
          <w:rPrChange w:id="296" w:author="Stephen McCann" w:date="2018-07-10T14:54:00Z">
            <w:rPr>
              <w:del w:id="297" w:author="Stephen McCann" w:date="2018-07-10T14:49:00Z"/>
              <w:szCs w:val="22"/>
            </w:rPr>
          </w:rPrChange>
        </w:rPr>
      </w:pPr>
      <w:r w:rsidRPr="002A5960">
        <w:rPr>
          <w:sz w:val="24"/>
          <w:szCs w:val="24"/>
          <w:rPrChange w:id="298" w:author="Stephen McCann" w:date="2018-07-10T14:54:00Z">
            <w:rPr>
              <w:szCs w:val="22"/>
            </w:rPr>
          </w:rPrChange>
        </w:rPr>
        <w:t>Hardware components, such as IEEE 802.11 chipset</w:t>
      </w:r>
      <w:ins w:id="299" w:author="Stephen McCann" w:date="2018-07-10T14:49:00Z">
        <w:r w:rsidR="00CE4ED6" w:rsidRPr="002A5960">
          <w:rPr>
            <w:sz w:val="24"/>
            <w:szCs w:val="24"/>
          </w:rPr>
          <w:t>s</w:t>
        </w:r>
      </w:ins>
      <w:r w:rsidRPr="002A5960">
        <w:rPr>
          <w:sz w:val="24"/>
          <w:szCs w:val="24"/>
          <w:rPrChange w:id="300" w:author="Stephen McCann" w:date="2018-07-10T14:54:00Z">
            <w:rPr>
              <w:szCs w:val="22"/>
            </w:rPr>
          </w:rPrChange>
        </w:rPr>
        <w:t xml:space="preserve">, are available today. Modifications to the </w:t>
      </w:r>
      <w:del w:id="301" w:author="Stephen McCann" w:date="2018-07-10T14:56:00Z">
        <w:r w:rsidRPr="002A5960" w:rsidDel="002A5960">
          <w:rPr>
            <w:sz w:val="24"/>
            <w:szCs w:val="24"/>
            <w:rPrChange w:id="302" w:author="Stephen McCann" w:date="2018-07-10T14:54:00Z">
              <w:rPr>
                <w:szCs w:val="22"/>
              </w:rPr>
            </w:rPrChange>
          </w:rPr>
          <w:delText>exsiting</w:delText>
        </w:r>
      </w:del>
      <w:ins w:id="303" w:author="Stephen McCann" w:date="2018-07-10T14:56:00Z">
        <w:r w:rsidR="002A5960" w:rsidRPr="002A5960">
          <w:rPr>
            <w:sz w:val="24"/>
            <w:szCs w:val="24"/>
          </w:rPr>
          <w:t>existing</w:t>
        </w:r>
      </w:ins>
      <w:r w:rsidRPr="002A5960">
        <w:rPr>
          <w:sz w:val="24"/>
          <w:szCs w:val="24"/>
          <w:rPrChange w:id="304" w:author="Stephen McCann" w:date="2018-07-10T14:54:00Z">
            <w:rPr>
              <w:szCs w:val="22"/>
            </w:rPr>
          </w:rPrChange>
        </w:rPr>
        <w:t xml:space="preserve"> IEEE 802.11 MAC are implemented by modifying driver software.</w:t>
      </w:r>
      <w:ins w:id="305" w:author="Stephen McCann" w:date="2018-07-10T14:49:00Z">
        <w:r w:rsidR="00CE4ED6" w:rsidRPr="002A5960">
          <w:rPr>
            <w:sz w:val="24"/>
            <w:szCs w:val="24"/>
          </w:rPr>
          <w:t xml:space="preserve"> </w:t>
        </w:r>
      </w:ins>
    </w:p>
    <w:p w:rsidR="000A155F" w:rsidRPr="002A5960" w:rsidDel="00CE4ED6" w:rsidRDefault="000A155F">
      <w:pPr>
        <w:widowControl w:val="0"/>
        <w:autoSpaceDE w:val="0"/>
        <w:autoSpaceDN w:val="0"/>
        <w:adjustRightInd w:val="0"/>
        <w:rPr>
          <w:del w:id="306" w:author="Stephen McCann" w:date="2018-07-10T14:49:00Z"/>
          <w:sz w:val="24"/>
          <w:szCs w:val="24"/>
          <w:rPrChange w:id="307" w:author="Stephen McCann" w:date="2018-07-10T14:54:00Z">
            <w:rPr>
              <w:del w:id="308" w:author="Stephen McCann" w:date="2018-07-10T14:49:00Z"/>
              <w:szCs w:val="22"/>
            </w:rPr>
          </w:rPrChange>
        </w:rPr>
      </w:pPr>
    </w:p>
    <w:p w:rsidR="00A56C2A" w:rsidRPr="002A5960" w:rsidRDefault="000A155F" w:rsidP="00FB2ABA">
      <w:pPr>
        <w:widowControl w:val="0"/>
        <w:autoSpaceDE w:val="0"/>
        <w:autoSpaceDN w:val="0"/>
        <w:adjustRightInd w:val="0"/>
        <w:rPr>
          <w:sz w:val="24"/>
          <w:szCs w:val="24"/>
          <w:rPrChange w:id="309" w:author="Stephen McCann" w:date="2018-07-10T14:54:00Z">
            <w:rPr>
              <w:sz w:val="24"/>
              <w:szCs w:val="22"/>
            </w:rPr>
          </w:rPrChange>
        </w:rPr>
      </w:pPr>
      <w:r w:rsidRPr="002A5960">
        <w:rPr>
          <w:sz w:val="24"/>
          <w:szCs w:val="24"/>
          <w:rPrChange w:id="310" w:author="Stephen McCann" w:date="2018-07-10T14:54:00Z">
            <w:rPr>
              <w:szCs w:val="22"/>
            </w:rPr>
          </w:rPrChange>
        </w:rPr>
        <w:t xml:space="preserve">Possible solutions on how to achieve the envisioned functionality have been presented in IEEE 802.11 BCS SG. </w:t>
      </w:r>
      <w:r w:rsidR="00FB2ABA" w:rsidRPr="002A5960">
        <w:rPr>
          <w:sz w:val="24"/>
          <w:szCs w:val="24"/>
          <w:rPrChange w:id="311" w:author="Stephen McCann" w:date="2018-07-10T14:54:00Z">
            <w:rPr>
              <w:szCs w:val="22"/>
            </w:rPr>
          </w:rPrChange>
        </w:rPr>
        <w:t>[</w:t>
      </w:r>
      <w:r w:rsidR="002679C6" w:rsidRPr="002A5960">
        <w:rPr>
          <w:sz w:val="24"/>
          <w:szCs w:val="24"/>
          <w:rPrChange w:id="312" w:author="Stephen McCann" w:date="2018-07-10T14:54:00Z">
            <w:rPr>
              <w:szCs w:val="22"/>
            </w:rPr>
          </w:rPrChange>
        </w:rPr>
        <w:t>5, 6, 7, 8, 9</w:t>
      </w:r>
      <w:r w:rsidR="00FB2ABA" w:rsidRPr="002A5960">
        <w:rPr>
          <w:sz w:val="24"/>
          <w:szCs w:val="24"/>
          <w:rPrChange w:id="313" w:author="Stephen McCann" w:date="2018-07-10T14:54:00Z">
            <w:rPr>
              <w:szCs w:val="22"/>
            </w:rPr>
          </w:rPrChange>
        </w:rPr>
        <w:t>]</w:t>
      </w:r>
    </w:p>
    <w:p w:rsidR="002229B5" w:rsidRPr="002A5960" w:rsidRDefault="002229B5" w:rsidP="007D6C83">
      <w:pPr>
        <w:widowControl w:val="0"/>
        <w:autoSpaceDE w:val="0"/>
        <w:autoSpaceDN w:val="0"/>
        <w:adjustRightInd w:val="0"/>
        <w:rPr>
          <w:sz w:val="24"/>
          <w:szCs w:val="24"/>
          <w:rPrChange w:id="314" w:author="Stephen McCann" w:date="2018-07-10T14:54:00Z">
            <w:rPr>
              <w:sz w:val="24"/>
              <w:szCs w:val="22"/>
            </w:rPr>
          </w:rPrChange>
        </w:rPr>
      </w:pPr>
    </w:p>
    <w:p w:rsidR="00FA2B74" w:rsidRPr="002A5960" w:rsidRDefault="00FA2B74" w:rsidP="00FA2B74">
      <w:pPr>
        <w:widowControl w:val="0"/>
        <w:autoSpaceDE w:val="0"/>
        <w:autoSpaceDN w:val="0"/>
        <w:adjustRightInd w:val="0"/>
        <w:rPr>
          <w:sz w:val="24"/>
          <w:szCs w:val="24"/>
        </w:rPr>
      </w:pPr>
      <w:r w:rsidRPr="002A5960">
        <w:rPr>
          <w:sz w:val="24"/>
          <w:szCs w:val="24"/>
        </w:rPr>
        <w:t>b)</w:t>
      </w:r>
      <w:r w:rsidR="00382AA6" w:rsidRPr="002A5960">
        <w:rPr>
          <w:sz w:val="24"/>
          <w:szCs w:val="24"/>
        </w:rPr>
        <w:t xml:space="preserve"> </w:t>
      </w:r>
      <w:r w:rsidR="00C71A6F" w:rsidRPr="002A5960">
        <w:rPr>
          <w:sz w:val="24"/>
          <w:szCs w:val="24"/>
          <w:rPrChange w:id="315" w:author="Stephen McCann" w:date="2018-07-10T14:54:00Z">
            <w:rPr/>
          </w:rPrChange>
        </w:rPr>
        <w:t>Proven similar technology via testing, modeling, simulation, etc.</w:t>
      </w:r>
    </w:p>
    <w:p w:rsidR="0029167B" w:rsidRPr="002A5960" w:rsidRDefault="0029167B" w:rsidP="002C36F6">
      <w:pPr>
        <w:widowControl w:val="0"/>
        <w:autoSpaceDE w:val="0"/>
        <w:autoSpaceDN w:val="0"/>
        <w:adjustRightInd w:val="0"/>
        <w:rPr>
          <w:sz w:val="24"/>
          <w:szCs w:val="24"/>
        </w:rPr>
      </w:pPr>
    </w:p>
    <w:p w:rsidR="007226C5" w:rsidRPr="002A5960" w:rsidRDefault="00CB347A" w:rsidP="007226C5">
      <w:pPr>
        <w:widowControl w:val="0"/>
        <w:autoSpaceDE w:val="0"/>
        <w:autoSpaceDN w:val="0"/>
        <w:adjustRightInd w:val="0"/>
        <w:rPr>
          <w:sz w:val="24"/>
          <w:szCs w:val="24"/>
          <w:rPrChange w:id="316" w:author="Stephen McCann" w:date="2018-07-10T14:54:00Z">
            <w:rPr>
              <w:sz w:val="24"/>
              <w:szCs w:val="22"/>
            </w:rPr>
          </w:rPrChange>
        </w:rPr>
      </w:pPr>
      <w:r w:rsidRPr="002A5960">
        <w:rPr>
          <w:sz w:val="24"/>
          <w:szCs w:val="24"/>
          <w:rPrChange w:id="317" w:author="Stephen McCann" w:date="2018-07-10T14:54:00Z">
            <w:rPr>
              <w:sz w:val="24"/>
              <w:szCs w:val="22"/>
            </w:rPr>
          </w:rPrChange>
        </w:rPr>
        <w:t xml:space="preserve">The main components of the technology and </w:t>
      </w:r>
      <w:del w:id="318" w:author="Stephen McCann" w:date="2018-07-10T14:56:00Z">
        <w:r w:rsidRPr="002A5960" w:rsidDel="002A5960">
          <w:rPr>
            <w:sz w:val="24"/>
            <w:szCs w:val="24"/>
            <w:rPrChange w:id="319" w:author="Stephen McCann" w:date="2018-07-10T14:54:00Z">
              <w:rPr>
                <w:sz w:val="24"/>
                <w:szCs w:val="22"/>
              </w:rPr>
            </w:rPrChange>
          </w:rPr>
          <w:delText>signalling</w:delText>
        </w:r>
      </w:del>
      <w:ins w:id="320" w:author="Stephen McCann" w:date="2018-07-10T14:56:00Z">
        <w:r w:rsidR="002A5960" w:rsidRPr="002A5960">
          <w:rPr>
            <w:sz w:val="24"/>
            <w:szCs w:val="24"/>
          </w:rPr>
          <w:t>signaling</w:t>
        </w:r>
      </w:ins>
      <w:r w:rsidRPr="002A5960">
        <w:rPr>
          <w:sz w:val="24"/>
          <w:szCs w:val="24"/>
          <w:rPrChange w:id="321" w:author="Stephen McCann" w:date="2018-07-10T14:54:00Z">
            <w:rPr>
              <w:sz w:val="24"/>
              <w:szCs w:val="22"/>
            </w:rPr>
          </w:rPrChange>
        </w:rPr>
        <w:t xml:space="preserve"> are in use today. Hence, the involved testing overhead associated with a commercial development undertaken by manufacturers is reasonable.</w:t>
      </w:r>
    </w:p>
    <w:p w:rsidR="007226C5" w:rsidRPr="002A5960" w:rsidRDefault="007226C5" w:rsidP="007226C5">
      <w:pPr>
        <w:pStyle w:val="NoSpacing"/>
        <w:rPr>
          <w:sz w:val="24"/>
          <w:szCs w:val="24"/>
          <w:lang w:val="en-US"/>
          <w:rPrChange w:id="322" w:author="Stephen McCann" w:date="2018-07-10T14:54:00Z">
            <w:rPr/>
          </w:rPrChange>
        </w:rPr>
      </w:pPr>
    </w:p>
    <w:p w:rsidR="00A84AB6" w:rsidRPr="002A5960" w:rsidRDefault="001D4BC6" w:rsidP="00837CBD">
      <w:pPr>
        <w:pStyle w:val="NoSpacing"/>
        <w:rPr>
          <w:sz w:val="24"/>
          <w:szCs w:val="24"/>
          <w:lang w:val="en-US"/>
          <w:rPrChange w:id="323" w:author="Stephen McCann" w:date="2018-07-10T14:54:00Z">
            <w:rPr>
              <w:lang w:val="en-US"/>
            </w:rPr>
          </w:rPrChange>
        </w:rPr>
      </w:pPr>
      <w:r w:rsidRPr="002A5960">
        <w:rPr>
          <w:sz w:val="24"/>
          <w:szCs w:val="24"/>
          <w:lang w:val="en-US"/>
          <w:rPrChange w:id="324" w:author="Stephen McCann" w:date="2018-07-10T14:54:00Z">
            <w:rPr>
              <w:lang w:val="en-US"/>
            </w:rPr>
          </w:rPrChange>
        </w:rPr>
        <w:t>The amendment will use modeling and simulation as tool</w:t>
      </w:r>
      <w:r w:rsidR="007226C5" w:rsidRPr="002A5960">
        <w:rPr>
          <w:sz w:val="24"/>
          <w:szCs w:val="24"/>
          <w:lang w:val="en-US"/>
          <w:rPrChange w:id="325" w:author="Stephen McCann" w:date="2018-07-10T14:54:00Z">
            <w:rPr>
              <w:lang w:val="en-US"/>
            </w:rPr>
          </w:rPrChange>
        </w:rPr>
        <w:t>s</w:t>
      </w:r>
      <w:r w:rsidRPr="002A5960">
        <w:rPr>
          <w:sz w:val="24"/>
          <w:szCs w:val="24"/>
          <w:lang w:val="en-US"/>
          <w:rPrChange w:id="326" w:author="Stephen McCann" w:date="2018-07-10T14:54:00Z">
            <w:rPr>
              <w:lang w:val="en-US"/>
            </w:rPr>
          </w:rPrChange>
        </w:rPr>
        <w:t xml:space="preserve"> for evaluating performance metrics</w:t>
      </w:r>
      <w:r w:rsidR="00FA5032" w:rsidRPr="002A5960">
        <w:rPr>
          <w:sz w:val="24"/>
          <w:szCs w:val="24"/>
          <w:lang w:val="en-US"/>
          <w:rPrChange w:id="327" w:author="Stephen McCann" w:date="2018-07-10T14:54:00Z">
            <w:rPr>
              <w:lang w:val="en-US"/>
            </w:rPr>
          </w:rPrChange>
        </w:rPr>
        <w:t xml:space="preserve"> as necessary</w:t>
      </w:r>
      <w:r w:rsidRPr="002A5960">
        <w:rPr>
          <w:sz w:val="24"/>
          <w:szCs w:val="24"/>
          <w:lang w:val="en-US"/>
          <w:rPrChange w:id="328" w:author="Stephen McCann" w:date="2018-07-10T14:54:00Z">
            <w:rPr>
              <w:lang w:val="en-US"/>
            </w:rPr>
          </w:rPrChange>
        </w:rPr>
        <w:t xml:space="preserve">. </w:t>
      </w:r>
      <w:bookmarkStart w:id="329" w:name="_Toc209465396"/>
    </w:p>
    <w:p w:rsidR="00A84AB6" w:rsidRPr="002A5960" w:rsidRDefault="00A84AB6" w:rsidP="00A84AB6">
      <w:pPr>
        <w:widowControl w:val="0"/>
        <w:autoSpaceDE w:val="0"/>
        <w:autoSpaceDN w:val="0"/>
        <w:adjustRightInd w:val="0"/>
        <w:rPr>
          <w:sz w:val="24"/>
          <w:szCs w:val="24"/>
        </w:rPr>
      </w:pPr>
    </w:p>
    <w:p w:rsidR="00FA2B74" w:rsidRPr="002A5960" w:rsidRDefault="00A84AB6" w:rsidP="00A84AB6">
      <w:pPr>
        <w:widowControl w:val="0"/>
        <w:autoSpaceDE w:val="0"/>
        <w:autoSpaceDN w:val="0"/>
        <w:adjustRightInd w:val="0"/>
        <w:rPr>
          <w:ins w:id="330" w:author="Stephen McCann" w:date="2018-07-10T13:41:00Z"/>
          <w:b/>
          <w:sz w:val="24"/>
          <w:szCs w:val="24"/>
          <w:u w:val="single"/>
          <w:rPrChange w:id="331" w:author="Stephen McCann" w:date="2018-07-10T14:54:00Z">
            <w:rPr>
              <w:ins w:id="332" w:author="Stephen McCann" w:date="2018-07-10T13:41:00Z"/>
              <w:b/>
              <w:sz w:val="24"/>
              <w:szCs w:val="24"/>
            </w:rPr>
          </w:rPrChange>
        </w:rPr>
      </w:pPr>
      <w:r w:rsidRPr="002A5960">
        <w:rPr>
          <w:b/>
          <w:sz w:val="24"/>
          <w:szCs w:val="24"/>
          <w:u w:val="single"/>
          <w:rPrChange w:id="333" w:author="Stephen McCann" w:date="2018-07-10T14:54:00Z">
            <w:rPr>
              <w:b/>
              <w:sz w:val="24"/>
              <w:szCs w:val="24"/>
            </w:rPr>
          </w:rPrChange>
        </w:rPr>
        <w:t xml:space="preserve">1.2.5 </w:t>
      </w:r>
      <w:r w:rsidR="00FA2B74" w:rsidRPr="002A5960">
        <w:rPr>
          <w:b/>
          <w:sz w:val="24"/>
          <w:szCs w:val="24"/>
          <w:u w:val="single"/>
          <w:rPrChange w:id="334" w:author="Stephen McCann" w:date="2018-07-10T14:54:00Z">
            <w:rPr>
              <w:b/>
              <w:sz w:val="24"/>
              <w:szCs w:val="24"/>
            </w:rPr>
          </w:rPrChange>
        </w:rPr>
        <w:t>Economic Feasibility</w:t>
      </w:r>
      <w:bookmarkEnd w:id="329"/>
    </w:p>
    <w:p w:rsidR="00136084" w:rsidRPr="002A5960" w:rsidRDefault="00136084" w:rsidP="00A84AB6">
      <w:pPr>
        <w:widowControl w:val="0"/>
        <w:autoSpaceDE w:val="0"/>
        <w:autoSpaceDN w:val="0"/>
        <w:adjustRightInd w:val="0"/>
        <w:rPr>
          <w:b/>
          <w:sz w:val="24"/>
          <w:szCs w:val="24"/>
        </w:rPr>
      </w:pPr>
    </w:p>
    <w:p w:rsidR="00A84AB6" w:rsidRPr="002A5960" w:rsidRDefault="00A84AB6" w:rsidP="00837CBD">
      <w:pPr>
        <w:pStyle w:val="NoSpacing"/>
        <w:rPr>
          <w:sz w:val="24"/>
          <w:szCs w:val="24"/>
          <w:lang w:val="en-US"/>
          <w:rPrChange w:id="335" w:author="Stephen McCann" w:date="2018-07-10T14:54:00Z">
            <w:rPr/>
          </w:rPrChange>
        </w:rPr>
      </w:pPr>
      <w:r w:rsidRPr="002A5960">
        <w:rPr>
          <w:sz w:val="24"/>
          <w:szCs w:val="24"/>
          <w:lang w:val="en-US"/>
          <w:rPrChange w:id="336" w:author="Stephen McCann" w:date="2018-07-10T14:54:00Z">
            <w:rPr/>
          </w:rPrChange>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C71A6F" w:rsidRPr="002A5960" w:rsidRDefault="00C71A6F" w:rsidP="00C71A6F">
      <w:pPr>
        <w:widowControl w:val="0"/>
        <w:autoSpaceDE w:val="0"/>
        <w:autoSpaceDN w:val="0"/>
        <w:adjustRightInd w:val="0"/>
        <w:rPr>
          <w:sz w:val="24"/>
          <w:szCs w:val="24"/>
        </w:rPr>
      </w:pPr>
    </w:p>
    <w:p w:rsidR="00C71A6F" w:rsidRPr="002A5960" w:rsidRDefault="00C71A6F" w:rsidP="00C71A6F">
      <w:pPr>
        <w:widowControl w:val="0"/>
        <w:autoSpaceDE w:val="0"/>
        <w:autoSpaceDN w:val="0"/>
        <w:adjustRightInd w:val="0"/>
        <w:rPr>
          <w:sz w:val="24"/>
          <w:szCs w:val="24"/>
          <w:rPrChange w:id="337" w:author="Stephen McCann" w:date="2018-07-10T14:54:00Z">
            <w:rPr/>
          </w:rPrChange>
        </w:rPr>
      </w:pPr>
      <w:r w:rsidRPr="002A5960">
        <w:rPr>
          <w:sz w:val="24"/>
          <w:szCs w:val="24"/>
        </w:rPr>
        <w:t>a)</w:t>
      </w:r>
      <w:r w:rsidRPr="002A5960">
        <w:rPr>
          <w:sz w:val="24"/>
          <w:szCs w:val="24"/>
          <w:rPrChange w:id="338" w:author="Stephen McCann" w:date="2018-07-10T14:54:00Z">
            <w:rPr/>
          </w:rPrChange>
        </w:rPr>
        <w:t xml:space="preserve"> Balanced costs (infrastructure versus attached stations).</w:t>
      </w:r>
    </w:p>
    <w:p w:rsidR="000F6681" w:rsidRPr="002A5960" w:rsidRDefault="000F6681" w:rsidP="00EA6A21">
      <w:pPr>
        <w:rPr>
          <w:sz w:val="24"/>
          <w:szCs w:val="24"/>
          <w:lang w:eastAsia="ja-JP"/>
          <w:rPrChange w:id="339" w:author="Stephen McCann" w:date="2018-07-10T14:54:00Z">
            <w:rPr>
              <w:sz w:val="24"/>
              <w:szCs w:val="22"/>
              <w:lang w:eastAsia="ja-JP"/>
            </w:rPr>
          </w:rPrChange>
        </w:rPr>
      </w:pPr>
    </w:p>
    <w:p w:rsidR="009A494A" w:rsidRPr="002A5960" w:rsidDel="00CE4ED6" w:rsidRDefault="00FA5032" w:rsidP="00EA6A21">
      <w:pPr>
        <w:rPr>
          <w:del w:id="340" w:author="Stephen McCann" w:date="2018-07-10T14:49:00Z"/>
          <w:sz w:val="24"/>
          <w:szCs w:val="24"/>
          <w:rPrChange w:id="341" w:author="Stephen McCann" w:date="2018-07-10T14:54:00Z">
            <w:rPr>
              <w:del w:id="342" w:author="Stephen McCann" w:date="2018-07-10T14:49:00Z"/>
              <w:sz w:val="24"/>
              <w:szCs w:val="22"/>
            </w:rPr>
          </w:rPrChange>
        </w:rPr>
      </w:pPr>
      <w:r w:rsidRPr="002A5960">
        <w:rPr>
          <w:sz w:val="24"/>
          <w:szCs w:val="24"/>
          <w:rPrChange w:id="343" w:author="Stephen McCann" w:date="2018-07-10T14:54:00Z">
            <w:rPr>
              <w:sz w:val="24"/>
              <w:szCs w:val="22"/>
            </w:rPr>
          </w:rPrChange>
        </w:rPr>
        <w:t xml:space="preserve">The amendment will not change the existing balance with infrastructure versus attached station, </w:t>
      </w:r>
      <w:proofErr w:type="gramStart"/>
      <w:r w:rsidRPr="002A5960">
        <w:rPr>
          <w:sz w:val="24"/>
          <w:szCs w:val="24"/>
          <w:rPrChange w:id="344" w:author="Stephen McCann" w:date="2018-07-10T14:54:00Z">
            <w:rPr>
              <w:sz w:val="24"/>
              <w:szCs w:val="22"/>
            </w:rPr>
          </w:rPrChange>
        </w:rPr>
        <w:t>with the exception of</w:t>
      </w:r>
      <w:proofErr w:type="gramEnd"/>
      <w:r w:rsidRPr="002A5960">
        <w:rPr>
          <w:sz w:val="24"/>
          <w:szCs w:val="24"/>
          <w:rPrChange w:id="345" w:author="Stephen McCann" w:date="2018-07-10T14:54:00Z">
            <w:rPr>
              <w:sz w:val="24"/>
              <w:szCs w:val="22"/>
            </w:rPr>
          </w:rPrChange>
        </w:rPr>
        <w:t xml:space="preserve"> opening up a new class of cheap receiver only </w:t>
      </w:r>
      <w:ins w:id="346" w:author="Stephen McCann" w:date="2018-07-10T14:52:00Z">
        <w:r w:rsidR="00E238CF" w:rsidRPr="002A5960">
          <w:rPr>
            <w:sz w:val="24"/>
            <w:szCs w:val="24"/>
          </w:rPr>
          <w:t xml:space="preserve">IEEE 802.11 mobile </w:t>
        </w:r>
      </w:ins>
      <w:r w:rsidRPr="002A5960">
        <w:rPr>
          <w:sz w:val="24"/>
          <w:szCs w:val="24"/>
          <w:rPrChange w:id="347" w:author="Stephen McCann" w:date="2018-07-10T14:54:00Z">
            <w:rPr>
              <w:sz w:val="24"/>
              <w:szCs w:val="22"/>
            </w:rPr>
          </w:rPrChange>
        </w:rPr>
        <w:lastRenderedPageBreak/>
        <w:t>devices</w:t>
      </w:r>
      <w:r w:rsidR="00633214" w:rsidRPr="002A5960">
        <w:rPr>
          <w:sz w:val="24"/>
          <w:szCs w:val="24"/>
          <w:rPrChange w:id="348" w:author="Stephen McCann" w:date="2018-07-10T14:54:00Z">
            <w:rPr>
              <w:sz w:val="24"/>
              <w:szCs w:val="22"/>
            </w:rPr>
          </w:rPrChange>
        </w:rPr>
        <w:t>.</w:t>
      </w:r>
      <w:ins w:id="349" w:author="Stephen McCann" w:date="2018-07-10T14:49:00Z">
        <w:r w:rsidR="00CE4ED6" w:rsidRPr="002A5960">
          <w:rPr>
            <w:sz w:val="24"/>
            <w:szCs w:val="24"/>
            <w:lang w:eastAsia="ja-JP"/>
          </w:rPr>
          <w:t xml:space="preserve">  </w:t>
        </w:r>
      </w:ins>
    </w:p>
    <w:p w:rsidR="00633214" w:rsidRPr="002A5960" w:rsidRDefault="00633214" w:rsidP="00EA6A21">
      <w:pPr>
        <w:rPr>
          <w:sz w:val="24"/>
          <w:szCs w:val="24"/>
          <w:rPrChange w:id="350" w:author="Stephen McCann" w:date="2018-07-10T14:54:00Z">
            <w:rPr>
              <w:sz w:val="24"/>
              <w:szCs w:val="22"/>
            </w:rPr>
          </w:rPrChange>
        </w:rPr>
      </w:pPr>
      <w:r w:rsidRPr="002A5960">
        <w:rPr>
          <w:sz w:val="24"/>
          <w:szCs w:val="24"/>
          <w:lang w:eastAsia="ja-JP"/>
          <w:rPrChange w:id="351" w:author="Stephen McCann" w:date="2018-07-10T14:54:00Z">
            <w:rPr>
              <w:sz w:val="24"/>
              <w:szCs w:val="22"/>
              <w:lang w:eastAsia="ja-JP"/>
            </w:rPr>
          </w:rPrChange>
        </w:rPr>
        <w:t xml:space="preserve">Receiver only </w:t>
      </w:r>
      <w:ins w:id="352" w:author="Stephen McCann" w:date="2018-07-10T14:53:00Z">
        <w:r w:rsidR="00E238CF" w:rsidRPr="002A5960">
          <w:rPr>
            <w:sz w:val="24"/>
            <w:szCs w:val="24"/>
            <w:lang w:eastAsia="ja-JP"/>
          </w:rPr>
          <w:t xml:space="preserve">IEEE 802.11 </w:t>
        </w:r>
      </w:ins>
      <w:ins w:id="353" w:author="Stephen McCann" w:date="2018-07-10T14:49:00Z">
        <w:r w:rsidR="00CE4ED6" w:rsidRPr="002A5960">
          <w:rPr>
            <w:sz w:val="24"/>
            <w:szCs w:val="24"/>
            <w:lang w:eastAsia="ja-JP"/>
          </w:rPr>
          <w:t xml:space="preserve">mobile </w:t>
        </w:r>
      </w:ins>
      <w:r w:rsidRPr="002A5960">
        <w:rPr>
          <w:sz w:val="24"/>
          <w:szCs w:val="24"/>
          <w:lang w:eastAsia="ja-JP"/>
          <w:rPrChange w:id="354" w:author="Stephen McCann" w:date="2018-07-10T14:54:00Z">
            <w:rPr>
              <w:sz w:val="24"/>
              <w:szCs w:val="22"/>
              <w:lang w:eastAsia="ja-JP"/>
            </w:rPr>
          </w:rPrChange>
        </w:rPr>
        <w:t>devices may appa</w:t>
      </w:r>
      <w:ins w:id="355" w:author="Stephen McCann" w:date="2018-07-10T14:49:00Z">
        <w:r w:rsidR="00CE4ED6" w:rsidRPr="002A5960">
          <w:rPr>
            <w:sz w:val="24"/>
            <w:szCs w:val="24"/>
            <w:lang w:eastAsia="ja-JP"/>
          </w:rPr>
          <w:t>rently</w:t>
        </w:r>
      </w:ins>
      <w:del w:id="356" w:author="Stephen McCann" w:date="2018-07-10T14:49:00Z">
        <w:r w:rsidRPr="002A5960" w:rsidDel="00CE4ED6">
          <w:rPr>
            <w:sz w:val="24"/>
            <w:szCs w:val="24"/>
            <w:lang w:eastAsia="ja-JP"/>
            <w:rPrChange w:id="357" w:author="Stephen McCann" w:date="2018-07-10T14:54:00Z">
              <w:rPr>
                <w:sz w:val="24"/>
                <w:szCs w:val="22"/>
                <w:lang w:eastAsia="ja-JP"/>
              </w:rPr>
            </w:rPrChange>
          </w:rPr>
          <w:delText>rentry</w:delText>
        </w:r>
      </w:del>
      <w:r w:rsidRPr="002A5960">
        <w:rPr>
          <w:sz w:val="24"/>
          <w:szCs w:val="24"/>
          <w:lang w:eastAsia="ja-JP"/>
          <w:rPrChange w:id="358" w:author="Stephen McCann" w:date="2018-07-10T14:54:00Z">
            <w:rPr>
              <w:sz w:val="24"/>
              <w:szCs w:val="22"/>
              <w:lang w:eastAsia="ja-JP"/>
            </w:rPr>
          </w:rPrChange>
        </w:rPr>
        <w:t xml:space="preserve"> reduce their average energy consumption as they do not need transmit frames.</w:t>
      </w:r>
    </w:p>
    <w:p w:rsidR="00FA2B74" w:rsidRPr="002A5960" w:rsidRDefault="006A4DBC" w:rsidP="006A4DBC">
      <w:pPr>
        <w:numPr>
          <w:ilvl w:val="0"/>
          <w:numId w:val="6"/>
        </w:numPr>
        <w:autoSpaceDE w:val="0"/>
        <w:autoSpaceDN w:val="0"/>
        <w:adjustRightInd w:val="0"/>
        <w:spacing w:before="240" w:after="60"/>
        <w:outlineLvl w:val="2"/>
        <w:rPr>
          <w:sz w:val="24"/>
          <w:szCs w:val="24"/>
          <w:rPrChange w:id="359" w:author="Stephen McCann" w:date="2018-07-10T14:54:00Z">
            <w:rPr>
              <w:sz w:val="24"/>
              <w:szCs w:val="22"/>
            </w:rPr>
          </w:rPrChange>
        </w:rPr>
      </w:pPr>
      <w:r w:rsidRPr="002A5960">
        <w:rPr>
          <w:sz w:val="24"/>
          <w:szCs w:val="24"/>
          <w:rPrChange w:id="360" w:author="Stephen McCann" w:date="2018-07-10T14:54:00Z">
            <w:rPr>
              <w:sz w:val="24"/>
              <w:szCs w:val="22"/>
            </w:rPr>
          </w:rPrChange>
        </w:rPr>
        <w:t xml:space="preserve">b) </w:t>
      </w:r>
      <w:r w:rsidR="00FA2B74" w:rsidRPr="002A5960">
        <w:rPr>
          <w:sz w:val="24"/>
          <w:szCs w:val="24"/>
        </w:rPr>
        <w:t>Kn</w:t>
      </w:r>
      <w:r w:rsidR="00A84AB6" w:rsidRPr="002A5960">
        <w:rPr>
          <w:sz w:val="24"/>
          <w:szCs w:val="24"/>
        </w:rPr>
        <w:t>own cost factors.</w:t>
      </w:r>
    </w:p>
    <w:p w:rsidR="0029167B" w:rsidRPr="002A5960" w:rsidRDefault="0029167B" w:rsidP="00737CCC">
      <w:pPr>
        <w:widowControl w:val="0"/>
        <w:autoSpaceDE w:val="0"/>
        <w:autoSpaceDN w:val="0"/>
        <w:adjustRightInd w:val="0"/>
        <w:rPr>
          <w:sz w:val="24"/>
          <w:szCs w:val="24"/>
        </w:rPr>
      </w:pPr>
    </w:p>
    <w:p w:rsidR="00D52E03" w:rsidRPr="002A5960" w:rsidDel="00CE4ED6" w:rsidRDefault="00D52E03" w:rsidP="00737CCC">
      <w:pPr>
        <w:widowControl w:val="0"/>
        <w:autoSpaceDE w:val="0"/>
        <w:autoSpaceDN w:val="0"/>
        <w:adjustRightInd w:val="0"/>
        <w:rPr>
          <w:del w:id="361" w:author="Stephen McCann" w:date="2018-07-10T14:49:00Z"/>
          <w:sz w:val="24"/>
          <w:szCs w:val="24"/>
        </w:rPr>
      </w:pPr>
      <w:r w:rsidRPr="002A5960">
        <w:rPr>
          <w:sz w:val="24"/>
          <w:szCs w:val="24"/>
        </w:rPr>
        <w:t xml:space="preserve">It does not significantly change the existing </w:t>
      </w:r>
      <w:ins w:id="362" w:author="Stephen McCann" w:date="2018-07-10T14:49:00Z">
        <w:r w:rsidR="00CE4ED6" w:rsidRPr="002A5960">
          <w:rPr>
            <w:sz w:val="24"/>
            <w:szCs w:val="24"/>
          </w:rPr>
          <w:t xml:space="preserve">IEEE </w:t>
        </w:r>
      </w:ins>
      <w:r w:rsidRPr="002A5960">
        <w:rPr>
          <w:sz w:val="24"/>
          <w:szCs w:val="24"/>
        </w:rPr>
        <w:t>802.11 known cost factors</w:t>
      </w:r>
      <w:r w:rsidR="00E04444" w:rsidRPr="002A5960">
        <w:rPr>
          <w:sz w:val="24"/>
          <w:szCs w:val="24"/>
        </w:rPr>
        <w:t xml:space="preserve"> except receiver only </w:t>
      </w:r>
      <w:ins w:id="363" w:author="Stephen McCann" w:date="2018-07-10T14:53:00Z">
        <w:r w:rsidR="00E238CF" w:rsidRPr="002A5960">
          <w:rPr>
            <w:sz w:val="24"/>
            <w:szCs w:val="24"/>
          </w:rPr>
          <w:t xml:space="preserve">IEEE 802.11 </w:t>
        </w:r>
      </w:ins>
      <w:ins w:id="364" w:author="Stephen McCann" w:date="2018-07-10T14:49:00Z">
        <w:r w:rsidR="00CE4ED6" w:rsidRPr="002A5960">
          <w:rPr>
            <w:sz w:val="24"/>
            <w:szCs w:val="24"/>
          </w:rPr>
          <w:t xml:space="preserve">mobile </w:t>
        </w:r>
      </w:ins>
      <w:r w:rsidR="00E04444" w:rsidRPr="002A5960">
        <w:rPr>
          <w:sz w:val="24"/>
          <w:szCs w:val="24"/>
        </w:rPr>
        <w:t>devices</w:t>
      </w:r>
      <w:r w:rsidRPr="002A5960">
        <w:rPr>
          <w:sz w:val="24"/>
          <w:szCs w:val="24"/>
        </w:rPr>
        <w:t>.</w:t>
      </w:r>
      <w:ins w:id="365" w:author="Stephen McCann" w:date="2018-07-10T14:49:00Z">
        <w:r w:rsidR="00CE4ED6" w:rsidRPr="002A5960">
          <w:rPr>
            <w:sz w:val="24"/>
            <w:szCs w:val="24"/>
          </w:rPr>
          <w:t xml:space="preserve"> </w:t>
        </w:r>
      </w:ins>
    </w:p>
    <w:p w:rsidR="00E04444" w:rsidRPr="002A5960" w:rsidRDefault="00E04444" w:rsidP="00737CCC">
      <w:pPr>
        <w:widowControl w:val="0"/>
        <w:autoSpaceDE w:val="0"/>
        <w:autoSpaceDN w:val="0"/>
        <w:adjustRightInd w:val="0"/>
        <w:rPr>
          <w:sz w:val="24"/>
          <w:szCs w:val="24"/>
          <w:lang w:eastAsia="ja-JP"/>
        </w:rPr>
      </w:pPr>
      <w:r w:rsidRPr="002A5960">
        <w:rPr>
          <w:sz w:val="24"/>
          <w:szCs w:val="24"/>
        </w:rPr>
        <w:t>The receiver only</w:t>
      </w:r>
      <w:ins w:id="366" w:author="Stephen McCann" w:date="2018-07-10T14:49:00Z">
        <w:r w:rsidR="00CE4ED6" w:rsidRPr="002A5960">
          <w:rPr>
            <w:sz w:val="24"/>
            <w:szCs w:val="24"/>
          </w:rPr>
          <w:t xml:space="preserve"> </w:t>
        </w:r>
      </w:ins>
      <w:ins w:id="367" w:author="Stephen McCann" w:date="2018-07-10T14:53:00Z">
        <w:r w:rsidR="00E238CF" w:rsidRPr="002A5960">
          <w:rPr>
            <w:sz w:val="24"/>
            <w:szCs w:val="24"/>
          </w:rPr>
          <w:t xml:space="preserve">IEEE 802.11 </w:t>
        </w:r>
      </w:ins>
      <w:ins w:id="368" w:author="Stephen McCann" w:date="2018-07-10T14:49:00Z">
        <w:r w:rsidR="00CE4ED6" w:rsidRPr="002A5960">
          <w:rPr>
            <w:sz w:val="24"/>
            <w:szCs w:val="24"/>
          </w:rPr>
          <w:t>mobile</w:t>
        </w:r>
      </w:ins>
      <w:r w:rsidRPr="002A5960">
        <w:rPr>
          <w:sz w:val="24"/>
          <w:szCs w:val="24"/>
        </w:rPr>
        <w:t xml:space="preserve"> devices may reduce the</w:t>
      </w:r>
      <w:ins w:id="369" w:author="Stephen McCann" w:date="2018-07-10T14:50:00Z">
        <w:r w:rsidR="00CE4ED6" w:rsidRPr="002A5960">
          <w:rPr>
            <w:sz w:val="24"/>
            <w:szCs w:val="24"/>
          </w:rPr>
          <w:t>ir</w:t>
        </w:r>
      </w:ins>
      <w:r w:rsidRPr="002A5960">
        <w:rPr>
          <w:sz w:val="24"/>
          <w:szCs w:val="24"/>
        </w:rPr>
        <w:t xml:space="preserve"> cost by </w:t>
      </w:r>
      <w:r w:rsidRPr="002A5960">
        <w:rPr>
          <w:sz w:val="24"/>
          <w:szCs w:val="24"/>
          <w:lang w:eastAsia="ja-JP"/>
        </w:rPr>
        <w:t xml:space="preserve">removing </w:t>
      </w:r>
      <w:ins w:id="370" w:author="Stephen McCann" w:date="2018-07-10T14:50:00Z">
        <w:r w:rsidR="00CE4ED6" w:rsidRPr="002A5960">
          <w:rPr>
            <w:sz w:val="24"/>
            <w:szCs w:val="24"/>
            <w:lang w:eastAsia="ja-JP"/>
          </w:rPr>
          <w:t xml:space="preserve">the </w:t>
        </w:r>
      </w:ins>
      <w:r w:rsidRPr="002A5960">
        <w:rPr>
          <w:sz w:val="24"/>
          <w:szCs w:val="24"/>
          <w:lang w:eastAsia="ja-JP"/>
        </w:rPr>
        <w:t>transmitter.</w:t>
      </w:r>
    </w:p>
    <w:p w:rsidR="00FA2B74" w:rsidRPr="002A5960" w:rsidRDefault="000F6681" w:rsidP="00FA2B74">
      <w:pPr>
        <w:widowControl w:val="0"/>
        <w:autoSpaceDE w:val="0"/>
        <w:autoSpaceDN w:val="0"/>
        <w:adjustRightInd w:val="0"/>
        <w:rPr>
          <w:sz w:val="24"/>
          <w:szCs w:val="24"/>
        </w:rPr>
      </w:pPr>
      <w:r w:rsidRPr="002A5960">
        <w:rPr>
          <w:sz w:val="24"/>
          <w:szCs w:val="24"/>
          <w:rPrChange w:id="371" w:author="Stephen McCann" w:date="2018-07-10T14:54:00Z">
            <w:rPr>
              <w:sz w:val="24"/>
              <w:szCs w:val="22"/>
            </w:rPr>
          </w:rPrChange>
        </w:rPr>
        <w:br/>
      </w:r>
      <w:r w:rsidR="00FA2B74" w:rsidRPr="002A5960">
        <w:rPr>
          <w:sz w:val="24"/>
          <w:szCs w:val="24"/>
        </w:rPr>
        <w:t>c)</w:t>
      </w:r>
      <w:r w:rsidR="00737CCC" w:rsidRPr="002A5960">
        <w:rPr>
          <w:sz w:val="24"/>
          <w:szCs w:val="24"/>
        </w:rPr>
        <w:t xml:space="preserve"> </w:t>
      </w:r>
      <w:r w:rsidR="00FA2B74" w:rsidRPr="002A5960">
        <w:rPr>
          <w:sz w:val="24"/>
          <w:szCs w:val="24"/>
        </w:rPr>
        <w:t>Consideration of installation costs</w:t>
      </w:r>
      <w:r w:rsidR="00A84AB6" w:rsidRPr="002A5960">
        <w:rPr>
          <w:sz w:val="24"/>
          <w:szCs w:val="24"/>
        </w:rPr>
        <w:t>.</w:t>
      </w:r>
    </w:p>
    <w:p w:rsidR="0029167B" w:rsidRPr="002A5960" w:rsidRDefault="0029167B" w:rsidP="00737CCC">
      <w:pPr>
        <w:rPr>
          <w:sz w:val="24"/>
          <w:szCs w:val="24"/>
        </w:rPr>
      </w:pPr>
    </w:p>
    <w:p w:rsidR="00D52E03" w:rsidRPr="002A5960" w:rsidRDefault="00D52E03" w:rsidP="00D52E03">
      <w:pPr>
        <w:rPr>
          <w:sz w:val="24"/>
          <w:szCs w:val="24"/>
        </w:rPr>
      </w:pPr>
      <w:r w:rsidRPr="002A5960">
        <w:rPr>
          <w:sz w:val="24"/>
          <w:szCs w:val="24"/>
        </w:rPr>
        <w:t xml:space="preserve">Installation costs are unchanged from those for existing IEEE 802.11 </w:t>
      </w:r>
      <w:ins w:id="372" w:author="Stephen McCann" w:date="2018-07-10T14:50:00Z">
        <w:r w:rsidR="00CE4ED6" w:rsidRPr="002A5960">
          <w:rPr>
            <w:sz w:val="24"/>
            <w:szCs w:val="24"/>
          </w:rPr>
          <w:t xml:space="preserve">mobile </w:t>
        </w:r>
      </w:ins>
      <w:r w:rsidRPr="002A5960">
        <w:rPr>
          <w:sz w:val="24"/>
          <w:szCs w:val="24"/>
        </w:rPr>
        <w:t>devices.</w:t>
      </w:r>
    </w:p>
    <w:p w:rsidR="000F6681" w:rsidRPr="002A5960" w:rsidRDefault="000F6681" w:rsidP="000F6681">
      <w:pPr>
        <w:rPr>
          <w:sz w:val="24"/>
          <w:szCs w:val="24"/>
          <w:rPrChange w:id="373" w:author="Stephen McCann" w:date="2018-07-10T14:54:00Z">
            <w:rPr>
              <w:sz w:val="24"/>
              <w:szCs w:val="22"/>
            </w:rPr>
          </w:rPrChange>
        </w:rPr>
      </w:pPr>
    </w:p>
    <w:p w:rsidR="006A4DBC" w:rsidRPr="002A5960" w:rsidRDefault="006A4DBC" w:rsidP="006A4DBC">
      <w:pPr>
        <w:rPr>
          <w:sz w:val="24"/>
          <w:szCs w:val="24"/>
          <w:rPrChange w:id="374" w:author="Stephen McCann" w:date="2018-07-10T14:54:00Z">
            <w:rPr/>
          </w:rPrChange>
        </w:rPr>
      </w:pPr>
      <w:r w:rsidRPr="002A5960">
        <w:rPr>
          <w:sz w:val="24"/>
          <w:szCs w:val="24"/>
          <w:rPrChange w:id="375" w:author="Stephen McCann" w:date="2018-07-10T14:54:00Z">
            <w:rPr>
              <w:sz w:val="28"/>
              <w:szCs w:val="24"/>
            </w:rPr>
          </w:rPrChange>
        </w:rPr>
        <w:t>d)</w:t>
      </w:r>
      <w:r w:rsidR="00A84AB6" w:rsidRPr="002A5960">
        <w:rPr>
          <w:sz w:val="24"/>
          <w:szCs w:val="24"/>
          <w:rPrChange w:id="376" w:author="Stephen McCann" w:date="2018-07-10T14:54:00Z">
            <w:rPr>
              <w:sz w:val="28"/>
              <w:szCs w:val="24"/>
            </w:rPr>
          </w:rPrChange>
        </w:rPr>
        <w:t xml:space="preserve"> </w:t>
      </w:r>
      <w:r w:rsidRPr="002A5960">
        <w:rPr>
          <w:sz w:val="24"/>
          <w:szCs w:val="24"/>
          <w:rPrChange w:id="377" w:author="Stephen McCann" w:date="2018-07-10T14:54:00Z">
            <w:rPr/>
          </w:rPrChange>
        </w:rPr>
        <w:t>Consideration of operational costs (e.g., energy consumption).</w:t>
      </w:r>
    </w:p>
    <w:p w:rsidR="00E10026" w:rsidRPr="002A5960" w:rsidRDefault="00E10026" w:rsidP="00837CBD">
      <w:pPr>
        <w:rPr>
          <w:sz w:val="24"/>
          <w:szCs w:val="24"/>
          <w:rPrChange w:id="378" w:author="Stephen McCann" w:date="2018-07-10T14:54:00Z">
            <w:rPr/>
          </w:rPrChange>
        </w:rPr>
      </w:pPr>
    </w:p>
    <w:p w:rsidR="00F33D73" w:rsidRPr="002A5960" w:rsidDel="002E173B" w:rsidRDefault="00F33D73" w:rsidP="00837CBD">
      <w:pPr>
        <w:rPr>
          <w:del w:id="379" w:author="Stephen McCann" w:date="2018-07-10T14:27:00Z"/>
          <w:sz w:val="24"/>
          <w:szCs w:val="24"/>
          <w:rPrChange w:id="380" w:author="Stephen McCann" w:date="2018-07-10T14:54:00Z">
            <w:rPr>
              <w:del w:id="381" w:author="Stephen McCann" w:date="2018-07-10T14:27:00Z"/>
            </w:rPr>
          </w:rPrChange>
        </w:rPr>
      </w:pPr>
      <w:r w:rsidRPr="002A5960">
        <w:rPr>
          <w:sz w:val="24"/>
          <w:szCs w:val="24"/>
          <w:rPrChange w:id="382" w:author="Stephen McCann" w:date="2018-07-10T14:54:00Z">
            <w:rPr/>
          </w:rPrChange>
        </w:rPr>
        <w:t xml:space="preserve">Operation cost is expected to be the same as existing </w:t>
      </w:r>
      <w:ins w:id="383" w:author="Stephen McCann" w:date="2018-07-10T14:50:00Z">
        <w:r w:rsidR="00CE4ED6" w:rsidRPr="002A5960">
          <w:rPr>
            <w:sz w:val="24"/>
            <w:szCs w:val="24"/>
          </w:rPr>
          <w:t xml:space="preserve">IEEE </w:t>
        </w:r>
      </w:ins>
      <w:r w:rsidRPr="002A5960">
        <w:rPr>
          <w:sz w:val="24"/>
          <w:szCs w:val="24"/>
          <w:rPrChange w:id="384" w:author="Stephen McCann" w:date="2018-07-10T14:54:00Z">
            <w:rPr/>
          </w:rPrChange>
        </w:rPr>
        <w:t xml:space="preserve">802.11 </w:t>
      </w:r>
      <w:ins w:id="385" w:author="Stephen McCann" w:date="2018-07-10T14:50:00Z">
        <w:r w:rsidR="00CE4ED6" w:rsidRPr="002A5960">
          <w:rPr>
            <w:sz w:val="24"/>
            <w:szCs w:val="24"/>
          </w:rPr>
          <w:t xml:space="preserve">mobile </w:t>
        </w:r>
      </w:ins>
      <w:r w:rsidRPr="002A5960">
        <w:rPr>
          <w:sz w:val="24"/>
          <w:szCs w:val="24"/>
          <w:rPrChange w:id="386" w:author="Stephen McCann" w:date="2018-07-10T14:54:00Z">
            <w:rPr/>
          </w:rPrChange>
        </w:rPr>
        <w:t xml:space="preserve">devices. In addition, using </w:t>
      </w:r>
      <w:ins w:id="387" w:author="Stephen McCann" w:date="2018-07-10T14:50:00Z">
        <w:r w:rsidR="00CE4ED6" w:rsidRPr="002A5960">
          <w:rPr>
            <w:sz w:val="24"/>
            <w:szCs w:val="24"/>
          </w:rPr>
          <w:t>EBS</w:t>
        </w:r>
      </w:ins>
      <w:del w:id="388" w:author="Stephen McCann" w:date="2018-07-10T14:50:00Z">
        <w:r w:rsidRPr="002A5960" w:rsidDel="00CE4ED6">
          <w:rPr>
            <w:sz w:val="24"/>
            <w:szCs w:val="24"/>
            <w:rPrChange w:id="389" w:author="Stephen McCann" w:date="2018-07-10T14:54:00Z">
              <w:rPr/>
            </w:rPrChange>
          </w:rPr>
          <w:delText>BCS</w:delText>
        </w:r>
      </w:del>
      <w:r w:rsidRPr="002A5960">
        <w:rPr>
          <w:sz w:val="24"/>
          <w:szCs w:val="24"/>
          <w:rPrChange w:id="390" w:author="Stephen McCann" w:date="2018-07-10T14:54:00Z">
            <w:rPr/>
          </w:rPrChange>
        </w:rPr>
        <w:t xml:space="preserve"> may reduce energy consumption</w:t>
      </w:r>
      <w:del w:id="391" w:author="Stephen McCann" w:date="2018-07-10T14:50:00Z">
        <w:r w:rsidRPr="002A5960" w:rsidDel="00CE4ED6">
          <w:rPr>
            <w:sz w:val="24"/>
            <w:szCs w:val="24"/>
            <w:rPrChange w:id="392" w:author="Stephen McCann" w:date="2018-07-10T14:54:00Z">
              <w:rPr/>
            </w:rPrChange>
          </w:rPr>
          <w:delText>s</w:delText>
        </w:r>
      </w:del>
      <w:r w:rsidRPr="002A5960">
        <w:rPr>
          <w:sz w:val="24"/>
          <w:szCs w:val="24"/>
          <w:rPrChange w:id="393" w:author="Stephen McCann" w:date="2018-07-10T14:54:00Z">
            <w:rPr/>
          </w:rPrChange>
        </w:rPr>
        <w:t xml:space="preserve"> at both</w:t>
      </w:r>
      <w:ins w:id="394" w:author="Stephen McCann" w:date="2018-07-10T14:50:00Z">
        <w:r w:rsidR="00CE4ED6" w:rsidRPr="002A5960">
          <w:rPr>
            <w:sz w:val="24"/>
            <w:szCs w:val="24"/>
          </w:rPr>
          <w:t xml:space="preserve"> </w:t>
        </w:r>
      </w:ins>
      <w:ins w:id="395" w:author="Stephen McCann" w:date="2018-07-10T14:51:00Z">
        <w:r w:rsidR="00CE4ED6" w:rsidRPr="002A5960">
          <w:rPr>
            <w:sz w:val="24"/>
            <w:szCs w:val="24"/>
          </w:rPr>
          <w:t xml:space="preserve">IEEE 802.11 </w:t>
        </w:r>
      </w:ins>
      <w:ins w:id="396" w:author="Stephen McCann" w:date="2018-07-10T14:50:00Z">
        <w:r w:rsidR="00CE4ED6" w:rsidRPr="002A5960">
          <w:rPr>
            <w:sz w:val="24"/>
            <w:szCs w:val="24"/>
          </w:rPr>
          <w:t>access points and mobile devices.</w:t>
        </w:r>
      </w:ins>
      <w:del w:id="397" w:author="Stephen McCann" w:date="2018-07-10T14:50:00Z">
        <w:r w:rsidRPr="002A5960" w:rsidDel="00CE4ED6">
          <w:rPr>
            <w:sz w:val="24"/>
            <w:szCs w:val="24"/>
            <w:rPrChange w:id="398" w:author="Stephen McCann" w:date="2018-07-10T14:54:00Z">
              <w:rPr/>
            </w:rPrChange>
          </w:rPr>
          <w:delText xml:space="preserve"> the AP and the STAs</w:delText>
        </w:r>
        <w:r w:rsidR="00D52E03" w:rsidRPr="002A5960" w:rsidDel="00CE4ED6">
          <w:rPr>
            <w:sz w:val="24"/>
            <w:szCs w:val="24"/>
            <w:rPrChange w:id="399" w:author="Stephen McCann" w:date="2018-07-10T14:54:00Z">
              <w:rPr/>
            </w:rPrChange>
          </w:rPr>
          <w:delText>.</w:delText>
        </w:r>
      </w:del>
    </w:p>
    <w:p w:rsidR="000D1808" w:rsidRPr="002A5960" w:rsidRDefault="000D1808" w:rsidP="00837CBD">
      <w:pPr>
        <w:rPr>
          <w:sz w:val="24"/>
          <w:szCs w:val="24"/>
          <w:lang w:eastAsia="ja-JP"/>
          <w:rPrChange w:id="400" w:author="Stephen McCann" w:date="2018-07-10T14:54:00Z">
            <w:rPr>
              <w:lang w:eastAsia="ja-JP"/>
            </w:rPr>
          </w:rPrChange>
        </w:rPr>
      </w:pPr>
    </w:p>
    <w:p w:rsidR="00E02066" w:rsidRPr="002A5960" w:rsidDel="002E173B" w:rsidRDefault="00E02066" w:rsidP="00546FF9">
      <w:pPr>
        <w:pStyle w:val="ListParagraph"/>
        <w:numPr>
          <w:ilvl w:val="0"/>
          <w:numId w:val="19"/>
        </w:numPr>
        <w:autoSpaceDE w:val="0"/>
        <w:autoSpaceDN w:val="0"/>
        <w:adjustRightInd w:val="0"/>
        <w:spacing w:before="240" w:after="60"/>
        <w:outlineLvl w:val="2"/>
        <w:rPr>
          <w:del w:id="401" w:author="Stephen McCann" w:date="2018-07-10T14:28:00Z"/>
          <w:sz w:val="24"/>
          <w:szCs w:val="24"/>
          <w:rPrChange w:id="402" w:author="Stephen McCann" w:date="2018-07-10T14:54:00Z">
            <w:rPr>
              <w:del w:id="403" w:author="Stephen McCann" w:date="2018-07-10T14:28:00Z"/>
              <w:sz w:val="24"/>
            </w:rPr>
          </w:rPrChange>
        </w:rPr>
      </w:pPr>
      <w:r w:rsidRPr="002A5960">
        <w:rPr>
          <w:sz w:val="24"/>
          <w:szCs w:val="24"/>
          <w:rPrChange w:id="404" w:author="Stephen McCann" w:date="2018-07-10T14:54:00Z">
            <w:rPr>
              <w:sz w:val="24"/>
            </w:rPr>
          </w:rPrChange>
        </w:rPr>
        <w:t>Other areas, as appropriate</w:t>
      </w:r>
      <w:r w:rsidR="00A84AB6" w:rsidRPr="002A5960">
        <w:rPr>
          <w:sz w:val="24"/>
          <w:szCs w:val="24"/>
          <w:rPrChange w:id="405" w:author="Stephen McCann" w:date="2018-07-10T14:54:00Z">
            <w:rPr>
              <w:sz w:val="24"/>
            </w:rPr>
          </w:rPrChange>
        </w:rPr>
        <w:t>.</w:t>
      </w:r>
    </w:p>
    <w:p w:rsidR="00863EBA" w:rsidRPr="002A5960" w:rsidDel="002E173B" w:rsidRDefault="00863EBA">
      <w:pPr>
        <w:pStyle w:val="ListParagraph"/>
        <w:numPr>
          <w:ilvl w:val="0"/>
          <w:numId w:val="19"/>
        </w:numPr>
        <w:autoSpaceDE w:val="0"/>
        <w:autoSpaceDN w:val="0"/>
        <w:adjustRightInd w:val="0"/>
        <w:spacing w:before="240" w:after="60"/>
        <w:outlineLvl w:val="2"/>
        <w:rPr>
          <w:del w:id="406" w:author="Stephen McCann" w:date="2018-07-10T14:27:00Z"/>
        </w:rPr>
        <w:pPrChange w:id="407" w:author="Stephen McCann" w:date="2018-07-10T14:28:00Z">
          <w:pPr/>
        </w:pPrChange>
      </w:pPr>
    </w:p>
    <w:p w:rsidR="00093DC2" w:rsidRPr="002A5960" w:rsidRDefault="00093DC2">
      <w:pPr>
        <w:pStyle w:val="ListParagraph"/>
        <w:numPr>
          <w:ilvl w:val="0"/>
          <w:numId w:val="19"/>
        </w:numPr>
        <w:autoSpaceDE w:val="0"/>
        <w:autoSpaceDN w:val="0"/>
        <w:adjustRightInd w:val="0"/>
        <w:spacing w:before="240" w:after="60"/>
        <w:outlineLvl w:val="2"/>
        <w:pPrChange w:id="408" w:author="Stephen McCann" w:date="2018-07-10T14:28:00Z">
          <w:pPr/>
        </w:pPrChange>
      </w:pPr>
    </w:p>
    <w:p w:rsidR="00CA09B2" w:rsidRPr="002A5960" w:rsidRDefault="00CA09B2" w:rsidP="00837CBD">
      <w:pPr>
        <w:rPr>
          <w:sz w:val="28"/>
          <w:szCs w:val="24"/>
        </w:rPr>
      </w:pPr>
      <w:r w:rsidRPr="002A5960">
        <w:rPr>
          <w:sz w:val="28"/>
          <w:szCs w:val="24"/>
        </w:rPr>
        <w:br w:type="page"/>
      </w:r>
      <w:r w:rsidRPr="002A5960">
        <w:rPr>
          <w:b/>
          <w:sz w:val="32"/>
        </w:rPr>
        <w:lastRenderedPageBreak/>
        <w:t>References:</w:t>
      </w:r>
    </w:p>
    <w:p w:rsidR="00863EBA" w:rsidRPr="002A5960" w:rsidRDefault="00BA3307" w:rsidP="00BA3307">
      <w:pPr>
        <w:pStyle w:val="ListParagraph"/>
        <w:numPr>
          <w:ilvl w:val="0"/>
          <w:numId w:val="16"/>
        </w:numPr>
        <w:autoSpaceDE w:val="0"/>
        <w:autoSpaceDN w:val="0"/>
        <w:adjustRightInd w:val="0"/>
        <w:spacing w:before="240" w:after="60"/>
        <w:outlineLvl w:val="2"/>
        <w:rPr>
          <w:color w:val="000000" w:themeColor="text1"/>
        </w:rPr>
      </w:pPr>
      <w:bookmarkStart w:id="409" w:name="_Ref496792633"/>
      <w:r w:rsidRPr="002A5960">
        <w:rPr>
          <w:color w:val="000000" w:themeColor="text1"/>
        </w:rPr>
        <w:t xml:space="preserve">Cisco Visual Networking Index: Forecast and Methodology, 2016–2021 White Paper, available </w:t>
      </w:r>
      <w:r w:rsidR="000B1896" w:rsidRPr="002A5960">
        <w:rPr>
          <w:rPrChange w:id="410" w:author="Stephen McCann" w:date="2018-07-10T14:54:00Z">
            <w:rPr/>
          </w:rPrChange>
        </w:rPr>
        <w:fldChar w:fldCharType="begin"/>
      </w:r>
      <w:r w:rsidR="000B1896" w:rsidRPr="002A5960">
        <w:instrText xml:space="preserve"> HYPERLINK "https://www.cisco.com/c/en/us/solutions/collateral/service-provider/visual-networking-index-vni/complete-white-paper-c11-481360.html" </w:instrText>
      </w:r>
      <w:r w:rsidR="000B1896" w:rsidRPr="002A5960">
        <w:rPr>
          <w:rPrChange w:id="411" w:author="Stephen McCann" w:date="2018-07-10T14:54:00Z">
            <w:rPr>
              <w:rStyle w:val="Hyperlink"/>
            </w:rPr>
          </w:rPrChange>
        </w:rPr>
        <w:fldChar w:fldCharType="separate"/>
      </w:r>
      <w:r w:rsidRPr="002A5960">
        <w:rPr>
          <w:rStyle w:val="Hyperlink"/>
        </w:rPr>
        <w:t>https://www.cisco.com/c/en/us/solutions/collateral/service-provider/visual-networking-index-vni/complete-white-paper-c11-481360.html</w:t>
      </w:r>
      <w:r w:rsidR="000B1896" w:rsidRPr="002A5960">
        <w:rPr>
          <w:rStyle w:val="Hyperlink"/>
          <w:rPrChange w:id="412" w:author="Stephen McCann" w:date="2018-07-10T14:54:00Z">
            <w:rPr>
              <w:rStyle w:val="Hyperlink"/>
            </w:rPr>
          </w:rPrChange>
        </w:rPr>
        <w:fldChar w:fldCharType="end"/>
      </w:r>
    </w:p>
    <w:p w:rsidR="00BA3307" w:rsidRPr="002A5960" w:rsidRDefault="00BA3307" w:rsidP="00BA3307">
      <w:pPr>
        <w:pStyle w:val="ListParagraph"/>
        <w:numPr>
          <w:ilvl w:val="0"/>
          <w:numId w:val="16"/>
        </w:numPr>
        <w:autoSpaceDE w:val="0"/>
        <w:autoSpaceDN w:val="0"/>
        <w:adjustRightInd w:val="0"/>
        <w:spacing w:before="240" w:after="60"/>
        <w:outlineLvl w:val="2"/>
        <w:rPr>
          <w:rStyle w:val="Hyperlink"/>
          <w:color w:val="000000" w:themeColor="text1"/>
          <w:u w:val="none"/>
        </w:rPr>
      </w:pPr>
      <w:r w:rsidRPr="002A5960">
        <w:rPr>
          <w:color w:val="000000" w:themeColor="text1"/>
          <w:rPrChange w:id="413" w:author="Stephen McCann" w:date="2018-07-10T14:54:00Z">
            <w:rPr>
              <w:color w:val="000000" w:themeColor="text1"/>
              <w:u w:val="single"/>
            </w:rPr>
          </w:rPrChange>
        </w:rPr>
        <w:t xml:space="preserve">Outdoor Wi-Fi Market - by Products and Services, by Implementation models, by End-user Industry, and Geography - Growth, Trends and Forecasts (2018 - 2023), available </w:t>
      </w:r>
      <w:r w:rsidR="000B1896" w:rsidRPr="002A5960">
        <w:rPr>
          <w:rPrChange w:id="414" w:author="Stephen McCann" w:date="2018-07-10T14:54:00Z">
            <w:rPr/>
          </w:rPrChange>
        </w:rPr>
        <w:fldChar w:fldCharType="begin"/>
      </w:r>
      <w:r w:rsidR="000B1896" w:rsidRPr="002A5960">
        <w:instrText xml:space="preserve"> HYPERLINK "https://www.mordorintelligence.com/industry-reports/outdoor-wi-fi-market" </w:instrText>
      </w:r>
      <w:r w:rsidR="000B1896" w:rsidRPr="002A5960">
        <w:rPr>
          <w:rPrChange w:id="415" w:author="Stephen McCann" w:date="2018-07-10T14:54:00Z">
            <w:rPr>
              <w:rStyle w:val="Hyperlink"/>
            </w:rPr>
          </w:rPrChange>
        </w:rPr>
        <w:fldChar w:fldCharType="separate"/>
      </w:r>
      <w:r w:rsidR="001B250F" w:rsidRPr="002A5960">
        <w:rPr>
          <w:rStyle w:val="Hyperlink"/>
        </w:rPr>
        <w:t>https://www.mordorintelligence.com/industry-reports/outdoor-wi-fi-market</w:t>
      </w:r>
      <w:r w:rsidR="000B1896" w:rsidRPr="002A5960">
        <w:rPr>
          <w:rStyle w:val="Hyperlink"/>
          <w:rPrChange w:id="416" w:author="Stephen McCann" w:date="2018-07-10T14:54:00Z">
            <w:rPr>
              <w:rStyle w:val="Hyperlink"/>
            </w:rPr>
          </w:rPrChange>
        </w:rPr>
        <w:fldChar w:fldCharType="end"/>
      </w:r>
    </w:p>
    <w:p w:rsidR="002B37F6" w:rsidRPr="002A5960" w:rsidRDefault="002B37F6" w:rsidP="002B37F6">
      <w:pPr>
        <w:pStyle w:val="ListParagraph"/>
        <w:numPr>
          <w:ilvl w:val="0"/>
          <w:numId w:val="16"/>
        </w:numPr>
        <w:autoSpaceDE w:val="0"/>
        <w:autoSpaceDN w:val="0"/>
        <w:adjustRightInd w:val="0"/>
        <w:spacing w:before="240" w:after="60"/>
        <w:outlineLvl w:val="2"/>
        <w:rPr>
          <w:color w:val="000000" w:themeColor="text1"/>
        </w:rPr>
      </w:pPr>
      <w:r w:rsidRPr="002A5960">
        <w:rPr>
          <w:color w:val="000000" w:themeColor="text1"/>
        </w:rPr>
        <w:t>Gartner Research Report: Magic Quadrant for Small Cell Equipment. October 2017</w:t>
      </w:r>
    </w:p>
    <w:p w:rsidR="001D15D8" w:rsidRPr="002A5960" w:rsidRDefault="001D15D8" w:rsidP="001D15D8">
      <w:pPr>
        <w:pStyle w:val="ListParagraph"/>
        <w:numPr>
          <w:ilvl w:val="0"/>
          <w:numId w:val="16"/>
        </w:numPr>
        <w:autoSpaceDE w:val="0"/>
        <w:autoSpaceDN w:val="0"/>
        <w:adjustRightInd w:val="0"/>
        <w:spacing w:before="240" w:after="60"/>
        <w:outlineLvl w:val="2"/>
        <w:rPr>
          <w:color w:val="000000" w:themeColor="text1"/>
        </w:rPr>
      </w:pPr>
      <w:r w:rsidRPr="002A5960">
        <w:rPr>
          <w:color w:val="000000" w:themeColor="text1"/>
        </w:rPr>
        <w:t>Gartner News: Gartner Says 8.4 Billion Connected "Things" Will Be in Use in 2017, Up 31 Percent From 2016.  February 2017, online: https://www.gartner.com/newsroom/id/3598917</w:t>
      </w:r>
    </w:p>
    <w:p w:rsidR="002679C6" w:rsidRPr="002A5960" w:rsidRDefault="002679C6" w:rsidP="002679C6">
      <w:pPr>
        <w:pStyle w:val="ListParagraph"/>
        <w:numPr>
          <w:ilvl w:val="0"/>
          <w:numId w:val="16"/>
        </w:numPr>
        <w:autoSpaceDE w:val="0"/>
        <w:autoSpaceDN w:val="0"/>
        <w:adjustRightInd w:val="0"/>
        <w:spacing w:before="240" w:after="60"/>
        <w:outlineLvl w:val="2"/>
        <w:rPr>
          <w:color w:val="000000" w:themeColor="text1"/>
        </w:rPr>
      </w:pPr>
      <w:r w:rsidRPr="002A5960">
        <w:rPr>
          <w:color w:val="000000" w:themeColor="text1"/>
        </w:rPr>
        <w:t>Broadcast Service on WLAN, https://mentor.ieee.org/802.11/dcn/17/11-17-1736-03-0wng-broadcast-service-on-wlan.pptx</w:t>
      </w:r>
    </w:p>
    <w:p w:rsidR="00D450DE" w:rsidRPr="002A5960" w:rsidRDefault="00D450DE" w:rsidP="00D450DE">
      <w:pPr>
        <w:pStyle w:val="ListParagraph"/>
        <w:numPr>
          <w:ilvl w:val="0"/>
          <w:numId w:val="16"/>
        </w:numPr>
        <w:autoSpaceDE w:val="0"/>
        <w:autoSpaceDN w:val="0"/>
        <w:adjustRightInd w:val="0"/>
        <w:spacing w:before="240" w:after="60"/>
        <w:outlineLvl w:val="2"/>
        <w:rPr>
          <w:color w:val="000000" w:themeColor="text1"/>
        </w:rPr>
      </w:pPr>
      <w:r w:rsidRPr="002A5960">
        <w:rPr>
          <w:color w:val="000000" w:themeColor="text1"/>
        </w:rPr>
        <w:t xml:space="preserve">Security Considerations for BCS, available </w:t>
      </w:r>
      <w:r w:rsidR="000B1896" w:rsidRPr="002A5960">
        <w:rPr>
          <w:rPrChange w:id="417" w:author="Stephen McCann" w:date="2018-07-10T14:54:00Z">
            <w:rPr/>
          </w:rPrChange>
        </w:rPr>
        <w:fldChar w:fldCharType="begin"/>
      </w:r>
      <w:r w:rsidR="000B1896" w:rsidRPr="002A5960">
        <w:instrText xml:space="preserve"> HYPERLINK "https://mentor.ieee.org/802.11/dcn/18/11-18-0384-00-0bcs-security-considerations-for-bcs.pptx" </w:instrText>
      </w:r>
      <w:r w:rsidR="000B1896" w:rsidRPr="002A5960">
        <w:rPr>
          <w:rPrChange w:id="418" w:author="Stephen McCann" w:date="2018-07-10T14:54:00Z">
            <w:rPr>
              <w:rStyle w:val="Hyperlink"/>
            </w:rPr>
          </w:rPrChange>
        </w:rPr>
        <w:fldChar w:fldCharType="separate"/>
      </w:r>
      <w:r w:rsidR="002679C6" w:rsidRPr="002A5960">
        <w:rPr>
          <w:rStyle w:val="Hyperlink"/>
        </w:rPr>
        <w:t>https://mentor.ieee.org/802.11/dcn/18/11-18-0384-00-0bcs-security-considerations-for-bcs.pptx</w:t>
      </w:r>
      <w:r w:rsidR="000B1896" w:rsidRPr="002A5960">
        <w:rPr>
          <w:rStyle w:val="Hyperlink"/>
          <w:rPrChange w:id="419" w:author="Stephen McCann" w:date="2018-07-10T14:54:00Z">
            <w:rPr>
              <w:rStyle w:val="Hyperlink"/>
            </w:rPr>
          </w:rPrChange>
        </w:rPr>
        <w:fldChar w:fldCharType="end"/>
      </w:r>
    </w:p>
    <w:p w:rsidR="002679C6" w:rsidRPr="002A5960" w:rsidRDefault="002679C6" w:rsidP="002679C6">
      <w:pPr>
        <w:pStyle w:val="ListParagraph"/>
        <w:numPr>
          <w:ilvl w:val="0"/>
          <w:numId w:val="16"/>
        </w:numPr>
        <w:autoSpaceDE w:val="0"/>
        <w:autoSpaceDN w:val="0"/>
        <w:adjustRightInd w:val="0"/>
        <w:spacing w:before="240" w:after="60"/>
        <w:outlineLvl w:val="2"/>
        <w:rPr>
          <w:color w:val="000000" w:themeColor="text1"/>
        </w:rPr>
      </w:pPr>
      <w:r w:rsidRPr="002A5960">
        <w:rPr>
          <w:color w:val="000000" w:themeColor="text1"/>
        </w:rPr>
        <w:t>Reason Why L2 Per Frame Authentication Is Required, https://mentor.ieee.org/802.11/dcn/18/11-18-1090-00-0bcs-reason-why-l2-per-frame-authentication-is-required.pptx</w:t>
      </w:r>
    </w:p>
    <w:p w:rsidR="002679C6" w:rsidRPr="002A5960" w:rsidRDefault="002679C6" w:rsidP="002679C6">
      <w:pPr>
        <w:pStyle w:val="ListParagraph"/>
        <w:numPr>
          <w:ilvl w:val="0"/>
          <w:numId w:val="16"/>
        </w:numPr>
        <w:autoSpaceDE w:val="0"/>
        <w:autoSpaceDN w:val="0"/>
        <w:adjustRightInd w:val="0"/>
        <w:spacing w:before="240" w:after="60"/>
        <w:outlineLvl w:val="2"/>
        <w:rPr>
          <w:color w:val="000000" w:themeColor="text1"/>
        </w:rPr>
      </w:pPr>
      <w:r w:rsidRPr="002A5960">
        <w:rPr>
          <w:color w:val="000000" w:themeColor="text1"/>
        </w:rPr>
        <w:t>11aq broadcast services, https://mentor.ieee.org/802.11/dcn/18/11-18-1091-00-0bcs-11aq-broadcast-services.ppt</w:t>
      </w:r>
    </w:p>
    <w:p w:rsidR="002679C6" w:rsidRPr="002A5960" w:rsidRDefault="002679C6" w:rsidP="002679C6">
      <w:pPr>
        <w:pStyle w:val="ListParagraph"/>
        <w:numPr>
          <w:ilvl w:val="0"/>
          <w:numId w:val="16"/>
        </w:numPr>
        <w:autoSpaceDE w:val="0"/>
        <w:autoSpaceDN w:val="0"/>
        <w:adjustRightInd w:val="0"/>
        <w:spacing w:before="240" w:after="60"/>
        <w:outlineLvl w:val="2"/>
        <w:rPr>
          <w:color w:val="000000" w:themeColor="text1"/>
        </w:rPr>
      </w:pPr>
      <w:r w:rsidRPr="002A5960">
        <w:rPr>
          <w:color w:val="000000" w:themeColor="text1"/>
        </w:rPr>
        <w:t>UL BCS L2 security options, https://mentor.ieee.org/802.11/dcn/18/11-18-1134-01-0bcs-ul-bcs-l2-security-options.pptx</w:t>
      </w:r>
    </w:p>
    <w:bookmarkEnd w:id="409"/>
    <w:p w:rsidR="00CA09B2" w:rsidRPr="002A5960" w:rsidRDefault="00CA09B2" w:rsidP="00BC1D17">
      <w:pPr>
        <w:rPr>
          <w:sz w:val="24"/>
          <w:szCs w:val="22"/>
        </w:rPr>
      </w:pPr>
    </w:p>
    <w:sectPr w:rsidR="00CA09B2" w:rsidRPr="002A5960" w:rsidSect="006E2472">
      <w:headerReference w:type="default" r:id="rId8"/>
      <w:footerReference w:type="default" r:id="rId9"/>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4AF1" w:rsidRDefault="00BD4AF1">
      <w:r>
        <w:separator/>
      </w:r>
    </w:p>
  </w:endnote>
  <w:endnote w:type="continuationSeparator" w:id="0">
    <w:p w:rsidR="00BD4AF1" w:rsidRDefault="00BD4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font>
  <w:font w:name="Helvetica">
    <w:panose1 w:val="020B0604020202020204"/>
    <w:charset w:val="00"/>
    <w:family w:val="roman"/>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6C5" w:rsidRDefault="00064267">
    <w:pPr>
      <w:pStyle w:val="Footer"/>
      <w:tabs>
        <w:tab w:val="clear" w:pos="6480"/>
        <w:tab w:val="center" w:pos="4680"/>
        <w:tab w:val="right" w:pos="9360"/>
      </w:tabs>
    </w:pPr>
    <w:fldSimple w:instr=" SUBJECT  \* MERGEFORMAT ">
      <w:r w:rsidR="007226C5">
        <w:t>Submission</w:t>
      </w:r>
    </w:fldSimple>
    <w:r w:rsidR="007226C5">
      <w:tab/>
      <w:t xml:space="preserve">page </w:t>
    </w:r>
    <w:r w:rsidR="009C0D92">
      <w:fldChar w:fldCharType="begin"/>
    </w:r>
    <w:r w:rsidR="007226C5">
      <w:instrText xml:space="preserve">page </w:instrText>
    </w:r>
    <w:r w:rsidR="009C0D92">
      <w:fldChar w:fldCharType="separate"/>
    </w:r>
    <w:r w:rsidR="00034F49">
      <w:rPr>
        <w:noProof/>
      </w:rPr>
      <w:t>1</w:t>
    </w:r>
    <w:r w:rsidR="009C0D92">
      <w:fldChar w:fldCharType="end"/>
    </w:r>
    <w:r w:rsidR="007226C5">
      <w:tab/>
    </w:r>
    <w:r w:rsidR="004A561C">
      <w:t>Hitoshi Morioka, SRC Software</w:t>
    </w:r>
    <w:r w:rsidR="007226C5">
      <w:t>, et al.</w:t>
    </w:r>
    <w:r w:rsidR="009C0D92">
      <w:fldChar w:fldCharType="begin"/>
    </w:r>
    <w:r w:rsidR="007226C5">
      <w:instrText xml:space="preserve"> COMMENTS  \* MERGEFORMAT </w:instrText>
    </w:r>
    <w:r w:rsidR="009C0D92">
      <w:fldChar w:fldCharType="end"/>
    </w:r>
  </w:p>
  <w:p w:rsidR="007226C5" w:rsidRDefault="007226C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4AF1" w:rsidRDefault="00BD4AF1">
      <w:r>
        <w:separator/>
      </w:r>
    </w:p>
  </w:footnote>
  <w:footnote w:type="continuationSeparator" w:id="0">
    <w:p w:rsidR="00BD4AF1" w:rsidRDefault="00BD4A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6C5" w:rsidRDefault="00AC277B" w:rsidP="0098025D">
    <w:pPr>
      <w:pStyle w:val="Header"/>
      <w:tabs>
        <w:tab w:val="clear" w:pos="6480"/>
        <w:tab w:val="center" w:pos="4680"/>
        <w:tab w:val="right" w:pos="9360"/>
      </w:tabs>
    </w:pPr>
    <w:r>
      <w:t>July</w:t>
    </w:r>
    <w:r w:rsidR="004A561C">
      <w:t xml:space="preserve"> </w:t>
    </w:r>
    <w:r w:rsidR="007226C5">
      <w:t>2018</w:t>
    </w:r>
    <w:r w:rsidR="007226C5">
      <w:tab/>
    </w:r>
    <w:r w:rsidR="007226C5">
      <w:tab/>
    </w:r>
    <w:fldSimple w:instr=" TITLE  \* MERGEFORMAT ">
      <w:ins w:id="420" w:author="Stephen McCann" w:date="2018-07-11T14:01:00Z">
        <w:r w:rsidR="00034F49">
          <w:t>doc.: IEEE 802.11-18/0826r3</w:t>
        </w:r>
      </w:ins>
      <w:del w:id="421" w:author="Stephen McCann" w:date="2018-07-10T14:57:00Z">
        <w:r w:rsidR="00E04444" w:rsidDel="00004491">
          <w:delText>doc.: IEEE 802.11-18/0826r</w:delText>
        </w:r>
        <w:r w:rsidR="0074067B" w:rsidDel="00004491">
          <w:delText>3</w:delText>
        </w:r>
      </w:del>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1CC167C"/>
    <w:multiLevelType w:val="hybridMultilevel"/>
    <w:tmpl w:val="ACB65CF4"/>
    <w:lvl w:ilvl="0" w:tplc="88746A62">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FD344AB"/>
    <w:multiLevelType w:val="multilevel"/>
    <w:tmpl w:val="0DB09744"/>
    <w:lvl w:ilvl="0">
      <w:start w:val="1"/>
      <w:numFmt w:val="decimal"/>
      <w:pStyle w:val="Lettered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9DF26B5"/>
    <w:multiLevelType w:val="hybridMultilevel"/>
    <w:tmpl w:val="ACE09202"/>
    <w:lvl w:ilvl="0" w:tplc="08090017">
      <w:start w:val="5"/>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BF36E1B"/>
    <w:multiLevelType w:val="hybridMultilevel"/>
    <w:tmpl w:val="949EE8B2"/>
    <w:lvl w:ilvl="0" w:tplc="9C5A984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1F5F37E6"/>
    <w:multiLevelType w:val="multilevel"/>
    <w:tmpl w:val="6BEA786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A93A88"/>
    <w:multiLevelType w:val="hybridMultilevel"/>
    <w:tmpl w:val="D72A1FF0"/>
    <w:lvl w:ilvl="0" w:tplc="28DCD0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95F1DEA"/>
    <w:multiLevelType w:val="hybridMultilevel"/>
    <w:tmpl w:val="130AA4F8"/>
    <w:lvl w:ilvl="0" w:tplc="5434C1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AA64053"/>
    <w:multiLevelType w:val="hybridMultilevel"/>
    <w:tmpl w:val="F40E734E"/>
    <w:lvl w:ilvl="0" w:tplc="04090001">
      <w:start w:val="1"/>
      <w:numFmt w:val="bullet"/>
      <w:lvlText w:val=""/>
      <w:lvlJc w:val="left"/>
      <w:pPr>
        <w:ind w:left="78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526A0F"/>
    <w:multiLevelType w:val="hybridMultilevel"/>
    <w:tmpl w:val="235CE206"/>
    <w:lvl w:ilvl="0" w:tplc="9C5A984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8"/>
  </w:num>
  <w:num w:numId="2">
    <w:abstractNumId w:val="1"/>
  </w:num>
  <w:num w:numId="3">
    <w:abstractNumId w:val="6"/>
  </w:num>
  <w:num w:numId="4">
    <w:abstractNumId w:val="0"/>
  </w:num>
  <w:num w:numId="5">
    <w:abstractNumId w:val="17"/>
  </w:num>
  <w:num w:numId="6">
    <w:abstractNumId w:val="9"/>
  </w:num>
  <w:num w:numId="7">
    <w:abstractNumId w:val="8"/>
  </w:num>
  <w:num w:numId="8">
    <w:abstractNumId w:val="2"/>
  </w:num>
  <w:num w:numId="9">
    <w:abstractNumId w:val="3"/>
  </w:num>
  <w:num w:numId="10">
    <w:abstractNumId w:val="5"/>
  </w:num>
  <w:num w:numId="11">
    <w:abstractNumId w:val="13"/>
  </w:num>
  <w:num w:numId="12">
    <w:abstractNumId w:val="10"/>
  </w:num>
  <w:num w:numId="13">
    <w:abstractNumId w:val="4"/>
  </w:num>
  <w:num w:numId="14">
    <w:abstractNumId w:val="7"/>
  </w:num>
  <w:num w:numId="15">
    <w:abstractNumId w:val="19"/>
  </w:num>
  <w:num w:numId="16">
    <w:abstractNumId w:val="12"/>
  </w:num>
  <w:num w:numId="17">
    <w:abstractNumId w:val="15"/>
  </w:num>
  <w:num w:numId="18">
    <w:abstractNumId w:val="14"/>
  </w:num>
  <w:num w:numId="19">
    <w:abstractNumId w:val="11"/>
  </w:num>
  <w:num w:numId="2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phen McCann">
    <w15:presenceInfo w15:providerId="AD" w15:userId="S-1-5-21-2116825684-2010480077-1094980219-1270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intFractionalCharacterWidth/>
  <w:mirrorMargins/>
  <w:bordersDoNotSurroundHeader/>
  <w:bordersDoNotSurroundFooter/>
  <w:hideSpellingError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oNotTrackMoves/>
  <w:defaultTabStop w:val="720"/>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0F4F3C"/>
    <w:rsid w:val="00000639"/>
    <w:rsid w:val="00004491"/>
    <w:rsid w:val="0000752C"/>
    <w:rsid w:val="00010179"/>
    <w:rsid w:val="00010C33"/>
    <w:rsid w:val="00011134"/>
    <w:rsid w:val="00013B9D"/>
    <w:rsid w:val="00016C6E"/>
    <w:rsid w:val="000239E4"/>
    <w:rsid w:val="000245C3"/>
    <w:rsid w:val="00025958"/>
    <w:rsid w:val="00034F49"/>
    <w:rsid w:val="0004057E"/>
    <w:rsid w:val="00040CB3"/>
    <w:rsid w:val="000442F2"/>
    <w:rsid w:val="0004518E"/>
    <w:rsid w:val="0005408D"/>
    <w:rsid w:val="000565A7"/>
    <w:rsid w:val="00056E43"/>
    <w:rsid w:val="00057C2E"/>
    <w:rsid w:val="000641C8"/>
    <w:rsid w:val="00064267"/>
    <w:rsid w:val="00065E4F"/>
    <w:rsid w:val="00067266"/>
    <w:rsid w:val="0008398A"/>
    <w:rsid w:val="00093DC2"/>
    <w:rsid w:val="000A155F"/>
    <w:rsid w:val="000A3E11"/>
    <w:rsid w:val="000A7D30"/>
    <w:rsid w:val="000B1896"/>
    <w:rsid w:val="000B2F35"/>
    <w:rsid w:val="000B55CE"/>
    <w:rsid w:val="000B5D93"/>
    <w:rsid w:val="000B615A"/>
    <w:rsid w:val="000B7A01"/>
    <w:rsid w:val="000C52C9"/>
    <w:rsid w:val="000C79B7"/>
    <w:rsid w:val="000D1808"/>
    <w:rsid w:val="000D2276"/>
    <w:rsid w:val="000D35B5"/>
    <w:rsid w:val="000F3ABD"/>
    <w:rsid w:val="000F4F3C"/>
    <w:rsid w:val="000F6681"/>
    <w:rsid w:val="001003B5"/>
    <w:rsid w:val="0011197D"/>
    <w:rsid w:val="00120954"/>
    <w:rsid w:val="001222D4"/>
    <w:rsid w:val="00136084"/>
    <w:rsid w:val="00137299"/>
    <w:rsid w:val="001420B5"/>
    <w:rsid w:val="00152D41"/>
    <w:rsid w:val="001533DB"/>
    <w:rsid w:val="00173566"/>
    <w:rsid w:val="00177C8C"/>
    <w:rsid w:val="00183E26"/>
    <w:rsid w:val="00187F22"/>
    <w:rsid w:val="00196017"/>
    <w:rsid w:val="001971EF"/>
    <w:rsid w:val="001A18EC"/>
    <w:rsid w:val="001B250F"/>
    <w:rsid w:val="001B6018"/>
    <w:rsid w:val="001C4B02"/>
    <w:rsid w:val="001C52DE"/>
    <w:rsid w:val="001C6AA1"/>
    <w:rsid w:val="001D0A25"/>
    <w:rsid w:val="001D15D8"/>
    <w:rsid w:val="001D4BC6"/>
    <w:rsid w:val="001D723B"/>
    <w:rsid w:val="001D7BA6"/>
    <w:rsid w:val="001E55E2"/>
    <w:rsid w:val="001F019F"/>
    <w:rsid w:val="001F2FB4"/>
    <w:rsid w:val="001F49C3"/>
    <w:rsid w:val="001F5DC1"/>
    <w:rsid w:val="00200325"/>
    <w:rsid w:val="00204659"/>
    <w:rsid w:val="00214C87"/>
    <w:rsid w:val="002210A3"/>
    <w:rsid w:val="002229B5"/>
    <w:rsid w:val="00223410"/>
    <w:rsid w:val="00224C5E"/>
    <w:rsid w:val="002303EC"/>
    <w:rsid w:val="00230977"/>
    <w:rsid w:val="002418ED"/>
    <w:rsid w:val="0024262F"/>
    <w:rsid w:val="00242803"/>
    <w:rsid w:val="00250313"/>
    <w:rsid w:val="00252040"/>
    <w:rsid w:val="00253727"/>
    <w:rsid w:val="00254444"/>
    <w:rsid w:val="0025484E"/>
    <w:rsid w:val="0025491E"/>
    <w:rsid w:val="00255E18"/>
    <w:rsid w:val="00256790"/>
    <w:rsid w:val="00266065"/>
    <w:rsid w:val="002679C6"/>
    <w:rsid w:val="00267DFE"/>
    <w:rsid w:val="00275593"/>
    <w:rsid w:val="0027581E"/>
    <w:rsid w:val="00276225"/>
    <w:rsid w:val="0027679B"/>
    <w:rsid w:val="0029020B"/>
    <w:rsid w:val="0029167B"/>
    <w:rsid w:val="00292EF6"/>
    <w:rsid w:val="002931BC"/>
    <w:rsid w:val="00294016"/>
    <w:rsid w:val="00295579"/>
    <w:rsid w:val="0029590B"/>
    <w:rsid w:val="00297D62"/>
    <w:rsid w:val="002A0436"/>
    <w:rsid w:val="002A36FE"/>
    <w:rsid w:val="002A5960"/>
    <w:rsid w:val="002A7182"/>
    <w:rsid w:val="002B0EEE"/>
    <w:rsid w:val="002B1458"/>
    <w:rsid w:val="002B37F6"/>
    <w:rsid w:val="002B62E1"/>
    <w:rsid w:val="002B737F"/>
    <w:rsid w:val="002B74D0"/>
    <w:rsid w:val="002C1E2A"/>
    <w:rsid w:val="002C36F6"/>
    <w:rsid w:val="002C3DC6"/>
    <w:rsid w:val="002C5ED4"/>
    <w:rsid w:val="002D44BE"/>
    <w:rsid w:val="002E166B"/>
    <w:rsid w:val="002E173B"/>
    <w:rsid w:val="002F13C9"/>
    <w:rsid w:val="002F1BCC"/>
    <w:rsid w:val="002F5E0C"/>
    <w:rsid w:val="002F6E8B"/>
    <w:rsid w:val="003064B5"/>
    <w:rsid w:val="00307C1B"/>
    <w:rsid w:val="0031172F"/>
    <w:rsid w:val="00316D2D"/>
    <w:rsid w:val="00325C8A"/>
    <w:rsid w:val="00342EC0"/>
    <w:rsid w:val="00350556"/>
    <w:rsid w:val="00353182"/>
    <w:rsid w:val="00360681"/>
    <w:rsid w:val="0036443F"/>
    <w:rsid w:val="00364FBC"/>
    <w:rsid w:val="00374285"/>
    <w:rsid w:val="00382AA6"/>
    <w:rsid w:val="00384B63"/>
    <w:rsid w:val="003A31A0"/>
    <w:rsid w:val="003A366F"/>
    <w:rsid w:val="003B0117"/>
    <w:rsid w:val="003B78C2"/>
    <w:rsid w:val="003E0869"/>
    <w:rsid w:val="003E0DAA"/>
    <w:rsid w:val="003E6A9C"/>
    <w:rsid w:val="003F2960"/>
    <w:rsid w:val="003F3A8E"/>
    <w:rsid w:val="003F4814"/>
    <w:rsid w:val="004209C8"/>
    <w:rsid w:val="00420BD7"/>
    <w:rsid w:val="0044173B"/>
    <w:rsid w:val="00442037"/>
    <w:rsid w:val="004424E4"/>
    <w:rsid w:val="00443542"/>
    <w:rsid w:val="00443CB2"/>
    <w:rsid w:val="0044738D"/>
    <w:rsid w:val="004509A5"/>
    <w:rsid w:val="00462407"/>
    <w:rsid w:val="00462D61"/>
    <w:rsid w:val="0047113A"/>
    <w:rsid w:val="00476D4D"/>
    <w:rsid w:val="00477D79"/>
    <w:rsid w:val="00491194"/>
    <w:rsid w:val="004920A5"/>
    <w:rsid w:val="004A0909"/>
    <w:rsid w:val="004A4EDB"/>
    <w:rsid w:val="004A561C"/>
    <w:rsid w:val="004B44F4"/>
    <w:rsid w:val="004B5DE5"/>
    <w:rsid w:val="004C3601"/>
    <w:rsid w:val="004C5418"/>
    <w:rsid w:val="004C69F0"/>
    <w:rsid w:val="004E273B"/>
    <w:rsid w:val="004E6727"/>
    <w:rsid w:val="004F259E"/>
    <w:rsid w:val="004F6FCE"/>
    <w:rsid w:val="00503AFF"/>
    <w:rsid w:val="005127C0"/>
    <w:rsid w:val="0052584B"/>
    <w:rsid w:val="005332BF"/>
    <w:rsid w:val="00533791"/>
    <w:rsid w:val="005345AD"/>
    <w:rsid w:val="00546FF9"/>
    <w:rsid w:val="005521F7"/>
    <w:rsid w:val="00562E22"/>
    <w:rsid w:val="00562F2C"/>
    <w:rsid w:val="00575D42"/>
    <w:rsid w:val="0059111F"/>
    <w:rsid w:val="00594084"/>
    <w:rsid w:val="005947B3"/>
    <w:rsid w:val="00597F98"/>
    <w:rsid w:val="005A0A9E"/>
    <w:rsid w:val="005A7CC2"/>
    <w:rsid w:val="005B17DC"/>
    <w:rsid w:val="005B2B1F"/>
    <w:rsid w:val="005B32DF"/>
    <w:rsid w:val="005C379D"/>
    <w:rsid w:val="005C65D1"/>
    <w:rsid w:val="005E4832"/>
    <w:rsid w:val="005E5BA5"/>
    <w:rsid w:val="005E5BBE"/>
    <w:rsid w:val="005E6ACC"/>
    <w:rsid w:val="005F1A45"/>
    <w:rsid w:val="005F7820"/>
    <w:rsid w:val="0060600F"/>
    <w:rsid w:val="006130C8"/>
    <w:rsid w:val="00620E21"/>
    <w:rsid w:val="00621095"/>
    <w:rsid w:val="0062370D"/>
    <w:rsid w:val="0062440B"/>
    <w:rsid w:val="00633214"/>
    <w:rsid w:val="0063413A"/>
    <w:rsid w:val="006346E1"/>
    <w:rsid w:val="00642465"/>
    <w:rsid w:val="00643523"/>
    <w:rsid w:val="006526DE"/>
    <w:rsid w:val="0065316A"/>
    <w:rsid w:val="0065599D"/>
    <w:rsid w:val="00664EE5"/>
    <w:rsid w:val="006720D4"/>
    <w:rsid w:val="00672AAC"/>
    <w:rsid w:val="00673547"/>
    <w:rsid w:val="00675778"/>
    <w:rsid w:val="00686B45"/>
    <w:rsid w:val="0069283C"/>
    <w:rsid w:val="0069448C"/>
    <w:rsid w:val="0069771C"/>
    <w:rsid w:val="006A20C0"/>
    <w:rsid w:val="006A4DBC"/>
    <w:rsid w:val="006A62C1"/>
    <w:rsid w:val="006A7780"/>
    <w:rsid w:val="006B4C02"/>
    <w:rsid w:val="006C0727"/>
    <w:rsid w:val="006C1F96"/>
    <w:rsid w:val="006C3348"/>
    <w:rsid w:val="006C3770"/>
    <w:rsid w:val="006C39AB"/>
    <w:rsid w:val="006C3B7C"/>
    <w:rsid w:val="006D4FAD"/>
    <w:rsid w:val="006E145F"/>
    <w:rsid w:val="006E2472"/>
    <w:rsid w:val="006E399C"/>
    <w:rsid w:val="006E3B73"/>
    <w:rsid w:val="006E4732"/>
    <w:rsid w:val="006E5D23"/>
    <w:rsid w:val="0070146F"/>
    <w:rsid w:val="00701F7A"/>
    <w:rsid w:val="00704795"/>
    <w:rsid w:val="00712340"/>
    <w:rsid w:val="007133CD"/>
    <w:rsid w:val="00717025"/>
    <w:rsid w:val="00717AA6"/>
    <w:rsid w:val="007205A6"/>
    <w:rsid w:val="007226C5"/>
    <w:rsid w:val="007250C0"/>
    <w:rsid w:val="0073395F"/>
    <w:rsid w:val="00733BA5"/>
    <w:rsid w:val="00737CCC"/>
    <w:rsid w:val="0074067B"/>
    <w:rsid w:val="007441EB"/>
    <w:rsid w:val="007455F0"/>
    <w:rsid w:val="0075451A"/>
    <w:rsid w:val="00754992"/>
    <w:rsid w:val="00762182"/>
    <w:rsid w:val="007621BA"/>
    <w:rsid w:val="00770572"/>
    <w:rsid w:val="00770E87"/>
    <w:rsid w:val="00771B33"/>
    <w:rsid w:val="0078251A"/>
    <w:rsid w:val="00782AD2"/>
    <w:rsid w:val="007842C6"/>
    <w:rsid w:val="00786402"/>
    <w:rsid w:val="007903BC"/>
    <w:rsid w:val="00790E65"/>
    <w:rsid w:val="00792B95"/>
    <w:rsid w:val="00795492"/>
    <w:rsid w:val="0079594A"/>
    <w:rsid w:val="0079753E"/>
    <w:rsid w:val="007A3CD5"/>
    <w:rsid w:val="007A6758"/>
    <w:rsid w:val="007B02B3"/>
    <w:rsid w:val="007B0A54"/>
    <w:rsid w:val="007B0E88"/>
    <w:rsid w:val="007B3E74"/>
    <w:rsid w:val="007C0845"/>
    <w:rsid w:val="007C14AB"/>
    <w:rsid w:val="007C26DC"/>
    <w:rsid w:val="007C62EE"/>
    <w:rsid w:val="007D232F"/>
    <w:rsid w:val="007D6C83"/>
    <w:rsid w:val="007F3B0A"/>
    <w:rsid w:val="007F7EC9"/>
    <w:rsid w:val="008068E2"/>
    <w:rsid w:val="0081279B"/>
    <w:rsid w:val="00824EA4"/>
    <w:rsid w:val="008255E5"/>
    <w:rsid w:val="00832602"/>
    <w:rsid w:val="00833283"/>
    <w:rsid w:val="00834043"/>
    <w:rsid w:val="00837CBD"/>
    <w:rsid w:val="00845A09"/>
    <w:rsid w:val="0084721C"/>
    <w:rsid w:val="00847ACE"/>
    <w:rsid w:val="00851F01"/>
    <w:rsid w:val="00857E79"/>
    <w:rsid w:val="00863EBA"/>
    <w:rsid w:val="00880382"/>
    <w:rsid w:val="00883940"/>
    <w:rsid w:val="008874AA"/>
    <w:rsid w:val="0089149D"/>
    <w:rsid w:val="00891BC0"/>
    <w:rsid w:val="00893A33"/>
    <w:rsid w:val="00895222"/>
    <w:rsid w:val="008A0218"/>
    <w:rsid w:val="008A092D"/>
    <w:rsid w:val="008A2C94"/>
    <w:rsid w:val="008A614E"/>
    <w:rsid w:val="008B190C"/>
    <w:rsid w:val="008B5216"/>
    <w:rsid w:val="008C1BE0"/>
    <w:rsid w:val="008C1F06"/>
    <w:rsid w:val="008C5E1B"/>
    <w:rsid w:val="008D174F"/>
    <w:rsid w:val="008D17C2"/>
    <w:rsid w:val="008D4B48"/>
    <w:rsid w:val="008D6DBF"/>
    <w:rsid w:val="008E00F9"/>
    <w:rsid w:val="008E3C6E"/>
    <w:rsid w:val="00900D79"/>
    <w:rsid w:val="009121B6"/>
    <w:rsid w:val="0091775F"/>
    <w:rsid w:val="0092570C"/>
    <w:rsid w:val="00926677"/>
    <w:rsid w:val="00932088"/>
    <w:rsid w:val="009343FB"/>
    <w:rsid w:val="00937756"/>
    <w:rsid w:val="00945392"/>
    <w:rsid w:val="00953886"/>
    <w:rsid w:val="009656E6"/>
    <w:rsid w:val="0097088E"/>
    <w:rsid w:val="0098025D"/>
    <w:rsid w:val="009828D5"/>
    <w:rsid w:val="0098623E"/>
    <w:rsid w:val="00991933"/>
    <w:rsid w:val="00996A7A"/>
    <w:rsid w:val="00997474"/>
    <w:rsid w:val="009A494A"/>
    <w:rsid w:val="009A639A"/>
    <w:rsid w:val="009B07B0"/>
    <w:rsid w:val="009B0C6C"/>
    <w:rsid w:val="009B6B21"/>
    <w:rsid w:val="009C0362"/>
    <w:rsid w:val="009C0910"/>
    <w:rsid w:val="009C0D92"/>
    <w:rsid w:val="009C51C0"/>
    <w:rsid w:val="009D0446"/>
    <w:rsid w:val="009E0BDE"/>
    <w:rsid w:val="009E5214"/>
    <w:rsid w:val="009E6A21"/>
    <w:rsid w:val="00A0013C"/>
    <w:rsid w:val="00A00B0B"/>
    <w:rsid w:val="00A0386D"/>
    <w:rsid w:val="00A0600D"/>
    <w:rsid w:val="00A102BE"/>
    <w:rsid w:val="00A1413B"/>
    <w:rsid w:val="00A16002"/>
    <w:rsid w:val="00A20206"/>
    <w:rsid w:val="00A2269B"/>
    <w:rsid w:val="00A24D54"/>
    <w:rsid w:val="00A25190"/>
    <w:rsid w:val="00A30165"/>
    <w:rsid w:val="00A324EC"/>
    <w:rsid w:val="00A3403D"/>
    <w:rsid w:val="00A4771A"/>
    <w:rsid w:val="00A56C2A"/>
    <w:rsid w:val="00A56E30"/>
    <w:rsid w:val="00A775AE"/>
    <w:rsid w:val="00A778B3"/>
    <w:rsid w:val="00A84AB6"/>
    <w:rsid w:val="00A85451"/>
    <w:rsid w:val="00A947D3"/>
    <w:rsid w:val="00AA427C"/>
    <w:rsid w:val="00AA78C3"/>
    <w:rsid w:val="00AA7F3A"/>
    <w:rsid w:val="00AB066B"/>
    <w:rsid w:val="00AB1E3E"/>
    <w:rsid w:val="00AB7F0C"/>
    <w:rsid w:val="00AC277B"/>
    <w:rsid w:val="00AD45DF"/>
    <w:rsid w:val="00AD4D8D"/>
    <w:rsid w:val="00AD4F3D"/>
    <w:rsid w:val="00AD6322"/>
    <w:rsid w:val="00AD7834"/>
    <w:rsid w:val="00AE2817"/>
    <w:rsid w:val="00AF0ACE"/>
    <w:rsid w:val="00AF297A"/>
    <w:rsid w:val="00AF48E5"/>
    <w:rsid w:val="00AF5516"/>
    <w:rsid w:val="00AF7214"/>
    <w:rsid w:val="00B0360A"/>
    <w:rsid w:val="00B12096"/>
    <w:rsid w:val="00B17FD6"/>
    <w:rsid w:val="00B26CDD"/>
    <w:rsid w:val="00B32E80"/>
    <w:rsid w:val="00B377E4"/>
    <w:rsid w:val="00B44F8D"/>
    <w:rsid w:val="00B50606"/>
    <w:rsid w:val="00B5455C"/>
    <w:rsid w:val="00B5538D"/>
    <w:rsid w:val="00B65ADB"/>
    <w:rsid w:val="00B66777"/>
    <w:rsid w:val="00B670B9"/>
    <w:rsid w:val="00B67664"/>
    <w:rsid w:val="00B67DD3"/>
    <w:rsid w:val="00B76A21"/>
    <w:rsid w:val="00B84933"/>
    <w:rsid w:val="00B92557"/>
    <w:rsid w:val="00B97DE9"/>
    <w:rsid w:val="00BA0A70"/>
    <w:rsid w:val="00BA3307"/>
    <w:rsid w:val="00BA77B2"/>
    <w:rsid w:val="00BB4E5A"/>
    <w:rsid w:val="00BB6A42"/>
    <w:rsid w:val="00BB7FAB"/>
    <w:rsid w:val="00BC1D17"/>
    <w:rsid w:val="00BC1F71"/>
    <w:rsid w:val="00BC7B5B"/>
    <w:rsid w:val="00BD0E20"/>
    <w:rsid w:val="00BD4AF1"/>
    <w:rsid w:val="00BE1F8D"/>
    <w:rsid w:val="00BE2B23"/>
    <w:rsid w:val="00BE5954"/>
    <w:rsid w:val="00BE68C2"/>
    <w:rsid w:val="00BF2E89"/>
    <w:rsid w:val="00C004F0"/>
    <w:rsid w:val="00C016B9"/>
    <w:rsid w:val="00C03410"/>
    <w:rsid w:val="00C044B7"/>
    <w:rsid w:val="00C06F71"/>
    <w:rsid w:val="00C10126"/>
    <w:rsid w:val="00C13D20"/>
    <w:rsid w:val="00C14FDD"/>
    <w:rsid w:val="00C15626"/>
    <w:rsid w:val="00C20017"/>
    <w:rsid w:val="00C32C34"/>
    <w:rsid w:val="00C32F7F"/>
    <w:rsid w:val="00C52AA3"/>
    <w:rsid w:val="00C53F54"/>
    <w:rsid w:val="00C55B08"/>
    <w:rsid w:val="00C6117D"/>
    <w:rsid w:val="00C63B7D"/>
    <w:rsid w:val="00C64DD2"/>
    <w:rsid w:val="00C67394"/>
    <w:rsid w:val="00C71A6F"/>
    <w:rsid w:val="00C8290B"/>
    <w:rsid w:val="00C94338"/>
    <w:rsid w:val="00C95C59"/>
    <w:rsid w:val="00C96383"/>
    <w:rsid w:val="00CA09B2"/>
    <w:rsid w:val="00CA230D"/>
    <w:rsid w:val="00CB347A"/>
    <w:rsid w:val="00CB64E1"/>
    <w:rsid w:val="00CD1A3D"/>
    <w:rsid w:val="00CD215C"/>
    <w:rsid w:val="00CE4ED6"/>
    <w:rsid w:val="00CE7520"/>
    <w:rsid w:val="00CF0AA6"/>
    <w:rsid w:val="00CF269D"/>
    <w:rsid w:val="00D0125C"/>
    <w:rsid w:val="00D0127B"/>
    <w:rsid w:val="00D134D3"/>
    <w:rsid w:val="00D20A3A"/>
    <w:rsid w:val="00D2255C"/>
    <w:rsid w:val="00D32286"/>
    <w:rsid w:val="00D3261B"/>
    <w:rsid w:val="00D32A6D"/>
    <w:rsid w:val="00D43BC2"/>
    <w:rsid w:val="00D450DE"/>
    <w:rsid w:val="00D475B4"/>
    <w:rsid w:val="00D47D01"/>
    <w:rsid w:val="00D51073"/>
    <w:rsid w:val="00D52E03"/>
    <w:rsid w:val="00D541DF"/>
    <w:rsid w:val="00D62C11"/>
    <w:rsid w:val="00D64021"/>
    <w:rsid w:val="00D74E2A"/>
    <w:rsid w:val="00D82D09"/>
    <w:rsid w:val="00D84EE1"/>
    <w:rsid w:val="00D856A3"/>
    <w:rsid w:val="00D860A3"/>
    <w:rsid w:val="00D91F7B"/>
    <w:rsid w:val="00D94946"/>
    <w:rsid w:val="00D95A49"/>
    <w:rsid w:val="00DA32E3"/>
    <w:rsid w:val="00DA7B6A"/>
    <w:rsid w:val="00DB25CE"/>
    <w:rsid w:val="00DC0F1A"/>
    <w:rsid w:val="00DC171C"/>
    <w:rsid w:val="00DC348D"/>
    <w:rsid w:val="00DC5646"/>
    <w:rsid w:val="00DC5A7B"/>
    <w:rsid w:val="00DD2978"/>
    <w:rsid w:val="00DD3D8D"/>
    <w:rsid w:val="00DD7138"/>
    <w:rsid w:val="00DF5403"/>
    <w:rsid w:val="00E00333"/>
    <w:rsid w:val="00E02066"/>
    <w:rsid w:val="00E04444"/>
    <w:rsid w:val="00E10026"/>
    <w:rsid w:val="00E2382C"/>
    <w:rsid w:val="00E238CF"/>
    <w:rsid w:val="00E30D45"/>
    <w:rsid w:val="00E321DE"/>
    <w:rsid w:val="00E34499"/>
    <w:rsid w:val="00E45210"/>
    <w:rsid w:val="00E4678C"/>
    <w:rsid w:val="00E504A4"/>
    <w:rsid w:val="00E622A6"/>
    <w:rsid w:val="00E7435B"/>
    <w:rsid w:val="00E74FFD"/>
    <w:rsid w:val="00E75C92"/>
    <w:rsid w:val="00E76ED6"/>
    <w:rsid w:val="00E83980"/>
    <w:rsid w:val="00E846E8"/>
    <w:rsid w:val="00E8635F"/>
    <w:rsid w:val="00E9689A"/>
    <w:rsid w:val="00EA1AA6"/>
    <w:rsid w:val="00EA246C"/>
    <w:rsid w:val="00EA6A21"/>
    <w:rsid w:val="00EA6AF3"/>
    <w:rsid w:val="00EB0A12"/>
    <w:rsid w:val="00EB6B81"/>
    <w:rsid w:val="00EC664B"/>
    <w:rsid w:val="00EC7D5B"/>
    <w:rsid w:val="00ED6ECF"/>
    <w:rsid w:val="00EE182B"/>
    <w:rsid w:val="00EE39B9"/>
    <w:rsid w:val="00EE46EA"/>
    <w:rsid w:val="00EE4BB1"/>
    <w:rsid w:val="00EE5300"/>
    <w:rsid w:val="00F036D1"/>
    <w:rsid w:val="00F04EDB"/>
    <w:rsid w:val="00F15E16"/>
    <w:rsid w:val="00F20536"/>
    <w:rsid w:val="00F33D73"/>
    <w:rsid w:val="00F35AC0"/>
    <w:rsid w:val="00F4454A"/>
    <w:rsid w:val="00F51823"/>
    <w:rsid w:val="00F5550B"/>
    <w:rsid w:val="00F60833"/>
    <w:rsid w:val="00F61C71"/>
    <w:rsid w:val="00F644AA"/>
    <w:rsid w:val="00F82003"/>
    <w:rsid w:val="00F87EE5"/>
    <w:rsid w:val="00F96B5F"/>
    <w:rsid w:val="00FA2B74"/>
    <w:rsid w:val="00FA2E63"/>
    <w:rsid w:val="00FA5032"/>
    <w:rsid w:val="00FB21B9"/>
    <w:rsid w:val="00FB2ABA"/>
    <w:rsid w:val="00FB3656"/>
    <w:rsid w:val="00FC0A21"/>
    <w:rsid w:val="00FD084C"/>
    <w:rsid w:val="00FD2B43"/>
    <w:rsid w:val="00FD488C"/>
    <w:rsid w:val="00FE55B3"/>
    <w:rsid w:val="00FE6AEA"/>
    <w:rsid w:val="00FF2005"/>
    <w:rsid w:val="00FF20CB"/>
    <w:rsid w:val="00FF2B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FEE563"/>
  <w15:docId w15:val="{8F546E90-0513-004B-A1E5-1B63F3715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EE5"/>
    <w:rPr>
      <w:sz w:val="22"/>
    </w:rPr>
  </w:style>
  <w:style w:type="paragraph" w:styleId="Heading1">
    <w:name w:val="heading 1"/>
    <w:basedOn w:val="Normal"/>
    <w:next w:val="Normal"/>
    <w:qFormat/>
    <w:rsid w:val="00664EE5"/>
    <w:pPr>
      <w:keepNext/>
      <w:keepLines/>
      <w:spacing w:before="320"/>
      <w:outlineLvl w:val="0"/>
    </w:pPr>
    <w:rPr>
      <w:rFonts w:ascii="Arial" w:hAnsi="Arial"/>
      <w:b/>
      <w:sz w:val="32"/>
      <w:u w:val="single"/>
    </w:rPr>
  </w:style>
  <w:style w:type="paragraph" w:styleId="Heading2">
    <w:name w:val="heading 2"/>
    <w:basedOn w:val="Normal"/>
    <w:next w:val="Normal"/>
    <w:qFormat/>
    <w:rsid w:val="00664EE5"/>
    <w:pPr>
      <w:keepNext/>
      <w:keepLines/>
      <w:spacing w:before="280"/>
      <w:outlineLvl w:val="1"/>
    </w:pPr>
    <w:rPr>
      <w:rFonts w:ascii="Arial" w:hAnsi="Arial"/>
      <w:b/>
      <w:sz w:val="28"/>
      <w:u w:val="single"/>
    </w:rPr>
  </w:style>
  <w:style w:type="paragraph" w:styleId="Heading3">
    <w:name w:val="heading 3"/>
    <w:basedOn w:val="Normal"/>
    <w:next w:val="Normal"/>
    <w:qFormat/>
    <w:rsid w:val="00664EE5"/>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64EE5"/>
    <w:pPr>
      <w:pBdr>
        <w:top w:val="single" w:sz="6" w:space="1" w:color="auto"/>
      </w:pBdr>
      <w:tabs>
        <w:tab w:val="center" w:pos="6480"/>
        <w:tab w:val="right" w:pos="12960"/>
      </w:tabs>
    </w:pPr>
    <w:rPr>
      <w:sz w:val="24"/>
    </w:rPr>
  </w:style>
  <w:style w:type="paragraph" w:styleId="Header">
    <w:name w:val="header"/>
    <w:basedOn w:val="Normal"/>
    <w:rsid w:val="00664EE5"/>
    <w:pPr>
      <w:pBdr>
        <w:bottom w:val="single" w:sz="6" w:space="2" w:color="auto"/>
      </w:pBdr>
      <w:tabs>
        <w:tab w:val="center" w:pos="6480"/>
        <w:tab w:val="right" w:pos="12960"/>
      </w:tabs>
    </w:pPr>
    <w:rPr>
      <w:b/>
      <w:sz w:val="28"/>
    </w:rPr>
  </w:style>
  <w:style w:type="paragraph" w:customStyle="1" w:styleId="T1">
    <w:name w:val="T1"/>
    <w:basedOn w:val="Normal"/>
    <w:rsid w:val="00664EE5"/>
    <w:pPr>
      <w:jc w:val="center"/>
    </w:pPr>
    <w:rPr>
      <w:b/>
      <w:sz w:val="28"/>
    </w:rPr>
  </w:style>
  <w:style w:type="paragraph" w:customStyle="1" w:styleId="T2">
    <w:name w:val="T2"/>
    <w:basedOn w:val="T1"/>
    <w:rsid w:val="00664EE5"/>
    <w:pPr>
      <w:spacing w:after="240"/>
      <w:ind w:left="720" w:right="720"/>
    </w:pPr>
  </w:style>
  <w:style w:type="paragraph" w:customStyle="1" w:styleId="T3">
    <w:name w:val="T3"/>
    <w:basedOn w:val="T1"/>
    <w:rsid w:val="00664EE5"/>
    <w:pPr>
      <w:pBdr>
        <w:bottom w:val="single" w:sz="6" w:space="1" w:color="auto"/>
      </w:pBdr>
      <w:tabs>
        <w:tab w:val="center" w:pos="4680"/>
      </w:tabs>
      <w:spacing w:after="240"/>
      <w:jc w:val="left"/>
    </w:pPr>
    <w:rPr>
      <w:b w:val="0"/>
      <w:sz w:val="24"/>
    </w:rPr>
  </w:style>
  <w:style w:type="paragraph" w:styleId="BodyTextIndent">
    <w:name w:val="Body Text Indent"/>
    <w:basedOn w:val="Normal"/>
    <w:rsid w:val="00664EE5"/>
    <w:pPr>
      <w:ind w:left="720" w:hanging="720"/>
    </w:pPr>
  </w:style>
  <w:style w:type="character" w:styleId="Hyperlink">
    <w:name w:val="Hyperlink"/>
    <w:basedOn w:val="DefaultParagraphFont"/>
    <w:rsid w:val="00664EE5"/>
    <w:rPr>
      <w:color w:val="0000FF"/>
      <w:u w:val="single"/>
    </w:rPr>
  </w:style>
  <w:style w:type="paragraph" w:styleId="NormalWeb">
    <w:name w:val="Normal (Web)"/>
    <w:basedOn w:val="Normal"/>
    <w:uiPriority w:val="99"/>
    <w:rsid w:val="000239E4"/>
    <w:pPr>
      <w:spacing w:before="100" w:beforeAutospacing="1" w:after="100" w:afterAutospacing="1"/>
    </w:pPr>
    <w:rPr>
      <w:rFonts w:eastAsia="MS Mincho"/>
      <w:sz w:val="24"/>
      <w:szCs w:val="24"/>
      <w:lang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SimSun"/>
      <w:sz w:val="24"/>
      <w:szCs w:val="24"/>
    </w:rPr>
  </w:style>
  <w:style w:type="character" w:customStyle="1" w:styleId="CommentTextChar">
    <w:name w:val="Comment Text Char"/>
    <w:basedOn w:val="DefaultParagraphFont"/>
    <w:link w:val="CommentText"/>
    <w:rsid w:val="00E622A6"/>
    <w:rPr>
      <w:rFonts w:eastAsia="SimSun"/>
      <w:sz w:val="24"/>
      <w:szCs w:val="24"/>
      <w:lang w:val="en-GB"/>
    </w:rPr>
  </w:style>
  <w:style w:type="paragraph" w:styleId="BodyText">
    <w:name w:val="Body Text"/>
    <w:basedOn w:val="Normal"/>
    <w:link w:val="BodyTextChar"/>
    <w:rsid w:val="00C71A6F"/>
    <w:pPr>
      <w:suppressAutoHyphens/>
      <w:spacing w:after="120"/>
    </w:pPr>
    <w:rPr>
      <w:sz w:val="24"/>
      <w:lang w:eastAsia="zh-CN"/>
    </w:rPr>
  </w:style>
  <w:style w:type="character" w:customStyle="1" w:styleId="BodyTextChar">
    <w:name w:val="Body Text Char"/>
    <w:basedOn w:val="DefaultParagraphFont"/>
    <w:link w:val="BodyText"/>
    <w:rsid w:val="00C71A6F"/>
    <w:rPr>
      <w:sz w:val="24"/>
      <w:lang w:eastAsia="zh-CN"/>
    </w:rPr>
  </w:style>
  <w:style w:type="paragraph" w:customStyle="1" w:styleId="LetteredList1">
    <w:name w:val="Lettered List 1"/>
    <w:basedOn w:val="Normal"/>
    <w:rsid w:val="00C71A6F"/>
    <w:pPr>
      <w:numPr>
        <w:numId w:val="12"/>
      </w:numPr>
      <w:tabs>
        <w:tab w:val="left" w:pos="0"/>
      </w:tabs>
      <w:suppressAutoHyphens/>
    </w:pPr>
    <w:rPr>
      <w:sz w:val="24"/>
      <w:lang w:eastAsia="zh-CN"/>
    </w:rPr>
  </w:style>
  <w:style w:type="character" w:customStyle="1" w:styleId="apple-converted-space">
    <w:name w:val="apple-converted-space"/>
    <w:basedOn w:val="DefaultParagraphFont"/>
    <w:rsid w:val="00C10126"/>
  </w:style>
  <w:style w:type="character" w:styleId="LineNumber">
    <w:name w:val="line number"/>
    <w:basedOn w:val="DefaultParagraphFont"/>
    <w:semiHidden/>
    <w:unhideWhenUsed/>
    <w:rsid w:val="006E2472"/>
  </w:style>
  <w:style w:type="character" w:styleId="FollowedHyperlink">
    <w:name w:val="FollowedHyperlink"/>
    <w:basedOn w:val="DefaultParagraphFont"/>
    <w:semiHidden/>
    <w:unhideWhenUsed/>
    <w:rsid w:val="001D4BC6"/>
    <w:rPr>
      <w:color w:val="800080" w:themeColor="followedHyperlink"/>
      <w:u w:val="single"/>
    </w:rPr>
  </w:style>
  <w:style w:type="character" w:customStyle="1" w:styleId="UnresolvedMention1">
    <w:name w:val="Unresolved Mention1"/>
    <w:basedOn w:val="DefaultParagraphFont"/>
    <w:uiPriority w:val="99"/>
    <w:semiHidden/>
    <w:unhideWhenUsed/>
    <w:rsid w:val="001D4BC6"/>
    <w:rPr>
      <w:color w:val="808080"/>
      <w:shd w:val="clear" w:color="auto" w:fill="E6E6E6"/>
    </w:rPr>
  </w:style>
  <w:style w:type="paragraph" w:styleId="CommentSubject">
    <w:name w:val="annotation subject"/>
    <w:basedOn w:val="CommentText"/>
    <w:next w:val="CommentText"/>
    <w:link w:val="CommentSubjectChar"/>
    <w:semiHidden/>
    <w:unhideWhenUsed/>
    <w:rsid w:val="00E74FFD"/>
    <w:rPr>
      <w:rFonts w:eastAsiaTheme="minorEastAsia"/>
      <w:b/>
      <w:bCs/>
      <w:sz w:val="22"/>
      <w:szCs w:val="20"/>
    </w:rPr>
  </w:style>
  <w:style w:type="character" w:customStyle="1" w:styleId="CommentSubjectChar">
    <w:name w:val="Comment Subject Char"/>
    <w:basedOn w:val="CommentTextChar"/>
    <w:link w:val="CommentSubject"/>
    <w:semiHidden/>
    <w:rsid w:val="00E74FFD"/>
    <w:rPr>
      <w:rFonts w:eastAsia="SimSun"/>
      <w:b/>
      <w:bCs/>
      <w:sz w:val="22"/>
      <w:szCs w:val="24"/>
      <w:lang w:val="en-GB"/>
    </w:rPr>
  </w:style>
  <w:style w:type="paragraph" w:customStyle="1" w:styleId="p1">
    <w:name w:val="p1"/>
    <w:basedOn w:val="Normal"/>
    <w:rsid w:val="005F1A45"/>
    <w:rPr>
      <w:rFonts w:ascii="Helvetica" w:hAnsi="Helvetica"/>
      <w:sz w:val="15"/>
      <w:szCs w:val="15"/>
    </w:rPr>
  </w:style>
  <w:style w:type="paragraph" w:customStyle="1" w:styleId="p2">
    <w:name w:val="p2"/>
    <w:basedOn w:val="Normal"/>
    <w:rsid w:val="005C379D"/>
    <w:rPr>
      <w:sz w:val="27"/>
      <w:szCs w:val="27"/>
    </w:rPr>
  </w:style>
  <w:style w:type="paragraph" w:styleId="EndnoteText">
    <w:name w:val="endnote text"/>
    <w:basedOn w:val="Normal"/>
    <w:link w:val="EndnoteTextChar"/>
    <w:unhideWhenUsed/>
    <w:rsid w:val="00BC1D17"/>
    <w:rPr>
      <w:sz w:val="24"/>
      <w:szCs w:val="24"/>
    </w:rPr>
  </w:style>
  <w:style w:type="character" w:customStyle="1" w:styleId="EndnoteTextChar">
    <w:name w:val="Endnote Text Char"/>
    <w:basedOn w:val="DefaultParagraphFont"/>
    <w:link w:val="EndnoteText"/>
    <w:rsid w:val="00BC1D17"/>
    <w:rPr>
      <w:sz w:val="24"/>
      <w:szCs w:val="24"/>
      <w:lang w:val="en-GB"/>
    </w:rPr>
  </w:style>
  <w:style w:type="character" w:styleId="EndnoteReference">
    <w:name w:val="endnote reference"/>
    <w:basedOn w:val="DefaultParagraphFont"/>
    <w:unhideWhenUsed/>
    <w:rsid w:val="00BC1D17"/>
    <w:rPr>
      <w:vertAlign w:val="superscript"/>
    </w:rPr>
  </w:style>
  <w:style w:type="character" w:customStyle="1" w:styleId="authors-info">
    <w:name w:val="authors-info"/>
    <w:basedOn w:val="DefaultParagraphFont"/>
    <w:rsid w:val="009121B6"/>
  </w:style>
  <w:style w:type="character" w:customStyle="1" w:styleId="ng-scope">
    <w:name w:val="ng-scope"/>
    <w:basedOn w:val="DefaultParagraphFont"/>
    <w:rsid w:val="009121B6"/>
  </w:style>
  <w:style w:type="character" w:customStyle="1" w:styleId="ng-binding">
    <w:name w:val="ng-binding"/>
    <w:basedOn w:val="DefaultParagraphFont"/>
    <w:rsid w:val="009121B6"/>
  </w:style>
  <w:style w:type="character" w:styleId="Strong">
    <w:name w:val="Strong"/>
    <w:basedOn w:val="DefaultParagraphFont"/>
    <w:uiPriority w:val="22"/>
    <w:qFormat/>
    <w:rsid w:val="009121B6"/>
    <w:rPr>
      <w:b/>
      <w:bCs/>
    </w:rPr>
  </w:style>
  <w:style w:type="character" w:styleId="Emphasis">
    <w:name w:val="Emphasis"/>
    <w:basedOn w:val="DefaultParagraphFont"/>
    <w:uiPriority w:val="20"/>
    <w:qFormat/>
    <w:rsid w:val="00845A09"/>
    <w:rPr>
      <w:i/>
      <w:iCs/>
    </w:rPr>
  </w:style>
  <w:style w:type="paragraph" w:styleId="NoSpacing">
    <w:name w:val="No Spacing"/>
    <w:uiPriority w:val="1"/>
    <w:qFormat/>
    <w:rsid w:val="00295579"/>
    <w:rPr>
      <w:sz w:val="22"/>
      <w:lang w:val="en-GB"/>
    </w:rPr>
  </w:style>
  <w:style w:type="character" w:customStyle="1" w:styleId="1">
    <w:name w:val="未解決のメンション1"/>
    <w:basedOn w:val="DefaultParagraphFont"/>
    <w:uiPriority w:val="99"/>
    <w:semiHidden/>
    <w:unhideWhenUsed/>
    <w:rsid w:val="004F6FCE"/>
    <w:rPr>
      <w:color w:val="808080"/>
      <w:shd w:val="clear" w:color="auto" w:fill="E6E6E6"/>
    </w:rPr>
  </w:style>
  <w:style w:type="paragraph" w:styleId="FootnoteText">
    <w:name w:val="footnote text"/>
    <w:basedOn w:val="Normal"/>
    <w:link w:val="FootnoteTextChar"/>
    <w:semiHidden/>
    <w:unhideWhenUsed/>
    <w:rsid w:val="00503AFF"/>
    <w:rPr>
      <w:sz w:val="20"/>
    </w:rPr>
  </w:style>
  <w:style w:type="character" w:customStyle="1" w:styleId="FootnoteTextChar">
    <w:name w:val="Footnote Text Char"/>
    <w:basedOn w:val="DefaultParagraphFont"/>
    <w:link w:val="FootnoteText"/>
    <w:semiHidden/>
    <w:rsid w:val="00503AFF"/>
    <w:rPr>
      <w:lang w:val="en-GB"/>
    </w:rPr>
  </w:style>
  <w:style w:type="character" w:styleId="FootnoteReference">
    <w:name w:val="footnote reference"/>
    <w:basedOn w:val="DefaultParagraphFont"/>
    <w:semiHidden/>
    <w:unhideWhenUsed/>
    <w:rsid w:val="00503AFF"/>
    <w:rPr>
      <w:vertAlign w:val="superscript"/>
    </w:rPr>
  </w:style>
  <w:style w:type="paragraph" w:styleId="DocumentMap">
    <w:name w:val="Document Map"/>
    <w:basedOn w:val="Normal"/>
    <w:link w:val="DocumentMapChar"/>
    <w:semiHidden/>
    <w:unhideWhenUsed/>
    <w:rsid w:val="00EB0A12"/>
    <w:rPr>
      <w:rFonts w:ascii="Lucida Grande" w:hAnsi="Lucida Grande"/>
      <w:sz w:val="24"/>
      <w:szCs w:val="24"/>
    </w:rPr>
  </w:style>
  <w:style w:type="character" w:customStyle="1" w:styleId="DocumentMapChar">
    <w:name w:val="Document Map Char"/>
    <w:basedOn w:val="DefaultParagraphFont"/>
    <w:link w:val="DocumentMap"/>
    <w:semiHidden/>
    <w:rsid w:val="00EB0A12"/>
    <w:rPr>
      <w:rFonts w:ascii="Lucida Grande" w:hAnsi="Lucida Grande"/>
      <w:sz w:val="24"/>
      <w:szCs w:val="24"/>
      <w:lang w:val="en-GB"/>
    </w:rPr>
  </w:style>
  <w:style w:type="character" w:styleId="UnresolvedMention">
    <w:name w:val="Unresolved Mention"/>
    <w:basedOn w:val="DefaultParagraphFont"/>
    <w:uiPriority w:val="99"/>
    <w:semiHidden/>
    <w:unhideWhenUsed/>
    <w:rsid w:val="00BA330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3140">
      <w:bodyDiv w:val="1"/>
      <w:marLeft w:val="0"/>
      <w:marRight w:val="0"/>
      <w:marTop w:val="0"/>
      <w:marBottom w:val="0"/>
      <w:divBdr>
        <w:top w:val="none" w:sz="0" w:space="0" w:color="auto"/>
        <w:left w:val="none" w:sz="0" w:space="0" w:color="auto"/>
        <w:bottom w:val="none" w:sz="0" w:space="0" w:color="auto"/>
        <w:right w:val="none" w:sz="0" w:space="0" w:color="auto"/>
      </w:divBdr>
      <w:divsChild>
        <w:div w:id="2063208066">
          <w:marLeft w:val="0"/>
          <w:marRight w:val="0"/>
          <w:marTop w:val="0"/>
          <w:marBottom w:val="0"/>
          <w:divBdr>
            <w:top w:val="none" w:sz="0" w:space="0" w:color="auto"/>
            <w:left w:val="none" w:sz="0" w:space="0" w:color="auto"/>
            <w:bottom w:val="none" w:sz="0" w:space="0" w:color="auto"/>
            <w:right w:val="none" w:sz="0" w:space="0" w:color="auto"/>
          </w:divBdr>
          <w:divsChild>
            <w:div w:id="1394111669">
              <w:marLeft w:val="0"/>
              <w:marRight w:val="0"/>
              <w:marTop w:val="0"/>
              <w:marBottom w:val="0"/>
              <w:divBdr>
                <w:top w:val="none" w:sz="0" w:space="0" w:color="auto"/>
                <w:left w:val="none" w:sz="0" w:space="0" w:color="auto"/>
                <w:bottom w:val="none" w:sz="0" w:space="0" w:color="auto"/>
                <w:right w:val="none" w:sz="0" w:space="0" w:color="auto"/>
              </w:divBdr>
            </w:div>
          </w:divsChild>
        </w:div>
        <w:div w:id="2005892529">
          <w:marLeft w:val="0"/>
          <w:marRight w:val="0"/>
          <w:marTop w:val="0"/>
          <w:marBottom w:val="0"/>
          <w:divBdr>
            <w:top w:val="none" w:sz="0" w:space="0" w:color="auto"/>
            <w:left w:val="none" w:sz="0" w:space="0" w:color="auto"/>
            <w:bottom w:val="none" w:sz="0" w:space="0" w:color="auto"/>
            <w:right w:val="none" w:sz="0" w:space="0" w:color="auto"/>
          </w:divBdr>
          <w:divsChild>
            <w:div w:id="303122038">
              <w:marLeft w:val="0"/>
              <w:marRight w:val="0"/>
              <w:marTop w:val="0"/>
              <w:marBottom w:val="0"/>
              <w:divBdr>
                <w:top w:val="none" w:sz="0" w:space="0" w:color="auto"/>
                <w:left w:val="none" w:sz="0" w:space="0" w:color="auto"/>
                <w:bottom w:val="none" w:sz="0" w:space="0" w:color="auto"/>
                <w:right w:val="none" w:sz="0" w:space="0" w:color="auto"/>
              </w:divBdr>
            </w:div>
            <w:div w:id="671762126">
              <w:marLeft w:val="0"/>
              <w:marRight w:val="0"/>
              <w:marTop w:val="0"/>
              <w:marBottom w:val="0"/>
              <w:divBdr>
                <w:top w:val="none" w:sz="0" w:space="0" w:color="auto"/>
                <w:left w:val="none" w:sz="0" w:space="0" w:color="auto"/>
                <w:bottom w:val="none" w:sz="0" w:space="0" w:color="auto"/>
                <w:right w:val="none" w:sz="0" w:space="0" w:color="auto"/>
              </w:divBdr>
            </w:div>
          </w:divsChild>
        </w:div>
        <w:div w:id="555437060">
          <w:marLeft w:val="0"/>
          <w:marRight w:val="0"/>
          <w:marTop w:val="0"/>
          <w:marBottom w:val="0"/>
          <w:divBdr>
            <w:top w:val="none" w:sz="0" w:space="0" w:color="auto"/>
            <w:left w:val="none" w:sz="0" w:space="0" w:color="auto"/>
            <w:bottom w:val="none" w:sz="0" w:space="0" w:color="auto"/>
            <w:right w:val="none" w:sz="0" w:space="0" w:color="auto"/>
          </w:divBdr>
          <w:divsChild>
            <w:div w:id="382214942">
              <w:marLeft w:val="0"/>
              <w:marRight w:val="0"/>
              <w:marTop w:val="0"/>
              <w:marBottom w:val="0"/>
              <w:divBdr>
                <w:top w:val="none" w:sz="0" w:space="0" w:color="auto"/>
                <w:left w:val="none" w:sz="0" w:space="0" w:color="auto"/>
                <w:bottom w:val="none" w:sz="0" w:space="0" w:color="auto"/>
                <w:right w:val="none" w:sz="0" w:space="0" w:color="auto"/>
              </w:divBdr>
            </w:div>
            <w:div w:id="1012340768">
              <w:marLeft w:val="0"/>
              <w:marRight w:val="0"/>
              <w:marTop w:val="0"/>
              <w:marBottom w:val="0"/>
              <w:divBdr>
                <w:top w:val="none" w:sz="0" w:space="0" w:color="auto"/>
                <w:left w:val="none" w:sz="0" w:space="0" w:color="auto"/>
                <w:bottom w:val="none" w:sz="0" w:space="0" w:color="auto"/>
                <w:right w:val="none" w:sz="0" w:space="0" w:color="auto"/>
              </w:divBdr>
            </w:div>
          </w:divsChild>
        </w:div>
        <w:div w:id="552739182">
          <w:marLeft w:val="0"/>
          <w:marRight w:val="0"/>
          <w:marTop w:val="0"/>
          <w:marBottom w:val="0"/>
          <w:divBdr>
            <w:top w:val="none" w:sz="0" w:space="0" w:color="auto"/>
            <w:left w:val="none" w:sz="0" w:space="0" w:color="auto"/>
            <w:bottom w:val="none" w:sz="0" w:space="0" w:color="auto"/>
            <w:right w:val="none" w:sz="0" w:space="0" w:color="auto"/>
          </w:divBdr>
          <w:divsChild>
            <w:div w:id="1261839920">
              <w:marLeft w:val="0"/>
              <w:marRight w:val="0"/>
              <w:marTop w:val="0"/>
              <w:marBottom w:val="0"/>
              <w:divBdr>
                <w:top w:val="none" w:sz="0" w:space="0" w:color="auto"/>
                <w:left w:val="none" w:sz="0" w:space="0" w:color="auto"/>
                <w:bottom w:val="none" w:sz="0" w:space="0" w:color="auto"/>
                <w:right w:val="none" w:sz="0" w:space="0" w:color="auto"/>
              </w:divBdr>
            </w:div>
            <w:div w:id="25253308">
              <w:marLeft w:val="0"/>
              <w:marRight w:val="0"/>
              <w:marTop w:val="0"/>
              <w:marBottom w:val="0"/>
              <w:divBdr>
                <w:top w:val="none" w:sz="0" w:space="0" w:color="auto"/>
                <w:left w:val="none" w:sz="0" w:space="0" w:color="auto"/>
                <w:bottom w:val="none" w:sz="0" w:space="0" w:color="auto"/>
                <w:right w:val="none" w:sz="0" w:space="0" w:color="auto"/>
              </w:divBdr>
            </w:div>
          </w:divsChild>
        </w:div>
        <w:div w:id="268391556">
          <w:marLeft w:val="0"/>
          <w:marRight w:val="0"/>
          <w:marTop w:val="0"/>
          <w:marBottom w:val="0"/>
          <w:divBdr>
            <w:top w:val="none" w:sz="0" w:space="0" w:color="auto"/>
            <w:left w:val="none" w:sz="0" w:space="0" w:color="auto"/>
            <w:bottom w:val="none" w:sz="0" w:space="0" w:color="auto"/>
            <w:right w:val="none" w:sz="0" w:space="0" w:color="auto"/>
          </w:divBdr>
          <w:divsChild>
            <w:div w:id="170488868">
              <w:marLeft w:val="0"/>
              <w:marRight w:val="0"/>
              <w:marTop w:val="0"/>
              <w:marBottom w:val="0"/>
              <w:divBdr>
                <w:top w:val="none" w:sz="0" w:space="0" w:color="auto"/>
                <w:left w:val="none" w:sz="0" w:space="0" w:color="auto"/>
                <w:bottom w:val="none" w:sz="0" w:space="0" w:color="auto"/>
                <w:right w:val="none" w:sz="0" w:space="0" w:color="auto"/>
              </w:divBdr>
            </w:div>
            <w:div w:id="109158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7492">
      <w:bodyDiv w:val="1"/>
      <w:marLeft w:val="0"/>
      <w:marRight w:val="0"/>
      <w:marTop w:val="0"/>
      <w:marBottom w:val="0"/>
      <w:divBdr>
        <w:top w:val="none" w:sz="0" w:space="0" w:color="auto"/>
        <w:left w:val="none" w:sz="0" w:space="0" w:color="auto"/>
        <w:bottom w:val="none" w:sz="0" w:space="0" w:color="auto"/>
        <w:right w:val="none" w:sz="0" w:space="0" w:color="auto"/>
      </w:divBdr>
    </w:div>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01682953">
      <w:bodyDiv w:val="1"/>
      <w:marLeft w:val="0"/>
      <w:marRight w:val="0"/>
      <w:marTop w:val="0"/>
      <w:marBottom w:val="0"/>
      <w:divBdr>
        <w:top w:val="none" w:sz="0" w:space="0" w:color="auto"/>
        <w:left w:val="none" w:sz="0" w:space="0" w:color="auto"/>
        <w:bottom w:val="none" w:sz="0" w:space="0" w:color="auto"/>
        <w:right w:val="none" w:sz="0" w:space="0" w:color="auto"/>
      </w:divBdr>
    </w:div>
    <w:div w:id="599875897">
      <w:bodyDiv w:val="1"/>
      <w:marLeft w:val="0"/>
      <w:marRight w:val="0"/>
      <w:marTop w:val="0"/>
      <w:marBottom w:val="0"/>
      <w:divBdr>
        <w:top w:val="none" w:sz="0" w:space="0" w:color="auto"/>
        <w:left w:val="none" w:sz="0" w:space="0" w:color="auto"/>
        <w:bottom w:val="none" w:sz="0" w:space="0" w:color="auto"/>
        <w:right w:val="none" w:sz="0" w:space="0" w:color="auto"/>
      </w:divBdr>
    </w:div>
    <w:div w:id="602960029">
      <w:bodyDiv w:val="1"/>
      <w:marLeft w:val="0"/>
      <w:marRight w:val="0"/>
      <w:marTop w:val="0"/>
      <w:marBottom w:val="0"/>
      <w:divBdr>
        <w:top w:val="none" w:sz="0" w:space="0" w:color="auto"/>
        <w:left w:val="none" w:sz="0" w:space="0" w:color="auto"/>
        <w:bottom w:val="none" w:sz="0" w:space="0" w:color="auto"/>
        <w:right w:val="none" w:sz="0" w:space="0" w:color="auto"/>
      </w:divBdr>
    </w:div>
    <w:div w:id="743798155">
      <w:bodyDiv w:val="1"/>
      <w:marLeft w:val="0"/>
      <w:marRight w:val="0"/>
      <w:marTop w:val="0"/>
      <w:marBottom w:val="0"/>
      <w:divBdr>
        <w:top w:val="none" w:sz="0" w:space="0" w:color="auto"/>
        <w:left w:val="none" w:sz="0" w:space="0" w:color="auto"/>
        <w:bottom w:val="none" w:sz="0" w:space="0" w:color="auto"/>
        <w:right w:val="none" w:sz="0" w:space="0" w:color="auto"/>
      </w:divBdr>
      <w:divsChild>
        <w:div w:id="747964004">
          <w:marLeft w:val="0"/>
          <w:marRight w:val="0"/>
          <w:marTop w:val="0"/>
          <w:marBottom w:val="0"/>
          <w:divBdr>
            <w:top w:val="none" w:sz="0" w:space="0" w:color="auto"/>
            <w:left w:val="none" w:sz="0" w:space="0" w:color="auto"/>
            <w:bottom w:val="none" w:sz="0" w:space="0" w:color="auto"/>
            <w:right w:val="none" w:sz="0" w:space="0" w:color="auto"/>
          </w:divBdr>
        </w:div>
      </w:divsChild>
    </w:div>
    <w:div w:id="798957130">
      <w:bodyDiv w:val="1"/>
      <w:marLeft w:val="0"/>
      <w:marRight w:val="0"/>
      <w:marTop w:val="0"/>
      <w:marBottom w:val="0"/>
      <w:divBdr>
        <w:top w:val="none" w:sz="0" w:space="0" w:color="auto"/>
        <w:left w:val="none" w:sz="0" w:space="0" w:color="auto"/>
        <w:bottom w:val="none" w:sz="0" w:space="0" w:color="auto"/>
        <w:right w:val="none" w:sz="0" w:space="0" w:color="auto"/>
      </w:divBdr>
    </w:div>
    <w:div w:id="853688890">
      <w:bodyDiv w:val="1"/>
      <w:marLeft w:val="0"/>
      <w:marRight w:val="0"/>
      <w:marTop w:val="0"/>
      <w:marBottom w:val="0"/>
      <w:divBdr>
        <w:top w:val="none" w:sz="0" w:space="0" w:color="auto"/>
        <w:left w:val="none" w:sz="0" w:space="0" w:color="auto"/>
        <w:bottom w:val="none" w:sz="0" w:space="0" w:color="auto"/>
        <w:right w:val="none" w:sz="0" w:space="0" w:color="auto"/>
      </w:divBdr>
    </w:div>
    <w:div w:id="1095200932">
      <w:bodyDiv w:val="1"/>
      <w:marLeft w:val="0"/>
      <w:marRight w:val="0"/>
      <w:marTop w:val="0"/>
      <w:marBottom w:val="0"/>
      <w:divBdr>
        <w:top w:val="none" w:sz="0" w:space="0" w:color="auto"/>
        <w:left w:val="none" w:sz="0" w:space="0" w:color="auto"/>
        <w:bottom w:val="none" w:sz="0" w:space="0" w:color="auto"/>
        <w:right w:val="none" w:sz="0" w:space="0" w:color="auto"/>
      </w:divBdr>
    </w:div>
    <w:div w:id="1160536860">
      <w:bodyDiv w:val="1"/>
      <w:marLeft w:val="0"/>
      <w:marRight w:val="0"/>
      <w:marTop w:val="0"/>
      <w:marBottom w:val="0"/>
      <w:divBdr>
        <w:top w:val="none" w:sz="0" w:space="0" w:color="auto"/>
        <w:left w:val="none" w:sz="0" w:space="0" w:color="auto"/>
        <w:bottom w:val="none" w:sz="0" w:space="0" w:color="auto"/>
        <w:right w:val="none" w:sz="0" w:space="0" w:color="auto"/>
      </w:divBdr>
    </w:div>
    <w:div w:id="1162624139">
      <w:bodyDiv w:val="1"/>
      <w:marLeft w:val="0"/>
      <w:marRight w:val="0"/>
      <w:marTop w:val="0"/>
      <w:marBottom w:val="0"/>
      <w:divBdr>
        <w:top w:val="none" w:sz="0" w:space="0" w:color="auto"/>
        <w:left w:val="none" w:sz="0" w:space="0" w:color="auto"/>
        <w:bottom w:val="none" w:sz="0" w:space="0" w:color="auto"/>
        <w:right w:val="none" w:sz="0" w:space="0" w:color="auto"/>
      </w:divBdr>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231231789">
      <w:bodyDiv w:val="1"/>
      <w:marLeft w:val="0"/>
      <w:marRight w:val="0"/>
      <w:marTop w:val="0"/>
      <w:marBottom w:val="0"/>
      <w:divBdr>
        <w:top w:val="none" w:sz="0" w:space="0" w:color="auto"/>
        <w:left w:val="none" w:sz="0" w:space="0" w:color="auto"/>
        <w:bottom w:val="none" w:sz="0" w:space="0" w:color="auto"/>
        <w:right w:val="none" w:sz="0" w:space="0" w:color="auto"/>
      </w:divBdr>
    </w:div>
    <w:div w:id="1233852118">
      <w:bodyDiv w:val="1"/>
      <w:marLeft w:val="0"/>
      <w:marRight w:val="0"/>
      <w:marTop w:val="0"/>
      <w:marBottom w:val="0"/>
      <w:divBdr>
        <w:top w:val="none" w:sz="0" w:space="0" w:color="auto"/>
        <w:left w:val="none" w:sz="0" w:space="0" w:color="auto"/>
        <w:bottom w:val="none" w:sz="0" w:space="0" w:color="auto"/>
        <w:right w:val="none" w:sz="0" w:space="0" w:color="auto"/>
      </w:divBdr>
    </w:div>
    <w:div w:id="1345550754">
      <w:bodyDiv w:val="1"/>
      <w:marLeft w:val="0"/>
      <w:marRight w:val="0"/>
      <w:marTop w:val="0"/>
      <w:marBottom w:val="0"/>
      <w:divBdr>
        <w:top w:val="none" w:sz="0" w:space="0" w:color="auto"/>
        <w:left w:val="none" w:sz="0" w:space="0" w:color="auto"/>
        <w:bottom w:val="none" w:sz="0" w:space="0" w:color="auto"/>
        <w:right w:val="none" w:sz="0" w:space="0" w:color="auto"/>
      </w:divBdr>
    </w:div>
    <w:div w:id="1421678724">
      <w:bodyDiv w:val="1"/>
      <w:marLeft w:val="0"/>
      <w:marRight w:val="0"/>
      <w:marTop w:val="0"/>
      <w:marBottom w:val="0"/>
      <w:divBdr>
        <w:top w:val="none" w:sz="0" w:space="0" w:color="auto"/>
        <w:left w:val="none" w:sz="0" w:space="0" w:color="auto"/>
        <w:bottom w:val="none" w:sz="0" w:space="0" w:color="auto"/>
        <w:right w:val="none" w:sz="0" w:space="0" w:color="auto"/>
      </w:divBdr>
    </w:div>
    <w:div w:id="1443065957">
      <w:bodyDiv w:val="1"/>
      <w:marLeft w:val="0"/>
      <w:marRight w:val="0"/>
      <w:marTop w:val="0"/>
      <w:marBottom w:val="0"/>
      <w:divBdr>
        <w:top w:val="none" w:sz="0" w:space="0" w:color="auto"/>
        <w:left w:val="none" w:sz="0" w:space="0" w:color="auto"/>
        <w:bottom w:val="none" w:sz="0" w:space="0" w:color="auto"/>
        <w:right w:val="none" w:sz="0" w:space="0" w:color="auto"/>
      </w:divBdr>
    </w:div>
    <w:div w:id="1484391644">
      <w:bodyDiv w:val="1"/>
      <w:marLeft w:val="0"/>
      <w:marRight w:val="0"/>
      <w:marTop w:val="0"/>
      <w:marBottom w:val="0"/>
      <w:divBdr>
        <w:top w:val="none" w:sz="0" w:space="0" w:color="auto"/>
        <w:left w:val="none" w:sz="0" w:space="0" w:color="auto"/>
        <w:bottom w:val="none" w:sz="0" w:space="0" w:color="auto"/>
        <w:right w:val="none" w:sz="0" w:space="0" w:color="auto"/>
      </w:divBdr>
      <w:divsChild>
        <w:div w:id="2030981861">
          <w:marLeft w:val="0"/>
          <w:marRight w:val="0"/>
          <w:marTop w:val="0"/>
          <w:marBottom w:val="0"/>
          <w:divBdr>
            <w:top w:val="none" w:sz="0" w:space="0" w:color="auto"/>
            <w:left w:val="none" w:sz="0" w:space="0" w:color="auto"/>
            <w:bottom w:val="none" w:sz="0" w:space="0" w:color="auto"/>
            <w:right w:val="none" w:sz="0" w:space="0" w:color="auto"/>
          </w:divBdr>
        </w:div>
        <w:div w:id="313416559">
          <w:marLeft w:val="0"/>
          <w:marRight w:val="0"/>
          <w:marTop w:val="0"/>
          <w:marBottom w:val="0"/>
          <w:divBdr>
            <w:top w:val="none" w:sz="0" w:space="0" w:color="auto"/>
            <w:left w:val="none" w:sz="0" w:space="0" w:color="auto"/>
            <w:bottom w:val="none" w:sz="0" w:space="0" w:color="auto"/>
            <w:right w:val="none" w:sz="0" w:space="0" w:color="auto"/>
          </w:divBdr>
          <w:divsChild>
            <w:div w:id="1120295402">
              <w:marLeft w:val="0"/>
              <w:marRight w:val="0"/>
              <w:marTop w:val="0"/>
              <w:marBottom w:val="0"/>
              <w:divBdr>
                <w:top w:val="none" w:sz="0" w:space="0" w:color="auto"/>
                <w:left w:val="none" w:sz="0" w:space="0" w:color="auto"/>
                <w:bottom w:val="none" w:sz="0" w:space="0" w:color="auto"/>
                <w:right w:val="none" w:sz="0" w:space="0" w:color="auto"/>
              </w:divBdr>
              <w:divsChild>
                <w:div w:id="87812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619027774">
      <w:bodyDiv w:val="1"/>
      <w:marLeft w:val="0"/>
      <w:marRight w:val="0"/>
      <w:marTop w:val="0"/>
      <w:marBottom w:val="0"/>
      <w:divBdr>
        <w:top w:val="none" w:sz="0" w:space="0" w:color="auto"/>
        <w:left w:val="none" w:sz="0" w:space="0" w:color="auto"/>
        <w:bottom w:val="none" w:sz="0" w:space="0" w:color="auto"/>
        <w:right w:val="none" w:sz="0" w:space="0" w:color="auto"/>
      </w:divBdr>
    </w:div>
    <w:div w:id="1705519831">
      <w:bodyDiv w:val="1"/>
      <w:marLeft w:val="0"/>
      <w:marRight w:val="0"/>
      <w:marTop w:val="0"/>
      <w:marBottom w:val="0"/>
      <w:divBdr>
        <w:top w:val="none" w:sz="0" w:space="0" w:color="auto"/>
        <w:left w:val="none" w:sz="0" w:space="0" w:color="auto"/>
        <w:bottom w:val="none" w:sz="0" w:space="0" w:color="auto"/>
        <w:right w:val="none" w:sz="0" w:space="0" w:color="auto"/>
      </w:divBdr>
    </w:div>
    <w:div w:id="1837067720">
      <w:bodyDiv w:val="1"/>
      <w:marLeft w:val="0"/>
      <w:marRight w:val="0"/>
      <w:marTop w:val="0"/>
      <w:marBottom w:val="0"/>
      <w:divBdr>
        <w:top w:val="none" w:sz="0" w:space="0" w:color="auto"/>
        <w:left w:val="none" w:sz="0" w:space="0" w:color="auto"/>
        <w:bottom w:val="none" w:sz="0" w:space="0" w:color="auto"/>
        <w:right w:val="none" w:sz="0" w:space="0" w:color="auto"/>
      </w:divBdr>
    </w:div>
    <w:div w:id="1845823741">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 w:id="2095515257">
      <w:bodyDiv w:val="1"/>
      <w:marLeft w:val="0"/>
      <w:marRight w:val="0"/>
      <w:marTop w:val="0"/>
      <w:marBottom w:val="0"/>
      <w:divBdr>
        <w:top w:val="none" w:sz="0" w:space="0" w:color="auto"/>
        <w:left w:val="none" w:sz="0" w:space="0" w:color="auto"/>
        <w:bottom w:val="none" w:sz="0" w:space="0" w:color="auto"/>
        <w:right w:val="none" w:sz="0" w:space="0" w:color="auto"/>
      </w:divBdr>
    </w:div>
    <w:div w:id="2127654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6">
  <b:Source>
    <b:Tag>Nik</b:Tag>
    <b:SourceType>JournalArticle</b:SourceType>
    <b:Guid>{7352571D-D060-7740-ACD3-60A2CBFB47BF}</b:Guid>
    <b:Author>
      <b:Author>
        <b:NameList>
          <b:Person>
            <b:Last>al.</b:Last>
            <b:First>Nikolas</b:First>
            <b:Middle>Serafimovski et</b:Middle>
          </b:Person>
        </b:NameList>
      </b:Author>
    </b:Author>
    <b:Title>Light Communications for 802.11 (IEEE 802.11-17/1048r0)</b:Title>
    <b:RefOrder>1</b:RefOrder>
  </b:Source>
</b:Sources>
</file>

<file path=customXml/itemProps1.xml><?xml version="1.0" encoding="utf-8"?>
<ds:datastoreItem xmlns:ds="http://schemas.openxmlformats.org/officeDocument/2006/customXml" ds:itemID="{565D5C16-6926-410D-880F-A83253029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1783</Words>
  <Characters>10166</Characters>
  <Application>Microsoft Office Word</Application>
  <DocSecurity>0</DocSecurity>
  <Lines>84</Lines>
  <Paragraphs>23</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doc.: IEEE 802.11-18/0826r3</vt:lpstr>
      <vt:lpstr>doc.: IEEE 802.11-17/1603r7</vt:lpstr>
      <vt:lpstr>doc.: IEEE 802.11-17/1603r0</vt:lpstr>
    </vt:vector>
  </TitlesOfParts>
  <Company>BlackBerry</Company>
  <LinksUpToDate>false</LinksUpToDate>
  <CharactersWithSpaces>11926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802.11-18/0826r3</dc:title>
  <dc:subject>Submission</dc:subject>
  <dc:creator>Stephen McCann</dc:creator>
  <cp:keywords>July 2018</cp:keywords>
  <cp:lastModifiedBy>Stephen McCann</cp:lastModifiedBy>
  <cp:revision>6</cp:revision>
  <cp:lastPrinted>1901-01-01T05:00:00Z</cp:lastPrinted>
  <dcterms:created xsi:type="dcterms:W3CDTF">2018-07-11T20:49:00Z</dcterms:created>
  <dcterms:modified xsi:type="dcterms:W3CDTF">2018-07-11T21:02:00Z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(10)jNEt38gaYfhi7dljuUKy7kCLAqu2n65nJxeKXTre3GhwfDZMwP4IjX3d/khYyxUC+95I2l6s_x000d_
lUHE+2jGGrtDBJrYjQpryfU9bVaTTHl7TrEMYHwZbxFEUevwXQaH3+Dlx1Vxkcr/38gHduNb_x000d_
fo+os6bjSBx7O/hpXYM9hYYyv8s4qHNZ3doF/n60K/91LtLSnMVCSQ1aiVbB9kjOY4kauzaQ_x000d_
b7+/pTpAow2TyHnbqJ</vt:lpwstr>
  </property>
  <property fmtid="{D5CDD505-2E9C-101B-9397-08002B2CF9AE}" pid="3" name="_ms_pID_7253431">
    <vt:lpwstr>r4oXunqrMle6+4GPahRS6qr9Uwv10zulj2uTRy3KFnsRDwtweUPW7F_x000d_
/hpxjw+sKnpKQjw1O020X6+r4R+6bKaHHYoX+yHqCnzX1PF5jEInJBqHAi5QgqTpdffFDhvh_x000d_
ms8XXd2UGzdT7qkWfBb41IVWS9Lc3kLkehzLZrtwFp4LGUVZYONx9ASDt03nCbxm5PIOMerE_x000d_
vRLAkqjDr5F2IWPFLttRbgDqLKpjR+1Td3t6</vt:lpwstr>
  </property>
  <property fmtid="{D5CDD505-2E9C-101B-9397-08002B2CF9AE}" pid="4" name="_ms_pID_7253432">
    <vt:lpwstr>ifM2/ur7Uwku4Ig9O1xtvrYjAGx6IyxGiOi4_x000d_
SOSG5F9YzSe2Ezy88xgbr12/zuGcdHfYEhYEUSrGWlkMrYXEFIYggNYhdZi+H5ljbeUBguns_x000d_
qKE+FrA0lJmXpE0Gwf3nW9v+TGyRXO9EixV0SlzYfXDKJNpaFHsANLKXAiPThgWsfuSwyE3O_x000d_
8q+bDq+XC/D2m19SRUJhoT4qge4tLayitadjaXuyH6KIWQT6rlDyRr</vt:lpwstr>
  </property>
  <property fmtid="{D5CDD505-2E9C-101B-9397-08002B2CF9AE}" pid="5" name="_ms_pID_7253433">
    <vt:lpwstr>yYctPJBZX8B+0f9ccC_x000d_
nzl08uCuR+e22dTFFjTeJrDUYHSPh4kkPS95rFKMzj7XCLXwhu+kPToygUbdT+NhFIOmXQkl_x000d_
h50rwXa/2uZUIdQswbB/t7DzwWZ0MVVq6ZEwW6yHzga1oFK2gm5Df6QvICA7rgEwBlOybcrx_x000d_
Skpj7dfihksiMqZE5EKHeFttciu0nN5WoYvmtpFG6QJJPhWtHxl33JzEB3tA0mKfIo2aomby</vt:lpwstr>
  </property>
  <property fmtid="{D5CDD505-2E9C-101B-9397-08002B2CF9AE}" pid="6" name="_ms_pID_7253434">
    <vt:lpwstr>_x000d_
HFu6uogdAKAnqkfJ/q1p12Bti5Bns2wC2pWJ+EhUbwNHtB728E495E5j2RbP5XCNUPK8VWq/_x000d_
j8vD9izULdemXzjUHdtPVv0Jlo25N6j2Qgv+wJ561YGgh8YoJ2giPx+Za5wvtXIm0g2TyvU1_x000d_
DNuLdJRXCgrfgdZQARG6eZdvBhRj6GQN6lzo1p+YzipQEFW4hglh5bt80VLdKeJdD4koyimf_x000d_
GwT5VLujyMRypDRl</vt:lpwstr>
  </property>
  <property fmtid="{D5CDD505-2E9C-101B-9397-08002B2CF9AE}" pid="7" name="_ms_pID_7253435">
    <vt:lpwstr>lwpC8W7Bdg7I77HdYen3dRMTA6vS/OsjwpNepzcL79FLH76hQNxTIS6F_x000d_
pyz2tvcWECGEj8/WsPIc6PJ4+mcd2OlHWEoDPusZiyE0Yz8Qc9NDLp6hQUzF3/NsVgIG+/xT_x000d_
gNqXB+lw2k+Iwi3SLqfWdPhDlMQsyzjSPMdNX3ISvOOVlT9HWXO+bYIF7qkWOKzexa68ei5J_x000d_
3TscM+cmS/pIJwFyQu9WTzA8cVhmZMPa4i</vt:lpwstr>
  </property>
  <property fmtid="{D5CDD505-2E9C-101B-9397-08002B2CF9AE}" pid="8" name="_ms_pID_7253436">
    <vt:lpwstr>sU9Tx/eGKBu3mtLd+pZqMEd+hiU3H/hj848v0K_x000d_
ZuL2cbUCpZfMMIRt06rGu/o9nhqDHeueJj+GDg8/svPh3mW+D6aw8pDG6Hiq0H26x+tscXbF_x000d_
qVgCOfewa7990y+KypQTvMdhZY4K8mP2AJriXG8eOQf0ZFgxW0QOXo6jStS2z9XjUqtlyTBg_x000d_
yfKpH6tED+fQTx0JlMGlQeEhu2jwiwRQLEyFDlUOQ3S69Zs4cwCR</vt:lpwstr>
  </property>
  <property fmtid="{D5CDD505-2E9C-101B-9397-08002B2CF9AE}" pid="9" name="_ms_pID_7253437">
    <vt:lpwstr>Bejq8eqtDOTheotfwAG9_x000d_
ty5mqiTLG1DYmKDHgUEfhKLm1qEZvRv10HXGQV5FXOGQVuIud8RYy/QApiRUckO1r5fXyVPS_x000d_
kN6tR9PwmctkI2OrsRunzRzGJYT5OVOmLds2RQvCstUrPuhLSKV+sNN3t66YUn/rXqpneLQA_x000d_
Zny6uUDRgIBIVe8aLw3prdncslnqRXWmTGE62ySMjmZ8+kZcqY5XHkWcQJw0bHVo2t44eJ</vt:lpwstr>
  </property>
  <property fmtid="{D5CDD505-2E9C-101B-9397-08002B2CF9AE}" pid="10" name="_ms_pID_7253438">
    <vt:lpwstr>Sg_x000d_
cCa5uTry6diOEyOzl1w6pK4OTRB4kYfEZRCmRmv6Brl0il1hEnqpLZtm0AogaIdh3sj+yQJo_x000d_
w4taCFvMjJsQUsS4m3Y/teOpOigLpjCw8I7eIW0xRCxNBmRq+rJEreO7T31bFo3PvYYEGzS8_x000d_
4tR6DAJLFgL7FOywjNm1lrmkcmI7XXUNnKL8O2fs2vggEU86Ri4Huj0ehsPN04io8z9N50nH_x000d_
Il44Noa1at3E77</vt:lpwstr>
  </property>
  <property fmtid="{D5CDD505-2E9C-101B-9397-08002B2CF9AE}" pid="11" name="_ms_pID_7253439">
    <vt:lpwstr>RAZM9zshmI</vt:lpwstr>
  </property>
  <property fmtid="{D5CDD505-2E9C-101B-9397-08002B2CF9AE}" pid="12" name="_2015_ms_pID_725343">
    <vt:lpwstr>(3)pOCxp/sLucATtUKzDy7sNX+8sPiIXBgQLs4WSRp+TruBdfld1QvafhSRJYdY1i5agQ4HZPbQ
YB2/6iH63dcqVVlfwn58IT2Uijg4xFwDfptrFvnl3OUHe/iDX8ME9SxZfWYfZI9dEMGdxRkw
IAto5OhbtBYXgQGoleNkOASvkEat5GYkK4HjwMm7fX00XGV5Zg4LqXbXqrcrwxYt5l6f2HMc
HM99U4Ur8h5K/DxufX</vt:lpwstr>
  </property>
  <property fmtid="{D5CDD505-2E9C-101B-9397-08002B2CF9AE}" pid="13" name="_2015_ms_pID_7253431">
    <vt:lpwstr>yMJwP7ea70RaJMJuhYSp3GPa1puDcK93bZwr2TisihaCFurIQvsLOn
/v/N1nSSolzyWjoKKwgKxrIUuUDEOGcPR2nM5ZUc4WufrEvuNJHJFN7zmLoOmBNBrwuFzBEC
21JeHr5QnpxXdt2FGPxJb4GlxCCqCu02xBuDzvVlDjYJ8lM/aSEHYK0CFS7O7zFoIeUJUhqK
B+mlqskFOBdKzX1j9BkRKiWfawQXU0skgBOx</vt:lpwstr>
  </property>
  <property fmtid="{D5CDD505-2E9C-101B-9397-08002B2CF9AE}" pid="14" name="_readonly">
    <vt:lpwstr/>
  </property>
  <property fmtid="{D5CDD505-2E9C-101B-9397-08002B2CF9AE}" pid="15" name="_change">
    <vt:lpwstr/>
  </property>
  <property fmtid="{D5CDD505-2E9C-101B-9397-08002B2CF9AE}" pid="16" name="_full-control">
    <vt:lpwstr/>
  </property>
  <property fmtid="{D5CDD505-2E9C-101B-9397-08002B2CF9AE}" pid="17" name="sflag">
    <vt:lpwstr>1508999131</vt:lpwstr>
  </property>
  <property fmtid="{D5CDD505-2E9C-101B-9397-08002B2CF9AE}" pid="18" name="_2015_ms_pID_7253432">
    <vt:lpwstr>Sw==</vt:lpwstr>
  </property>
</Properties>
</file>