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Pr="000C0FEB" w:rsidRDefault="00CA09B2">
      <w:pPr>
        <w:pStyle w:val="T1"/>
        <w:pBdr>
          <w:bottom w:val="single" w:sz="6" w:space="0" w:color="auto"/>
        </w:pBdr>
        <w:spacing w:after="240"/>
      </w:pPr>
      <w:r w:rsidRPr="000C0FEB">
        <w:t>IEEE P802.11</w:t>
      </w:r>
      <w:r w:rsidRPr="000C0FEB">
        <w:br/>
        <w:t>Wireless LANs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1980"/>
        <w:gridCol w:w="2018"/>
        <w:gridCol w:w="708"/>
        <w:gridCol w:w="3457"/>
      </w:tblGrid>
      <w:tr w:rsidR="00CA09B2" w:rsidRPr="000C0FEB">
        <w:trPr>
          <w:trHeight w:val="485"/>
          <w:jc w:val="center"/>
        </w:trPr>
        <w:tc>
          <w:tcPr>
            <w:tcW w:w="10029" w:type="dxa"/>
            <w:gridSpan w:val="5"/>
            <w:vAlign w:val="center"/>
          </w:tcPr>
          <w:p w:rsidR="00CA09B2" w:rsidRPr="000C0FEB" w:rsidRDefault="00AE10AD" w:rsidP="00B915AD">
            <w:pPr>
              <w:pStyle w:val="T2"/>
            </w:pPr>
            <w:r w:rsidRPr="00AE10AD">
              <w:t xml:space="preserve">A PAR Proposal for </w:t>
            </w:r>
            <w:r w:rsidR="00B915AD">
              <w:t>BCS</w:t>
            </w:r>
          </w:p>
        </w:tc>
      </w:tr>
      <w:tr w:rsidR="00CA09B2" w:rsidRPr="000C0FEB">
        <w:trPr>
          <w:trHeight w:val="359"/>
          <w:jc w:val="center"/>
        </w:trPr>
        <w:tc>
          <w:tcPr>
            <w:tcW w:w="10029" w:type="dxa"/>
            <w:gridSpan w:val="5"/>
            <w:vAlign w:val="center"/>
          </w:tcPr>
          <w:p w:rsidR="00CA09B2" w:rsidRPr="000C0FEB" w:rsidRDefault="00CA09B2" w:rsidP="001B6803">
            <w:pPr>
              <w:pStyle w:val="T2"/>
              <w:ind w:left="0"/>
              <w:rPr>
                <w:sz w:val="20"/>
              </w:rPr>
            </w:pPr>
            <w:r w:rsidRPr="000C0FEB">
              <w:rPr>
                <w:sz w:val="20"/>
              </w:rPr>
              <w:t>Date:</w:t>
            </w:r>
            <w:r w:rsidRPr="000C0FEB">
              <w:rPr>
                <w:b w:val="0"/>
                <w:sz w:val="20"/>
              </w:rPr>
              <w:t xml:space="preserve">  </w:t>
            </w:r>
            <w:r w:rsidR="0079753E" w:rsidRPr="000C0FEB">
              <w:rPr>
                <w:b w:val="0"/>
                <w:sz w:val="20"/>
              </w:rPr>
              <w:t>201</w:t>
            </w:r>
            <w:r w:rsidR="00023A89">
              <w:rPr>
                <w:b w:val="0"/>
                <w:sz w:val="20"/>
              </w:rPr>
              <w:t>8</w:t>
            </w:r>
            <w:r w:rsidR="0079753E" w:rsidRPr="000C0FEB">
              <w:rPr>
                <w:b w:val="0"/>
                <w:sz w:val="20"/>
              </w:rPr>
              <w:t>-</w:t>
            </w:r>
            <w:r w:rsidR="00023A89">
              <w:rPr>
                <w:b w:val="0"/>
                <w:sz w:val="20"/>
              </w:rPr>
              <w:t>05</w:t>
            </w:r>
            <w:r w:rsidR="000F4F3C" w:rsidRPr="000C0FEB">
              <w:rPr>
                <w:b w:val="0"/>
                <w:sz w:val="20"/>
              </w:rPr>
              <w:t>-</w:t>
            </w:r>
            <w:r w:rsidR="004A49AF">
              <w:rPr>
                <w:b w:val="0"/>
                <w:sz w:val="20"/>
              </w:rPr>
              <w:t>0</w:t>
            </w:r>
            <w:r w:rsidR="00023A89">
              <w:rPr>
                <w:b w:val="0"/>
                <w:sz w:val="20"/>
              </w:rPr>
              <w:t>7</w:t>
            </w:r>
          </w:p>
        </w:tc>
      </w:tr>
      <w:tr w:rsidR="00CA09B2" w:rsidRPr="000C0FEB">
        <w:trPr>
          <w:cantSplit/>
          <w:jc w:val="center"/>
        </w:trPr>
        <w:tc>
          <w:tcPr>
            <w:tcW w:w="10029" w:type="dxa"/>
            <w:gridSpan w:val="5"/>
            <w:vAlign w:val="center"/>
          </w:tcPr>
          <w:p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Author(s):</w:t>
            </w:r>
          </w:p>
        </w:tc>
      </w:tr>
      <w:tr w:rsidR="00CA09B2" w:rsidRPr="000C0FEB">
        <w:trPr>
          <w:jc w:val="center"/>
        </w:trPr>
        <w:tc>
          <w:tcPr>
            <w:tcW w:w="1866" w:type="dxa"/>
            <w:vAlign w:val="center"/>
          </w:tcPr>
          <w:p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Name</w:t>
            </w:r>
          </w:p>
        </w:tc>
        <w:tc>
          <w:tcPr>
            <w:tcW w:w="1980" w:type="dxa"/>
            <w:vAlign w:val="center"/>
          </w:tcPr>
          <w:p w:rsidR="00CA09B2" w:rsidRPr="000C0FEB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Affiliation</w:t>
            </w:r>
          </w:p>
        </w:tc>
        <w:tc>
          <w:tcPr>
            <w:tcW w:w="2018" w:type="dxa"/>
            <w:vAlign w:val="center"/>
          </w:tcPr>
          <w:p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Address</w:t>
            </w:r>
          </w:p>
        </w:tc>
        <w:tc>
          <w:tcPr>
            <w:tcW w:w="708" w:type="dxa"/>
            <w:vAlign w:val="center"/>
          </w:tcPr>
          <w:p w:rsidR="00CA09B2" w:rsidRPr="00DA0439" w:rsidRDefault="00CA09B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DA0439">
              <w:rPr>
                <w:sz w:val="18"/>
                <w:szCs w:val="18"/>
              </w:rPr>
              <w:t>Phone</w:t>
            </w:r>
          </w:p>
        </w:tc>
        <w:tc>
          <w:tcPr>
            <w:tcW w:w="3457" w:type="dxa"/>
            <w:vAlign w:val="center"/>
          </w:tcPr>
          <w:p w:rsidR="00CA09B2" w:rsidRPr="000C0FEB" w:rsidRDefault="008F39E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E</w:t>
            </w:r>
            <w:r w:rsidR="00CA09B2" w:rsidRPr="000C0FEB">
              <w:rPr>
                <w:sz w:val="20"/>
              </w:rPr>
              <w:t>mail</w:t>
            </w:r>
          </w:p>
        </w:tc>
      </w:tr>
      <w:tr w:rsidR="000F4F3C" w:rsidRPr="000C0FEB">
        <w:trPr>
          <w:jc w:val="center"/>
        </w:trPr>
        <w:tc>
          <w:tcPr>
            <w:tcW w:w="1866" w:type="dxa"/>
            <w:vAlign w:val="center"/>
          </w:tcPr>
          <w:p w:rsidR="000F4F3C" w:rsidRPr="000C0FEB" w:rsidRDefault="00023A89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Hitoshi Morioka</w:t>
            </w:r>
          </w:p>
        </w:tc>
        <w:tc>
          <w:tcPr>
            <w:tcW w:w="1980" w:type="dxa"/>
            <w:vAlign w:val="center"/>
          </w:tcPr>
          <w:p w:rsidR="000F4F3C" w:rsidRPr="000C0FEB" w:rsidRDefault="00023A89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SRC Softwar</w:t>
            </w:r>
            <w:r>
              <w:rPr>
                <w:b w:val="0"/>
                <w:sz w:val="20"/>
                <w:lang w:val="en-US" w:eastAsia="zh-CN"/>
              </w:rPr>
              <w:t>e</w:t>
            </w:r>
          </w:p>
        </w:tc>
        <w:tc>
          <w:tcPr>
            <w:tcW w:w="2018" w:type="dxa"/>
            <w:vAlign w:val="center"/>
          </w:tcPr>
          <w:p w:rsidR="0079753E" w:rsidRPr="00DA0439" w:rsidRDefault="00A1518F" w:rsidP="00DA0439">
            <w:pPr>
              <w:rPr>
                <w:rFonts w:asciiTheme="majorBidi" w:hAnsiTheme="majorBidi" w:cstheme="majorBidi"/>
                <w:bCs/>
                <w:sz w:val="20"/>
              </w:rPr>
            </w:pPr>
            <w:r>
              <w:rPr>
                <w:rFonts w:asciiTheme="majorBidi" w:hAnsiTheme="majorBidi" w:cstheme="majorBidi" w:hint="eastAsia"/>
                <w:bCs/>
                <w:sz w:val="20"/>
              </w:rPr>
              <w:t xml:space="preserve">2-14-38 Tenjin, </w:t>
            </w:r>
            <w:r>
              <w:rPr>
                <w:rFonts w:asciiTheme="majorBidi" w:hAnsiTheme="majorBidi" w:cstheme="majorBidi"/>
                <w:bCs/>
                <w:sz w:val="20"/>
              </w:rPr>
              <w:t>Chuo-</w:t>
            </w:r>
            <w:proofErr w:type="spellStart"/>
            <w:r>
              <w:rPr>
                <w:rFonts w:asciiTheme="majorBidi" w:hAnsiTheme="majorBidi" w:cstheme="majorBidi"/>
                <w:bCs/>
                <w:sz w:val="20"/>
              </w:rPr>
              <w:t>ku</w:t>
            </w:r>
            <w:proofErr w:type="spellEnd"/>
            <w:r>
              <w:rPr>
                <w:rFonts w:asciiTheme="majorBidi" w:hAnsiTheme="majorBidi" w:cstheme="majorBidi"/>
                <w:bCs/>
                <w:sz w:val="20"/>
              </w:rPr>
              <w:t>, Fukuoka 810-0001 Japan</w:t>
            </w:r>
          </w:p>
        </w:tc>
        <w:tc>
          <w:tcPr>
            <w:tcW w:w="708" w:type="dxa"/>
            <w:vAlign w:val="center"/>
          </w:tcPr>
          <w:p w:rsidR="000F4F3C" w:rsidRPr="000C0FEB" w:rsidRDefault="000F4F3C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:rsidR="00A124F1" w:rsidRPr="00DA0439" w:rsidRDefault="00023A89" w:rsidP="0083390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color w:val="0000FF"/>
                <w:sz w:val="20"/>
                <w:u w:val="single"/>
              </w:rPr>
            </w:pPr>
            <w:r>
              <w:rPr>
                <w:rFonts w:hint="eastAsia"/>
                <w:b w:val="0"/>
                <w:color w:val="0000FF"/>
                <w:sz w:val="20"/>
                <w:u w:val="single"/>
              </w:rPr>
              <w:t>hmorioka@src-soft.co</w:t>
            </w:r>
            <w:r>
              <w:rPr>
                <w:b w:val="0"/>
                <w:color w:val="0000FF"/>
                <w:sz w:val="20"/>
                <w:u w:val="single"/>
              </w:rPr>
              <w:t>m</w:t>
            </w:r>
          </w:p>
        </w:tc>
      </w:tr>
      <w:tr w:rsidR="00E03805" w:rsidRPr="000C0FEB">
        <w:trPr>
          <w:jc w:val="center"/>
        </w:trPr>
        <w:tc>
          <w:tcPr>
            <w:tcW w:w="1866" w:type="dxa"/>
          </w:tcPr>
          <w:p w:rsidR="00E03805" w:rsidRDefault="00D86434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hint="eastAsia"/>
                <w:b w:val="0"/>
                <w:sz w:val="20"/>
                <w:lang w:val="en-US" w:eastAsia="zh-CN"/>
              </w:rPr>
            </w:pPr>
            <w:proofErr w:type="spellStart"/>
            <w:r w:rsidRPr="00D86434">
              <w:rPr>
                <w:b w:val="0"/>
                <w:sz w:val="20"/>
                <w:lang w:val="en-US" w:eastAsia="zh-CN"/>
              </w:rPr>
              <w:t>Bahar</w:t>
            </w:r>
            <w:proofErr w:type="spellEnd"/>
            <w:r w:rsidRPr="00D86434">
              <w:rPr>
                <w:b w:val="0"/>
                <w:sz w:val="20"/>
                <w:lang w:val="en-US" w:eastAsia="zh-CN"/>
              </w:rPr>
              <w:t xml:space="preserve"> Sadeghi</w:t>
            </w:r>
          </w:p>
        </w:tc>
        <w:tc>
          <w:tcPr>
            <w:tcW w:w="1980" w:type="dxa"/>
          </w:tcPr>
          <w:p w:rsidR="00E03805" w:rsidRDefault="00D86434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hint="eastAsia"/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In</w:t>
            </w:r>
            <w:r>
              <w:rPr>
                <w:b w:val="0"/>
                <w:sz w:val="20"/>
                <w:lang w:val="en-US" w:eastAsia="zh-CN"/>
              </w:rPr>
              <w:t>tel</w:t>
            </w:r>
          </w:p>
        </w:tc>
        <w:tc>
          <w:tcPr>
            <w:tcW w:w="2018" w:type="dxa"/>
          </w:tcPr>
          <w:p w:rsidR="00E03805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hint="eastAsia"/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:rsidR="00E03805" w:rsidRPr="000C0FEB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:rsidR="00E03805" w:rsidRDefault="00D86434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hyperlink r:id="rId8" w:history="1">
              <w:r w:rsidRPr="00C66FB0">
                <w:rPr>
                  <w:rStyle w:val="a6"/>
                  <w:b w:val="0"/>
                  <w:sz w:val="20"/>
                  <w:lang w:val="en-US" w:eastAsia="zh-CN"/>
                </w:rPr>
                <w:t>bahareh.sadeghi@intel.com</w:t>
              </w:r>
            </w:hyperlink>
          </w:p>
        </w:tc>
      </w:tr>
      <w:tr w:rsidR="00E03805" w:rsidRPr="000C0FEB">
        <w:trPr>
          <w:jc w:val="center"/>
        </w:trPr>
        <w:tc>
          <w:tcPr>
            <w:tcW w:w="1866" w:type="dxa"/>
          </w:tcPr>
          <w:p w:rsidR="00E03805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hint="eastAsia"/>
                <w:b w:val="0"/>
                <w:sz w:val="20"/>
                <w:lang w:val="en-US"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val="en-US" w:eastAsia="zh-CN"/>
              </w:rPr>
              <w:t>Xiaofei</w:t>
            </w:r>
            <w:proofErr w:type="spellEnd"/>
            <w:r>
              <w:rPr>
                <w:rFonts w:hint="eastAsia"/>
                <w:b w:val="0"/>
                <w:sz w:val="20"/>
                <w:lang w:val="en-US" w:eastAsia="zh-CN"/>
              </w:rPr>
              <w:t xml:space="preserve"> Wa</w:t>
            </w:r>
            <w:r>
              <w:rPr>
                <w:b w:val="0"/>
                <w:sz w:val="20"/>
                <w:lang w:val="en-US" w:eastAsia="zh-CN"/>
              </w:rPr>
              <w:t>ng</w:t>
            </w:r>
          </w:p>
        </w:tc>
        <w:tc>
          <w:tcPr>
            <w:tcW w:w="1980" w:type="dxa"/>
          </w:tcPr>
          <w:p w:rsidR="00E03805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hint="eastAsia"/>
                <w:b w:val="0"/>
                <w:sz w:val="20"/>
                <w:lang w:val="en-US"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val="en-US" w:eastAsia="zh-CN"/>
              </w:rPr>
              <w:t>InterDigital</w:t>
            </w:r>
            <w:proofErr w:type="spellEnd"/>
          </w:p>
        </w:tc>
        <w:tc>
          <w:tcPr>
            <w:tcW w:w="2018" w:type="dxa"/>
          </w:tcPr>
          <w:p w:rsidR="00E03805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hint="eastAsia"/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:rsidR="00E03805" w:rsidRPr="000C0FEB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:rsidR="00E03805" w:rsidRDefault="00D86434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D86434">
              <w:rPr>
                <w:b w:val="0"/>
                <w:sz w:val="20"/>
                <w:lang w:val="en-US" w:eastAsia="zh-CN"/>
              </w:rPr>
              <w:t>Xiaofei.Wang@InterDigital.com</w:t>
            </w:r>
          </w:p>
        </w:tc>
      </w:tr>
      <w:tr w:rsidR="00E03805" w:rsidRPr="000C0FEB">
        <w:trPr>
          <w:jc w:val="center"/>
        </w:trPr>
        <w:tc>
          <w:tcPr>
            <w:tcW w:w="1866" w:type="dxa"/>
          </w:tcPr>
          <w:p w:rsidR="00E03805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hint="eastAsia"/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Yasuhiko Inou</w:t>
            </w:r>
            <w:r>
              <w:rPr>
                <w:b w:val="0"/>
                <w:sz w:val="20"/>
                <w:lang w:val="en-US" w:eastAsia="zh-CN"/>
              </w:rPr>
              <w:t>e</w:t>
            </w:r>
          </w:p>
        </w:tc>
        <w:tc>
          <w:tcPr>
            <w:tcW w:w="1980" w:type="dxa"/>
          </w:tcPr>
          <w:p w:rsidR="00E03805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hint="eastAsia"/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NTT</w:t>
            </w:r>
          </w:p>
        </w:tc>
        <w:tc>
          <w:tcPr>
            <w:tcW w:w="2018" w:type="dxa"/>
          </w:tcPr>
          <w:p w:rsidR="00E03805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hint="eastAsia"/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:rsidR="00E03805" w:rsidRPr="000C0FEB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:rsidR="00E03805" w:rsidRDefault="00D86434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D86434">
              <w:rPr>
                <w:b w:val="0"/>
                <w:sz w:val="20"/>
                <w:lang w:val="en-US" w:eastAsia="zh-CN"/>
              </w:rPr>
              <w:t>inoue.yasuhiko@lab.ntt.co.jp</w:t>
            </w:r>
          </w:p>
        </w:tc>
      </w:tr>
      <w:tr w:rsidR="00F8624F" w:rsidRPr="000C0FEB">
        <w:trPr>
          <w:jc w:val="center"/>
        </w:trPr>
        <w:tc>
          <w:tcPr>
            <w:tcW w:w="1866" w:type="dxa"/>
          </w:tcPr>
          <w:p w:rsidR="00F8624F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 xml:space="preserve">Marc </w:t>
            </w:r>
            <w:proofErr w:type="spellStart"/>
            <w:r>
              <w:rPr>
                <w:b w:val="0"/>
                <w:sz w:val="20"/>
                <w:lang w:val="en-US" w:eastAsia="zh-CN"/>
              </w:rPr>
              <w:t>Emmelmann</w:t>
            </w:r>
            <w:proofErr w:type="spellEnd"/>
          </w:p>
        </w:tc>
        <w:tc>
          <w:tcPr>
            <w:tcW w:w="1980" w:type="dxa"/>
          </w:tcPr>
          <w:p w:rsidR="00F8624F" w:rsidRPr="00A124F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val="en-US" w:eastAsia="zh-CN"/>
              </w:rPr>
              <w:t>Koden</w:t>
            </w:r>
            <w:proofErr w:type="spellEnd"/>
            <w:r>
              <w:rPr>
                <w:rFonts w:hint="eastAsia"/>
                <w:b w:val="0"/>
                <w:sz w:val="20"/>
                <w:lang w:val="en-US" w:eastAsia="zh-CN"/>
              </w:rPr>
              <w:t xml:space="preserve"> TI</w:t>
            </w:r>
          </w:p>
        </w:tc>
        <w:tc>
          <w:tcPr>
            <w:tcW w:w="2018" w:type="dxa"/>
          </w:tcPr>
          <w:p w:rsidR="00F8624F" w:rsidRPr="000C0FEB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Berlin, Germany</w:t>
            </w:r>
          </w:p>
        </w:tc>
        <w:tc>
          <w:tcPr>
            <w:tcW w:w="708" w:type="dxa"/>
          </w:tcPr>
          <w:p w:rsidR="00F8624F" w:rsidRPr="000C0FEB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:rsidR="00F8624F" w:rsidRPr="00DA0439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hyperlink r:id="rId9" w:history="1">
              <w:r w:rsidRPr="00C66FB0">
                <w:rPr>
                  <w:rStyle w:val="a6"/>
                  <w:rFonts w:hint="eastAsia"/>
                  <w:b w:val="0"/>
                  <w:sz w:val="20"/>
                  <w:lang w:val="en-US" w:eastAsia="zh-CN"/>
                </w:rPr>
                <w:t>emmel</w:t>
              </w:r>
              <w:r w:rsidRPr="00C66FB0">
                <w:rPr>
                  <w:rStyle w:val="a6"/>
                  <w:b w:val="0"/>
                  <w:sz w:val="20"/>
                  <w:lang w:val="en-US" w:eastAsia="zh-CN"/>
                </w:rPr>
                <w:t>mann@ieee.org</w:t>
              </w:r>
            </w:hyperlink>
          </w:p>
        </w:tc>
      </w:tr>
      <w:tr w:rsidR="00F8624F" w:rsidRPr="000C0FEB">
        <w:trPr>
          <w:trHeight w:val="116"/>
          <w:jc w:val="center"/>
        </w:trPr>
        <w:tc>
          <w:tcPr>
            <w:tcW w:w="1866" w:type="dxa"/>
            <w:vAlign w:val="center"/>
          </w:tcPr>
          <w:p w:rsidR="00F8624F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Hiroshi Mano</w:t>
            </w:r>
          </w:p>
        </w:tc>
        <w:tc>
          <w:tcPr>
            <w:tcW w:w="1980" w:type="dxa"/>
            <w:vAlign w:val="center"/>
          </w:tcPr>
          <w:p w:rsidR="00F8624F" w:rsidRPr="00A124F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val="en-US" w:eastAsia="zh-CN"/>
              </w:rPr>
              <w:t>Koden</w:t>
            </w:r>
            <w:proofErr w:type="spellEnd"/>
            <w:r>
              <w:rPr>
                <w:rFonts w:hint="eastAsia"/>
                <w:b w:val="0"/>
                <w:sz w:val="20"/>
                <w:lang w:val="en-US" w:eastAsia="zh-CN"/>
              </w:rPr>
              <w:t xml:space="preserve"> TI</w:t>
            </w:r>
          </w:p>
        </w:tc>
        <w:tc>
          <w:tcPr>
            <w:tcW w:w="2018" w:type="dxa"/>
            <w:vAlign w:val="center"/>
          </w:tcPr>
          <w:p w:rsidR="00F8624F" w:rsidRPr="000C0FEB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sz w:val="20"/>
                <w:lang w:val="en-US" w:eastAsia="zh-CN"/>
              </w:rPr>
              <w:t>Tokyo,</w:t>
            </w:r>
            <w:r>
              <w:rPr>
                <w:b w:val="0"/>
                <w:sz w:val="20"/>
                <w:lang w:val="en-US" w:eastAsia="zh-CN"/>
              </w:rPr>
              <w:t xml:space="preserve"> Japan</w:t>
            </w:r>
          </w:p>
        </w:tc>
        <w:tc>
          <w:tcPr>
            <w:tcW w:w="708" w:type="dxa"/>
            <w:vAlign w:val="center"/>
          </w:tcPr>
          <w:p w:rsidR="00F8624F" w:rsidRPr="000C0FEB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:rsidR="00F8624F" w:rsidRPr="00A1518F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hyperlink r:id="rId10" w:history="1">
              <w:r w:rsidRPr="00C66FB0">
                <w:rPr>
                  <w:rStyle w:val="a6"/>
                  <w:rFonts w:hint="eastAsia"/>
                  <w:b w:val="0"/>
                  <w:sz w:val="20"/>
                  <w:lang w:val="en-US" w:eastAsia="zh-CN"/>
                </w:rPr>
                <w:t>mano@kode</w:t>
              </w:r>
              <w:r w:rsidRPr="00C66FB0">
                <w:rPr>
                  <w:rStyle w:val="a6"/>
                  <w:b w:val="0"/>
                  <w:sz w:val="20"/>
                  <w:lang w:val="en-US" w:eastAsia="zh-CN"/>
                </w:rPr>
                <w:t>n-ti.com</w:t>
              </w:r>
            </w:hyperlink>
          </w:p>
        </w:tc>
      </w:tr>
      <w:tr w:rsidR="00353BDD" w:rsidRPr="000C0FEB">
        <w:trPr>
          <w:jc w:val="center"/>
        </w:trPr>
        <w:tc>
          <w:tcPr>
            <w:tcW w:w="1866" w:type="dxa"/>
          </w:tcPr>
          <w:p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353BDD" w:rsidRPr="000C0FEB">
        <w:trPr>
          <w:jc w:val="center"/>
        </w:trPr>
        <w:tc>
          <w:tcPr>
            <w:tcW w:w="1866" w:type="dxa"/>
          </w:tcPr>
          <w:p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353BDD" w:rsidRPr="000C0FEB">
        <w:trPr>
          <w:jc w:val="center"/>
        </w:trPr>
        <w:tc>
          <w:tcPr>
            <w:tcW w:w="1866" w:type="dxa"/>
          </w:tcPr>
          <w:p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353BDD" w:rsidRPr="000C0FEB">
        <w:trPr>
          <w:jc w:val="center"/>
        </w:trPr>
        <w:tc>
          <w:tcPr>
            <w:tcW w:w="1866" w:type="dxa"/>
          </w:tcPr>
          <w:p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  <w:tr w:rsidR="00353BDD" w:rsidRPr="000C0FEB">
        <w:trPr>
          <w:jc w:val="center"/>
        </w:trPr>
        <w:tc>
          <w:tcPr>
            <w:tcW w:w="1866" w:type="dxa"/>
          </w:tcPr>
          <w:p w:rsidR="00353BDD" w:rsidRPr="00A124F1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980" w:type="dxa"/>
          </w:tcPr>
          <w:p w:rsidR="00353BDD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201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:rsidR="00353BDD" w:rsidRPr="000C0FEB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:rsidR="00353BDD" w:rsidRPr="00DA0439" w:rsidRDefault="00353BDD" w:rsidP="00353BDD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</w:tr>
    </w:tbl>
    <w:p w:rsidR="00CA09B2" w:rsidRPr="000C0FEB" w:rsidRDefault="00BD53F8">
      <w:pPr>
        <w:pStyle w:val="T1"/>
        <w:spacing w:after="120"/>
        <w:rPr>
          <w:sz w:val="22"/>
        </w:rPr>
      </w:pPr>
      <w:r>
        <w:rPr>
          <w:noProof/>
        </w:rPr>
        <w:pict w14:anchorId="70A70880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2pt;width:468pt;height:26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" o:allowincell="f" stroked="f">
            <o:lock v:ext="edit" aspectratio="t" verticies="t" text="t" shapetype="t"/>
            <v:textbox>
              <w:txbxContent>
                <w:p w:rsidR="00003CC1" w:rsidRPr="00A85451" w:rsidRDefault="00003CC1">
                  <w:pPr>
                    <w:pStyle w:val="T1"/>
                    <w:spacing w:after="120"/>
                    <w:rPr>
                      <w:sz w:val="32"/>
                    </w:rPr>
                  </w:pPr>
                  <w:r w:rsidRPr="00A85451">
                    <w:rPr>
                      <w:sz w:val="32"/>
                    </w:rPr>
                    <w:t>Abstract</w:t>
                  </w:r>
                </w:p>
                <w:p w:rsidR="00003CC1" w:rsidRDefault="00003CC1" w:rsidP="003C2CBD">
                  <w:pPr>
                    <w:jc w:val="both"/>
                    <w:rPr>
                      <w:sz w:val="24"/>
                    </w:rPr>
                  </w:pPr>
                  <w:r w:rsidRPr="00A85451">
                    <w:rPr>
                      <w:sz w:val="24"/>
                    </w:rPr>
                    <w:t>Th</w:t>
                  </w:r>
                  <w:r>
                    <w:rPr>
                      <w:sz w:val="24"/>
                    </w:rPr>
                    <w:t xml:space="preserve">is submission </w:t>
                  </w:r>
                  <w:r w:rsidR="00086667">
                    <w:rPr>
                      <w:sz w:val="24"/>
                    </w:rPr>
                    <w:t>is the</w:t>
                  </w:r>
                  <w:r w:rsidR="00AE10AD" w:rsidRPr="00AE10AD">
                    <w:rPr>
                      <w:sz w:val="24"/>
                    </w:rPr>
                    <w:t xml:space="preserve"> PAR proposal </w:t>
                  </w:r>
                  <w:r w:rsidR="00086667">
                    <w:rPr>
                      <w:sz w:val="24"/>
                    </w:rPr>
                    <w:t xml:space="preserve">from </w:t>
                  </w:r>
                  <w:r>
                    <w:rPr>
                      <w:sz w:val="24"/>
                    </w:rPr>
                    <w:t xml:space="preserve">the IEEE 802.11 </w:t>
                  </w:r>
                  <w:r w:rsidR="00B915AD">
                    <w:rPr>
                      <w:sz w:val="24"/>
                    </w:rPr>
                    <w:t>BCS</w:t>
                  </w:r>
                  <w:r w:rsidR="00AE10AD">
                    <w:rPr>
                      <w:sz w:val="24"/>
                    </w:rPr>
                    <w:t xml:space="preserve"> Study Group</w:t>
                  </w:r>
                  <w:r w:rsidRPr="00A85451">
                    <w:rPr>
                      <w:sz w:val="24"/>
                    </w:rPr>
                    <w:t>.</w:t>
                  </w:r>
                </w:p>
                <w:p w:rsidR="00003CC1" w:rsidRDefault="00003CC1" w:rsidP="000F4F3C">
                  <w:pPr>
                    <w:jc w:val="both"/>
                    <w:rPr>
                      <w:sz w:val="24"/>
                    </w:rPr>
                  </w:pPr>
                </w:p>
                <w:p w:rsidR="00003CC1" w:rsidRDefault="00003CC1" w:rsidP="00316D2D">
                  <w:pPr>
                    <w:jc w:val="both"/>
                    <w:rPr>
                      <w:sz w:val="24"/>
                    </w:rPr>
                  </w:pPr>
                </w:p>
                <w:p w:rsidR="00003CC1" w:rsidRDefault="00003CC1" w:rsidP="000F4F3C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</w:p>
                <w:p w:rsidR="00003CC1" w:rsidRPr="00A85451" w:rsidRDefault="00003CC1" w:rsidP="000F4F3C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</w:p>
                <w:p w:rsidR="00003CC1" w:rsidRPr="00A85451" w:rsidRDefault="00003CC1" w:rsidP="000F4F3C">
                  <w:pPr>
                    <w:jc w:val="both"/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2C36F6" w:rsidRPr="00B610EE" w:rsidRDefault="00CA09B2" w:rsidP="0079753E">
      <w:pPr>
        <w:pStyle w:val="1"/>
        <w:rPr>
          <w:lang w:val="en-US" w:eastAsia="ja-JP"/>
        </w:rPr>
      </w:pPr>
      <w:r w:rsidRPr="000C0FEB">
        <w:br w:type="page"/>
      </w:r>
    </w:p>
    <w:p w:rsidR="000239E4" w:rsidRPr="000C0FEB" w:rsidRDefault="003A366F" w:rsidP="00B55BFF">
      <w:pPr>
        <w:pStyle w:val="1"/>
        <w:tabs>
          <w:tab w:val="left" w:pos="3480"/>
        </w:tabs>
        <w:rPr>
          <w:rFonts w:ascii="Times New Roman" w:hAnsi="Times New Roman"/>
        </w:rPr>
      </w:pPr>
      <w:bookmarkStart w:id="0" w:name="_Toc209465390"/>
      <w:r w:rsidRPr="000C0FEB">
        <w:rPr>
          <w:rFonts w:ascii="Times New Roman" w:hAnsi="Times New Roman"/>
        </w:rPr>
        <w:lastRenderedPageBreak/>
        <w:t>PAR</w:t>
      </w:r>
      <w:bookmarkEnd w:id="0"/>
      <w:r w:rsidR="00B55BFF">
        <w:rPr>
          <w:rFonts w:ascii="Times New Roman" w:hAnsi="Times New Roman"/>
        </w:rPr>
        <w:tab/>
      </w:r>
    </w:p>
    <w:p w:rsidR="003A366F" w:rsidRPr="000C0FEB" w:rsidRDefault="003A366F"/>
    <w:p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>P802.11</w:t>
      </w:r>
    </w:p>
    <w:p w:rsidR="0091775F" w:rsidRPr="002D384C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Submitter Email: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Type of Project: </w:t>
      </w:r>
      <w:r w:rsidRPr="002D384C">
        <w:rPr>
          <w:sz w:val="24"/>
          <w:szCs w:val="24"/>
        </w:rPr>
        <w:t>Amendme</w:t>
      </w:r>
      <w:r w:rsidR="0079753E" w:rsidRPr="002D384C">
        <w:rPr>
          <w:sz w:val="24"/>
          <w:szCs w:val="24"/>
        </w:rPr>
        <w:t>nt to IEEE Standard 802.11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PAR Request Date: </w:t>
      </w:r>
      <w:r w:rsidRPr="002D384C">
        <w:rPr>
          <w:sz w:val="24"/>
          <w:szCs w:val="24"/>
        </w:rPr>
        <w:br/>
      </w:r>
      <w:r w:rsidR="0079753E" w:rsidRPr="002D384C">
        <w:rPr>
          <w:b/>
          <w:bCs/>
          <w:sz w:val="24"/>
          <w:szCs w:val="24"/>
        </w:rPr>
        <w:t>PAR Approval Date:</w:t>
      </w:r>
      <w:r w:rsidR="0065316A" w:rsidRPr="002D384C">
        <w:rPr>
          <w:b/>
          <w:bCs/>
          <w:sz w:val="24"/>
          <w:szCs w:val="24"/>
        </w:rPr>
        <w:t xml:space="preserve">  </w:t>
      </w:r>
      <w:r w:rsidR="0079753E" w:rsidRPr="002D384C">
        <w:rPr>
          <w:b/>
          <w:bCs/>
          <w:sz w:val="24"/>
          <w:szCs w:val="24"/>
        </w:rPr>
        <w:br/>
        <w:t>PAR Expiration Date:</w:t>
      </w:r>
      <w:r w:rsidR="00820283" w:rsidRPr="002D384C">
        <w:rPr>
          <w:b/>
          <w:bCs/>
          <w:sz w:val="24"/>
          <w:szCs w:val="24"/>
        </w:rPr>
        <w:t xml:space="preserve"> </w:t>
      </w:r>
      <w:r w:rsidRPr="002D384C">
        <w:rPr>
          <w:b/>
          <w:bCs/>
          <w:sz w:val="24"/>
          <w:szCs w:val="24"/>
        </w:rPr>
        <w:br/>
        <w:t xml:space="preserve">Status: </w:t>
      </w:r>
      <w:r w:rsidR="00346010" w:rsidRPr="002D384C">
        <w:rPr>
          <w:sz w:val="24"/>
          <w:szCs w:val="24"/>
        </w:rPr>
        <w:t>Unapproved PAR, PAR for an a</w:t>
      </w:r>
      <w:r w:rsidRPr="002D384C">
        <w:rPr>
          <w:sz w:val="24"/>
          <w:szCs w:val="24"/>
        </w:rPr>
        <w:t>mendment to an existing IEEE Standard</w:t>
      </w:r>
    </w:p>
    <w:p w:rsidR="0091775F" w:rsidRPr="002D384C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1.1 Project Number: </w:t>
      </w:r>
      <w:r w:rsidRPr="00B915AD">
        <w:rPr>
          <w:sz w:val="24"/>
          <w:szCs w:val="24"/>
          <w:highlight w:val="yellow"/>
        </w:rPr>
        <w:t>P802</w:t>
      </w:r>
      <w:r w:rsidR="00B55BFF" w:rsidRPr="00B915AD">
        <w:rPr>
          <w:sz w:val="24"/>
          <w:szCs w:val="24"/>
          <w:highlight w:val="yellow"/>
        </w:rPr>
        <w:t>.11</w:t>
      </w:r>
      <w:r w:rsidR="00B915AD" w:rsidRPr="00B915AD">
        <w:rPr>
          <w:sz w:val="24"/>
          <w:szCs w:val="24"/>
          <w:highlight w:val="yellow"/>
        </w:rPr>
        <w:t>bc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1.2 Type of Document: </w:t>
      </w:r>
      <w:r w:rsidRPr="002D384C">
        <w:rPr>
          <w:sz w:val="24"/>
          <w:szCs w:val="24"/>
        </w:rPr>
        <w:t xml:space="preserve">Standard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1.3 Life Cycle: </w:t>
      </w:r>
      <w:r w:rsidRPr="002D384C">
        <w:rPr>
          <w:sz w:val="24"/>
          <w:szCs w:val="24"/>
        </w:rPr>
        <w:t>Full Use</w:t>
      </w:r>
    </w:p>
    <w:p w:rsidR="0091775F" w:rsidRPr="002D384C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2.1 Title: </w:t>
      </w:r>
      <w:r w:rsidRPr="002D384C">
        <w:rPr>
          <w:sz w:val="24"/>
          <w:szCs w:val="24"/>
        </w:rPr>
        <w:t>Standard for Information technology--Telecommunications and information exchange between systems Local and metropolitan area networks--Specific requirements Part 11: Wireless LAN Medium Access Control (MAC) and Physical Layer (PHY) Specifications-- Amendment:</w:t>
      </w:r>
      <w:r w:rsidR="00D17D3F">
        <w:rPr>
          <w:sz w:val="24"/>
          <w:szCs w:val="24"/>
        </w:rPr>
        <w:t xml:space="preserve"> </w:t>
      </w:r>
      <w:r w:rsidR="00B915AD" w:rsidRPr="00B915AD">
        <w:rPr>
          <w:color w:val="C00000"/>
          <w:sz w:val="24"/>
          <w:szCs w:val="24"/>
          <w:highlight w:val="yellow"/>
        </w:rPr>
        <w:t>Broadcast Service</w:t>
      </w:r>
    </w:p>
    <w:p w:rsidR="0091775F" w:rsidRPr="002D384C" w:rsidRDefault="0091775F" w:rsidP="00806FF3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3.1 Working Group: </w:t>
      </w:r>
      <w:r w:rsidRPr="002D384C">
        <w:rPr>
          <w:sz w:val="24"/>
          <w:szCs w:val="24"/>
        </w:rPr>
        <w:t xml:space="preserve">Wireless LAN Working Group (C/LM/WG802.11)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Contact Information for Working Group Chair</w:t>
      </w:r>
      <w:r w:rsidR="00086667">
        <w:rPr>
          <w:b/>
          <w:bCs/>
          <w:sz w:val="24"/>
          <w:szCs w:val="24"/>
        </w:rPr>
        <w:t xml:space="preserve"> </w:t>
      </w:r>
      <w:r w:rsidRPr="002D384C">
        <w:rPr>
          <w:b/>
          <w:bCs/>
          <w:sz w:val="24"/>
          <w:szCs w:val="24"/>
        </w:rPr>
        <w:t xml:space="preserve">Name: </w:t>
      </w:r>
      <w:del w:id="1" w:author="森岡仁志" w:date="2018-04-18T11:49:00Z">
        <w:r w:rsidR="001D059D" w:rsidRPr="002D384C" w:rsidDel="00023A89">
          <w:rPr>
            <w:sz w:val="24"/>
            <w:szCs w:val="24"/>
          </w:rPr>
          <w:delText>Adrian Stephens</w:delText>
        </w:r>
      </w:del>
      <w:ins w:id="2" w:author="森岡仁志" w:date="2018-04-18T11:49:00Z">
        <w:r w:rsidR="00023A89">
          <w:rPr>
            <w:sz w:val="24"/>
            <w:szCs w:val="24"/>
          </w:rPr>
          <w:t>Dorothy Stanley</w:t>
        </w:r>
      </w:ins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ins w:id="3" w:author="森岡仁志" w:date="2018-04-18T11:49:00Z">
        <w:r w:rsidR="00023A89" w:rsidRPr="00023A89">
          <w:rPr>
            <w:sz w:val="24"/>
            <w:szCs w:val="24"/>
          </w:rPr>
          <w:t>dstanley@ieee.org</w:t>
        </w:r>
      </w:ins>
      <w:del w:id="4" w:author="森岡仁志" w:date="2018-04-18T11:49:00Z">
        <w:r w:rsidR="00806FF3" w:rsidRPr="00806FF3" w:rsidDel="00023A89">
          <w:rPr>
            <w:sz w:val="24"/>
            <w:szCs w:val="24"/>
          </w:rPr>
          <w:delText>adrian.p.stephens@ieee.org</w:delText>
        </w:r>
      </w:del>
      <w:r w:rsidR="00806FF3" w:rsidRPr="00806FF3" w:rsidDel="00806FF3">
        <w:rPr>
          <w:sz w:val="24"/>
          <w:szCs w:val="24"/>
        </w:rPr>
        <w:t xml:space="preserve"> </w:t>
      </w:r>
      <w:r w:rsidR="004F2F3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Phone: </w:t>
      </w:r>
      <w:ins w:id="5" w:author="森岡仁志" w:date="2018-04-18T11:50:00Z">
        <w:r w:rsidR="00023A89">
          <w:rPr>
            <w:sz w:val="24"/>
            <w:szCs w:val="24"/>
            <w:lang w:eastAsia="en-GB"/>
          </w:rPr>
          <w:t>+1(</w:t>
        </w:r>
        <w:r w:rsidR="00023A89" w:rsidRPr="00023A89">
          <w:rPr>
            <w:sz w:val="24"/>
            <w:szCs w:val="24"/>
            <w:lang w:eastAsia="en-GB"/>
          </w:rPr>
          <w:t>630) 363-1389</w:t>
        </w:r>
      </w:ins>
      <w:del w:id="6" w:author="森岡仁志" w:date="2018-04-18T11:50:00Z">
        <w:r w:rsidR="001D059D" w:rsidRPr="002D384C" w:rsidDel="00023A89">
          <w:rPr>
            <w:sz w:val="24"/>
            <w:szCs w:val="24"/>
            <w:lang w:eastAsia="en-GB"/>
          </w:rPr>
          <w:delText>+44 (1793) 404825</w:delText>
        </w:r>
      </w:del>
    </w:p>
    <w:p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Contact Information for Working Group Vice-Chair </w:t>
      </w:r>
      <w:r w:rsidR="000A2E25">
        <w:rPr>
          <w:b/>
          <w:bCs/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Name: </w:t>
      </w:r>
      <w:r w:rsidR="0079753E" w:rsidRPr="002D384C">
        <w:rPr>
          <w:sz w:val="24"/>
          <w:szCs w:val="24"/>
        </w:rPr>
        <w:t xml:space="preserve">Jon </w:t>
      </w:r>
      <w:proofErr w:type="spellStart"/>
      <w:r w:rsidR="0079753E" w:rsidRPr="002D384C">
        <w:rPr>
          <w:sz w:val="24"/>
          <w:szCs w:val="24"/>
        </w:rPr>
        <w:t>Rosdahl</w:t>
      </w:r>
      <w:proofErr w:type="spellEnd"/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="0079753E" w:rsidRPr="002D384C">
        <w:rPr>
          <w:sz w:val="24"/>
          <w:szCs w:val="24"/>
        </w:rPr>
        <w:t>jrosdahl@ieee.org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Phone: </w:t>
      </w:r>
      <w:r w:rsidR="003862DB" w:rsidRPr="002D384C">
        <w:rPr>
          <w:sz w:val="24"/>
          <w:szCs w:val="24"/>
        </w:rPr>
        <w:t>+1-</w:t>
      </w:r>
      <w:r w:rsidRPr="002D384C">
        <w:rPr>
          <w:sz w:val="24"/>
          <w:szCs w:val="24"/>
        </w:rPr>
        <w:t>801-492-4023</w:t>
      </w:r>
    </w:p>
    <w:p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3.2 Sponsoring Society and Committee: </w:t>
      </w:r>
      <w:r w:rsidRPr="002D384C">
        <w:rPr>
          <w:sz w:val="24"/>
          <w:szCs w:val="24"/>
        </w:rPr>
        <w:t xml:space="preserve">IEEE Computer Society/LAN/MAN Standards Committee (C/LM)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Contact Information for Sponsor Chair</w:t>
      </w:r>
    </w:p>
    <w:p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Name: </w:t>
      </w:r>
      <w:r w:rsidR="0079753E" w:rsidRPr="002D384C">
        <w:rPr>
          <w:sz w:val="24"/>
          <w:szCs w:val="24"/>
        </w:rPr>
        <w:t>Paul Nikolich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Pr="002D384C">
        <w:rPr>
          <w:sz w:val="24"/>
          <w:szCs w:val="24"/>
        </w:rPr>
        <w:t xml:space="preserve">p.nikolich@ieee.org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Phone: </w:t>
      </w:r>
      <w:r w:rsidR="003862DB" w:rsidRPr="002D384C">
        <w:rPr>
          <w:sz w:val="24"/>
          <w:szCs w:val="24"/>
        </w:rPr>
        <w:t>+1-</w:t>
      </w:r>
      <w:r w:rsidRPr="002D384C">
        <w:rPr>
          <w:sz w:val="24"/>
          <w:szCs w:val="24"/>
        </w:rPr>
        <w:t>857.205.0050</w:t>
      </w:r>
    </w:p>
    <w:p w:rsidR="004F2F3C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Contact Information for Standards Representative </w:t>
      </w:r>
    </w:p>
    <w:p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Name: </w:t>
      </w:r>
      <w:r w:rsidR="0079753E" w:rsidRPr="002D384C">
        <w:rPr>
          <w:sz w:val="24"/>
          <w:szCs w:val="24"/>
        </w:rPr>
        <w:t xml:space="preserve">James </w:t>
      </w:r>
      <w:proofErr w:type="spellStart"/>
      <w:r w:rsidR="0079753E" w:rsidRPr="002D384C">
        <w:rPr>
          <w:sz w:val="24"/>
          <w:szCs w:val="24"/>
        </w:rPr>
        <w:t>Gilb</w:t>
      </w:r>
      <w:proofErr w:type="spellEnd"/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="0079753E" w:rsidRPr="002D384C">
        <w:rPr>
          <w:sz w:val="24"/>
          <w:szCs w:val="24"/>
        </w:rPr>
        <w:t>gilb@ieee.org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Phone:</w:t>
      </w:r>
      <w:r w:rsidRPr="002D384C">
        <w:rPr>
          <w:sz w:val="24"/>
          <w:szCs w:val="24"/>
        </w:rPr>
        <w:t xml:space="preserve"> </w:t>
      </w:r>
      <w:r w:rsidR="003862DB" w:rsidRPr="002D384C">
        <w:rPr>
          <w:sz w:val="24"/>
          <w:szCs w:val="24"/>
        </w:rPr>
        <w:t>+1-</w:t>
      </w:r>
      <w:r w:rsidRPr="002D384C">
        <w:rPr>
          <w:sz w:val="24"/>
          <w:szCs w:val="24"/>
        </w:rPr>
        <w:t>858-229-4822</w:t>
      </w:r>
    </w:p>
    <w:p w:rsidR="0091775F" w:rsidRPr="002D384C" w:rsidRDefault="0091775F" w:rsidP="001A5CEB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4.1 Type of Ballot: </w:t>
      </w:r>
      <w:r w:rsidR="0079753E" w:rsidRPr="002D384C">
        <w:rPr>
          <w:sz w:val="24"/>
          <w:szCs w:val="24"/>
        </w:rPr>
        <w:t>Individual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4.2 Expected Date of submission of draft to the IEEE-SA for Initial Sponsor Ballot: </w:t>
      </w:r>
      <w:r w:rsidRPr="002D384C">
        <w:rPr>
          <w:b/>
          <w:bCs/>
          <w:sz w:val="24"/>
          <w:szCs w:val="24"/>
        </w:rPr>
        <w:br/>
      </w:r>
      <w:del w:id="7" w:author="森岡仁志" w:date="2018-04-18T11:51:00Z">
        <w:r w:rsidR="00621DDE" w:rsidRPr="00B915AD" w:rsidDel="00023A89">
          <w:rPr>
            <w:bCs/>
            <w:sz w:val="24"/>
            <w:szCs w:val="24"/>
            <w:highlight w:val="yellow"/>
          </w:rPr>
          <w:delText>November</w:delText>
        </w:r>
        <w:r w:rsidR="001A5CEB" w:rsidRPr="00B915AD" w:rsidDel="00023A89">
          <w:rPr>
            <w:bCs/>
            <w:sz w:val="24"/>
            <w:szCs w:val="24"/>
            <w:highlight w:val="yellow"/>
          </w:rPr>
          <w:delText xml:space="preserve"> </w:delText>
        </w:r>
      </w:del>
      <w:ins w:id="8" w:author="森岡仁志" w:date="2018-04-18T11:51:00Z">
        <w:r w:rsidR="00023A89">
          <w:rPr>
            <w:bCs/>
            <w:sz w:val="24"/>
            <w:szCs w:val="24"/>
            <w:highlight w:val="yellow"/>
          </w:rPr>
          <w:t>July</w:t>
        </w:r>
        <w:r w:rsidR="00023A89" w:rsidRPr="00B915AD">
          <w:rPr>
            <w:bCs/>
            <w:sz w:val="24"/>
            <w:szCs w:val="24"/>
            <w:highlight w:val="yellow"/>
          </w:rPr>
          <w:t xml:space="preserve"> </w:t>
        </w:r>
      </w:ins>
      <w:del w:id="9" w:author="森岡仁志" w:date="2018-04-18T11:51:00Z">
        <w:r w:rsidR="00A16002" w:rsidRPr="00B915AD" w:rsidDel="00023A89">
          <w:rPr>
            <w:bCs/>
            <w:sz w:val="24"/>
            <w:szCs w:val="24"/>
            <w:highlight w:val="yellow"/>
          </w:rPr>
          <w:delText>20</w:delText>
        </w:r>
        <w:r w:rsidR="00B55BFF" w:rsidRPr="00B915AD" w:rsidDel="00023A89">
          <w:rPr>
            <w:bCs/>
            <w:sz w:val="24"/>
            <w:szCs w:val="24"/>
            <w:highlight w:val="yellow"/>
          </w:rPr>
          <w:delText>20</w:delText>
        </w:r>
        <w:r w:rsidR="001A5CEB" w:rsidRPr="002D384C" w:rsidDel="00023A89">
          <w:rPr>
            <w:bCs/>
            <w:sz w:val="24"/>
            <w:szCs w:val="24"/>
          </w:rPr>
          <w:delText xml:space="preserve"> </w:delText>
        </w:r>
      </w:del>
      <w:ins w:id="10" w:author="森岡仁志" w:date="2018-04-18T11:51:00Z">
        <w:r w:rsidR="00023A89" w:rsidRPr="00B915AD">
          <w:rPr>
            <w:bCs/>
            <w:sz w:val="24"/>
            <w:szCs w:val="24"/>
            <w:highlight w:val="yellow"/>
          </w:rPr>
          <w:t>202</w:t>
        </w:r>
        <w:r w:rsidR="00023A89">
          <w:rPr>
            <w:bCs/>
            <w:sz w:val="24"/>
            <w:szCs w:val="24"/>
          </w:rPr>
          <w:t>1</w:t>
        </w:r>
        <w:r w:rsidR="00023A89" w:rsidRPr="002D384C">
          <w:rPr>
            <w:bCs/>
            <w:sz w:val="24"/>
            <w:szCs w:val="24"/>
          </w:rPr>
          <w:t xml:space="preserve"> </w:t>
        </w:r>
      </w:ins>
      <w:r w:rsidRPr="002D384C">
        <w:rPr>
          <w:bCs/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4.3 Projected Completion Date for Submittal to </w:t>
      </w:r>
      <w:proofErr w:type="spellStart"/>
      <w:r w:rsidRPr="002D384C">
        <w:rPr>
          <w:b/>
          <w:bCs/>
          <w:sz w:val="24"/>
          <w:szCs w:val="24"/>
        </w:rPr>
        <w:t>RevCom</w:t>
      </w:r>
      <w:proofErr w:type="spellEnd"/>
      <w:r w:rsidR="00BF67FC" w:rsidRPr="002D384C">
        <w:rPr>
          <w:b/>
          <w:bCs/>
          <w:sz w:val="24"/>
          <w:szCs w:val="24"/>
        </w:rPr>
        <w:t xml:space="preserve">: </w:t>
      </w:r>
      <w:r w:rsidRPr="002D384C">
        <w:rPr>
          <w:b/>
          <w:bCs/>
          <w:sz w:val="24"/>
          <w:szCs w:val="24"/>
        </w:rPr>
        <w:br/>
      </w:r>
      <w:del w:id="11" w:author="森岡仁志" w:date="2018-04-18T11:51:00Z">
        <w:r w:rsidR="007622F3" w:rsidRPr="00B915AD" w:rsidDel="00023A89">
          <w:rPr>
            <w:bCs/>
            <w:sz w:val="24"/>
            <w:szCs w:val="24"/>
            <w:highlight w:val="yellow"/>
          </w:rPr>
          <w:delText>July</w:delText>
        </w:r>
        <w:r w:rsidR="001A5CEB" w:rsidRPr="00B915AD" w:rsidDel="00023A89">
          <w:rPr>
            <w:bCs/>
            <w:sz w:val="24"/>
            <w:szCs w:val="24"/>
            <w:highlight w:val="yellow"/>
          </w:rPr>
          <w:delText xml:space="preserve"> </w:delText>
        </w:r>
      </w:del>
      <w:ins w:id="12" w:author="森岡仁志" w:date="2018-04-18T11:51:00Z">
        <w:r w:rsidR="00023A89">
          <w:rPr>
            <w:bCs/>
            <w:sz w:val="24"/>
            <w:szCs w:val="24"/>
            <w:highlight w:val="yellow"/>
          </w:rPr>
          <w:t>March</w:t>
        </w:r>
        <w:r w:rsidR="00023A89" w:rsidRPr="00B915AD">
          <w:rPr>
            <w:bCs/>
            <w:sz w:val="24"/>
            <w:szCs w:val="24"/>
            <w:highlight w:val="yellow"/>
          </w:rPr>
          <w:t xml:space="preserve"> </w:t>
        </w:r>
      </w:ins>
      <w:del w:id="13" w:author="森岡仁志" w:date="2018-04-18T11:52:00Z">
        <w:r w:rsidR="00A16002" w:rsidRPr="00B915AD" w:rsidDel="00023A89">
          <w:rPr>
            <w:bCs/>
            <w:sz w:val="24"/>
            <w:szCs w:val="24"/>
            <w:highlight w:val="yellow"/>
          </w:rPr>
          <w:delText>20</w:delText>
        </w:r>
        <w:r w:rsidR="00621DDE" w:rsidRPr="00B915AD" w:rsidDel="00023A89">
          <w:rPr>
            <w:bCs/>
            <w:sz w:val="24"/>
            <w:szCs w:val="24"/>
            <w:highlight w:val="yellow"/>
          </w:rPr>
          <w:delText>2</w:delText>
        </w:r>
        <w:r w:rsidR="00B55BFF" w:rsidRPr="00B915AD" w:rsidDel="00023A89">
          <w:rPr>
            <w:bCs/>
            <w:sz w:val="24"/>
            <w:szCs w:val="24"/>
            <w:highlight w:val="yellow"/>
          </w:rPr>
          <w:delText>1</w:delText>
        </w:r>
      </w:del>
      <w:ins w:id="14" w:author="森岡仁志" w:date="2018-04-18T11:52:00Z">
        <w:r w:rsidR="00023A89" w:rsidRPr="00B915AD">
          <w:rPr>
            <w:bCs/>
            <w:sz w:val="24"/>
            <w:szCs w:val="24"/>
            <w:highlight w:val="yellow"/>
          </w:rPr>
          <w:t>202</w:t>
        </w:r>
        <w:r w:rsidR="00023A89">
          <w:rPr>
            <w:bCs/>
            <w:sz w:val="24"/>
            <w:szCs w:val="24"/>
          </w:rPr>
          <w:t>2</w:t>
        </w:r>
      </w:ins>
    </w:p>
    <w:p w:rsidR="0091775F" w:rsidRPr="002D384C" w:rsidRDefault="0091775F" w:rsidP="00D11FD4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  <w:lang w:eastAsia="zh-CN"/>
        </w:rPr>
      </w:pPr>
      <w:r w:rsidRPr="002D384C">
        <w:rPr>
          <w:b/>
          <w:bCs/>
          <w:sz w:val="24"/>
          <w:szCs w:val="24"/>
        </w:rPr>
        <w:lastRenderedPageBreak/>
        <w:t xml:space="preserve">5.1 Approximate number of people expected to be actively involved in the development of this project: </w:t>
      </w:r>
      <w:r w:rsidR="00443FD4" w:rsidRPr="00B915AD">
        <w:rPr>
          <w:bCs/>
          <w:color w:val="C00000"/>
          <w:sz w:val="24"/>
          <w:szCs w:val="24"/>
          <w:highlight w:val="yellow"/>
        </w:rPr>
        <w:t>5</w:t>
      </w:r>
      <w:r w:rsidR="00B55BFF" w:rsidRPr="00B915AD">
        <w:rPr>
          <w:bCs/>
          <w:color w:val="C00000"/>
          <w:sz w:val="24"/>
          <w:szCs w:val="24"/>
          <w:highlight w:val="yellow"/>
        </w:rPr>
        <w:t>0</w:t>
      </w:r>
      <w:r w:rsidR="000407D4" w:rsidRPr="00443FD4">
        <w:rPr>
          <w:bCs/>
          <w:color w:val="C00000"/>
          <w:sz w:val="24"/>
          <w:szCs w:val="24"/>
        </w:rPr>
        <w:t>.</w:t>
      </w:r>
    </w:p>
    <w:p w:rsidR="00256790" w:rsidRPr="002D384C" w:rsidRDefault="0091775F" w:rsidP="00256790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5.2.a. Scope of the complete standard: </w:t>
      </w:r>
      <w:r w:rsidR="002D384C">
        <w:rPr>
          <w:b/>
          <w:bCs/>
          <w:sz w:val="24"/>
          <w:szCs w:val="24"/>
        </w:rPr>
        <w:br/>
      </w:r>
      <w:r w:rsidR="004F2F3C" w:rsidRPr="00B915AD">
        <w:rPr>
          <w:sz w:val="24"/>
          <w:szCs w:val="24"/>
          <w:highlight w:val="yellow"/>
        </w:rPr>
        <w:t>The scope of this standard is to define one medium access control (MAC) and several physical layer (PHY) specifications for wireless connectivity for fixed, portable, and moving stations (STAs) within a local area</w:t>
      </w:r>
      <w:r w:rsidR="00FD22D0">
        <w:rPr>
          <w:sz w:val="24"/>
          <w:szCs w:val="24"/>
        </w:rPr>
        <w:t>.</w:t>
      </w:r>
    </w:p>
    <w:p w:rsidR="00141A5D" w:rsidRDefault="0079753E" w:rsidP="00B86F2E">
      <w:pPr>
        <w:rPr>
          <w:ins w:id="15" w:author="森岡仁志" w:date="2018-04-18T14:42:00Z"/>
          <w:sz w:val="24"/>
          <w:szCs w:val="24"/>
          <w:highlight w:val="yellow"/>
        </w:rPr>
      </w:pPr>
      <w:r w:rsidRPr="002D384C">
        <w:rPr>
          <w:b/>
          <w:bCs/>
          <w:sz w:val="24"/>
          <w:szCs w:val="24"/>
        </w:rPr>
        <w:t>5.2.b. Scope of the project:</w:t>
      </w:r>
      <w:r w:rsidR="002D384C">
        <w:rPr>
          <w:b/>
          <w:bCs/>
          <w:sz w:val="24"/>
          <w:szCs w:val="24"/>
        </w:rPr>
        <w:br/>
      </w:r>
    </w:p>
    <w:p w:rsidR="003573CF" w:rsidRPr="00B915AD" w:rsidRDefault="00FC155F" w:rsidP="00B86F2E">
      <w:pPr>
        <w:rPr>
          <w:sz w:val="24"/>
          <w:szCs w:val="24"/>
          <w:highlight w:val="yellow"/>
        </w:rPr>
      </w:pPr>
      <w:r w:rsidRPr="00B915AD">
        <w:rPr>
          <w:sz w:val="24"/>
          <w:szCs w:val="24"/>
          <w:highlight w:val="yellow"/>
        </w:rPr>
        <w:t xml:space="preserve">This amendment </w:t>
      </w:r>
      <w:r w:rsidR="00EE0749" w:rsidRPr="00B915AD">
        <w:rPr>
          <w:sz w:val="24"/>
          <w:szCs w:val="24"/>
          <w:highlight w:val="yellow"/>
        </w:rPr>
        <w:t xml:space="preserve">specifies </w:t>
      </w:r>
      <w:del w:id="16" w:author="森岡仁志" w:date="2018-04-18T14:46:00Z">
        <w:r w:rsidRPr="00B915AD" w:rsidDel="00141A5D">
          <w:rPr>
            <w:sz w:val="24"/>
            <w:szCs w:val="24"/>
            <w:highlight w:val="yellow"/>
          </w:rPr>
          <w:delText>a</w:delText>
        </w:r>
        <w:r w:rsidR="00256790" w:rsidRPr="00B915AD" w:rsidDel="00141A5D">
          <w:rPr>
            <w:sz w:val="24"/>
            <w:szCs w:val="24"/>
            <w:highlight w:val="yellow"/>
          </w:rPr>
          <w:delText xml:space="preserve"> </w:delText>
        </w:r>
        <w:r w:rsidR="009C0360" w:rsidRPr="00B915AD" w:rsidDel="00141A5D">
          <w:rPr>
            <w:sz w:val="24"/>
            <w:szCs w:val="24"/>
            <w:highlight w:val="yellow"/>
          </w:rPr>
          <w:delText xml:space="preserve">new </w:delText>
        </w:r>
        <w:r w:rsidR="00D11FD4" w:rsidRPr="00B915AD" w:rsidDel="00141A5D">
          <w:rPr>
            <w:sz w:val="24"/>
            <w:szCs w:val="24"/>
            <w:highlight w:val="yellow"/>
          </w:rPr>
          <w:delText xml:space="preserve">physical (PHY) layer </w:delText>
        </w:r>
        <w:r w:rsidR="007622F3" w:rsidRPr="00B915AD" w:rsidDel="00141A5D">
          <w:rPr>
            <w:sz w:val="24"/>
            <w:szCs w:val="24"/>
            <w:highlight w:val="yellow"/>
          </w:rPr>
          <w:delText xml:space="preserve">and </w:delText>
        </w:r>
      </w:del>
      <w:r w:rsidRPr="00B915AD">
        <w:rPr>
          <w:sz w:val="24"/>
          <w:szCs w:val="24"/>
          <w:highlight w:val="yellow"/>
        </w:rPr>
        <w:t xml:space="preserve">modifications to the </w:t>
      </w:r>
      <w:r w:rsidR="009507E4" w:rsidRPr="00B915AD">
        <w:rPr>
          <w:sz w:val="24"/>
          <w:szCs w:val="24"/>
          <w:highlight w:val="yellow"/>
        </w:rPr>
        <w:t xml:space="preserve">IEEE </w:t>
      </w:r>
      <w:r w:rsidR="00052DBE" w:rsidRPr="00B915AD">
        <w:rPr>
          <w:sz w:val="24"/>
          <w:szCs w:val="24"/>
          <w:highlight w:val="yellow"/>
        </w:rPr>
        <w:t xml:space="preserve">802.11 </w:t>
      </w:r>
      <w:r w:rsidR="00D11FD4" w:rsidRPr="00B915AD">
        <w:rPr>
          <w:sz w:val="24"/>
          <w:szCs w:val="24"/>
          <w:highlight w:val="yellow"/>
        </w:rPr>
        <w:t xml:space="preserve">medium access control </w:t>
      </w:r>
      <w:r w:rsidR="0036750F" w:rsidRPr="00B915AD">
        <w:rPr>
          <w:sz w:val="24"/>
          <w:szCs w:val="24"/>
          <w:highlight w:val="yellow"/>
        </w:rPr>
        <w:t>(MAC)</w:t>
      </w:r>
      <w:r w:rsidR="00256790" w:rsidRPr="00B915AD">
        <w:rPr>
          <w:sz w:val="24"/>
          <w:szCs w:val="24"/>
          <w:highlight w:val="yellow"/>
        </w:rPr>
        <w:t xml:space="preserve"> </w:t>
      </w:r>
      <w:r w:rsidR="00B610EE">
        <w:rPr>
          <w:sz w:val="24"/>
          <w:szCs w:val="24"/>
          <w:highlight w:val="yellow"/>
        </w:rPr>
        <w:t xml:space="preserve">and </w:t>
      </w:r>
      <w:r w:rsidR="00221A94">
        <w:rPr>
          <w:sz w:val="24"/>
          <w:szCs w:val="24"/>
          <w:highlight w:val="yellow"/>
        </w:rPr>
        <w:t xml:space="preserve">physical layer (PHY) specifications </w:t>
      </w:r>
      <w:r w:rsidR="003573CF" w:rsidRPr="00B915AD">
        <w:rPr>
          <w:sz w:val="24"/>
          <w:szCs w:val="24"/>
          <w:highlight w:val="yellow"/>
        </w:rPr>
        <w:t xml:space="preserve">that enable operation of </w:t>
      </w:r>
      <w:del w:id="17" w:author="森岡仁志" w:date="2018-04-18T14:46:00Z">
        <w:r w:rsidR="003573CF" w:rsidRPr="00B915AD" w:rsidDel="00141A5D">
          <w:rPr>
            <w:sz w:val="24"/>
            <w:szCs w:val="24"/>
            <w:highlight w:val="yellow"/>
          </w:rPr>
          <w:delText>light communications (LC)</w:delText>
        </w:r>
      </w:del>
      <w:ins w:id="18" w:author="森岡仁志" w:date="2018-04-18T14:46:00Z">
        <w:r w:rsidR="00141A5D">
          <w:rPr>
            <w:sz w:val="24"/>
            <w:szCs w:val="24"/>
            <w:highlight w:val="yellow"/>
          </w:rPr>
          <w:t>Broadcast Service (BCS)</w:t>
        </w:r>
      </w:ins>
      <w:r w:rsidR="003573CF" w:rsidRPr="00B915AD">
        <w:rPr>
          <w:sz w:val="24"/>
          <w:szCs w:val="24"/>
          <w:highlight w:val="yellow"/>
        </w:rPr>
        <w:t xml:space="preserve">. </w:t>
      </w:r>
    </w:p>
    <w:p w:rsidR="003573CF" w:rsidRDefault="00411386" w:rsidP="00B86F2E">
      <w:pPr>
        <w:rPr>
          <w:sz w:val="24"/>
          <w:szCs w:val="24"/>
          <w:highlight w:val="yellow"/>
        </w:rPr>
      </w:pPr>
      <w:r>
        <w:rPr>
          <w:rFonts w:hint="eastAsia"/>
          <w:sz w:val="24"/>
          <w:szCs w:val="24"/>
          <w:highlight w:val="yellow"/>
        </w:rPr>
        <w:t>The B</w:t>
      </w:r>
      <w:r>
        <w:rPr>
          <w:sz w:val="24"/>
          <w:szCs w:val="24"/>
          <w:highlight w:val="yellow"/>
        </w:rPr>
        <w:t>roadcast Service is a unidirectional service from one transmitter to multiple receivers. The frames for the Broadcast Service are expected to be transmitted unidirectionally from one transmitter to multiple receivers before or after Authentication/Association.</w:t>
      </w:r>
    </w:p>
    <w:p w:rsidR="00411386" w:rsidRPr="00B915AD" w:rsidRDefault="00411386" w:rsidP="00B86F2E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Expected modifications to IEEE 802.11 PHY are limited to error correction mechanism.</w:t>
      </w:r>
    </w:p>
    <w:p w:rsidR="000C3BEE" w:rsidRPr="00B915AD" w:rsidDel="00141A5D" w:rsidRDefault="008A41E1" w:rsidP="000C3BEE">
      <w:pPr>
        <w:rPr>
          <w:del w:id="19" w:author="森岡仁志" w:date="2018-04-18T14:46:00Z"/>
          <w:sz w:val="24"/>
          <w:szCs w:val="24"/>
          <w:highlight w:val="yellow"/>
        </w:rPr>
      </w:pPr>
      <w:del w:id="20" w:author="森岡仁志" w:date="2018-04-18T14:46:00Z">
        <w:r w:rsidRPr="00B915AD" w:rsidDel="00141A5D">
          <w:rPr>
            <w:sz w:val="24"/>
            <w:szCs w:val="24"/>
            <w:highlight w:val="yellow"/>
          </w:rPr>
          <w:delText xml:space="preserve">This </w:delText>
        </w:r>
        <w:r w:rsidR="000C3BEE" w:rsidRPr="00B915AD" w:rsidDel="00141A5D">
          <w:rPr>
            <w:sz w:val="24"/>
            <w:szCs w:val="24"/>
            <w:highlight w:val="yellow"/>
          </w:rPr>
          <w:delText>amendment</w:delText>
        </w:r>
        <w:r w:rsidR="00CC1B3E" w:rsidRPr="00B915AD" w:rsidDel="00141A5D">
          <w:rPr>
            <w:sz w:val="24"/>
            <w:szCs w:val="24"/>
            <w:highlight w:val="yellow"/>
          </w:rPr>
          <w:delText xml:space="preserve"> </w:delText>
        </w:r>
        <w:r w:rsidR="00EE0749" w:rsidRPr="00B915AD" w:rsidDel="00141A5D">
          <w:rPr>
            <w:sz w:val="24"/>
            <w:szCs w:val="24"/>
            <w:highlight w:val="yellow"/>
          </w:rPr>
          <w:delText xml:space="preserve">specifies </w:delText>
        </w:r>
        <w:r w:rsidRPr="00B915AD" w:rsidDel="00141A5D">
          <w:rPr>
            <w:sz w:val="24"/>
            <w:szCs w:val="24"/>
            <w:highlight w:val="yellow"/>
          </w:rPr>
          <w:delText>a PHY that provides</w:delText>
        </w:r>
        <w:r w:rsidR="000C3BEE" w:rsidRPr="00B915AD" w:rsidDel="00141A5D">
          <w:rPr>
            <w:sz w:val="24"/>
            <w:szCs w:val="24"/>
            <w:highlight w:val="yellow"/>
          </w:rPr>
          <w:delText>:</w:delText>
        </w:r>
      </w:del>
    </w:p>
    <w:p w:rsidR="000C3BEE" w:rsidRPr="00B915AD" w:rsidDel="00141A5D" w:rsidRDefault="00CC1B3E" w:rsidP="000C3BEE">
      <w:pPr>
        <w:pStyle w:val="a9"/>
        <w:numPr>
          <w:ilvl w:val="0"/>
          <w:numId w:val="17"/>
        </w:numPr>
        <w:rPr>
          <w:del w:id="21" w:author="森岡仁志" w:date="2018-04-18T14:46:00Z"/>
          <w:sz w:val="24"/>
          <w:szCs w:val="24"/>
          <w:highlight w:val="yellow"/>
        </w:rPr>
      </w:pPr>
      <w:del w:id="22" w:author="森岡仁志" w:date="2018-04-18T14:46:00Z">
        <w:r w:rsidRPr="00B915AD" w:rsidDel="00141A5D">
          <w:rPr>
            <w:sz w:val="24"/>
            <w:szCs w:val="24"/>
            <w:highlight w:val="yellow"/>
            <w:lang w:eastAsia="zh-CN"/>
          </w:rPr>
          <w:delText>U</w:delText>
        </w:r>
        <w:r w:rsidR="000C3BEE" w:rsidRPr="00B915AD" w:rsidDel="00141A5D">
          <w:rPr>
            <w:sz w:val="24"/>
            <w:szCs w:val="24"/>
            <w:highlight w:val="yellow"/>
            <w:lang w:eastAsia="zh-CN"/>
          </w:rPr>
          <w:delText>plink and downlink o</w:delText>
        </w:r>
        <w:r w:rsidR="000C3BEE" w:rsidRPr="00B915AD" w:rsidDel="00141A5D">
          <w:rPr>
            <w:sz w:val="24"/>
            <w:szCs w:val="24"/>
            <w:highlight w:val="yellow"/>
          </w:rPr>
          <w:delText xml:space="preserve">perations in 380 nm to </w:delText>
        </w:r>
        <w:r w:rsidRPr="00B915AD" w:rsidDel="00141A5D">
          <w:rPr>
            <w:sz w:val="24"/>
            <w:szCs w:val="24"/>
            <w:highlight w:val="yellow"/>
          </w:rPr>
          <w:delText>5</w:delText>
        </w:r>
        <w:r w:rsidR="000C3BEE" w:rsidRPr="00B915AD" w:rsidDel="00141A5D">
          <w:rPr>
            <w:sz w:val="24"/>
            <w:szCs w:val="24"/>
            <w:highlight w:val="yellow"/>
          </w:rPr>
          <w:delText>,000 nm band,</w:delText>
        </w:r>
      </w:del>
    </w:p>
    <w:p w:rsidR="000C3BEE" w:rsidRPr="00B915AD" w:rsidDel="00141A5D" w:rsidRDefault="00EF2DED">
      <w:pPr>
        <w:pStyle w:val="a9"/>
        <w:numPr>
          <w:ilvl w:val="0"/>
          <w:numId w:val="17"/>
        </w:numPr>
        <w:rPr>
          <w:del w:id="23" w:author="森岡仁志" w:date="2018-04-18T14:46:00Z"/>
          <w:sz w:val="24"/>
          <w:szCs w:val="24"/>
          <w:highlight w:val="yellow"/>
        </w:rPr>
      </w:pPr>
      <w:del w:id="24" w:author="森岡仁志" w:date="2018-04-18T14:46:00Z">
        <w:r w:rsidRPr="00B915AD" w:rsidDel="00141A5D">
          <w:rPr>
            <w:sz w:val="24"/>
            <w:szCs w:val="24"/>
            <w:highlight w:val="yellow"/>
          </w:rPr>
          <w:delText xml:space="preserve">All modes of </w:delText>
        </w:r>
        <w:r w:rsidR="000C3BEE" w:rsidRPr="00B915AD" w:rsidDel="00141A5D">
          <w:rPr>
            <w:sz w:val="24"/>
            <w:szCs w:val="24"/>
            <w:highlight w:val="yellow"/>
          </w:rPr>
          <w:delText>operation achieve minimum</w:delText>
        </w:r>
        <w:r w:rsidR="00EE0749" w:rsidRPr="00B915AD" w:rsidDel="00141A5D">
          <w:rPr>
            <w:sz w:val="24"/>
            <w:szCs w:val="24"/>
            <w:highlight w:val="yellow"/>
          </w:rPr>
          <w:delText xml:space="preserve"> single-link</w:delText>
        </w:r>
        <w:r w:rsidR="000C3BEE" w:rsidRPr="00B915AD" w:rsidDel="00141A5D">
          <w:rPr>
            <w:sz w:val="24"/>
            <w:szCs w:val="24"/>
            <w:highlight w:val="yellow"/>
          </w:rPr>
          <w:delText xml:space="preserve"> throughput of 10 Mb</w:delText>
        </w:r>
        <w:r w:rsidR="00C67D8C" w:rsidRPr="00B915AD" w:rsidDel="00141A5D">
          <w:rPr>
            <w:sz w:val="24"/>
            <w:szCs w:val="24"/>
            <w:highlight w:val="yellow"/>
          </w:rPr>
          <w:delText>/</w:delText>
        </w:r>
        <w:r w:rsidR="000C3BEE" w:rsidRPr="00B915AD" w:rsidDel="00141A5D">
          <w:rPr>
            <w:sz w:val="24"/>
            <w:szCs w:val="24"/>
            <w:highlight w:val="yellow"/>
          </w:rPr>
          <w:delText>s</w:delText>
        </w:r>
        <w:r w:rsidRPr="00B915AD" w:rsidDel="00141A5D">
          <w:rPr>
            <w:sz w:val="24"/>
            <w:szCs w:val="24"/>
            <w:highlight w:val="yellow"/>
          </w:rPr>
          <w:delText xml:space="preserve"> and a</w:delText>
        </w:r>
        <w:r w:rsidR="000C3BEE" w:rsidRPr="00B915AD" w:rsidDel="00141A5D">
          <w:rPr>
            <w:sz w:val="24"/>
            <w:szCs w:val="24"/>
            <w:highlight w:val="yellow"/>
          </w:rPr>
          <w:delText xml:space="preserve">t least one mode of operation that achieves </w:delText>
        </w:r>
        <w:r w:rsidR="00EE0749" w:rsidRPr="00B915AD" w:rsidDel="00141A5D">
          <w:rPr>
            <w:sz w:val="24"/>
            <w:szCs w:val="24"/>
            <w:highlight w:val="yellow"/>
          </w:rPr>
          <w:delText xml:space="preserve">single-link </w:delText>
        </w:r>
        <w:r w:rsidR="000C3BEE" w:rsidRPr="00B915AD" w:rsidDel="00141A5D">
          <w:rPr>
            <w:sz w:val="24"/>
            <w:szCs w:val="24"/>
            <w:highlight w:val="yellow"/>
          </w:rPr>
          <w:delText xml:space="preserve">throughput of </w:delText>
        </w:r>
        <w:r w:rsidR="00901596" w:rsidRPr="00B915AD" w:rsidDel="00141A5D">
          <w:rPr>
            <w:sz w:val="24"/>
            <w:szCs w:val="24"/>
            <w:highlight w:val="yellow"/>
          </w:rPr>
          <w:delText xml:space="preserve">at least </w:delText>
        </w:r>
        <w:r w:rsidR="000C3BEE" w:rsidRPr="00B915AD" w:rsidDel="00141A5D">
          <w:rPr>
            <w:sz w:val="24"/>
            <w:szCs w:val="24"/>
            <w:highlight w:val="yellow"/>
          </w:rPr>
          <w:delText>5 Gb</w:delText>
        </w:r>
        <w:r w:rsidR="00C67D8C" w:rsidRPr="00B915AD" w:rsidDel="00141A5D">
          <w:rPr>
            <w:sz w:val="24"/>
            <w:szCs w:val="24"/>
            <w:highlight w:val="yellow"/>
          </w:rPr>
          <w:delText>/</w:delText>
        </w:r>
        <w:r w:rsidR="000C3BEE" w:rsidRPr="00B915AD" w:rsidDel="00141A5D">
          <w:rPr>
            <w:sz w:val="24"/>
            <w:szCs w:val="24"/>
            <w:highlight w:val="yellow"/>
          </w:rPr>
          <w:delText>s, as measured at the MAC data service access point (SAP),</w:delText>
        </w:r>
      </w:del>
    </w:p>
    <w:p w:rsidR="000C3BEE" w:rsidRPr="00B915AD" w:rsidDel="00141A5D" w:rsidRDefault="00CC1B3E" w:rsidP="000C3BEE">
      <w:pPr>
        <w:pStyle w:val="a9"/>
        <w:numPr>
          <w:ilvl w:val="0"/>
          <w:numId w:val="17"/>
        </w:numPr>
        <w:rPr>
          <w:del w:id="25" w:author="森岡仁志" w:date="2018-04-18T14:46:00Z"/>
          <w:sz w:val="24"/>
          <w:szCs w:val="24"/>
          <w:highlight w:val="yellow"/>
        </w:rPr>
      </w:pPr>
      <w:del w:id="26" w:author="森岡仁志" w:date="2018-04-18T14:46:00Z">
        <w:r w:rsidRPr="00B915AD" w:rsidDel="00141A5D">
          <w:rPr>
            <w:sz w:val="24"/>
            <w:szCs w:val="24"/>
            <w:highlight w:val="yellow"/>
          </w:rPr>
          <w:delText>Interoperability</w:delText>
        </w:r>
        <w:r w:rsidR="000C3BEE" w:rsidRPr="00B915AD" w:rsidDel="00141A5D">
          <w:rPr>
            <w:sz w:val="24"/>
            <w:szCs w:val="24"/>
            <w:highlight w:val="yellow"/>
          </w:rPr>
          <w:delText xml:space="preserve"> among </w:delText>
        </w:r>
        <w:r w:rsidR="004E7262" w:rsidRPr="00B915AD" w:rsidDel="00141A5D">
          <w:rPr>
            <w:sz w:val="24"/>
            <w:szCs w:val="24"/>
            <w:highlight w:val="yellow"/>
          </w:rPr>
          <w:delText xml:space="preserve">solid state </w:delText>
        </w:r>
        <w:r w:rsidR="00CF3B48" w:rsidRPr="00B915AD" w:rsidDel="00141A5D">
          <w:rPr>
            <w:sz w:val="24"/>
            <w:szCs w:val="24"/>
            <w:highlight w:val="yellow"/>
          </w:rPr>
          <w:delText>light sources</w:delText>
        </w:r>
        <w:r w:rsidR="000C3BEE" w:rsidRPr="00B915AD" w:rsidDel="00141A5D">
          <w:rPr>
            <w:sz w:val="24"/>
            <w:szCs w:val="24"/>
            <w:highlight w:val="yellow"/>
          </w:rPr>
          <w:delText xml:space="preserve"> with different modulation bandwidths.</w:delText>
        </w:r>
      </w:del>
    </w:p>
    <w:p w:rsidR="000C3BEE" w:rsidRPr="00B915AD" w:rsidDel="00141A5D" w:rsidRDefault="000C3BEE" w:rsidP="00B86F2E">
      <w:pPr>
        <w:rPr>
          <w:del w:id="27" w:author="森岡仁志" w:date="2018-04-18T14:46:00Z"/>
          <w:sz w:val="24"/>
          <w:szCs w:val="24"/>
          <w:highlight w:val="yellow"/>
        </w:rPr>
      </w:pPr>
    </w:p>
    <w:p w:rsidR="00D412B5" w:rsidRPr="008930C2" w:rsidRDefault="00D412B5" w:rsidP="008930C2">
      <w:pPr>
        <w:rPr>
          <w:sz w:val="24"/>
          <w:szCs w:val="24"/>
        </w:rPr>
      </w:pPr>
    </w:p>
    <w:p w:rsidR="00C37FA8" w:rsidRDefault="0091775F" w:rsidP="002D384C">
      <w:pPr>
        <w:widowControl w:val="0"/>
        <w:autoSpaceDE w:val="0"/>
        <w:autoSpaceDN w:val="0"/>
        <w:adjustRightInd w:val="0"/>
        <w:spacing w:after="240"/>
        <w:rPr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t>5.3 Is the completion of this standard dependent upon the completion of another standard:</w:t>
      </w:r>
      <w:r w:rsidR="007A3CD5" w:rsidRPr="002D384C">
        <w:rPr>
          <w:b/>
          <w:bCs/>
          <w:sz w:val="24"/>
          <w:szCs w:val="24"/>
        </w:rPr>
        <w:t xml:space="preserve"> </w:t>
      </w:r>
      <w:r w:rsidR="00C37FA8">
        <w:rPr>
          <w:bCs/>
          <w:sz w:val="24"/>
          <w:szCs w:val="24"/>
        </w:rPr>
        <w:t>No</w:t>
      </w:r>
      <w:r w:rsidR="00534EBD">
        <w:rPr>
          <w:bCs/>
          <w:sz w:val="24"/>
          <w:szCs w:val="24"/>
        </w:rPr>
        <w:t>.</w:t>
      </w:r>
    </w:p>
    <w:p w:rsidR="009723BC" w:rsidRDefault="0091775F" w:rsidP="00A64235">
      <w:pPr>
        <w:widowControl w:val="0"/>
        <w:autoSpaceDE w:val="0"/>
        <w:autoSpaceDN w:val="0"/>
        <w:adjustRightInd w:val="0"/>
        <w:spacing w:after="240"/>
        <w:rPr>
          <w:ins w:id="28" w:author="森岡仁志" w:date="2018-04-21T16:59:00Z"/>
          <w:sz w:val="24"/>
          <w:szCs w:val="22"/>
        </w:rPr>
      </w:pPr>
      <w:r w:rsidRPr="002D384C">
        <w:rPr>
          <w:b/>
          <w:bCs/>
          <w:sz w:val="24"/>
          <w:szCs w:val="24"/>
        </w:rPr>
        <w:t xml:space="preserve">5.4 Purpose: </w:t>
      </w:r>
      <w:r w:rsidR="002D384C">
        <w:rPr>
          <w:b/>
          <w:bCs/>
          <w:sz w:val="24"/>
          <w:szCs w:val="24"/>
        </w:rPr>
        <w:br/>
      </w:r>
      <w:ins w:id="29" w:author="森岡仁志" w:date="2018-04-21T16:59:00Z">
        <w:r w:rsidR="009723BC">
          <w:rPr>
            <w:sz w:val="24"/>
            <w:szCs w:val="22"/>
          </w:rPr>
          <w:t xml:space="preserve">This amendment defines mechanisms that </w:t>
        </w:r>
      </w:ins>
      <w:r w:rsidR="00111689">
        <w:rPr>
          <w:sz w:val="24"/>
          <w:szCs w:val="22"/>
        </w:rPr>
        <w:t xml:space="preserve">may </w:t>
      </w:r>
      <w:ins w:id="30" w:author="森岡仁志" w:date="2018-04-21T16:59:00Z">
        <w:r w:rsidR="009723BC">
          <w:rPr>
            <w:sz w:val="24"/>
            <w:szCs w:val="22"/>
          </w:rPr>
          <w:t xml:space="preserve">provide </w:t>
        </w:r>
      </w:ins>
      <w:r w:rsidR="00111689">
        <w:rPr>
          <w:sz w:val="24"/>
          <w:szCs w:val="22"/>
        </w:rPr>
        <w:t xml:space="preserve">enhanced </w:t>
      </w:r>
      <w:ins w:id="31" w:author="森岡仁志" w:date="2018-04-21T16:59:00Z">
        <w:r w:rsidR="009723BC">
          <w:rPr>
            <w:sz w:val="24"/>
            <w:szCs w:val="22"/>
          </w:rPr>
          <w:t xml:space="preserve">IEEE 802.11 </w:t>
        </w:r>
      </w:ins>
      <w:ins w:id="32" w:author="森岡仁志" w:date="2018-04-21T17:00:00Z">
        <w:r w:rsidR="009723BC">
          <w:rPr>
            <w:sz w:val="24"/>
            <w:szCs w:val="22"/>
          </w:rPr>
          <w:t>broadcast service</w:t>
        </w:r>
      </w:ins>
      <w:r w:rsidR="00111689">
        <w:rPr>
          <w:sz w:val="24"/>
          <w:szCs w:val="22"/>
        </w:rPr>
        <w:t>s</w:t>
      </w:r>
      <w:r w:rsidR="00833D6E">
        <w:rPr>
          <w:sz w:val="24"/>
          <w:szCs w:val="22"/>
        </w:rPr>
        <w:t>,</w:t>
      </w:r>
      <w:ins w:id="33" w:author="森岡仁志" w:date="2018-04-21T17:01:00Z">
        <w:r w:rsidR="009723BC">
          <w:rPr>
            <w:sz w:val="24"/>
            <w:szCs w:val="22"/>
          </w:rPr>
          <w:t xml:space="preserve"> which </w:t>
        </w:r>
      </w:ins>
      <w:r w:rsidR="00833D6E">
        <w:rPr>
          <w:sz w:val="24"/>
          <w:szCs w:val="22"/>
        </w:rPr>
        <w:t xml:space="preserve">may include </w:t>
      </w:r>
      <w:ins w:id="34" w:author="森岡仁志" w:date="2018-04-21T17:01:00Z">
        <w:r w:rsidR="009723BC">
          <w:rPr>
            <w:sz w:val="24"/>
            <w:szCs w:val="22"/>
          </w:rPr>
          <w:t>enhance</w:t>
        </w:r>
      </w:ins>
      <w:r w:rsidR="00833D6E">
        <w:rPr>
          <w:sz w:val="24"/>
          <w:szCs w:val="22"/>
        </w:rPr>
        <w:t>d</w:t>
      </w:r>
      <w:ins w:id="35" w:author="森岡仁志" w:date="2018-04-21T17:01:00Z">
        <w:r w:rsidR="009723BC">
          <w:rPr>
            <w:sz w:val="24"/>
            <w:szCs w:val="22"/>
          </w:rPr>
          <w:t xml:space="preserve"> </w:t>
        </w:r>
      </w:ins>
      <w:ins w:id="36" w:author="森岡仁志" w:date="2018-04-21T17:02:00Z">
        <w:r w:rsidR="009723BC">
          <w:rPr>
            <w:sz w:val="24"/>
            <w:szCs w:val="22"/>
          </w:rPr>
          <w:t>security for the frames destined to group address</w:t>
        </w:r>
      </w:ins>
      <w:ins w:id="37" w:author="森岡仁志" w:date="2018-04-21T17:01:00Z">
        <w:r w:rsidR="009723BC">
          <w:rPr>
            <w:sz w:val="24"/>
            <w:szCs w:val="22"/>
          </w:rPr>
          <w:t>.</w:t>
        </w:r>
      </w:ins>
    </w:p>
    <w:p w:rsidR="006F59D0" w:rsidRPr="002D384C" w:rsidRDefault="001A1822" w:rsidP="00A64235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del w:id="38" w:author="森岡仁志" w:date="2018-04-21T17:03:00Z">
        <w:r w:rsidDel="009723BC">
          <w:rPr>
            <w:sz w:val="24"/>
            <w:szCs w:val="22"/>
          </w:rPr>
          <w:delText>This amendment does not change the “Purpose” clause of IEEE 802.11</w:delText>
        </w:r>
      </w:del>
      <w:r w:rsidR="006F59D0" w:rsidRPr="002D384C">
        <w:rPr>
          <w:b/>
          <w:bCs/>
          <w:sz w:val="24"/>
          <w:szCs w:val="24"/>
        </w:rPr>
        <w:br w:type="page"/>
      </w:r>
    </w:p>
    <w:p w:rsidR="00B915AD" w:rsidRDefault="00E5413D" w:rsidP="008930C2">
      <w:pPr>
        <w:pStyle w:val="af7"/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lastRenderedPageBreak/>
        <w:t>5.5 Need for the Project</w:t>
      </w:r>
      <w:r w:rsidR="00B436FD">
        <w:rPr>
          <w:b/>
          <w:bCs/>
          <w:sz w:val="24"/>
          <w:szCs w:val="24"/>
        </w:rPr>
        <w:t>:</w:t>
      </w:r>
      <w:r w:rsidR="0044773E">
        <w:rPr>
          <w:b/>
          <w:bCs/>
          <w:sz w:val="24"/>
          <w:szCs w:val="24"/>
        </w:rPr>
        <w:t xml:space="preserve"> </w:t>
      </w:r>
    </w:p>
    <w:p w:rsidR="00B915AD" w:rsidRDefault="00B915AD" w:rsidP="008930C2">
      <w:pPr>
        <w:pStyle w:val="af7"/>
        <w:rPr>
          <w:b/>
          <w:bCs/>
          <w:sz w:val="24"/>
          <w:szCs w:val="24"/>
        </w:rPr>
      </w:pPr>
    </w:p>
    <w:p w:rsidR="00960B73" w:rsidRDefault="00960B73" w:rsidP="003A0212">
      <w:pPr>
        <w:pStyle w:val="af7"/>
        <w:rPr>
          <w:ins w:id="39" w:author="森岡仁志" w:date="2018-05-01T12:05:00Z"/>
          <w:highlight w:val="yellow"/>
          <w:lang w:val="en-US" w:eastAsia="ja-JP"/>
        </w:rPr>
      </w:pPr>
      <w:ins w:id="40" w:author="森岡仁志" w:date="2018-04-23T17:53:00Z">
        <w:r>
          <w:rPr>
            <w:highlight w:val="yellow"/>
            <w:lang w:val="en-US" w:eastAsia="ja-JP"/>
          </w:rPr>
          <w:t>Location specific information</w:t>
        </w:r>
      </w:ins>
      <w:ins w:id="41" w:author="森岡仁志" w:date="2018-04-23T18:17:00Z">
        <w:r w:rsidR="00E76E83">
          <w:rPr>
            <w:highlight w:val="yellow"/>
            <w:lang w:val="en-US" w:eastAsia="ja-JP"/>
          </w:rPr>
          <w:t>,</w:t>
        </w:r>
      </w:ins>
      <w:ins w:id="42" w:author="森岡仁志" w:date="2018-04-23T17:53:00Z">
        <w:r>
          <w:rPr>
            <w:highlight w:val="yellow"/>
            <w:lang w:val="en-US" w:eastAsia="ja-JP"/>
          </w:rPr>
          <w:t xml:space="preserve"> </w:t>
        </w:r>
      </w:ins>
      <w:ins w:id="43" w:author="森岡仁志" w:date="2018-04-23T18:30:00Z">
        <w:r w:rsidR="004004BF">
          <w:rPr>
            <w:highlight w:val="yellow"/>
            <w:lang w:val="en-US" w:eastAsia="ja-JP"/>
          </w:rPr>
          <w:t>e.g.</w:t>
        </w:r>
      </w:ins>
      <w:ins w:id="44" w:author="森岡仁志" w:date="2018-04-23T17:53:00Z">
        <w:r>
          <w:rPr>
            <w:highlight w:val="yellow"/>
            <w:lang w:val="en-US" w:eastAsia="ja-JP"/>
          </w:rPr>
          <w:t xml:space="preserve"> </w:t>
        </w:r>
      </w:ins>
      <w:ins w:id="45" w:author="森岡仁志" w:date="2018-04-23T17:54:00Z">
        <w:r w:rsidR="00E76E83">
          <w:rPr>
            <w:highlight w:val="yellow"/>
            <w:lang w:val="en-US" w:eastAsia="ja-JP"/>
          </w:rPr>
          <w:t>timetable</w:t>
        </w:r>
      </w:ins>
      <w:ins w:id="46" w:author="森岡仁志" w:date="2018-04-23T18:17:00Z">
        <w:r w:rsidR="00E76E83">
          <w:rPr>
            <w:highlight w:val="yellow"/>
            <w:lang w:val="en-US" w:eastAsia="ja-JP"/>
          </w:rPr>
          <w:t xml:space="preserve">/floor map </w:t>
        </w:r>
      </w:ins>
      <w:ins w:id="47" w:author="森岡仁志" w:date="2018-04-23T17:54:00Z">
        <w:r>
          <w:rPr>
            <w:highlight w:val="yellow"/>
            <w:lang w:val="en-US" w:eastAsia="ja-JP"/>
          </w:rPr>
          <w:t xml:space="preserve">at </w:t>
        </w:r>
      </w:ins>
      <w:ins w:id="48" w:author="森岡仁志" w:date="2018-04-23T17:55:00Z">
        <w:r>
          <w:rPr>
            <w:highlight w:val="yellow"/>
            <w:lang w:val="en-US" w:eastAsia="ja-JP"/>
          </w:rPr>
          <w:t>an airport,</w:t>
        </w:r>
      </w:ins>
      <w:ins w:id="49" w:author="森岡仁志" w:date="2018-04-23T18:17:00Z">
        <w:r w:rsidR="00E76E83">
          <w:rPr>
            <w:highlight w:val="yellow"/>
            <w:lang w:val="en-US" w:eastAsia="ja-JP"/>
          </w:rPr>
          <w:t xml:space="preserve"> </w:t>
        </w:r>
      </w:ins>
      <w:ins w:id="50" w:author="森岡仁志" w:date="2018-04-23T18:18:00Z">
        <w:r w:rsidR="00E76E83">
          <w:rPr>
            <w:highlight w:val="yellow"/>
            <w:lang w:val="en-US" w:eastAsia="ja-JP"/>
          </w:rPr>
          <w:t>is currently provided by signboard</w:t>
        </w:r>
      </w:ins>
      <w:ins w:id="51" w:author="森岡仁志" w:date="2018-04-23T18:20:00Z">
        <w:r w:rsidR="00380E0D">
          <w:rPr>
            <w:highlight w:val="yellow"/>
            <w:lang w:val="en-US" w:eastAsia="ja-JP"/>
          </w:rPr>
          <w:t>.</w:t>
        </w:r>
      </w:ins>
    </w:p>
    <w:p w:rsidR="00D45D0E" w:rsidRDefault="007C2699" w:rsidP="003A0212">
      <w:pPr>
        <w:pStyle w:val="af7"/>
        <w:rPr>
          <w:ins w:id="52" w:author="森岡仁志" w:date="2018-05-01T12:08:00Z"/>
          <w:highlight w:val="yellow"/>
          <w:lang w:val="en-US" w:eastAsia="ja-JP"/>
        </w:rPr>
      </w:pPr>
      <w:ins w:id="53" w:author="森岡仁志" w:date="2018-05-01T12:05:00Z">
        <w:r>
          <w:rPr>
            <w:highlight w:val="yellow"/>
            <w:lang w:val="en-US" w:eastAsia="ja-JP"/>
          </w:rPr>
          <w:t xml:space="preserve">This type of information is </w:t>
        </w:r>
      </w:ins>
      <w:ins w:id="54" w:author="森岡仁志" w:date="2018-05-01T12:06:00Z">
        <w:r>
          <w:rPr>
            <w:highlight w:val="yellow"/>
            <w:lang w:val="en-US" w:eastAsia="ja-JP"/>
          </w:rPr>
          <w:t>considered useful to many people at the location.</w:t>
        </w:r>
      </w:ins>
    </w:p>
    <w:p w:rsidR="007C2699" w:rsidRDefault="007C2699" w:rsidP="003A0212">
      <w:pPr>
        <w:pStyle w:val="af7"/>
        <w:rPr>
          <w:ins w:id="55" w:author="森岡仁志" w:date="2018-05-01T12:13:00Z"/>
          <w:highlight w:val="yellow"/>
          <w:lang w:val="en-US" w:eastAsia="ja-JP"/>
        </w:rPr>
      </w:pPr>
      <w:ins w:id="56" w:author="森岡仁志" w:date="2018-05-01T12:08:00Z">
        <w:r>
          <w:rPr>
            <w:highlight w:val="yellow"/>
            <w:lang w:val="en-US" w:eastAsia="ja-JP"/>
          </w:rPr>
          <w:t xml:space="preserve">Although </w:t>
        </w:r>
      </w:ins>
      <w:ins w:id="57" w:author="森岡仁志" w:date="2018-05-01T12:12:00Z">
        <w:r>
          <w:rPr>
            <w:highlight w:val="yellow"/>
            <w:lang w:val="en-US" w:eastAsia="ja-JP"/>
          </w:rPr>
          <w:t>the information</w:t>
        </w:r>
      </w:ins>
      <w:ins w:id="58" w:author="森岡仁志" w:date="2018-05-01T12:13:00Z">
        <w:r>
          <w:rPr>
            <w:highlight w:val="yellow"/>
            <w:lang w:val="en-US" w:eastAsia="ja-JP"/>
          </w:rPr>
          <w:t xml:space="preserve"> can be </w:t>
        </w:r>
      </w:ins>
      <w:ins w:id="59" w:author="森岡仁志" w:date="2018-05-01T12:47:00Z">
        <w:r w:rsidR="00ED6FD0">
          <w:rPr>
            <w:highlight w:val="yellow"/>
            <w:lang w:val="en-US" w:eastAsia="ja-JP"/>
          </w:rPr>
          <w:t>distributed</w:t>
        </w:r>
      </w:ins>
      <w:ins w:id="60" w:author="森岡仁志" w:date="2018-05-01T12:13:00Z">
        <w:r>
          <w:rPr>
            <w:highlight w:val="yellow"/>
            <w:lang w:val="en-US" w:eastAsia="ja-JP"/>
          </w:rPr>
          <w:t xml:space="preserve"> by unicast, broadcast is better by the following reasons.</w:t>
        </w:r>
      </w:ins>
    </w:p>
    <w:p w:rsidR="0056056F" w:rsidRDefault="0056056F">
      <w:pPr>
        <w:pStyle w:val="af7"/>
        <w:numPr>
          <w:ilvl w:val="0"/>
          <w:numId w:val="22"/>
        </w:numPr>
        <w:rPr>
          <w:ins w:id="61" w:author="森岡仁志" w:date="2018-05-01T13:48:00Z"/>
          <w:highlight w:val="yellow"/>
          <w:lang w:val="en-US" w:eastAsia="ja-JP"/>
        </w:rPr>
        <w:pPrChange w:id="62" w:author="森岡仁志" w:date="2018-05-01T13:48:00Z">
          <w:pPr>
            <w:pStyle w:val="af7"/>
          </w:pPr>
        </w:pPrChange>
      </w:pPr>
      <w:ins w:id="63" w:author="森岡仁志" w:date="2018-05-01T13:45:00Z">
        <w:r>
          <w:rPr>
            <w:highlight w:val="yellow"/>
            <w:lang w:val="en-US" w:eastAsia="ja-JP"/>
          </w:rPr>
          <w:t>While u</w:t>
        </w:r>
      </w:ins>
      <w:ins w:id="64" w:author="森岡仁志" w:date="2018-05-01T13:44:00Z">
        <w:r w:rsidR="00C1765F">
          <w:rPr>
            <w:highlight w:val="yellow"/>
            <w:lang w:val="en-US" w:eastAsia="ja-JP"/>
          </w:rPr>
          <w:t>nicast tra</w:t>
        </w:r>
        <w:r>
          <w:rPr>
            <w:highlight w:val="yellow"/>
            <w:lang w:val="en-US" w:eastAsia="ja-JP"/>
          </w:rPr>
          <w:t xml:space="preserve">ffic consumes air time </w:t>
        </w:r>
        <w:proofErr w:type="spellStart"/>
        <w:r>
          <w:rPr>
            <w:highlight w:val="yellow"/>
            <w:lang w:val="en-US" w:eastAsia="ja-JP"/>
          </w:rPr>
          <w:t>propotional</w:t>
        </w:r>
        <w:proofErr w:type="spellEnd"/>
        <w:r>
          <w:rPr>
            <w:highlight w:val="yellow"/>
            <w:lang w:val="en-US" w:eastAsia="ja-JP"/>
          </w:rPr>
          <w:t xml:space="preserve"> to the number of use</w:t>
        </w:r>
      </w:ins>
      <w:ins w:id="65" w:author="森岡仁志" w:date="2018-05-01T13:45:00Z">
        <w:r>
          <w:rPr>
            <w:highlight w:val="yellow"/>
            <w:lang w:val="en-US" w:eastAsia="ja-JP"/>
          </w:rPr>
          <w:t xml:space="preserve">rs, broadcast traffic </w:t>
        </w:r>
      </w:ins>
      <w:ins w:id="66" w:author="森岡仁志" w:date="2018-05-01T13:47:00Z">
        <w:r>
          <w:rPr>
            <w:highlight w:val="yellow"/>
            <w:lang w:val="en-US" w:eastAsia="ja-JP"/>
          </w:rPr>
          <w:t xml:space="preserve">is not related to the number of users. This means when </w:t>
        </w:r>
      </w:ins>
      <w:ins w:id="67" w:author="森岡仁志" w:date="2018-05-01T13:48:00Z">
        <w:r>
          <w:rPr>
            <w:highlight w:val="yellow"/>
            <w:lang w:val="en-US" w:eastAsia="ja-JP"/>
          </w:rPr>
          <w:t>many users get the same information, air time consumption can be reduced</w:t>
        </w:r>
        <w:r>
          <w:rPr>
            <w:rFonts w:hint="eastAsia"/>
            <w:highlight w:val="yellow"/>
            <w:lang w:val="en-US" w:eastAsia="ja-JP"/>
          </w:rPr>
          <w:t>.</w:t>
        </w:r>
      </w:ins>
    </w:p>
    <w:p w:rsidR="0056056F" w:rsidRDefault="0056056F">
      <w:pPr>
        <w:pStyle w:val="af7"/>
        <w:numPr>
          <w:ilvl w:val="0"/>
          <w:numId w:val="22"/>
        </w:numPr>
        <w:rPr>
          <w:ins w:id="68" w:author="森岡仁志" w:date="2018-05-01T13:51:00Z"/>
          <w:highlight w:val="yellow"/>
          <w:lang w:val="en-US" w:eastAsia="ja-JP"/>
        </w:rPr>
        <w:pPrChange w:id="69" w:author="森岡仁志" w:date="2018-05-01T13:48:00Z">
          <w:pPr>
            <w:pStyle w:val="af7"/>
          </w:pPr>
        </w:pPrChange>
      </w:pPr>
      <w:ins w:id="70" w:author="森岡仁志" w:date="2018-05-01T13:49:00Z">
        <w:r>
          <w:rPr>
            <w:highlight w:val="yellow"/>
            <w:lang w:val="en-US" w:eastAsia="ja-JP"/>
          </w:rPr>
          <w:t>Broadcast is unidirectional traffic.</w:t>
        </w:r>
      </w:ins>
      <w:ins w:id="71" w:author="森岡仁志" w:date="2018-05-01T13:51:00Z">
        <w:r>
          <w:rPr>
            <w:highlight w:val="yellow"/>
            <w:lang w:val="en-US" w:eastAsia="ja-JP"/>
          </w:rPr>
          <w:t xml:space="preserve"> T</w:t>
        </w:r>
      </w:ins>
      <w:ins w:id="72" w:author="森岡仁志" w:date="2018-05-01T13:50:00Z">
        <w:r>
          <w:rPr>
            <w:highlight w:val="yellow"/>
            <w:lang w:val="en-US" w:eastAsia="ja-JP"/>
          </w:rPr>
          <w:t>he overhead, such as authentication and association</w:t>
        </w:r>
      </w:ins>
      <w:ins w:id="73" w:author="森岡仁志" w:date="2018-05-01T13:52:00Z">
        <w:r>
          <w:rPr>
            <w:highlight w:val="yellow"/>
            <w:lang w:val="en-US" w:eastAsia="ja-JP"/>
          </w:rPr>
          <w:t>,</w:t>
        </w:r>
      </w:ins>
      <w:ins w:id="74" w:author="森岡仁志" w:date="2018-05-01T13:50:00Z">
        <w:r>
          <w:rPr>
            <w:highlight w:val="yellow"/>
            <w:lang w:val="en-US" w:eastAsia="ja-JP"/>
          </w:rPr>
          <w:t xml:space="preserve"> can be </w:t>
        </w:r>
      </w:ins>
      <w:ins w:id="75" w:author="森岡仁志" w:date="2018-05-01T13:51:00Z">
        <w:r>
          <w:rPr>
            <w:highlight w:val="yellow"/>
            <w:lang w:val="en-US" w:eastAsia="ja-JP"/>
          </w:rPr>
          <w:t xml:space="preserve">skipped. This will </w:t>
        </w:r>
      </w:ins>
      <w:ins w:id="76" w:author="森岡仁志" w:date="2018-05-01T13:52:00Z">
        <w:r>
          <w:rPr>
            <w:highlight w:val="yellow"/>
            <w:lang w:val="en-US" w:eastAsia="ja-JP"/>
          </w:rPr>
          <w:t>enhance user experience by omitting enter password.</w:t>
        </w:r>
      </w:ins>
    </w:p>
    <w:p w:rsidR="0056056F" w:rsidRPr="0056056F" w:rsidRDefault="0056056F">
      <w:pPr>
        <w:pStyle w:val="af7"/>
        <w:ind w:left="420"/>
        <w:rPr>
          <w:ins w:id="77" w:author="森岡仁志" w:date="2018-04-23T17:51:00Z"/>
          <w:highlight w:val="yellow"/>
          <w:lang w:val="en-US" w:eastAsia="ja-JP"/>
          <w:rPrChange w:id="78" w:author="森岡仁志" w:date="2018-05-01T13:48:00Z">
            <w:rPr>
              <w:ins w:id="79" w:author="森岡仁志" w:date="2018-04-23T17:51:00Z"/>
              <w:highlight w:val="yellow"/>
              <w:lang w:eastAsia="ja-JP"/>
            </w:rPr>
          </w:rPrChange>
        </w:rPr>
        <w:pPrChange w:id="80" w:author="森岡仁志" w:date="2018-05-01T13:53:00Z">
          <w:pPr>
            <w:pStyle w:val="af7"/>
          </w:pPr>
        </w:pPrChange>
      </w:pPr>
    </w:p>
    <w:p w:rsidR="00445FE5" w:rsidRDefault="00445FE5" w:rsidP="003A0212">
      <w:pPr>
        <w:pStyle w:val="af7"/>
        <w:rPr>
          <w:ins w:id="81" w:author="森岡仁志" w:date="2018-05-01T13:56:00Z"/>
          <w:highlight w:val="yellow"/>
        </w:rPr>
      </w:pPr>
      <w:ins w:id="82" w:author="森岡仁志" w:date="2018-05-01T13:55:00Z">
        <w:r>
          <w:rPr>
            <w:highlight w:val="yellow"/>
          </w:rPr>
          <w:t xml:space="preserve">To avoid fake-AP </w:t>
        </w:r>
      </w:ins>
      <w:ins w:id="83" w:author="森岡仁志" w:date="2018-05-01T13:56:00Z">
        <w:r>
          <w:rPr>
            <w:highlight w:val="yellow"/>
          </w:rPr>
          <w:t xml:space="preserve">(transmitter) </w:t>
        </w:r>
      </w:ins>
      <w:ins w:id="84" w:author="森岡仁志" w:date="2018-05-01T13:55:00Z">
        <w:r>
          <w:rPr>
            <w:highlight w:val="yellow"/>
          </w:rPr>
          <w:t xml:space="preserve">attack, </w:t>
        </w:r>
      </w:ins>
      <w:ins w:id="85" w:author="森岡仁志" w:date="2018-05-01T13:56:00Z">
        <w:r>
          <w:rPr>
            <w:highlight w:val="yellow"/>
          </w:rPr>
          <w:t xml:space="preserve">broadcast frames </w:t>
        </w:r>
      </w:ins>
      <w:ins w:id="86" w:author="森岡仁志" w:date="2018-05-01T13:57:00Z">
        <w:r>
          <w:rPr>
            <w:highlight w:val="yellow"/>
          </w:rPr>
          <w:t>must</w:t>
        </w:r>
      </w:ins>
      <w:ins w:id="87" w:author="森岡仁志" w:date="2018-05-01T13:56:00Z">
        <w:r>
          <w:rPr>
            <w:highlight w:val="yellow"/>
          </w:rPr>
          <w:t xml:space="preserve"> be authenticated by receivers.</w:t>
        </w:r>
      </w:ins>
    </w:p>
    <w:p w:rsidR="00445FE5" w:rsidRDefault="00445FE5" w:rsidP="003A0212">
      <w:pPr>
        <w:pStyle w:val="af7"/>
        <w:rPr>
          <w:ins w:id="88" w:author="森岡仁志" w:date="2018-05-01T14:01:00Z"/>
          <w:highlight w:val="yellow"/>
        </w:rPr>
      </w:pPr>
      <w:ins w:id="89" w:author="森岡仁志" w:date="2018-05-01T13:57:00Z">
        <w:r>
          <w:rPr>
            <w:highlight w:val="yellow"/>
          </w:rPr>
          <w:t>Current IEEE 802.11 standard has GTKSA security framework for multicast.</w:t>
        </w:r>
      </w:ins>
      <w:ins w:id="90" w:author="森岡仁志" w:date="2018-05-01T13:58:00Z">
        <w:r>
          <w:rPr>
            <w:highlight w:val="yellow"/>
          </w:rPr>
          <w:t xml:space="preserve"> </w:t>
        </w:r>
      </w:ins>
      <w:ins w:id="91" w:author="森岡仁志" w:date="2018-05-01T14:02:00Z">
        <w:r>
          <w:rPr>
            <w:highlight w:val="yellow"/>
          </w:rPr>
          <w:t>GTKSA</w:t>
        </w:r>
      </w:ins>
      <w:ins w:id="92" w:author="森岡仁志" w:date="2018-05-01T13:58:00Z">
        <w:r>
          <w:rPr>
            <w:highlight w:val="yellow"/>
          </w:rPr>
          <w:t xml:space="preserve"> uses symmetric algorithm and all stations share the same key. </w:t>
        </w:r>
      </w:ins>
      <w:ins w:id="93" w:author="森岡仁志" w:date="2018-05-01T14:02:00Z">
        <w:r>
          <w:rPr>
            <w:highlight w:val="yellow"/>
          </w:rPr>
          <w:t xml:space="preserve">This means any station in the </w:t>
        </w:r>
      </w:ins>
      <w:ins w:id="94" w:author="森岡仁志" w:date="2018-05-01T14:03:00Z">
        <w:r>
          <w:rPr>
            <w:highlight w:val="yellow"/>
          </w:rPr>
          <w:t xml:space="preserve">GTKSA can spoof </w:t>
        </w:r>
      </w:ins>
      <w:ins w:id="95" w:author="森岡仁志" w:date="2018-05-01T14:04:00Z">
        <w:r>
          <w:rPr>
            <w:highlight w:val="yellow"/>
          </w:rPr>
          <w:t>as a fake-AP. The GTKSA</w:t>
        </w:r>
      </w:ins>
      <w:ins w:id="96" w:author="森岡仁志" w:date="2018-05-01T13:58:00Z">
        <w:r>
          <w:rPr>
            <w:highlight w:val="yellow"/>
          </w:rPr>
          <w:t xml:space="preserve"> works well </w:t>
        </w:r>
      </w:ins>
      <w:ins w:id="97" w:author="森岡仁志" w:date="2018-05-01T14:04:00Z">
        <w:r>
          <w:rPr>
            <w:highlight w:val="yellow"/>
          </w:rPr>
          <w:t xml:space="preserve">only </w:t>
        </w:r>
      </w:ins>
      <w:ins w:id="98" w:author="森岡仁志" w:date="2018-05-01T13:58:00Z">
        <w:r>
          <w:rPr>
            <w:highlight w:val="yellow"/>
          </w:rPr>
          <w:t>if the all stations in t</w:t>
        </w:r>
      </w:ins>
      <w:ins w:id="99" w:author="森岡仁志" w:date="2018-05-01T13:59:00Z">
        <w:r>
          <w:rPr>
            <w:highlight w:val="yellow"/>
          </w:rPr>
          <w:t>he GTKSA are trusted.</w:t>
        </w:r>
      </w:ins>
    </w:p>
    <w:p w:rsidR="00445FE5" w:rsidRDefault="007429CE" w:rsidP="003A0212">
      <w:pPr>
        <w:pStyle w:val="af7"/>
        <w:rPr>
          <w:ins w:id="100" w:author="森岡仁志" w:date="2018-05-01T14:05:00Z"/>
          <w:highlight w:val="yellow"/>
        </w:rPr>
      </w:pPr>
      <w:ins w:id="101" w:author="森岡仁志" w:date="2018-05-01T14:06:00Z">
        <w:r>
          <w:rPr>
            <w:highlight w:val="yellow"/>
          </w:rPr>
          <w:t>New security mechanisms are required for</w:t>
        </w:r>
      </w:ins>
      <w:ins w:id="102" w:author="森岡仁志" w:date="2018-05-01T14:01:00Z">
        <w:r w:rsidR="00445FE5">
          <w:rPr>
            <w:highlight w:val="yellow"/>
          </w:rPr>
          <w:t xml:space="preserve"> the expected use cases, public use, </w:t>
        </w:r>
      </w:ins>
      <w:ins w:id="103" w:author="森岡仁志" w:date="2018-05-01T14:06:00Z">
        <w:r>
          <w:rPr>
            <w:highlight w:val="yellow"/>
          </w:rPr>
          <w:t xml:space="preserve">because </w:t>
        </w:r>
      </w:ins>
      <w:ins w:id="104" w:author="森岡仁志" w:date="2018-05-01T14:01:00Z">
        <w:r w:rsidR="00445FE5">
          <w:rPr>
            <w:highlight w:val="yellow"/>
          </w:rPr>
          <w:t xml:space="preserve">the current GTKSA </w:t>
        </w:r>
      </w:ins>
      <w:ins w:id="105" w:author="森岡仁志" w:date="2018-05-01T14:02:00Z">
        <w:r w:rsidR="00445FE5">
          <w:rPr>
            <w:highlight w:val="yellow"/>
          </w:rPr>
          <w:t>does not provide</w:t>
        </w:r>
      </w:ins>
      <w:ins w:id="106" w:author="森岡仁志" w:date="2018-05-01T14:01:00Z">
        <w:r w:rsidR="00445FE5">
          <w:rPr>
            <w:highlight w:val="yellow"/>
          </w:rPr>
          <w:t xml:space="preserve"> enough</w:t>
        </w:r>
      </w:ins>
      <w:ins w:id="107" w:author="森岡仁志" w:date="2018-05-01T14:02:00Z">
        <w:r w:rsidR="00445FE5">
          <w:rPr>
            <w:highlight w:val="yellow"/>
          </w:rPr>
          <w:t xml:space="preserve"> security.</w:t>
        </w:r>
      </w:ins>
    </w:p>
    <w:p w:rsidR="007429CE" w:rsidRDefault="007429CE" w:rsidP="003A0212">
      <w:pPr>
        <w:pStyle w:val="af7"/>
        <w:rPr>
          <w:ins w:id="108" w:author="森岡仁志" w:date="2018-05-01T14:06:00Z"/>
          <w:highlight w:val="yellow"/>
        </w:rPr>
      </w:pPr>
    </w:p>
    <w:p w:rsidR="004004BF" w:rsidRDefault="007429CE" w:rsidP="003A0212">
      <w:pPr>
        <w:pStyle w:val="af7"/>
        <w:rPr>
          <w:ins w:id="109" w:author="森岡仁志" w:date="2018-05-01T14:10:00Z"/>
          <w:highlight w:val="yellow"/>
        </w:rPr>
      </w:pPr>
      <w:ins w:id="110" w:author="森岡仁志" w:date="2018-05-01T14:07:00Z">
        <w:r>
          <w:rPr>
            <w:highlight w:val="yellow"/>
          </w:rPr>
          <w:t>T</w:t>
        </w:r>
      </w:ins>
      <w:ins w:id="111" w:author="森岡仁志" w:date="2018-04-23T18:36:00Z">
        <w:r w:rsidR="004004BF">
          <w:rPr>
            <w:highlight w:val="yellow"/>
          </w:rPr>
          <w:t>he</w:t>
        </w:r>
      </w:ins>
      <w:ins w:id="112" w:author="森岡仁志" w:date="2018-04-23T17:46:00Z">
        <w:r w:rsidR="006D29AB">
          <w:rPr>
            <w:highlight w:val="yellow"/>
          </w:rPr>
          <w:t xml:space="preserve"> number of mobile devices incorporating </w:t>
        </w:r>
        <w:r w:rsidR="00960B73">
          <w:rPr>
            <w:highlight w:val="yellow"/>
          </w:rPr>
          <w:t>IEEE 802.11 is steadily growing</w:t>
        </w:r>
      </w:ins>
      <w:ins w:id="113" w:author="森岡仁志" w:date="2018-04-23T18:30:00Z">
        <w:r w:rsidR="004004BF">
          <w:rPr>
            <w:highlight w:val="yellow"/>
          </w:rPr>
          <w:t>.</w:t>
        </w:r>
      </w:ins>
    </w:p>
    <w:p w:rsidR="007429CE" w:rsidRDefault="007429CE" w:rsidP="003A0212">
      <w:pPr>
        <w:pStyle w:val="af7"/>
        <w:rPr>
          <w:ins w:id="114" w:author="森岡仁志" w:date="2018-05-01T14:11:00Z"/>
          <w:highlight w:val="yellow"/>
        </w:rPr>
      </w:pPr>
      <w:ins w:id="115" w:author="森岡仁志" w:date="2018-05-01T14:10:00Z">
        <w:r>
          <w:rPr>
            <w:highlight w:val="yellow"/>
          </w:rPr>
          <w:t>Broadcast service through IEEE802.11</w:t>
        </w:r>
      </w:ins>
      <w:ins w:id="116" w:author="森岡仁志" w:date="2018-05-01T14:11:00Z">
        <w:r>
          <w:rPr>
            <w:highlight w:val="yellow"/>
          </w:rPr>
          <w:t xml:space="preserve"> creates new market.</w:t>
        </w:r>
      </w:ins>
    </w:p>
    <w:p w:rsidR="007429CE" w:rsidRDefault="007429CE" w:rsidP="003A0212">
      <w:pPr>
        <w:pStyle w:val="af7"/>
        <w:rPr>
          <w:ins w:id="117" w:author="森岡仁志" w:date="2018-05-01T14:09:00Z"/>
          <w:highlight w:val="yellow"/>
        </w:rPr>
      </w:pPr>
      <w:ins w:id="118" w:author="森岡仁志" w:date="2018-05-01T14:11:00Z">
        <w:r>
          <w:rPr>
            <w:highlight w:val="yellow"/>
          </w:rPr>
          <w:t xml:space="preserve">It provides </w:t>
        </w:r>
      </w:ins>
      <w:ins w:id="119" w:author="森岡仁志" w:date="2018-05-01T14:12:00Z">
        <w:r>
          <w:rPr>
            <w:highlight w:val="yellow"/>
          </w:rPr>
          <w:t>low cost, unlicensed broadcast method.</w:t>
        </w:r>
      </w:ins>
    </w:p>
    <w:p w:rsidR="00960B73" w:rsidRDefault="007429CE" w:rsidP="003A0212">
      <w:pPr>
        <w:pStyle w:val="af7"/>
        <w:rPr>
          <w:ins w:id="120" w:author="森岡仁志" w:date="2018-04-23T18:39:00Z"/>
          <w:highlight w:val="yellow"/>
        </w:rPr>
      </w:pPr>
      <w:ins w:id="121" w:author="森岡仁志" w:date="2018-05-01T14:08:00Z">
        <w:r>
          <w:rPr>
            <w:highlight w:val="yellow"/>
          </w:rPr>
          <w:t>By this new standard, t</w:t>
        </w:r>
      </w:ins>
      <w:ins w:id="122" w:author="森岡仁志" w:date="2018-04-23T18:34:00Z">
        <w:r w:rsidR="004004BF">
          <w:rPr>
            <w:highlight w:val="yellow"/>
          </w:rPr>
          <w:t xml:space="preserve">he </w:t>
        </w:r>
      </w:ins>
      <w:ins w:id="123" w:author="森岡仁志" w:date="2018-04-23T18:35:00Z">
        <w:r w:rsidR="004004BF">
          <w:rPr>
            <w:highlight w:val="yellow"/>
          </w:rPr>
          <w:t>u</w:t>
        </w:r>
      </w:ins>
      <w:ins w:id="124" w:author="森岡仁志" w:date="2018-04-23T18:34:00Z">
        <w:r w:rsidR="004004BF">
          <w:rPr>
            <w:highlight w:val="yellow"/>
          </w:rPr>
          <w:t>ser experience will be enhanced</w:t>
        </w:r>
      </w:ins>
      <w:ins w:id="125" w:author="森岡仁志" w:date="2018-04-23T18:40:00Z">
        <w:r w:rsidR="004004BF">
          <w:rPr>
            <w:highlight w:val="yellow"/>
          </w:rPr>
          <w:t>,</w:t>
        </w:r>
      </w:ins>
      <w:ins w:id="126" w:author="森岡仁志" w:date="2018-04-23T18:35:00Z">
        <w:r w:rsidR="004004BF">
          <w:rPr>
            <w:highlight w:val="yellow"/>
          </w:rPr>
          <w:t xml:space="preserve"> and the market will grow</w:t>
        </w:r>
      </w:ins>
    </w:p>
    <w:p w:rsidR="004004BF" w:rsidRPr="00344995" w:rsidRDefault="004004BF" w:rsidP="003A0212">
      <w:pPr>
        <w:pStyle w:val="af7"/>
        <w:rPr>
          <w:ins w:id="127" w:author="森岡仁志" w:date="2018-04-23T17:47:00Z"/>
          <w:highlight w:val="yellow"/>
          <w:lang w:val="en-US" w:eastAsia="ja-JP"/>
          <w:rPrChange w:id="128" w:author="森岡仁志" w:date="2018-04-23T18:41:00Z">
            <w:rPr>
              <w:ins w:id="129" w:author="森岡仁志" w:date="2018-04-23T17:47:00Z"/>
              <w:highlight w:val="yellow"/>
              <w:lang w:eastAsia="ja-JP"/>
            </w:rPr>
          </w:rPrChange>
        </w:rPr>
      </w:pPr>
    </w:p>
    <w:p w:rsidR="009507E4" w:rsidRPr="00CC43AB" w:rsidDel="007429CE" w:rsidRDefault="00B915AD" w:rsidP="003A0212">
      <w:pPr>
        <w:pStyle w:val="af7"/>
        <w:rPr>
          <w:del w:id="130" w:author="森岡仁志" w:date="2018-05-01T14:08:00Z"/>
        </w:rPr>
      </w:pPr>
      <w:del w:id="131" w:author="森岡仁志" w:date="2018-04-21T17:04:00Z">
        <w:r w:rsidRPr="00B915AD" w:rsidDel="00133774">
          <w:rPr>
            <w:highlight w:val="yellow"/>
          </w:rPr>
          <w:delText>xxx</w:delText>
        </w:r>
      </w:del>
    </w:p>
    <w:p w:rsidR="002A6A58" w:rsidRDefault="002A6A58">
      <w:pPr>
        <w:pStyle w:val="af7"/>
        <w:pPrChange w:id="132" w:author="森岡仁志" w:date="2018-05-01T14:08:00Z">
          <w:pPr/>
        </w:pPrChange>
      </w:pPr>
    </w:p>
    <w:p w:rsidR="00B915AD" w:rsidRDefault="00B436FD" w:rsidP="001D17DC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5.6 Stakeholders for the Standard:</w:t>
      </w:r>
      <w:r>
        <w:rPr>
          <w:b/>
          <w:bCs/>
          <w:sz w:val="24"/>
          <w:szCs w:val="24"/>
        </w:rPr>
        <w:t xml:space="preserve"> </w:t>
      </w:r>
    </w:p>
    <w:p w:rsidR="00B915AD" w:rsidRDefault="00B915AD" w:rsidP="001D17DC">
      <w:pPr>
        <w:rPr>
          <w:b/>
          <w:bCs/>
          <w:sz w:val="24"/>
          <w:szCs w:val="24"/>
        </w:rPr>
      </w:pPr>
    </w:p>
    <w:p w:rsidR="007429CE" w:rsidRPr="007429CE" w:rsidRDefault="003420BD" w:rsidP="00B436FD">
      <w:pPr>
        <w:rPr>
          <w:ins w:id="133" w:author="森岡仁志" w:date="2018-05-01T14:13:00Z"/>
          <w:highlight w:val="yellow"/>
          <w:lang w:val="en-US" w:eastAsia="ja-JP"/>
          <w:rPrChange w:id="134" w:author="森岡仁志" w:date="2018-05-01T14:14:00Z">
            <w:rPr>
              <w:ins w:id="135" w:author="森岡仁志" w:date="2018-05-01T14:13:00Z"/>
              <w:highlight w:val="yellow"/>
              <w:lang w:eastAsia="ja-JP"/>
            </w:rPr>
          </w:rPrChange>
        </w:rPr>
      </w:pPr>
      <w:ins w:id="136" w:author="森岡仁志" w:date="2018-05-01T14:20:00Z">
        <w:r>
          <w:rPr>
            <w:highlight w:val="yellow"/>
            <w:lang w:val="en-US" w:eastAsia="ja-JP"/>
          </w:rPr>
          <w:t xml:space="preserve">Stakeholders include chip makers, </w:t>
        </w:r>
      </w:ins>
      <w:ins w:id="137" w:author="森岡仁志" w:date="2018-05-02T11:17:00Z">
        <w:r w:rsidR="007E1DF0">
          <w:rPr>
            <w:highlight w:val="yellow"/>
            <w:lang w:val="en-US" w:eastAsia="ja-JP"/>
          </w:rPr>
          <w:t xml:space="preserve">set makers, </w:t>
        </w:r>
      </w:ins>
      <w:ins w:id="138" w:author="森岡仁志" w:date="2018-05-01T14:20:00Z">
        <w:r>
          <w:rPr>
            <w:highlight w:val="yellow"/>
            <w:lang w:val="en-US" w:eastAsia="ja-JP"/>
          </w:rPr>
          <w:t xml:space="preserve">system integrators, telecom operators, </w:t>
        </w:r>
      </w:ins>
      <w:ins w:id="139" w:author="森岡仁志" w:date="2018-05-01T14:21:00Z">
        <w:r>
          <w:rPr>
            <w:highlight w:val="yellow"/>
            <w:lang w:val="en-US" w:eastAsia="ja-JP"/>
          </w:rPr>
          <w:t>transportation industries</w:t>
        </w:r>
      </w:ins>
      <w:ins w:id="140" w:author="森岡仁志" w:date="2018-05-01T14:24:00Z">
        <w:r>
          <w:rPr>
            <w:highlight w:val="yellow"/>
            <w:lang w:val="en-US" w:eastAsia="ja-JP"/>
          </w:rPr>
          <w:t xml:space="preserve"> and </w:t>
        </w:r>
      </w:ins>
      <w:ins w:id="141" w:author="森岡仁志" w:date="2018-05-01T14:21:00Z">
        <w:r>
          <w:rPr>
            <w:highlight w:val="yellow"/>
            <w:lang w:val="en-US" w:eastAsia="ja-JP"/>
          </w:rPr>
          <w:t>store operators.</w:t>
        </w:r>
      </w:ins>
    </w:p>
    <w:p w:rsidR="00B915AD" w:rsidRPr="00CC43AB" w:rsidDel="007429CE" w:rsidRDefault="00B915AD" w:rsidP="00B915AD">
      <w:pPr>
        <w:pStyle w:val="af7"/>
        <w:rPr>
          <w:del w:id="142" w:author="森岡仁志" w:date="2018-05-01T14:13:00Z"/>
        </w:rPr>
      </w:pPr>
      <w:del w:id="143" w:author="森岡仁志" w:date="2018-05-01T14:13:00Z">
        <w:r w:rsidRPr="00B915AD" w:rsidDel="007429CE">
          <w:rPr>
            <w:highlight w:val="yellow"/>
          </w:rPr>
          <w:delText>xxx</w:delText>
        </w:r>
      </w:del>
    </w:p>
    <w:p w:rsidR="00B436FD" w:rsidRDefault="00B436FD" w:rsidP="00B436FD">
      <w:pPr>
        <w:rPr>
          <w:b/>
          <w:bCs/>
          <w:sz w:val="24"/>
          <w:szCs w:val="24"/>
        </w:rPr>
      </w:pPr>
    </w:p>
    <w:p w:rsidR="00B436FD" w:rsidRP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Intellectual Property</w:t>
      </w:r>
    </w:p>
    <w:p w:rsidR="00B436FD" w:rsidRP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 xml:space="preserve">6.1.a. Is the Sponsor aware of any copyright permissions needed for this </w:t>
      </w:r>
      <w:proofErr w:type="gramStart"/>
      <w:r w:rsidRPr="00B436FD">
        <w:rPr>
          <w:b/>
          <w:bCs/>
          <w:sz w:val="24"/>
          <w:szCs w:val="24"/>
        </w:rPr>
        <w:t>project?:</w:t>
      </w:r>
      <w:proofErr w:type="gramEnd"/>
      <w:r w:rsidRPr="00B436FD">
        <w:rPr>
          <w:b/>
          <w:bCs/>
          <w:sz w:val="24"/>
          <w:szCs w:val="24"/>
        </w:rPr>
        <w:t xml:space="preserve"> No</w:t>
      </w:r>
    </w:p>
    <w:p w:rsid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6.1.b. Is the Spo</w:t>
      </w:r>
      <w:del w:id="144" w:author="Unknown">
        <w:r w:rsidRPr="00B436FD" w:rsidDel="007429CE">
          <w:rPr>
            <w:b/>
            <w:bCs/>
            <w:sz w:val="24"/>
            <w:szCs w:val="24"/>
          </w:rPr>
          <w:delText>n</w:delText>
        </w:r>
      </w:del>
      <w:ins w:id="145" w:author="森岡仁志" w:date="2018-05-01T14:13:00Z">
        <w:r w:rsidRPr="00B436FD">
          <w:rPr>
            <w:b/>
            <w:bCs/>
            <w:sz w:val="24"/>
            <w:szCs w:val="24"/>
          </w:rPr>
          <w:t>s</w:t>
        </w:r>
      </w:ins>
      <w:r w:rsidRPr="00B436FD">
        <w:rPr>
          <w:b/>
          <w:bCs/>
          <w:sz w:val="24"/>
          <w:szCs w:val="24"/>
        </w:rPr>
        <w:t xml:space="preserve">or aware of possible registration activity related to this </w:t>
      </w:r>
      <w:proofErr w:type="gramStart"/>
      <w:r w:rsidRPr="00B436FD">
        <w:rPr>
          <w:b/>
          <w:bCs/>
          <w:sz w:val="24"/>
          <w:szCs w:val="24"/>
        </w:rPr>
        <w:t>project?:</w:t>
      </w:r>
      <w:proofErr w:type="gramEnd"/>
      <w:r w:rsidRPr="00B436FD">
        <w:rPr>
          <w:b/>
          <w:bCs/>
          <w:sz w:val="24"/>
          <w:szCs w:val="24"/>
        </w:rPr>
        <w:t xml:space="preserve"> </w:t>
      </w:r>
      <w:ins w:id="146" w:author="森岡仁志" w:date="2018-05-01T14:22:00Z">
        <w:r w:rsidR="003420BD">
          <w:rPr>
            <w:b/>
            <w:bCs/>
            <w:sz w:val="24"/>
            <w:szCs w:val="24"/>
          </w:rPr>
          <w:t>No</w:t>
        </w:r>
      </w:ins>
      <w:del w:id="147" w:author="森岡仁志" w:date="2018-05-01T14:22:00Z">
        <w:r w:rsidR="000A2050" w:rsidDel="003420BD">
          <w:rPr>
            <w:b/>
            <w:bCs/>
            <w:sz w:val="24"/>
            <w:szCs w:val="24"/>
          </w:rPr>
          <w:delText>Yes</w:delText>
        </w:r>
      </w:del>
    </w:p>
    <w:p w:rsidR="00B436FD" w:rsidRDefault="00B436FD" w:rsidP="00B436FD">
      <w:pPr>
        <w:rPr>
          <w:b/>
          <w:bCs/>
          <w:sz w:val="24"/>
          <w:szCs w:val="24"/>
        </w:rPr>
      </w:pPr>
    </w:p>
    <w:p w:rsid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 xml:space="preserve">7.1 Are there other standards or projects with a similar </w:t>
      </w:r>
      <w:proofErr w:type="gramStart"/>
      <w:r w:rsidRPr="00B436FD">
        <w:rPr>
          <w:b/>
          <w:bCs/>
          <w:sz w:val="24"/>
          <w:szCs w:val="24"/>
        </w:rPr>
        <w:t>scope?:</w:t>
      </w:r>
      <w:proofErr w:type="gramEnd"/>
      <w:r w:rsidRPr="00B436FD">
        <w:rPr>
          <w:b/>
          <w:bCs/>
          <w:sz w:val="24"/>
          <w:szCs w:val="24"/>
        </w:rPr>
        <w:t xml:space="preserve"> </w:t>
      </w:r>
      <w:ins w:id="148" w:author="森岡仁志" w:date="2018-05-01T14:48:00Z">
        <w:r w:rsidR="00D801DE">
          <w:rPr>
            <w:b/>
            <w:bCs/>
            <w:sz w:val="24"/>
            <w:szCs w:val="24"/>
          </w:rPr>
          <w:t>No</w:t>
        </w:r>
      </w:ins>
    </w:p>
    <w:p w:rsidR="00B915AD" w:rsidRPr="00D801DE" w:rsidDel="00D801DE" w:rsidRDefault="00B915AD" w:rsidP="00B915AD">
      <w:pPr>
        <w:pStyle w:val="af7"/>
        <w:rPr>
          <w:del w:id="149" w:author="森岡仁志" w:date="2018-05-01T14:49:00Z"/>
          <w:highlight w:val="yellow"/>
        </w:rPr>
      </w:pPr>
    </w:p>
    <w:p w:rsidR="00B915AD" w:rsidRPr="00CC43AB" w:rsidDel="00D801DE" w:rsidRDefault="00B915AD" w:rsidP="00B915AD">
      <w:pPr>
        <w:pStyle w:val="af7"/>
        <w:rPr>
          <w:del w:id="150" w:author="森岡仁志" w:date="2018-05-01T14:48:00Z"/>
        </w:rPr>
      </w:pPr>
      <w:del w:id="151" w:author="森岡仁志" w:date="2018-04-23T18:48:00Z">
        <w:r w:rsidRPr="00B915AD" w:rsidDel="00344995">
          <w:rPr>
            <w:highlight w:val="yellow"/>
          </w:rPr>
          <w:delText>xxx</w:delText>
        </w:r>
      </w:del>
    </w:p>
    <w:p w:rsidR="00F0634E" w:rsidRPr="00B436FD" w:rsidRDefault="00F0634E">
      <w:pPr>
        <w:pStyle w:val="af7"/>
        <w:pPrChange w:id="152" w:author="森岡仁志" w:date="2018-05-01T14:48:00Z">
          <w:pPr/>
        </w:pPrChange>
      </w:pPr>
    </w:p>
    <w:p w:rsidR="00B436FD" w:rsidRP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7.2 Joint Development</w:t>
      </w:r>
    </w:p>
    <w:p w:rsid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 xml:space="preserve">Is it the intent to develop this document jointly with another </w:t>
      </w:r>
      <w:proofErr w:type="gramStart"/>
      <w:r w:rsidRPr="00B436FD">
        <w:rPr>
          <w:b/>
          <w:bCs/>
          <w:sz w:val="24"/>
          <w:szCs w:val="24"/>
        </w:rPr>
        <w:t>organization?:</w:t>
      </w:r>
      <w:proofErr w:type="gramEnd"/>
      <w:r w:rsidRPr="00B436FD">
        <w:rPr>
          <w:b/>
          <w:bCs/>
          <w:sz w:val="24"/>
          <w:szCs w:val="24"/>
        </w:rPr>
        <w:t xml:space="preserve"> </w:t>
      </w:r>
      <w:r w:rsidRPr="00B915AD">
        <w:rPr>
          <w:b/>
          <w:bCs/>
          <w:sz w:val="24"/>
          <w:szCs w:val="24"/>
          <w:highlight w:val="yellow"/>
        </w:rPr>
        <w:t>No</w:t>
      </w:r>
    </w:p>
    <w:p w:rsidR="00B436FD" w:rsidRDefault="00B436FD" w:rsidP="00B436FD">
      <w:pPr>
        <w:rPr>
          <w:b/>
          <w:bCs/>
          <w:sz w:val="24"/>
          <w:szCs w:val="24"/>
        </w:rPr>
      </w:pPr>
    </w:p>
    <w:p w:rsidR="00B436FD" w:rsidRDefault="00B436FD" w:rsidP="00B436FD">
      <w:pPr>
        <w:rPr>
          <w:b/>
          <w:bCs/>
          <w:sz w:val="24"/>
          <w:szCs w:val="24"/>
        </w:rPr>
      </w:pPr>
      <w:r w:rsidRPr="00B436FD">
        <w:rPr>
          <w:b/>
          <w:bCs/>
          <w:sz w:val="24"/>
          <w:szCs w:val="24"/>
        </w:rPr>
        <w:t>8.1 Additional Explanatory Notes (Item Number and Explanation):</w:t>
      </w:r>
    </w:p>
    <w:p w:rsidR="00840FDB" w:rsidRPr="00840FDB" w:rsidRDefault="00840FDB" w:rsidP="00840FDB">
      <w:pPr>
        <w:rPr>
          <w:sz w:val="24"/>
          <w:szCs w:val="24"/>
          <w:lang w:bidi="he-IL"/>
        </w:rPr>
      </w:pPr>
    </w:p>
    <w:p w:rsidR="003420BD" w:rsidRDefault="003420BD" w:rsidP="00B915AD">
      <w:pPr>
        <w:pStyle w:val="af7"/>
        <w:rPr>
          <w:ins w:id="153" w:author="森岡仁志" w:date="2018-05-01T14:25:00Z"/>
          <w:highlight w:val="yellow"/>
        </w:rPr>
      </w:pPr>
      <w:ins w:id="154" w:author="森岡仁志" w:date="2018-05-01T14:23:00Z">
        <w:r>
          <w:rPr>
            <w:highlight w:val="yellow"/>
          </w:rPr>
          <w:t>5.5) Need for the Project</w:t>
        </w:r>
      </w:ins>
    </w:p>
    <w:p w:rsidR="003420BD" w:rsidRDefault="00027383" w:rsidP="00B915AD">
      <w:pPr>
        <w:pStyle w:val="af7"/>
        <w:rPr>
          <w:highlight w:val="yellow"/>
        </w:rPr>
      </w:pPr>
      <w:ins w:id="155" w:author="森岡仁志" w:date="2018-05-01T14:26:00Z">
        <w:r>
          <w:rPr>
            <w:highlight w:val="yellow"/>
          </w:rPr>
          <w:t>RTP (IETF RFC3550)</w:t>
        </w:r>
      </w:ins>
      <w:ins w:id="156" w:author="森岡仁志" w:date="2018-05-01T14:27:00Z">
        <w:r>
          <w:rPr>
            <w:highlight w:val="yellow"/>
          </w:rPr>
          <w:t xml:space="preserve"> for live streaming and FLUTE (IETF RFC6726) for unidirectional file transfer are expected to use</w:t>
        </w:r>
      </w:ins>
      <w:ins w:id="157" w:author="森岡仁志" w:date="2018-05-01T14:28:00Z">
        <w:r>
          <w:rPr>
            <w:highlight w:val="yellow"/>
          </w:rPr>
          <w:t xml:space="preserve"> as application layer protocols.</w:t>
        </w:r>
      </w:ins>
      <w:r w:rsidR="00595BFC">
        <w:rPr>
          <w:highlight w:val="yellow"/>
        </w:rPr>
        <w:t xml:space="preserve"> These protocols are expected to use mainly by multicast data t</w:t>
      </w:r>
      <w:r w:rsidR="00746133">
        <w:rPr>
          <w:highlight w:val="yellow"/>
        </w:rPr>
        <w:t xml:space="preserve">ransfer and do not provide source authentication mechanism by themselves. IEEE 802.11 </w:t>
      </w:r>
      <w:proofErr w:type="spellStart"/>
      <w:r w:rsidR="00746133">
        <w:rPr>
          <w:highlight w:val="yellow"/>
        </w:rPr>
        <w:t>Broadacst</w:t>
      </w:r>
      <w:proofErr w:type="spellEnd"/>
      <w:r w:rsidR="00746133">
        <w:rPr>
          <w:highlight w:val="yellow"/>
        </w:rPr>
        <w:t xml:space="preserve"> Service should specify one or more source authentication mechanisms.</w:t>
      </w:r>
    </w:p>
    <w:p w:rsidR="00746133" w:rsidRDefault="00746133" w:rsidP="00B915AD">
      <w:pPr>
        <w:pStyle w:val="af7"/>
        <w:rPr>
          <w:ins w:id="158" w:author="森岡仁志" w:date="2018-05-01T14:23:00Z"/>
          <w:highlight w:val="yellow"/>
        </w:rPr>
      </w:pPr>
      <w:bookmarkStart w:id="159" w:name="_GoBack"/>
      <w:bookmarkEnd w:id="159"/>
    </w:p>
    <w:p w:rsidR="00B915AD" w:rsidRDefault="003420BD" w:rsidP="00B915AD">
      <w:pPr>
        <w:pStyle w:val="af7"/>
        <w:rPr>
          <w:ins w:id="160" w:author="森岡仁志" w:date="2018-05-01T14:24:00Z"/>
        </w:rPr>
      </w:pPr>
      <w:ins w:id="161" w:author="森岡仁志" w:date="2018-05-01T14:24:00Z">
        <w:r>
          <w:rPr>
            <w:highlight w:val="yellow"/>
          </w:rPr>
          <w:t>Example use cases are</w:t>
        </w:r>
      </w:ins>
      <w:del w:id="162" w:author="森岡仁志" w:date="2018-05-01T14:22:00Z">
        <w:r w:rsidR="00B915AD" w:rsidRPr="00B915AD" w:rsidDel="003420BD">
          <w:rPr>
            <w:highlight w:val="yellow"/>
          </w:rPr>
          <w:delText>xxx</w:delText>
        </w:r>
      </w:del>
      <w:ins w:id="163" w:author="森岡仁志" w:date="2018-05-01T14:24:00Z">
        <w:r>
          <w:t xml:space="preserve"> following,</w:t>
        </w:r>
      </w:ins>
    </w:p>
    <w:p w:rsidR="003420BD" w:rsidRDefault="00000C47">
      <w:pPr>
        <w:pStyle w:val="af7"/>
        <w:numPr>
          <w:ilvl w:val="0"/>
          <w:numId w:val="23"/>
        </w:numPr>
        <w:rPr>
          <w:ins w:id="164" w:author="森岡仁志" w:date="2018-05-01T14:45:00Z"/>
        </w:rPr>
        <w:pPrChange w:id="165" w:author="森岡仁志" w:date="2018-05-01T14:24:00Z">
          <w:pPr>
            <w:pStyle w:val="af7"/>
          </w:pPr>
        </w:pPrChange>
      </w:pPr>
      <w:ins w:id="166" w:author="森岡仁志" w:date="2018-05-01T14:44:00Z">
        <w:r>
          <w:rPr>
            <w:rFonts w:hint="eastAsia"/>
          </w:rPr>
          <w:t>Audio/</w:t>
        </w:r>
      </w:ins>
      <w:ins w:id="167" w:author="森岡仁志" w:date="2018-05-01T14:45:00Z">
        <w:r>
          <w:t>v</w:t>
        </w:r>
      </w:ins>
      <w:ins w:id="168" w:author="森岡仁志" w:date="2018-05-01T14:44:00Z">
        <w:r>
          <w:rPr>
            <w:rFonts w:hint="eastAsia"/>
          </w:rPr>
          <w:t>i</w:t>
        </w:r>
      </w:ins>
      <w:ins w:id="169" w:author="森岡仁志" w:date="2018-05-01T14:45:00Z">
        <w:r>
          <w:t>deo live streaming at a stadium (live streaming)</w:t>
        </w:r>
      </w:ins>
    </w:p>
    <w:p w:rsidR="00000C47" w:rsidRDefault="00000C47">
      <w:pPr>
        <w:pStyle w:val="af7"/>
        <w:numPr>
          <w:ilvl w:val="0"/>
          <w:numId w:val="23"/>
        </w:numPr>
        <w:rPr>
          <w:ins w:id="170" w:author="森岡仁志" w:date="2018-05-01T14:46:00Z"/>
        </w:rPr>
        <w:pPrChange w:id="171" w:author="森岡仁志" w:date="2018-05-01T14:24:00Z">
          <w:pPr>
            <w:pStyle w:val="af7"/>
          </w:pPr>
        </w:pPrChange>
      </w:pPr>
      <w:ins w:id="172" w:author="森岡仁志" w:date="2018-05-01T14:45:00Z">
        <w:r>
          <w:t xml:space="preserve">Audio explanation at a </w:t>
        </w:r>
        <w:proofErr w:type="spellStart"/>
        <w:r>
          <w:t>musium</w:t>
        </w:r>
        <w:proofErr w:type="spellEnd"/>
        <w:r>
          <w:t xml:space="preserve"> (</w:t>
        </w:r>
      </w:ins>
      <w:ins w:id="173" w:author="森岡仁志" w:date="2018-05-01T14:46:00Z">
        <w:r>
          <w:t>live streaming/file transfer)</w:t>
        </w:r>
      </w:ins>
    </w:p>
    <w:p w:rsidR="00000C47" w:rsidRDefault="00000C47">
      <w:pPr>
        <w:pStyle w:val="af7"/>
        <w:numPr>
          <w:ilvl w:val="0"/>
          <w:numId w:val="23"/>
        </w:numPr>
        <w:rPr>
          <w:ins w:id="174" w:author="森岡仁志" w:date="2018-05-01T14:46:00Z"/>
        </w:rPr>
        <w:pPrChange w:id="175" w:author="森岡仁志" w:date="2018-05-01T14:24:00Z">
          <w:pPr>
            <w:pStyle w:val="af7"/>
          </w:pPr>
        </w:pPrChange>
      </w:pPr>
      <w:ins w:id="176" w:author="森岡仁志" w:date="2018-05-01T14:46:00Z">
        <w:r>
          <w:t>Timetable at a station (file transfer)</w:t>
        </w:r>
      </w:ins>
    </w:p>
    <w:p w:rsidR="00000C47" w:rsidRDefault="00000C47">
      <w:pPr>
        <w:pStyle w:val="af7"/>
        <w:numPr>
          <w:ilvl w:val="0"/>
          <w:numId w:val="23"/>
        </w:numPr>
        <w:rPr>
          <w:ins w:id="177" w:author="森岡仁志" w:date="2018-05-01T14:46:00Z"/>
        </w:rPr>
        <w:pPrChange w:id="178" w:author="森岡仁志" w:date="2018-05-01T14:24:00Z">
          <w:pPr>
            <w:pStyle w:val="af7"/>
          </w:pPr>
        </w:pPrChange>
      </w:pPr>
      <w:ins w:id="179" w:author="森岡仁志" w:date="2018-05-01T14:46:00Z">
        <w:r>
          <w:t>Floor map at a shopping mall (file transfer)</w:t>
        </w:r>
      </w:ins>
    </w:p>
    <w:p w:rsidR="00000C47" w:rsidRDefault="00000C47">
      <w:pPr>
        <w:pStyle w:val="af7"/>
        <w:numPr>
          <w:ilvl w:val="0"/>
          <w:numId w:val="23"/>
        </w:numPr>
        <w:rPr>
          <w:ins w:id="180" w:author="森岡仁志" w:date="2018-05-01T14:47:00Z"/>
        </w:rPr>
        <w:pPrChange w:id="181" w:author="森岡仁志" w:date="2018-05-01T14:24:00Z">
          <w:pPr>
            <w:pStyle w:val="af7"/>
          </w:pPr>
        </w:pPrChange>
      </w:pPr>
      <w:ins w:id="182" w:author="森岡仁志" w:date="2018-05-01T14:47:00Z">
        <w:r>
          <w:t>Coupon distribution at a store (file transfer)</w:t>
        </w:r>
      </w:ins>
    </w:p>
    <w:p w:rsidR="00000C47" w:rsidRPr="00CC43AB" w:rsidRDefault="00000C47">
      <w:pPr>
        <w:pStyle w:val="af7"/>
        <w:numPr>
          <w:ilvl w:val="0"/>
          <w:numId w:val="23"/>
        </w:numPr>
        <w:pPrChange w:id="183" w:author="森岡仁志" w:date="2018-05-01T14:24:00Z">
          <w:pPr>
            <w:pStyle w:val="af7"/>
          </w:pPr>
        </w:pPrChange>
      </w:pPr>
      <w:ins w:id="184" w:author="森岡仁志" w:date="2018-05-01T14:47:00Z">
        <w:r>
          <w:lastRenderedPageBreak/>
          <w:t xml:space="preserve">Entertainment in </w:t>
        </w:r>
        <w:proofErr w:type="spellStart"/>
        <w:proofErr w:type="gramStart"/>
        <w:r>
          <w:t>a</w:t>
        </w:r>
        <w:proofErr w:type="spellEnd"/>
        <w:proofErr w:type="gramEnd"/>
        <w:r>
          <w:t xml:space="preserve"> airplane (live streaming/file transfer)</w:t>
        </w:r>
      </w:ins>
    </w:p>
    <w:p w:rsidR="00CA09B2" w:rsidRPr="002C36F6" w:rsidRDefault="00CA09B2" w:rsidP="00B915AD">
      <w:pPr>
        <w:rPr>
          <w:sz w:val="24"/>
        </w:rPr>
      </w:pPr>
    </w:p>
    <w:sectPr w:rsidR="00CA09B2" w:rsidRPr="002C36F6" w:rsidSect="00135AFB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3F8" w:rsidRDefault="00BD53F8">
      <w:r>
        <w:separator/>
      </w:r>
    </w:p>
  </w:endnote>
  <w:endnote w:type="continuationSeparator" w:id="0">
    <w:p w:rsidR="00BD53F8" w:rsidRDefault="00BD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604020202020204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CC1" w:rsidRDefault="00187047" w:rsidP="00A96EF3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1B6803">
        <w:t>Submission</w:t>
      </w:r>
    </w:fldSimple>
    <w:r w:rsidR="00003CC1">
      <w:tab/>
      <w:t xml:space="preserve">page </w:t>
    </w:r>
    <w:r w:rsidR="00E959CB">
      <w:fldChar w:fldCharType="begin"/>
    </w:r>
    <w:r w:rsidR="00003CC1">
      <w:instrText xml:space="preserve">page </w:instrText>
    </w:r>
    <w:r w:rsidR="00E959CB">
      <w:fldChar w:fldCharType="separate"/>
    </w:r>
    <w:r w:rsidR="00B915AD">
      <w:rPr>
        <w:noProof/>
      </w:rPr>
      <w:t>4</w:t>
    </w:r>
    <w:r w:rsidR="00E959CB">
      <w:fldChar w:fldCharType="end"/>
    </w:r>
    <w:r w:rsidR="00003CC1">
      <w:tab/>
    </w:r>
    <w:del w:id="193" w:author="森岡仁志" w:date="2018-04-18T11:55:00Z">
      <w:r w:rsidR="00B55BFF" w:rsidDel="00A67400">
        <w:delText>Nikola Serafimovski, pureLiFi</w:delText>
      </w:r>
    </w:del>
    <w:ins w:id="194" w:author="森岡仁志" w:date="2018-04-18T11:55:00Z">
      <w:r w:rsidR="00A67400">
        <w:t>Hitoshi Morioka, SRC Software</w:t>
      </w:r>
    </w:ins>
    <w:r w:rsidR="00B55BFF">
      <w:t xml:space="preserve">, et </w:t>
    </w:r>
    <w:r w:rsidR="00C216C3">
      <w:t>a</w:t>
    </w:r>
    <w:r w:rsidR="00B55BFF">
      <w:t>l.</w:t>
    </w:r>
    <w:r w:rsidR="00A96EF3">
      <w:t xml:space="preserve"> </w:t>
    </w:r>
  </w:p>
  <w:p w:rsidR="00003CC1" w:rsidRPr="00A67400" w:rsidRDefault="00003C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3F8" w:rsidRDefault="00BD53F8">
      <w:r>
        <w:separator/>
      </w:r>
    </w:p>
  </w:footnote>
  <w:footnote w:type="continuationSeparator" w:id="0">
    <w:p w:rsidR="00BD53F8" w:rsidRDefault="00BD5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CC1" w:rsidRDefault="00A67400" w:rsidP="00B55BFF">
    <w:pPr>
      <w:pStyle w:val="a4"/>
      <w:tabs>
        <w:tab w:val="clear" w:pos="6480"/>
        <w:tab w:val="center" w:pos="4680"/>
        <w:tab w:val="right" w:pos="9360"/>
      </w:tabs>
    </w:pPr>
    <w:ins w:id="185" w:author="森岡仁志" w:date="2018-04-18T11:54:00Z">
      <w:r>
        <w:t>May 2018</w:t>
      </w:r>
    </w:ins>
    <w:del w:id="186" w:author="森岡仁志" w:date="2018-04-18T11:54:00Z">
      <w:r w:rsidR="0044011B" w:rsidDel="00A67400">
        <w:fldChar w:fldCharType="begin"/>
      </w:r>
      <w:r w:rsidR="0044011B" w:rsidDel="00A67400">
        <w:delInstrText xml:space="preserve"> KEYWORDS  \* MERGEFORMAT </w:delInstrText>
      </w:r>
      <w:r w:rsidR="0044011B" w:rsidDel="00A67400">
        <w:fldChar w:fldCharType="separate"/>
      </w:r>
      <w:r w:rsidR="00344D70" w:rsidDel="00A67400">
        <w:delText>January 2018</w:delText>
      </w:r>
      <w:r w:rsidR="0044011B" w:rsidDel="00A67400">
        <w:fldChar w:fldCharType="end"/>
      </w:r>
    </w:del>
    <w:r w:rsidR="00DC516F">
      <w:t xml:space="preserve">               </w:t>
    </w:r>
    <w:r w:rsidR="00003CC1">
      <w:tab/>
    </w:r>
    <w:r w:rsidR="005866E0">
      <w:t xml:space="preserve">         </w:t>
    </w:r>
    <w:r w:rsidR="00CD7162">
      <w:t xml:space="preserve">                            </w:t>
    </w:r>
    <w:r w:rsidR="00B55BFF">
      <w:t xml:space="preserve">     </w:t>
    </w:r>
    <w:ins w:id="187" w:author="森岡仁志" w:date="2018-04-18T11:54:00Z">
      <w:r>
        <w:t xml:space="preserve">        </w:t>
      </w:r>
    </w:ins>
    <w:r w:rsidR="005866E0">
      <w:t xml:space="preserve"> </w:t>
    </w:r>
    <w:fldSimple w:instr=" TITLE  \* MERGEFORMAT ">
      <w:r w:rsidR="00E75E9C">
        <w:t>doc.: IEEE 802.11-</w:t>
      </w:r>
      <w:del w:id="188" w:author="森岡仁志" w:date="2018-04-18T11:55:00Z">
        <w:r w:rsidR="00E75E9C" w:rsidDel="00A67400">
          <w:delText>17</w:delText>
        </w:r>
      </w:del>
      <w:ins w:id="189" w:author="森岡仁志" w:date="2018-04-18T11:55:00Z">
        <w:r>
          <w:t>18</w:t>
        </w:r>
      </w:ins>
      <w:r w:rsidR="00E75E9C">
        <w:t>/</w:t>
      </w:r>
      <w:del w:id="190" w:author="森岡仁志" w:date="2018-04-18T11:55:00Z">
        <w:r w:rsidR="00E75E9C" w:rsidDel="00A67400">
          <w:delText>1604r8</w:delText>
        </w:r>
      </w:del>
      <w:ins w:id="191" w:author="森岡仁志" w:date="2018-05-03T14:54:00Z">
        <w:r w:rsidR="00AE3640">
          <w:t>825</w:t>
        </w:r>
      </w:ins>
      <w:ins w:id="192" w:author="森岡仁志" w:date="2018-04-18T11:55:00Z">
        <w:r>
          <w:t>r0</w:t>
        </w:r>
      </w:ins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F07F30"/>
    <w:multiLevelType w:val="hybridMultilevel"/>
    <w:tmpl w:val="2331DD3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329A8"/>
    <w:multiLevelType w:val="hybridMultilevel"/>
    <w:tmpl w:val="8A0C825C"/>
    <w:lvl w:ilvl="0" w:tplc="73C4A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41468"/>
    <w:multiLevelType w:val="hybridMultilevel"/>
    <w:tmpl w:val="095211B6"/>
    <w:lvl w:ilvl="0" w:tplc="7D2A2DF0">
      <w:numFmt w:val="bullet"/>
      <w:lvlText w:val="•"/>
      <w:lvlJc w:val="left"/>
      <w:pPr>
        <w:ind w:left="78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3B4BA0"/>
    <w:multiLevelType w:val="hybridMultilevel"/>
    <w:tmpl w:val="F1B2BE40"/>
    <w:lvl w:ilvl="0" w:tplc="D550E2B6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C415AF6"/>
    <w:multiLevelType w:val="hybridMultilevel"/>
    <w:tmpl w:val="8C1E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0F84C"/>
    <w:multiLevelType w:val="hybridMultilevel"/>
    <w:tmpl w:val="429F2B4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04E0F00"/>
    <w:multiLevelType w:val="hybridMultilevel"/>
    <w:tmpl w:val="674AE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12D3E"/>
    <w:multiLevelType w:val="hybridMultilevel"/>
    <w:tmpl w:val="CCD240C8"/>
    <w:lvl w:ilvl="0" w:tplc="7D2A2DF0">
      <w:numFmt w:val="bullet"/>
      <w:lvlText w:val="•"/>
      <w:lvlJc w:val="left"/>
      <w:pPr>
        <w:ind w:left="78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A2E3F9F"/>
    <w:multiLevelType w:val="hybridMultilevel"/>
    <w:tmpl w:val="8BA6E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72085"/>
    <w:multiLevelType w:val="hybridMultilevel"/>
    <w:tmpl w:val="A5183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93B36"/>
    <w:multiLevelType w:val="hybridMultilevel"/>
    <w:tmpl w:val="8E723B8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1343CA"/>
    <w:multiLevelType w:val="hybridMultilevel"/>
    <w:tmpl w:val="BF443AB2"/>
    <w:lvl w:ilvl="0" w:tplc="7D2A2DF0">
      <w:numFmt w:val="bullet"/>
      <w:lvlText w:val="•"/>
      <w:lvlJc w:val="left"/>
      <w:pPr>
        <w:ind w:left="72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377DE"/>
    <w:multiLevelType w:val="hybridMultilevel"/>
    <w:tmpl w:val="8E04916C"/>
    <w:lvl w:ilvl="0" w:tplc="4BDCAC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72901"/>
    <w:multiLevelType w:val="hybridMultilevel"/>
    <w:tmpl w:val="7866714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819017A"/>
    <w:multiLevelType w:val="hybridMultilevel"/>
    <w:tmpl w:val="E0440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77568"/>
    <w:multiLevelType w:val="hybridMultilevel"/>
    <w:tmpl w:val="B1E8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E97BB8"/>
    <w:multiLevelType w:val="hybridMultilevel"/>
    <w:tmpl w:val="F36C11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7311F"/>
    <w:multiLevelType w:val="hybridMultilevel"/>
    <w:tmpl w:val="64105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011A3"/>
    <w:multiLevelType w:val="hybridMultilevel"/>
    <w:tmpl w:val="ADD2EBF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ED2901"/>
    <w:multiLevelType w:val="hybridMultilevel"/>
    <w:tmpl w:val="98A45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46D7A"/>
    <w:multiLevelType w:val="hybridMultilevel"/>
    <w:tmpl w:val="52529E9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0"/>
  </w:num>
  <w:num w:numId="5">
    <w:abstractNumId w:val="13"/>
  </w:num>
  <w:num w:numId="6">
    <w:abstractNumId w:val="6"/>
  </w:num>
  <w:num w:numId="7">
    <w:abstractNumId w:val="5"/>
  </w:num>
  <w:num w:numId="8">
    <w:abstractNumId w:val="20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5"/>
  </w:num>
  <w:num w:numId="12">
    <w:abstractNumId w:val="9"/>
  </w:num>
  <w:num w:numId="13">
    <w:abstractNumId w:val="10"/>
  </w:num>
  <w:num w:numId="14">
    <w:abstractNumId w:val="18"/>
  </w:num>
  <w:num w:numId="15">
    <w:abstractNumId w:val="21"/>
  </w:num>
  <w:num w:numId="16">
    <w:abstractNumId w:val="7"/>
  </w:num>
  <w:num w:numId="17">
    <w:abstractNumId w:val="12"/>
  </w:num>
  <w:num w:numId="18">
    <w:abstractNumId w:val="3"/>
  </w:num>
  <w:num w:numId="19">
    <w:abstractNumId w:val="14"/>
  </w:num>
  <w:num w:numId="20">
    <w:abstractNumId w:val="8"/>
  </w:num>
  <w:num w:numId="21">
    <w:abstractNumId w:val="4"/>
  </w:num>
  <w:num w:numId="22">
    <w:abstractNumId w:val="11"/>
  </w:num>
  <w:num w:numId="23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森岡仁志">
    <w15:presenceInfo w15:providerId="Windows Live" w15:userId="7a42701a-7c09-458a-b0ad-7bd4302a8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printFractionalCharacterWidth/>
  <w:mirrorMargins/>
  <w:bordersDoNotSurroundHeader/>
  <w:bordersDoNotSurroundFooter/>
  <w:hideSpellingError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F3C"/>
    <w:rsid w:val="00000C47"/>
    <w:rsid w:val="00002B38"/>
    <w:rsid w:val="00003CC1"/>
    <w:rsid w:val="00005ECE"/>
    <w:rsid w:val="00010C33"/>
    <w:rsid w:val="00011C8B"/>
    <w:rsid w:val="00013B9D"/>
    <w:rsid w:val="000169E6"/>
    <w:rsid w:val="00017664"/>
    <w:rsid w:val="00020E44"/>
    <w:rsid w:val="000239E4"/>
    <w:rsid w:val="00023A89"/>
    <w:rsid w:val="000245C3"/>
    <w:rsid w:val="00025958"/>
    <w:rsid w:val="00027383"/>
    <w:rsid w:val="00031DC5"/>
    <w:rsid w:val="000378D4"/>
    <w:rsid w:val="000407D4"/>
    <w:rsid w:val="00040CB3"/>
    <w:rsid w:val="00040D85"/>
    <w:rsid w:val="000505DA"/>
    <w:rsid w:val="0005235C"/>
    <w:rsid w:val="00052DBE"/>
    <w:rsid w:val="000532B2"/>
    <w:rsid w:val="0005408D"/>
    <w:rsid w:val="0005584F"/>
    <w:rsid w:val="000565A7"/>
    <w:rsid w:val="00056E43"/>
    <w:rsid w:val="00057C2E"/>
    <w:rsid w:val="0006025B"/>
    <w:rsid w:val="000615B5"/>
    <w:rsid w:val="00065BB9"/>
    <w:rsid w:val="00065E4F"/>
    <w:rsid w:val="000766F6"/>
    <w:rsid w:val="0008398A"/>
    <w:rsid w:val="00083F36"/>
    <w:rsid w:val="00086667"/>
    <w:rsid w:val="00091B03"/>
    <w:rsid w:val="000920B3"/>
    <w:rsid w:val="00095B68"/>
    <w:rsid w:val="0009640D"/>
    <w:rsid w:val="000A2050"/>
    <w:rsid w:val="000A274C"/>
    <w:rsid w:val="000A2E25"/>
    <w:rsid w:val="000A3E11"/>
    <w:rsid w:val="000B55CE"/>
    <w:rsid w:val="000B6558"/>
    <w:rsid w:val="000B7A01"/>
    <w:rsid w:val="000C0FEB"/>
    <w:rsid w:val="000C3499"/>
    <w:rsid w:val="000C3BEE"/>
    <w:rsid w:val="000C5DEC"/>
    <w:rsid w:val="000D2276"/>
    <w:rsid w:val="000D35B5"/>
    <w:rsid w:val="000D4266"/>
    <w:rsid w:val="000D43CF"/>
    <w:rsid w:val="000D49BB"/>
    <w:rsid w:val="000D7CB1"/>
    <w:rsid w:val="000E03F6"/>
    <w:rsid w:val="000E66D0"/>
    <w:rsid w:val="000F4F3C"/>
    <w:rsid w:val="001011D2"/>
    <w:rsid w:val="00106DA7"/>
    <w:rsid w:val="00111689"/>
    <w:rsid w:val="0011197D"/>
    <w:rsid w:val="001129C6"/>
    <w:rsid w:val="00113B8A"/>
    <w:rsid w:val="00120463"/>
    <w:rsid w:val="00120954"/>
    <w:rsid w:val="001222D4"/>
    <w:rsid w:val="00125DA3"/>
    <w:rsid w:val="00132316"/>
    <w:rsid w:val="00133774"/>
    <w:rsid w:val="00133D7E"/>
    <w:rsid w:val="00135AFB"/>
    <w:rsid w:val="001363C6"/>
    <w:rsid w:val="00141A5D"/>
    <w:rsid w:val="001420B5"/>
    <w:rsid w:val="00143EFC"/>
    <w:rsid w:val="00143F99"/>
    <w:rsid w:val="00145920"/>
    <w:rsid w:val="001466D3"/>
    <w:rsid w:val="00147A3C"/>
    <w:rsid w:val="001533DB"/>
    <w:rsid w:val="00154368"/>
    <w:rsid w:val="00160858"/>
    <w:rsid w:val="001616F4"/>
    <w:rsid w:val="0016422D"/>
    <w:rsid w:val="001642F2"/>
    <w:rsid w:val="00173AEA"/>
    <w:rsid w:val="00180323"/>
    <w:rsid w:val="001813AA"/>
    <w:rsid w:val="0018297A"/>
    <w:rsid w:val="0018529B"/>
    <w:rsid w:val="00185DC4"/>
    <w:rsid w:val="00187047"/>
    <w:rsid w:val="00187744"/>
    <w:rsid w:val="001931FA"/>
    <w:rsid w:val="00195886"/>
    <w:rsid w:val="00196017"/>
    <w:rsid w:val="001960E8"/>
    <w:rsid w:val="001A0359"/>
    <w:rsid w:val="001A1822"/>
    <w:rsid w:val="001A18EC"/>
    <w:rsid w:val="001A28C6"/>
    <w:rsid w:val="001A4FAC"/>
    <w:rsid w:val="001A5CEB"/>
    <w:rsid w:val="001B3449"/>
    <w:rsid w:val="001B3F22"/>
    <w:rsid w:val="001B4435"/>
    <w:rsid w:val="001B61B8"/>
    <w:rsid w:val="001B6803"/>
    <w:rsid w:val="001B6F6F"/>
    <w:rsid w:val="001C1ABF"/>
    <w:rsid w:val="001C2298"/>
    <w:rsid w:val="001C6AA1"/>
    <w:rsid w:val="001C6C42"/>
    <w:rsid w:val="001D059D"/>
    <w:rsid w:val="001D0A25"/>
    <w:rsid w:val="001D17DC"/>
    <w:rsid w:val="001D723B"/>
    <w:rsid w:val="001D7BA6"/>
    <w:rsid w:val="001E06A6"/>
    <w:rsid w:val="001E34CF"/>
    <w:rsid w:val="001E3C7A"/>
    <w:rsid w:val="001E46B2"/>
    <w:rsid w:val="001E7A68"/>
    <w:rsid w:val="001F0C36"/>
    <w:rsid w:val="001F19F7"/>
    <w:rsid w:val="001F2E0E"/>
    <w:rsid w:val="001F49C3"/>
    <w:rsid w:val="00201708"/>
    <w:rsid w:val="0020269B"/>
    <w:rsid w:val="00204659"/>
    <w:rsid w:val="00210690"/>
    <w:rsid w:val="00217F5D"/>
    <w:rsid w:val="00221A94"/>
    <w:rsid w:val="00223410"/>
    <w:rsid w:val="0022590B"/>
    <w:rsid w:val="0022735D"/>
    <w:rsid w:val="002279FF"/>
    <w:rsid w:val="00230D4B"/>
    <w:rsid w:val="002418ED"/>
    <w:rsid w:val="00241CA0"/>
    <w:rsid w:val="0024262F"/>
    <w:rsid w:val="00244518"/>
    <w:rsid w:val="00246330"/>
    <w:rsid w:val="00247829"/>
    <w:rsid w:val="00250313"/>
    <w:rsid w:val="00254444"/>
    <w:rsid w:val="00255323"/>
    <w:rsid w:val="00255E18"/>
    <w:rsid w:val="00256790"/>
    <w:rsid w:val="00266065"/>
    <w:rsid w:val="00267DFE"/>
    <w:rsid w:val="0027325C"/>
    <w:rsid w:val="00274B37"/>
    <w:rsid w:val="0027581E"/>
    <w:rsid w:val="00275A7F"/>
    <w:rsid w:val="00276225"/>
    <w:rsid w:val="00276978"/>
    <w:rsid w:val="002772B4"/>
    <w:rsid w:val="00280858"/>
    <w:rsid w:val="0029020B"/>
    <w:rsid w:val="0029167B"/>
    <w:rsid w:val="00292514"/>
    <w:rsid w:val="00292EF6"/>
    <w:rsid w:val="002931BC"/>
    <w:rsid w:val="002A0436"/>
    <w:rsid w:val="002A2F5E"/>
    <w:rsid w:val="002A36FE"/>
    <w:rsid w:val="002A5B10"/>
    <w:rsid w:val="002A6A58"/>
    <w:rsid w:val="002B0EEE"/>
    <w:rsid w:val="002B1458"/>
    <w:rsid w:val="002B737F"/>
    <w:rsid w:val="002B74D0"/>
    <w:rsid w:val="002C1E2A"/>
    <w:rsid w:val="002C36F6"/>
    <w:rsid w:val="002C38F5"/>
    <w:rsid w:val="002C64F4"/>
    <w:rsid w:val="002C7C72"/>
    <w:rsid w:val="002C7E4D"/>
    <w:rsid w:val="002D0E3F"/>
    <w:rsid w:val="002D105A"/>
    <w:rsid w:val="002D171F"/>
    <w:rsid w:val="002D384C"/>
    <w:rsid w:val="002D44BE"/>
    <w:rsid w:val="002D6CD2"/>
    <w:rsid w:val="002E0AC0"/>
    <w:rsid w:val="002E154C"/>
    <w:rsid w:val="002E2CB4"/>
    <w:rsid w:val="002E2FE6"/>
    <w:rsid w:val="002E654F"/>
    <w:rsid w:val="002F0E32"/>
    <w:rsid w:val="002F20B9"/>
    <w:rsid w:val="002F5162"/>
    <w:rsid w:val="00301B6F"/>
    <w:rsid w:val="003064B5"/>
    <w:rsid w:val="00306FD3"/>
    <w:rsid w:val="00312764"/>
    <w:rsid w:val="00313255"/>
    <w:rsid w:val="00316D2D"/>
    <w:rsid w:val="00321EB6"/>
    <w:rsid w:val="003238CE"/>
    <w:rsid w:val="00324CFD"/>
    <w:rsid w:val="00327585"/>
    <w:rsid w:val="0032784F"/>
    <w:rsid w:val="00332541"/>
    <w:rsid w:val="003412BC"/>
    <w:rsid w:val="003420BD"/>
    <w:rsid w:val="0034300E"/>
    <w:rsid w:val="00344995"/>
    <w:rsid w:val="00344D70"/>
    <w:rsid w:val="00344E48"/>
    <w:rsid w:val="0034553E"/>
    <w:rsid w:val="00346010"/>
    <w:rsid w:val="00350556"/>
    <w:rsid w:val="00353BDD"/>
    <w:rsid w:val="003573CF"/>
    <w:rsid w:val="00364748"/>
    <w:rsid w:val="0036750F"/>
    <w:rsid w:val="003752DF"/>
    <w:rsid w:val="00376DFA"/>
    <w:rsid w:val="00377D37"/>
    <w:rsid w:val="00380E0D"/>
    <w:rsid w:val="00382AA6"/>
    <w:rsid w:val="00384B63"/>
    <w:rsid w:val="00385B73"/>
    <w:rsid w:val="003862DB"/>
    <w:rsid w:val="00386A61"/>
    <w:rsid w:val="003870CC"/>
    <w:rsid w:val="0039444F"/>
    <w:rsid w:val="0039495A"/>
    <w:rsid w:val="00394F23"/>
    <w:rsid w:val="003A0212"/>
    <w:rsid w:val="003A0C24"/>
    <w:rsid w:val="003A31A0"/>
    <w:rsid w:val="003A366F"/>
    <w:rsid w:val="003A4B13"/>
    <w:rsid w:val="003A66D8"/>
    <w:rsid w:val="003B0117"/>
    <w:rsid w:val="003B04DA"/>
    <w:rsid w:val="003B0C9B"/>
    <w:rsid w:val="003B5C8A"/>
    <w:rsid w:val="003B78C2"/>
    <w:rsid w:val="003C0F64"/>
    <w:rsid w:val="003C2CBD"/>
    <w:rsid w:val="003C6AED"/>
    <w:rsid w:val="003D3800"/>
    <w:rsid w:val="003D472D"/>
    <w:rsid w:val="003E10F6"/>
    <w:rsid w:val="003E3C14"/>
    <w:rsid w:val="003E4149"/>
    <w:rsid w:val="003E5FFE"/>
    <w:rsid w:val="003F5E0C"/>
    <w:rsid w:val="003F701E"/>
    <w:rsid w:val="004004BF"/>
    <w:rsid w:val="00411386"/>
    <w:rsid w:val="00416C66"/>
    <w:rsid w:val="00424F84"/>
    <w:rsid w:val="0043174B"/>
    <w:rsid w:val="0043346F"/>
    <w:rsid w:val="00433A29"/>
    <w:rsid w:val="0044011B"/>
    <w:rsid w:val="004408FE"/>
    <w:rsid w:val="0044173B"/>
    <w:rsid w:val="00441BE3"/>
    <w:rsid w:val="00442037"/>
    <w:rsid w:val="004424E4"/>
    <w:rsid w:val="00443CB2"/>
    <w:rsid w:val="00443FD4"/>
    <w:rsid w:val="00445FE5"/>
    <w:rsid w:val="004469AE"/>
    <w:rsid w:val="0044773E"/>
    <w:rsid w:val="00447B3D"/>
    <w:rsid w:val="00457163"/>
    <w:rsid w:val="004577A2"/>
    <w:rsid w:val="00460E47"/>
    <w:rsid w:val="00461B37"/>
    <w:rsid w:val="00462407"/>
    <w:rsid w:val="0047113A"/>
    <w:rsid w:val="00473B6B"/>
    <w:rsid w:val="00476D4D"/>
    <w:rsid w:val="004814C4"/>
    <w:rsid w:val="00483B50"/>
    <w:rsid w:val="0048405C"/>
    <w:rsid w:val="00484780"/>
    <w:rsid w:val="004920A5"/>
    <w:rsid w:val="0049620D"/>
    <w:rsid w:val="004A49AF"/>
    <w:rsid w:val="004A4AB6"/>
    <w:rsid w:val="004A7078"/>
    <w:rsid w:val="004B44F4"/>
    <w:rsid w:val="004C2319"/>
    <w:rsid w:val="004C3601"/>
    <w:rsid w:val="004C69F0"/>
    <w:rsid w:val="004E269E"/>
    <w:rsid w:val="004E273B"/>
    <w:rsid w:val="004E6727"/>
    <w:rsid w:val="004E7262"/>
    <w:rsid w:val="004E7A3F"/>
    <w:rsid w:val="004F06AD"/>
    <w:rsid w:val="004F0E1A"/>
    <w:rsid w:val="004F2F3C"/>
    <w:rsid w:val="004F4DBB"/>
    <w:rsid w:val="0051257F"/>
    <w:rsid w:val="005127C0"/>
    <w:rsid w:val="0051411F"/>
    <w:rsid w:val="00514DB2"/>
    <w:rsid w:val="0052092A"/>
    <w:rsid w:val="005220FE"/>
    <w:rsid w:val="0052584B"/>
    <w:rsid w:val="005279B5"/>
    <w:rsid w:val="00530DC8"/>
    <w:rsid w:val="00531F06"/>
    <w:rsid w:val="005332BF"/>
    <w:rsid w:val="00534EBD"/>
    <w:rsid w:val="00535BC5"/>
    <w:rsid w:val="005375BE"/>
    <w:rsid w:val="005375FB"/>
    <w:rsid w:val="00542D56"/>
    <w:rsid w:val="00543874"/>
    <w:rsid w:val="00546A5D"/>
    <w:rsid w:val="005521F7"/>
    <w:rsid w:val="00552CE2"/>
    <w:rsid w:val="005534FC"/>
    <w:rsid w:val="00557248"/>
    <w:rsid w:val="0056056F"/>
    <w:rsid w:val="005605C5"/>
    <w:rsid w:val="00562E22"/>
    <w:rsid w:val="00563AAA"/>
    <w:rsid w:val="005650C9"/>
    <w:rsid w:val="00571C28"/>
    <w:rsid w:val="00584293"/>
    <w:rsid w:val="00585FE5"/>
    <w:rsid w:val="005866E0"/>
    <w:rsid w:val="0059111F"/>
    <w:rsid w:val="005947B3"/>
    <w:rsid w:val="00595BFC"/>
    <w:rsid w:val="00595D76"/>
    <w:rsid w:val="00597F98"/>
    <w:rsid w:val="005A2281"/>
    <w:rsid w:val="005A2DAE"/>
    <w:rsid w:val="005A7CC2"/>
    <w:rsid w:val="005B0386"/>
    <w:rsid w:val="005B383A"/>
    <w:rsid w:val="005B477D"/>
    <w:rsid w:val="005B64D3"/>
    <w:rsid w:val="005B7486"/>
    <w:rsid w:val="005C03D8"/>
    <w:rsid w:val="005C3BF3"/>
    <w:rsid w:val="005C652F"/>
    <w:rsid w:val="005C65D1"/>
    <w:rsid w:val="005C6D74"/>
    <w:rsid w:val="005D118F"/>
    <w:rsid w:val="005D11A3"/>
    <w:rsid w:val="005D713A"/>
    <w:rsid w:val="005E4832"/>
    <w:rsid w:val="005E5BA5"/>
    <w:rsid w:val="005E5BBE"/>
    <w:rsid w:val="005F2CD0"/>
    <w:rsid w:val="005F7820"/>
    <w:rsid w:val="00600495"/>
    <w:rsid w:val="0060600F"/>
    <w:rsid w:val="00607203"/>
    <w:rsid w:val="006073F9"/>
    <w:rsid w:val="00607CBC"/>
    <w:rsid w:val="00610F90"/>
    <w:rsid w:val="006148E2"/>
    <w:rsid w:val="00614AC4"/>
    <w:rsid w:val="0061629C"/>
    <w:rsid w:val="0061678F"/>
    <w:rsid w:val="00620E21"/>
    <w:rsid w:val="00621B14"/>
    <w:rsid w:val="00621DDE"/>
    <w:rsid w:val="00622B03"/>
    <w:rsid w:val="0062440B"/>
    <w:rsid w:val="00624D7E"/>
    <w:rsid w:val="00632106"/>
    <w:rsid w:val="00635A8B"/>
    <w:rsid w:val="00637707"/>
    <w:rsid w:val="0063782E"/>
    <w:rsid w:val="00642465"/>
    <w:rsid w:val="00642556"/>
    <w:rsid w:val="00643523"/>
    <w:rsid w:val="00644A8F"/>
    <w:rsid w:val="00645252"/>
    <w:rsid w:val="0065316A"/>
    <w:rsid w:val="006545E8"/>
    <w:rsid w:val="00657056"/>
    <w:rsid w:val="006613A4"/>
    <w:rsid w:val="00664CE9"/>
    <w:rsid w:val="00671CD6"/>
    <w:rsid w:val="006720D4"/>
    <w:rsid w:val="00672AAC"/>
    <w:rsid w:val="00675778"/>
    <w:rsid w:val="00691B8C"/>
    <w:rsid w:val="0069283C"/>
    <w:rsid w:val="00694892"/>
    <w:rsid w:val="0069771C"/>
    <w:rsid w:val="006A080A"/>
    <w:rsid w:val="006A5EBF"/>
    <w:rsid w:val="006B3212"/>
    <w:rsid w:val="006B4834"/>
    <w:rsid w:val="006B4C02"/>
    <w:rsid w:val="006C0727"/>
    <w:rsid w:val="006C1F96"/>
    <w:rsid w:val="006C4CFF"/>
    <w:rsid w:val="006C53CE"/>
    <w:rsid w:val="006D093F"/>
    <w:rsid w:val="006D24E6"/>
    <w:rsid w:val="006D29AB"/>
    <w:rsid w:val="006E09A0"/>
    <w:rsid w:val="006E109D"/>
    <w:rsid w:val="006E145F"/>
    <w:rsid w:val="006E3B73"/>
    <w:rsid w:val="006E5D23"/>
    <w:rsid w:val="006E7529"/>
    <w:rsid w:val="006F59D0"/>
    <w:rsid w:val="006F7FA8"/>
    <w:rsid w:val="00701D70"/>
    <w:rsid w:val="00701F7A"/>
    <w:rsid w:val="00704795"/>
    <w:rsid w:val="00706EB9"/>
    <w:rsid w:val="00707014"/>
    <w:rsid w:val="007133CD"/>
    <w:rsid w:val="0071533C"/>
    <w:rsid w:val="007158B3"/>
    <w:rsid w:val="00717025"/>
    <w:rsid w:val="00717AA6"/>
    <w:rsid w:val="00717F27"/>
    <w:rsid w:val="00724895"/>
    <w:rsid w:val="007252DE"/>
    <w:rsid w:val="00727FEE"/>
    <w:rsid w:val="007303DC"/>
    <w:rsid w:val="00732CFA"/>
    <w:rsid w:val="00733CBA"/>
    <w:rsid w:val="00736E31"/>
    <w:rsid w:val="00737CCC"/>
    <w:rsid w:val="00740E34"/>
    <w:rsid w:val="007429CE"/>
    <w:rsid w:val="007441EB"/>
    <w:rsid w:val="00744BCC"/>
    <w:rsid w:val="007455F0"/>
    <w:rsid w:val="00746133"/>
    <w:rsid w:val="00762182"/>
    <w:rsid w:val="007622F3"/>
    <w:rsid w:val="00762653"/>
    <w:rsid w:val="00770572"/>
    <w:rsid w:val="00771CEE"/>
    <w:rsid w:val="00773666"/>
    <w:rsid w:val="00775F99"/>
    <w:rsid w:val="00776955"/>
    <w:rsid w:val="0078251A"/>
    <w:rsid w:val="00783B7B"/>
    <w:rsid w:val="007842C6"/>
    <w:rsid w:val="007866AE"/>
    <w:rsid w:val="00792C0C"/>
    <w:rsid w:val="00792D9F"/>
    <w:rsid w:val="0079594A"/>
    <w:rsid w:val="00796EAA"/>
    <w:rsid w:val="0079753E"/>
    <w:rsid w:val="007A3CD5"/>
    <w:rsid w:val="007A44AF"/>
    <w:rsid w:val="007A5D87"/>
    <w:rsid w:val="007B0A54"/>
    <w:rsid w:val="007B2F83"/>
    <w:rsid w:val="007B3E74"/>
    <w:rsid w:val="007B768D"/>
    <w:rsid w:val="007B7EE4"/>
    <w:rsid w:val="007C0845"/>
    <w:rsid w:val="007C14AB"/>
    <w:rsid w:val="007C2699"/>
    <w:rsid w:val="007D232F"/>
    <w:rsid w:val="007D516D"/>
    <w:rsid w:val="007D6C83"/>
    <w:rsid w:val="007E1A05"/>
    <w:rsid w:val="007E1DF0"/>
    <w:rsid w:val="007E5A1C"/>
    <w:rsid w:val="007E6833"/>
    <w:rsid w:val="007F0EF5"/>
    <w:rsid w:val="00806FF3"/>
    <w:rsid w:val="0081279B"/>
    <w:rsid w:val="00814414"/>
    <w:rsid w:val="00814CA4"/>
    <w:rsid w:val="00820283"/>
    <w:rsid w:val="00820E0E"/>
    <w:rsid w:val="008255E5"/>
    <w:rsid w:val="00832602"/>
    <w:rsid w:val="00833283"/>
    <w:rsid w:val="00833906"/>
    <w:rsid w:val="00833D6E"/>
    <w:rsid w:val="00834043"/>
    <w:rsid w:val="00835574"/>
    <w:rsid w:val="00840FDB"/>
    <w:rsid w:val="00842485"/>
    <w:rsid w:val="00844798"/>
    <w:rsid w:val="00847025"/>
    <w:rsid w:val="0084721C"/>
    <w:rsid w:val="00847ACE"/>
    <w:rsid w:val="00851F01"/>
    <w:rsid w:val="008561B2"/>
    <w:rsid w:val="00860D2B"/>
    <w:rsid w:val="00861B1B"/>
    <w:rsid w:val="008872DC"/>
    <w:rsid w:val="008879EC"/>
    <w:rsid w:val="0089043E"/>
    <w:rsid w:val="0089149D"/>
    <w:rsid w:val="008930C2"/>
    <w:rsid w:val="00893A33"/>
    <w:rsid w:val="00897A22"/>
    <w:rsid w:val="008A0218"/>
    <w:rsid w:val="008A41E1"/>
    <w:rsid w:val="008A49A4"/>
    <w:rsid w:val="008A7183"/>
    <w:rsid w:val="008B16F8"/>
    <w:rsid w:val="008B190C"/>
    <w:rsid w:val="008B2053"/>
    <w:rsid w:val="008B5216"/>
    <w:rsid w:val="008C1BE0"/>
    <w:rsid w:val="008C1F06"/>
    <w:rsid w:val="008C7932"/>
    <w:rsid w:val="008D4B48"/>
    <w:rsid w:val="008D6DBF"/>
    <w:rsid w:val="008D7058"/>
    <w:rsid w:val="008D7F6B"/>
    <w:rsid w:val="008D7F8F"/>
    <w:rsid w:val="008E00F9"/>
    <w:rsid w:val="008E1129"/>
    <w:rsid w:val="008E1718"/>
    <w:rsid w:val="008E3C6E"/>
    <w:rsid w:val="008E4164"/>
    <w:rsid w:val="008E62F7"/>
    <w:rsid w:val="008F39ED"/>
    <w:rsid w:val="00901596"/>
    <w:rsid w:val="00906FF5"/>
    <w:rsid w:val="00907D0D"/>
    <w:rsid w:val="00916403"/>
    <w:rsid w:val="00917397"/>
    <w:rsid w:val="009174C5"/>
    <w:rsid w:val="0091775F"/>
    <w:rsid w:val="00920438"/>
    <w:rsid w:val="00923C7D"/>
    <w:rsid w:val="0092570C"/>
    <w:rsid w:val="00926677"/>
    <w:rsid w:val="009277EC"/>
    <w:rsid w:val="009321A0"/>
    <w:rsid w:val="00934BB4"/>
    <w:rsid w:val="00936AA8"/>
    <w:rsid w:val="00937D96"/>
    <w:rsid w:val="00942EBB"/>
    <w:rsid w:val="00945392"/>
    <w:rsid w:val="00947478"/>
    <w:rsid w:val="009507E4"/>
    <w:rsid w:val="00953886"/>
    <w:rsid w:val="00957D48"/>
    <w:rsid w:val="00960B73"/>
    <w:rsid w:val="009723BC"/>
    <w:rsid w:val="009745D3"/>
    <w:rsid w:val="00976D65"/>
    <w:rsid w:val="0098025D"/>
    <w:rsid w:val="009828D5"/>
    <w:rsid w:val="00991933"/>
    <w:rsid w:val="00996A7A"/>
    <w:rsid w:val="00997195"/>
    <w:rsid w:val="009A628D"/>
    <w:rsid w:val="009A639A"/>
    <w:rsid w:val="009B3750"/>
    <w:rsid w:val="009B55CA"/>
    <w:rsid w:val="009C0360"/>
    <w:rsid w:val="009C0910"/>
    <w:rsid w:val="009C51C0"/>
    <w:rsid w:val="009C532C"/>
    <w:rsid w:val="009C60F4"/>
    <w:rsid w:val="009D0446"/>
    <w:rsid w:val="009D4F58"/>
    <w:rsid w:val="009E0BDE"/>
    <w:rsid w:val="009E7C63"/>
    <w:rsid w:val="009F5092"/>
    <w:rsid w:val="009F5B4B"/>
    <w:rsid w:val="009F6C1A"/>
    <w:rsid w:val="00A00B0B"/>
    <w:rsid w:val="00A0386D"/>
    <w:rsid w:val="00A0600D"/>
    <w:rsid w:val="00A07941"/>
    <w:rsid w:val="00A102BE"/>
    <w:rsid w:val="00A124F1"/>
    <w:rsid w:val="00A13956"/>
    <w:rsid w:val="00A1518F"/>
    <w:rsid w:val="00A16002"/>
    <w:rsid w:val="00A16152"/>
    <w:rsid w:val="00A2380E"/>
    <w:rsid w:val="00A24D54"/>
    <w:rsid w:val="00A30165"/>
    <w:rsid w:val="00A31DF9"/>
    <w:rsid w:val="00A3403D"/>
    <w:rsid w:val="00A64235"/>
    <w:rsid w:val="00A67400"/>
    <w:rsid w:val="00A74DEC"/>
    <w:rsid w:val="00A77158"/>
    <w:rsid w:val="00A83379"/>
    <w:rsid w:val="00A85451"/>
    <w:rsid w:val="00A96585"/>
    <w:rsid w:val="00A96966"/>
    <w:rsid w:val="00A96EF3"/>
    <w:rsid w:val="00AA427C"/>
    <w:rsid w:val="00AA69B9"/>
    <w:rsid w:val="00AB066B"/>
    <w:rsid w:val="00AB35B1"/>
    <w:rsid w:val="00AB3810"/>
    <w:rsid w:val="00AC065A"/>
    <w:rsid w:val="00AC3ABA"/>
    <w:rsid w:val="00AC3E71"/>
    <w:rsid w:val="00AC46FF"/>
    <w:rsid w:val="00AD0D54"/>
    <w:rsid w:val="00AD4D8D"/>
    <w:rsid w:val="00AD4F3D"/>
    <w:rsid w:val="00AD6709"/>
    <w:rsid w:val="00AD7834"/>
    <w:rsid w:val="00AE10AD"/>
    <w:rsid w:val="00AE280E"/>
    <w:rsid w:val="00AE2817"/>
    <w:rsid w:val="00AE3640"/>
    <w:rsid w:val="00AE44B2"/>
    <w:rsid w:val="00AE7956"/>
    <w:rsid w:val="00AF0ACE"/>
    <w:rsid w:val="00AF297A"/>
    <w:rsid w:val="00AF48E5"/>
    <w:rsid w:val="00B10502"/>
    <w:rsid w:val="00B1119C"/>
    <w:rsid w:val="00B11647"/>
    <w:rsid w:val="00B144D3"/>
    <w:rsid w:val="00B17FD6"/>
    <w:rsid w:val="00B32E80"/>
    <w:rsid w:val="00B36BE8"/>
    <w:rsid w:val="00B36C22"/>
    <w:rsid w:val="00B402E8"/>
    <w:rsid w:val="00B436FD"/>
    <w:rsid w:val="00B5424F"/>
    <w:rsid w:val="00B55BFF"/>
    <w:rsid w:val="00B57C91"/>
    <w:rsid w:val="00B610EE"/>
    <w:rsid w:val="00B670B9"/>
    <w:rsid w:val="00B67DD3"/>
    <w:rsid w:val="00B72695"/>
    <w:rsid w:val="00B76A21"/>
    <w:rsid w:val="00B801FB"/>
    <w:rsid w:val="00B86F2E"/>
    <w:rsid w:val="00B915AD"/>
    <w:rsid w:val="00B92DD1"/>
    <w:rsid w:val="00B962D7"/>
    <w:rsid w:val="00B97DE9"/>
    <w:rsid w:val="00BA0A70"/>
    <w:rsid w:val="00BA21E9"/>
    <w:rsid w:val="00BA53DF"/>
    <w:rsid w:val="00BA5446"/>
    <w:rsid w:val="00BA5FDC"/>
    <w:rsid w:val="00BA6EC0"/>
    <w:rsid w:val="00BB52C8"/>
    <w:rsid w:val="00BB5515"/>
    <w:rsid w:val="00BB6D89"/>
    <w:rsid w:val="00BB7962"/>
    <w:rsid w:val="00BB7F36"/>
    <w:rsid w:val="00BC1F71"/>
    <w:rsid w:val="00BC31E7"/>
    <w:rsid w:val="00BC7B5B"/>
    <w:rsid w:val="00BD38B0"/>
    <w:rsid w:val="00BD3ED7"/>
    <w:rsid w:val="00BD53F8"/>
    <w:rsid w:val="00BE2B23"/>
    <w:rsid w:val="00BE38C4"/>
    <w:rsid w:val="00BE40EA"/>
    <w:rsid w:val="00BE5954"/>
    <w:rsid w:val="00BE5ED0"/>
    <w:rsid w:val="00BE68C2"/>
    <w:rsid w:val="00BF2166"/>
    <w:rsid w:val="00BF3C05"/>
    <w:rsid w:val="00BF67FC"/>
    <w:rsid w:val="00C04ED1"/>
    <w:rsid w:val="00C128E2"/>
    <w:rsid w:val="00C13D20"/>
    <w:rsid w:val="00C1501F"/>
    <w:rsid w:val="00C1765F"/>
    <w:rsid w:val="00C17A6F"/>
    <w:rsid w:val="00C2032F"/>
    <w:rsid w:val="00C212C6"/>
    <w:rsid w:val="00C216C3"/>
    <w:rsid w:val="00C22CFA"/>
    <w:rsid w:val="00C268A5"/>
    <w:rsid w:val="00C313FC"/>
    <w:rsid w:val="00C31E94"/>
    <w:rsid w:val="00C37FA8"/>
    <w:rsid w:val="00C4340D"/>
    <w:rsid w:val="00C45556"/>
    <w:rsid w:val="00C46891"/>
    <w:rsid w:val="00C62E10"/>
    <w:rsid w:val="00C66EF6"/>
    <w:rsid w:val="00C67D8C"/>
    <w:rsid w:val="00C7622E"/>
    <w:rsid w:val="00C7757E"/>
    <w:rsid w:val="00C77CA2"/>
    <w:rsid w:val="00C77DF8"/>
    <w:rsid w:val="00C83B01"/>
    <w:rsid w:val="00C871EB"/>
    <w:rsid w:val="00C90D9D"/>
    <w:rsid w:val="00C94338"/>
    <w:rsid w:val="00C9589D"/>
    <w:rsid w:val="00CA007D"/>
    <w:rsid w:val="00CA09B2"/>
    <w:rsid w:val="00CA1D87"/>
    <w:rsid w:val="00CA230D"/>
    <w:rsid w:val="00CA24EE"/>
    <w:rsid w:val="00CB1257"/>
    <w:rsid w:val="00CB166A"/>
    <w:rsid w:val="00CB64E1"/>
    <w:rsid w:val="00CC14F5"/>
    <w:rsid w:val="00CC1B3E"/>
    <w:rsid w:val="00CC26D7"/>
    <w:rsid w:val="00CC30A8"/>
    <w:rsid w:val="00CC43AB"/>
    <w:rsid w:val="00CC522E"/>
    <w:rsid w:val="00CC55BB"/>
    <w:rsid w:val="00CD17F1"/>
    <w:rsid w:val="00CD215C"/>
    <w:rsid w:val="00CD630C"/>
    <w:rsid w:val="00CD7162"/>
    <w:rsid w:val="00CD7FA4"/>
    <w:rsid w:val="00CE753B"/>
    <w:rsid w:val="00CE7EEA"/>
    <w:rsid w:val="00CF05D1"/>
    <w:rsid w:val="00CF13BC"/>
    <w:rsid w:val="00CF269D"/>
    <w:rsid w:val="00CF2DC3"/>
    <w:rsid w:val="00CF3B48"/>
    <w:rsid w:val="00CF5D34"/>
    <w:rsid w:val="00CF76C2"/>
    <w:rsid w:val="00D01454"/>
    <w:rsid w:val="00D02DE2"/>
    <w:rsid w:val="00D0342D"/>
    <w:rsid w:val="00D04B12"/>
    <w:rsid w:val="00D07745"/>
    <w:rsid w:val="00D07967"/>
    <w:rsid w:val="00D11FD4"/>
    <w:rsid w:val="00D134D3"/>
    <w:rsid w:val="00D13DAF"/>
    <w:rsid w:val="00D163F2"/>
    <w:rsid w:val="00D16449"/>
    <w:rsid w:val="00D167F1"/>
    <w:rsid w:val="00D17D3F"/>
    <w:rsid w:val="00D20348"/>
    <w:rsid w:val="00D226B8"/>
    <w:rsid w:val="00D25F86"/>
    <w:rsid w:val="00D32286"/>
    <w:rsid w:val="00D3261B"/>
    <w:rsid w:val="00D35878"/>
    <w:rsid w:val="00D412B5"/>
    <w:rsid w:val="00D4223B"/>
    <w:rsid w:val="00D43BC2"/>
    <w:rsid w:val="00D4414B"/>
    <w:rsid w:val="00D45587"/>
    <w:rsid w:val="00D45D0E"/>
    <w:rsid w:val="00D47D01"/>
    <w:rsid w:val="00D51073"/>
    <w:rsid w:val="00D541DF"/>
    <w:rsid w:val="00D54414"/>
    <w:rsid w:val="00D57C3C"/>
    <w:rsid w:val="00D57F23"/>
    <w:rsid w:val="00D623A6"/>
    <w:rsid w:val="00D62C11"/>
    <w:rsid w:val="00D64021"/>
    <w:rsid w:val="00D64939"/>
    <w:rsid w:val="00D658A3"/>
    <w:rsid w:val="00D6685C"/>
    <w:rsid w:val="00D70AF6"/>
    <w:rsid w:val="00D712CC"/>
    <w:rsid w:val="00D718B3"/>
    <w:rsid w:val="00D7291A"/>
    <w:rsid w:val="00D76B39"/>
    <w:rsid w:val="00D801DE"/>
    <w:rsid w:val="00D8070E"/>
    <w:rsid w:val="00D856A3"/>
    <w:rsid w:val="00D86434"/>
    <w:rsid w:val="00D90CF0"/>
    <w:rsid w:val="00D93FBB"/>
    <w:rsid w:val="00D94946"/>
    <w:rsid w:val="00DA0439"/>
    <w:rsid w:val="00DA32E3"/>
    <w:rsid w:val="00DA7B6A"/>
    <w:rsid w:val="00DB25CE"/>
    <w:rsid w:val="00DB2C16"/>
    <w:rsid w:val="00DB3BA4"/>
    <w:rsid w:val="00DB599E"/>
    <w:rsid w:val="00DC2013"/>
    <w:rsid w:val="00DC348D"/>
    <w:rsid w:val="00DC516F"/>
    <w:rsid w:val="00DC5646"/>
    <w:rsid w:val="00DC5A7B"/>
    <w:rsid w:val="00DC6008"/>
    <w:rsid w:val="00DD663E"/>
    <w:rsid w:val="00DD7138"/>
    <w:rsid w:val="00DF0866"/>
    <w:rsid w:val="00DF12E2"/>
    <w:rsid w:val="00DF73A9"/>
    <w:rsid w:val="00E03805"/>
    <w:rsid w:val="00E13E54"/>
    <w:rsid w:val="00E1453E"/>
    <w:rsid w:val="00E153F7"/>
    <w:rsid w:val="00E2382C"/>
    <w:rsid w:val="00E25307"/>
    <w:rsid w:val="00E265E5"/>
    <w:rsid w:val="00E30D45"/>
    <w:rsid w:val="00E3742E"/>
    <w:rsid w:val="00E40E62"/>
    <w:rsid w:val="00E4678C"/>
    <w:rsid w:val="00E46B28"/>
    <w:rsid w:val="00E46CE2"/>
    <w:rsid w:val="00E50035"/>
    <w:rsid w:val="00E503DF"/>
    <w:rsid w:val="00E50CA4"/>
    <w:rsid w:val="00E5413D"/>
    <w:rsid w:val="00E55AAC"/>
    <w:rsid w:val="00E57110"/>
    <w:rsid w:val="00E621F1"/>
    <w:rsid w:val="00E622A6"/>
    <w:rsid w:val="00E67B09"/>
    <w:rsid w:val="00E72DA2"/>
    <w:rsid w:val="00E748F7"/>
    <w:rsid w:val="00E750D9"/>
    <w:rsid w:val="00E75E9C"/>
    <w:rsid w:val="00E76E83"/>
    <w:rsid w:val="00E76ED6"/>
    <w:rsid w:val="00E80EF6"/>
    <w:rsid w:val="00E83980"/>
    <w:rsid w:val="00E846E8"/>
    <w:rsid w:val="00E8635F"/>
    <w:rsid w:val="00E865BB"/>
    <w:rsid w:val="00E91810"/>
    <w:rsid w:val="00E959CB"/>
    <w:rsid w:val="00E95E08"/>
    <w:rsid w:val="00E96352"/>
    <w:rsid w:val="00E97DF6"/>
    <w:rsid w:val="00EA1AA6"/>
    <w:rsid w:val="00EA6AF3"/>
    <w:rsid w:val="00EB2DC5"/>
    <w:rsid w:val="00EC3414"/>
    <w:rsid w:val="00EC59FC"/>
    <w:rsid w:val="00EC5C2B"/>
    <w:rsid w:val="00EC6A3E"/>
    <w:rsid w:val="00EC7DAF"/>
    <w:rsid w:val="00ED51A5"/>
    <w:rsid w:val="00ED6FD0"/>
    <w:rsid w:val="00EE0749"/>
    <w:rsid w:val="00EE08E2"/>
    <w:rsid w:val="00EE182B"/>
    <w:rsid w:val="00EE32AA"/>
    <w:rsid w:val="00EE3906"/>
    <w:rsid w:val="00EE46EA"/>
    <w:rsid w:val="00EE4BB1"/>
    <w:rsid w:val="00EF2DED"/>
    <w:rsid w:val="00EF58AA"/>
    <w:rsid w:val="00F006BA"/>
    <w:rsid w:val="00F00EC3"/>
    <w:rsid w:val="00F05734"/>
    <w:rsid w:val="00F059D5"/>
    <w:rsid w:val="00F0634E"/>
    <w:rsid w:val="00F11451"/>
    <w:rsid w:val="00F122D6"/>
    <w:rsid w:val="00F15E16"/>
    <w:rsid w:val="00F163B2"/>
    <w:rsid w:val="00F203BC"/>
    <w:rsid w:val="00F26983"/>
    <w:rsid w:val="00F26F2C"/>
    <w:rsid w:val="00F3634A"/>
    <w:rsid w:val="00F52621"/>
    <w:rsid w:val="00F5550B"/>
    <w:rsid w:val="00F576ED"/>
    <w:rsid w:val="00F60833"/>
    <w:rsid w:val="00F61544"/>
    <w:rsid w:val="00F61C71"/>
    <w:rsid w:val="00F71C2E"/>
    <w:rsid w:val="00F81DF7"/>
    <w:rsid w:val="00F82003"/>
    <w:rsid w:val="00F82218"/>
    <w:rsid w:val="00F8624F"/>
    <w:rsid w:val="00F90958"/>
    <w:rsid w:val="00F9339F"/>
    <w:rsid w:val="00F94203"/>
    <w:rsid w:val="00F95142"/>
    <w:rsid w:val="00F96B5F"/>
    <w:rsid w:val="00FA1628"/>
    <w:rsid w:val="00FA2AA8"/>
    <w:rsid w:val="00FA2B74"/>
    <w:rsid w:val="00FA4F83"/>
    <w:rsid w:val="00FA5712"/>
    <w:rsid w:val="00FA65AC"/>
    <w:rsid w:val="00FB0FB6"/>
    <w:rsid w:val="00FB1B00"/>
    <w:rsid w:val="00FC0A21"/>
    <w:rsid w:val="00FC155F"/>
    <w:rsid w:val="00FD22D0"/>
    <w:rsid w:val="00FE1A12"/>
    <w:rsid w:val="00FE2B28"/>
    <w:rsid w:val="00FE55B3"/>
    <w:rsid w:val="00FE6AEA"/>
    <w:rsid w:val="00FF2795"/>
    <w:rsid w:val="00FF2BE6"/>
    <w:rsid w:val="00FF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B7460"/>
  <w15:docId w15:val="{8F546E90-0513-004B-A1E5-1B63F371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7014"/>
    <w:rPr>
      <w:sz w:val="22"/>
      <w:lang w:val="en-GB"/>
    </w:rPr>
  </w:style>
  <w:style w:type="paragraph" w:styleId="1">
    <w:name w:val="heading 1"/>
    <w:basedOn w:val="a"/>
    <w:next w:val="a"/>
    <w:qFormat/>
    <w:rsid w:val="00707014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707014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707014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07014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707014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707014"/>
    <w:pPr>
      <w:jc w:val="center"/>
    </w:pPr>
    <w:rPr>
      <w:b/>
      <w:sz w:val="28"/>
    </w:rPr>
  </w:style>
  <w:style w:type="paragraph" w:customStyle="1" w:styleId="T2">
    <w:name w:val="T2"/>
    <w:basedOn w:val="T1"/>
    <w:rsid w:val="00707014"/>
    <w:pPr>
      <w:spacing w:after="240"/>
      <w:ind w:left="720" w:right="720"/>
    </w:pPr>
  </w:style>
  <w:style w:type="paragraph" w:customStyle="1" w:styleId="T3">
    <w:name w:val="T3"/>
    <w:basedOn w:val="T1"/>
    <w:rsid w:val="00707014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707014"/>
    <w:pPr>
      <w:ind w:left="720" w:hanging="720"/>
    </w:pPr>
  </w:style>
  <w:style w:type="character" w:styleId="a6">
    <w:name w:val="Hyperlink"/>
    <w:basedOn w:val="a0"/>
    <w:rsid w:val="00707014"/>
    <w:rPr>
      <w:color w:val="0000FF"/>
      <w:u w:val="single"/>
    </w:rPr>
  </w:style>
  <w:style w:type="paragraph" w:styleId="Web">
    <w:name w:val="Normal (Web)"/>
    <w:basedOn w:val="a"/>
    <w:uiPriority w:val="99"/>
    <w:rsid w:val="000239E4"/>
    <w:pPr>
      <w:spacing w:before="100" w:beforeAutospacing="1" w:after="100" w:afterAutospacing="1"/>
    </w:pPr>
    <w:rPr>
      <w:rFonts w:eastAsia="ＭＳ 明朝"/>
      <w:sz w:val="24"/>
      <w:szCs w:val="24"/>
      <w:lang w:val="en-US" w:eastAsia="ja-JP"/>
    </w:rPr>
  </w:style>
  <w:style w:type="paragraph" w:styleId="z-">
    <w:name w:val="HTML Bottom of Form"/>
    <w:basedOn w:val="a"/>
    <w:next w:val="a"/>
    <w:link w:val="z-0"/>
    <w:hidden/>
    <w:rsid w:val="000239E4"/>
    <w:pPr>
      <w:pBdr>
        <w:top w:val="single" w:sz="6" w:space="1" w:color="auto"/>
      </w:pBdr>
      <w:jc w:val="center"/>
    </w:pPr>
    <w:rPr>
      <w:rFonts w:ascii="Arial" w:eastAsia="ＭＳ 明朝" w:hAnsi="Arial" w:cs="Arial"/>
      <w:vanish/>
      <w:sz w:val="16"/>
      <w:szCs w:val="16"/>
      <w:lang w:val="en-US" w:eastAsia="ja-JP"/>
    </w:rPr>
  </w:style>
  <w:style w:type="character" w:customStyle="1" w:styleId="z-0">
    <w:name w:val="z-フォームの終わり (文字)"/>
    <w:basedOn w:val="a0"/>
    <w:link w:val="z-"/>
    <w:rsid w:val="000239E4"/>
    <w:rPr>
      <w:rFonts w:ascii="Arial" w:eastAsia="ＭＳ 明朝" w:hAnsi="Arial" w:cs="Arial"/>
      <w:vanish/>
      <w:sz w:val="16"/>
      <w:szCs w:val="16"/>
      <w:lang w:eastAsia="ja-JP"/>
    </w:rPr>
  </w:style>
  <w:style w:type="paragraph" w:styleId="a7">
    <w:name w:val="Title"/>
    <w:basedOn w:val="a"/>
    <w:next w:val="a"/>
    <w:link w:val="a8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表題 (文字)"/>
    <w:basedOn w:val="a0"/>
    <w:link w:val="a7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10">
    <w:name w:val="toc 1"/>
    <w:basedOn w:val="a"/>
    <w:next w:val="a"/>
    <w:autoRedefine/>
    <w:uiPriority w:val="39"/>
    <w:rsid w:val="002C36F6"/>
  </w:style>
  <w:style w:type="paragraph" w:styleId="20">
    <w:name w:val="toc 2"/>
    <w:basedOn w:val="a"/>
    <w:next w:val="a"/>
    <w:autoRedefine/>
    <w:uiPriority w:val="39"/>
    <w:rsid w:val="002C36F6"/>
    <w:pPr>
      <w:ind w:left="220"/>
    </w:pPr>
  </w:style>
  <w:style w:type="paragraph" w:styleId="30">
    <w:name w:val="toc 3"/>
    <w:basedOn w:val="a"/>
    <w:next w:val="a"/>
    <w:autoRedefine/>
    <w:rsid w:val="002C36F6"/>
    <w:pPr>
      <w:ind w:left="440"/>
    </w:pPr>
  </w:style>
  <w:style w:type="paragraph" w:styleId="4">
    <w:name w:val="toc 4"/>
    <w:basedOn w:val="a"/>
    <w:next w:val="a"/>
    <w:autoRedefine/>
    <w:rsid w:val="002C36F6"/>
    <w:pPr>
      <w:ind w:left="660"/>
    </w:pPr>
  </w:style>
  <w:style w:type="paragraph" w:styleId="5">
    <w:name w:val="toc 5"/>
    <w:basedOn w:val="a"/>
    <w:next w:val="a"/>
    <w:autoRedefine/>
    <w:rsid w:val="002C36F6"/>
    <w:pPr>
      <w:ind w:left="880"/>
    </w:pPr>
  </w:style>
  <w:style w:type="paragraph" w:styleId="6">
    <w:name w:val="toc 6"/>
    <w:basedOn w:val="a"/>
    <w:next w:val="a"/>
    <w:autoRedefine/>
    <w:rsid w:val="002C36F6"/>
    <w:pPr>
      <w:ind w:left="1100"/>
    </w:pPr>
  </w:style>
  <w:style w:type="paragraph" w:styleId="7">
    <w:name w:val="toc 7"/>
    <w:basedOn w:val="a"/>
    <w:next w:val="a"/>
    <w:autoRedefine/>
    <w:rsid w:val="002C36F6"/>
    <w:pPr>
      <w:ind w:left="1320"/>
    </w:pPr>
  </w:style>
  <w:style w:type="paragraph" w:styleId="8">
    <w:name w:val="toc 8"/>
    <w:basedOn w:val="a"/>
    <w:next w:val="a"/>
    <w:autoRedefine/>
    <w:rsid w:val="002C36F6"/>
    <w:pPr>
      <w:ind w:left="1540"/>
    </w:pPr>
  </w:style>
  <w:style w:type="paragraph" w:styleId="9">
    <w:name w:val="toc 9"/>
    <w:basedOn w:val="a"/>
    <w:next w:val="a"/>
    <w:autoRedefine/>
    <w:rsid w:val="002C36F6"/>
    <w:pPr>
      <w:ind w:left="1760"/>
    </w:pPr>
  </w:style>
  <w:style w:type="paragraph" w:styleId="a9">
    <w:name w:val="List Paragraph"/>
    <w:basedOn w:val="a"/>
    <w:uiPriority w:val="34"/>
    <w:qFormat/>
    <w:rsid w:val="002C36F6"/>
    <w:pPr>
      <w:ind w:left="720"/>
      <w:contextualSpacing/>
    </w:pPr>
  </w:style>
  <w:style w:type="paragraph" w:styleId="aa">
    <w:name w:val="Balloon Text"/>
    <w:basedOn w:val="a"/>
    <w:link w:val="ab"/>
    <w:rsid w:val="0091775F"/>
    <w:rPr>
      <w:rFonts w:ascii="Lucida Grande" w:hAnsi="Lucida Grande" w:cs="Lucida Grande"/>
      <w:sz w:val="18"/>
      <w:szCs w:val="18"/>
    </w:rPr>
  </w:style>
  <w:style w:type="character" w:customStyle="1" w:styleId="ab">
    <w:name w:val="吹き出し (文字)"/>
    <w:basedOn w:val="a0"/>
    <w:link w:val="aa"/>
    <w:rsid w:val="0091775F"/>
    <w:rPr>
      <w:rFonts w:ascii="Lucida Grande" w:hAnsi="Lucida Grande" w:cs="Lucida Grande"/>
      <w:sz w:val="18"/>
      <w:szCs w:val="18"/>
      <w:lang w:val="en-GB"/>
    </w:rPr>
  </w:style>
  <w:style w:type="character" w:styleId="ac">
    <w:name w:val="annotation reference"/>
    <w:basedOn w:val="a0"/>
    <w:rsid w:val="00E622A6"/>
    <w:rPr>
      <w:sz w:val="18"/>
      <w:szCs w:val="18"/>
    </w:rPr>
  </w:style>
  <w:style w:type="paragraph" w:styleId="ad">
    <w:name w:val="annotation text"/>
    <w:basedOn w:val="a"/>
    <w:link w:val="ae"/>
    <w:rsid w:val="00E622A6"/>
    <w:rPr>
      <w:sz w:val="24"/>
      <w:szCs w:val="24"/>
    </w:rPr>
  </w:style>
  <w:style w:type="character" w:customStyle="1" w:styleId="ae">
    <w:name w:val="コメント文字列 (文字)"/>
    <w:basedOn w:val="a0"/>
    <w:link w:val="ad"/>
    <w:rsid w:val="00E622A6"/>
    <w:rPr>
      <w:rFonts w:eastAsia="SimSun"/>
      <w:sz w:val="24"/>
      <w:szCs w:val="24"/>
      <w:lang w:val="en-GB"/>
    </w:rPr>
  </w:style>
  <w:style w:type="paragraph" w:styleId="af">
    <w:name w:val="Plain Text"/>
    <w:basedOn w:val="a"/>
    <w:link w:val="af0"/>
    <w:uiPriority w:val="99"/>
    <w:unhideWhenUsed/>
    <w:rsid w:val="00557248"/>
    <w:rPr>
      <w:rFonts w:ascii="Calibri" w:eastAsiaTheme="minorHAnsi" w:hAnsi="Calibri" w:cstheme="minorBidi"/>
      <w:szCs w:val="21"/>
      <w:lang w:val="en-US"/>
    </w:rPr>
  </w:style>
  <w:style w:type="character" w:customStyle="1" w:styleId="af0">
    <w:name w:val="書式なし (文字)"/>
    <w:basedOn w:val="a0"/>
    <w:link w:val="af"/>
    <w:uiPriority w:val="99"/>
    <w:rsid w:val="00557248"/>
    <w:rPr>
      <w:rFonts w:ascii="Calibri" w:eastAsiaTheme="minorHAnsi" w:hAnsi="Calibri" w:cstheme="minorBidi"/>
      <w:sz w:val="22"/>
      <w:szCs w:val="21"/>
    </w:rPr>
  </w:style>
  <w:style w:type="paragraph" w:styleId="af1">
    <w:name w:val="annotation subject"/>
    <w:basedOn w:val="ad"/>
    <w:next w:val="ad"/>
    <w:link w:val="af2"/>
    <w:semiHidden/>
    <w:unhideWhenUsed/>
    <w:rsid w:val="00180323"/>
    <w:rPr>
      <w:rFonts w:eastAsia="Times New Roman"/>
      <w:b/>
      <w:bCs/>
      <w:sz w:val="20"/>
      <w:szCs w:val="20"/>
    </w:rPr>
  </w:style>
  <w:style w:type="character" w:customStyle="1" w:styleId="af2">
    <w:name w:val="コメント内容 (文字)"/>
    <w:basedOn w:val="ae"/>
    <w:link w:val="af1"/>
    <w:semiHidden/>
    <w:rsid w:val="00180323"/>
    <w:rPr>
      <w:rFonts w:eastAsia="SimSun"/>
      <w:b/>
      <w:bCs/>
      <w:sz w:val="24"/>
      <w:szCs w:val="24"/>
      <w:lang w:val="en-GB"/>
    </w:rPr>
  </w:style>
  <w:style w:type="paragraph" w:styleId="af3">
    <w:name w:val="Revision"/>
    <w:hidden/>
    <w:uiPriority w:val="99"/>
    <w:semiHidden/>
    <w:rsid w:val="00002B38"/>
    <w:rPr>
      <w:sz w:val="22"/>
      <w:lang w:val="en-GB"/>
    </w:rPr>
  </w:style>
  <w:style w:type="paragraph" w:customStyle="1" w:styleId="Default">
    <w:name w:val="Default"/>
    <w:uiPriority w:val="99"/>
    <w:rsid w:val="002C7E4D"/>
    <w:pPr>
      <w:widowControl w:val="0"/>
      <w:autoSpaceDE w:val="0"/>
      <w:autoSpaceDN w:val="0"/>
      <w:adjustRightInd w:val="0"/>
    </w:pPr>
    <w:rPr>
      <w:rFonts w:cs="Vrinda"/>
      <w:color w:val="000000"/>
      <w:sz w:val="24"/>
      <w:szCs w:val="24"/>
      <w:lang w:bidi="bn-BD"/>
    </w:rPr>
  </w:style>
  <w:style w:type="character" w:styleId="af4">
    <w:name w:val="line number"/>
    <w:basedOn w:val="a0"/>
    <w:semiHidden/>
    <w:unhideWhenUsed/>
    <w:rsid w:val="00C04ED1"/>
  </w:style>
  <w:style w:type="paragraph" w:styleId="af5">
    <w:name w:val="Date"/>
    <w:basedOn w:val="a"/>
    <w:next w:val="a"/>
    <w:link w:val="af6"/>
    <w:rsid w:val="00145920"/>
    <w:pPr>
      <w:ind w:leftChars="2500" w:left="100"/>
    </w:pPr>
  </w:style>
  <w:style w:type="character" w:customStyle="1" w:styleId="af6">
    <w:name w:val="日付 (文字)"/>
    <w:basedOn w:val="a0"/>
    <w:link w:val="af5"/>
    <w:rsid w:val="00145920"/>
    <w:rPr>
      <w:sz w:val="22"/>
      <w:lang w:val="en-GB"/>
    </w:rPr>
  </w:style>
  <w:style w:type="paragraph" w:styleId="af7">
    <w:name w:val="No Spacing"/>
    <w:uiPriority w:val="1"/>
    <w:qFormat/>
    <w:rsid w:val="008930C2"/>
    <w:rPr>
      <w:sz w:val="22"/>
      <w:lang w:val="en-GB"/>
    </w:rPr>
  </w:style>
  <w:style w:type="character" w:customStyle="1" w:styleId="11">
    <w:name w:val="未解決のメンション1"/>
    <w:basedOn w:val="a0"/>
    <w:uiPriority w:val="99"/>
    <w:semiHidden/>
    <w:unhideWhenUsed/>
    <w:rsid w:val="008930C2"/>
    <w:rPr>
      <w:color w:val="808080"/>
      <w:shd w:val="clear" w:color="auto" w:fill="E6E6E6"/>
    </w:rPr>
  </w:style>
  <w:style w:type="paragraph" w:styleId="af8">
    <w:name w:val="Document Map"/>
    <w:basedOn w:val="a"/>
    <w:link w:val="af9"/>
    <w:semiHidden/>
    <w:unhideWhenUsed/>
    <w:rsid w:val="002D0E3F"/>
    <w:rPr>
      <w:rFonts w:ascii="Lucida Grande" w:hAnsi="Lucida Grande"/>
      <w:sz w:val="24"/>
      <w:szCs w:val="24"/>
    </w:rPr>
  </w:style>
  <w:style w:type="character" w:customStyle="1" w:styleId="af9">
    <w:name w:val="見出しマップ (文字)"/>
    <w:basedOn w:val="a0"/>
    <w:link w:val="af8"/>
    <w:semiHidden/>
    <w:rsid w:val="002D0E3F"/>
    <w:rPr>
      <w:rFonts w:ascii="Lucida Grande" w:hAnsi="Lucida Grande"/>
      <w:sz w:val="24"/>
      <w:szCs w:val="24"/>
      <w:lang w:val="en-GB"/>
    </w:rPr>
  </w:style>
  <w:style w:type="character" w:styleId="afa">
    <w:name w:val="Unresolved Mention"/>
    <w:basedOn w:val="a0"/>
    <w:uiPriority w:val="99"/>
    <w:semiHidden/>
    <w:unhideWhenUsed/>
    <w:rsid w:val="00A1518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50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1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eh.sadeghi@inte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no@koden-ti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melmann@ieee.org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1FA13-18E2-E841-A45F-9C63753C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1009</Words>
  <Characters>5755</Characters>
  <Application>Microsoft Office Word</Application>
  <DocSecurity>0</DocSecurity>
  <Lines>47</Lines>
  <Paragraphs>13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doc.: IEEE 802.11-17/1604r8</vt:lpstr>
      <vt:lpstr>doc.: IEEE 802.11-17/1604r8</vt:lpstr>
      <vt:lpstr>doc.: IEEE 802.11-17/1604r0</vt:lpstr>
    </vt:vector>
  </TitlesOfParts>
  <Company>Intel Corporation</Company>
  <LinksUpToDate>false</LinksUpToDate>
  <CharactersWithSpaces>6751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802.11-17/1604r8</dc:title>
  <dc:subject>Submission</dc:subject>
  <dc:creator>"Nikola Serafimovski" &lt;nikola.serafimovski@purelifi.com&gt;</dc:creator>
  <cp:keywords>January 2018</cp:keywords>
  <cp:lastModifiedBy>森岡仁志</cp:lastModifiedBy>
  <cp:revision>8</cp:revision>
  <cp:lastPrinted>1901-01-01T18:00:00Z</cp:lastPrinted>
  <dcterms:created xsi:type="dcterms:W3CDTF">2018-05-03T05:56:00Z</dcterms:created>
  <dcterms:modified xsi:type="dcterms:W3CDTF">2018-05-04T02:36:00Z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(10)O48q+nWDiKNAVXoAwq58w6onvO4eaK+wzpVW8jJCkaAk5P9kKngByeTmJxmoV2pCe2Ggt2AD_x000d_
16TJ0mpr9dIpVbpzMvvi6Kd+9RxAxYv5FeL9CuewSWqtmO/Cza9wT9h9Honu00Ldr2kt29vv_x000d_
/iOPXyAh9owHAygUH3oxnSAx4KvjWdyNi+70uNWX6sNEADgXW6yCugR7jHLKyXylTKU646qb_x000d_
q1Fihs4qNyWIHkMo+j</vt:lpwstr>
  </property>
  <property fmtid="{D5CDD505-2E9C-101B-9397-08002B2CF9AE}" pid="3" name="_ms_pID_7253431">
    <vt:lpwstr>GYL4aghNwEqyEIFULGRxiSkxuaozzg+5vK6R4laCmL/LI9sSdCn5Fw_x000d_
kjDVlwY9YBcYND2uI7OEKgwfJM5Yt85We7vjYUH67EZ1pe8kvWA9It/Xqh0a1fQBNDfPJXjX_x000d_
0LAcV/aiJMVahgIHqbvwOR0lrSZVyvKKs9TV8biMRMzWWfo5J5kXSINrJG32yfkSsXpvsurC_x000d_
ORZ0OmCGWJ30wXqvyrPGnke/OPVpdJOUV7Uv</vt:lpwstr>
  </property>
  <property fmtid="{D5CDD505-2E9C-101B-9397-08002B2CF9AE}" pid="4" name="_ms_pID_7253432">
    <vt:lpwstr>Rs6d83fpuionHM6gcGcygGDdQBK6ztTRBySN_x000d_
7M83cidTb3lS+lShVyrjDNN/4EtJEB8Q8r5DBm/x+WzNhFofRNVZ0etMwWMDvz3wn2RZ/ZmP_x000d_
d/gQGOSeydO8E72Bi99jcSMWCrNcz6jo2GrBEbvsTl8Px2T87pyrZS2ss1B8asENmuwMkdwD_x000d_
fiVQkchd44diI/INUR7dfEmmcOldYe3f/QgqQc8u6J1e48tLWLjWE8</vt:lpwstr>
  </property>
  <property fmtid="{D5CDD505-2E9C-101B-9397-08002B2CF9AE}" pid="5" name="_ms_pID_7253433">
    <vt:lpwstr>CjK9be008a+up4+h/d_x000d_
o4YmLVdYK1TZ/rbZjqrr5+W5ojel87pfng19YukTpcWqa8lSB9yOVSw4+WdFenPoH+7umYAn_x000d_
eg5piV7Ly1dERWCBSNFIsSWQAXAvZyCSlDC4OiPlSvA1C5eYzqLfvmh5ZlOcLAIV1LuOT2wZ_x000d_
Vkz6vxis/KZ2zINNnGFIVbiMl4SXBz0cb6IDnF2AnUevhRyQpMe+wB77EFdrwa7wtTRMwHGQ</vt:lpwstr>
  </property>
  <property fmtid="{D5CDD505-2E9C-101B-9397-08002B2CF9AE}" pid="6" name="_ms_pID_7253434">
    <vt:lpwstr>_x000d_
tnDUkqRF6H6cSL+iFGfLyBAefZF6iUE715SDwIzFM3YvGfNOK2iwbkoDImJ8U8NSJA0/kLbt_x000d_
OizNswZPv6tM8UsDDTNPEWDjgSxxNkWRcEoylVrYX4GN4uJQucIYFOwZYugWV61h2IGmMW1N_x000d_
JbZb7AnEERHpU7zUOAOcI/EoT31pQzBql3A+8+Hskxc+cE3dArDWL8/gkaSFTGzlqc66Xl9N_x000d_
ezXtPtkWSeCuAPaS</vt:lpwstr>
  </property>
  <property fmtid="{D5CDD505-2E9C-101B-9397-08002B2CF9AE}" pid="7" name="_ms_pID_7253435">
    <vt:lpwstr>leaxQ5RgA3gFLJ8/NLU9mwRKinnA5LcOm97wvH5XoJIC2hrRASbKeJe8_x000d_
3u3vDKrMd4JqDZ8LXIjSjvad5LR35928teuNpXJf5hxVHKWZQ+wwr61XCPZPZin6zwWuiFtD_x000d_
djBTvJCMbjUPuZPtV+AHTjMwYcE6dSDXScBBMpMVOpdN8xnBCHmbRFXJW/GngkV/upKfjh7C_x000d_
IPrlvtvy7RaKgxcZpOOXh4gKmZjvTRm5kf</vt:lpwstr>
  </property>
  <property fmtid="{D5CDD505-2E9C-101B-9397-08002B2CF9AE}" pid="8" name="_ms_pID_7253436">
    <vt:lpwstr>eI773F1jWwBHgTy+C/lae0Zrl5so748I4PrNhr_x000d_
Y6eJAEfHQUgm7ffD/t0G600xPrZmOy4GewEMREcgjVg0MDg1XwGkIf3D1zIPHdyUGF7toCC4_x000d_
Q//Dm9kJwMgnBreIQN6wdRdzvVOk6F5IBROI4KPeL5zyUXfJooq18kwEvKirzrKJB6w5H/KO_x000d_
dknohxN/MyR71gaqgXfM2YUYrNO0CXXEDzscPfHEXfC8V71s3uVW</vt:lpwstr>
  </property>
  <property fmtid="{D5CDD505-2E9C-101B-9397-08002B2CF9AE}" pid="9" name="_ms_pID_7253437">
    <vt:lpwstr>B0zXyJ9KvW8xUjKfVTNn_x000d_
9nq1zWxPIyROhxI36REq7TkVShhtNm1Pdj9HmB4XkRVLG8Dk3cmUl4m4ySA9s/UGAtyRFh17_x000d_
GA3aanPZd/aoMEQa6zI0WoyalYLkaeLM9FOCVHBSa9CoXVYofXLY89VIJUYR30NK4fLKNVRv_x000d_
Z9iTyDJBb4l81AnDUvBKZY+hXRsHYHY4b3NjfTMBVCnp3x8rjZvIstgOaM4wxHQ/up+2j5</vt:lpwstr>
  </property>
  <property fmtid="{D5CDD505-2E9C-101B-9397-08002B2CF9AE}" pid="10" name="_ms_pID_7253438">
    <vt:lpwstr>1n_x000d_
ehzybZRlrxKKYFhHUCKhAkFtgsx4t640Wy1Uakt71G4hsLa/Frl34cETH0UVkXsILOWaHOfa_x000d_
SbaSpw7oCbNQ610LjpXQ/ggryB7pPXYsrIy42JYf1tAM8yvbtE/7XC8c8MckHPgv6znvC9C3_x000d_
kumaz1HN5MjL9FJohfOXXJsJRnjwAEtShk/D5P0fU0J5VinjJ+zIZWlqHKBApNvmMLESM0ZH_x000d_
5rojI07fMthd6e</vt:lpwstr>
  </property>
  <property fmtid="{D5CDD505-2E9C-101B-9397-08002B2CF9AE}" pid="11" name="_ms_pID_7253439">
    <vt:lpwstr>PzPuWvznVRQ1TScYuaOwcBMCskmGft4Mzf7aY2FBgY9u1JIruHOOs=</vt:lpwstr>
  </property>
  <property fmtid="{D5CDD505-2E9C-101B-9397-08002B2CF9AE}" pid="12" name="_NewReviewCycle">
    <vt:lpwstr/>
  </property>
  <property fmtid="{D5CDD505-2E9C-101B-9397-08002B2CF9AE}" pid="13" name="_2015_ms_pID_725343">
    <vt:lpwstr>(2)gd/+RcLgzP1t0rYaeR8feV7iNTzGnQqAYHW9wXkkDPMSt/QHUTFua6RAS5HH3kTzHH6bfXp0
jnTfVKkSxHmNk1u6PULCQZ4TrnvSE3Q0RLqcsjY3DRlfu77X8Ti5ITeGjh4zhS+JZd1bIzPW
FRg9s3Hg0l5ZhHXl8tjYHvWO+puwPzV3/EEan/aLeObCXI/vVlOsmU/untj2ew9o0j+iQh3O
/MJoMvjl6eQhxkaNSU</vt:lpwstr>
  </property>
  <property fmtid="{D5CDD505-2E9C-101B-9397-08002B2CF9AE}" pid="14" name="_2015_ms_pID_7253431">
    <vt:lpwstr>Nw74tFA04HWlOYf8XOcapkpw/VWQz4Ph4sFcdwL+fyY4FBd2s2dM5z
ptI9tcluv1ZoWmbPi8CvlnpbPox3fXn5fBmFNlEwXgsh6HKdKqTM4NOAsqca/T/QrTmu90s/
cqzA+ySF0WmSy5xclq4xezl/4DK6lkZIRxGF5n44yvKK1HT4QZL2nLMfE0voQqcVgzsAcJRL
QfL9DIcDOVviJmrZ</vt:lpwstr>
  </property>
  <property fmtid="{D5CDD505-2E9C-101B-9397-08002B2CF9AE}" pid="15" name="_readonly">
    <vt:lpwstr/>
  </property>
  <property fmtid="{D5CDD505-2E9C-101B-9397-08002B2CF9AE}" pid="16" name="_change">
    <vt:lpwstr/>
  </property>
  <property fmtid="{D5CDD505-2E9C-101B-9397-08002B2CF9AE}" pid="17" name="_full-control">
    <vt:lpwstr/>
  </property>
  <property fmtid="{D5CDD505-2E9C-101B-9397-08002B2CF9AE}" pid="18" name="sflag">
    <vt:lpwstr>1508999131</vt:lpwstr>
  </property>
</Properties>
</file>