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4AAEDB" w14:textId="77777777" w:rsidR="002F152C" w:rsidRPr="003900EC" w:rsidRDefault="002F152C" w:rsidP="000A462C">
      <w:pPr>
        <w:pStyle w:val="T1"/>
        <w:pBdr>
          <w:bottom w:val="single" w:sz="6" w:space="0" w:color="auto"/>
        </w:pBdr>
        <w:tabs>
          <w:tab w:val="left" w:pos="7513"/>
        </w:tabs>
        <w:spacing w:after="240"/>
        <w:rPr>
          <w:rFonts w:asciiTheme="minorHAnsi" w:hAnsiTheme="minorHAnsi"/>
          <w:sz w:val="32"/>
        </w:rPr>
      </w:pPr>
      <w:r w:rsidRPr="003900EC">
        <w:rPr>
          <w:rFonts w:asciiTheme="minorHAnsi" w:hAnsiTheme="minorHAnsi"/>
          <w:sz w:val="32"/>
        </w:rPr>
        <w:t>IEEE P802.11</w:t>
      </w:r>
      <w:r w:rsidRPr="003900EC">
        <w:rPr>
          <w:rFonts w:asciiTheme="minorHAnsi" w:hAnsiTheme="minorHAnsi"/>
          <w:sz w:val="32"/>
        </w:rPr>
        <w:br/>
        <w:t>Wireless LANs</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56"/>
        <w:gridCol w:w="2357"/>
        <w:gridCol w:w="2356"/>
        <w:gridCol w:w="2357"/>
      </w:tblGrid>
      <w:tr w:rsidR="00B0728C" w:rsidRPr="003900EC" w14:paraId="42AC2687" w14:textId="77777777" w:rsidTr="0086741A">
        <w:trPr>
          <w:jc w:val="center"/>
        </w:trPr>
        <w:tc>
          <w:tcPr>
            <w:tcW w:w="9426" w:type="dxa"/>
            <w:gridSpan w:val="4"/>
            <w:vAlign w:val="center"/>
          </w:tcPr>
          <w:p w14:paraId="5C22EB5D" w14:textId="3A0699D9" w:rsidR="00B0728C" w:rsidRPr="003900EC" w:rsidRDefault="0086741A" w:rsidP="006240E8">
            <w:pPr>
              <w:pStyle w:val="T2"/>
              <w:spacing w:after="0"/>
              <w:ind w:left="0" w:right="0"/>
              <w:rPr>
                <w:rFonts w:asciiTheme="minorHAnsi" w:hAnsiTheme="minorHAnsi"/>
                <w:szCs w:val="22"/>
              </w:rPr>
            </w:pPr>
            <w:r>
              <w:rPr>
                <w:rFonts w:asciiTheme="minorHAnsi" w:hAnsiTheme="minorHAnsi"/>
                <w:szCs w:val="22"/>
              </w:rPr>
              <w:t>Proposed L</w:t>
            </w:r>
            <w:r w:rsidR="006F7E82">
              <w:rPr>
                <w:rFonts w:asciiTheme="minorHAnsi" w:hAnsiTheme="minorHAnsi"/>
                <w:szCs w:val="22"/>
              </w:rPr>
              <w:t>iaison Statement</w:t>
            </w:r>
            <w:r w:rsidR="00B0728C" w:rsidRPr="003900EC">
              <w:rPr>
                <w:rFonts w:asciiTheme="minorHAnsi" w:hAnsiTheme="minorHAnsi"/>
                <w:szCs w:val="22"/>
              </w:rPr>
              <w:t xml:space="preserve"> to </w:t>
            </w:r>
            <w:r w:rsidR="005D554A" w:rsidRPr="003900EC">
              <w:rPr>
                <w:rFonts w:asciiTheme="minorHAnsi" w:hAnsiTheme="minorHAnsi"/>
                <w:szCs w:val="22"/>
              </w:rPr>
              <w:t>ETSI BRAN</w:t>
            </w:r>
            <w:r>
              <w:rPr>
                <w:rFonts w:asciiTheme="minorHAnsi" w:hAnsiTheme="minorHAnsi"/>
                <w:szCs w:val="22"/>
              </w:rPr>
              <w:br/>
              <w:t xml:space="preserve">in relation to </w:t>
            </w:r>
            <w:r w:rsidR="006240E8">
              <w:rPr>
                <w:rFonts w:asciiTheme="minorHAnsi" w:hAnsiTheme="minorHAnsi"/>
                <w:i/>
                <w:szCs w:val="22"/>
              </w:rPr>
              <w:t>adaptivity</w:t>
            </w:r>
          </w:p>
        </w:tc>
      </w:tr>
      <w:tr w:rsidR="00CB131B" w:rsidRPr="003900EC" w14:paraId="5623BFC0" w14:textId="77777777" w:rsidTr="0086741A">
        <w:trPr>
          <w:jc w:val="center"/>
        </w:trPr>
        <w:tc>
          <w:tcPr>
            <w:tcW w:w="2356" w:type="dxa"/>
            <w:vAlign w:val="center"/>
          </w:tcPr>
          <w:p w14:paraId="614ED76B" w14:textId="77387E88" w:rsidR="00CB131B" w:rsidRPr="003900EC" w:rsidRDefault="006F7E82" w:rsidP="00CB131B">
            <w:pPr>
              <w:pStyle w:val="T2"/>
              <w:spacing w:after="0"/>
              <w:ind w:left="0" w:right="0"/>
              <w:jc w:val="left"/>
              <w:rPr>
                <w:rFonts w:asciiTheme="minorHAnsi" w:hAnsiTheme="minorHAnsi"/>
                <w:sz w:val="24"/>
                <w:szCs w:val="22"/>
              </w:rPr>
            </w:pPr>
            <w:r>
              <w:rPr>
                <w:rFonts w:asciiTheme="minorHAnsi" w:hAnsiTheme="minorHAnsi"/>
                <w:sz w:val="24"/>
                <w:szCs w:val="22"/>
              </w:rPr>
              <w:t xml:space="preserve">Author </w:t>
            </w:r>
            <w:r w:rsidR="00CB131B" w:rsidRPr="003900EC">
              <w:rPr>
                <w:rFonts w:asciiTheme="minorHAnsi" w:hAnsiTheme="minorHAnsi"/>
                <w:sz w:val="24"/>
                <w:szCs w:val="22"/>
              </w:rPr>
              <w:t>Name</w:t>
            </w:r>
          </w:p>
        </w:tc>
        <w:tc>
          <w:tcPr>
            <w:tcW w:w="2357" w:type="dxa"/>
            <w:vAlign w:val="center"/>
          </w:tcPr>
          <w:p w14:paraId="28AAFD90" w14:textId="77777777" w:rsidR="00CB131B" w:rsidRPr="003900EC" w:rsidRDefault="00CB131B" w:rsidP="00CB131B">
            <w:pPr>
              <w:pStyle w:val="T2"/>
              <w:spacing w:after="0"/>
              <w:ind w:left="0" w:right="0"/>
              <w:jc w:val="left"/>
              <w:rPr>
                <w:rFonts w:asciiTheme="minorHAnsi" w:hAnsiTheme="minorHAnsi"/>
                <w:sz w:val="24"/>
                <w:szCs w:val="22"/>
              </w:rPr>
            </w:pPr>
            <w:r w:rsidRPr="003900EC">
              <w:rPr>
                <w:rFonts w:asciiTheme="minorHAnsi" w:hAnsiTheme="minorHAnsi"/>
                <w:sz w:val="24"/>
                <w:szCs w:val="22"/>
              </w:rPr>
              <w:t>Affiliation</w:t>
            </w:r>
          </w:p>
        </w:tc>
        <w:tc>
          <w:tcPr>
            <w:tcW w:w="2356" w:type="dxa"/>
            <w:vAlign w:val="center"/>
          </w:tcPr>
          <w:p w14:paraId="42CE410C" w14:textId="77777777" w:rsidR="00CB131B" w:rsidRPr="003900EC" w:rsidRDefault="00CB131B" w:rsidP="00CB131B">
            <w:pPr>
              <w:pStyle w:val="T2"/>
              <w:spacing w:after="0"/>
              <w:ind w:left="0" w:right="0"/>
              <w:jc w:val="left"/>
              <w:rPr>
                <w:rFonts w:asciiTheme="minorHAnsi" w:hAnsiTheme="minorHAnsi"/>
                <w:sz w:val="24"/>
                <w:szCs w:val="22"/>
              </w:rPr>
            </w:pPr>
            <w:r w:rsidRPr="003900EC">
              <w:rPr>
                <w:rFonts w:asciiTheme="minorHAnsi" w:hAnsiTheme="minorHAnsi"/>
                <w:sz w:val="24"/>
                <w:szCs w:val="22"/>
              </w:rPr>
              <w:t>Phone</w:t>
            </w:r>
          </w:p>
        </w:tc>
        <w:tc>
          <w:tcPr>
            <w:tcW w:w="2357" w:type="dxa"/>
            <w:vAlign w:val="center"/>
          </w:tcPr>
          <w:p w14:paraId="7DA24AFD" w14:textId="77777777" w:rsidR="00CB131B" w:rsidRPr="003900EC" w:rsidRDefault="00CB131B" w:rsidP="00CB131B">
            <w:pPr>
              <w:pStyle w:val="T2"/>
              <w:spacing w:after="0"/>
              <w:ind w:left="0" w:right="0"/>
              <w:jc w:val="left"/>
              <w:rPr>
                <w:rFonts w:asciiTheme="minorHAnsi" w:hAnsiTheme="minorHAnsi"/>
                <w:sz w:val="24"/>
                <w:szCs w:val="22"/>
              </w:rPr>
            </w:pPr>
            <w:r w:rsidRPr="003900EC">
              <w:rPr>
                <w:rFonts w:asciiTheme="minorHAnsi" w:hAnsiTheme="minorHAnsi"/>
                <w:sz w:val="24"/>
                <w:szCs w:val="22"/>
              </w:rPr>
              <w:t>email</w:t>
            </w:r>
          </w:p>
        </w:tc>
      </w:tr>
      <w:tr w:rsidR="00CB131B" w:rsidRPr="003900EC" w14:paraId="6273C707" w14:textId="77777777" w:rsidTr="0086741A">
        <w:trPr>
          <w:jc w:val="center"/>
        </w:trPr>
        <w:tc>
          <w:tcPr>
            <w:tcW w:w="2356" w:type="dxa"/>
            <w:vAlign w:val="center"/>
          </w:tcPr>
          <w:p w14:paraId="347FFBB2" w14:textId="77777777" w:rsidR="00CB131B" w:rsidRPr="003900EC" w:rsidRDefault="00CB131B" w:rsidP="00CB131B">
            <w:pPr>
              <w:pStyle w:val="T2"/>
              <w:spacing w:before="100" w:beforeAutospacing="1" w:after="100" w:afterAutospacing="1"/>
              <w:ind w:left="0" w:right="0"/>
              <w:jc w:val="left"/>
              <w:rPr>
                <w:rFonts w:asciiTheme="minorHAnsi" w:hAnsiTheme="minorHAnsi"/>
                <w:b w:val="0"/>
                <w:sz w:val="24"/>
                <w:szCs w:val="22"/>
                <w:lang w:val="en-US" w:eastAsia="zh-CN"/>
              </w:rPr>
            </w:pPr>
            <w:r w:rsidRPr="003900EC">
              <w:rPr>
                <w:rFonts w:asciiTheme="minorHAnsi" w:hAnsiTheme="minorHAnsi"/>
                <w:b w:val="0"/>
                <w:sz w:val="24"/>
                <w:szCs w:val="22"/>
                <w:lang w:val="en-US" w:eastAsia="zh-CN"/>
              </w:rPr>
              <w:t>Andrew Myles</w:t>
            </w:r>
          </w:p>
        </w:tc>
        <w:tc>
          <w:tcPr>
            <w:tcW w:w="2357" w:type="dxa"/>
            <w:vAlign w:val="center"/>
          </w:tcPr>
          <w:p w14:paraId="2CE7B86D" w14:textId="77777777" w:rsidR="00CB131B" w:rsidRPr="003900EC" w:rsidRDefault="00CB131B" w:rsidP="00CB131B">
            <w:pPr>
              <w:pStyle w:val="T2"/>
              <w:spacing w:before="100" w:beforeAutospacing="1" w:after="100" w:afterAutospacing="1"/>
              <w:ind w:left="0" w:right="0"/>
              <w:jc w:val="left"/>
              <w:rPr>
                <w:rFonts w:asciiTheme="minorHAnsi" w:hAnsiTheme="minorHAnsi"/>
                <w:b w:val="0"/>
                <w:sz w:val="24"/>
                <w:szCs w:val="22"/>
                <w:lang w:val="en-US" w:eastAsia="zh-CN"/>
              </w:rPr>
            </w:pPr>
            <w:r w:rsidRPr="003900EC">
              <w:rPr>
                <w:rFonts w:asciiTheme="minorHAnsi" w:hAnsiTheme="minorHAnsi"/>
                <w:b w:val="0"/>
                <w:sz w:val="24"/>
                <w:szCs w:val="22"/>
                <w:lang w:val="en-US" w:eastAsia="zh-CN"/>
              </w:rPr>
              <w:t>Cisco</w:t>
            </w:r>
          </w:p>
        </w:tc>
        <w:tc>
          <w:tcPr>
            <w:tcW w:w="2356" w:type="dxa"/>
            <w:vAlign w:val="center"/>
          </w:tcPr>
          <w:p w14:paraId="509B027E" w14:textId="77777777" w:rsidR="00CB131B" w:rsidRPr="003900EC" w:rsidRDefault="00CB131B" w:rsidP="00CB131B">
            <w:pPr>
              <w:pStyle w:val="T2"/>
              <w:spacing w:before="100" w:beforeAutospacing="1" w:after="100" w:afterAutospacing="1"/>
              <w:ind w:left="0" w:right="0"/>
              <w:jc w:val="left"/>
              <w:rPr>
                <w:rFonts w:asciiTheme="minorHAnsi" w:hAnsiTheme="minorHAnsi"/>
                <w:b w:val="0"/>
                <w:sz w:val="24"/>
                <w:szCs w:val="22"/>
                <w:lang w:val="en-US" w:eastAsia="zh-CN"/>
              </w:rPr>
            </w:pPr>
            <w:r w:rsidRPr="003900EC">
              <w:rPr>
                <w:rFonts w:asciiTheme="minorHAnsi" w:hAnsiTheme="minorHAnsi"/>
                <w:b w:val="0"/>
                <w:sz w:val="24"/>
                <w:szCs w:val="22"/>
                <w:lang w:val="en-US" w:eastAsia="zh-CN"/>
              </w:rPr>
              <w:t>+61 418 656587</w:t>
            </w:r>
          </w:p>
        </w:tc>
        <w:tc>
          <w:tcPr>
            <w:tcW w:w="2357" w:type="dxa"/>
            <w:vAlign w:val="center"/>
          </w:tcPr>
          <w:p w14:paraId="65BB6DE5" w14:textId="77777777" w:rsidR="00CB131B" w:rsidRPr="003900EC" w:rsidRDefault="00CB131B" w:rsidP="00CB131B">
            <w:pPr>
              <w:pStyle w:val="T2"/>
              <w:spacing w:before="100" w:beforeAutospacing="1" w:after="100" w:afterAutospacing="1"/>
              <w:ind w:left="0" w:right="0"/>
              <w:jc w:val="left"/>
              <w:rPr>
                <w:rFonts w:asciiTheme="minorHAnsi" w:hAnsiTheme="minorHAnsi"/>
                <w:b w:val="0"/>
                <w:sz w:val="24"/>
                <w:szCs w:val="22"/>
                <w:lang w:val="en-US" w:eastAsia="zh-CN"/>
              </w:rPr>
            </w:pPr>
            <w:r w:rsidRPr="003900EC">
              <w:rPr>
                <w:rFonts w:asciiTheme="minorHAnsi" w:hAnsiTheme="minorHAnsi"/>
                <w:b w:val="0"/>
                <w:sz w:val="24"/>
                <w:szCs w:val="22"/>
                <w:lang w:val="en-US" w:eastAsia="zh-CN"/>
              </w:rPr>
              <w:t>amyles@cisco.com</w:t>
            </w:r>
          </w:p>
        </w:tc>
      </w:tr>
    </w:tbl>
    <w:p w14:paraId="0EA73369" w14:textId="77777777" w:rsidR="002F152C" w:rsidRPr="003900EC" w:rsidRDefault="004E1DFB">
      <w:pPr>
        <w:pStyle w:val="T1"/>
        <w:spacing w:after="120"/>
        <w:rPr>
          <w:rFonts w:asciiTheme="minorHAnsi" w:hAnsiTheme="minorHAnsi"/>
          <w:sz w:val="24"/>
        </w:rPr>
      </w:pPr>
      <w:r w:rsidRPr="003900EC">
        <w:rPr>
          <w:rFonts w:asciiTheme="minorHAnsi" w:hAnsiTheme="minorHAnsi"/>
          <w:noProof/>
          <w:sz w:val="32"/>
          <w:lang w:val="en-AU" w:eastAsia="en-AU"/>
        </w:rPr>
        <mc:AlternateContent>
          <mc:Choice Requires="wps">
            <w:drawing>
              <wp:anchor distT="0" distB="0" distL="114300" distR="114300" simplePos="0" relativeHeight="251658240" behindDoc="0" locked="0" layoutInCell="0" allowOverlap="1" wp14:anchorId="6C6C6F10" wp14:editId="16EDA191">
                <wp:simplePos x="0" y="0"/>
                <wp:positionH relativeFrom="column">
                  <wp:posOffset>-61595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C8293B" w14:textId="6F40A9CA" w:rsidR="00343133" w:rsidRDefault="00343133">
                            <w:pPr>
                              <w:pStyle w:val="T1"/>
                              <w:spacing w:after="120"/>
                              <w:rPr>
                                <w:rFonts w:asciiTheme="minorHAnsi" w:hAnsiTheme="minorHAnsi"/>
                                <w:b w:val="0"/>
                                <w:sz w:val="24"/>
                                <w:szCs w:val="22"/>
                              </w:rPr>
                            </w:pPr>
                            <w:r>
                              <w:rPr>
                                <w:rFonts w:asciiTheme="minorHAnsi" w:hAnsiTheme="minorHAnsi"/>
                                <w:b w:val="0"/>
                                <w:sz w:val="24"/>
                                <w:szCs w:val="22"/>
                              </w:rPr>
                              <w:t>Document date: 201</w:t>
                            </w:r>
                            <w:r w:rsidR="00E1302B">
                              <w:rPr>
                                <w:rFonts w:asciiTheme="minorHAnsi" w:hAnsiTheme="minorHAnsi"/>
                                <w:b w:val="0"/>
                                <w:sz w:val="24"/>
                                <w:szCs w:val="22"/>
                              </w:rPr>
                              <w:t>8-04-23</w:t>
                            </w:r>
                          </w:p>
                          <w:p w14:paraId="29D152E2" w14:textId="77777777" w:rsidR="00343133" w:rsidRPr="00B04191" w:rsidRDefault="00343133">
                            <w:pPr>
                              <w:pStyle w:val="T1"/>
                              <w:spacing w:after="120"/>
                              <w:rPr>
                                <w:rFonts w:asciiTheme="minorHAnsi" w:hAnsiTheme="minorHAnsi"/>
                                <w:b w:val="0"/>
                                <w:sz w:val="24"/>
                                <w:szCs w:val="22"/>
                              </w:rPr>
                            </w:pPr>
                          </w:p>
                          <w:p w14:paraId="01E275AF" w14:textId="77777777" w:rsidR="00343133" w:rsidRDefault="00343133">
                            <w:pPr>
                              <w:pStyle w:val="T1"/>
                              <w:spacing w:after="120"/>
                              <w:rPr>
                                <w:rFonts w:asciiTheme="minorHAnsi" w:hAnsiTheme="minorHAnsi"/>
                                <w:sz w:val="24"/>
                                <w:szCs w:val="22"/>
                              </w:rPr>
                            </w:pPr>
                            <w:r w:rsidRPr="00454705">
                              <w:rPr>
                                <w:rFonts w:asciiTheme="minorHAnsi" w:hAnsiTheme="minorHAnsi"/>
                                <w:sz w:val="24"/>
                                <w:szCs w:val="22"/>
                              </w:rPr>
                              <w:t>Abstract</w:t>
                            </w:r>
                          </w:p>
                          <w:p w14:paraId="67C9655B" w14:textId="61D9BE9B" w:rsidR="00343133" w:rsidRDefault="00343133" w:rsidP="005D554A">
                            <w:pPr>
                              <w:spacing w:before="100" w:beforeAutospacing="1" w:after="100" w:afterAutospacing="1"/>
                              <w:jc w:val="center"/>
                              <w:rPr>
                                <w:rFonts w:asciiTheme="minorHAnsi" w:hAnsiTheme="minorHAnsi"/>
                                <w:sz w:val="24"/>
                                <w:szCs w:val="22"/>
                              </w:rPr>
                            </w:pPr>
                            <w:r w:rsidRPr="00207E22">
                              <w:rPr>
                                <w:rFonts w:asciiTheme="minorHAnsi" w:hAnsiTheme="minorHAnsi"/>
                                <w:sz w:val="24"/>
                                <w:szCs w:val="22"/>
                              </w:rPr>
                              <w:t>This document contains a</w:t>
                            </w:r>
                            <w:r>
                              <w:rPr>
                                <w:rFonts w:asciiTheme="minorHAnsi" w:hAnsiTheme="minorHAnsi"/>
                                <w:sz w:val="24"/>
                                <w:szCs w:val="22"/>
                              </w:rPr>
                              <w:t xml:space="preserve"> proposed Liaison Statement</w:t>
                            </w:r>
                            <w:r w:rsidRPr="00207E22">
                              <w:rPr>
                                <w:rFonts w:asciiTheme="minorHAnsi" w:hAnsiTheme="minorHAnsi"/>
                                <w:sz w:val="24"/>
                                <w:szCs w:val="22"/>
                              </w:rPr>
                              <w:t xml:space="preserve"> from </w:t>
                            </w:r>
                            <w:r>
                              <w:rPr>
                                <w:rFonts w:asciiTheme="minorHAnsi" w:hAnsiTheme="minorHAnsi"/>
                                <w:sz w:val="24"/>
                                <w:szCs w:val="22"/>
                              </w:rPr>
                              <w:t xml:space="preserve">the </w:t>
                            </w:r>
                            <w:r w:rsidRPr="00207E22">
                              <w:rPr>
                                <w:rFonts w:asciiTheme="minorHAnsi" w:hAnsiTheme="minorHAnsi"/>
                                <w:sz w:val="24"/>
                                <w:szCs w:val="22"/>
                              </w:rPr>
                              <w:t>IEEE 802</w:t>
                            </w:r>
                            <w:r>
                              <w:rPr>
                                <w:rFonts w:asciiTheme="minorHAnsi" w:hAnsiTheme="minorHAnsi"/>
                                <w:sz w:val="24"/>
                                <w:szCs w:val="22"/>
                              </w:rPr>
                              <w:t xml:space="preserve">.11 </w:t>
                            </w:r>
                            <w:r w:rsidR="00B62870">
                              <w:rPr>
                                <w:rFonts w:asciiTheme="minorHAnsi" w:hAnsiTheme="minorHAnsi"/>
                                <w:sz w:val="24"/>
                                <w:szCs w:val="22"/>
                              </w:rPr>
                              <w:t>Working Group</w:t>
                            </w:r>
                            <w:r w:rsidRPr="00207E22">
                              <w:rPr>
                                <w:rFonts w:asciiTheme="minorHAnsi" w:hAnsiTheme="minorHAnsi"/>
                                <w:sz w:val="24"/>
                                <w:szCs w:val="22"/>
                              </w:rPr>
                              <w:t xml:space="preserve"> to </w:t>
                            </w:r>
                            <w:r>
                              <w:rPr>
                                <w:rFonts w:asciiTheme="minorHAnsi" w:hAnsiTheme="minorHAnsi"/>
                                <w:sz w:val="24"/>
                                <w:szCs w:val="22"/>
                              </w:rPr>
                              <w:t>ETSI BRAN</w:t>
                            </w:r>
                            <w:r w:rsidR="00FE3849">
                              <w:rPr>
                                <w:rFonts w:asciiTheme="minorHAnsi" w:hAnsiTheme="minorHAnsi"/>
                                <w:sz w:val="24"/>
                                <w:szCs w:val="22"/>
                              </w:rPr>
                              <w:t xml:space="preserve"> that </w:t>
                            </w:r>
                            <w:r w:rsidR="00E1302B">
                              <w:rPr>
                                <w:rFonts w:asciiTheme="minorHAnsi" w:hAnsiTheme="minorHAnsi"/>
                                <w:sz w:val="24"/>
                                <w:szCs w:val="22"/>
                              </w:rPr>
                              <w:t xml:space="preserve">comments on </w:t>
                            </w:r>
                            <w:r w:rsidR="006240E8">
                              <w:rPr>
                                <w:rFonts w:asciiTheme="minorHAnsi" w:hAnsiTheme="minorHAnsi"/>
                                <w:sz w:val="24"/>
                                <w:szCs w:val="22"/>
                              </w:rPr>
                              <w:t>adaptivity</w:t>
                            </w:r>
                            <w:r w:rsidR="00E1302B">
                              <w:rPr>
                                <w:rFonts w:asciiTheme="minorHAnsi" w:hAnsiTheme="minorHAnsi"/>
                                <w:sz w:val="24"/>
                                <w:szCs w:val="22"/>
                              </w:rPr>
                              <w:t xml:space="preserve"> issues</w:t>
                            </w:r>
                            <w:r w:rsidR="00B62870">
                              <w:rPr>
                                <w:rFonts w:asciiTheme="minorHAnsi" w:hAnsiTheme="minorHAnsi"/>
                                <w:sz w:val="24"/>
                                <w:szCs w:val="22"/>
                              </w:rPr>
                              <w:t xml:space="preserve"> being discussed in the context of the next revision of EN 301 893</w:t>
                            </w:r>
                            <w:r w:rsidR="00FE3849">
                              <w:rPr>
                                <w:rFonts w:asciiTheme="minorHAnsi" w:hAnsiTheme="minorHAnsi"/>
                                <w:sz w:val="24"/>
                                <w:szCs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6C6F10" id="_x0000_t202" coordsize="21600,21600" o:spt="202" path="m,l,21600r21600,l21600,xe">
                <v:stroke joinstyle="miter"/>
                <v:path gradientshapeok="t" o:connecttype="rect"/>
              </v:shapetype>
              <v:shape id="Text Box 3" o:spid="_x0000_s1026" type="#_x0000_t202" style="position:absolute;left:0;text-align:left;margin-left:-4.85pt;margin-top:16.2pt;width:468pt;height:2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" o:allowincell="f" stroked="f">
                <v:textbox>
                  <w:txbxContent>
                    <w:p w14:paraId="08C8293B" w14:textId="6F40A9CA" w:rsidR="00343133" w:rsidRDefault="00343133">
                      <w:pPr>
                        <w:pStyle w:val="T1"/>
                        <w:spacing w:after="120"/>
                        <w:rPr>
                          <w:rFonts w:asciiTheme="minorHAnsi" w:hAnsiTheme="minorHAnsi"/>
                          <w:b w:val="0"/>
                          <w:sz w:val="24"/>
                          <w:szCs w:val="22"/>
                        </w:rPr>
                      </w:pPr>
                      <w:r>
                        <w:rPr>
                          <w:rFonts w:asciiTheme="minorHAnsi" w:hAnsiTheme="minorHAnsi"/>
                          <w:b w:val="0"/>
                          <w:sz w:val="24"/>
                          <w:szCs w:val="22"/>
                        </w:rPr>
                        <w:t>Document date: 201</w:t>
                      </w:r>
                      <w:r w:rsidR="00E1302B">
                        <w:rPr>
                          <w:rFonts w:asciiTheme="minorHAnsi" w:hAnsiTheme="minorHAnsi"/>
                          <w:b w:val="0"/>
                          <w:sz w:val="24"/>
                          <w:szCs w:val="22"/>
                        </w:rPr>
                        <w:t>8-04-23</w:t>
                      </w:r>
                    </w:p>
                    <w:p w14:paraId="29D152E2" w14:textId="77777777" w:rsidR="00343133" w:rsidRPr="00B04191" w:rsidRDefault="00343133">
                      <w:pPr>
                        <w:pStyle w:val="T1"/>
                        <w:spacing w:after="120"/>
                        <w:rPr>
                          <w:rFonts w:asciiTheme="minorHAnsi" w:hAnsiTheme="minorHAnsi"/>
                          <w:b w:val="0"/>
                          <w:sz w:val="24"/>
                          <w:szCs w:val="22"/>
                        </w:rPr>
                      </w:pPr>
                    </w:p>
                    <w:p w14:paraId="01E275AF" w14:textId="77777777" w:rsidR="00343133" w:rsidRDefault="00343133">
                      <w:pPr>
                        <w:pStyle w:val="T1"/>
                        <w:spacing w:after="120"/>
                        <w:rPr>
                          <w:rFonts w:asciiTheme="minorHAnsi" w:hAnsiTheme="minorHAnsi"/>
                          <w:sz w:val="24"/>
                          <w:szCs w:val="22"/>
                        </w:rPr>
                      </w:pPr>
                      <w:r w:rsidRPr="00454705">
                        <w:rPr>
                          <w:rFonts w:asciiTheme="minorHAnsi" w:hAnsiTheme="minorHAnsi"/>
                          <w:sz w:val="24"/>
                          <w:szCs w:val="22"/>
                        </w:rPr>
                        <w:t>Abstract</w:t>
                      </w:r>
                    </w:p>
                    <w:p w14:paraId="67C9655B" w14:textId="61D9BE9B" w:rsidR="00343133" w:rsidRDefault="00343133" w:rsidP="005D554A">
                      <w:pPr>
                        <w:spacing w:before="100" w:beforeAutospacing="1" w:after="100" w:afterAutospacing="1"/>
                        <w:jc w:val="center"/>
                        <w:rPr>
                          <w:rFonts w:asciiTheme="minorHAnsi" w:hAnsiTheme="minorHAnsi"/>
                          <w:sz w:val="24"/>
                          <w:szCs w:val="22"/>
                        </w:rPr>
                      </w:pPr>
                      <w:r w:rsidRPr="00207E22">
                        <w:rPr>
                          <w:rFonts w:asciiTheme="minorHAnsi" w:hAnsiTheme="minorHAnsi"/>
                          <w:sz w:val="24"/>
                          <w:szCs w:val="22"/>
                        </w:rPr>
                        <w:t>This document contains a</w:t>
                      </w:r>
                      <w:r>
                        <w:rPr>
                          <w:rFonts w:asciiTheme="minorHAnsi" w:hAnsiTheme="minorHAnsi"/>
                          <w:sz w:val="24"/>
                          <w:szCs w:val="22"/>
                        </w:rPr>
                        <w:t xml:space="preserve"> proposed Liaison Statement</w:t>
                      </w:r>
                      <w:r w:rsidRPr="00207E22">
                        <w:rPr>
                          <w:rFonts w:asciiTheme="minorHAnsi" w:hAnsiTheme="minorHAnsi"/>
                          <w:sz w:val="24"/>
                          <w:szCs w:val="22"/>
                        </w:rPr>
                        <w:t xml:space="preserve"> from </w:t>
                      </w:r>
                      <w:r>
                        <w:rPr>
                          <w:rFonts w:asciiTheme="minorHAnsi" w:hAnsiTheme="minorHAnsi"/>
                          <w:sz w:val="24"/>
                          <w:szCs w:val="22"/>
                        </w:rPr>
                        <w:t xml:space="preserve">the </w:t>
                      </w:r>
                      <w:r w:rsidRPr="00207E22">
                        <w:rPr>
                          <w:rFonts w:asciiTheme="minorHAnsi" w:hAnsiTheme="minorHAnsi"/>
                          <w:sz w:val="24"/>
                          <w:szCs w:val="22"/>
                        </w:rPr>
                        <w:t>IEEE 802</w:t>
                      </w:r>
                      <w:r>
                        <w:rPr>
                          <w:rFonts w:asciiTheme="minorHAnsi" w:hAnsiTheme="minorHAnsi"/>
                          <w:sz w:val="24"/>
                          <w:szCs w:val="22"/>
                        </w:rPr>
                        <w:t xml:space="preserve">.11 </w:t>
                      </w:r>
                      <w:r w:rsidR="00B62870">
                        <w:rPr>
                          <w:rFonts w:asciiTheme="minorHAnsi" w:hAnsiTheme="minorHAnsi"/>
                          <w:sz w:val="24"/>
                          <w:szCs w:val="22"/>
                        </w:rPr>
                        <w:t>Working Group</w:t>
                      </w:r>
                      <w:r w:rsidRPr="00207E22">
                        <w:rPr>
                          <w:rFonts w:asciiTheme="minorHAnsi" w:hAnsiTheme="minorHAnsi"/>
                          <w:sz w:val="24"/>
                          <w:szCs w:val="22"/>
                        </w:rPr>
                        <w:t xml:space="preserve"> to </w:t>
                      </w:r>
                      <w:r>
                        <w:rPr>
                          <w:rFonts w:asciiTheme="minorHAnsi" w:hAnsiTheme="minorHAnsi"/>
                          <w:sz w:val="24"/>
                          <w:szCs w:val="22"/>
                        </w:rPr>
                        <w:t>ETSI BRAN</w:t>
                      </w:r>
                      <w:r w:rsidR="00FE3849">
                        <w:rPr>
                          <w:rFonts w:asciiTheme="minorHAnsi" w:hAnsiTheme="minorHAnsi"/>
                          <w:sz w:val="24"/>
                          <w:szCs w:val="22"/>
                        </w:rPr>
                        <w:t xml:space="preserve"> that </w:t>
                      </w:r>
                      <w:r w:rsidR="00E1302B">
                        <w:rPr>
                          <w:rFonts w:asciiTheme="minorHAnsi" w:hAnsiTheme="minorHAnsi"/>
                          <w:sz w:val="24"/>
                          <w:szCs w:val="22"/>
                        </w:rPr>
                        <w:t xml:space="preserve">comments on </w:t>
                      </w:r>
                      <w:r w:rsidR="006240E8">
                        <w:rPr>
                          <w:rFonts w:asciiTheme="minorHAnsi" w:hAnsiTheme="minorHAnsi"/>
                          <w:sz w:val="24"/>
                          <w:szCs w:val="22"/>
                        </w:rPr>
                        <w:t>adaptivity</w:t>
                      </w:r>
                      <w:r w:rsidR="00E1302B">
                        <w:rPr>
                          <w:rFonts w:asciiTheme="minorHAnsi" w:hAnsiTheme="minorHAnsi"/>
                          <w:sz w:val="24"/>
                          <w:szCs w:val="22"/>
                        </w:rPr>
                        <w:t xml:space="preserve"> issues</w:t>
                      </w:r>
                      <w:r w:rsidR="00B62870">
                        <w:rPr>
                          <w:rFonts w:asciiTheme="minorHAnsi" w:hAnsiTheme="minorHAnsi"/>
                          <w:sz w:val="24"/>
                          <w:szCs w:val="22"/>
                        </w:rPr>
                        <w:t xml:space="preserve"> being discussed in the context of the next revision of EN 301 893</w:t>
                      </w:r>
                      <w:r w:rsidR="00FE3849">
                        <w:rPr>
                          <w:rFonts w:asciiTheme="minorHAnsi" w:hAnsiTheme="minorHAnsi"/>
                          <w:sz w:val="24"/>
                          <w:szCs w:val="22"/>
                        </w:rPr>
                        <w:t>.</w:t>
                      </w:r>
                    </w:p>
                  </w:txbxContent>
                </v:textbox>
              </v:shape>
            </w:pict>
          </mc:Fallback>
        </mc:AlternateContent>
      </w:r>
    </w:p>
    <w:p w14:paraId="3F6BEAC8" w14:textId="77777777" w:rsidR="002F152C" w:rsidRPr="003900EC" w:rsidRDefault="002F152C" w:rsidP="00CB131B">
      <w:pPr>
        <w:pStyle w:val="Title"/>
        <w:rPr>
          <w:rFonts w:asciiTheme="minorHAnsi" w:hAnsiTheme="minorHAnsi"/>
          <w:sz w:val="36"/>
          <w:lang w:eastAsia="zh-CN"/>
        </w:rPr>
      </w:pPr>
      <w:r w:rsidRPr="003900EC">
        <w:rPr>
          <w:rFonts w:asciiTheme="minorHAnsi" w:hAnsiTheme="minorHAnsi"/>
          <w:sz w:val="56"/>
        </w:rPr>
        <w:br w:type="page"/>
      </w:r>
    </w:p>
    <w:p w14:paraId="2A1AD7DE" w14:textId="77777777" w:rsidR="00AB3F6E" w:rsidRPr="003900EC" w:rsidRDefault="00F5498E" w:rsidP="00AB3F6E">
      <w:pPr>
        <w:spacing w:before="120" w:after="480"/>
        <w:jc w:val="center"/>
        <w:rPr>
          <w:rFonts w:asciiTheme="minorHAnsi" w:hAnsiTheme="minorHAnsi"/>
          <w:b/>
          <w:sz w:val="32"/>
          <w:szCs w:val="24"/>
        </w:rPr>
      </w:pPr>
      <w:r>
        <w:rPr>
          <w:rFonts w:asciiTheme="minorHAnsi" w:hAnsiTheme="minorHAnsi"/>
          <w:b/>
          <w:sz w:val="32"/>
          <w:szCs w:val="24"/>
        </w:rPr>
        <w:lastRenderedPageBreak/>
        <w:t>Liaison statement</w:t>
      </w:r>
    </w:p>
    <w:p w14:paraId="62D837FD" w14:textId="77777777" w:rsidR="00012480" w:rsidRPr="003900EC" w:rsidRDefault="000E099F" w:rsidP="00FA66ED">
      <w:pPr>
        <w:spacing w:before="120"/>
        <w:jc w:val="both"/>
        <w:rPr>
          <w:rFonts w:asciiTheme="minorHAnsi" w:hAnsiTheme="minorHAnsi"/>
          <w:sz w:val="24"/>
          <w:szCs w:val="24"/>
        </w:rPr>
      </w:pPr>
      <w:r w:rsidRPr="003900EC">
        <w:rPr>
          <w:rFonts w:asciiTheme="minorHAnsi" w:hAnsiTheme="minorHAnsi"/>
          <w:b/>
          <w:sz w:val="24"/>
          <w:szCs w:val="24"/>
        </w:rPr>
        <w:t>TO:</w:t>
      </w:r>
    </w:p>
    <w:p w14:paraId="1BE8C4AC" w14:textId="77777777" w:rsidR="00134335" w:rsidRPr="003900EC" w:rsidRDefault="005D554A" w:rsidP="005D554A">
      <w:pPr>
        <w:pStyle w:val="Bullet"/>
        <w:jc w:val="left"/>
        <w:rPr>
          <w:szCs w:val="24"/>
        </w:rPr>
      </w:pPr>
      <w:r w:rsidRPr="003900EC">
        <w:rPr>
          <w:szCs w:val="24"/>
        </w:rPr>
        <w:t xml:space="preserve">Edgard Vangeel, ETSI BRAN Chair, </w:t>
      </w:r>
      <w:hyperlink r:id="rId8" w:history="1">
        <w:r w:rsidRPr="003900EC">
          <w:rPr>
            <w:rStyle w:val="Hyperlink"/>
            <w:szCs w:val="24"/>
          </w:rPr>
          <w:t>evangeel@cisco.com</w:t>
        </w:r>
      </w:hyperlink>
    </w:p>
    <w:p w14:paraId="4BCDB334" w14:textId="77777777" w:rsidR="00012480" w:rsidRPr="003900EC" w:rsidRDefault="000E099F" w:rsidP="00FA66ED">
      <w:pPr>
        <w:spacing w:before="120"/>
        <w:jc w:val="both"/>
        <w:rPr>
          <w:rFonts w:asciiTheme="minorHAnsi" w:hAnsiTheme="minorHAnsi"/>
          <w:sz w:val="24"/>
          <w:szCs w:val="24"/>
        </w:rPr>
      </w:pPr>
      <w:r w:rsidRPr="003900EC">
        <w:rPr>
          <w:rFonts w:asciiTheme="minorHAnsi" w:hAnsiTheme="minorHAnsi"/>
          <w:b/>
          <w:sz w:val="24"/>
          <w:szCs w:val="24"/>
        </w:rPr>
        <w:t>CC:</w:t>
      </w:r>
    </w:p>
    <w:p w14:paraId="2D60BEFD" w14:textId="6DADB89A" w:rsidR="000E099F" w:rsidRDefault="00FE3849" w:rsidP="00FE3849">
      <w:pPr>
        <w:pStyle w:val="Bullet"/>
      </w:pPr>
      <w:r>
        <w:t>Dorothy Stanley</w:t>
      </w:r>
      <w:r w:rsidR="000E099F" w:rsidRPr="003900EC">
        <w:t>, IEEE 802</w:t>
      </w:r>
      <w:r>
        <w:t xml:space="preserve">.11 </w:t>
      </w:r>
      <w:r w:rsidR="006240E8">
        <w:t>WORKING GROUP</w:t>
      </w:r>
      <w:r w:rsidR="006F7E82">
        <w:t xml:space="preserve"> </w:t>
      </w:r>
      <w:r w:rsidR="000E099F" w:rsidRPr="003900EC">
        <w:t>Chair</w:t>
      </w:r>
      <w:r w:rsidR="006F7E82">
        <w:t xml:space="preserve">, </w:t>
      </w:r>
      <w:hyperlink r:id="rId9" w:history="1">
        <w:r w:rsidRPr="00870740">
          <w:rPr>
            <w:rStyle w:val="Hyperlink"/>
          </w:rPr>
          <w:t>dorothy.stanley@hpe.com</w:t>
        </w:r>
      </w:hyperlink>
    </w:p>
    <w:p w14:paraId="738BB55E" w14:textId="52033286" w:rsidR="005D554A" w:rsidRDefault="005D554A" w:rsidP="005D554A">
      <w:pPr>
        <w:pStyle w:val="Bullet"/>
        <w:rPr>
          <w:rStyle w:val="Hyperlink"/>
          <w:color w:val="auto"/>
          <w:u w:val="none"/>
        </w:rPr>
      </w:pPr>
      <w:r w:rsidRPr="003900EC">
        <w:rPr>
          <w:rStyle w:val="Hyperlink"/>
          <w:color w:val="auto"/>
          <w:u w:val="none"/>
        </w:rPr>
        <w:t>Andre</w:t>
      </w:r>
      <w:r w:rsidR="006F7E82">
        <w:rPr>
          <w:rStyle w:val="Hyperlink"/>
          <w:color w:val="auto"/>
          <w:u w:val="none"/>
        </w:rPr>
        <w:t>w Myles, IEEE 802.11 Coexistence Standing Committee</w:t>
      </w:r>
      <w:r w:rsidRPr="003900EC">
        <w:rPr>
          <w:rStyle w:val="Hyperlink"/>
          <w:color w:val="auto"/>
          <w:u w:val="none"/>
        </w:rPr>
        <w:t xml:space="preserve"> Chair, </w:t>
      </w:r>
      <w:hyperlink r:id="rId10" w:history="1">
        <w:r w:rsidR="00FE3849" w:rsidRPr="00870740">
          <w:rPr>
            <w:rStyle w:val="Hyperlink"/>
          </w:rPr>
          <w:t>amyles@cisco.com</w:t>
        </w:r>
      </w:hyperlink>
    </w:p>
    <w:p w14:paraId="51B9BF99" w14:textId="0B43CC5E" w:rsidR="000E099F" w:rsidRPr="003900EC" w:rsidRDefault="000E099F" w:rsidP="000E099F">
      <w:pPr>
        <w:spacing w:before="220"/>
        <w:jc w:val="both"/>
        <w:rPr>
          <w:rFonts w:asciiTheme="minorHAnsi" w:hAnsiTheme="minorHAnsi"/>
          <w:sz w:val="24"/>
        </w:rPr>
      </w:pPr>
      <w:r w:rsidRPr="003900EC">
        <w:rPr>
          <w:rFonts w:asciiTheme="minorHAnsi" w:hAnsiTheme="minorHAnsi"/>
          <w:b/>
          <w:sz w:val="24"/>
        </w:rPr>
        <w:t>SUBJECT:</w:t>
      </w:r>
      <w:r w:rsidRPr="003900EC">
        <w:rPr>
          <w:rFonts w:asciiTheme="minorHAnsi" w:hAnsiTheme="minorHAnsi"/>
          <w:sz w:val="24"/>
        </w:rPr>
        <w:t xml:space="preserve"> </w:t>
      </w:r>
      <w:r w:rsidR="00237D47">
        <w:rPr>
          <w:rFonts w:asciiTheme="minorHAnsi" w:hAnsiTheme="minorHAnsi"/>
          <w:i/>
          <w:sz w:val="24"/>
        </w:rPr>
        <w:t>Adaptivity</w:t>
      </w:r>
    </w:p>
    <w:p w14:paraId="5DF83283" w14:textId="26AE5024" w:rsidR="000E099F" w:rsidRPr="003900EC" w:rsidRDefault="000E099F" w:rsidP="000E099F">
      <w:pPr>
        <w:spacing w:before="220"/>
        <w:jc w:val="both"/>
        <w:rPr>
          <w:rFonts w:asciiTheme="minorHAnsi" w:hAnsiTheme="minorHAnsi"/>
          <w:sz w:val="24"/>
        </w:rPr>
      </w:pPr>
      <w:r w:rsidRPr="003900EC">
        <w:rPr>
          <w:rFonts w:asciiTheme="minorHAnsi" w:hAnsiTheme="minorHAnsi"/>
          <w:b/>
          <w:sz w:val="24"/>
        </w:rPr>
        <w:t>DATE:</w:t>
      </w:r>
      <w:r w:rsidRPr="003900EC">
        <w:rPr>
          <w:rFonts w:asciiTheme="minorHAnsi" w:hAnsiTheme="minorHAnsi"/>
          <w:sz w:val="24"/>
        </w:rPr>
        <w:t xml:space="preserve"> </w:t>
      </w:r>
      <w:r w:rsidR="00E1302B" w:rsidRPr="00E1302B">
        <w:rPr>
          <w:rFonts w:asciiTheme="minorHAnsi" w:hAnsiTheme="minorHAnsi"/>
          <w:color w:val="FF0000"/>
          <w:sz w:val="24"/>
        </w:rPr>
        <w:t xml:space="preserve">xx </w:t>
      </w:r>
      <w:r w:rsidR="00E1302B">
        <w:rPr>
          <w:rFonts w:asciiTheme="minorHAnsi" w:hAnsiTheme="minorHAnsi"/>
          <w:color w:val="000000" w:themeColor="text1"/>
          <w:sz w:val="24"/>
        </w:rPr>
        <w:t>May</w:t>
      </w:r>
      <w:r w:rsidR="009C1C57" w:rsidRPr="00FE3849">
        <w:rPr>
          <w:rFonts w:asciiTheme="minorHAnsi" w:hAnsiTheme="minorHAnsi"/>
          <w:color w:val="000000" w:themeColor="text1"/>
          <w:sz w:val="24"/>
        </w:rPr>
        <w:t xml:space="preserve"> </w:t>
      </w:r>
      <w:r w:rsidR="00FE3849" w:rsidRPr="00FE3849">
        <w:rPr>
          <w:rFonts w:asciiTheme="minorHAnsi" w:hAnsiTheme="minorHAnsi"/>
          <w:color w:val="000000" w:themeColor="text1"/>
          <w:sz w:val="24"/>
        </w:rPr>
        <w:t>2018</w:t>
      </w:r>
    </w:p>
    <w:p w14:paraId="15B6B4F1" w14:textId="0BF09F89" w:rsidR="000E099F" w:rsidRDefault="000E099F" w:rsidP="000E099F">
      <w:pPr>
        <w:spacing w:before="220"/>
        <w:jc w:val="both"/>
        <w:rPr>
          <w:rFonts w:asciiTheme="minorHAnsi" w:hAnsiTheme="minorHAnsi"/>
          <w:sz w:val="24"/>
          <w:szCs w:val="24"/>
        </w:rPr>
      </w:pPr>
      <w:r w:rsidRPr="003900EC">
        <w:rPr>
          <w:rFonts w:asciiTheme="minorHAnsi" w:hAnsiTheme="minorHAnsi"/>
          <w:sz w:val="24"/>
          <w:szCs w:val="24"/>
        </w:rPr>
        <w:t xml:space="preserve">Dear </w:t>
      </w:r>
      <w:r w:rsidR="005D554A" w:rsidRPr="003900EC">
        <w:rPr>
          <w:rFonts w:asciiTheme="minorHAnsi" w:hAnsiTheme="minorHAnsi"/>
          <w:sz w:val="24"/>
          <w:szCs w:val="24"/>
        </w:rPr>
        <w:t>Edgard</w:t>
      </w:r>
      <w:r w:rsidRPr="003900EC">
        <w:rPr>
          <w:rFonts w:asciiTheme="minorHAnsi" w:hAnsiTheme="minorHAnsi"/>
          <w:sz w:val="24"/>
          <w:szCs w:val="24"/>
        </w:rPr>
        <w:t>,</w:t>
      </w:r>
    </w:p>
    <w:p w14:paraId="1C168E3A" w14:textId="011758F2" w:rsidR="00FE3849" w:rsidRDefault="00FE3849" w:rsidP="00FE3849">
      <w:pPr>
        <w:spacing w:before="220"/>
        <w:jc w:val="both"/>
        <w:rPr>
          <w:rFonts w:asciiTheme="minorHAnsi" w:hAnsiTheme="minorHAnsi"/>
          <w:sz w:val="24"/>
          <w:szCs w:val="24"/>
        </w:rPr>
      </w:pPr>
      <w:commentRangeStart w:id="0"/>
      <w:r>
        <w:rPr>
          <w:rFonts w:asciiTheme="minorHAnsi" w:hAnsiTheme="minorHAnsi"/>
          <w:sz w:val="24"/>
          <w:szCs w:val="24"/>
        </w:rPr>
        <w:t>This document is an approved Liaison Statement from the IEEE 802.11 Working Group</w:t>
      </w:r>
      <w:r w:rsidR="00A71305">
        <w:rPr>
          <w:rFonts w:asciiTheme="minorHAnsi" w:hAnsiTheme="minorHAnsi"/>
          <w:sz w:val="24"/>
          <w:szCs w:val="24"/>
        </w:rPr>
        <w:t xml:space="preserve"> (WG)</w:t>
      </w:r>
      <w:r>
        <w:rPr>
          <w:rFonts w:asciiTheme="minorHAnsi" w:hAnsiTheme="minorHAnsi"/>
          <w:sz w:val="24"/>
          <w:szCs w:val="24"/>
        </w:rPr>
        <w:t xml:space="preserve"> to ETSI BRAN. The positions contained within this Liaison Statement are those </w:t>
      </w:r>
      <w:r w:rsidR="00A71305">
        <w:rPr>
          <w:rFonts w:asciiTheme="minorHAnsi" w:hAnsiTheme="minorHAnsi"/>
          <w:sz w:val="24"/>
          <w:szCs w:val="24"/>
        </w:rPr>
        <w:t>of the IEEE 802.11 WG</w:t>
      </w:r>
      <w:r>
        <w:rPr>
          <w:rFonts w:asciiTheme="minorHAnsi" w:hAnsiTheme="minorHAnsi"/>
          <w:sz w:val="24"/>
          <w:szCs w:val="24"/>
        </w:rPr>
        <w:t xml:space="preserve"> and do not necessarily reflect positions of the IEEE, the IEEE Standards Association, IEEE 802 or any other IEEE organisational unit</w:t>
      </w:r>
      <w:r w:rsidR="00D55028">
        <w:rPr>
          <w:rFonts w:asciiTheme="minorHAnsi" w:hAnsiTheme="minorHAnsi"/>
          <w:sz w:val="24"/>
          <w:szCs w:val="24"/>
        </w:rPr>
        <w:t>.</w:t>
      </w:r>
      <w:commentRangeEnd w:id="0"/>
      <w:r w:rsidR="00E1302B">
        <w:rPr>
          <w:rStyle w:val="CommentReference"/>
        </w:rPr>
        <w:commentReference w:id="0"/>
      </w:r>
    </w:p>
    <w:p w14:paraId="32FDEEE7" w14:textId="6C5966A4" w:rsidR="00FE3849" w:rsidRDefault="00FE3849" w:rsidP="00E1302B">
      <w:pPr>
        <w:keepLines/>
        <w:spacing w:before="220"/>
        <w:jc w:val="both"/>
        <w:rPr>
          <w:rFonts w:asciiTheme="minorHAnsi" w:hAnsiTheme="minorHAnsi"/>
          <w:sz w:val="24"/>
        </w:rPr>
      </w:pPr>
      <w:r w:rsidRPr="00FE3849">
        <w:rPr>
          <w:rFonts w:asciiTheme="minorHAnsi" w:hAnsiTheme="minorHAnsi"/>
          <w:sz w:val="24"/>
        </w:rPr>
        <w:t xml:space="preserve">IEEE 802.11 WG has been made aware of </w:t>
      </w:r>
      <w:r w:rsidR="006240E8">
        <w:rPr>
          <w:rFonts w:asciiTheme="minorHAnsi" w:hAnsiTheme="minorHAnsi"/>
          <w:sz w:val="24"/>
        </w:rPr>
        <w:t xml:space="preserve">recent </w:t>
      </w:r>
      <w:r w:rsidR="00E1302B">
        <w:rPr>
          <w:rFonts w:asciiTheme="minorHAnsi" w:hAnsiTheme="minorHAnsi"/>
          <w:sz w:val="24"/>
        </w:rPr>
        <w:t>discussions in BRAN#97</w:t>
      </w:r>
      <w:r w:rsidRPr="00FE3849">
        <w:rPr>
          <w:rFonts w:asciiTheme="minorHAnsi" w:hAnsiTheme="minorHAnsi"/>
          <w:sz w:val="24"/>
        </w:rPr>
        <w:t xml:space="preserve"> </w:t>
      </w:r>
      <w:r w:rsidR="00E1302B">
        <w:rPr>
          <w:rFonts w:asciiTheme="minorHAnsi" w:hAnsiTheme="minorHAnsi"/>
          <w:sz w:val="24"/>
        </w:rPr>
        <w:t xml:space="preserve">related to </w:t>
      </w:r>
      <w:r w:rsidR="006240E8">
        <w:rPr>
          <w:rFonts w:asciiTheme="minorHAnsi" w:hAnsiTheme="minorHAnsi"/>
          <w:sz w:val="24"/>
        </w:rPr>
        <w:t>adaptivity</w:t>
      </w:r>
      <w:r w:rsidR="00E1302B">
        <w:rPr>
          <w:rFonts w:asciiTheme="minorHAnsi" w:hAnsiTheme="minorHAnsi"/>
          <w:sz w:val="24"/>
        </w:rPr>
        <w:t>,</w:t>
      </w:r>
      <w:r w:rsidR="006240E8">
        <w:rPr>
          <w:rFonts w:asciiTheme="minorHAnsi" w:hAnsiTheme="minorHAnsi"/>
          <w:sz w:val="24"/>
        </w:rPr>
        <w:t xml:space="preserve"> particularly the four alternatives that have been discussed that highlight </w:t>
      </w:r>
      <w:r w:rsidR="00B62870">
        <w:rPr>
          <w:rFonts w:asciiTheme="minorHAnsi" w:hAnsiTheme="minorHAnsi"/>
          <w:sz w:val="24"/>
        </w:rPr>
        <w:t>possible directions</w:t>
      </w:r>
      <w:r w:rsidR="006240E8">
        <w:rPr>
          <w:rFonts w:asciiTheme="minorHAnsi" w:hAnsiTheme="minorHAnsi"/>
          <w:sz w:val="24"/>
        </w:rPr>
        <w:t xml:space="preserve"> for refinements to the adaptivity clause </w:t>
      </w:r>
      <w:r w:rsidR="00B62870">
        <w:rPr>
          <w:rFonts w:asciiTheme="minorHAnsi" w:hAnsiTheme="minorHAnsi"/>
          <w:sz w:val="24"/>
        </w:rPr>
        <w:t xml:space="preserve">in </w:t>
      </w:r>
      <w:r w:rsidR="006240E8">
        <w:rPr>
          <w:rFonts w:asciiTheme="minorHAnsi" w:hAnsiTheme="minorHAnsi"/>
          <w:sz w:val="24"/>
        </w:rPr>
        <w:t>the next revision of EN 301 893</w:t>
      </w:r>
      <w:r w:rsidR="00E1302B">
        <w:rPr>
          <w:rFonts w:asciiTheme="minorHAnsi" w:hAnsiTheme="minorHAnsi"/>
          <w:sz w:val="24"/>
        </w:rPr>
        <w:t>.</w:t>
      </w:r>
      <w:r w:rsidR="006240E8">
        <w:rPr>
          <w:rFonts w:asciiTheme="minorHAnsi" w:hAnsiTheme="minorHAnsi"/>
          <w:sz w:val="24"/>
        </w:rPr>
        <w:t xml:space="preserve"> The four alternatives</w:t>
      </w:r>
      <w:r w:rsidR="00E1302B">
        <w:rPr>
          <w:rFonts w:asciiTheme="minorHAnsi" w:hAnsiTheme="minorHAnsi"/>
          <w:sz w:val="24"/>
        </w:rPr>
        <w:t xml:space="preserve"> have been reviewed in detail in the IEEE 802.11 Coexistence Standing Committee.</w:t>
      </w:r>
    </w:p>
    <w:p w14:paraId="5BD4D41C" w14:textId="25DB0B6D" w:rsidR="006240E8" w:rsidRDefault="006240E8" w:rsidP="00E1302B">
      <w:pPr>
        <w:keepLines/>
        <w:spacing w:before="220"/>
        <w:jc w:val="both"/>
        <w:rPr>
          <w:rFonts w:asciiTheme="minorHAnsi" w:hAnsiTheme="minorHAnsi"/>
          <w:sz w:val="24"/>
        </w:rPr>
      </w:pPr>
      <w:r>
        <w:rPr>
          <w:rFonts w:asciiTheme="minorHAnsi" w:hAnsiTheme="minorHAnsi"/>
          <w:sz w:val="24"/>
        </w:rPr>
        <w:t>The four alternatives are characterised as follows:</w:t>
      </w:r>
    </w:p>
    <w:p w14:paraId="65143C6C" w14:textId="6E042C91" w:rsidR="006240E8" w:rsidRDefault="006240E8" w:rsidP="006240E8">
      <w:pPr>
        <w:pStyle w:val="ListParagraph"/>
        <w:keepLines/>
        <w:numPr>
          <w:ilvl w:val="0"/>
          <w:numId w:val="39"/>
        </w:numPr>
        <w:spacing w:before="220"/>
        <w:ind w:firstLineChars="0"/>
        <w:jc w:val="both"/>
        <w:rPr>
          <w:rFonts w:asciiTheme="minorHAnsi" w:hAnsiTheme="minorHAnsi"/>
          <w:sz w:val="24"/>
        </w:rPr>
      </w:pPr>
      <w:r w:rsidRPr="006240E8">
        <w:rPr>
          <w:rFonts w:asciiTheme="minorHAnsi" w:hAnsiTheme="minorHAnsi"/>
          <w:b/>
          <w:sz w:val="24"/>
        </w:rPr>
        <w:t>Al</w:t>
      </w:r>
      <w:r>
        <w:rPr>
          <w:rFonts w:asciiTheme="minorHAnsi" w:hAnsiTheme="minorHAnsi"/>
          <w:b/>
          <w:sz w:val="24"/>
        </w:rPr>
        <w:t>t</w:t>
      </w:r>
      <w:r w:rsidRPr="006240E8">
        <w:rPr>
          <w:rFonts w:asciiTheme="minorHAnsi" w:hAnsiTheme="minorHAnsi"/>
          <w:b/>
          <w:sz w:val="24"/>
        </w:rPr>
        <w:t xml:space="preserve"> 1</w:t>
      </w:r>
      <w:r w:rsidRPr="006240E8">
        <w:rPr>
          <w:rFonts w:asciiTheme="minorHAnsi" w:hAnsiTheme="minorHAnsi"/>
          <w:sz w:val="24"/>
        </w:rPr>
        <w:t xml:space="preserve">: status quo in EN 301 893, with two </w:t>
      </w:r>
      <w:r w:rsidR="00B62870">
        <w:rPr>
          <w:rFonts w:asciiTheme="minorHAnsi" w:hAnsiTheme="minorHAnsi"/>
          <w:sz w:val="24"/>
        </w:rPr>
        <w:t xml:space="preserve">mutually exclusive </w:t>
      </w:r>
      <w:r w:rsidRPr="006240E8">
        <w:rPr>
          <w:rFonts w:asciiTheme="minorHAnsi" w:hAnsiTheme="minorHAnsi"/>
          <w:sz w:val="24"/>
        </w:rPr>
        <w:t>options:</w:t>
      </w:r>
    </w:p>
    <w:p w14:paraId="0394285A" w14:textId="77777777" w:rsidR="006240E8" w:rsidRDefault="006240E8" w:rsidP="006240E8">
      <w:pPr>
        <w:pStyle w:val="ListParagraph"/>
        <w:keepLines/>
        <w:numPr>
          <w:ilvl w:val="1"/>
          <w:numId w:val="39"/>
        </w:numPr>
        <w:spacing w:before="120"/>
        <w:ind w:left="1434" w:firstLineChars="0" w:hanging="357"/>
        <w:jc w:val="both"/>
        <w:rPr>
          <w:rFonts w:asciiTheme="minorHAnsi" w:hAnsiTheme="minorHAnsi"/>
          <w:sz w:val="24"/>
        </w:rPr>
      </w:pPr>
      <w:r w:rsidRPr="006240E8">
        <w:rPr>
          <w:rFonts w:asciiTheme="minorHAnsi" w:hAnsiTheme="minorHAnsi"/>
          <w:sz w:val="24"/>
        </w:rPr>
        <w:t>ED</w:t>
      </w:r>
      <w:r w:rsidR="00B7620B" w:rsidRPr="006240E8">
        <w:rPr>
          <w:rFonts w:asciiTheme="minorHAnsi" w:hAnsiTheme="minorHAnsi"/>
          <w:sz w:val="24"/>
        </w:rPr>
        <w:t xml:space="preserve"> at -72 dBm </w:t>
      </w:r>
      <w:r w:rsidRPr="006240E8">
        <w:rPr>
          <w:rFonts w:asciiTheme="minorHAnsi" w:hAnsiTheme="minorHAnsi"/>
          <w:sz w:val="24"/>
        </w:rPr>
        <w:t>for any equipment with any non-802.11a/n/ac modes</w:t>
      </w:r>
    </w:p>
    <w:p w14:paraId="7ABFC033" w14:textId="499DAFCD" w:rsidR="006240E8" w:rsidRDefault="006240E8" w:rsidP="006240E8">
      <w:pPr>
        <w:pStyle w:val="ListParagraph"/>
        <w:keepLines/>
        <w:numPr>
          <w:ilvl w:val="1"/>
          <w:numId w:val="39"/>
        </w:numPr>
        <w:spacing w:before="120"/>
        <w:ind w:left="1434" w:firstLineChars="0" w:hanging="357"/>
        <w:jc w:val="both"/>
        <w:rPr>
          <w:rFonts w:asciiTheme="minorHAnsi" w:hAnsiTheme="minorHAnsi"/>
          <w:sz w:val="24"/>
        </w:rPr>
      </w:pPr>
      <w:r w:rsidRPr="006240E8">
        <w:rPr>
          <w:rFonts w:asciiTheme="minorHAnsi" w:hAnsiTheme="minorHAnsi"/>
          <w:sz w:val="24"/>
        </w:rPr>
        <w:t xml:space="preserve">ED at -62 dBm (implicitly with PD of -82 dBm) for any equipment with 802.11a/n/ac </w:t>
      </w:r>
      <w:r>
        <w:rPr>
          <w:rFonts w:asciiTheme="minorHAnsi" w:hAnsiTheme="minorHAnsi"/>
          <w:sz w:val="24"/>
        </w:rPr>
        <w:t xml:space="preserve">conformant </w:t>
      </w:r>
      <w:r w:rsidRPr="006240E8">
        <w:rPr>
          <w:rFonts w:asciiTheme="minorHAnsi" w:hAnsiTheme="minorHAnsi"/>
          <w:sz w:val="24"/>
        </w:rPr>
        <w:t>modes only</w:t>
      </w:r>
    </w:p>
    <w:p w14:paraId="2950E21B" w14:textId="578AB0AF" w:rsidR="006240E8" w:rsidRPr="006240E8" w:rsidRDefault="006240E8" w:rsidP="006240E8">
      <w:pPr>
        <w:pStyle w:val="ListParagraph"/>
        <w:keepLines/>
        <w:numPr>
          <w:ilvl w:val="1"/>
          <w:numId w:val="39"/>
        </w:numPr>
        <w:spacing w:before="120"/>
        <w:ind w:left="1434" w:firstLineChars="0" w:hanging="357"/>
        <w:jc w:val="both"/>
        <w:rPr>
          <w:rFonts w:asciiTheme="minorHAnsi" w:hAnsiTheme="minorHAnsi"/>
          <w:sz w:val="24"/>
        </w:rPr>
      </w:pPr>
      <w:r w:rsidRPr="006240E8">
        <w:rPr>
          <w:rFonts w:asciiTheme="minorHAnsi" w:hAnsiTheme="minorHAnsi"/>
          <w:sz w:val="24"/>
        </w:rPr>
        <w:t xml:space="preserve">Note: a device can only </w:t>
      </w:r>
      <w:r>
        <w:rPr>
          <w:rFonts w:asciiTheme="minorHAnsi" w:hAnsiTheme="minorHAnsi"/>
          <w:sz w:val="24"/>
        </w:rPr>
        <w:t xml:space="preserve">ever </w:t>
      </w:r>
      <w:r w:rsidRPr="006240E8">
        <w:rPr>
          <w:rFonts w:asciiTheme="minorHAnsi" w:hAnsiTheme="minorHAnsi"/>
          <w:sz w:val="24"/>
        </w:rPr>
        <w:t>use one of the two options</w:t>
      </w:r>
      <w:r w:rsidR="00FA2897">
        <w:rPr>
          <w:rFonts w:asciiTheme="minorHAnsi" w:hAnsiTheme="minorHAnsi"/>
          <w:sz w:val="24"/>
        </w:rPr>
        <w:t>.</w:t>
      </w:r>
    </w:p>
    <w:p w14:paraId="28883B75" w14:textId="2FC25D79" w:rsidR="006240E8" w:rsidRPr="006240E8" w:rsidRDefault="006240E8" w:rsidP="006240E8">
      <w:pPr>
        <w:pStyle w:val="ListParagraph"/>
        <w:keepNext/>
        <w:keepLines/>
        <w:numPr>
          <w:ilvl w:val="0"/>
          <w:numId w:val="39"/>
        </w:numPr>
        <w:spacing w:before="220"/>
        <w:ind w:firstLineChars="0"/>
        <w:jc w:val="both"/>
        <w:rPr>
          <w:rFonts w:asciiTheme="minorHAnsi" w:hAnsiTheme="minorHAnsi"/>
          <w:sz w:val="24"/>
        </w:rPr>
      </w:pPr>
      <w:r w:rsidRPr="006240E8">
        <w:rPr>
          <w:rFonts w:asciiTheme="minorHAnsi" w:hAnsiTheme="minorHAnsi"/>
          <w:b/>
          <w:sz w:val="24"/>
        </w:rPr>
        <w:t>Alt 2</w:t>
      </w:r>
      <w:r w:rsidRPr="006240E8">
        <w:rPr>
          <w:rFonts w:asciiTheme="minorHAnsi" w:hAnsiTheme="minorHAnsi"/>
          <w:sz w:val="24"/>
        </w:rPr>
        <w:t xml:space="preserve">:  extension of status quo to include 802.11ax, with two </w:t>
      </w:r>
      <w:r w:rsidR="00B62870">
        <w:rPr>
          <w:rFonts w:asciiTheme="minorHAnsi" w:hAnsiTheme="minorHAnsi"/>
          <w:sz w:val="24"/>
        </w:rPr>
        <w:t xml:space="preserve">mutually exclusive </w:t>
      </w:r>
      <w:r w:rsidRPr="006240E8">
        <w:rPr>
          <w:rFonts w:asciiTheme="minorHAnsi" w:hAnsiTheme="minorHAnsi"/>
          <w:sz w:val="24"/>
        </w:rPr>
        <w:t>options:</w:t>
      </w:r>
    </w:p>
    <w:p w14:paraId="0D5DB04E" w14:textId="64718C84" w:rsidR="006240E8" w:rsidRPr="006240E8" w:rsidRDefault="006240E8" w:rsidP="006240E8">
      <w:pPr>
        <w:pStyle w:val="ListParagraph"/>
        <w:keepNext/>
        <w:keepLines/>
        <w:numPr>
          <w:ilvl w:val="1"/>
          <w:numId w:val="39"/>
        </w:numPr>
        <w:spacing w:before="120"/>
        <w:ind w:left="1434" w:firstLineChars="0" w:hanging="357"/>
        <w:jc w:val="both"/>
        <w:rPr>
          <w:rFonts w:asciiTheme="minorHAnsi" w:hAnsiTheme="minorHAnsi"/>
          <w:sz w:val="24"/>
          <w:lang w:val="en-AU"/>
        </w:rPr>
      </w:pPr>
      <w:r w:rsidRPr="006240E8">
        <w:rPr>
          <w:rFonts w:asciiTheme="minorHAnsi" w:hAnsiTheme="minorHAnsi"/>
          <w:sz w:val="24"/>
        </w:rPr>
        <w:t>ED at -72 dBm for any equipment with any non-802.11a/n/ac/</w:t>
      </w:r>
      <w:proofErr w:type="spellStart"/>
      <w:r w:rsidRPr="006240E8">
        <w:rPr>
          <w:rFonts w:asciiTheme="minorHAnsi" w:hAnsiTheme="minorHAnsi"/>
          <w:sz w:val="24"/>
        </w:rPr>
        <w:t>ax</w:t>
      </w:r>
      <w:proofErr w:type="spellEnd"/>
      <w:r w:rsidRPr="006240E8">
        <w:rPr>
          <w:rFonts w:asciiTheme="minorHAnsi" w:hAnsiTheme="minorHAnsi"/>
          <w:sz w:val="24"/>
        </w:rPr>
        <w:t xml:space="preserve"> modes</w:t>
      </w:r>
    </w:p>
    <w:p w14:paraId="5E4147AC" w14:textId="3A722198" w:rsidR="006240E8" w:rsidRPr="006240E8" w:rsidRDefault="006240E8" w:rsidP="006240E8">
      <w:pPr>
        <w:pStyle w:val="ListParagraph"/>
        <w:keepNext/>
        <w:keepLines/>
        <w:numPr>
          <w:ilvl w:val="1"/>
          <w:numId w:val="39"/>
        </w:numPr>
        <w:spacing w:before="120"/>
        <w:ind w:left="1434" w:firstLineChars="0" w:hanging="357"/>
        <w:jc w:val="both"/>
        <w:rPr>
          <w:rFonts w:asciiTheme="minorHAnsi" w:hAnsiTheme="minorHAnsi"/>
          <w:sz w:val="24"/>
          <w:lang w:val="en-AU"/>
        </w:rPr>
      </w:pPr>
      <w:r w:rsidRPr="006240E8">
        <w:rPr>
          <w:rFonts w:asciiTheme="minorHAnsi" w:hAnsiTheme="minorHAnsi"/>
          <w:sz w:val="24"/>
        </w:rPr>
        <w:t xml:space="preserve">ED at -62 dBm (implicitly with </w:t>
      </w:r>
      <w:r w:rsidR="00B62870">
        <w:rPr>
          <w:rFonts w:asciiTheme="minorHAnsi" w:hAnsiTheme="minorHAnsi"/>
          <w:sz w:val="24"/>
        </w:rPr>
        <w:t xml:space="preserve">a </w:t>
      </w:r>
      <w:r w:rsidRPr="006240E8">
        <w:rPr>
          <w:rFonts w:asciiTheme="minorHAnsi" w:hAnsiTheme="minorHAnsi"/>
          <w:sz w:val="24"/>
        </w:rPr>
        <w:t>PD of -82 dBm) for any equipment with 802.11a/n/ac/</w:t>
      </w:r>
      <w:proofErr w:type="spellStart"/>
      <w:r w:rsidRPr="006240E8">
        <w:rPr>
          <w:rFonts w:asciiTheme="minorHAnsi" w:hAnsiTheme="minorHAnsi"/>
          <w:sz w:val="24"/>
        </w:rPr>
        <w:t>ax</w:t>
      </w:r>
      <w:proofErr w:type="spellEnd"/>
      <w:r w:rsidRPr="006240E8">
        <w:rPr>
          <w:rFonts w:asciiTheme="minorHAnsi" w:hAnsiTheme="minorHAnsi"/>
          <w:sz w:val="24"/>
        </w:rPr>
        <w:t xml:space="preserve"> modes only</w:t>
      </w:r>
    </w:p>
    <w:p w14:paraId="0981A3D8" w14:textId="5A96001A" w:rsidR="006240E8" w:rsidRPr="006240E8" w:rsidRDefault="006240E8" w:rsidP="006240E8">
      <w:pPr>
        <w:pStyle w:val="ListParagraph"/>
        <w:keepNext/>
        <w:keepLines/>
        <w:numPr>
          <w:ilvl w:val="1"/>
          <w:numId w:val="39"/>
        </w:numPr>
        <w:spacing w:before="120"/>
        <w:ind w:left="1434" w:firstLineChars="0" w:hanging="357"/>
        <w:jc w:val="both"/>
        <w:rPr>
          <w:rFonts w:asciiTheme="minorHAnsi" w:hAnsiTheme="minorHAnsi"/>
          <w:sz w:val="24"/>
          <w:lang w:val="en-AU"/>
        </w:rPr>
      </w:pPr>
      <w:r w:rsidRPr="006240E8">
        <w:rPr>
          <w:rFonts w:asciiTheme="minorHAnsi" w:hAnsiTheme="minorHAnsi"/>
          <w:sz w:val="24"/>
        </w:rPr>
        <w:t xml:space="preserve">Note: </w:t>
      </w:r>
      <w:r>
        <w:rPr>
          <w:rFonts w:asciiTheme="minorHAnsi" w:hAnsiTheme="minorHAnsi"/>
          <w:sz w:val="24"/>
        </w:rPr>
        <w:t>a</w:t>
      </w:r>
      <w:r w:rsidRPr="006240E8">
        <w:rPr>
          <w:rFonts w:asciiTheme="minorHAnsi" w:hAnsiTheme="minorHAnsi"/>
          <w:sz w:val="24"/>
        </w:rPr>
        <w:t xml:space="preserve"> device can only</w:t>
      </w:r>
      <w:r>
        <w:rPr>
          <w:rFonts w:asciiTheme="minorHAnsi" w:hAnsiTheme="minorHAnsi"/>
          <w:sz w:val="24"/>
        </w:rPr>
        <w:t xml:space="preserve"> ever </w:t>
      </w:r>
      <w:r w:rsidRPr="006240E8">
        <w:rPr>
          <w:rFonts w:asciiTheme="minorHAnsi" w:hAnsiTheme="minorHAnsi"/>
          <w:sz w:val="24"/>
        </w:rPr>
        <w:t>use one of the two options</w:t>
      </w:r>
    </w:p>
    <w:p w14:paraId="1D2E09B7" w14:textId="16078055" w:rsidR="006240E8" w:rsidRPr="006240E8" w:rsidRDefault="006240E8" w:rsidP="006240E8">
      <w:pPr>
        <w:pStyle w:val="ListParagraph"/>
        <w:keepLines/>
        <w:numPr>
          <w:ilvl w:val="1"/>
          <w:numId w:val="39"/>
        </w:numPr>
        <w:spacing w:before="120"/>
        <w:ind w:left="1434" w:firstLineChars="0" w:hanging="357"/>
        <w:jc w:val="both"/>
        <w:rPr>
          <w:rFonts w:asciiTheme="minorHAnsi" w:hAnsiTheme="minorHAnsi"/>
          <w:sz w:val="24"/>
          <w:lang w:val="en-AU"/>
        </w:rPr>
      </w:pPr>
      <w:r w:rsidRPr="006240E8">
        <w:rPr>
          <w:rFonts w:asciiTheme="minorHAnsi" w:hAnsiTheme="minorHAnsi"/>
          <w:sz w:val="24"/>
        </w:rPr>
        <w:t xml:space="preserve">Note: it was proposed that </w:t>
      </w:r>
      <w:r>
        <w:rPr>
          <w:rFonts w:asciiTheme="minorHAnsi" w:hAnsiTheme="minorHAnsi"/>
          <w:sz w:val="24"/>
        </w:rPr>
        <w:t>A</w:t>
      </w:r>
      <w:r w:rsidR="00237D47">
        <w:rPr>
          <w:rFonts w:asciiTheme="minorHAnsi" w:hAnsiTheme="minorHAnsi"/>
          <w:sz w:val="24"/>
        </w:rPr>
        <w:t>l</w:t>
      </w:r>
      <w:r>
        <w:rPr>
          <w:rFonts w:asciiTheme="minorHAnsi" w:hAnsiTheme="minorHAnsi"/>
          <w:sz w:val="24"/>
        </w:rPr>
        <w:t xml:space="preserve">t 2 </w:t>
      </w:r>
      <w:r w:rsidRPr="006240E8">
        <w:rPr>
          <w:rFonts w:asciiTheme="minorHAnsi" w:hAnsiTheme="minorHAnsi"/>
          <w:sz w:val="24"/>
        </w:rPr>
        <w:t xml:space="preserve">be justified as representing the </w:t>
      </w:r>
      <w:r>
        <w:rPr>
          <w:rFonts w:asciiTheme="minorHAnsi" w:hAnsiTheme="minorHAnsi"/>
          <w:sz w:val="24"/>
        </w:rPr>
        <w:t>“</w:t>
      </w:r>
      <w:r w:rsidRPr="006240E8">
        <w:rPr>
          <w:rFonts w:asciiTheme="minorHAnsi" w:hAnsiTheme="minorHAnsi"/>
          <w:sz w:val="24"/>
        </w:rPr>
        <w:t>market reality</w:t>
      </w:r>
      <w:r>
        <w:rPr>
          <w:rFonts w:asciiTheme="minorHAnsi" w:hAnsiTheme="minorHAnsi"/>
          <w:sz w:val="24"/>
        </w:rPr>
        <w:t>”</w:t>
      </w:r>
      <w:r w:rsidRPr="006240E8">
        <w:rPr>
          <w:rFonts w:asciiTheme="minorHAnsi" w:hAnsiTheme="minorHAnsi"/>
          <w:sz w:val="24"/>
        </w:rPr>
        <w:t xml:space="preserve"> that 802.11ax will use the traditional dual thresholds. However, it was </w:t>
      </w:r>
      <w:r w:rsidR="005600F4">
        <w:rPr>
          <w:rFonts w:asciiTheme="minorHAnsi" w:hAnsiTheme="minorHAnsi"/>
          <w:sz w:val="24"/>
        </w:rPr>
        <w:t xml:space="preserve">also </w:t>
      </w:r>
      <w:r w:rsidRPr="006240E8">
        <w:rPr>
          <w:rFonts w:asciiTheme="minorHAnsi" w:hAnsiTheme="minorHAnsi"/>
          <w:sz w:val="24"/>
        </w:rPr>
        <w:t xml:space="preserve">only proposed on the understanding that further scientific evaluations of coexistence will be undertaken to </w:t>
      </w:r>
      <w:r>
        <w:rPr>
          <w:rFonts w:asciiTheme="minorHAnsi" w:hAnsiTheme="minorHAnsi"/>
          <w:sz w:val="24"/>
        </w:rPr>
        <w:t xml:space="preserve">better </w:t>
      </w:r>
      <w:r w:rsidRPr="006240E8">
        <w:rPr>
          <w:rFonts w:asciiTheme="minorHAnsi" w:hAnsiTheme="minorHAnsi"/>
          <w:sz w:val="24"/>
        </w:rPr>
        <w:t>inform</w:t>
      </w:r>
      <w:r w:rsidR="00237D47">
        <w:rPr>
          <w:rFonts w:asciiTheme="minorHAnsi" w:hAnsiTheme="minorHAnsi"/>
          <w:sz w:val="24"/>
        </w:rPr>
        <w:t xml:space="preserve"> future revisions of EN 301 893.</w:t>
      </w:r>
    </w:p>
    <w:p w14:paraId="4FCA199C" w14:textId="37BDABA2" w:rsidR="006240E8" w:rsidRPr="006240E8" w:rsidRDefault="006240E8" w:rsidP="006240E8">
      <w:pPr>
        <w:pStyle w:val="ListParagraph"/>
        <w:keepNext/>
        <w:keepLines/>
        <w:numPr>
          <w:ilvl w:val="0"/>
          <w:numId w:val="39"/>
        </w:numPr>
        <w:spacing w:before="220"/>
        <w:ind w:firstLineChars="0"/>
        <w:jc w:val="both"/>
        <w:rPr>
          <w:rFonts w:asciiTheme="minorHAnsi" w:hAnsiTheme="minorHAnsi"/>
          <w:sz w:val="24"/>
          <w:szCs w:val="24"/>
        </w:rPr>
      </w:pPr>
      <w:r w:rsidRPr="006240E8">
        <w:rPr>
          <w:rFonts w:asciiTheme="minorHAnsi" w:hAnsiTheme="minorHAnsi"/>
          <w:b/>
          <w:sz w:val="24"/>
        </w:rPr>
        <w:lastRenderedPageBreak/>
        <w:t>Alt 3</w:t>
      </w:r>
      <w:r w:rsidRPr="006240E8">
        <w:rPr>
          <w:rFonts w:asciiTheme="minorHAnsi" w:hAnsiTheme="minorHAnsi"/>
          <w:sz w:val="24"/>
        </w:rPr>
        <w:t xml:space="preserve">:  </w:t>
      </w:r>
      <w:r w:rsidR="00B62870">
        <w:rPr>
          <w:rFonts w:asciiTheme="minorHAnsi" w:hAnsiTheme="minorHAnsi"/>
          <w:sz w:val="24"/>
        </w:rPr>
        <w:t xml:space="preserve">the </w:t>
      </w:r>
      <w:r w:rsidRPr="006240E8">
        <w:rPr>
          <w:rFonts w:asciiTheme="minorHAnsi" w:hAnsiTheme="minorHAnsi"/>
          <w:sz w:val="24"/>
        </w:rPr>
        <w:t>proposal supported by IEEE 802.11</w:t>
      </w:r>
      <w:r>
        <w:rPr>
          <w:rFonts w:asciiTheme="minorHAnsi" w:hAnsiTheme="minorHAnsi"/>
          <w:sz w:val="24"/>
        </w:rPr>
        <w:t xml:space="preserve"> WG</w:t>
      </w:r>
      <w:r w:rsidRPr="006240E8">
        <w:rPr>
          <w:rFonts w:asciiTheme="minorHAnsi" w:hAnsiTheme="minorHAnsi"/>
          <w:sz w:val="24"/>
        </w:rPr>
        <w:t xml:space="preserve"> in </w:t>
      </w:r>
      <w:r w:rsidRPr="006240E8">
        <w:rPr>
          <w:rFonts w:ascii="Calibri" w:hAnsi="Calibri"/>
          <w:sz w:val="24"/>
          <w:szCs w:val="24"/>
        </w:rPr>
        <w:t>BRAN(18)097012</w:t>
      </w:r>
    </w:p>
    <w:p w14:paraId="17454CF7" w14:textId="48D0895E" w:rsidR="006240E8" w:rsidRPr="006240E8" w:rsidRDefault="006240E8" w:rsidP="006240E8">
      <w:pPr>
        <w:pStyle w:val="ListParagraph"/>
        <w:keepLines/>
        <w:numPr>
          <w:ilvl w:val="1"/>
          <w:numId w:val="39"/>
        </w:numPr>
        <w:spacing w:before="120"/>
        <w:ind w:left="1434" w:firstLineChars="0" w:hanging="357"/>
        <w:jc w:val="both"/>
        <w:rPr>
          <w:rFonts w:asciiTheme="minorHAnsi" w:hAnsiTheme="minorHAnsi"/>
          <w:sz w:val="24"/>
          <w:lang w:val="en-AU"/>
        </w:rPr>
      </w:pPr>
      <w:r w:rsidRPr="006240E8">
        <w:rPr>
          <w:rFonts w:asciiTheme="minorHAnsi" w:hAnsiTheme="minorHAnsi"/>
          <w:sz w:val="24"/>
        </w:rPr>
        <w:t xml:space="preserve">ED at -72 dBm for any equipment </w:t>
      </w:r>
    </w:p>
    <w:p w14:paraId="58A66AA8" w14:textId="1EFB06B2" w:rsidR="006240E8" w:rsidRPr="006240E8" w:rsidRDefault="006240E8" w:rsidP="006240E8">
      <w:pPr>
        <w:pStyle w:val="ListParagraph"/>
        <w:keepLines/>
        <w:numPr>
          <w:ilvl w:val="1"/>
          <w:numId w:val="39"/>
        </w:numPr>
        <w:spacing w:before="120"/>
        <w:ind w:left="1434" w:firstLineChars="0" w:hanging="357"/>
        <w:jc w:val="both"/>
        <w:rPr>
          <w:rFonts w:asciiTheme="minorHAnsi" w:hAnsiTheme="minorHAnsi"/>
          <w:sz w:val="24"/>
          <w:lang w:val="en-AU"/>
        </w:rPr>
      </w:pPr>
      <w:r w:rsidRPr="006240E8">
        <w:rPr>
          <w:rFonts w:asciiTheme="minorHAnsi" w:hAnsiTheme="minorHAnsi"/>
          <w:sz w:val="24"/>
        </w:rPr>
        <w:t>ED at -62 dBm (implicitly with PD of -82 dBm) for any equipment conformant with  802.11 clause 17.3</w:t>
      </w:r>
    </w:p>
    <w:p w14:paraId="27E00F40" w14:textId="5629AB6A" w:rsidR="006240E8" w:rsidRPr="006240E8" w:rsidRDefault="006240E8" w:rsidP="006240E8">
      <w:pPr>
        <w:pStyle w:val="ListParagraph"/>
        <w:keepLines/>
        <w:numPr>
          <w:ilvl w:val="1"/>
          <w:numId w:val="39"/>
        </w:numPr>
        <w:spacing w:before="120"/>
        <w:ind w:left="1434" w:firstLineChars="0" w:hanging="357"/>
        <w:jc w:val="both"/>
        <w:rPr>
          <w:rFonts w:asciiTheme="minorHAnsi" w:hAnsiTheme="minorHAnsi"/>
          <w:sz w:val="24"/>
          <w:lang w:val="en-AU"/>
        </w:rPr>
      </w:pPr>
      <w:r w:rsidRPr="006240E8">
        <w:rPr>
          <w:rFonts w:asciiTheme="minorHAnsi" w:hAnsiTheme="minorHAnsi"/>
          <w:sz w:val="24"/>
          <w:lang w:val="en-AU"/>
        </w:rPr>
        <w:t xml:space="preserve">Note: any device can use either of the two options at any time during its operation, </w:t>
      </w:r>
      <w:r>
        <w:rPr>
          <w:rFonts w:asciiTheme="minorHAnsi" w:hAnsiTheme="minorHAnsi"/>
          <w:sz w:val="24"/>
          <w:lang w:val="en-AU"/>
        </w:rPr>
        <w:t>but</w:t>
      </w:r>
      <w:r w:rsidRPr="006240E8">
        <w:rPr>
          <w:rFonts w:asciiTheme="minorHAnsi" w:hAnsiTheme="minorHAnsi"/>
          <w:sz w:val="24"/>
          <w:lang w:val="en-AU"/>
        </w:rPr>
        <w:t xml:space="preserve"> may switch between the two options at most once every minute</w:t>
      </w:r>
      <w:ins w:id="1" w:author="amyles@cisco.com" w:date="2018-05-10T01:50:00Z">
        <w:r w:rsidR="00FA2897">
          <w:rPr>
            <w:rFonts w:asciiTheme="minorHAnsi" w:hAnsiTheme="minorHAnsi"/>
            <w:sz w:val="24"/>
            <w:lang w:val="en-AU"/>
          </w:rPr>
          <w:t>.</w:t>
        </w:r>
      </w:ins>
    </w:p>
    <w:p w14:paraId="2BCDC81D" w14:textId="3E40D918" w:rsidR="006240E8" w:rsidRPr="006240E8" w:rsidRDefault="006240E8" w:rsidP="006240E8">
      <w:pPr>
        <w:pStyle w:val="ListParagraph"/>
        <w:keepNext/>
        <w:keepLines/>
        <w:numPr>
          <w:ilvl w:val="0"/>
          <w:numId w:val="39"/>
        </w:numPr>
        <w:spacing w:before="220"/>
        <w:ind w:firstLineChars="0"/>
        <w:jc w:val="both"/>
        <w:rPr>
          <w:rFonts w:asciiTheme="minorHAnsi" w:hAnsiTheme="minorHAnsi"/>
          <w:sz w:val="24"/>
          <w:szCs w:val="24"/>
        </w:rPr>
      </w:pPr>
      <w:r w:rsidRPr="006240E8">
        <w:rPr>
          <w:rFonts w:asciiTheme="minorHAnsi" w:hAnsiTheme="minorHAnsi"/>
          <w:b/>
          <w:sz w:val="24"/>
        </w:rPr>
        <w:t xml:space="preserve">Alt </w:t>
      </w:r>
      <w:r>
        <w:rPr>
          <w:rFonts w:asciiTheme="minorHAnsi" w:hAnsiTheme="minorHAnsi"/>
          <w:b/>
          <w:sz w:val="24"/>
        </w:rPr>
        <w:t>4</w:t>
      </w:r>
      <w:r w:rsidRPr="006240E8">
        <w:rPr>
          <w:rFonts w:asciiTheme="minorHAnsi" w:hAnsiTheme="minorHAnsi"/>
          <w:sz w:val="24"/>
        </w:rPr>
        <w:t xml:space="preserve">:  </w:t>
      </w:r>
      <w:r>
        <w:rPr>
          <w:rFonts w:asciiTheme="minorHAnsi" w:hAnsiTheme="minorHAnsi"/>
          <w:sz w:val="24"/>
        </w:rPr>
        <w:t>unique preambles</w:t>
      </w:r>
    </w:p>
    <w:p w14:paraId="1082CF70" w14:textId="77777777" w:rsidR="006240E8" w:rsidRPr="006240E8" w:rsidRDefault="006240E8" w:rsidP="006240E8">
      <w:pPr>
        <w:pStyle w:val="ListParagraph"/>
        <w:keepLines/>
        <w:numPr>
          <w:ilvl w:val="1"/>
          <w:numId w:val="39"/>
        </w:numPr>
        <w:spacing w:before="120"/>
        <w:ind w:left="1434" w:firstLineChars="0" w:hanging="357"/>
        <w:jc w:val="both"/>
        <w:rPr>
          <w:rFonts w:asciiTheme="minorHAnsi" w:hAnsiTheme="minorHAnsi"/>
          <w:sz w:val="24"/>
          <w:lang w:val="en-AU"/>
        </w:rPr>
      </w:pPr>
      <w:r w:rsidRPr="006240E8">
        <w:rPr>
          <w:rFonts w:asciiTheme="minorHAnsi" w:hAnsiTheme="minorHAnsi"/>
          <w:sz w:val="24"/>
        </w:rPr>
        <w:t xml:space="preserve">ED at -72 dBm for any equipment </w:t>
      </w:r>
    </w:p>
    <w:p w14:paraId="4A0A916D" w14:textId="165637E3" w:rsidR="006240E8" w:rsidRDefault="006240E8" w:rsidP="006240E8">
      <w:pPr>
        <w:pStyle w:val="ListParagraph"/>
        <w:keepLines/>
        <w:numPr>
          <w:ilvl w:val="1"/>
          <w:numId w:val="39"/>
        </w:numPr>
        <w:spacing w:before="120"/>
        <w:ind w:left="1434" w:firstLineChars="0" w:hanging="357"/>
        <w:jc w:val="both"/>
        <w:rPr>
          <w:rFonts w:asciiTheme="minorHAnsi" w:hAnsiTheme="minorHAnsi"/>
          <w:sz w:val="24"/>
        </w:rPr>
      </w:pPr>
      <w:r w:rsidRPr="006240E8">
        <w:rPr>
          <w:rFonts w:asciiTheme="minorHAnsi" w:hAnsiTheme="minorHAnsi"/>
          <w:sz w:val="24"/>
        </w:rPr>
        <w:t>ED at -62 dBm for any equipment that respects the preamble of other equipment using the same preamble at -82 dBm</w:t>
      </w:r>
      <w:ins w:id="2" w:author="amyles@cisco.com" w:date="2018-05-10T01:50:00Z">
        <w:r w:rsidR="00FA2897">
          <w:rPr>
            <w:rFonts w:asciiTheme="minorHAnsi" w:hAnsiTheme="minorHAnsi"/>
            <w:sz w:val="24"/>
          </w:rPr>
          <w:t>.</w:t>
        </w:r>
      </w:ins>
    </w:p>
    <w:p w14:paraId="1E530D1B" w14:textId="41753247" w:rsidR="006240E8" w:rsidRPr="006240E8" w:rsidDel="00FA2897" w:rsidRDefault="006240E8" w:rsidP="006240E8">
      <w:pPr>
        <w:pStyle w:val="ListParagraph"/>
        <w:keepLines/>
        <w:numPr>
          <w:ilvl w:val="1"/>
          <w:numId w:val="39"/>
        </w:numPr>
        <w:spacing w:before="120"/>
        <w:ind w:left="1434" w:firstLineChars="0" w:hanging="357"/>
        <w:jc w:val="both"/>
        <w:rPr>
          <w:del w:id="3" w:author="amyles@cisco.com" w:date="2018-05-10T01:50:00Z"/>
          <w:rFonts w:asciiTheme="minorHAnsi" w:hAnsiTheme="minorHAnsi"/>
          <w:sz w:val="24"/>
        </w:rPr>
      </w:pPr>
      <w:del w:id="4" w:author="amyles@cisco.com" w:date="2018-05-10T01:50:00Z">
        <w:r w:rsidRPr="006240E8" w:rsidDel="00FA2897">
          <w:rPr>
            <w:rFonts w:asciiTheme="minorHAnsi" w:hAnsiTheme="minorHAnsi"/>
            <w:sz w:val="24"/>
            <w:lang w:val="en-AU"/>
          </w:rPr>
          <w:delText xml:space="preserve">Note: </w:delText>
        </w:r>
        <w:r w:rsidDel="00FA2897">
          <w:rPr>
            <w:rFonts w:asciiTheme="minorHAnsi" w:hAnsiTheme="minorHAnsi"/>
            <w:sz w:val="24"/>
            <w:lang w:val="en-AU"/>
          </w:rPr>
          <w:delText>although not specified in the ETSI BRAN meeting, it is assumed that</w:delText>
        </w:r>
        <w:r w:rsidRPr="006240E8" w:rsidDel="00FA2897">
          <w:rPr>
            <w:rFonts w:asciiTheme="minorHAnsi" w:hAnsiTheme="minorHAnsi"/>
            <w:sz w:val="24"/>
            <w:lang w:val="en-AU"/>
          </w:rPr>
          <w:delText xml:space="preserve"> device</w:delText>
        </w:r>
        <w:r w:rsidR="00237D47" w:rsidDel="00FA2897">
          <w:rPr>
            <w:rFonts w:asciiTheme="minorHAnsi" w:hAnsiTheme="minorHAnsi"/>
            <w:sz w:val="24"/>
            <w:lang w:val="en-AU"/>
          </w:rPr>
          <w:delText>s</w:delText>
        </w:r>
        <w:r w:rsidRPr="006240E8" w:rsidDel="00FA2897">
          <w:rPr>
            <w:rFonts w:asciiTheme="minorHAnsi" w:hAnsiTheme="minorHAnsi"/>
            <w:sz w:val="24"/>
            <w:lang w:val="en-AU"/>
          </w:rPr>
          <w:delText xml:space="preserve"> can use either of the two options at</w:delText>
        </w:r>
        <w:r w:rsidDel="00FA2897">
          <w:rPr>
            <w:rFonts w:asciiTheme="minorHAnsi" w:hAnsiTheme="minorHAnsi"/>
            <w:sz w:val="24"/>
            <w:lang w:val="en-AU"/>
          </w:rPr>
          <w:delText xml:space="preserve"> any time during its operation</w:delText>
        </w:r>
      </w:del>
    </w:p>
    <w:p w14:paraId="2EB48859" w14:textId="577D8ACC" w:rsidR="006240E8" w:rsidRDefault="006240E8" w:rsidP="006240E8">
      <w:pPr>
        <w:keepLines/>
        <w:spacing w:before="220"/>
        <w:jc w:val="both"/>
        <w:rPr>
          <w:rFonts w:asciiTheme="minorHAnsi" w:hAnsiTheme="minorHAnsi"/>
          <w:sz w:val="24"/>
          <w:szCs w:val="24"/>
        </w:rPr>
      </w:pPr>
      <w:r>
        <w:rPr>
          <w:rFonts w:asciiTheme="minorHAnsi" w:hAnsiTheme="minorHAnsi"/>
          <w:sz w:val="24"/>
          <w:szCs w:val="24"/>
        </w:rPr>
        <w:t xml:space="preserve">The IEEE 802.11 WG does not support Alt 1, which represents the status quo in EN 301 893, and </w:t>
      </w:r>
      <w:proofErr w:type="gramStart"/>
      <w:r>
        <w:rPr>
          <w:rFonts w:asciiTheme="minorHAnsi" w:hAnsiTheme="minorHAnsi"/>
          <w:sz w:val="24"/>
          <w:szCs w:val="24"/>
        </w:rPr>
        <w:t>does</w:t>
      </w:r>
      <w:proofErr w:type="gramEnd"/>
      <w:r>
        <w:rPr>
          <w:rFonts w:asciiTheme="minorHAnsi" w:hAnsiTheme="minorHAnsi"/>
          <w:sz w:val="24"/>
          <w:szCs w:val="24"/>
        </w:rPr>
        <w:t xml:space="preserve"> not allow IEEE 802.11ax to use the traditional and well proven dual threshold mechanism used by IEEE 802.11</w:t>
      </w:r>
      <w:r w:rsidR="005600F4">
        <w:rPr>
          <w:rFonts w:asciiTheme="minorHAnsi" w:hAnsiTheme="minorHAnsi"/>
          <w:sz w:val="24"/>
          <w:szCs w:val="24"/>
        </w:rPr>
        <w:t>a/n/ac</w:t>
      </w:r>
      <w:r>
        <w:rPr>
          <w:rFonts w:asciiTheme="minorHAnsi" w:hAnsiTheme="minorHAnsi"/>
          <w:sz w:val="24"/>
          <w:szCs w:val="24"/>
        </w:rPr>
        <w:t xml:space="preserve"> in the 5GHz band since 1999.</w:t>
      </w:r>
    </w:p>
    <w:p w14:paraId="2094E97A" w14:textId="193781FA" w:rsidR="006240E8" w:rsidRPr="006240E8" w:rsidRDefault="006240E8" w:rsidP="006240E8">
      <w:pPr>
        <w:keepLines/>
        <w:spacing w:before="220"/>
        <w:jc w:val="both"/>
        <w:rPr>
          <w:rFonts w:asciiTheme="minorHAnsi" w:hAnsiTheme="minorHAnsi"/>
          <w:sz w:val="24"/>
          <w:szCs w:val="24"/>
        </w:rPr>
      </w:pPr>
      <w:r>
        <w:rPr>
          <w:rFonts w:asciiTheme="minorHAnsi" w:hAnsiTheme="minorHAnsi"/>
          <w:sz w:val="24"/>
          <w:szCs w:val="24"/>
        </w:rPr>
        <w:t xml:space="preserve">The IEEE 802.11 WG also does not support Alt 4, </w:t>
      </w:r>
      <w:r w:rsidRPr="006240E8">
        <w:rPr>
          <w:rFonts w:asciiTheme="minorHAnsi" w:hAnsiTheme="minorHAnsi"/>
          <w:sz w:val="24"/>
          <w:szCs w:val="24"/>
        </w:rPr>
        <w:t xml:space="preserve">because it effectively allows LTE based equipment to ignore </w:t>
      </w:r>
      <w:r w:rsidR="00B62870">
        <w:rPr>
          <w:rFonts w:asciiTheme="minorHAnsi" w:hAnsiTheme="minorHAnsi"/>
          <w:sz w:val="24"/>
          <w:szCs w:val="24"/>
        </w:rPr>
        <w:t xml:space="preserve">IEEE </w:t>
      </w:r>
      <w:r w:rsidRPr="006240E8">
        <w:rPr>
          <w:rFonts w:asciiTheme="minorHAnsi" w:hAnsiTheme="minorHAnsi"/>
          <w:sz w:val="24"/>
          <w:szCs w:val="24"/>
        </w:rPr>
        <w:t>802.11</w:t>
      </w:r>
      <w:r w:rsidR="005600F4">
        <w:rPr>
          <w:rFonts w:asciiTheme="minorHAnsi" w:hAnsiTheme="minorHAnsi"/>
          <w:sz w:val="24"/>
          <w:szCs w:val="24"/>
        </w:rPr>
        <w:t>a/n/ac/</w:t>
      </w:r>
      <w:proofErr w:type="spellStart"/>
      <w:r w:rsidR="005600F4">
        <w:rPr>
          <w:rFonts w:asciiTheme="minorHAnsi" w:hAnsiTheme="minorHAnsi"/>
          <w:sz w:val="24"/>
          <w:szCs w:val="24"/>
        </w:rPr>
        <w:t>ax</w:t>
      </w:r>
      <w:proofErr w:type="spellEnd"/>
      <w:r w:rsidRPr="006240E8">
        <w:rPr>
          <w:rFonts w:asciiTheme="minorHAnsi" w:hAnsiTheme="minorHAnsi"/>
          <w:sz w:val="24"/>
          <w:szCs w:val="24"/>
        </w:rPr>
        <w:t xml:space="preserve"> equipment up to ED of -62dBm, which 3GPP </w:t>
      </w:r>
      <w:r>
        <w:rPr>
          <w:rFonts w:asciiTheme="minorHAnsi" w:hAnsiTheme="minorHAnsi"/>
          <w:sz w:val="24"/>
          <w:szCs w:val="24"/>
        </w:rPr>
        <w:t xml:space="preserve">RAN1 </w:t>
      </w:r>
      <w:r w:rsidRPr="006240E8">
        <w:rPr>
          <w:rFonts w:asciiTheme="minorHAnsi" w:hAnsiTheme="minorHAnsi"/>
          <w:sz w:val="24"/>
          <w:szCs w:val="24"/>
        </w:rPr>
        <w:t xml:space="preserve">simulations show does not promote fair </w:t>
      </w:r>
      <w:r>
        <w:rPr>
          <w:rFonts w:asciiTheme="minorHAnsi" w:hAnsiTheme="minorHAnsi"/>
          <w:sz w:val="24"/>
          <w:szCs w:val="24"/>
        </w:rPr>
        <w:t>coexistence between IEEE 802.11 and LAA systems.</w:t>
      </w:r>
    </w:p>
    <w:p w14:paraId="13D3745E" w14:textId="381069C7" w:rsidR="006240E8" w:rsidRPr="006240E8" w:rsidRDefault="006240E8" w:rsidP="006240E8">
      <w:pPr>
        <w:keepLines/>
        <w:spacing w:before="220"/>
        <w:jc w:val="both"/>
        <w:rPr>
          <w:rFonts w:asciiTheme="minorHAnsi" w:hAnsiTheme="minorHAnsi"/>
          <w:sz w:val="24"/>
          <w:szCs w:val="24"/>
        </w:rPr>
      </w:pPr>
      <w:r w:rsidRPr="006240E8">
        <w:rPr>
          <w:rFonts w:asciiTheme="minorHAnsi" w:hAnsiTheme="minorHAnsi"/>
          <w:sz w:val="24"/>
          <w:szCs w:val="24"/>
        </w:rPr>
        <w:t xml:space="preserve">It is the view of the </w:t>
      </w:r>
      <w:r>
        <w:rPr>
          <w:rFonts w:asciiTheme="minorHAnsi" w:hAnsiTheme="minorHAnsi"/>
          <w:sz w:val="24"/>
          <w:szCs w:val="24"/>
        </w:rPr>
        <w:t xml:space="preserve">IEEE 802.11 WG </w:t>
      </w:r>
      <w:r w:rsidRPr="006240E8">
        <w:rPr>
          <w:rFonts w:asciiTheme="minorHAnsi" w:hAnsiTheme="minorHAnsi"/>
          <w:sz w:val="24"/>
          <w:szCs w:val="24"/>
        </w:rPr>
        <w:t xml:space="preserve">that both Alt 2 &amp; Alt 3 have merit because they </w:t>
      </w:r>
      <w:r>
        <w:rPr>
          <w:rFonts w:asciiTheme="minorHAnsi" w:hAnsiTheme="minorHAnsi"/>
          <w:sz w:val="24"/>
          <w:szCs w:val="24"/>
        </w:rPr>
        <w:t xml:space="preserve">both </w:t>
      </w:r>
      <w:r w:rsidRPr="006240E8">
        <w:rPr>
          <w:rFonts w:asciiTheme="minorHAnsi" w:hAnsiTheme="minorHAnsi"/>
          <w:sz w:val="24"/>
          <w:szCs w:val="24"/>
        </w:rPr>
        <w:t xml:space="preserve">allow </w:t>
      </w:r>
      <w:r>
        <w:rPr>
          <w:rFonts w:asciiTheme="minorHAnsi" w:hAnsiTheme="minorHAnsi"/>
          <w:sz w:val="24"/>
          <w:szCs w:val="24"/>
        </w:rPr>
        <w:t xml:space="preserve">IEEE </w:t>
      </w:r>
      <w:r w:rsidRPr="006240E8">
        <w:rPr>
          <w:rFonts w:asciiTheme="minorHAnsi" w:hAnsiTheme="minorHAnsi"/>
          <w:sz w:val="24"/>
          <w:szCs w:val="24"/>
        </w:rPr>
        <w:t>802.11ax to use the traditional dual threshold mechanism</w:t>
      </w:r>
      <w:r>
        <w:rPr>
          <w:rFonts w:asciiTheme="minorHAnsi" w:hAnsiTheme="minorHAnsi"/>
          <w:sz w:val="24"/>
          <w:szCs w:val="24"/>
        </w:rPr>
        <w:t>.</w:t>
      </w:r>
    </w:p>
    <w:p w14:paraId="72E5C0A7" w14:textId="3EC256F6" w:rsidR="006240E8" w:rsidRDefault="006240E8" w:rsidP="006240E8">
      <w:pPr>
        <w:keepLines/>
        <w:spacing w:before="220"/>
        <w:jc w:val="both"/>
        <w:rPr>
          <w:rFonts w:asciiTheme="minorHAnsi" w:hAnsiTheme="minorHAnsi"/>
          <w:sz w:val="24"/>
          <w:szCs w:val="24"/>
        </w:rPr>
      </w:pPr>
      <w:r>
        <w:rPr>
          <w:rFonts w:asciiTheme="minorHAnsi" w:hAnsiTheme="minorHAnsi"/>
          <w:sz w:val="24"/>
          <w:szCs w:val="24"/>
        </w:rPr>
        <w:t>A</w:t>
      </w:r>
      <w:r w:rsidRPr="006240E8">
        <w:rPr>
          <w:rFonts w:asciiTheme="minorHAnsi" w:hAnsiTheme="minorHAnsi"/>
          <w:sz w:val="24"/>
          <w:szCs w:val="24"/>
        </w:rPr>
        <w:t xml:space="preserve">lt 2 is particularly attractive because it </w:t>
      </w:r>
      <w:r>
        <w:rPr>
          <w:rFonts w:asciiTheme="minorHAnsi" w:hAnsiTheme="minorHAnsi"/>
          <w:sz w:val="24"/>
          <w:szCs w:val="24"/>
        </w:rPr>
        <w:t>recognises the</w:t>
      </w:r>
      <w:r w:rsidRPr="006240E8">
        <w:rPr>
          <w:rFonts w:asciiTheme="minorHAnsi" w:hAnsiTheme="minorHAnsi"/>
          <w:sz w:val="24"/>
          <w:szCs w:val="24"/>
        </w:rPr>
        <w:t xml:space="preserve"> </w:t>
      </w:r>
      <w:r>
        <w:rPr>
          <w:rFonts w:asciiTheme="minorHAnsi" w:hAnsiTheme="minorHAnsi"/>
          <w:sz w:val="24"/>
          <w:szCs w:val="24"/>
        </w:rPr>
        <w:t>“</w:t>
      </w:r>
      <w:r w:rsidRPr="006240E8">
        <w:rPr>
          <w:rFonts w:asciiTheme="minorHAnsi" w:hAnsiTheme="minorHAnsi"/>
          <w:sz w:val="24"/>
          <w:szCs w:val="24"/>
        </w:rPr>
        <w:t>market reality</w:t>
      </w:r>
      <w:r>
        <w:rPr>
          <w:rFonts w:asciiTheme="minorHAnsi" w:hAnsiTheme="minorHAnsi"/>
          <w:sz w:val="24"/>
          <w:szCs w:val="24"/>
        </w:rPr>
        <w:t>” that IEEE 802.11ax will specify the use of dual thresholds</w:t>
      </w:r>
      <w:r w:rsidRPr="006240E8">
        <w:rPr>
          <w:rFonts w:asciiTheme="minorHAnsi" w:hAnsiTheme="minorHAnsi"/>
          <w:sz w:val="24"/>
          <w:szCs w:val="24"/>
        </w:rPr>
        <w:t xml:space="preserve"> and documents a commitment by all stakeholders to undertake and act upon </w:t>
      </w:r>
      <w:r w:rsidR="00B62870">
        <w:rPr>
          <w:rFonts w:asciiTheme="minorHAnsi" w:hAnsiTheme="minorHAnsi"/>
          <w:sz w:val="24"/>
          <w:szCs w:val="24"/>
        </w:rPr>
        <w:t xml:space="preserve">proper </w:t>
      </w:r>
      <w:r w:rsidRPr="006240E8">
        <w:rPr>
          <w:rFonts w:asciiTheme="minorHAnsi" w:hAnsiTheme="minorHAnsi"/>
          <w:sz w:val="24"/>
          <w:szCs w:val="24"/>
        </w:rPr>
        <w:t xml:space="preserve">scientific investigation of coexistence </w:t>
      </w:r>
      <w:r>
        <w:rPr>
          <w:rFonts w:asciiTheme="minorHAnsi" w:hAnsiTheme="minorHAnsi"/>
          <w:sz w:val="24"/>
          <w:szCs w:val="24"/>
        </w:rPr>
        <w:t>in future revisions of EN 301 893.</w:t>
      </w:r>
    </w:p>
    <w:p w14:paraId="2E9F831A" w14:textId="558D3438" w:rsidR="006240E8" w:rsidRPr="006240E8" w:rsidRDefault="006240E8" w:rsidP="006240E8">
      <w:pPr>
        <w:keepLines/>
        <w:spacing w:before="220"/>
        <w:jc w:val="both"/>
        <w:rPr>
          <w:rFonts w:asciiTheme="minorHAnsi" w:hAnsiTheme="minorHAnsi"/>
          <w:sz w:val="24"/>
        </w:rPr>
      </w:pPr>
      <w:r>
        <w:rPr>
          <w:rFonts w:asciiTheme="minorHAnsi" w:hAnsiTheme="minorHAnsi"/>
          <w:sz w:val="24"/>
          <w:szCs w:val="24"/>
        </w:rPr>
        <w:t xml:space="preserve">However, </w:t>
      </w:r>
      <w:r w:rsidRPr="006240E8">
        <w:rPr>
          <w:rFonts w:asciiTheme="minorHAnsi" w:hAnsiTheme="minorHAnsi"/>
          <w:sz w:val="24"/>
        </w:rPr>
        <w:t xml:space="preserve">Alt 2 has a practical difficulty in that </w:t>
      </w:r>
      <w:r w:rsidR="005600F4">
        <w:rPr>
          <w:rFonts w:asciiTheme="minorHAnsi" w:hAnsiTheme="minorHAnsi"/>
          <w:sz w:val="24"/>
        </w:rPr>
        <w:t xml:space="preserve">the revised </w:t>
      </w:r>
      <w:r w:rsidR="005600F4" w:rsidRPr="006240E8">
        <w:rPr>
          <w:rFonts w:asciiTheme="minorHAnsi" w:hAnsiTheme="minorHAnsi"/>
          <w:sz w:val="24"/>
        </w:rPr>
        <w:t xml:space="preserve">EN 301 803 </w:t>
      </w:r>
      <w:r w:rsidRPr="006240E8">
        <w:rPr>
          <w:rFonts w:asciiTheme="minorHAnsi" w:hAnsiTheme="minorHAnsi"/>
          <w:sz w:val="24"/>
        </w:rPr>
        <w:t xml:space="preserve">can’t use the same </w:t>
      </w:r>
      <w:r>
        <w:rPr>
          <w:rFonts w:asciiTheme="minorHAnsi" w:hAnsiTheme="minorHAnsi"/>
          <w:sz w:val="24"/>
        </w:rPr>
        <w:t>method</w:t>
      </w:r>
      <w:r w:rsidRPr="006240E8">
        <w:rPr>
          <w:rFonts w:asciiTheme="minorHAnsi" w:hAnsiTheme="minorHAnsi"/>
          <w:sz w:val="24"/>
        </w:rPr>
        <w:t xml:space="preserve"> as the current version to reference </w:t>
      </w:r>
      <w:r>
        <w:rPr>
          <w:rFonts w:asciiTheme="minorHAnsi" w:hAnsiTheme="minorHAnsi"/>
          <w:sz w:val="24"/>
        </w:rPr>
        <w:t xml:space="preserve">IEEE </w:t>
      </w:r>
      <w:r w:rsidR="00B62870">
        <w:rPr>
          <w:rFonts w:asciiTheme="minorHAnsi" w:hAnsiTheme="minorHAnsi"/>
          <w:sz w:val="24"/>
        </w:rPr>
        <w:t xml:space="preserve">802.11ax. The problem is that </w:t>
      </w:r>
      <w:r>
        <w:rPr>
          <w:rFonts w:asciiTheme="minorHAnsi" w:hAnsiTheme="minorHAnsi"/>
          <w:sz w:val="24"/>
        </w:rPr>
        <w:t xml:space="preserve">IEEE </w:t>
      </w:r>
      <w:r w:rsidRPr="006240E8">
        <w:rPr>
          <w:rFonts w:asciiTheme="minorHAnsi" w:hAnsiTheme="minorHAnsi"/>
          <w:sz w:val="24"/>
        </w:rPr>
        <w:t>802.11ax will not be ratified for a number of years</w:t>
      </w:r>
      <w:r>
        <w:rPr>
          <w:rFonts w:asciiTheme="minorHAnsi" w:hAnsiTheme="minorHAnsi"/>
          <w:sz w:val="24"/>
        </w:rPr>
        <w:t xml:space="preserve"> and </w:t>
      </w:r>
      <w:r w:rsidR="00B62870">
        <w:rPr>
          <w:rFonts w:asciiTheme="minorHAnsi" w:hAnsiTheme="minorHAnsi"/>
          <w:sz w:val="24"/>
        </w:rPr>
        <w:t xml:space="preserve">so </w:t>
      </w:r>
      <w:r>
        <w:rPr>
          <w:rFonts w:asciiTheme="minorHAnsi" w:hAnsiTheme="minorHAnsi"/>
          <w:sz w:val="24"/>
        </w:rPr>
        <w:t xml:space="preserve">cannot be easily referenced </w:t>
      </w:r>
      <w:r w:rsidR="005600F4">
        <w:rPr>
          <w:rFonts w:asciiTheme="minorHAnsi" w:hAnsiTheme="minorHAnsi"/>
          <w:sz w:val="24"/>
        </w:rPr>
        <w:t xml:space="preserve">by an ETSI standard </w:t>
      </w:r>
      <w:r>
        <w:rPr>
          <w:rFonts w:asciiTheme="minorHAnsi" w:hAnsiTheme="minorHAnsi"/>
          <w:sz w:val="24"/>
        </w:rPr>
        <w:t>in the meantime</w:t>
      </w:r>
      <w:r w:rsidRPr="006240E8">
        <w:rPr>
          <w:rFonts w:asciiTheme="minorHAnsi" w:hAnsiTheme="minorHAnsi"/>
          <w:sz w:val="24"/>
        </w:rPr>
        <w:t>.</w:t>
      </w:r>
      <w:r>
        <w:rPr>
          <w:rFonts w:asciiTheme="minorHAnsi" w:hAnsiTheme="minorHAnsi"/>
          <w:sz w:val="24"/>
        </w:rPr>
        <w:t xml:space="preserve"> </w:t>
      </w:r>
      <w:r w:rsidRPr="006240E8">
        <w:rPr>
          <w:rFonts w:asciiTheme="minorHAnsi" w:hAnsiTheme="minorHAnsi"/>
          <w:sz w:val="24"/>
        </w:rPr>
        <w:t xml:space="preserve">Alt 2 </w:t>
      </w:r>
      <w:r>
        <w:rPr>
          <w:rFonts w:asciiTheme="minorHAnsi" w:hAnsiTheme="minorHAnsi"/>
          <w:sz w:val="24"/>
        </w:rPr>
        <w:t>is also</w:t>
      </w:r>
      <w:r w:rsidRPr="006240E8">
        <w:rPr>
          <w:rFonts w:asciiTheme="minorHAnsi" w:hAnsiTheme="minorHAnsi"/>
          <w:sz w:val="24"/>
        </w:rPr>
        <w:t xml:space="preserve"> problem</w:t>
      </w:r>
      <w:r>
        <w:rPr>
          <w:rFonts w:asciiTheme="minorHAnsi" w:hAnsiTheme="minorHAnsi"/>
          <w:sz w:val="24"/>
        </w:rPr>
        <w:t>atic</w:t>
      </w:r>
      <w:r w:rsidRPr="006240E8">
        <w:rPr>
          <w:rFonts w:asciiTheme="minorHAnsi" w:hAnsiTheme="minorHAnsi"/>
          <w:sz w:val="24"/>
        </w:rPr>
        <w:t xml:space="preserve"> </w:t>
      </w:r>
      <w:r>
        <w:rPr>
          <w:rFonts w:asciiTheme="minorHAnsi" w:hAnsiTheme="minorHAnsi"/>
          <w:sz w:val="24"/>
        </w:rPr>
        <w:t>in that</w:t>
      </w:r>
      <w:r w:rsidRPr="006240E8">
        <w:rPr>
          <w:rFonts w:asciiTheme="minorHAnsi" w:hAnsiTheme="minorHAnsi"/>
          <w:sz w:val="24"/>
        </w:rPr>
        <w:t xml:space="preserve"> it </w:t>
      </w:r>
      <w:r>
        <w:rPr>
          <w:rFonts w:asciiTheme="minorHAnsi" w:hAnsiTheme="minorHAnsi"/>
          <w:sz w:val="24"/>
        </w:rPr>
        <w:t xml:space="preserve">does </w:t>
      </w:r>
      <w:r w:rsidR="00B62870">
        <w:rPr>
          <w:rFonts w:asciiTheme="minorHAnsi" w:hAnsiTheme="minorHAnsi"/>
          <w:sz w:val="24"/>
        </w:rPr>
        <w:t>not have the flexibility to</w:t>
      </w:r>
      <w:r>
        <w:rPr>
          <w:rFonts w:asciiTheme="minorHAnsi" w:hAnsiTheme="minorHAnsi"/>
          <w:sz w:val="24"/>
        </w:rPr>
        <w:t xml:space="preserve"> allow</w:t>
      </w:r>
      <w:r w:rsidRPr="006240E8">
        <w:rPr>
          <w:rFonts w:asciiTheme="minorHAnsi" w:hAnsiTheme="minorHAnsi"/>
          <w:sz w:val="24"/>
        </w:rPr>
        <w:t xml:space="preserve"> </w:t>
      </w:r>
      <w:r>
        <w:rPr>
          <w:rFonts w:asciiTheme="minorHAnsi" w:hAnsiTheme="minorHAnsi"/>
          <w:sz w:val="24"/>
        </w:rPr>
        <w:t xml:space="preserve">IEEE </w:t>
      </w:r>
      <w:r w:rsidRPr="006240E8">
        <w:rPr>
          <w:rFonts w:asciiTheme="minorHAnsi" w:hAnsiTheme="minorHAnsi"/>
          <w:sz w:val="24"/>
        </w:rPr>
        <w:t xml:space="preserve">802.11 </w:t>
      </w:r>
      <w:r>
        <w:rPr>
          <w:rFonts w:asciiTheme="minorHAnsi" w:hAnsiTheme="minorHAnsi"/>
          <w:sz w:val="24"/>
        </w:rPr>
        <w:t xml:space="preserve">equipment to </w:t>
      </w:r>
      <w:r w:rsidR="00B62870">
        <w:rPr>
          <w:rFonts w:asciiTheme="minorHAnsi" w:hAnsiTheme="minorHAnsi"/>
          <w:sz w:val="24"/>
        </w:rPr>
        <w:t xml:space="preserve">choose to </w:t>
      </w:r>
      <w:r>
        <w:rPr>
          <w:rFonts w:asciiTheme="minorHAnsi" w:hAnsiTheme="minorHAnsi"/>
          <w:sz w:val="24"/>
        </w:rPr>
        <w:t xml:space="preserve">use the </w:t>
      </w:r>
      <w:r w:rsidRPr="006240E8">
        <w:rPr>
          <w:rFonts w:asciiTheme="minorHAnsi" w:hAnsiTheme="minorHAnsi"/>
          <w:sz w:val="24"/>
        </w:rPr>
        <w:t>single threshold mechanism</w:t>
      </w:r>
      <w:r>
        <w:rPr>
          <w:rFonts w:asciiTheme="minorHAnsi" w:hAnsiTheme="minorHAnsi"/>
          <w:sz w:val="24"/>
        </w:rPr>
        <w:t xml:space="preserve"> in those situations where </w:t>
      </w:r>
      <w:del w:id="5" w:author="amyles@cisco.com" w:date="2018-05-10T01:51:00Z">
        <w:r w:rsidDel="00FA2897">
          <w:rPr>
            <w:rFonts w:asciiTheme="minorHAnsi" w:hAnsiTheme="minorHAnsi"/>
            <w:sz w:val="24"/>
          </w:rPr>
          <w:delText xml:space="preserve">any </w:delText>
        </w:r>
        <w:r w:rsidR="00B62870" w:rsidDel="00FA2897">
          <w:rPr>
            <w:rFonts w:asciiTheme="minorHAnsi" w:hAnsiTheme="minorHAnsi"/>
            <w:sz w:val="24"/>
          </w:rPr>
          <w:delText xml:space="preserve">future </w:delText>
        </w:r>
        <w:r w:rsidDel="00FA2897">
          <w:rPr>
            <w:rFonts w:asciiTheme="minorHAnsi" w:hAnsiTheme="minorHAnsi"/>
            <w:sz w:val="24"/>
          </w:rPr>
          <w:delText>scientific inves</w:delText>
        </w:r>
        <w:r w:rsidR="00237D47" w:rsidDel="00FA2897">
          <w:rPr>
            <w:rFonts w:asciiTheme="minorHAnsi" w:hAnsiTheme="minorHAnsi"/>
            <w:sz w:val="24"/>
          </w:rPr>
          <w:delText xml:space="preserve">tigation suggests </w:delText>
        </w:r>
      </w:del>
      <w:r w:rsidR="00237D47">
        <w:rPr>
          <w:rFonts w:asciiTheme="minorHAnsi" w:hAnsiTheme="minorHAnsi"/>
          <w:sz w:val="24"/>
        </w:rPr>
        <w:t>it might make</w:t>
      </w:r>
      <w:r>
        <w:rPr>
          <w:rFonts w:asciiTheme="minorHAnsi" w:hAnsiTheme="minorHAnsi"/>
          <w:sz w:val="24"/>
        </w:rPr>
        <w:t xml:space="preserve"> sense. Similarly, it does not allow non-IEEE 802.11 equipment to use the dual threshold mechanism in situations it might make sense.</w:t>
      </w:r>
    </w:p>
    <w:p w14:paraId="38754055" w14:textId="4953B2F8" w:rsidR="006240E8" w:rsidRDefault="006240E8" w:rsidP="006240E8">
      <w:pPr>
        <w:keepLines/>
        <w:spacing w:before="220"/>
        <w:jc w:val="both"/>
        <w:rPr>
          <w:rFonts w:asciiTheme="minorHAnsi" w:hAnsiTheme="minorHAnsi"/>
          <w:sz w:val="24"/>
        </w:rPr>
      </w:pPr>
      <w:r w:rsidRPr="006240E8">
        <w:rPr>
          <w:rFonts w:asciiTheme="minorHAnsi" w:hAnsiTheme="minorHAnsi"/>
          <w:sz w:val="24"/>
        </w:rPr>
        <w:t>The 802.11 WG suggests that ETSI BRAN consider adopting Alt</w:t>
      </w:r>
      <w:r w:rsidR="00237D47">
        <w:rPr>
          <w:rFonts w:asciiTheme="minorHAnsi" w:hAnsiTheme="minorHAnsi"/>
          <w:sz w:val="24"/>
        </w:rPr>
        <w:t xml:space="preserve"> </w:t>
      </w:r>
      <w:r w:rsidRPr="006240E8">
        <w:rPr>
          <w:rFonts w:asciiTheme="minorHAnsi" w:hAnsiTheme="minorHAnsi"/>
          <w:sz w:val="24"/>
        </w:rPr>
        <w:t>3</w:t>
      </w:r>
      <w:r>
        <w:rPr>
          <w:rFonts w:asciiTheme="minorHAnsi" w:hAnsiTheme="minorHAnsi"/>
          <w:sz w:val="24"/>
        </w:rPr>
        <w:t>, which resolves these practical difficulties, but w</w:t>
      </w:r>
      <w:r w:rsidRPr="006240E8">
        <w:rPr>
          <w:rFonts w:asciiTheme="minorHAnsi" w:hAnsiTheme="minorHAnsi"/>
          <w:sz w:val="24"/>
        </w:rPr>
        <w:t xml:space="preserve">ith the addition of the motivation and </w:t>
      </w:r>
      <w:r>
        <w:rPr>
          <w:rFonts w:asciiTheme="minorHAnsi" w:hAnsiTheme="minorHAnsi"/>
          <w:sz w:val="24"/>
        </w:rPr>
        <w:t>understanding from Alt 2, namely that:</w:t>
      </w:r>
    </w:p>
    <w:p w14:paraId="6D25F8E2" w14:textId="2899520C" w:rsidR="006240E8" w:rsidRPr="006240E8" w:rsidRDefault="006240E8" w:rsidP="006240E8">
      <w:pPr>
        <w:pStyle w:val="ListParagraph"/>
        <w:keepLines/>
        <w:numPr>
          <w:ilvl w:val="0"/>
          <w:numId w:val="41"/>
        </w:numPr>
        <w:spacing w:before="120"/>
        <w:ind w:left="714" w:firstLineChars="0" w:hanging="357"/>
        <w:jc w:val="both"/>
        <w:rPr>
          <w:rFonts w:asciiTheme="minorHAnsi" w:hAnsiTheme="minorHAnsi"/>
          <w:sz w:val="24"/>
        </w:rPr>
      </w:pPr>
      <w:r w:rsidRPr="006240E8">
        <w:rPr>
          <w:rFonts w:asciiTheme="minorHAnsi" w:hAnsiTheme="minorHAnsi"/>
          <w:sz w:val="24"/>
        </w:rPr>
        <w:t xml:space="preserve">Alt 3 is justified as representing the </w:t>
      </w:r>
      <w:r>
        <w:rPr>
          <w:rFonts w:asciiTheme="minorHAnsi" w:hAnsiTheme="minorHAnsi"/>
          <w:sz w:val="24"/>
        </w:rPr>
        <w:t>“</w:t>
      </w:r>
      <w:r w:rsidRPr="006240E8">
        <w:rPr>
          <w:rFonts w:asciiTheme="minorHAnsi" w:hAnsiTheme="minorHAnsi"/>
          <w:sz w:val="24"/>
        </w:rPr>
        <w:t>market reality</w:t>
      </w:r>
      <w:r>
        <w:rPr>
          <w:rFonts w:asciiTheme="minorHAnsi" w:hAnsiTheme="minorHAnsi"/>
          <w:sz w:val="24"/>
        </w:rPr>
        <w:t>”</w:t>
      </w:r>
      <w:r w:rsidRPr="006240E8">
        <w:rPr>
          <w:rFonts w:asciiTheme="minorHAnsi" w:hAnsiTheme="minorHAnsi"/>
          <w:sz w:val="24"/>
        </w:rPr>
        <w:t xml:space="preserve"> that</w:t>
      </w:r>
      <w:r w:rsidR="00B62870">
        <w:rPr>
          <w:rFonts w:asciiTheme="minorHAnsi" w:hAnsiTheme="minorHAnsi"/>
          <w:sz w:val="24"/>
        </w:rPr>
        <w:t xml:space="preserve"> IEEE</w:t>
      </w:r>
      <w:r w:rsidRPr="006240E8">
        <w:rPr>
          <w:rFonts w:asciiTheme="minorHAnsi" w:hAnsiTheme="minorHAnsi"/>
          <w:sz w:val="24"/>
        </w:rPr>
        <w:t xml:space="preserve"> 802.11ax </w:t>
      </w:r>
      <w:r>
        <w:rPr>
          <w:rFonts w:asciiTheme="minorHAnsi" w:hAnsiTheme="minorHAnsi"/>
          <w:sz w:val="24"/>
        </w:rPr>
        <w:t>is being specified to use</w:t>
      </w:r>
      <w:r w:rsidRPr="006240E8">
        <w:rPr>
          <w:rFonts w:asciiTheme="minorHAnsi" w:hAnsiTheme="minorHAnsi"/>
          <w:sz w:val="24"/>
        </w:rPr>
        <w:t xml:space="preserve"> dual thresholds</w:t>
      </w:r>
    </w:p>
    <w:p w14:paraId="3C4DE81D" w14:textId="57A64D77" w:rsidR="006240E8" w:rsidRDefault="006240E8" w:rsidP="006240E8">
      <w:pPr>
        <w:pStyle w:val="ListParagraph"/>
        <w:keepLines/>
        <w:numPr>
          <w:ilvl w:val="0"/>
          <w:numId w:val="41"/>
        </w:numPr>
        <w:spacing w:before="120"/>
        <w:ind w:left="714" w:firstLineChars="0" w:hanging="357"/>
        <w:jc w:val="both"/>
        <w:rPr>
          <w:rFonts w:asciiTheme="minorHAnsi" w:hAnsiTheme="minorHAnsi"/>
          <w:sz w:val="24"/>
        </w:rPr>
      </w:pPr>
      <w:r w:rsidRPr="006240E8">
        <w:rPr>
          <w:rFonts w:asciiTheme="minorHAnsi" w:hAnsiTheme="minorHAnsi"/>
          <w:sz w:val="24"/>
        </w:rPr>
        <w:t>Alt 3 is adopted on the understanding that further scientific evaluations of coexistence will be undertaken to better inform future revisions of EN 301 893</w:t>
      </w:r>
      <w:ins w:id="6" w:author="amyles@cisco.com" w:date="2018-05-10T01:51:00Z">
        <w:r w:rsidR="00FA2897">
          <w:rPr>
            <w:rFonts w:asciiTheme="minorHAnsi" w:hAnsiTheme="minorHAnsi"/>
            <w:sz w:val="24"/>
          </w:rPr>
          <w:t>.</w:t>
        </w:r>
      </w:ins>
      <w:bookmarkStart w:id="7" w:name="_GoBack"/>
      <w:bookmarkEnd w:id="7"/>
    </w:p>
    <w:p w14:paraId="16C286AD" w14:textId="714AC5C6" w:rsidR="006240E8" w:rsidRPr="006240E8" w:rsidRDefault="006240E8" w:rsidP="006240E8">
      <w:pPr>
        <w:keepLines/>
        <w:spacing w:before="220"/>
        <w:jc w:val="both"/>
        <w:rPr>
          <w:rFonts w:asciiTheme="minorHAnsi" w:hAnsiTheme="minorHAnsi"/>
          <w:sz w:val="24"/>
        </w:rPr>
      </w:pPr>
      <w:r w:rsidRPr="006240E8">
        <w:rPr>
          <w:rFonts w:asciiTheme="minorHAnsi" w:hAnsiTheme="minorHAnsi"/>
          <w:sz w:val="24"/>
        </w:rPr>
        <w:lastRenderedPageBreak/>
        <w:t xml:space="preserve">The 802.11 </w:t>
      </w:r>
      <w:r>
        <w:rPr>
          <w:rFonts w:asciiTheme="minorHAnsi" w:hAnsiTheme="minorHAnsi"/>
          <w:sz w:val="24"/>
        </w:rPr>
        <w:t>WG thanks ETSI BRAN for its efforts in ensuring that there is good balance between fair coexistence between all technologies operating in the 5GHz band and efficient use of the band. We look forward to hearing the result of your deliberations on this matter.</w:t>
      </w:r>
    </w:p>
    <w:p w14:paraId="6E83E451" w14:textId="7CDFDBBD" w:rsidR="00207E22" w:rsidRPr="003900EC" w:rsidRDefault="006F7E82" w:rsidP="00207E22">
      <w:pPr>
        <w:keepNext/>
        <w:keepLines/>
        <w:spacing w:before="220"/>
        <w:jc w:val="both"/>
        <w:rPr>
          <w:rFonts w:asciiTheme="minorHAnsi" w:hAnsiTheme="minorHAnsi"/>
          <w:sz w:val="24"/>
        </w:rPr>
      </w:pPr>
      <w:r>
        <w:rPr>
          <w:rFonts w:asciiTheme="minorHAnsi" w:hAnsiTheme="minorHAnsi"/>
          <w:sz w:val="24"/>
        </w:rPr>
        <w:t>Sincerely</w:t>
      </w:r>
      <w:r w:rsidR="00207E22" w:rsidRPr="003900EC">
        <w:rPr>
          <w:rFonts w:asciiTheme="minorHAnsi" w:hAnsiTheme="minorHAnsi"/>
          <w:sz w:val="24"/>
        </w:rPr>
        <w:t>,</w:t>
      </w:r>
    </w:p>
    <w:p w14:paraId="230595BB" w14:textId="1070A567" w:rsidR="00FE3849" w:rsidRDefault="00FE3849" w:rsidP="00207E22">
      <w:pPr>
        <w:keepLines/>
        <w:spacing w:before="220"/>
        <w:rPr>
          <w:rFonts w:asciiTheme="minorHAnsi" w:hAnsiTheme="minorHAnsi"/>
          <w:sz w:val="24"/>
          <w:szCs w:val="24"/>
        </w:rPr>
      </w:pPr>
      <w:r w:rsidRPr="00FE3849">
        <w:rPr>
          <w:rFonts w:asciiTheme="minorHAnsi" w:hAnsiTheme="minorHAnsi"/>
          <w:sz w:val="24"/>
          <w:szCs w:val="24"/>
        </w:rPr>
        <w:t>Dorothy Stanley</w:t>
      </w:r>
      <w:r w:rsidR="006F7E82" w:rsidRPr="00FE3849">
        <w:rPr>
          <w:rFonts w:asciiTheme="minorHAnsi" w:hAnsiTheme="minorHAnsi"/>
          <w:sz w:val="24"/>
          <w:szCs w:val="24"/>
        </w:rPr>
        <w:br/>
        <w:t>Chair</w:t>
      </w:r>
      <w:r w:rsidR="00207E22" w:rsidRPr="00FE3849">
        <w:rPr>
          <w:rFonts w:asciiTheme="minorHAnsi" w:hAnsiTheme="minorHAnsi"/>
          <w:sz w:val="24"/>
          <w:szCs w:val="24"/>
        </w:rPr>
        <w:t xml:space="preserve">, IEEE </w:t>
      </w:r>
      <w:r w:rsidR="00490D56" w:rsidRPr="00FE3849">
        <w:rPr>
          <w:rFonts w:asciiTheme="minorHAnsi" w:hAnsiTheme="minorHAnsi"/>
          <w:sz w:val="24"/>
          <w:szCs w:val="24"/>
        </w:rPr>
        <w:t>802.11 Working</w:t>
      </w:r>
      <w:r w:rsidR="00D9100A" w:rsidRPr="00FE3849">
        <w:rPr>
          <w:rFonts w:asciiTheme="minorHAnsi" w:hAnsiTheme="minorHAnsi"/>
          <w:sz w:val="24"/>
          <w:szCs w:val="24"/>
        </w:rPr>
        <w:t xml:space="preserve"> Group</w:t>
      </w:r>
      <w:r w:rsidR="003900EC" w:rsidRPr="00FE3849">
        <w:rPr>
          <w:rFonts w:asciiTheme="minorHAnsi" w:hAnsiTheme="minorHAnsi"/>
          <w:sz w:val="24"/>
          <w:szCs w:val="24"/>
        </w:rPr>
        <w:br/>
      </w:r>
      <w:hyperlink r:id="rId13" w:history="1">
        <w:r w:rsidRPr="00870740">
          <w:rPr>
            <w:rStyle w:val="Hyperlink"/>
            <w:rFonts w:asciiTheme="minorHAnsi" w:hAnsiTheme="minorHAnsi"/>
            <w:sz w:val="24"/>
            <w:szCs w:val="24"/>
          </w:rPr>
          <w:t>dorothy.stanley@hpe.com</w:t>
        </w:r>
      </w:hyperlink>
    </w:p>
    <w:p w14:paraId="54DAE412" w14:textId="3CA1B766" w:rsidR="003900EC" w:rsidRPr="00FE3849" w:rsidRDefault="00E70B60" w:rsidP="00207E22">
      <w:pPr>
        <w:keepLines/>
        <w:spacing w:before="220"/>
        <w:rPr>
          <w:rFonts w:asciiTheme="minorHAnsi" w:hAnsiTheme="minorHAnsi"/>
          <w:sz w:val="24"/>
          <w:szCs w:val="24"/>
        </w:rPr>
      </w:pPr>
      <w:hyperlink r:id="rId14" w:history="1"/>
    </w:p>
    <w:sectPr w:rsidR="003900EC" w:rsidRPr="00FE3849" w:rsidSect="00CB131B">
      <w:headerReference w:type="even" r:id="rId15"/>
      <w:headerReference w:type="default" r:id="rId16"/>
      <w:footerReference w:type="even" r:id="rId17"/>
      <w:footerReference w:type="default" r:id="rId18"/>
      <w:headerReference w:type="first" r:id="rId19"/>
      <w:footerReference w:type="first" r:id="rId20"/>
      <w:pgSz w:w="12240" w:h="15840" w:code="1"/>
      <w:pgMar w:top="1077" w:right="1077" w:bottom="1077" w:left="1077" w:header="431" w:footer="431"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ndrew Myles (amyles)" w:date="2018-04-23T08:27:00Z" w:initials="AM">
    <w:p w14:paraId="038FCA14" w14:textId="07183686" w:rsidR="00E1302B" w:rsidRDefault="00E1302B">
      <w:pPr>
        <w:pStyle w:val="CommentText"/>
      </w:pPr>
      <w:r>
        <w:rPr>
          <w:rStyle w:val="CommentReference"/>
        </w:rPr>
        <w:annotationRef/>
      </w:r>
      <w:r>
        <w:t>This statement is included in anticipation of approval. The document has not yet been approved by any IEEE group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38FCA14"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925F45" w14:textId="77777777" w:rsidR="00E70B60" w:rsidRDefault="00E70B60">
      <w:r>
        <w:separator/>
      </w:r>
    </w:p>
  </w:endnote>
  <w:endnote w:type="continuationSeparator" w:id="0">
    <w:p w14:paraId="5FFF5AA0" w14:textId="77777777" w:rsidR="00E70B60" w:rsidRDefault="00E70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ang">
    <w:altName w:val="Malgun Gothic Semilight"/>
    <w:panose1 w:val="00000000000000000000"/>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68E0A" w14:textId="77777777" w:rsidR="00962DA5" w:rsidRDefault="00962D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D1C80" w14:textId="748972B6" w:rsidR="00343133" w:rsidRPr="00797F0C" w:rsidRDefault="00343133">
    <w:pPr>
      <w:pStyle w:val="Footer"/>
      <w:tabs>
        <w:tab w:val="clear" w:pos="6480"/>
        <w:tab w:val="center" w:pos="4680"/>
        <w:tab w:val="right" w:pos="9360"/>
      </w:tabs>
      <w:rPr>
        <w:rFonts w:asciiTheme="minorHAnsi" w:hAnsiTheme="minorHAnsi" w:cs="Arial"/>
      </w:rPr>
    </w:pPr>
    <w:r w:rsidRPr="00797F0C">
      <w:rPr>
        <w:rFonts w:asciiTheme="minorHAnsi" w:hAnsiTheme="minorHAnsi" w:cs="Arial"/>
      </w:rPr>
      <w:fldChar w:fldCharType="begin"/>
    </w:r>
    <w:r w:rsidRPr="00797F0C">
      <w:rPr>
        <w:rFonts w:asciiTheme="minorHAnsi" w:hAnsiTheme="minorHAnsi" w:cs="Arial"/>
      </w:rPr>
      <w:instrText xml:space="preserve"> SUBJECT  \* MERGEFORMAT </w:instrText>
    </w:r>
    <w:r w:rsidRPr="00797F0C">
      <w:rPr>
        <w:rFonts w:asciiTheme="minorHAnsi" w:hAnsiTheme="minorHAnsi" w:cs="Arial"/>
      </w:rPr>
      <w:fldChar w:fldCharType="separate"/>
    </w:r>
    <w:r w:rsidRPr="00797F0C">
      <w:rPr>
        <w:rFonts w:asciiTheme="minorHAnsi" w:hAnsiTheme="minorHAnsi" w:cs="Arial"/>
      </w:rPr>
      <w:t>Submission</w:t>
    </w:r>
    <w:r w:rsidRPr="00797F0C">
      <w:rPr>
        <w:rFonts w:asciiTheme="minorHAnsi" w:hAnsiTheme="minorHAnsi" w:cs="Arial"/>
      </w:rPr>
      <w:fldChar w:fldCharType="end"/>
    </w:r>
    <w:r w:rsidRPr="00797F0C">
      <w:rPr>
        <w:rFonts w:asciiTheme="minorHAnsi" w:hAnsiTheme="minorHAnsi" w:cs="Arial"/>
      </w:rPr>
      <w:tab/>
      <w:t xml:space="preserve">page </w:t>
    </w:r>
    <w:r w:rsidRPr="00797F0C">
      <w:rPr>
        <w:rFonts w:asciiTheme="minorHAnsi" w:hAnsiTheme="minorHAnsi" w:cs="Arial"/>
      </w:rPr>
      <w:fldChar w:fldCharType="begin"/>
    </w:r>
    <w:r w:rsidRPr="00797F0C">
      <w:rPr>
        <w:rFonts w:asciiTheme="minorHAnsi" w:hAnsiTheme="minorHAnsi" w:cs="Arial"/>
      </w:rPr>
      <w:instrText xml:space="preserve">page </w:instrText>
    </w:r>
    <w:r w:rsidRPr="00797F0C">
      <w:rPr>
        <w:rFonts w:asciiTheme="minorHAnsi" w:hAnsiTheme="minorHAnsi" w:cs="Arial"/>
      </w:rPr>
      <w:fldChar w:fldCharType="separate"/>
    </w:r>
    <w:r w:rsidR="00FA2897">
      <w:rPr>
        <w:rFonts w:asciiTheme="minorHAnsi" w:hAnsiTheme="minorHAnsi" w:cs="Arial"/>
        <w:noProof/>
      </w:rPr>
      <w:t>1</w:t>
    </w:r>
    <w:r w:rsidRPr="00797F0C">
      <w:rPr>
        <w:rFonts w:asciiTheme="minorHAnsi" w:hAnsiTheme="minorHAnsi" w:cs="Arial"/>
        <w:noProof/>
      </w:rPr>
      <w:fldChar w:fldCharType="end"/>
    </w:r>
    <w:r w:rsidRPr="00797F0C">
      <w:rPr>
        <w:rFonts w:asciiTheme="minorHAnsi" w:hAnsiTheme="minorHAnsi" w:cs="Arial"/>
      </w:rPr>
      <w:tab/>
    </w:r>
    <w:r w:rsidRPr="00797F0C">
      <w:rPr>
        <w:rFonts w:asciiTheme="minorHAnsi" w:hAnsiTheme="minorHAnsi" w:cs="Arial"/>
      </w:rPr>
      <w:fldChar w:fldCharType="begin"/>
    </w:r>
    <w:r w:rsidRPr="00797F0C">
      <w:rPr>
        <w:rFonts w:asciiTheme="minorHAnsi" w:hAnsiTheme="minorHAnsi" w:cs="Arial"/>
      </w:rPr>
      <w:instrText xml:space="preserve"> COMMENTS  \* MERGEFORMAT </w:instrText>
    </w:r>
    <w:r w:rsidRPr="00797F0C">
      <w:rPr>
        <w:rFonts w:asciiTheme="minorHAnsi" w:hAnsiTheme="minorHAnsi" w:cs="Arial"/>
      </w:rPr>
      <w:fldChar w:fldCharType="separate"/>
    </w:r>
    <w:r w:rsidRPr="00797F0C">
      <w:rPr>
        <w:rFonts w:asciiTheme="minorHAnsi" w:hAnsiTheme="minorHAnsi" w:cs="Arial"/>
      </w:rPr>
      <w:t>Andrew Myles, Cisco</w:t>
    </w:r>
    <w:r w:rsidRPr="00797F0C">
      <w:rPr>
        <w:rFonts w:asciiTheme="minorHAnsi" w:hAnsiTheme="minorHAnsi" w:cs="Arial"/>
      </w:rPr>
      <w:fldChar w:fldCharType="end"/>
    </w:r>
  </w:p>
  <w:p w14:paraId="3CBB4606" w14:textId="77777777" w:rsidR="00343133" w:rsidRPr="00797F0C" w:rsidRDefault="00343133">
    <w:pPr>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0F83E" w14:textId="77777777" w:rsidR="00962DA5" w:rsidRDefault="00962D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F513B7" w14:textId="77777777" w:rsidR="00E70B60" w:rsidRDefault="00E70B60">
      <w:r>
        <w:separator/>
      </w:r>
    </w:p>
  </w:footnote>
  <w:footnote w:type="continuationSeparator" w:id="0">
    <w:p w14:paraId="263626A4" w14:textId="77777777" w:rsidR="00E70B60" w:rsidRDefault="00E70B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72894" w14:textId="77777777" w:rsidR="00962DA5" w:rsidRDefault="00962D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07236" w14:textId="21689122" w:rsidR="00343133" w:rsidRPr="000A1300" w:rsidRDefault="00E1302B">
    <w:pPr>
      <w:pStyle w:val="Header"/>
      <w:tabs>
        <w:tab w:val="clear" w:pos="6480"/>
        <w:tab w:val="center" w:pos="4680"/>
        <w:tab w:val="right" w:pos="9360"/>
      </w:tabs>
      <w:rPr>
        <w:rFonts w:asciiTheme="minorHAnsi" w:hAnsiTheme="minorHAnsi"/>
      </w:rPr>
    </w:pPr>
    <w:r>
      <w:rPr>
        <w:rFonts w:asciiTheme="minorHAnsi" w:hAnsiTheme="minorHAnsi"/>
        <w:lang w:eastAsia="zh-CN"/>
      </w:rPr>
      <w:t xml:space="preserve">May </w:t>
    </w:r>
    <w:r w:rsidR="00FE3849">
      <w:rPr>
        <w:rFonts w:asciiTheme="minorHAnsi" w:hAnsiTheme="minorHAnsi"/>
        <w:lang w:eastAsia="zh-CN"/>
      </w:rPr>
      <w:t>2018</w:t>
    </w:r>
    <w:r w:rsidR="00343133" w:rsidRPr="000A1300">
      <w:rPr>
        <w:rFonts w:asciiTheme="minorHAnsi" w:hAnsiTheme="minorHAnsi"/>
      </w:rPr>
      <w:tab/>
    </w:r>
    <w:r w:rsidR="00343133" w:rsidRPr="000A1300">
      <w:rPr>
        <w:rFonts w:asciiTheme="minorHAnsi" w:hAnsiTheme="minorHAnsi"/>
      </w:rPr>
      <w:tab/>
    </w:r>
    <w:r w:rsidR="00343133" w:rsidRPr="000A1300">
      <w:rPr>
        <w:rFonts w:asciiTheme="minorHAnsi" w:hAnsiTheme="minorHAnsi"/>
      </w:rPr>
      <w:fldChar w:fldCharType="begin"/>
    </w:r>
    <w:r w:rsidR="00343133" w:rsidRPr="000A1300">
      <w:rPr>
        <w:rFonts w:asciiTheme="minorHAnsi" w:hAnsiTheme="minorHAnsi"/>
      </w:rPr>
      <w:instrText xml:space="preserve"> TITLE  \* MERGEFORMAT </w:instrText>
    </w:r>
    <w:r w:rsidR="00343133" w:rsidRPr="000A1300">
      <w:rPr>
        <w:rFonts w:asciiTheme="minorHAnsi" w:hAnsiTheme="minorHAnsi"/>
      </w:rPr>
      <w:fldChar w:fldCharType="separate"/>
    </w:r>
    <w:r w:rsidR="00FE3849">
      <w:rPr>
        <w:rFonts w:asciiTheme="minorHAnsi" w:hAnsiTheme="minorHAnsi"/>
      </w:rPr>
      <w:t>doc.: IEEE 802.11-18</w:t>
    </w:r>
    <w:r w:rsidR="00343133" w:rsidRPr="000A1300">
      <w:rPr>
        <w:rFonts w:asciiTheme="minorHAnsi" w:hAnsiTheme="minorHAnsi"/>
      </w:rPr>
      <w:t>/</w:t>
    </w:r>
    <w:r w:rsidR="00070E49">
      <w:rPr>
        <w:rFonts w:asciiTheme="minorHAnsi" w:hAnsiTheme="minorHAnsi"/>
        <w:lang w:eastAsia="zh-CN"/>
      </w:rPr>
      <w:t>0708</w:t>
    </w:r>
    <w:r>
      <w:rPr>
        <w:rFonts w:asciiTheme="minorHAnsi" w:hAnsiTheme="minorHAnsi"/>
        <w:lang w:eastAsia="zh-CN"/>
      </w:rPr>
      <w:t>r</w:t>
    </w:r>
    <w:r w:rsidR="00962DA5">
      <w:rPr>
        <w:rFonts w:asciiTheme="minorHAnsi" w:hAnsiTheme="minorHAnsi"/>
        <w:lang w:eastAsia="zh-CN"/>
      </w:rPr>
      <w:t>1</w:t>
    </w:r>
    <w:r w:rsidR="00343133" w:rsidRPr="000A1300">
      <w:rPr>
        <w:rFonts w:asciiTheme="minorHAnsi" w:hAnsiTheme="minorHAnsi"/>
        <w:lang w:eastAsia="zh-CN"/>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B2C31" w14:textId="77777777" w:rsidR="00962DA5" w:rsidRDefault="00962D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812F6"/>
    <w:multiLevelType w:val="hybridMultilevel"/>
    <w:tmpl w:val="E6F85C14"/>
    <w:lvl w:ilvl="0" w:tplc="AE744378">
      <w:start w:val="10"/>
      <w:numFmt w:val="bullet"/>
      <w:lvlText w:val="-"/>
      <w:lvlJc w:val="left"/>
      <w:pPr>
        <w:ind w:left="420" w:hanging="360"/>
      </w:pPr>
      <w:rPr>
        <w:rFonts w:ascii="Times New Roman" w:eastAsia="Times New Roman" w:hAnsi="Times New Roman" w:hint="default"/>
      </w:rPr>
    </w:lvl>
    <w:lvl w:ilvl="1" w:tplc="04090003">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 w15:restartNumberingAfterBreak="0">
    <w:nsid w:val="0B7A7C95"/>
    <w:multiLevelType w:val="hybridMultilevel"/>
    <w:tmpl w:val="82A0B92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B8A5070"/>
    <w:multiLevelType w:val="hybridMultilevel"/>
    <w:tmpl w:val="2180B4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0DF7E3C"/>
    <w:multiLevelType w:val="multilevel"/>
    <w:tmpl w:val="E2E039BC"/>
    <w:lvl w:ilvl="0">
      <w:start w:val="1"/>
      <w:numFmt w:val="decimal"/>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3AA11AD"/>
    <w:multiLevelType w:val="multilevel"/>
    <w:tmpl w:val="E2E039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53E24D8"/>
    <w:multiLevelType w:val="hybridMultilevel"/>
    <w:tmpl w:val="4F48E8F2"/>
    <w:lvl w:ilvl="0" w:tplc="25B2A6AA">
      <w:start w:val="1"/>
      <w:numFmt w:val="bullet"/>
      <w:lvlText w:val=""/>
      <w:lvlJc w:val="left"/>
      <w:pPr>
        <w:tabs>
          <w:tab w:val="num" w:pos="720"/>
        </w:tabs>
        <w:ind w:left="720" w:hanging="360"/>
      </w:pPr>
      <w:rPr>
        <w:rFonts w:ascii="Wingdings" w:hAnsi="Wingdings" w:hint="default"/>
      </w:rPr>
    </w:lvl>
    <w:lvl w:ilvl="1" w:tplc="55FC083A" w:tentative="1">
      <w:start w:val="1"/>
      <w:numFmt w:val="bullet"/>
      <w:lvlText w:val=""/>
      <w:lvlJc w:val="left"/>
      <w:pPr>
        <w:tabs>
          <w:tab w:val="num" w:pos="1440"/>
        </w:tabs>
        <w:ind w:left="1440" w:hanging="360"/>
      </w:pPr>
      <w:rPr>
        <w:rFonts w:ascii="Wingdings" w:hAnsi="Wingdings" w:hint="default"/>
      </w:rPr>
    </w:lvl>
    <w:lvl w:ilvl="2" w:tplc="F4669B7E" w:tentative="1">
      <w:start w:val="1"/>
      <w:numFmt w:val="bullet"/>
      <w:lvlText w:val=""/>
      <w:lvlJc w:val="left"/>
      <w:pPr>
        <w:tabs>
          <w:tab w:val="num" w:pos="2160"/>
        </w:tabs>
        <w:ind w:left="2160" w:hanging="360"/>
      </w:pPr>
      <w:rPr>
        <w:rFonts w:ascii="Wingdings" w:hAnsi="Wingdings" w:hint="default"/>
      </w:rPr>
    </w:lvl>
    <w:lvl w:ilvl="3" w:tplc="D346DA8C" w:tentative="1">
      <w:start w:val="1"/>
      <w:numFmt w:val="bullet"/>
      <w:lvlText w:val=""/>
      <w:lvlJc w:val="left"/>
      <w:pPr>
        <w:tabs>
          <w:tab w:val="num" w:pos="2880"/>
        </w:tabs>
        <w:ind w:left="2880" w:hanging="360"/>
      </w:pPr>
      <w:rPr>
        <w:rFonts w:ascii="Wingdings" w:hAnsi="Wingdings" w:hint="default"/>
      </w:rPr>
    </w:lvl>
    <w:lvl w:ilvl="4" w:tplc="B35C4198" w:tentative="1">
      <w:start w:val="1"/>
      <w:numFmt w:val="bullet"/>
      <w:lvlText w:val=""/>
      <w:lvlJc w:val="left"/>
      <w:pPr>
        <w:tabs>
          <w:tab w:val="num" w:pos="3600"/>
        </w:tabs>
        <w:ind w:left="3600" w:hanging="360"/>
      </w:pPr>
      <w:rPr>
        <w:rFonts w:ascii="Wingdings" w:hAnsi="Wingdings" w:hint="default"/>
      </w:rPr>
    </w:lvl>
    <w:lvl w:ilvl="5" w:tplc="B2981F78" w:tentative="1">
      <w:start w:val="1"/>
      <w:numFmt w:val="bullet"/>
      <w:lvlText w:val=""/>
      <w:lvlJc w:val="left"/>
      <w:pPr>
        <w:tabs>
          <w:tab w:val="num" w:pos="4320"/>
        </w:tabs>
        <w:ind w:left="4320" w:hanging="360"/>
      </w:pPr>
      <w:rPr>
        <w:rFonts w:ascii="Wingdings" w:hAnsi="Wingdings" w:hint="default"/>
      </w:rPr>
    </w:lvl>
    <w:lvl w:ilvl="6" w:tplc="A412C6AC" w:tentative="1">
      <w:start w:val="1"/>
      <w:numFmt w:val="bullet"/>
      <w:lvlText w:val=""/>
      <w:lvlJc w:val="left"/>
      <w:pPr>
        <w:tabs>
          <w:tab w:val="num" w:pos="5040"/>
        </w:tabs>
        <w:ind w:left="5040" w:hanging="360"/>
      </w:pPr>
      <w:rPr>
        <w:rFonts w:ascii="Wingdings" w:hAnsi="Wingdings" w:hint="default"/>
      </w:rPr>
    </w:lvl>
    <w:lvl w:ilvl="7" w:tplc="6828237C" w:tentative="1">
      <w:start w:val="1"/>
      <w:numFmt w:val="bullet"/>
      <w:lvlText w:val=""/>
      <w:lvlJc w:val="left"/>
      <w:pPr>
        <w:tabs>
          <w:tab w:val="num" w:pos="5760"/>
        </w:tabs>
        <w:ind w:left="5760" w:hanging="360"/>
      </w:pPr>
      <w:rPr>
        <w:rFonts w:ascii="Wingdings" w:hAnsi="Wingdings" w:hint="default"/>
      </w:rPr>
    </w:lvl>
    <w:lvl w:ilvl="8" w:tplc="B72A4C9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E64B65"/>
    <w:multiLevelType w:val="hybridMultilevel"/>
    <w:tmpl w:val="3CE802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7F67FE2"/>
    <w:multiLevelType w:val="hybridMultilevel"/>
    <w:tmpl w:val="CB2A87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1881679"/>
    <w:multiLevelType w:val="hybridMultilevel"/>
    <w:tmpl w:val="ABD8FD1C"/>
    <w:lvl w:ilvl="0" w:tplc="D5AA515A">
      <w:start w:val="1"/>
      <w:numFmt w:val="bullet"/>
      <w:lvlText w:val=""/>
      <w:lvlJc w:val="left"/>
      <w:pPr>
        <w:tabs>
          <w:tab w:val="num" w:pos="720"/>
        </w:tabs>
        <w:ind w:left="720" w:hanging="360"/>
      </w:pPr>
      <w:rPr>
        <w:rFonts w:ascii="Wingdings" w:hAnsi="Wingdings" w:hint="default"/>
      </w:rPr>
    </w:lvl>
    <w:lvl w:ilvl="1" w:tplc="71F42DC6">
      <w:start w:val="1"/>
      <w:numFmt w:val="bullet"/>
      <w:lvlText w:val=""/>
      <w:lvlJc w:val="left"/>
      <w:pPr>
        <w:tabs>
          <w:tab w:val="num" w:pos="1440"/>
        </w:tabs>
        <w:ind w:left="1440" w:hanging="360"/>
      </w:pPr>
      <w:rPr>
        <w:rFonts w:ascii="Wingdings" w:hAnsi="Wingdings" w:hint="default"/>
      </w:rPr>
    </w:lvl>
    <w:lvl w:ilvl="2" w:tplc="89563336" w:tentative="1">
      <w:start w:val="1"/>
      <w:numFmt w:val="bullet"/>
      <w:lvlText w:val=""/>
      <w:lvlJc w:val="left"/>
      <w:pPr>
        <w:tabs>
          <w:tab w:val="num" w:pos="2160"/>
        </w:tabs>
        <w:ind w:left="2160" w:hanging="360"/>
      </w:pPr>
      <w:rPr>
        <w:rFonts w:ascii="Wingdings" w:hAnsi="Wingdings" w:hint="default"/>
      </w:rPr>
    </w:lvl>
    <w:lvl w:ilvl="3" w:tplc="124C2C92" w:tentative="1">
      <w:start w:val="1"/>
      <w:numFmt w:val="bullet"/>
      <w:lvlText w:val=""/>
      <w:lvlJc w:val="left"/>
      <w:pPr>
        <w:tabs>
          <w:tab w:val="num" w:pos="2880"/>
        </w:tabs>
        <w:ind w:left="2880" w:hanging="360"/>
      </w:pPr>
      <w:rPr>
        <w:rFonts w:ascii="Wingdings" w:hAnsi="Wingdings" w:hint="default"/>
      </w:rPr>
    </w:lvl>
    <w:lvl w:ilvl="4" w:tplc="4296C8A6" w:tentative="1">
      <w:start w:val="1"/>
      <w:numFmt w:val="bullet"/>
      <w:lvlText w:val=""/>
      <w:lvlJc w:val="left"/>
      <w:pPr>
        <w:tabs>
          <w:tab w:val="num" w:pos="3600"/>
        </w:tabs>
        <w:ind w:left="3600" w:hanging="360"/>
      </w:pPr>
      <w:rPr>
        <w:rFonts w:ascii="Wingdings" w:hAnsi="Wingdings" w:hint="default"/>
      </w:rPr>
    </w:lvl>
    <w:lvl w:ilvl="5" w:tplc="1BC822D6" w:tentative="1">
      <w:start w:val="1"/>
      <w:numFmt w:val="bullet"/>
      <w:lvlText w:val=""/>
      <w:lvlJc w:val="left"/>
      <w:pPr>
        <w:tabs>
          <w:tab w:val="num" w:pos="4320"/>
        </w:tabs>
        <w:ind w:left="4320" w:hanging="360"/>
      </w:pPr>
      <w:rPr>
        <w:rFonts w:ascii="Wingdings" w:hAnsi="Wingdings" w:hint="default"/>
      </w:rPr>
    </w:lvl>
    <w:lvl w:ilvl="6" w:tplc="D6367DB6" w:tentative="1">
      <w:start w:val="1"/>
      <w:numFmt w:val="bullet"/>
      <w:lvlText w:val=""/>
      <w:lvlJc w:val="left"/>
      <w:pPr>
        <w:tabs>
          <w:tab w:val="num" w:pos="5040"/>
        </w:tabs>
        <w:ind w:left="5040" w:hanging="360"/>
      </w:pPr>
      <w:rPr>
        <w:rFonts w:ascii="Wingdings" w:hAnsi="Wingdings" w:hint="default"/>
      </w:rPr>
    </w:lvl>
    <w:lvl w:ilvl="7" w:tplc="549AF336" w:tentative="1">
      <w:start w:val="1"/>
      <w:numFmt w:val="bullet"/>
      <w:lvlText w:val=""/>
      <w:lvlJc w:val="left"/>
      <w:pPr>
        <w:tabs>
          <w:tab w:val="num" w:pos="5760"/>
        </w:tabs>
        <w:ind w:left="5760" w:hanging="360"/>
      </w:pPr>
      <w:rPr>
        <w:rFonts w:ascii="Wingdings" w:hAnsi="Wingdings" w:hint="default"/>
      </w:rPr>
    </w:lvl>
    <w:lvl w:ilvl="8" w:tplc="1BDC079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C55DAA"/>
    <w:multiLevelType w:val="hybridMultilevel"/>
    <w:tmpl w:val="3E34C3B4"/>
    <w:lvl w:ilvl="0" w:tplc="6B7E5B9E">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6C04913"/>
    <w:multiLevelType w:val="hybridMultilevel"/>
    <w:tmpl w:val="5F14041E"/>
    <w:lvl w:ilvl="0" w:tplc="54B4E550">
      <w:start w:val="1"/>
      <w:numFmt w:val="decimal"/>
      <w:lvlText w:val="%1."/>
      <w:lvlJc w:val="left"/>
      <w:pPr>
        <w:ind w:left="420" w:hanging="4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1" w15:restartNumberingAfterBreak="0">
    <w:nsid w:val="291B29C9"/>
    <w:multiLevelType w:val="hybridMultilevel"/>
    <w:tmpl w:val="F7E46D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51D4887"/>
    <w:multiLevelType w:val="hybridMultilevel"/>
    <w:tmpl w:val="8084B8EC"/>
    <w:lvl w:ilvl="0" w:tplc="2EDCFBF4">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3" w15:restartNumberingAfterBreak="0">
    <w:nsid w:val="380131DD"/>
    <w:multiLevelType w:val="hybridMultilevel"/>
    <w:tmpl w:val="37F292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8E2763F"/>
    <w:multiLevelType w:val="hybridMultilevel"/>
    <w:tmpl w:val="3D741C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D860BD9"/>
    <w:multiLevelType w:val="hybridMultilevel"/>
    <w:tmpl w:val="90F446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2D34F22"/>
    <w:multiLevelType w:val="hybridMultilevel"/>
    <w:tmpl w:val="FC4A542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A416F4C"/>
    <w:multiLevelType w:val="hybridMultilevel"/>
    <w:tmpl w:val="1E1A2AF8"/>
    <w:lvl w:ilvl="0" w:tplc="BA40C67E">
      <w:start w:val="1"/>
      <w:numFmt w:val="bullet"/>
      <w:lvlText w:val="•"/>
      <w:lvlJc w:val="left"/>
      <w:pPr>
        <w:tabs>
          <w:tab w:val="num" w:pos="720"/>
        </w:tabs>
        <w:ind w:left="720" w:hanging="360"/>
      </w:pPr>
      <w:rPr>
        <w:rFonts w:ascii="Arial" w:hAnsi="Arial" w:hint="default"/>
      </w:rPr>
    </w:lvl>
    <w:lvl w:ilvl="1" w:tplc="58947B7C" w:tentative="1">
      <w:start w:val="1"/>
      <w:numFmt w:val="bullet"/>
      <w:lvlText w:val="•"/>
      <w:lvlJc w:val="left"/>
      <w:pPr>
        <w:tabs>
          <w:tab w:val="num" w:pos="1440"/>
        </w:tabs>
        <w:ind w:left="1440" w:hanging="360"/>
      </w:pPr>
      <w:rPr>
        <w:rFonts w:ascii="Arial" w:hAnsi="Arial" w:hint="default"/>
      </w:rPr>
    </w:lvl>
    <w:lvl w:ilvl="2" w:tplc="E4CAA4B2" w:tentative="1">
      <w:start w:val="1"/>
      <w:numFmt w:val="bullet"/>
      <w:lvlText w:val="•"/>
      <w:lvlJc w:val="left"/>
      <w:pPr>
        <w:tabs>
          <w:tab w:val="num" w:pos="2160"/>
        </w:tabs>
        <w:ind w:left="2160" w:hanging="360"/>
      </w:pPr>
      <w:rPr>
        <w:rFonts w:ascii="Arial" w:hAnsi="Arial" w:hint="default"/>
      </w:rPr>
    </w:lvl>
    <w:lvl w:ilvl="3" w:tplc="E8ACADAA" w:tentative="1">
      <w:start w:val="1"/>
      <w:numFmt w:val="bullet"/>
      <w:lvlText w:val="•"/>
      <w:lvlJc w:val="left"/>
      <w:pPr>
        <w:tabs>
          <w:tab w:val="num" w:pos="2880"/>
        </w:tabs>
        <w:ind w:left="2880" w:hanging="360"/>
      </w:pPr>
      <w:rPr>
        <w:rFonts w:ascii="Arial" w:hAnsi="Arial" w:hint="default"/>
      </w:rPr>
    </w:lvl>
    <w:lvl w:ilvl="4" w:tplc="FAF4FB40" w:tentative="1">
      <w:start w:val="1"/>
      <w:numFmt w:val="bullet"/>
      <w:lvlText w:val="•"/>
      <w:lvlJc w:val="left"/>
      <w:pPr>
        <w:tabs>
          <w:tab w:val="num" w:pos="3600"/>
        </w:tabs>
        <w:ind w:left="3600" w:hanging="360"/>
      </w:pPr>
      <w:rPr>
        <w:rFonts w:ascii="Arial" w:hAnsi="Arial" w:hint="default"/>
      </w:rPr>
    </w:lvl>
    <w:lvl w:ilvl="5" w:tplc="92CE5AB2" w:tentative="1">
      <w:start w:val="1"/>
      <w:numFmt w:val="bullet"/>
      <w:lvlText w:val="•"/>
      <w:lvlJc w:val="left"/>
      <w:pPr>
        <w:tabs>
          <w:tab w:val="num" w:pos="4320"/>
        </w:tabs>
        <w:ind w:left="4320" w:hanging="360"/>
      </w:pPr>
      <w:rPr>
        <w:rFonts w:ascii="Arial" w:hAnsi="Arial" w:hint="default"/>
      </w:rPr>
    </w:lvl>
    <w:lvl w:ilvl="6" w:tplc="BF0840E8" w:tentative="1">
      <w:start w:val="1"/>
      <w:numFmt w:val="bullet"/>
      <w:lvlText w:val="•"/>
      <w:lvlJc w:val="left"/>
      <w:pPr>
        <w:tabs>
          <w:tab w:val="num" w:pos="5040"/>
        </w:tabs>
        <w:ind w:left="5040" w:hanging="360"/>
      </w:pPr>
      <w:rPr>
        <w:rFonts w:ascii="Arial" w:hAnsi="Arial" w:hint="default"/>
      </w:rPr>
    </w:lvl>
    <w:lvl w:ilvl="7" w:tplc="85101C18" w:tentative="1">
      <w:start w:val="1"/>
      <w:numFmt w:val="bullet"/>
      <w:lvlText w:val="•"/>
      <w:lvlJc w:val="left"/>
      <w:pPr>
        <w:tabs>
          <w:tab w:val="num" w:pos="5760"/>
        </w:tabs>
        <w:ind w:left="5760" w:hanging="360"/>
      </w:pPr>
      <w:rPr>
        <w:rFonts w:ascii="Arial" w:hAnsi="Arial" w:hint="default"/>
      </w:rPr>
    </w:lvl>
    <w:lvl w:ilvl="8" w:tplc="055AB112"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E6E04A0"/>
    <w:multiLevelType w:val="hybridMultilevel"/>
    <w:tmpl w:val="1526D84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1CD6919"/>
    <w:multiLevelType w:val="hybridMultilevel"/>
    <w:tmpl w:val="416880FA"/>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9043774"/>
    <w:multiLevelType w:val="hybridMultilevel"/>
    <w:tmpl w:val="27AEB1FA"/>
    <w:lvl w:ilvl="0" w:tplc="76261C60">
      <w:start w:val="1"/>
      <w:numFmt w:val="decimal"/>
      <w:pStyle w:val="Heading1"/>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CBE353F"/>
    <w:multiLevelType w:val="hybridMultilevel"/>
    <w:tmpl w:val="65AA8FC4"/>
    <w:lvl w:ilvl="0" w:tplc="E0BC221C">
      <w:start w:val="1"/>
      <w:numFmt w:val="decimal"/>
      <w:pStyle w:val="Heading3"/>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5D1E1C47"/>
    <w:multiLevelType w:val="hybridMultilevel"/>
    <w:tmpl w:val="6A0CBC64"/>
    <w:lvl w:ilvl="0" w:tplc="A5A07B52">
      <w:start w:val="1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180A3B"/>
    <w:multiLevelType w:val="hybridMultilevel"/>
    <w:tmpl w:val="5ECAC454"/>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2BA4C3E"/>
    <w:multiLevelType w:val="hybridMultilevel"/>
    <w:tmpl w:val="3D9AD1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3CE3262"/>
    <w:multiLevelType w:val="hybridMultilevel"/>
    <w:tmpl w:val="1A0459F4"/>
    <w:lvl w:ilvl="0" w:tplc="5AD04FEE">
      <w:start w:val="1"/>
      <w:numFmt w:val="bullet"/>
      <w:pStyle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4391FBA"/>
    <w:multiLevelType w:val="hybridMultilevel"/>
    <w:tmpl w:val="7D1ABE8A"/>
    <w:lvl w:ilvl="0" w:tplc="562AEF0C">
      <w:start w:val="1"/>
      <w:numFmt w:val="decimal"/>
      <w:pStyle w:val="Reference"/>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15:restartNumberingAfterBreak="0">
    <w:nsid w:val="6DF8049E"/>
    <w:multiLevelType w:val="multilevel"/>
    <w:tmpl w:val="39422C46"/>
    <w:lvl w:ilvl="0">
      <w:start w:val="1"/>
      <w:numFmt w:val="decimal"/>
      <w:lvlText w:val="%1."/>
      <w:lvlJc w:val="left"/>
      <w:pPr>
        <w:ind w:left="432" w:hanging="432"/>
      </w:pPr>
      <w:rPr>
        <w:rFonts w:ascii="Calibri" w:hAnsi="Calibri"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71411178"/>
    <w:multiLevelType w:val="hybridMultilevel"/>
    <w:tmpl w:val="C9100FF2"/>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22544C3"/>
    <w:multiLevelType w:val="hybridMultilevel"/>
    <w:tmpl w:val="3DEA96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4762F9D"/>
    <w:multiLevelType w:val="hybridMultilevel"/>
    <w:tmpl w:val="6186EFDC"/>
    <w:lvl w:ilvl="0" w:tplc="D056F1B6">
      <w:start w:val="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7E024A0"/>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A415951"/>
    <w:multiLevelType w:val="hybridMultilevel"/>
    <w:tmpl w:val="86F259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7BC74DBF"/>
    <w:multiLevelType w:val="hybridMultilevel"/>
    <w:tmpl w:val="D3C23978"/>
    <w:lvl w:ilvl="0" w:tplc="EA6E25D6">
      <w:start w:val="1"/>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C406B02"/>
    <w:multiLevelType w:val="hybridMultilevel"/>
    <w:tmpl w:val="0D363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33"/>
  </w:num>
  <w:num w:numId="4">
    <w:abstractNumId w:val="34"/>
  </w:num>
  <w:num w:numId="5">
    <w:abstractNumId w:val="30"/>
  </w:num>
  <w:num w:numId="6">
    <w:abstractNumId w:val="0"/>
  </w:num>
  <w:num w:numId="7">
    <w:abstractNumId w:val="22"/>
  </w:num>
  <w:num w:numId="8">
    <w:abstractNumId w:val="11"/>
  </w:num>
  <w:num w:numId="9">
    <w:abstractNumId w:val="23"/>
  </w:num>
  <w:num w:numId="10">
    <w:abstractNumId w:val="21"/>
  </w:num>
  <w:num w:numId="11">
    <w:abstractNumId w:val="20"/>
  </w:num>
  <w:num w:numId="12">
    <w:abstractNumId w:val="3"/>
  </w:num>
  <w:num w:numId="13">
    <w:abstractNumId w:val="9"/>
  </w:num>
  <w:num w:numId="14">
    <w:abstractNumId w:val="24"/>
  </w:num>
  <w:num w:numId="15">
    <w:abstractNumId w:val="4"/>
  </w:num>
  <w:num w:numId="16">
    <w:abstractNumId w:val="2"/>
  </w:num>
  <w:num w:numId="17">
    <w:abstractNumId w:val="25"/>
  </w:num>
  <w:num w:numId="18">
    <w:abstractNumId w:val="26"/>
  </w:num>
  <w:num w:numId="19">
    <w:abstractNumId w:val="20"/>
  </w:num>
  <w:num w:numId="20">
    <w:abstractNumId w:val="20"/>
  </w:num>
  <w:num w:numId="21">
    <w:abstractNumId w:val="20"/>
  </w:num>
  <w:num w:numId="22">
    <w:abstractNumId w:val="20"/>
  </w:num>
  <w:num w:numId="23">
    <w:abstractNumId w:val="20"/>
  </w:num>
  <w:num w:numId="24">
    <w:abstractNumId w:val="20"/>
  </w:num>
  <w:num w:numId="25">
    <w:abstractNumId w:val="13"/>
  </w:num>
  <w:num w:numId="26">
    <w:abstractNumId w:val="14"/>
  </w:num>
  <w:num w:numId="27">
    <w:abstractNumId w:val="1"/>
  </w:num>
  <w:num w:numId="28">
    <w:abstractNumId w:val="27"/>
  </w:num>
  <w:num w:numId="29">
    <w:abstractNumId w:val="31"/>
  </w:num>
  <w:num w:numId="30">
    <w:abstractNumId w:val="32"/>
  </w:num>
  <w:num w:numId="31">
    <w:abstractNumId w:val="7"/>
  </w:num>
  <w:num w:numId="32">
    <w:abstractNumId w:val="16"/>
  </w:num>
  <w:num w:numId="33">
    <w:abstractNumId w:val="8"/>
  </w:num>
  <w:num w:numId="34">
    <w:abstractNumId w:val="5"/>
  </w:num>
  <w:num w:numId="35">
    <w:abstractNumId w:val="15"/>
  </w:num>
  <w:num w:numId="36">
    <w:abstractNumId w:val="29"/>
  </w:num>
  <w:num w:numId="37">
    <w:abstractNumId w:val="6"/>
  </w:num>
  <w:num w:numId="38">
    <w:abstractNumId w:val="17"/>
  </w:num>
  <w:num w:numId="39">
    <w:abstractNumId w:val="18"/>
  </w:num>
  <w:num w:numId="40">
    <w:abstractNumId w:val="28"/>
  </w:num>
  <w:num w:numId="41">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myles@cisco.com">
    <w15:presenceInfo w15:providerId="AD" w15:userId="S-1-5-21-1708537768-1303643608-725345543-2053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intFractionalCharacterWidth/>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8B2"/>
    <w:rsid w:val="000043AB"/>
    <w:rsid w:val="00010F1C"/>
    <w:rsid w:val="00010F59"/>
    <w:rsid w:val="00012480"/>
    <w:rsid w:val="00012B61"/>
    <w:rsid w:val="000141CA"/>
    <w:rsid w:val="000172F9"/>
    <w:rsid w:val="000176BE"/>
    <w:rsid w:val="00022744"/>
    <w:rsid w:val="0002359A"/>
    <w:rsid w:val="000253C5"/>
    <w:rsid w:val="000259E9"/>
    <w:rsid w:val="00025F4B"/>
    <w:rsid w:val="000363FB"/>
    <w:rsid w:val="0004334B"/>
    <w:rsid w:val="00044AEA"/>
    <w:rsid w:val="00050409"/>
    <w:rsid w:val="00052B6A"/>
    <w:rsid w:val="00053080"/>
    <w:rsid w:val="000545AC"/>
    <w:rsid w:val="000548A9"/>
    <w:rsid w:val="00055A93"/>
    <w:rsid w:val="00056866"/>
    <w:rsid w:val="00060490"/>
    <w:rsid w:val="000613DF"/>
    <w:rsid w:val="00070E49"/>
    <w:rsid w:val="000741EB"/>
    <w:rsid w:val="00076E71"/>
    <w:rsid w:val="000805DF"/>
    <w:rsid w:val="00080F7F"/>
    <w:rsid w:val="000824BD"/>
    <w:rsid w:val="00084B12"/>
    <w:rsid w:val="00086F69"/>
    <w:rsid w:val="000912F9"/>
    <w:rsid w:val="00092CAF"/>
    <w:rsid w:val="000954F3"/>
    <w:rsid w:val="000A00AC"/>
    <w:rsid w:val="000A1300"/>
    <w:rsid w:val="000A462C"/>
    <w:rsid w:val="000C09C7"/>
    <w:rsid w:val="000C162F"/>
    <w:rsid w:val="000C7394"/>
    <w:rsid w:val="000E099F"/>
    <w:rsid w:val="000E0D31"/>
    <w:rsid w:val="000E1EC3"/>
    <w:rsid w:val="000E46C6"/>
    <w:rsid w:val="000F1BB3"/>
    <w:rsid w:val="000F7C19"/>
    <w:rsid w:val="001076C4"/>
    <w:rsid w:val="001130D4"/>
    <w:rsid w:val="00114806"/>
    <w:rsid w:val="00114E72"/>
    <w:rsid w:val="00116274"/>
    <w:rsid w:val="00125661"/>
    <w:rsid w:val="00126B6B"/>
    <w:rsid w:val="00127707"/>
    <w:rsid w:val="0013263F"/>
    <w:rsid w:val="0013376C"/>
    <w:rsid w:val="00134335"/>
    <w:rsid w:val="00137327"/>
    <w:rsid w:val="00142F21"/>
    <w:rsid w:val="0014345F"/>
    <w:rsid w:val="00145663"/>
    <w:rsid w:val="00145FD3"/>
    <w:rsid w:val="00151B8D"/>
    <w:rsid w:val="0015239D"/>
    <w:rsid w:val="001528E3"/>
    <w:rsid w:val="00155197"/>
    <w:rsid w:val="001649AA"/>
    <w:rsid w:val="00166F15"/>
    <w:rsid w:val="00167AA3"/>
    <w:rsid w:val="001974B0"/>
    <w:rsid w:val="001A37AB"/>
    <w:rsid w:val="001A551E"/>
    <w:rsid w:val="001A5731"/>
    <w:rsid w:val="001A6A3E"/>
    <w:rsid w:val="001B4C7D"/>
    <w:rsid w:val="001B5EB3"/>
    <w:rsid w:val="001B7236"/>
    <w:rsid w:val="001C1652"/>
    <w:rsid w:val="001C3C79"/>
    <w:rsid w:val="001D4A1F"/>
    <w:rsid w:val="001D5A37"/>
    <w:rsid w:val="001D723B"/>
    <w:rsid w:val="001E1C7C"/>
    <w:rsid w:val="001E21D6"/>
    <w:rsid w:val="001E5464"/>
    <w:rsid w:val="001E55E1"/>
    <w:rsid w:val="001F253E"/>
    <w:rsid w:val="001F4C68"/>
    <w:rsid w:val="001F5029"/>
    <w:rsid w:val="00200AA8"/>
    <w:rsid w:val="00202DCF"/>
    <w:rsid w:val="00203C33"/>
    <w:rsid w:val="00204438"/>
    <w:rsid w:val="00207E22"/>
    <w:rsid w:val="00210185"/>
    <w:rsid w:val="00211CC6"/>
    <w:rsid w:val="00212C3D"/>
    <w:rsid w:val="0021646D"/>
    <w:rsid w:val="002213B2"/>
    <w:rsid w:val="00223007"/>
    <w:rsid w:val="00223608"/>
    <w:rsid w:val="00225AB8"/>
    <w:rsid w:val="00230759"/>
    <w:rsid w:val="00236562"/>
    <w:rsid w:val="0023696E"/>
    <w:rsid w:val="00237859"/>
    <w:rsid w:val="00237D47"/>
    <w:rsid w:val="00240167"/>
    <w:rsid w:val="0024489C"/>
    <w:rsid w:val="0024506C"/>
    <w:rsid w:val="002600ED"/>
    <w:rsid w:val="00263686"/>
    <w:rsid w:val="002758E0"/>
    <w:rsid w:val="00281955"/>
    <w:rsid w:val="002829F3"/>
    <w:rsid w:val="0029020B"/>
    <w:rsid w:val="00294384"/>
    <w:rsid w:val="00294897"/>
    <w:rsid w:val="00297463"/>
    <w:rsid w:val="002B0727"/>
    <w:rsid w:val="002B3D88"/>
    <w:rsid w:val="002D44BE"/>
    <w:rsid w:val="002E42BD"/>
    <w:rsid w:val="002E7B96"/>
    <w:rsid w:val="002F152C"/>
    <w:rsid w:val="002F163A"/>
    <w:rsid w:val="00315478"/>
    <w:rsid w:val="00320BA3"/>
    <w:rsid w:val="00321478"/>
    <w:rsid w:val="003240DA"/>
    <w:rsid w:val="003270C7"/>
    <w:rsid w:val="0032734D"/>
    <w:rsid w:val="003374E4"/>
    <w:rsid w:val="00343133"/>
    <w:rsid w:val="00344788"/>
    <w:rsid w:val="0035208D"/>
    <w:rsid w:val="003532F1"/>
    <w:rsid w:val="00355A39"/>
    <w:rsid w:val="003563EA"/>
    <w:rsid w:val="00362242"/>
    <w:rsid w:val="0036655F"/>
    <w:rsid w:val="003734E7"/>
    <w:rsid w:val="003735EC"/>
    <w:rsid w:val="00374783"/>
    <w:rsid w:val="00375A9D"/>
    <w:rsid w:val="00375C37"/>
    <w:rsid w:val="00381AE4"/>
    <w:rsid w:val="00381BA9"/>
    <w:rsid w:val="003830D7"/>
    <w:rsid w:val="003900EC"/>
    <w:rsid w:val="003904D3"/>
    <w:rsid w:val="0039239D"/>
    <w:rsid w:val="00397560"/>
    <w:rsid w:val="003A0FE3"/>
    <w:rsid w:val="003A4229"/>
    <w:rsid w:val="003A459B"/>
    <w:rsid w:val="003A504D"/>
    <w:rsid w:val="003A5E1C"/>
    <w:rsid w:val="003B59F4"/>
    <w:rsid w:val="003B63DB"/>
    <w:rsid w:val="003B6C32"/>
    <w:rsid w:val="003C4DC8"/>
    <w:rsid w:val="003C5BB0"/>
    <w:rsid w:val="003C5DF7"/>
    <w:rsid w:val="003D3072"/>
    <w:rsid w:val="003D30C8"/>
    <w:rsid w:val="003D55F1"/>
    <w:rsid w:val="003D60FB"/>
    <w:rsid w:val="003E0B00"/>
    <w:rsid w:val="003E169C"/>
    <w:rsid w:val="003E5989"/>
    <w:rsid w:val="003E735F"/>
    <w:rsid w:val="003F079B"/>
    <w:rsid w:val="003F4D20"/>
    <w:rsid w:val="004039AA"/>
    <w:rsid w:val="00410604"/>
    <w:rsid w:val="0041635C"/>
    <w:rsid w:val="00417A96"/>
    <w:rsid w:val="004226CB"/>
    <w:rsid w:val="00423A53"/>
    <w:rsid w:val="00424930"/>
    <w:rsid w:val="004340E0"/>
    <w:rsid w:val="00440194"/>
    <w:rsid w:val="00442037"/>
    <w:rsid w:val="00442108"/>
    <w:rsid w:val="00445031"/>
    <w:rsid w:val="0044526F"/>
    <w:rsid w:val="004468B7"/>
    <w:rsid w:val="004474B4"/>
    <w:rsid w:val="00453890"/>
    <w:rsid w:val="00454705"/>
    <w:rsid w:val="004607D9"/>
    <w:rsid w:val="0046193E"/>
    <w:rsid w:val="00465551"/>
    <w:rsid w:val="004674DD"/>
    <w:rsid w:val="00490D56"/>
    <w:rsid w:val="00490DC0"/>
    <w:rsid w:val="004914D7"/>
    <w:rsid w:val="0049152F"/>
    <w:rsid w:val="004937B2"/>
    <w:rsid w:val="00495639"/>
    <w:rsid w:val="00496DCA"/>
    <w:rsid w:val="004A369B"/>
    <w:rsid w:val="004B22E6"/>
    <w:rsid w:val="004B4B43"/>
    <w:rsid w:val="004B67BD"/>
    <w:rsid w:val="004C187E"/>
    <w:rsid w:val="004C5A97"/>
    <w:rsid w:val="004C7D57"/>
    <w:rsid w:val="004D1E65"/>
    <w:rsid w:val="004D2125"/>
    <w:rsid w:val="004D2B6A"/>
    <w:rsid w:val="004D3095"/>
    <w:rsid w:val="004D6250"/>
    <w:rsid w:val="004D75A4"/>
    <w:rsid w:val="004E1DFB"/>
    <w:rsid w:val="004E49CF"/>
    <w:rsid w:val="004E4EFD"/>
    <w:rsid w:val="004E6BEC"/>
    <w:rsid w:val="004F1194"/>
    <w:rsid w:val="004F1A10"/>
    <w:rsid w:val="005033DE"/>
    <w:rsid w:val="005035D0"/>
    <w:rsid w:val="00503F3D"/>
    <w:rsid w:val="00505B93"/>
    <w:rsid w:val="005155B5"/>
    <w:rsid w:val="00517B9D"/>
    <w:rsid w:val="00517CFC"/>
    <w:rsid w:val="00523D09"/>
    <w:rsid w:val="005256B8"/>
    <w:rsid w:val="00532ED2"/>
    <w:rsid w:val="00533D20"/>
    <w:rsid w:val="00540D2C"/>
    <w:rsid w:val="0054133B"/>
    <w:rsid w:val="00544549"/>
    <w:rsid w:val="005446DB"/>
    <w:rsid w:val="00550C79"/>
    <w:rsid w:val="005600F4"/>
    <w:rsid w:val="005617B4"/>
    <w:rsid w:val="00562642"/>
    <w:rsid w:val="00567632"/>
    <w:rsid w:val="00572349"/>
    <w:rsid w:val="00584FC3"/>
    <w:rsid w:val="005863E4"/>
    <w:rsid w:val="005965CF"/>
    <w:rsid w:val="0059664B"/>
    <w:rsid w:val="00597AF4"/>
    <w:rsid w:val="005A43BA"/>
    <w:rsid w:val="005B1B91"/>
    <w:rsid w:val="005B40BF"/>
    <w:rsid w:val="005B6DCB"/>
    <w:rsid w:val="005C097D"/>
    <w:rsid w:val="005C142B"/>
    <w:rsid w:val="005C2BDA"/>
    <w:rsid w:val="005C51CF"/>
    <w:rsid w:val="005C700E"/>
    <w:rsid w:val="005D0B64"/>
    <w:rsid w:val="005D3035"/>
    <w:rsid w:val="005D48C7"/>
    <w:rsid w:val="005D554A"/>
    <w:rsid w:val="005D57D6"/>
    <w:rsid w:val="005D5B54"/>
    <w:rsid w:val="005D7970"/>
    <w:rsid w:val="005E1628"/>
    <w:rsid w:val="005E330E"/>
    <w:rsid w:val="005E6AFA"/>
    <w:rsid w:val="00604FD5"/>
    <w:rsid w:val="00605024"/>
    <w:rsid w:val="00607CE9"/>
    <w:rsid w:val="006146C7"/>
    <w:rsid w:val="00616E53"/>
    <w:rsid w:val="006240E8"/>
    <w:rsid w:val="0062440B"/>
    <w:rsid w:val="0062793F"/>
    <w:rsid w:val="00636CBB"/>
    <w:rsid w:val="00637BF0"/>
    <w:rsid w:val="00637C42"/>
    <w:rsid w:val="00637CD9"/>
    <w:rsid w:val="00642E66"/>
    <w:rsid w:val="006470D3"/>
    <w:rsid w:val="00647CF0"/>
    <w:rsid w:val="0065527F"/>
    <w:rsid w:val="006608C7"/>
    <w:rsid w:val="00660E07"/>
    <w:rsid w:val="0066122A"/>
    <w:rsid w:val="00663CF2"/>
    <w:rsid w:val="006666D3"/>
    <w:rsid w:val="00666F9E"/>
    <w:rsid w:val="00671025"/>
    <w:rsid w:val="0067500E"/>
    <w:rsid w:val="00675E63"/>
    <w:rsid w:val="00683F36"/>
    <w:rsid w:val="00683FDE"/>
    <w:rsid w:val="006854B5"/>
    <w:rsid w:val="00685E14"/>
    <w:rsid w:val="0069291F"/>
    <w:rsid w:val="0069565E"/>
    <w:rsid w:val="00696DC9"/>
    <w:rsid w:val="006A4162"/>
    <w:rsid w:val="006A5DE4"/>
    <w:rsid w:val="006A6B30"/>
    <w:rsid w:val="006A6D46"/>
    <w:rsid w:val="006B0564"/>
    <w:rsid w:val="006B3AF4"/>
    <w:rsid w:val="006B3D7E"/>
    <w:rsid w:val="006B491D"/>
    <w:rsid w:val="006B4BF2"/>
    <w:rsid w:val="006B6F53"/>
    <w:rsid w:val="006B7749"/>
    <w:rsid w:val="006C0727"/>
    <w:rsid w:val="006C07A6"/>
    <w:rsid w:val="006D5649"/>
    <w:rsid w:val="006E145F"/>
    <w:rsid w:val="006E234A"/>
    <w:rsid w:val="006E23D4"/>
    <w:rsid w:val="006E7164"/>
    <w:rsid w:val="006F1615"/>
    <w:rsid w:val="006F237E"/>
    <w:rsid w:val="006F413A"/>
    <w:rsid w:val="006F5364"/>
    <w:rsid w:val="006F608A"/>
    <w:rsid w:val="006F7E82"/>
    <w:rsid w:val="00700361"/>
    <w:rsid w:val="00712034"/>
    <w:rsid w:val="007219FD"/>
    <w:rsid w:val="00723015"/>
    <w:rsid w:val="007230B8"/>
    <w:rsid w:val="0072499C"/>
    <w:rsid w:val="00732A2A"/>
    <w:rsid w:val="00733D74"/>
    <w:rsid w:val="00740B37"/>
    <w:rsid w:val="007451AC"/>
    <w:rsid w:val="0074789E"/>
    <w:rsid w:val="00751939"/>
    <w:rsid w:val="00751AF2"/>
    <w:rsid w:val="007540A6"/>
    <w:rsid w:val="00754D4B"/>
    <w:rsid w:val="0075751E"/>
    <w:rsid w:val="0076059D"/>
    <w:rsid w:val="00760F6D"/>
    <w:rsid w:val="00766817"/>
    <w:rsid w:val="00770572"/>
    <w:rsid w:val="00775835"/>
    <w:rsid w:val="00776E8A"/>
    <w:rsid w:val="007875E1"/>
    <w:rsid w:val="007908A5"/>
    <w:rsid w:val="00792134"/>
    <w:rsid w:val="00792EEC"/>
    <w:rsid w:val="00795910"/>
    <w:rsid w:val="00796EE3"/>
    <w:rsid w:val="00797F0C"/>
    <w:rsid w:val="007A11E4"/>
    <w:rsid w:val="007B05EF"/>
    <w:rsid w:val="007B0875"/>
    <w:rsid w:val="007B3352"/>
    <w:rsid w:val="007B43B3"/>
    <w:rsid w:val="007C0F83"/>
    <w:rsid w:val="007C26E7"/>
    <w:rsid w:val="007D56A7"/>
    <w:rsid w:val="007E2E62"/>
    <w:rsid w:val="007E6BC5"/>
    <w:rsid w:val="007F0CCD"/>
    <w:rsid w:val="008001FB"/>
    <w:rsid w:val="008003CB"/>
    <w:rsid w:val="00802D27"/>
    <w:rsid w:val="00805786"/>
    <w:rsid w:val="00811155"/>
    <w:rsid w:val="00814438"/>
    <w:rsid w:val="00820EE8"/>
    <w:rsid w:val="008213AD"/>
    <w:rsid w:val="00821FDB"/>
    <w:rsid w:val="00831E45"/>
    <w:rsid w:val="008326DB"/>
    <w:rsid w:val="008351A2"/>
    <w:rsid w:val="00836773"/>
    <w:rsid w:val="008422DC"/>
    <w:rsid w:val="008433EF"/>
    <w:rsid w:val="00843443"/>
    <w:rsid w:val="00846173"/>
    <w:rsid w:val="00847AEE"/>
    <w:rsid w:val="008501B5"/>
    <w:rsid w:val="008515F6"/>
    <w:rsid w:val="008629EB"/>
    <w:rsid w:val="00864A32"/>
    <w:rsid w:val="0086741A"/>
    <w:rsid w:val="008758BD"/>
    <w:rsid w:val="00875ACC"/>
    <w:rsid w:val="00882BDA"/>
    <w:rsid w:val="008905AC"/>
    <w:rsid w:val="008A6B0E"/>
    <w:rsid w:val="008A6C65"/>
    <w:rsid w:val="008A78B2"/>
    <w:rsid w:val="008B0F91"/>
    <w:rsid w:val="008B470C"/>
    <w:rsid w:val="008B5611"/>
    <w:rsid w:val="008B593A"/>
    <w:rsid w:val="008B60D8"/>
    <w:rsid w:val="008C0204"/>
    <w:rsid w:val="008C0445"/>
    <w:rsid w:val="008C3B6C"/>
    <w:rsid w:val="008C494C"/>
    <w:rsid w:val="008C5F04"/>
    <w:rsid w:val="008D0EB3"/>
    <w:rsid w:val="008D505A"/>
    <w:rsid w:val="008D50D7"/>
    <w:rsid w:val="008D6510"/>
    <w:rsid w:val="008E22BF"/>
    <w:rsid w:val="008E3AAA"/>
    <w:rsid w:val="008E7DF1"/>
    <w:rsid w:val="008F4EFD"/>
    <w:rsid w:val="008F6A38"/>
    <w:rsid w:val="008F768E"/>
    <w:rsid w:val="0090522C"/>
    <w:rsid w:val="00915829"/>
    <w:rsid w:val="00922ECE"/>
    <w:rsid w:val="0092403A"/>
    <w:rsid w:val="00924C8A"/>
    <w:rsid w:val="00933A79"/>
    <w:rsid w:val="00934C3A"/>
    <w:rsid w:val="00944625"/>
    <w:rsid w:val="0094566F"/>
    <w:rsid w:val="00954078"/>
    <w:rsid w:val="009545AC"/>
    <w:rsid w:val="00954C84"/>
    <w:rsid w:val="00954F4D"/>
    <w:rsid w:val="00960DB6"/>
    <w:rsid w:val="009611DC"/>
    <w:rsid w:val="00962D6D"/>
    <w:rsid w:val="00962DA5"/>
    <w:rsid w:val="0096504C"/>
    <w:rsid w:val="00965EFA"/>
    <w:rsid w:val="00967DF2"/>
    <w:rsid w:val="009729BD"/>
    <w:rsid w:val="00974CCA"/>
    <w:rsid w:val="00980B7C"/>
    <w:rsid w:val="0098405E"/>
    <w:rsid w:val="009A71F8"/>
    <w:rsid w:val="009B01A5"/>
    <w:rsid w:val="009B2652"/>
    <w:rsid w:val="009B3230"/>
    <w:rsid w:val="009C1C57"/>
    <w:rsid w:val="009C2F6C"/>
    <w:rsid w:val="009C3470"/>
    <w:rsid w:val="009C38AA"/>
    <w:rsid w:val="009D279D"/>
    <w:rsid w:val="009E0E13"/>
    <w:rsid w:val="009E395C"/>
    <w:rsid w:val="009E59E8"/>
    <w:rsid w:val="009F0ACF"/>
    <w:rsid w:val="009F1122"/>
    <w:rsid w:val="009F5614"/>
    <w:rsid w:val="009F5FA6"/>
    <w:rsid w:val="009F6446"/>
    <w:rsid w:val="00A00DF8"/>
    <w:rsid w:val="00A01F16"/>
    <w:rsid w:val="00A01F36"/>
    <w:rsid w:val="00A064C5"/>
    <w:rsid w:val="00A06EA3"/>
    <w:rsid w:val="00A100D9"/>
    <w:rsid w:val="00A160BB"/>
    <w:rsid w:val="00A20FFA"/>
    <w:rsid w:val="00A3076C"/>
    <w:rsid w:val="00A40114"/>
    <w:rsid w:val="00A60584"/>
    <w:rsid w:val="00A618F0"/>
    <w:rsid w:val="00A619FE"/>
    <w:rsid w:val="00A620C0"/>
    <w:rsid w:val="00A71305"/>
    <w:rsid w:val="00A7629E"/>
    <w:rsid w:val="00A84E4F"/>
    <w:rsid w:val="00A91EE7"/>
    <w:rsid w:val="00A93BCD"/>
    <w:rsid w:val="00A96497"/>
    <w:rsid w:val="00AA427C"/>
    <w:rsid w:val="00AA6E23"/>
    <w:rsid w:val="00AB001B"/>
    <w:rsid w:val="00AB3A62"/>
    <w:rsid w:val="00AB3F6E"/>
    <w:rsid w:val="00AB457A"/>
    <w:rsid w:val="00AB630E"/>
    <w:rsid w:val="00AC3523"/>
    <w:rsid w:val="00AC66E4"/>
    <w:rsid w:val="00AD1D9C"/>
    <w:rsid w:val="00AD7F2D"/>
    <w:rsid w:val="00AE2428"/>
    <w:rsid w:val="00AE74C7"/>
    <w:rsid w:val="00AF0DFD"/>
    <w:rsid w:val="00AF3462"/>
    <w:rsid w:val="00AF6807"/>
    <w:rsid w:val="00AF6AF3"/>
    <w:rsid w:val="00B04191"/>
    <w:rsid w:val="00B0562F"/>
    <w:rsid w:val="00B05C26"/>
    <w:rsid w:val="00B05E59"/>
    <w:rsid w:val="00B0728C"/>
    <w:rsid w:val="00B0744D"/>
    <w:rsid w:val="00B07796"/>
    <w:rsid w:val="00B07A07"/>
    <w:rsid w:val="00B10EB3"/>
    <w:rsid w:val="00B10F53"/>
    <w:rsid w:val="00B175C4"/>
    <w:rsid w:val="00B20EFC"/>
    <w:rsid w:val="00B2229B"/>
    <w:rsid w:val="00B23BB5"/>
    <w:rsid w:val="00B243D3"/>
    <w:rsid w:val="00B361B7"/>
    <w:rsid w:val="00B366BB"/>
    <w:rsid w:val="00B37784"/>
    <w:rsid w:val="00B41338"/>
    <w:rsid w:val="00B42A59"/>
    <w:rsid w:val="00B46CD3"/>
    <w:rsid w:val="00B528D7"/>
    <w:rsid w:val="00B55788"/>
    <w:rsid w:val="00B6207D"/>
    <w:rsid w:val="00B62870"/>
    <w:rsid w:val="00B6332F"/>
    <w:rsid w:val="00B7092A"/>
    <w:rsid w:val="00B752BF"/>
    <w:rsid w:val="00B7620B"/>
    <w:rsid w:val="00B76CC3"/>
    <w:rsid w:val="00B82DE6"/>
    <w:rsid w:val="00B84B2C"/>
    <w:rsid w:val="00B91427"/>
    <w:rsid w:val="00B9441E"/>
    <w:rsid w:val="00B952C9"/>
    <w:rsid w:val="00B96E31"/>
    <w:rsid w:val="00B97E4C"/>
    <w:rsid w:val="00BA5756"/>
    <w:rsid w:val="00BA5E1C"/>
    <w:rsid w:val="00BA5F3B"/>
    <w:rsid w:val="00BA7013"/>
    <w:rsid w:val="00BB27A7"/>
    <w:rsid w:val="00BB2B2F"/>
    <w:rsid w:val="00BB3BB1"/>
    <w:rsid w:val="00BB40DE"/>
    <w:rsid w:val="00BB4A20"/>
    <w:rsid w:val="00BB5F3E"/>
    <w:rsid w:val="00BB604C"/>
    <w:rsid w:val="00BC5A72"/>
    <w:rsid w:val="00BD0DA0"/>
    <w:rsid w:val="00BD52C5"/>
    <w:rsid w:val="00BD5721"/>
    <w:rsid w:val="00BD5D1A"/>
    <w:rsid w:val="00BE2AE8"/>
    <w:rsid w:val="00BE4665"/>
    <w:rsid w:val="00BE46C2"/>
    <w:rsid w:val="00BE68C2"/>
    <w:rsid w:val="00BF08E3"/>
    <w:rsid w:val="00BF14C2"/>
    <w:rsid w:val="00BF6B9B"/>
    <w:rsid w:val="00C01810"/>
    <w:rsid w:val="00C033CA"/>
    <w:rsid w:val="00C101F1"/>
    <w:rsid w:val="00C162FB"/>
    <w:rsid w:val="00C176EC"/>
    <w:rsid w:val="00C2055B"/>
    <w:rsid w:val="00C33E3C"/>
    <w:rsid w:val="00C34199"/>
    <w:rsid w:val="00C37899"/>
    <w:rsid w:val="00C4138F"/>
    <w:rsid w:val="00C41502"/>
    <w:rsid w:val="00C452F9"/>
    <w:rsid w:val="00C524D6"/>
    <w:rsid w:val="00C54AD5"/>
    <w:rsid w:val="00C56D2C"/>
    <w:rsid w:val="00C57C9C"/>
    <w:rsid w:val="00C60749"/>
    <w:rsid w:val="00C63D57"/>
    <w:rsid w:val="00C63F7C"/>
    <w:rsid w:val="00C66E09"/>
    <w:rsid w:val="00C711A6"/>
    <w:rsid w:val="00C77DFB"/>
    <w:rsid w:val="00C81484"/>
    <w:rsid w:val="00C816B8"/>
    <w:rsid w:val="00C82087"/>
    <w:rsid w:val="00C91314"/>
    <w:rsid w:val="00C92301"/>
    <w:rsid w:val="00C9490A"/>
    <w:rsid w:val="00C9669A"/>
    <w:rsid w:val="00C9779F"/>
    <w:rsid w:val="00CA09B2"/>
    <w:rsid w:val="00CA11A2"/>
    <w:rsid w:val="00CA1C28"/>
    <w:rsid w:val="00CA340A"/>
    <w:rsid w:val="00CA7C8E"/>
    <w:rsid w:val="00CB124E"/>
    <w:rsid w:val="00CB131B"/>
    <w:rsid w:val="00CB2876"/>
    <w:rsid w:val="00CB499D"/>
    <w:rsid w:val="00CC074A"/>
    <w:rsid w:val="00CC2CA0"/>
    <w:rsid w:val="00CC31C1"/>
    <w:rsid w:val="00CC3914"/>
    <w:rsid w:val="00CC75EF"/>
    <w:rsid w:val="00CD2936"/>
    <w:rsid w:val="00CD37D4"/>
    <w:rsid w:val="00CE06CF"/>
    <w:rsid w:val="00CF1749"/>
    <w:rsid w:val="00CF7EB6"/>
    <w:rsid w:val="00D01A0A"/>
    <w:rsid w:val="00D02BAA"/>
    <w:rsid w:val="00D03FC3"/>
    <w:rsid w:val="00D04F59"/>
    <w:rsid w:val="00D12562"/>
    <w:rsid w:val="00D13EDD"/>
    <w:rsid w:val="00D16389"/>
    <w:rsid w:val="00D165DE"/>
    <w:rsid w:val="00D17FF9"/>
    <w:rsid w:val="00D243A7"/>
    <w:rsid w:val="00D31B97"/>
    <w:rsid w:val="00D32224"/>
    <w:rsid w:val="00D33606"/>
    <w:rsid w:val="00D5363B"/>
    <w:rsid w:val="00D55028"/>
    <w:rsid w:val="00D604F3"/>
    <w:rsid w:val="00D6131C"/>
    <w:rsid w:val="00D613F2"/>
    <w:rsid w:val="00D6230E"/>
    <w:rsid w:val="00D62F6B"/>
    <w:rsid w:val="00D644EC"/>
    <w:rsid w:val="00D647E8"/>
    <w:rsid w:val="00D6510A"/>
    <w:rsid w:val="00D66F4A"/>
    <w:rsid w:val="00D67381"/>
    <w:rsid w:val="00D741FB"/>
    <w:rsid w:val="00D74D4C"/>
    <w:rsid w:val="00D776F4"/>
    <w:rsid w:val="00D80C1C"/>
    <w:rsid w:val="00D819BA"/>
    <w:rsid w:val="00D9100A"/>
    <w:rsid w:val="00D960C2"/>
    <w:rsid w:val="00D973B6"/>
    <w:rsid w:val="00DA4842"/>
    <w:rsid w:val="00DA4C74"/>
    <w:rsid w:val="00DA6C6F"/>
    <w:rsid w:val="00DB43FA"/>
    <w:rsid w:val="00DC5A7B"/>
    <w:rsid w:val="00DC665B"/>
    <w:rsid w:val="00DD2555"/>
    <w:rsid w:val="00DE16AA"/>
    <w:rsid w:val="00DE4C93"/>
    <w:rsid w:val="00DE51DF"/>
    <w:rsid w:val="00DF1D0C"/>
    <w:rsid w:val="00DF2803"/>
    <w:rsid w:val="00DF3E95"/>
    <w:rsid w:val="00DF49E7"/>
    <w:rsid w:val="00E12C4F"/>
    <w:rsid w:val="00E12E2E"/>
    <w:rsid w:val="00E1302B"/>
    <w:rsid w:val="00E13114"/>
    <w:rsid w:val="00E16252"/>
    <w:rsid w:val="00E22776"/>
    <w:rsid w:val="00E24D1B"/>
    <w:rsid w:val="00E27943"/>
    <w:rsid w:val="00E27D49"/>
    <w:rsid w:val="00E31279"/>
    <w:rsid w:val="00E33083"/>
    <w:rsid w:val="00E34FA2"/>
    <w:rsid w:val="00E4177A"/>
    <w:rsid w:val="00E427E5"/>
    <w:rsid w:val="00E42E57"/>
    <w:rsid w:val="00E43390"/>
    <w:rsid w:val="00E43A68"/>
    <w:rsid w:val="00E44C91"/>
    <w:rsid w:val="00E476CF"/>
    <w:rsid w:val="00E51624"/>
    <w:rsid w:val="00E54466"/>
    <w:rsid w:val="00E54F84"/>
    <w:rsid w:val="00E579A7"/>
    <w:rsid w:val="00E60C9B"/>
    <w:rsid w:val="00E63718"/>
    <w:rsid w:val="00E63C52"/>
    <w:rsid w:val="00E64027"/>
    <w:rsid w:val="00E645A1"/>
    <w:rsid w:val="00E6620B"/>
    <w:rsid w:val="00E70A9C"/>
    <w:rsid w:val="00E70B60"/>
    <w:rsid w:val="00E71C65"/>
    <w:rsid w:val="00E7643A"/>
    <w:rsid w:val="00E80CA3"/>
    <w:rsid w:val="00E8326B"/>
    <w:rsid w:val="00E84504"/>
    <w:rsid w:val="00E8469F"/>
    <w:rsid w:val="00E93F7D"/>
    <w:rsid w:val="00E9445F"/>
    <w:rsid w:val="00EA6B05"/>
    <w:rsid w:val="00EA6E5D"/>
    <w:rsid w:val="00EA739B"/>
    <w:rsid w:val="00EB3A97"/>
    <w:rsid w:val="00EC4B2E"/>
    <w:rsid w:val="00EC557D"/>
    <w:rsid w:val="00EC7A8D"/>
    <w:rsid w:val="00ED5724"/>
    <w:rsid w:val="00ED5B13"/>
    <w:rsid w:val="00EE5F66"/>
    <w:rsid w:val="00EE67A9"/>
    <w:rsid w:val="00EF1391"/>
    <w:rsid w:val="00EF2DD6"/>
    <w:rsid w:val="00F13F3C"/>
    <w:rsid w:val="00F14D42"/>
    <w:rsid w:val="00F16C35"/>
    <w:rsid w:val="00F16C72"/>
    <w:rsid w:val="00F171DA"/>
    <w:rsid w:val="00F2036A"/>
    <w:rsid w:val="00F215E2"/>
    <w:rsid w:val="00F372E7"/>
    <w:rsid w:val="00F37A73"/>
    <w:rsid w:val="00F40C81"/>
    <w:rsid w:val="00F4138B"/>
    <w:rsid w:val="00F41B1C"/>
    <w:rsid w:val="00F42D61"/>
    <w:rsid w:val="00F53610"/>
    <w:rsid w:val="00F5498E"/>
    <w:rsid w:val="00F54BE2"/>
    <w:rsid w:val="00F55F81"/>
    <w:rsid w:val="00F622DA"/>
    <w:rsid w:val="00F63884"/>
    <w:rsid w:val="00F66407"/>
    <w:rsid w:val="00F66464"/>
    <w:rsid w:val="00F66924"/>
    <w:rsid w:val="00F70D09"/>
    <w:rsid w:val="00F70F80"/>
    <w:rsid w:val="00F75D71"/>
    <w:rsid w:val="00F81D01"/>
    <w:rsid w:val="00F82E88"/>
    <w:rsid w:val="00F903FC"/>
    <w:rsid w:val="00F90ADC"/>
    <w:rsid w:val="00F9476D"/>
    <w:rsid w:val="00F952D4"/>
    <w:rsid w:val="00F97939"/>
    <w:rsid w:val="00FA080D"/>
    <w:rsid w:val="00FA2699"/>
    <w:rsid w:val="00FA2897"/>
    <w:rsid w:val="00FA2B13"/>
    <w:rsid w:val="00FA3664"/>
    <w:rsid w:val="00FA66ED"/>
    <w:rsid w:val="00FB214E"/>
    <w:rsid w:val="00FB3F75"/>
    <w:rsid w:val="00FB4F34"/>
    <w:rsid w:val="00FC094B"/>
    <w:rsid w:val="00FC7F30"/>
    <w:rsid w:val="00FD017E"/>
    <w:rsid w:val="00FD10CD"/>
    <w:rsid w:val="00FD3492"/>
    <w:rsid w:val="00FD3AA6"/>
    <w:rsid w:val="00FD3EBD"/>
    <w:rsid w:val="00FD756D"/>
    <w:rsid w:val="00FD7EBD"/>
    <w:rsid w:val="00FE23FB"/>
    <w:rsid w:val="00FE3849"/>
    <w:rsid w:val="00FE582B"/>
    <w:rsid w:val="00FE5F8B"/>
    <w:rsid w:val="00FF0BEE"/>
    <w:rsid w:val="00FF1AB2"/>
    <w:rsid w:val="00FF7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4C068DF"/>
  <w15:docId w15:val="{6880B779-1170-435A-8248-CCD0DBB60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108"/>
    <w:rPr>
      <w:szCs w:val="20"/>
      <w:lang w:val="en-GB"/>
    </w:rPr>
  </w:style>
  <w:style w:type="paragraph" w:styleId="Heading1">
    <w:name w:val="heading 1"/>
    <w:basedOn w:val="Normal"/>
    <w:next w:val="Normal"/>
    <w:link w:val="Heading1Char"/>
    <w:uiPriority w:val="99"/>
    <w:qFormat/>
    <w:rsid w:val="00490DC0"/>
    <w:pPr>
      <w:keepNext/>
      <w:keepLines/>
      <w:numPr>
        <w:numId w:val="11"/>
      </w:numPr>
      <w:spacing w:before="320"/>
      <w:ind w:left="284" w:hanging="284"/>
      <w:outlineLvl w:val="0"/>
    </w:pPr>
    <w:rPr>
      <w:rFonts w:asciiTheme="minorHAnsi" w:hAnsiTheme="minorHAnsi"/>
      <w:b/>
      <w:sz w:val="24"/>
    </w:rPr>
  </w:style>
  <w:style w:type="paragraph" w:styleId="Heading2">
    <w:name w:val="heading 2"/>
    <w:basedOn w:val="Normal"/>
    <w:next w:val="Normal"/>
    <w:link w:val="Heading2Char"/>
    <w:uiPriority w:val="99"/>
    <w:qFormat/>
    <w:rsid w:val="00D67381"/>
    <w:pPr>
      <w:keepNext/>
      <w:keepLines/>
      <w:numPr>
        <w:ilvl w:val="1"/>
        <w:numId w:val="12"/>
      </w:numPr>
      <w:spacing w:before="280"/>
      <w:ind w:left="567" w:hanging="567"/>
      <w:outlineLvl w:val="1"/>
    </w:pPr>
    <w:rPr>
      <w:rFonts w:asciiTheme="minorHAnsi" w:hAnsiTheme="minorHAnsi"/>
      <w:b/>
      <w:sz w:val="24"/>
    </w:rPr>
  </w:style>
  <w:style w:type="paragraph" w:styleId="Heading3">
    <w:name w:val="heading 3"/>
    <w:basedOn w:val="Normal"/>
    <w:next w:val="Normal"/>
    <w:link w:val="Heading3Char"/>
    <w:uiPriority w:val="99"/>
    <w:qFormat/>
    <w:rsid w:val="00D67381"/>
    <w:pPr>
      <w:keepNext/>
      <w:keepLines/>
      <w:numPr>
        <w:numId w:val="10"/>
      </w:numPr>
      <w:spacing w:before="360"/>
      <w:ind w:left="284" w:hanging="284"/>
      <w:outlineLvl w:val="2"/>
    </w:pPr>
    <w:rPr>
      <w:rFonts w:asciiTheme="minorHAnsi" w:hAnsiTheme="minorHAnsi"/>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90DC0"/>
    <w:rPr>
      <w:rFonts w:asciiTheme="minorHAnsi" w:hAnsiTheme="minorHAnsi"/>
      <w:b/>
      <w:sz w:val="24"/>
      <w:szCs w:val="20"/>
      <w:lang w:val="en-GB"/>
    </w:rPr>
  </w:style>
  <w:style w:type="character" w:customStyle="1" w:styleId="Heading2Char">
    <w:name w:val="Heading 2 Char"/>
    <w:basedOn w:val="DefaultParagraphFont"/>
    <w:link w:val="Heading2"/>
    <w:uiPriority w:val="99"/>
    <w:rsid w:val="00D67381"/>
    <w:rPr>
      <w:rFonts w:asciiTheme="minorHAnsi" w:hAnsiTheme="minorHAnsi"/>
      <w:b/>
      <w:sz w:val="24"/>
      <w:szCs w:val="20"/>
      <w:lang w:val="en-GB"/>
    </w:rPr>
  </w:style>
  <w:style w:type="character" w:customStyle="1" w:styleId="Heading3Char">
    <w:name w:val="Heading 3 Char"/>
    <w:basedOn w:val="DefaultParagraphFont"/>
    <w:link w:val="Heading3"/>
    <w:uiPriority w:val="99"/>
    <w:rsid w:val="00D67381"/>
    <w:rPr>
      <w:rFonts w:asciiTheme="minorHAnsi" w:hAnsiTheme="minorHAnsi"/>
      <w:b/>
      <w:sz w:val="24"/>
      <w:szCs w:val="20"/>
      <w:lang w:val="en-GB"/>
    </w:rPr>
  </w:style>
  <w:style w:type="paragraph" w:styleId="Footer">
    <w:name w:val="footer"/>
    <w:basedOn w:val="Normal"/>
    <w:link w:val="FooterChar"/>
    <w:uiPriority w:val="99"/>
    <w:rsid w:val="00442108"/>
    <w:pPr>
      <w:pBdr>
        <w:top w:val="single" w:sz="6" w:space="1" w:color="auto"/>
      </w:pBdr>
      <w:tabs>
        <w:tab w:val="center" w:pos="6480"/>
        <w:tab w:val="right" w:pos="12960"/>
      </w:tabs>
    </w:pPr>
    <w:rPr>
      <w:sz w:val="24"/>
    </w:rPr>
  </w:style>
  <w:style w:type="character" w:customStyle="1" w:styleId="FooterChar">
    <w:name w:val="Footer Char"/>
    <w:basedOn w:val="DefaultParagraphFont"/>
    <w:link w:val="Footer"/>
    <w:uiPriority w:val="99"/>
    <w:semiHidden/>
    <w:rsid w:val="00992E28"/>
    <w:rPr>
      <w:szCs w:val="20"/>
      <w:lang w:val="en-GB"/>
    </w:rPr>
  </w:style>
  <w:style w:type="paragraph" w:styleId="Header">
    <w:name w:val="header"/>
    <w:basedOn w:val="Normal"/>
    <w:link w:val="HeaderChar"/>
    <w:uiPriority w:val="99"/>
    <w:rsid w:val="00442108"/>
    <w:pPr>
      <w:pBdr>
        <w:bottom w:val="single" w:sz="6" w:space="2" w:color="auto"/>
      </w:pBdr>
      <w:tabs>
        <w:tab w:val="center" w:pos="6480"/>
        <w:tab w:val="right" w:pos="12960"/>
      </w:tabs>
    </w:pPr>
    <w:rPr>
      <w:b/>
      <w:sz w:val="28"/>
    </w:rPr>
  </w:style>
  <w:style w:type="character" w:customStyle="1" w:styleId="HeaderChar">
    <w:name w:val="Header Char"/>
    <w:basedOn w:val="DefaultParagraphFont"/>
    <w:link w:val="Header"/>
    <w:uiPriority w:val="99"/>
    <w:semiHidden/>
    <w:rsid w:val="00992E28"/>
    <w:rPr>
      <w:szCs w:val="20"/>
      <w:lang w:val="en-GB"/>
    </w:rPr>
  </w:style>
  <w:style w:type="paragraph" w:customStyle="1" w:styleId="T1">
    <w:name w:val="T1"/>
    <w:basedOn w:val="Normal"/>
    <w:uiPriority w:val="99"/>
    <w:rsid w:val="00442108"/>
    <w:pPr>
      <w:jc w:val="center"/>
    </w:pPr>
    <w:rPr>
      <w:b/>
      <w:sz w:val="28"/>
    </w:rPr>
  </w:style>
  <w:style w:type="paragraph" w:customStyle="1" w:styleId="T2">
    <w:name w:val="T2"/>
    <w:basedOn w:val="T1"/>
    <w:uiPriority w:val="99"/>
    <w:rsid w:val="00442108"/>
    <w:pPr>
      <w:spacing w:after="240"/>
      <w:ind w:left="720" w:right="720"/>
    </w:pPr>
  </w:style>
  <w:style w:type="paragraph" w:customStyle="1" w:styleId="T3">
    <w:name w:val="T3"/>
    <w:basedOn w:val="T1"/>
    <w:uiPriority w:val="99"/>
    <w:rsid w:val="00442108"/>
    <w:pPr>
      <w:pBdr>
        <w:bottom w:val="single" w:sz="6" w:space="1" w:color="auto"/>
      </w:pBdr>
      <w:tabs>
        <w:tab w:val="center" w:pos="4680"/>
      </w:tabs>
      <w:spacing w:after="240"/>
      <w:jc w:val="left"/>
    </w:pPr>
    <w:rPr>
      <w:b w:val="0"/>
      <w:sz w:val="24"/>
    </w:rPr>
  </w:style>
  <w:style w:type="paragraph" w:styleId="BodyTextIndent">
    <w:name w:val="Body Text Indent"/>
    <w:basedOn w:val="Normal"/>
    <w:link w:val="BodyTextIndentChar"/>
    <w:uiPriority w:val="99"/>
    <w:rsid w:val="00442108"/>
    <w:pPr>
      <w:ind w:left="720" w:hanging="720"/>
    </w:pPr>
  </w:style>
  <w:style w:type="character" w:customStyle="1" w:styleId="BodyTextIndentChar">
    <w:name w:val="Body Text Indent Char"/>
    <w:basedOn w:val="DefaultParagraphFont"/>
    <w:link w:val="BodyTextIndent"/>
    <w:uiPriority w:val="99"/>
    <w:semiHidden/>
    <w:rsid w:val="00992E28"/>
    <w:rPr>
      <w:szCs w:val="20"/>
      <w:lang w:val="en-GB"/>
    </w:rPr>
  </w:style>
  <w:style w:type="character" w:styleId="Hyperlink">
    <w:name w:val="Hyperlink"/>
    <w:basedOn w:val="DefaultParagraphFont"/>
    <w:uiPriority w:val="99"/>
    <w:rsid w:val="00442108"/>
    <w:rPr>
      <w:rFonts w:cs="Times New Roman"/>
      <w:color w:val="0000FF"/>
      <w:u w:val="single"/>
    </w:rPr>
  </w:style>
  <w:style w:type="paragraph" w:styleId="Title">
    <w:name w:val="Title"/>
    <w:basedOn w:val="Normal"/>
    <w:next w:val="Normal"/>
    <w:link w:val="TitleChar"/>
    <w:uiPriority w:val="99"/>
    <w:qFormat/>
    <w:rsid w:val="0035208D"/>
    <w:pPr>
      <w:pBdr>
        <w:bottom w:val="single" w:sz="8" w:space="4" w:color="4F81BD"/>
      </w:pBdr>
      <w:spacing w:after="300"/>
      <w:contextualSpacing/>
    </w:pPr>
    <w:rPr>
      <w:rFonts w:ascii="Calibri" w:eastAsia="Simang" w:hAnsi="Calibri"/>
      <w:color w:val="17365D"/>
      <w:spacing w:val="5"/>
      <w:kern w:val="28"/>
      <w:sz w:val="52"/>
      <w:szCs w:val="52"/>
    </w:rPr>
  </w:style>
  <w:style w:type="character" w:customStyle="1" w:styleId="TitleChar">
    <w:name w:val="Title Char"/>
    <w:basedOn w:val="DefaultParagraphFont"/>
    <w:link w:val="Title"/>
    <w:uiPriority w:val="99"/>
    <w:locked/>
    <w:rsid w:val="0035208D"/>
    <w:rPr>
      <w:rFonts w:ascii="Calibri" w:eastAsia="Simang" w:hAnsi="Calibri" w:cs="Times New Roman"/>
      <w:color w:val="17365D"/>
      <w:spacing w:val="5"/>
      <w:kern w:val="28"/>
      <w:sz w:val="52"/>
      <w:szCs w:val="52"/>
      <w:lang w:val="en-GB"/>
    </w:rPr>
  </w:style>
  <w:style w:type="character" w:styleId="FollowedHyperlink">
    <w:name w:val="FollowedHyperlink"/>
    <w:basedOn w:val="DefaultParagraphFont"/>
    <w:uiPriority w:val="99"/>
    <w:rsid w:val="00D6510A"/>
    <w:rPr>
      <w:rFonts w:cs="Times New Roman"/>
      <w:color w:val="800080"/>
      <w:u w:val="single"/>
    </w:rPr>
  </w:style>
  <w:style w:type="paragraph" w:styleId="PlainText">
    <w:name w:val="Plain Text"/>
    <w:basedOn w:val="Normal"/>
    <w:link w:val="PlainTextChar"/>
    <w:uiPriority w:val="99"/>
    <w:rsid w:val="000043AB"/>
    <w:pPr>
      <w:widowControl w:val="0"/>
    </w:pPr>
    <w:rPr>
      <w:rFonts w:ascii="Calibri" w:hAnsi="Courier New" w:cs="Courier New"/>
      <w:kern w:val="2"/>
      <w:sz w:val="21"/>
      <w:szCs w:val="21"/>
      <w:lang w:val="en-US" w:eastAsia="zh-CN"/>
    </w:rPr>
  </w:style>
  <w:style w:type="character" w:customStyle="1" w:styleId="PlainTextChar">
    <w:name w:val="Plain Text Char"/>
    <w:basedOn w:val="DefaultParagraphFont"/>
    <w:link w:val="PlainText"/>
    <w:uiPriority w:val="99"/>
    <w:locked/>
    <w:rsid w:val="000043AB"/>
    <w:rPr>
      <w:rFonts w:ascii="Calibri" w:hAnsi="Courier New" w:cs="Courier New"/>
      <w:kern w:val="2"/>
      <w:sz w:val="21"/>
      <w:szCs w:val="21"/>
      <w:lang w:eastAsia="zh-CN"/>
    </w:rPr>
  </w:style>
  <w:style w:type="paragraph" w:styleId="ListParagraph">
    <w:name w:val="List Paragraph"/>
    <w:basedOn w:val="Normal"/>
    <w:link w:val="ListParagraphChar"/>
    <w:uiPriority w:val="99"/>
    <w:qFormat/>
    <w:rsid w:val="00375C37"/>
    <w:pPr>
      <w:ind w:firstLineChars="200" w:firstLine="420"/>
    </w:pPr>
  </w:style>
  <w:style w:type="paragraph" w:customStyle="1" w:styleId="Bullet">
    <w:name w:val="Bullet"/>
    <w:basedOn w:val="ListParagraph"/>
    <w:link w:val="BulletChar"/>
    <w:qFormat/>
    <w:rsid w:val="00AE2428"/>
    <w:pPr>
      <w:keepLines/>
      <w:numPr>
        <w:numId w:val="17"/>
      </w:numPr>
      <w:spacing w:before="120"/>
      <w:ind w:left="284" w:firstLineChars="0" w:hanging="284"/>
      <w:jc w:val="both"/>
    </w:pPr>
    <w:rPr>
      <w:rFonts w:asciiTheme="minorHAnsi" w:hAnsiTheme="minorHAnsi"/>
      <w:sz w:val="24"/>
    </w:rPr>
  </w:style>
  <w:style w:type="character" w:customStyle="1" w:styleId="ListParagraphChar">
    <w:name w:val="List Paragraph Char"/>
    <w:basedOn w:val="DefaultParagraphFont"/>
    <w:link w:val="ListParagraph"/>
    <w:uiPriority w:val="99"/>
    <w:rsid w:val="00AE2428"/>
    <w:rPr>
      <w:szCs w:val="20"/>
      <w:lang w:val="en-GB"/>
    </w:rPr>
  </w:style>
  <w:style w:type="character" w:customStyle="1" w:styleId="BulletChar">
    <w:name w:val="Bullet Char"/>
    <w:basedOn w:val="ListParagraphChar"/>
    <w:link w:val="Bullet"/>
    <w:rsid w:val="00AE2428"/>
    <w:rPr>
      <w:rFonts w:asciiTheme="minorHAnsi" w:hAnsiTheme="minorHAnsi"/>
      <w:sz w:val="24"/>
      <w:szCs w:val="20"/>
      <w:lang w:val="en-GB"/>
    </w:rPr>
  </w:style>
  <w:style w:type="paragraph" w:styleId="BalloonText">
    <w:name w:val="Balloon Text"/>
    <w:basedOn w:val="Normal"/>
    <w:link w:val="BalloonTextChar"/>
    <w:uiPriority w:val="99"/>
    <w:semiHidden/>
    <w:unhideWhenUsed/>
    <w:rsid w:val="0044526F"/>
    <w:rPr>
      <w:rFonts w:ascii="Tahoma" w:hAnsi="Tahoma" w:cs="Tahoma"/>
      <w:sz w:val="16"/>
      <w:szCs w:val="16"/>
    </w:rPr>
  </w:style>
  <w:style w:type="character" w:customStyle="1" w:styleId="BalloonTextChar">
    <w:name w:val="Balloon Text Char"/>
    <w:basedOn w:val="DefaultParagraphFont"/>
    <w:link w:val="BalloonText"/>
    <w:uiPriority w:val="99"/>
    <w:semiHidden/>
    <w:rsid w:val="0044526F"/>
    <w:rPr>
      <w:rFonts w:ascii="Tahoma" w:hAnsi="Tahoma" w:cs="Tahoma"/>
      <w:sz w:val="16"/>
      <w:szCs w:val="16"/>
      <w:lang w:val="en-GB"/>
    </w:rPr>
  </w:style>
  <w:style w:type="character" w:styleId="CommentReference">
    <w:name w:val="annotation reference"/>
    <w:basedOn w:val="DefaultParagraphFont"/>
    <w:uiPriority w:val="99"/>
    <w:semiHidden/>
    <w:unhideWhenUsed/>
    <w:rsid w:val="0044526F"/>
    <w:rPr>
      <w:sz w:val="16"/>
      <w:szCs w:val="16"/>
    </w:rPr>
  </w:style>
  <w:style w:type="paragraph" w:styleId="CommentText">
    <w:name w:val="annotation text"/>
    <w:basedOn w:val="Normal"/>
    <w:link w:val="CommentTextChar"/>
    <w:uiPriority w:val="99"/>
    <w:semiHidden/>
    <w:unhideWhenUsed/>
    <w:rsid w:val="0044526F"/>
    <w:rPr>
      <w:sz w:val="20"/>
    </w:rPr>
  </w:style>
  <w:style w:type="character" w:customStyle="1" w:styleId="CommentTextChar">
    <w:name w:val="Comment Text Char"/>
    <w:basedOn w:val="DefaultParagraphFont"/>
    <w:link w:val="CommentText"/>
    <w:uiPriority w:val="99"/>
    <w:semiHidden/>
    <w:rsid w:val="0044526F"/>
    <w:rPr>
      <w:sz w:val="20"/>
      <w:szCs w:val="20"/>
      <w:lang w:val="en-GB"/>
    </w:rPr>
  </w:style>
  <w:style w:type="paragraph" w:styleId="CommentSubject">
    <w:name w:val="annotation subject"/>
    <w:basedOn w:val="CommentText"/>
    <w:next w:val="CommentText"/>
    <w:link w:val="CommentSubjectChar"/>
    <w:uiPriority w:val="99"/>
    <w:semiHidden/>
    <w:unhideWhenUsed/>
    <w:rsid w:val="0044526F"/>
    <w:rPr>
      <w:b/>
      <w:bCs/>
    </w:rPr>
  </w:style>
  <w:style w:type="character" w:customStyle="1" w:styleId="CommentSubjectChar">
    <w:name w:val="Comment Subject Char"/>
    <w:basedOn w:val="CommentTextChar"/>
    <w:link w:val="CommentSubject"/>
    <w:uiPriority w:val="99"/>
    <w:semiHidden/>
    <w:rsid w:val="0044526F"/>
    <w:rPr>
      <w:b/>
      <w:bCs/>
      <w:sz w:val="20"/>
      <w:szCs w:val="20"/>
      <w:lang w:val="en-GB"/>
    </w:rPr>
  </w:style>
  <w:style w:type="paragraph" w:customStyle="1" w:styleId="Paragraph">
    <w:name w:val="Paragraph"/>
    <w:basedOn w:val="Normal"/>
    <w:link w:val="ParagraphChar"/>
    <w:qFormat/>
    <w:rsid w:val="00CB124E"/>
    <w:pPr>
      <w:spacing w:before="220"/>
      <w:jc w:val="both"/>
    </w:pPr>
    <w:rPr>
      <w:rFonts w:asciiTheme="minorHAnsi" w:hAnsiTheme="minorHAnsi"/>
      <w:sz w:val="24"/>
      <w:szCs w:val="24"/>
    </w:rPr>
  </w:style>
  <w:style w:type="paragraph" w:customStyle="1" w:styleId="Reference">
    <w:name w:val="Reference"/>
    <w:basedOn w:val="Normal"/>
    <w:link w:val="ReferenceChar"/>
    <w:qFormat/>
    <w:rsid w:val="00D6230E"/>
    <w:pPr>
      <w:numPr>
        <w:numId w:val="18"/>
      </w:numPr>
      <w:tabs>
        <w:tab w:val="left" w:pos="1080"/>
      </w:tabs>
      <w:spacing w:after="180"/>
      <w:jc w:val="both"/>
    </w:pPr>
    <w:rPr>
      <w:rFonts w:asciiTheme="minorHAnsi" w:hAnsiTheme="minorHAnsi"/>
      <w:sz w:val="24"/>
      <w:szCs w:val="24"/>
      <w:lang w:val="en-US"/>
    </w:rPr>
  </w:style>
  <w:style w:type="character" w:customStyle="1" w:styleId="ParagraphChar">
    <w:name w:val="Paragraph Char"/>
    <w:basedOn w:val="DefaultParagraphFont"/>
    <w:link w:val="Paragraph"/>
    <w:rsid w:val="00CB124E"/>
    <w:rPr>
      <w:rFonts w:asciiTheme="minorHAnsi" w:hAnsiTheme="minorHAnsi"/>
      <w:sz w:val="24"/>
      <w:szCs w:val="24"/>
      <w:lang w:val="en-GB"/>
    </w:rPr>
  </w:style>
  <w:style w:type="character" w:customStyle="1" w:styleId="ReferenceChar">
    <w:name w:val="Reference Char"/>
    <w:basedOn w:val="DefaultParagraphFont"/>
    <w:link w:val="Reference"/>
    <w:rsid w:val="00D6230E"/>
    <w:rPr>
      <w:rFonts w:asciiTheme="minorHAnsi" w:hAnsiTheme="minorHAnsi"/>
      <w:sz w:val="24"/>
      <w:szCs w:val="24"/>
    </w:rPr>
  </w:style>
  <w:style w:type="paragraph" w:styleId="Revision">
    <w:name w:val="Revision"/>
    <w:hidden/>
    <w:uiPriority w:val="99"/>
    <w:semiHidden/>
    <w:rsid w:val="00D03FC3"/>
    <w:rPr>
      <w:szCs w:val="20"/>
      <w:lang w:val="en-GB"/>
    </w:rPr>
  </w:style>
  <w:style w:type="paragraph" w:styleId="EndnoteText">
    <w:name w:val="endnote text"/>
    <w:basedOn w:val="Normal"/>
    <w:link w:val="EndnoteTextChar"/>
    <w:uiPriority w:val="99"/>
    <w:semiHidden/>
    <w:unhideWhenUsed/>
    <w:rsid w:val="00080F7F"/>
    <w:rPr>
      <w:sz w:val="20"/>
    </w:rPr>
  </w:style>
  <w:style w:type="character" w:customStyle="1" w:styleId="EndnoteTextChar">
    <w:name w:val="Endnote Text Char"/>
    <w:basedOn w:val="DefaultParagraphFont"/>
    <w:link w:val="EndnoteText"/>
    <w:uiPriority w:val="99"/>
    <w:semiHidden/>
    <w:rsid w:val="00080F7F"/>
    <w:rPr>
      <w:sz w:val="20"/>
      <w:szCs w:val="20"/>
      <w:lang w:val="en-GB"/>
    </w:rPr>
  </w:style>
  <w:style w:type="character" w:styleId="EndnoteReference">
    <w:name w:val="endnote reference"/>
    <w:basedOn w:val="DefaultParagraphFont"/>
    <w:uiPriority w:val="99"/>
    <w:semiHidden/>
    <w:unhideWhenUsed/>
    <w:rsid w:val="00080F7F"/>
    <w:rPr>
      <w:vertAlign w:val="superscript"/>
    </w:rPr>
  </w:style>
  <w:style w:type="paragraph" w:styleId="FootnoteText">
    <w:name w:val="footnote text"/>
    <w:basedOn w:val="Normal"/>
    <w:link w:val="FootnoteTextChar"/>
    <w:uiPriority w:val="99"/>
    <w:unhideWhenUsed/>
    <w:rsid w:val="00080F7F"/>
    <w:rPr>
      <w:rFonts w:asciiTheme="minorHAnsi" w:hAnsiTheme="minorHAnsi"/>
      <w:sz w:val="18"/>
    </w:rPr>
  </w:style>
  <w:style w:type="character" w:customStyle="1" w:styleId="FootnoteTextChar">
    <w:name w:val="Footnote Text Char"/>
    <w:basedOn w:val="DefaultParagraphFont"/>
    <w:link w:val="FootnoteText"/>
    <w:uiPriority w:val="99"/>
    <w:rsid w:val="00080F7F"/>
    <w:rPr>
      <w:rFonts w:asciiTheme="minorHAnsi" w:hAnsiTheme="minorHAnsi"/>
      <w:sz w:val="18"/>
      <w:szCs w:val="20"/>
      <w:lang w:val="en-GB"/>
    </w:rPr>
  </w:style>
  <w:style w:type="character" w:styleId="FootnoteReference">
    <w:name w:val="footnote reference"/>
    <w:basedOn w:val="DefaultParagraphFont"/>
    <w:uiPriority w:val="99"/>
    <w:semiHidden/>
    <w:unhideWhenUsed/>
    <w:rsid w:val="00080F7F"/>
    <w:rPr>
      <w:vertAlign w:val="superscript"/>
    </w:rPr>
  </w:style>
  <w:style w:type="paragraph" w:customStyle="1" w:styleId="Style1">
    <w:name w:val="Style1"/>
    <w:basedOn w:val="ListParagraph"/>
    <w:link w:val="Style1Char"/>
    <w:qFormat/>
    <w:rsid w:val="00FD3492"/>
    <w:pPr>
      <w:spacing w:before="220"/>
      <w:ind w:firstLineChars="0" w:firstLine="0"/>
      <w:jc w:val="both"/>
    </w:pPr>
    <w:rPr>
      <w:rFonts w:asciiTheme="minorHAnsi" w:hAnsiTheme="minorHAnsi"/>
      <w:b/>
      <w:sz w:val="24"/>
      <w:szCs w:val="24"/>
    </w:rPr>
  </w:style>
  <w:style w:type="character" w:customStyle="1" w:styleId="Style1Char">
    <w:name w:val="Style1 Char"/>
    <w:basedOn w:val="ListParagraphChar"/>
    <w:link w:val="Style1"/>
    <w:rsid w:val="00FD3492"/>
    <w:rPr>
      <w:rFonts w:asciiTheme="minorHAnsi" w:hAnsiTheme="minorHAnsi"/>
      <w:b/>
      <w:sz w:val="24"/>
      <w:szCs w:val="24"/>
      <w:lang w:val="en-GB"/>
    </w:rPr>
  </w:style>
  <w:style w:type="paragraph" w:styleId="NormalWeb">
    <w:name w:val="Normal (Web)"/>
    <w:basedOn w:val="Normal"/>
    <w:uiPriority w:val="99"/>
    <w:semiHidden/>
    <w:unhideWhenUsed/>
    <w:rsid w:val="00E1302B"/>
    <w:pPr>
      <w:spacing w:before="100" w:beforeAutospacing="1" w:after="100" w:afterAutospacing="1"/>
    </w:pPr>
    <w:rPr>
      <w:sz w:val="24"/>
      <w:szCs w:val="24"/>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721682">
      <w:bodyDiv w:val="1"/>
      <w:marLeft w:val="0"/>
      <w:marRight w:val="0"/>
      <w:marTop w:val="0"/>
      <w:marBottom w:val="0"/>
      <w:divBdr>
        <w:top w:val="none" w:sz="0" w:space="0" w:color="auto"/>
        <w:left w:val="none" w:sz="0" w:space="0" w:color="auto"/>
        <w:bottom w:val="none" w:sz="0" w:space="0" w:color="auto"/>
        <w:right w:val="none" w:sz="0" w:space="0" w:color="auto"/>
      </w:divBdr>
      <w:divsChild>
        <w:div w:id="407381188">
          <w:marLeft w:val="288"/>
          <w:marRight w:val="0"/>
          <w:marTop w:val="216"/>
          <w:marBottom w:val="0"/>
          <w:divBdr>
            <w:top w:val="none" w:sz="0" w:space="0" w:color="auto"/>
            <w:left w:val="none" w:sz="0" w:space="0" w:color="auto"/>
            <w:bottom w:val="none" w:sz="0" w:space="0" w:color="auto"/>
            <w:right w:val="none" w:sz="0" w:space="0" w:color="auto"/>
          </w:divBdr>
        </w:div>
        <w:div w:id="1811054475">
          <w:marLeft w:val="288"/>
          <w:marRight w:val="0"/>
          <w:marTop w:val="216"/>
          <w:marBottom w:val="0"/>
          <w:divBdr>
            <w:top w:val="none" w:sz="0" w:space="0" w:color="auto"/>
            <w:left w:val="none" w:sz="0" w:space="0" w:color="auto"/>
            <w:bottom w:val="none" w:sz="0" w:space="0" w:color="auto"/>
            <w:right w:val="none" w:sz="0" w:space="0" w:color="auto"/>
          </w:divBdr>
        </w:div>
      </w:divsChild>
    </w:div>
    <w:div w:id="706758814">
      <w:bodyDiv w:val="1"/>
      <w:marLeft w:val="0"/>
      <w:marRight w:val="0"/>
      <w:marTop w:val="0"/>
      <w:marBottom w:val="0"/>
      <w:divBdr>
        <w:top w:val="none" w:sz="0" w:space="0" w:color="auto"/>
        <w:left w:val="none" w:sz="0" w:space="0" w:color="auto"/>
        <w:bottom w:val="none" w:sz="0" w:space="0" w:color="auto"/>
        <w:right w:val="none" w:sz="0" w:space="0" w:color="auto"/>
      </w:divBdr>
      <w:divsChild>
        <w:div w:id="676887495">
          <w:marLeft w:val="446"/>
          <w:marRight w:val="0"/>
          <w:marTop w:val="222"/>
          <w:marBottom w:val="0"/>
          <w:divBdr>
            <w:top w:val="none" w:sz="0" w:space="0" w:color="auto"/>
            <w:left w:val="none" w:sz="0" w:space="0" w:color="auto"/>
            <w:bottom w:val="none" w:sz="0" w:space="0" w:color="auto"/>
            <w:right w:val="none" w:sz="0" w:space="0" w:color="auto"/>
          </w:divBdr>
        </w:div>
      </w:divsChild>
    </w:div>
    <w:div w:id="1258564976">
      <w:bodyDiv w:val="1"/>
      <w:marLeft w:val="0"/>
      <w:marRight w:val="0"/>
      <w:marTop w:val="0"/>
      <w:marBottom w:val="0"/>
      <w:divBdr>
        <w:top w:val="none" w:sz="0" w:space="0" w:color="auto"/>
        <w:left w:val="none" w:sz="0" w:space="0" w:color="auto"/>
        <w:bottom w:val="none" w:sz="0" w:space="0" w:color="auto"/>
        <w:right w:val="none" w:sz="0" w:space="0" w:color="auto"/>
      </w:divBdr>
      <w:divsChild>
        <w:div w:id="1048190335">
          <w:marLeft w:val="446"/>
          <w:marRight w:val="0"/>
          <w:marTop w:val="160"/>
          <w:marBottom w:val="0"/>
          <w:divBdr>
            <w:top w:val="none" w:sz="0" w:space="0" w:color="auto"/>
            <w:left w:val="none" w:sz="0" w:space="0" w:color="auto"/>
            <w:bottom w:val="none" w:sz="0" w:space="0" w:color="auto"/>
            <w:right w:val="none" w:sz="0" w:space="0" w:color="auto"/>
          </w:divBdr>
        </w:div>
        <w:div w:id="1345127663">
          <w:marLeft w:val="446"/>
          <w:marRight w:val="0"/>
          <w:marTop w:val="160"/>
          <w:marBottom w:val="0"/>
          <w:divBdr>
            <w:top w:val="none" w:sz="0" w:space="0" w:color="auto"/>
            <w:left w:val="none" w:sz="0" w:space="0" w:color="auto"/>
            <w:bottom w:val="none" w:sz="0" w:space="0" w:color="auto"/>
            <w:right w:val="none" w:sz="0" w:space="0" w:color="auto"/>
          </w:divBdr>
        </w:div>
      </w:divsChild>
    </w:div>
    <w:div w:id="1282686710">
      <w:bodyDiv w:val="1"/>
      <w:marLeft w:val="0"/>
      <w:marRight w:val="0"/>
      <w:marTop w:val="0"/>
      <w:marBottom w:val="0"/>
      <w:divBdr>
        <w:top w:val="none" w:sz="0" w:space="0" w:color="auto"/>
        <w:left w:val="none" w:sz="0" w:space="0" w:color="auto"/>
        <w:bottom w:val="none" w:sz="0" w:space="0" w:color="auto"/>
        <w:right w:val="none" w:sz="0" w:space="0" w:color="auto"/>
      </w:divBdr>
      <w:divsChild>
        <w:div w:id="2022579929">
          <w:marLeft w:val="288"/>
          <w:marRight w:val="0"/>
          <w:marTop w:val="216"/>
          <w:marBottom w:val="0"/>
          <w:divBdr>
            <w:top w:val="none" w:sz="0" w:space="0" w:color="auto"/>
            <w:left w:val="none" w:sz="0" w:space="0" w:color="auto"/>
            <w:bottom w:val="none" w:sz="0" w:space="0" w:color="auto"/>
            <w:right w:val="none" w:sz="0" w:space="0" w:color="auto"/>
          </w:divBdr>
        </w:div>
        <w:div w:id="792598875">
          <w:marLeft w:val="576"/>
          <w:marRight w:val="0"/>
          <w:marTop w:val="96"/>
          <w:marBottom w:val="0"/>
          <w:divBdr>
            <w:top w:val="none" w:sz="0" w:space="0" w:color="auto"/>
            <w:left w:val="none" w:sz="0" w:space="0" w:color="auto"/>
            <w:bottom w:val="none" w:sz="0" w:space="0" w:color="auto"/>
            <w:right w:val="none" w:sz="0" w:space="0" w:color="auto"/>
          </w:divBdr>
        </w:div>
      </w:divsChild>
    </w:div>
    <w:div w:id="1876306001">
      <w:marLeft w:val="0"/>
      <w:marRight w:val="0"/>
      <w:marTop w:val="0"/>
      <w:marBottom w:val="0"/>
      <w:divBdr>
        <w:top w:val="none" w:sz="0" w:space="0" w:color="auto"/>
        <w:left w:val="none" w:sz="0" w:space="0" w:color="auto"/>
        <w:bottom w:val="none" w:sz="0" w:space="0" w:color="auto"/>
        <w:right w:val="none" w:sz="0" w:space="0" w:color="auto"/>
      </w:divBdr>
    </w:div>
    <w:div w:id="1876306002">
      <w:marLeft w:val="0"/>
      <w:marRight w:val="0"/>
      <w:marTop w:val="0"/>
      <w:marBottom w:val="0"/>
      <w:divBdr>
        <w:top w:val="none" w:sz="0" w:space="0" w:color="auto"/>
        <w:left w:val="none" w:sz="0" w:space="0" w:color="auto"/>
        <w:bottom w:val="none" w:sz="0" w:space="0" w:color="auto"/>
        <w:right w:val="none" w:sz="0" w:space="0" w:color="auto"/>
      </w:divBdr>
    </w:div>
    <w:div w:id="1876306003">
      <w:marLeft w:val="0"/>
      <w:marRight w:val="0"/>
      <w:marTop w:val="0"/>
      <w:marBottom w:val="0"/>
      <w:divBdr>
        <w:top w:val="none" w:sz="0" w:space="0" w:color="auto"/>
        <w:left w:val="none" w:sz="0" w:space="0" w:color="auto"/>
        <w:bottom w:val="none" w:sz="0" w:space="0" w:color="auto"/>
        <w:right w:val="none" w:sz="0" w:space="0" w:color="auto"/>
      </w:divBdr>
    </w:div>
    <w:div w:id="1957448295">
      <w:bodyDiv w:val="1"/>
      <w:marLeft w:val="0"/>
      <w:marRight w:val="0"/>
      <w:marTop w:val="0"/>
      <w:marBottom w:val="0"/>
      <w:divBdr>
        <w:top w:val="none" w:sz="0" w:space="0" w:color="auto"/>
        <w:left w:val="none" w:sz="0" w:space="0" w:color="auto"/>
        <w:bottom w:val="none" w:sz="0" w:space="0" w:color="auto"/>
        <w:right w:val="none" w:sz="0" w:space="0" w:color="auto"/>
      </w:divBdr>
      <w:divsChild>
        <w:div w:id="1394351703">
          <w:marLeft w:val="806"/>
          <w:marRight w:val="0"/>
          <w:marTop w:val="90"/>
          <w:marBottom w:val="0"/>
          <w:divBdr>
            <w:top w:val="none" w:sz="0" w:space="0" w:color="auto"/>
            <w:left w:val="none" w:sz="0" w:space="0" w:color="auto"/>
            <w:bottom w:val="none" w:sz="0" w:space="0" w:color="auto"/>
            <w:right w:val="none" w:sz="0" w:space="0" w:color="auto"/>
          </w:divBdr>
        </w:div>
      </w:divsChild>
    </w:div>
    <w:div w:id="1979263225">
      <w:bodyDiv w:val="1"/>
      <w:marLeft w:val="0"/>
      <w:marRight w:val="0"/>
      <w:marTop w:val="0"/>
      <w:marBottom w:val="0"/>
      <w:divBdr>
        <w:top w:val="none" w:sz="0" w:space="0" w:color="auto"/>
        <w:left w:val="none" w:sz="0" w:space="0" w:color="auto"/>
        <w:bottom w:val="none" w:sz="0" w:space="0" w:color="auto"/>
        <w:right w:val="none" w:sz="0" w:space="0" w:color="auto"/>
      </w:divBdr>
      <w:divsChild>
        <w:div w:id="1498183905">
          <w:marLeft w:val="806"/>
          <w:marRight w:val="0"/>
          <w:marTop w:val="90"/>
          <w:marBottom w:val="0"/>
          <w:divBdr>
            <w:top w:val="none" w:sz="0" w:space="0" w:color="auto"/>
            <w:left w:val="none" w:sz="0" w:space="0" w:color="auto"/>
            <w:bottom w:val="none" w:sz="0" w:space="0" w:color="auto"/>
            <w:right w:val="none" w:sz="0" w:space="0" w:color="auto"/>
          </w:divBdr>
        </w:div>
      </w:divsChild>
    </w:div>
    <w:div w:id="2012023435">
      <w:bodyDiv w:val="1"/>
      <w:marLeft w:val="0"/>
      <w:marRight w:val="0"/>
      <w:marTop w:val="0"/>
      <w:marBottom w:val="0"/>
      <w:divBdr>
        <w:top w:val="none" w:sz="0" w:space="0" w:color="auto"/>
        <w:left w:val="none" w:sz="0" w:space="0" w:color="auto"/>
        <w:bottom w:val="none" w:sz="0" w:space="0" w:color="auto"/>
        <w:right w:val="none" w:sz="0" w:space="0" w:color="auto"/>
      </w:divBdr>
      <w:divsChild>
        <w:div w:id="1992830792">
          <w:marLeft w:val="288"/>
          <w:marRight w:val="0"/>
          <w:marTop w:val="216"/>
          <w:marBottom w:val="0"/>
          <w:divBdr>
            <w:top w:val="none" w:sz="0" w:space="0" w:color="auto"/>
            <w:left w:val="none" w:sz="0" w:space="0" w:color="auto"/>
            <w:bottom w:val="none" w:sz="0" w:space="0" w:color="auto"/>
            <w:right w:val="none" w:sz="0" w:space="0" w:color="auto"/>
          </w:divBdr>
        </w:div>
      </w:divsChild>
    </w:div>
    <w:div w:id="2076467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vangeel@cisco.com" TargetMode="External"/><Relationship Id="rId13" Type="http://schemas.openxmlformats.org/officeDocument/2006/relationships/hyperlink" Target="mailto:dorothy.stanley@hpe.co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hyperlink" Target="mailto:amyles@cisco.com"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dorothy.stanley@hpe.com" TargetMode="External"/><Relationship Id="rId14" Type="http://schemas.openxmlformats.org/officeDocument/2006/relationships/hyperlink" Target="mailto:adrian.p.stephens@ieee.org" TargetMode="Externa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6326C3-27D7-41D3-860D-10FE3A6C4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815</Words>
  <Characters>4650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Ericsson</Company>
  <LinksUpToDate>false</LinksUpToDate>
  <CharactersWithSpaces>5455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Minutes</dc:subject>
  <dc:creator>Andrew Myles</dc:creator>
  <cp:keywords/>
  <cp:lastModifiedBy>amyles@cisco.com</cp:lastModifiedBy>
  <cp:revision>4</cp:revision>
  <cp:lastPrinted>2017-03-02T06:15:00Z</cp:lastPrinted>
  <dcterms:created xsi:type="dcterms:W3CDTF">2018-05-09T14:06:00Z</dcterms:created>
  <dcterms:modified xsi:type="dcterms:W3CDTF">2018-05-09T15:52:00Z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(4)O2rNfG47FUsPjqPNWvXZW1UCc/P/oc5JTD/zVZUM/LB92lWFs+QtA0b7WBr7FkXF5ZMduNjNe87v4tEk26To1r5JZ4NqSJ1ofA2esymkrysvdzm2BDvXaU6VnAX/9fuQho648P3t6096t15z0Wt4vKZEaSkumM+MAO3DreOTa9Q7lmkqvdI/eSf++cL3z2dxaDjxSkaImrSkK8prKFXtI0BRmzsyf7kvVMxUlk71YP</vt:lpwstr>
  </property>
  <property fmtid="{D5CDD505-2E9C-101B-9397-08002B2CF9AE}" pid="3" name="_ms_pID_7253431">
    <vt:lpwstr>iuz+/iyxJGNjMbh+/P2umiFAR+iiU24PEFHW+mCEbSyoYtZvbx6nuFKR2YOEbEOnaYO1pFQkikYXX3aRmSgCZiPF4Ugk6AwoKAw9JBSB+rEcti6iXsa0RU45+nchZAdfV6AyoSXOnoxxqm4/rywW+P0d0QYES7j6Ddt4iJbn4UcZ25VTcPsKKWRayoJI+vaB4e+XWgnhoTaQDjDMrKcrvPG+E9FhH/8AHnstJv8j9n</vt:lpwstr>
  </property>
  <property fmtid="{D5CDD505-2E9C-101B-9397-08002B2CF9AE}" pid="4" name="_ms_pID_7253432">
    <vt:lpwstr>7IdEy6bEDwORBnqHcUK0Qvsp/buLC2bw7xIf31jS7Wz0kzWqWX42tPQWbi4CUTP/tRJz7HIjZtY4VF2QtTpWcNio2N1ISTVeIK+4zLCO1YtskBnESZw96GZVWA/WYUJ9Q2gGSes6zg//I9eiyj1ZlZjJYQ+KjajF/f6V+jGjTsWCKHz5/okpw2Ey9Hy7GNoXzbAYJ4gjdiXbwEuFHo/q2a8vfbAqyVYDcatIa18NWu</vt:lpwstr>
  </property>
  <property fmtid="{D5CDD505-2E9C-101B-9397-08002B2CF9AE}" pid="5" name="_ms_pID_7253433">
    <vt:lpwstr>9k6JZoZ8cF+T0XhH6vkhwZboByaqzNGghqzyzaJhFmlAkIuiHtVCnuQVAbeCXjYhSVQp5oYLodTBN3O2ze4/FTDg==</vt:lpwstr>
  </property>
  <property fmtid="{D5CDD505-2E9C-101B-9397-08002B2CF9AE}" pid="6" name="sflag">
    <vt:lpwstr>1394786106</vt:lpwstr>
  </property>
</Properties>
</file>