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4B521B">
            <w:pPr>
              <w:pStyle w:val="T2"/>
            </w:pPr>
            <w:r w:rsidRPr="004B521B">
              <w:rPr>
                <w:rFonts w:ascii="Verdana" w:hAnsi="Verdana"/>
                <w:color w:val="000000"/>
                <w:sz w:val="24"/>
                <w:szCs w:val="17"/>
              </w:rPr>
              <w:t xml:space="preserve">Minutes for </w:t>
            </w:r>
            <w:proofErr w:type="spellStart"/>
            <w:r w:rsidRPr="004B521B">
              <w:rPr>
                <w:rFonts w:ascii="Verdana" w:hAnsi="Verdana"/>
                <w:color w:val="000000"/>
                <w:sz w:val="24"/>
                <w:szCs w:val="17"/>
              </w:rPr>
              <w:t>REVmd</w:t>
            </w:r>
            <w:proofErr w:type="spellEnd"/>
            <w:r w:rsidRPr="004B521B">
              <w:rPr>
                <w:rFonts w:ascii="Verdana" w:hAnsi="Verdana"/>
                <w:color w:val="000000"/>
                <w:sz w:val="24"/>
                <w:szCs w:val="17"/>
              </w:rPr>
              <w:t xml:space="preserve"> April 2018 telecons</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4B521B">
              <w:rPr>
                <w:b w:val="0"/>
                <w:sz w:val="20"/>
              </w:rPr>
              <w:t>2018-04-</w:t>
            </w:r>
            <w:r w:rsidR="0023616D">
              <w:rPr>
                <w:b w:val="0"/>
                <w:sz w:val="20"/>
              </w:rPr>
              <w:t>27</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4B521B">
            <w:pPr>
              <w:pStyle w:val="T2"/>
              <w:spacing w:after="0"/>
              <w:ind w:left="0" w:right="0"/>
              <w:rPr>
                <w:b w:val="0"/>
                <w:sz w:val="20"/>
              </w:rPr>
            </w:pPr>
            <w:r>
              <w:rPr>
                <w:b w:val="0"/>
                <w:sz w:val="20"/>
              </w:rPr>
              <w:t>Jon Rosdahl</w:t>
            </w:r>
          </w:p>
        </w:tc>
        <w:tc>
          <w:tcPr>
            <w:tcW w:w="2064" w:type="dxa"/>
            <w:vAlign w:val="center"/>
          </w:tcPr>
          <w:p w:rsidR="00CA09B2" w:rsidRDefault="004B521B">
            <w:pPr>
              <w:pStyle w:val="T2"/>
              <w:spacing w:after="0"/>
              <w:ind w:left="0" w:right="0"/>
              <w:rPr>
                <w:b w:val="0"/>
                <w:sz w:val="20"/>
              </w:rPr>
            </w:pPr>
            <w:r>
              <w:rPr>
                <w:b w:val="0"/>
                <w:sz w:val="20"/>
              </w:rPr>
              <w:t>Qualcomm Technologies Inc.</w:t>
            </w:r>
          </w:p>
        </w:tc>
        <w:tc>
          <w:tcPr>
            <w:tcW w:w="2814" w:type="dxa"/>
            <w:vAlign w:val="center"/>
          </w:tcPr>
          <w:p w:rsidR="00CA09B2" w:rsidRDefault="004B521B" w:rsidP="004B521B">
            <w:pPr>
              <w:pStyle w:val="T2"/>
              <w:spacing w:after="0"/>
              <w:ind w:left="0" w:right="0"/>
              <w:jc w:val="left"/>
              <w:rPr>
                <w:b w:val="0"/>
                <w:sz w:val="20"/>
              </w:rPr>
            </w:pPr>
            <w:r>
              <w:rPr>
                <w:b w:val="0"/>
                <w:sz w:val="20"/>
              </w:rPr>
              <w:t>10871 N 5750 W</w:t>
            </w:r>
          </w:p>
          <w:p w:rsidR="004B521B" w:rsidRDefault="004B521B" w:rsidP="004B521B">
            <w:pPr>
              <w:pStyle w:val="T2"/>
              <w:spacing w:after="0"/>
              <w:ind w:left="0" w:right="0"/>
              <w:jc w:val="left"/>
              <w:rPr>
                <w:b w:val="0"/>
                <w:sz w:val="20"/>
              </w:rPr>
            </w:pPr>
            <w:r>
              <w:rPr>
                <w:b w:val="0"/>
                <w:sz w:val="20"/>
              </w:rPr>
              <w:t>Highland, UT 84003</w:t>
            </w:r>
          </w:p>
        </w:tc>
        <w:tc>
          <w:tcPr>
            <w:tcW w:w="1715" w:type="dxa"/>
            <w:vAlign w:val="center"/>
          </w:tcPr>
          <w:p w:rsidR="00CA09B2" w:rsidRDefault="004B521B">
            <w:pPr>
              <w:pStyle w:val="T2"/>
              <w:spacing w:after="0"/>
              <w:ind w:left="0" w:right="0"/>
              <w:rPr>
                <w:b w:val="0"/>
                <w:sz w:val="20"/>
              </w:rPr>
            </w:pPr>
            <w:r>
              <w:rPr>
                <w:b w:val="0"/>
                <w:sz w:val="20"/>
              </w:rPr>
              <w:t>+1-801-492-4023</w:t>
            </w:r>
          </w:p>
        </w:tc>
        <w:tc>
          <w:tcPr>
            <w:tcW w:w="1647" w:type="dxa"/>
            <w:vAlign w:val="center"/>
          </w:tcPr>
          <w:p w:rsidR="00CA09B2" w:rsidRDefault="004B521B">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50167">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-66675</wp:posOffset>
                </wp:positionH>
                <wp:positionV relativeFrom="paragraph">
                  <wp:posOffset>208915</wp:posOffset>
                </wp:positionV>
                <wp:extent cx="5943600" cy="49149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914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6444" w:rsidRDefault="00C36444">
                            <w:pPr>
                              <w:pStyle w:val="T1"/>
                              <w:spacing w:after="120"/>
                            </w:pPr>
                            <w:r>
                              <w:t>Abstract</w:t>
                            </w:r>
                          </w:p>
                          <w:p w:rsidR="00C36444" w:rsidRPr="0023616D" w:rsidRDefault="00C36444" w:rsidP="004B521B">
                            <w:pPr>
                              <w:jc w:val="both"/>
                              <w:rPr>
                                <w:rFonts w:ascii="Verdana" w:hAnsi="Verdana"/>
                                <w:color w:val="000000"/>
                                <w:szCs w:val="17"/>
                              </w:rPr>
                            </w:pPr>
                            <w:r w:rsidRPr="0023616D">
                              <w:rPr>
                                <w:rFonts w:ascii="Verdana" w:hAnsi="Verdana"/>
                                <w:color w:val="000000"/>
                                <w:szCs w:val="17"/>
                              </w:rPr>
                              <w:t xml:space="preserve">Minutes for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6</w:t>
                            </w:r>
                            <w:r w:rsidRPr="0023616D">
                              <w:rPr>
                                <w:rFonts w:ascii="Verdana" w:hAnsi="Verdana"/>
                                <w:color w:val="000000"/>
                                <w:szCs w:val="17"/>
                                <w:vertAlign w:val="superscript"/>
                              </w:rPr>
                              <w:t>th</w:t>
                            </w:r>
                            <w:r w:rsidRPr="0023616D">
                              <w:rPr>
                                <w:rFonts w:ascii="Verdana" w:hAnsi="Verdana"/>
                                <w:color w:val="000000"/>
                                <w:szCs w:val="17"/>
                              </w:rPr>
                              <w:t xml:space="preserve"> and 27</w:t>
                            </w:r>
                            <w:r w:rsidRPr="0023616D">
                              <w:rPr>
                                <w:rFonts w:ascii="Verdana" w:hAnsi="Verdana"/>
                                <w:color w:val="000000"/>
                                <w:szCs w:val="17"/>
                                <w:vertAlign w:val="superscript"/>
                              </w:rPr>
                              <w:t>th</w:t>
                            </w:r>
                            <w:r w:rsidRPr="0023616D">
                              <w:rPr>
                                <w:rFonts w:ascii="Verdana" w:hAnsi="Verdana"/>
                                <w:color w:val="000000"/>
                                <w:szCs w:val="17"/>
                              </w:rPr>
                              <w:t xml:space="preserve"> April 2018 telecons</w:t>
                            </w:r>
                          </w:p>
                          <w:p w:rsidR="00C36444" w:rsidRPr="0023616D" w:rsidRDefault="00C36444" w:rsidP="004B521B">
                            <w:pPr>
                              <w:jc w:val="both"/>
                              <w:rPr>
                                <w:rFonts w:ascii="Verdana" w:hAnsi="Verdana"/>
                                <w:color w:val="000000"/>
                                <w:szCs w:val="17"/>
                              </w:rPr>
                            </w:pPr>
                            <w:r w:rsidRPr="0023616D">
                              <w:rPr>
                                <w:rFonts w:ascii="Verdana" w:hAnsi="Verdana"/>
                                <w:color w:val="000000"/>
                                <w:szCs w:val="17"/>
                              </w:rPr>
                              <w:t xml:space="preserve">R0 =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April 6</w:t>
                            </w:r>
                            <w:r w:rsidRPr="0023616D">
                              <w:rPr>
                                <w:rFonts w:ascii="Verdana" w:hAnsi="Verdana"/>
                                <w:color w:val="000000"/>
                                <w:szCs w:val="17"/>
                                <w:vertAlign w:val="superscript"/>
                              </w:rPr>
                              <w:t>th</w:t>
                            </w:r>
                            <w:r w:rsidRPr="0023616D">
                              <w:rPr>
                                <w:rFonts w:ascii="Verdana" w:hAnsi="Verdana"/>
                                <w:color w:val="000000"/>
                                <w:szCs w:val="17"/>
                              </w:rPr>
                              <w:t xml:space="preserve"> Telecon</w:t>
                            </w:r>
                          </w:p>
                          <w:p w:rsidR="00C36444" w:rsidRPr="0023616D" w:rsidRDefault="00C36444" w:rsidP="004B521B">
                            <w:pPr>
                              <w:jc w:val="both"/>
                              <w:rPr>
                                <w:rFonts w:ascii="Verdana" w:hAnsi="Verdana"/>
                                <w:color w:val="000000"/>
                                <w:szCs w:val="17"/>
                              </w:rPr>
                            </w:pPr>
                            <w:r w:rsidRPr="0023616D">
                              <w:rPr>
                                <w:rFonts w:ascii="Verdana" w:hAnsi="Verdana"/>
                                <w:color w:val="000000"/>
                                <w:szCs w:val="17"/>
                              </w:rPr>
                              <w:t xml:space="preserve">R1 =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April 27</w:t>
                            </w:r>
                            <w:r w:rsidRPr="0023616D">
                              <w:rPr>
                                <w:rFonts w:ascii="Verdana" w:hAnsi="Verdana"/>
                                <w:color w:val="000000"/>
                                <w:szCs w:val="17"/>
                                <w:vertAlign w:val="superscript"/>
                              </w:rPr>
                              <w:t>th</w:t>
                            </w:r>
                            <w:r w:rsidRPr="0023616D">
                              <w:rPr>
                                <w:rFonts w:ascii="Verdana" w:hAnsi="Verdana"/>
                                <w:color w:val="000000"/>
                                <w:szCs w:val="17"/>
                              </w:rPr>
                              <w:t xml:space="preserve"> Telecon</w:t>
                            </w:r>
                          </w:p>
                          <w:p w:rsidR="00C36444" w:rsidRDefault="00C36444" w:rsidP="004B521B">
                            <w:pPr>
                              <w:jc w:val="both"/>
                              <w:rPr>
                                <w:rFonts w:ascii="Verdana" w:hAnsi="Verdana"/>
                                <w:color w:val="000000"/>
                                <w:sz w:val="17"/>
                                <w:szCs w:val="17"/>
                              </w:rPr>
                            </w:pPr>
                          </w:p>
                          <w:p w:rsidR="00C36444" w:rsidRDefault="00C36444" w:rsidP="004B521B">
                            <w:pPr>
                              <w:jc w:val="both"/>
                              <w:rPr>
                                <w:rFonts w:ascii="Verdana" w:hAnsi="Verdana"/>
                                <w:color w:val="000000"/>
                                <w:sz w:val="17"/>
                                <w:szCs w:val="17"/>
                              </w:rPr>
                            </w:pPr>
                          </w:p>
                          <w:p w:rsidR="00C36444" w:rsidRPr="0023616D" w:rsidRDefault="00C36444" w:rsidP="0023616D">
                            <w:pPr>
                              <w:jc w:val="both"/>
                              <w:rPr>
                                <w:lang w:val="en-US"/>
                              </w:rPr>
                            </w:pPr>
                            <w:r w:rsidRPr="0023616D">
                              <w:rPr>
                                <w:lang w:val="en-US"/>
                              </w:rPr>
                              <w:t>Teleconferences are subject to applicable policies and procedures, see below.</w:t>
                            </w:r>
                          </w:p>
                          <w:p w:rsidR="00C36444" w:rsidRPr="0023616D" w:rsidRDefault="00C36444" w:rsidP="0023616D">
                            <w:pPr>
                              <w:jc w:val="both"/>
                              <w:rPr>
                                <w:lang w:val="en-US"/>
                              </w:rPr>
                            </w:pPr>
                            <w:r w:rsidRPr="0023616D">
                              <w:rPr>
                                <w:lang w:val="en-US"/>
                              </w:rPr>
                              <w:t>==================================================</w:t>
                            </w:r>
                          </w:p>
                          <w:p w:rsidR="00C36444" w:rsidRPr="0023616D" w:rsidRDefault="00C36444" w:rsidP="0023616D">
                            <w:pPr>
                              <w:jc w:val="both"/>
                              <w:rPr>
                                <w:lang w:val="en-US"/>
                              </w:rPr>
                            </w:pPr>
                            <w:r w:rsidRPr="0023616D">
                              <w:rPr>
                                <w:lang w:val="en-US"/>
                              </w:rPr>
                              <w:t>•       IEEE Code of Ethics</w:t>
                            </w:r>
                          </w:p>
                          <w:p w:rsidR="00C36444" w:rsidRPr="0023616D" w:rsidRDefault="00C36444" w:rsidP="0023616D">
                            <w:pPr>
                              <w:jc w:val="both"/>
                              <w:rPr>
                                <w:lang w:val="en-US"/>
                              </w:rPr>
                            </w:pPr>
                            <w:r w:rsidRPr="0023616D">
                              <w:rPr>
                                <w:lang w:val="en-US"/>
                              </w:rPr>
                              <w:t xml:space="preserve">–       </w:t>
                            </w:r>
                            <w:hyperlink r:id="rId7" w:tgtFrame="_blank" w:history="1">
                              <w:r w:rsidRPr="0023616D">
                                <w:rPr>
                                  <w:rStyle w:val="Hyperlink"/>
                                  <w:lang w:val="en-US"/>
                                </w:rPr>
                                <w:t>http://www.ieee.org/about/corporate/governance/p7-8.html</w:t>
                              </w:r>
                            </w:hyperlink>
                            <w:r w:rsidRPr="0023616D">
                              <w:rPr>
                                <w:lang w:val="en-US"/>
                              </w:rPr>
                              <w:t xml:space="preserve"> </w:t>
                            </w:r>
                          </w:p>
                          <w:p w:rsidR="00C36444" w:rsidRPr="0023616D" w:rsidRDefault="00C36444" w:rsidP="0023616D">
                            <w:pPr>
                              <w:jc w:val="both"/>
                              <w:rPr>
                                <w:lang w:val="en-US"/>
                              </w:rPr>
                            </w:pPr>
                            <w:r w:rsidRPr="0023616D">
                              <w:rPr>
                                <w:lang w:val="en-US"/>
                              </w:rPr>
                              <w:t>•       IEEE Standards Association (IEEE-SA) Affiliation FAQ</w:t>
                            </w:r>
                          </w:p>
                          <w:p w:rsidR="00C36444" w:rsidRPr="0023616D" w:rsidRDefault="00C36444" w:rsidP="0023616D">
                            <w:pPr>
                              <w:jc w:val="both"/>
                              <w:rPr>
                                <w:lang w:val="en-US"/>
                              </w:rPr>
                            </w:pPr>
                            <w:r w:rsidRPr="0023616D">
                              <w:rPr>
                                <w:lang w:val="en-US"/>
                              </w:rPr>
                              <w:t xml:space="preserve">–       </w:t>
                            </w:r>
                            <w:hyperlink r:id="rId8" w:tgtFrame="_blank" w:history="1">
                              <w:r w:rsidRPr="0023616D">
                                <w:rPr>
                                  <w:rStyle w:val="Hyperlink"/>
                                  <w:lang w:val="en-US"/>
                                </w:rPr>
                                <w:t>http</w:t>
                              </w:r>
                            </w:hyperlink>
                            <w:hyperlink r:id="rId9" w:tgtFrame="_blank" w:history="1">
                              <w:r w:rsidRPr="0023616D">
                                <w:rPr>
                                  <w:rStyle w:val="Hyperlink"/>
                                  <w:lang w:val="en-US"/>
                                </w:rPr>
                                <w:t>://</w:t>
                              </w:r>
                            </w:hyperlink>
                            <w:hyperlink r:id="rId10" w:tgtFrame="_blank" w:history="1">
                              <w:r w:rsidRPr="0023616D">
                                <w:rPr>
                                  <w:rStyle w:val="Hyperlink"/>
                                  <w:lang w:val="en-US"/>
                                </w:rPr>
                                <w:t>standards.ieee.org/faqs/affiliation.html</w:t>
                              </w:r>
                            </w:hyperlink>
                            <w:r w:rsidRPr="0023616D">
                              <w:rPr>
                                <w:lang w:val="en-US"/>
                              </w:rPr>
                              <w:t xml:space="preserve"> </w:t>
                            </w:r>
                          </w:p>
                          <w:p w:rsidR="00C36444" w:rsidRPr="0023616D" w:rsidRDefault="00C36444" w:rsidP="0023616D">
                            <w:pPr>
                              <w:jc w:val="both"/>
                              <w:rPr>
                                <w:lang w:val="en-US"/>
                              </w:rPr>
                            </w:pPr>
                            <w:r w:rsidRPr="0023616D">
                              <w:rPr>
                                <w:lang w:val="en-US"/>
                              </w:rPr>
                              <w:t>•       Antitrust and Competition Policy</w:t>
                            </w:r>
                          </w:p>
                          <w:p w:rsidR="00C36444" w:rsidRPr="0023616D" w:rsidRDefault="00C36444" w:rsidP="0023616D">
                            <w:pPr>
                              <w:jc w:val="both"/>
                              <w:rPr>
                                <w:lang w:val="en-US"/>
                              </w:rPr>
                            </w:pPr>
                            <w:r w:rsidRPr="0023616D">
                              <w:rPr>
                                <w:lang w:val="en-US"/>
                              </w:rPr>
                              <w:t xml:space="preserve">–       </w:t>
                            </w:r>
                            <w:hyperlink r:id="rId11" w:tgtFrame="_blank" w:history="1">
                              <w:r w:rsidRPr="0023616D">
                                <w:rPr>
                                  <w:rStyle w:val="Hyperlink"/>
                                  <w:lang w:val="en-US"/>
                                </w:rPr>
                                <w:t>http</w:t>
                              </w:r>
                            </w:hyperlink>
                            <w:hyperlink r:id="rId12" w:tgtFrame="_blank" w:history="1">
                              <w:r w:rsidRPr="0023616D">
                                <w:rPr>
                                  <w:rStyle w:val="Hyperlink"/>
                                  <w:lang w:val="en-US"/>
                                </w:rPr>
                                <w:t>://</w:t>
                              </w:r>
                            </w:hyperlink>
                            <w:hyperlink r:id="rId13" w:tgtFrame="_blank" w:history="1">
                              <w:r w:rsidRPr="0023616D">
                                <w:rPr>
                                  <w:rStyle w:val="Hyperlink"/>
                                  <w:lang w:val="en-US"/>
                                </w:rPr>
                                <w:t>standards.ieee.org/resources/antitrust-guidelines.pdf</w:t>
                              </w:r>
                            </w:hyperlink>
                            <w:r w:rsidRPr="0023616D">
                              <w:rPr>
                                <w:lang w:val="en-US"/>
                              </w:rPr>
                              <w:t xml:space="preserve">  </w:t>
                            </w:r>
                          </w:p>
                          <w:p w:rsidR="00C36444" w:rsidRPr="0023616D" w:rsidRDefault="00C36444" w:rsidP="0023616D">
                            <w:pPr>
                              <w:jc w:val="both"/>
                              <w:rPr>
                                <w:lang w:val="en-US"/>
                              </w:rPr>
                            </w:pPr>
                            <w:r w:rsidRPr="0023616D">
                              <w:rPr>
                                <w:lang w:val="en-US"/>
                              </w:rPr>
                              <w:t>•       IEEE-SA Patent Policy</w:t>
                            </w:r>
                          </w:p>
                          <w:p w:rsidR="00C36444" w:rsidRPr="0023616D" w:rsidRDefault="00C36444" w:rsidP="0023616D">
                            <w:pPr>
                              <w:jc w:val="both"/>
                              <w:rPr>
                                <w:lang w:val="en-US"/>
                              </w:rPr>
                            </w:pPr>
                            <w:r w:rsidRPr="0023616D">
                              <w:rPr>
                                <w:lang w:val="en-US"/>
                              </w:rPr>
                              <w:t xml:space="preserve">–       </w:t>
                            </w:r>
                            <w:hyperlink r:id="rId14" w:tgtFrame="_blank" w:history="1">
                              <w:r w:rsidRPr="0023616D">
                                <w:rPr>
                                  <w:rStyle w:val="Hyperlink"/>
                                  <w:lang w:val="en-US"/>
                                </w:rPr>
                                <w:t>http://standards.ieee.org/develop/policies/bylaws/sect6-7.html</w:t>
                              </w:r>
                            </w:hyperlink>
                            <w:r w:rsidRPr="0023616D">
                              <w:rPr>
                                <w:lang w:val="en-US"/>
                              </w:rPr>
                              <w:t xml:space="preserve">  </w:t>
                            </w:r>
                          </w:p>
                          <w:p w:rsidR="00C36444" w:rsidRPr="0023616D" w:rsidRDefault="00C36444" w:rsidP="0023616D">
                            <w:pPr>
                              <w:jc w:val="both"/>
                              <w:rPr>
                                <w:lang w:val="en-US"/>
                              </w:rPr>
                            </w:pPr>
                            <w:r w:rsidRPr="0023616D">
                              <w:rPr>
                                <w:lang w:val="en-US"/>
                              </w:rPr>
                              <w:t xml:space="preserve">–       </w:t>
                            </w:r>
                            <w:hyperlink r:id="rId15" w:tgtFrame="_blank" w:history="1">
                              <w:r w:rsidRPr="0023616D">
                                <w:rPr>
                                  <w:rStyle w:val="Hyperlink"/>
                                  <w:lang w:val="en-US"/>
                                </w:rPr>
                                <w:t>https</w:t>
                              </w:r>
                            </w:hyperlink>
                            <w:hyperlink r:id="rId16" w:tgtFrame="_blank" w:history="1">
                              <w:r w:rsidRPr="0023616D">
                                <w:rPr>
                                  <w:rStyle w:val="Hyperlink"/>
                                  <w:lang w:val="en-US"/>
                                </w:rPr>
                                <w:t>://development.standards.ieee.org/myproject/Public//mytools/mob/loa.pdf</w:t>
                              </w:r>
                            </w:hyperlink>
                          </w:p>
                          <w:p w:rsidR="00C36444" w:rsidRPr="0023616D" w:rsidRDefault="00C36444" w:rsidP="0023616D">
                            <w:pPr>
                              <w:jc w:val="both"/>
                              <w:rPr>
                                <w:lang w:val="en-US"/>
                              </w:rPr>
                            </w:pPr>
                            <w:r w:rsidRPr="0023616D">
                              <w:rPr>
                                <w:lang w:val="en-US"/>
                              </w:rPr>
                              <w:t xml:space="preserve">–       </w:t>
                            </w:r>
                            <w:hyperlink r:id="rId17" w:tgtFrame="_blank" w:history="1">
                              <w:r w:rsidRPr="0023616D">
                                <w:rPr>
                                  <w:rStyle w:val="Hyperlink"/>
                                  <w:lang w:val="en-US"/>
                                </w:rPr>
                                <w:t>http</w:t>
                              </w:r>
                            </w:hyperlink>
                            <w:hyperlink r:id="rId18" w:tgtFrame="_blank" w:history="1">
                              <w:r w:rsidRPr="0023616D">
                                <w:rPr>
                                  <w:rStyle w:val="Hyperlink"/>
                                  <w:lang w:val="en-US"/>
                                </w:rPr>
                                <w:t>://</w:t>
                              </w:r>
                            </w:hyperlink>
                            <w:hyperlink r:id="rId19" w:tgtFrame="_blank" w:history="1">
                              <w:r w:rsidRPr="0023616D">
                                <w:rPr>
                                  <w:rStyle w:val="Hyperlink"/>
                                  <w:lang w:val="en-US"/>
                                </w:rPr>
                                <w:t>standards.ieee.org/board/pat/faq.pdf</w:t>
                              </w:r>
                            </w:hyperlink>
                            <w:r w:rsidRPr="0023616D">
                              <w:rPr>
                                <w:lang w:val="en-US"/>
                              </w:rPr>
                              <w:t xml:space="preserve"> </w:t>
                            </w:r>
                          </w:p>
                          <w:p w:rsidR="00C36444" w:rsidRPr="0023616D" w:rsidRDefault="00C36444" w:rsidP="0023616D">
                            <w:pPr>
                              <w:jc w:val="both"/>
                              <w:rPr>
                                <w:lang w:val="en-US"/>
                              </w:rPr>
                            </w:pPr>
                            <w:r w:rsidRPr="0023616D">
                              <w:rPr>
                                <w:lang w:val="en-US"/>
                              </w:rPr>
                              <w:t xml:space="preserve">–       </w:t>
                            </w:r>
                            <w:hyperlink r:id="rId20" w:tgtFrame="_blank" w:history="1">
                              <w:r w:rsidRPr="0023616D">
                                <w:rPr>
                                  <w:rStyle w:val="Hyperlink"/>
                                  <w:lang w:val="en-US"/>
                                </w:rPr>
                                <w:t>http</w:t>
                              </w:r>
                            </w:hyperlink>
                            <w:hyperlink r:id="rId21" w:tgtFrame="_blank" w:history="1">
                              <w:r w:rsidRPr="0023616D">
                                <w:rPr>
                                  <w:rStyle w:val="Hyperlink"/>
                                  <w:lang w:val="en-US"/>
                                </w:rPr>
                                <w:t>://</w:t>
                              </w:r>
                            </w:hyperlink>
                            <w:hyperlink r:id="rId22" w:tgtFrame="_blank" w:history="1">
                              <w:r w:rsidRPr="0023616D">
                                <w:rPr>
                                  <w:rStyle w:val="Hyperlink"/>
                                  <w:lang w:val="en-US"/>
                                </w:rPr>
                                <w:t>standards.ieee.org/board/pat/pat-slideset.ppt</w:t>
                              </w:r>
                            </w:hyperlink>
                            <w:r w:rsidRPr="0023616D">
                              <w:rPr>
                                <w:lang w:val="en-US"/>
                              </w:rPr>
                              <w:t xml:space="preserve"> </w:t>
                            </w:r>
                          </w:p>
                          <w:p w:rsidR="00C36444" w:rsidRPr="0023616D" w:rsidRDefault="00C36444" w:rsidP="0023616D">
                            <w:pPr>
                              <w:jc w:val="both"/>
                              <w:rPr>
                                <w:lang w:val="en-US"/>
                              </w:rPr>
                            </w:pPr>
                            <w:r w:rsidRPr="0023616D">
                              <w:rPr>
                                <w:lang w:val="en-US"/>
                              </w:rPr>
                              <w:t xml:space="preserve">•       IEEE 802 Working Group Policies &amp;Procedures (29 Jul 2016) </w:t>
                            </w:r>
                          </w:p>
                          <w:p w:rsidR="00C36444" w:rsidRPr="0023616D" w:rsidRDefault="00C36444" w:rsidP="0023616D">
                            <w:pPr>
                              <w:jc w:val="both"/>
                              <w:rPr>
                                <w:lang w:val="en-US"/>
                              </w:rPr>
                            </w:pPr>
                            <w:r w:rsidRPr="0023616D">
                              <w:rPr>
                                <w:lang w:val="en-US"/>
                              </w:rPr>
                              <w:t xml:space="preserve">–       </w:t>
                            </w:r>
                            <w:hyperlink r:id="rId23" w:tgtFrame="_blank" w:history="1">
                              <w:r w:rsidRPr="0023616D">
                                <w:rPr>
                                  <w:rStyle w:val="Hyperlink"/>
                                  <w:lang w:val="en-US"/>
                                </w:rPr>
                                <w:t>http://</w:t>
                              </w:r>
                            </w:hyperlink>
                            <w:hyperlink r:id="rId24" w:tgtFrame="_blank" w:history="1">
                              <w:r w:rsidRPr="0023616D">
                                <w:rPr>
                                  <w:rStyle w:val="Hyperlink"/>
                                  <w:lang w:val="en-US"/>
                                </w:rPr>
                                <w:t>www.ieee802.org/PNP/approved/IEEE_802_WG_PandP_v19.pdf</w:t>
                              </w:r>
                            </w:hyperlink>
                            <w:r w:rsidRPr="0023616D">
                              <w:rPr>
                                <w:lang w:val="en-US"/>
                              </w:rPr>
                              <w:t xml:space="preserve"> </w:t>
                            </w:r>
                          </w:p>
                          <w:p w:rsidR="00C36444" w:rsidRPr="0023616D" w:rsidRDefault="00C36444" w:rsidP="0023616D">
                            <w:pPr>
                              <w:jc w:val="both"/>
                              <w:rPr>
                                <w:lang w:val="en-US"/>
                              </w:rPr>
                            </w:pPr>
                            <w:r w:rsidRPr="0023616D">
                              <w:rPr>
                                <w:lang w:val="en-US"/>
                              </w:rPr>
                              <w:t>•       IEEE 802 LMSC Chair's Guidelines (Approved 09 Mar 2018)</w:t>
                            </w:r>
                          </w:p>
                          <w:p w:rsidR="00C36444" w:rsidRPr="0023616D" w:rsidRDefault="00C36444" w:rsidP="0023616D">
                            <w:pPr>
                              <w:jc w:val="both"/>
                              <w:rPr>
                                <w:lang w:val="en-US"/>
                              </w:rPr>
                            </w:pPr>
                            <w:r w:rsidRPr="0023616D">
                              <w:rPr>
                                <w:lang w:val="en-US"/>
                              </w:rPr>
                              <w:t xml:space="preserve">–       </w:t>
                            </w:r>
                            <w:hyperlink r:id="rId25" w:tgtFrame="_blank" w:history="1">
                              <w:r w:rsidRPr="0023616D">
                                <w:rPr>
                                  <w:rStyle w:val="Hyperlink"/>
                                  <w:lang w:val="en-US"/>
                                </w:rPr>
                                <w:t>https://mentor.ieee.org/802-ec/dcn/17/ec-17-0120-26-0PNP-ieee-802-lmsc-chairs-guidelines.pdf</w:t>
                              </w:r>
                            </w:hyperlink>
                            <w:r w:rsidRPr="0023616D">
                              <w:rPr>
                                <w:lang w:val="en-US"/>
                              </w:rPr>
                              <w:t xml:space="preserve"> </w:t>
                            </w:r>
                          </w:p>
                          <w:p w:rsidR="00C36444" w:rsidRPr="0023616D" w:rsidRDefault="00C36444" w:rsidP="0023616D">
                            <w:pPr>
                              <w:jc w:val="both"/>
                              <w:rPr>
                                <w:lang w:val="en-US"/>
                              </w:rPr>
                            </w:pPr>
                            <w:r w:rsidRPr="0023616D">
                              <w:rPr>
                                <w:lang w:val="en-US"/>
                              </w:rPr>
                              <w:t>•       Participation in IEEE 802 Meetings</w:t>
                            </w:r>
                          </w:p>
                          <w:p w:rsidR="00C36444" w:rsidRPr="0023616D" w:rsidRDefault="00C36444" w:rsidP="0023616D">
                            <w:pPr>
                              <w:jc w:val="both"/>
                              <w:rPr>
                                <w:lang w:val="en-US"/>
                              </w:rPr>
                            </w:pPr>
                            <w:r w:rsidRPr="0023616D">
                              <w:rPr>
                                <w:lang w:val="en-US"/>
                              </w:rPr>
                              <w:t xml:space="preserve">–       </w:t>
                            </w:r>
                            <w:hyperlink r:id="rId26" w:tgtFrame="_blank" w:history="1">
                              <w:r w:rsidRPr="0023616D">
                                <w:rPr>
                                  <w:rStyle w:val="Hyperlink"/>
                                  <w:lang w:val="en-US"/>
                                </w:rPr>
                                <w:t>https://mentor.ieee.org/802-ec/dcn/16/ec-16-0180-05-00EC-ieee-802-participation-slide.pptx</w:t>
                              </w:r>
                            </w:hyperlink>
                          </w:p>
                          <w:p w:rsidR="00C36444" w:rsidRPr="0023616D" w:rsidRDefault="00C36444" w:rsidP="0023616D">
                            <w:pPr>
                              <w:jc w:val="both"/>
                              <w:rPr>
                                <w:lang w:val="en-US"/>
                              </w:rPr>
                            </w:pPr>
                            <w:r w:rsidRPr="0023616D">
                              <w:rPr>
                                <w:lang w:val="en-US"/>
                              </w:rPr>
                              <w:t>•       IEEE 802.11 WG OM: (Approved 10 Nov 2017)</w:t>
                            </w:r>
                          </w:p>
                          <w:p w:rsidR="00C36444" w:rsidRPr="0023616D" w:rsidRDefault="00C36444" w:rsidP="0023616D">
                            <w:pPr>
                              <w:jc w:val="both"/>
                              <w:rPr>
                                <w:lang w:val="en-US"/>
                              </w:rPr>
                            </w:pPr>
                            <w:r w:rsidRPr="0023616D">
                              <w:rPr>
                                <w:lang w:val="en-US"/>
                              </w:rPr>
                              <w:t xml:space="preserve">–       </w:t>
                            </w:r>
                            <w:hyperlink r:id="rId27" w:tgtFrame="_blank" w:history="1">
                              <w:r w:rsidRPr="0023616D">
                                <w:rPr>
                                  <w:rStyle w:val="Hyperlink"/>
                                  <w:lang w:val="en-US"/>
                                </w:rPr>
                                <w:t>https://mentor.ieee.org/802.11/dcn/14/11-14-0629-21-0000-802-11-operations-manual.docx</w:t>
                              </w:r>
                            </w:hyperlink>
                          </w:p>
                          <w:p w:rsidR="00C36444" w:rsidRDefault="00C36444" w:rsidP="004B521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45pt;width:468pt;height:3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" o:allowincell="f" stroked="f">
                <v:textbox>
                  <w:txbxContent>
                    <w:p w:rsidR="00C36444" w:rsidRDefault="00C36444">
                      <w:pPr>
                        <w:pStyle w:val="T1"/>
                        <w:spacing w:after="120"/>
                      </w:pPr>
                      <w:r>
                        <w:t>Abstract</w:t>
                      </w:r>
                    </w:p>
                    <w:p w:rsidR="00C36444" w:rsidRPr="0023616D" w:rsidRDefault="00C36444" w:rsidP="004B521B">
                      <w:pPr>
                        <w:jc w:val="both"/>
                        <w:rPr>
                          <w:rFonts w:ascii="Verdana" w:hAnsi="Verdana"/>
                          <w:color w:val="000000"/>
                          <w:szCs w:val="17"/>
                        </w:rPr>
                      </w:pPr>
                      <w:r w:rsidRPr="0023616D">
                        <w:rPr>
                          <w:rFonts w:ascii="Verdana" w:hAnsi="Verdana"/>
                          <w:color w:val="000000"/>
                          <w:szCs w:val="17"/>
                        </w:rPr>
                        <w:t xml:space="preserve">Minutes for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6</w:t>
                      </w:r>
                      <w:r w:rsidRPr="0023616D">
                        <w:rPr>
                          <w:rFonts w:ascii="Verdana" w:hAnsi="Verdana"/>
                          <w:color w:val="000000"/>
                          <w:szCs w:val="17"/>
                          <w:vertAlign w:val="superscript"/>
                        </w:rPr>
                        <w:t>th</w:t>
                      </w:r>
                      <w:r w:rsidRPr="0023616D">
                        <w:rPr>
                          <w:rFonts w:ascii="Verdana" w:hAnsi="Verdana"/>
                          <w:color w:val="000000"/>
                          <w:szCs w:val="17"/>
                        </w:rPr>
                        <w:t xml:space="preserve"> and 27</w:t>
                      </w:r>
                      <w:r w:rsidRPr="0023616D">
                        <w:rPr>
                          <w:rFonts w:ascii="Verdana" w:hAnsi="Verdana"/>
                          <w:color w:val="000000"/>
                          <w:szCs w:val="17"/>
                          <w:vertAlign w:val="superscript"/>
                        </w:rPr>
                        <w:t>th</w:t>
                      </w:r>
                      <w:r w:rsidRPr="0023616D">
                        <w:rPr>
                          <w:rFonts w:ascii="Verdana" w:hAnsi="Verdana"/>
                          <w:color w:val="000000"/>
                          <w:szCs w:val="17"/>
                        </w:rPr>
                        <w:t xml:space="preserve"> April 2018 telecons</w:t>
                      </w:r>
                    </w:p>
                    <w:p w:rsidR="00C36444" w:rsidRPr="0023616D" w:rsidRDefault="00C36444" w:rsidP="004B521B">
                      <w:pPr>
                        <w:jc w:val="both"/>
                        <w:rPr>
                          <w:rFonts w:ascii="Verdana" w:hAnsi="Verdana"/>
                          <w:color w:val="000000"/>
                          <w:szCs w:val="17"/>
                        </w:rPr>
                      </w:pPr>
                      <w:r w:rsidRPr="0023616D">
                        <w:rPr>
                          <w:rFonts w:ascii="Verdana" w:hAnsi="Verdana"/>
                          <w:color w:val="000000"/>
                          <w:szCs w:val="17"/>
                        </w:rPr>
                        <w:t xml:space="preserve">R0 =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April 6</w:t>
                      </w:r>
                      <w:r w:rsidRPr="0023616D">
                        <w:rPr>
                          <w:rFonts w:ascii="Verdana" w:hAnsi="Verdana"/>
                          <w:color w:val="000000"/>
                          <w:szCs w:val="17"/>
                          <w:vertAlign w:val="superscript"/>
                        </w:rPr>
                        <w:t>th</w:t>
                      </w:r>
                      <w:r w:rsidRPr="0023616D">
                        <w:rPr>
                          <w:rFonts w:ascii="Verdana" w:hAnsi="Verdana"/>
                          <w:color w:val="000000"/>
                          <w:szCs w:val="17"/>
                        </w:rPr>
                        <w:t xml:space="preserve"> Telecon</w:t>
                      </w:r>
                    </w:p>
                    <w:p w:rsidR="00C36444" w:rsidRPr="0023616D" w:rsidRDefault="00C36444" w:rsidP="004B521B">
                      <w:pPr>
                        <w:jc w:val="both"/>
                        <w:rPr>
                          <w:rFonts w:ascii="Verdana" w:hAnsi="Verdana"/>
                          <w:color w:val="000000"/>
                          <w:szCs w:val="17"/>
                        </w:rPr>
                      </w:pPr>
                      <w:r w:rsidRPr="0023616D">
                        <w:rPr>
                          <w:rFonts w:ascii="Verdana" w:hAnsi="Verdana"/>
                          <w:color w:val="000000"/>
                          <w:szCs w:val="17"/>
                        </w:rPr>
                        <w:t xml:space="preserve">R1 = </w:t>
                      </w:r>
                      <w:proofErr w:type="spellStart"/>
                      <w:r w:rsidRPr="0023616D">
                        <w:rPr>
                          <w:rFonts w:ascii="Verdana" w:hAnsi="Verdana"/>
                          <w:color w:val="000000"/>
                          <w:szCs w:val="17"/>
                        </w:rPr>
                        <w:t>REVmd</w:t>
                      </w:r>
                      <w:proofErr w:type="spellEnd"/>
                      <w:r w:rsidRPr="0023616D">
                        <w:rPr>
                          <w:rFonts w:ascii="Verdana" w:hAnsi="Verdana"/>
                          <w:color w:val="000000"/>
                          <w:szCs w:val="17"/>
                        </w:rPr>
                        <w:t xml:space="preserve"> April 27</w:t>
                      </w:r>
                      <w:r w:rsidRPr="0023616D">
                        <w:rPr>
                          <w:rFonts w:ascii="Verdana" w:hAnsi="Verdana"/>
                          <w:color w:val="000000"/>
                          <w:szCs w:val="17"/>
                          <w:vertAlign w:val="superscript"/>
                        </w:rPr>
                        <w:t>th</w:t>
                      </w:r>
                      <w:r w:rsidRPr="0023616D">
                        <w:rPr>
                          <w:rFonts w:ascii="Verdana" w:hAnsi="Verdana"/>
                          <w:color w:val="000000"/>
                          <w:szCs w:val="17"/>
                        </w:rPr>
                        <w:t xml:space="preserve"> Telecon</w:t>
                      </w:r>
                    </w:p>
                    <w:p w:rsidR="00C36444" w:rsidRDefault="00C36444" w:rsidP="004B521B">
                      <w:pPr>
                        <w:jc w:val="both"/>
                        <w:rPr>
                          <w:rFonts w:ascii="Verdana" w:hAnsi="Verdana"/>
                          <w:color w:val="000000"/>
                          <w:sz w:val="17"/>
                          <w:szCs w:val="17"/>
                        </w:rPr>
                      </w:pPr>
                    </w:p>
                    <w:p w:rsidR="00C36444" w:rsidRDefault="00C36444" w:rsidP="004B521B">
                      <w:pPr>
                        <w:jc w:val="both"/>
                        <w:rPr>
                          <w:rFonts w:ascii="Verdana" w:hAnsi="Verdana"/>
                          <w:color w:val="000000"/>
                          <w:sz w:val="17"/>
                          <w:szCs w:val="17"/>
                        </w:rPr>
                      </w:pPr>
                    </w:p>
                    <w:p w:rsidR="00C36444" w:rsidRPr="0023616D" w:rsidRDefault="00C36444" w:rsidP="0023616D">
                      <w:pPr>
                        <w:jc w:val="both"/>
                        <w:rPr>
                          <w:lang w:val="en-US"/>
                        </w:rPr>
                      </w:pPr>
                      <w:r w:rsidRPr="0023616D">
                        <w:rPr>
                          <w:lang w:val="en-US"/>
                        </w:rPr>
                        <w:t>Teleconferences are subject to applicable policies and procedures, see below.</w:t>
                      </w:r>
                    </w:p>
                    <w:p w:rsidR="00C36444" w:rsidRPr="0023616D" w:rsidRDefault="00C36444" w:rsidP="0023616D">
                      <w:pPr>
                        <w:jc w:val="both"/>
                        <w:rPr>
                          <w:lang w:val="en-US"/>
                        </w:rPr>
                      </w:pPr>
                      <w:r w:rsidRPr="0023616D">
                        <w:rPr>
                          <w:lang w:val="en-US"/>
                        </w:rPr>
                        <w:t>==================================================</w:t>
                      </w:r>
                    </w:p>
                    <w:p w:rsidR="00C36444" w:rsidRPr="0023616D" w:rsidRDefault="00C36444" w:rsidP="0023616D">
                      <w:pPr>
                        <w:jc w:val="both"/>
                        <w:rPr>
                          <w:lang w:val="en-US"/>
                        </w:rPr>
                      </w:pPr>
                      <w:r w:rsidRPr="0023616D">
                        <w:rPr>
                          <w:lang w:val="en-US"/>
                        </w:rPr>
                        <w:t>•       IEEE Code of Ethics</w:t>
                      </w:r>
                    </w:p>
                    <w:p w:rsidR="00C36444" w:rsidRPr="0023616D" w:rsidRDefault="00C36444" w:rsidP="0023616D">
                      <w:pPr>
                        <w:jc w:val="both"/>
                        <w:rPr>
                          <w:lang w:val="en-US"/>
                        </w:rPr>
                      </w:pPr>
                      <w:r w:rsidRPr="0023616D">
                        <w:rPr>
                          <w:lang w:val="en-US"/>
                        </w:rPr>
                        <w:t xml:space="preserve">–       </w:t>
                      </w:r>
                      <w:hyperlink r:id="rId28" w:tgtFrame="_blank" w:history="1">
                        <w:r w:rsidRPr="0023616D">
                          <w:rPr>
                            <w:rStyle w:val="Hyperlink"/>
                            <w:lang w:val="en-US"/>
                          </w:rPr>
                          <w:t>http://www.ieee.org/about/corporate/governance/p7-8.html</w:t>
                        </w:r>
                      </w:hyperlink>
                      <w:r w:rsidRPr="0023616D">
                        <w:rPr>
                          <w:lang w:val="en-US"/>
                        </w:rPr>
                        <w:t xml:space="preserve"> </w:t>
                      </w:r>
                    </w:p>
                    <w:p w:rsidR="00C36444" w:rsidRPr="0023616D" w:rsidRDefault="00C36444" w:rsidP="0023616D">
                      <w:pPr>
                        <w:jc w:val="both"/>
                        <w:rPr>
                          <w:lang w:val="en-US"/>
                        </w:rPr>
                      </w:pPr>
                      <w:r w:rsidRPr="0023616D">
                        <w:rPr>
                          <w:lang w:val="en-US"/>
                        </w:rPr>
                        <w:t>•       IEEE Standards Association (IEEE-SA) Affiliation FAQ</w:t>
                      </w:r>
                    </w:p>
                    <w:p w:rsidR="00C36444" w:rsidRPr="0023616D" w:rsidRDefault="00C36444" w:rsidP="0023616D">
                      <w:pPr>
                        <w:jc w:val="both"/>
                        <w:rPr>
                          <w:lang w:val="en-US"/>
                        </w:rPr>
                      </w:pPr>
                      <w:r w:rsidRPr="0023616D">
                        <w:rPr>
                          <w:lang w:val="en-US"/>
                        </w:rPr>
                        <w:t xml:space="preserve">–       </w:t>
                      </w:r>
                      <w:hyperlink r:id="rId29" w:tgtFrame="_blank" w:history="1">
                        <w:r w:rsidRPr="0023616D">
                          <w:rPr>
                            <w:rStyle w:val="Hyperlink"/>
                            <w:lang w:val="en-US"/>
                          </w:rPr>
                          <w:t>http</w:t>
                        </w:r>
                      </w:hyperlink>
                      <w:hyperlink r:id="rId30" w:tgtFrame="_blank" w:history="1">
                        <w:r w:rsidRPr="0023616D">
                          <w:rPr>
                            <w:rStyle w:val="Hyperlink"/>
                            <w:lang w:val="en-US"/>
                          </w:rPr>
                          <w:t>://</w:t>
                        </w:r>
                      </w:hyperlink>
                      <w:hyperlink r:id="rId31" w:tgtFrame="_blank" w:history="1">
                        <w:r w:rsidRPr="0023616D">
                          <w:rPr>
                            <w:rStyle w:val="Hyperlink"/>
                            <w:lang w:val="en-US"/>
                          </w:rPr>
                          <w:t>standards.ieee.org/faqs/affiliation.html</w:t>
                        </w:r>
                      </w:hyperlink>
                      <w:r w:rsidRPr="0023616D">
                        <w:rPr>
                          <w:lang w:val="en-US"/>
                        </w:rPr>
                        <w:t xml:space="preserve"> </w:t>
                      </w:r>
                    </w:p>
                    <w:p w:rsidR="00C36444" w:rsidRPr="0023616D" w:rsidRDefault="00C36444" w:rsidP="0023616D">
                      <w:pPr>
                        <w:jc w:val="both"/>
                        <w:rPr>
                          <w:lang w:val="en-US"/>
                        </w:rPr>
                      </w:pPr>
                      <w:r w:rsidRPr="0023616D">
                        <w:rPr>
                          <w:lang w:val="en-US"/>
                        </w:rPr>
                        <w:t>•       Antitrust and Competition Policy</w:t>
                      </w:r>
                    </w:p>
                    <w:p w:rsidR="00C36444" w:rsidRPr="0023616D" w:rsidRDefault="00C36444" w:rsidP="0023616D">
                      <w:pPr>
                        <w:jc w:val="both"/>
                        <w:rPr>
                          <w:lang w:val="en-US"/>
                        </w:rPr>
                      </w:pPr>
                      <w:r w:rsidRPr="0023616D">
                        <w:rPr>
                          <w:lang w:val="en-US"/>
                        </w:rPr>
                        <w:t xml:space="preserve">–       </w:t>
                      </w:r>
                      <w:hyperlink r:id="rId32" w:tgtFrame="_blank" w:history="1">
                        <w:r w:rsidRPr="0023616D">
                          <w:rPr>
                            <w:rStyle w:val="Hyperlink"/>
                            <w:lang w:val="en-US"/>
                          </w:rPr>
                          <w:t>http</w:t>
                        </w:r>
                      </w:hyperlink>
                      <w:hyperlink r:id="rId33" w:tgtFrame="_blank" w:history="1">
                        <w:r w:rsidRPr="0023616D">
                          <w:rPr>
                            <w:rStyle w:val="Hyperlink"/>
                            <w:lang w:val="en-US"/>
                          </w:rPr>
                          <w:t>://</w:t>
                        </w:r>
                      </w:hyperlink>
                      <w:hyperlink r:id="rId34" w:tgtFrame="_blank" w:history="1">
                        <w:r w:rsidRPr="0023616D">
                          <w:rPr>
                            <w:rStyle w:val="Hyperlink"/>
                            <w:lang w:val="en-US"/>
                          </w:rPr>
                          <w:t>standards.ieee.org/resources/antitrust-guidelines.pdf</w:t>
                        </w:r>
                      </w:hyperlink>
                      <w:r w:rsidRPr="0023616D">
                        <w:rPr>
                          <w:lang w:val="en-US"/>
                        </w:rPr>
                        <w:t xml:space="preserve">  </w:t>
                      </w:r>
                    </w:p>
                    <w:p w:rsidR="00C36444" w:rsidRPr="0023616D" w:rsidRDefault="00C36444" w:rsidP="0023616D">
                      <w:pPr>
                        <w:jc w:val="both"/>
                        <w:rPr>
                          <w:lang w:val="en-US"/>
                        </w:rPr>
                      </w:pPr>
                      <w:r w:rsidRPr="0023616D">
                        <w:rPr>
                          <w:lang w:val="en-US"/>
                        </w:rPr>
                        <w:t>•       IEEE-SA Patent Policy</w:t>
                      </w:r>
                    </w:p>
                    <w:p w:rsidR="00C36444" w:rsidRPr="0023616D" w:rsidRDefault="00C36444" w:rsidP="0023616D">
                      <w:pPr>
                        <w:jc w:val="both"/>
                        <w:rPr>
                          <w:lang w:val="en-US"/>
                        </w:rPr>
                      </w:pPr>
                      <w:r w:rsidRPr="0023616D">
                        <w:rPr>
                          <w:lang w:val="en-US"/>
                        </w:rPr>
                        <w:t xml:space="preserve">–       </w:t>
                      </w:r>
                      <w:hyperlink r:id="rId35" w:tgtFrame="_blank" w:history="1">
                        <w:r w:rsidRPr="0023616D">
                          <w:rPr>
                            <w:rStyle w:val="Hyperlink"/>
                            <w:lang w:val="en-US"/>
                          </w:rPr>
                          <w:t>http://standards.ieee.org/develop/policies/bylaws/sect6-7.html</w:t>
                        </w:r>
                      </w:hyperlink>
                      <w:r w:rsidRPr="0023616D">
                        <w:rPr>
                          <w:lang w:val="en-US"/>
                        </w:rPr>
                        <w:t xml:space="preserve">  </w:t>
                      </w:r>
                    </w:p>
                    <w:p w:rsidR="00C36444" w:rsidRPr="0023616D" w:rsidRDefault="00C36444" w:rsidP="0023616D">
                      <w:pPr>
                        <w:jc w:val="both"/>
                        <w:rPr>
                          <w:lang w:val="en-US"/>
                        </w:rPr>
                      </w:pPr>
                      <w:r w:rsidRPr="0023616D">
                        <w:rPr>
                          <w:lang w:val="en-US"/>
                        </w:rPr>
                        <w:t xml:space="preserve">–       </w:t>
                      </w:r>
                      <w:hyperlink r:id="rId36" w:tgtFrame="_blank" w:history="1">
                        <w:r w:rsidRPr="0023616D">
                          <w:rPr>
                            <w:rStyle w:val="Hyperlink"/>
                            <w:lang w:val="en-US"/>
                          </w:rPr>
                          <w:t>https</w:t>
                        </w:r>
                      </w:hyperlink>
                      <w:hyperlink r:id="rId37" w:tgtFrame="_blank" w:history="1">
                        <w:r w:rsidRPr="0023616D">
                          <w:rPr>
                            <w:rStyle w:val="Hyperlink"/>
                            <w:lang w:val="en-US"/>
                          </w:rPr>
                          <w:t>://development.standards.ieee.org/myproject/Public//mytools/mob/loa.pdf</w:t>
                        </w:r>
                      </w:hyperlink>
                    </w:p>
                    <w:p w:rsidR="00C36444" w:rsidRPr="0023616D" w:rsidRDefault="00C36444" w:rsidP="0023616D">
                      <w:pPr>
                        <w:jc w:val="both"/>
                        <w:rPr>
                          <w:lang w:val="en-US"/>
                        </w:rPr>
                      </w:pPr>
                      <w:r w:rsidRPr="0023616D">
                        <w:rPr>
                          <w:lang w:val="en-US"/>
                        </w:rPr>
                        <w:t xml:space="preserve">–       </w:t>
                      </w:r>
                      <w:hyperlink r:id="rId38" w:tgtFrame="_blank" w:history="1">
                        <w:r w:rsidRPr="0023616D">
                          <w:rPr>
                            <w:rStyle w:val="Hyperlink"/>
                            <w:lang w:val="en-US"/>
                          </w:rPr>
                          <w:t>http</w:t>
                        </w:r>
                      </w:hyperlink>
                      <w:hyperlink r:id="rId39" w:tgtFrame="_blank" w:history="1">
                        <w:r w:rsidRPr="0023616D">
                          <w:rPr>
                            <w:rStyle w:val="Hyperlink"/>
                            <w:lang w:val="en-US"/>
                          </w:rPr>
                          <w:t>://</w:t>
                        </w:r>
                      </w:hyperlink>
                      <w:hyperlink r:id="rId40" w:tgtFrame="_blank" w:history="1">
                        <w:r w:rsidRPr="0023616D">
                          <w:rPr>
                            <w:rStyle w:val="Hyperlink"/>
                            <w:lang w:val="en-US"/>
                          </w:rPr>
                          <w:t>standards.ieee.org/board/pat/faq.pdf</w:t>
                        </w:r>
                      </w:hyperlink>
                      <w:r w:rsidRPr="0023616D">
                        <w:rPr>
                          <w:lang w:val="en-US"/>
                        </w:rPr>
                        <w:t xml:space="preserve"> </w:t>
                      </w:r>
                    </w:p>
                    <w:p w:rsidR="00C36444" w:rsidRPr="0023616D" w:rsidRDefault="00C36444" w:rsidP="0023616D">
                      <w:pPr>
                        <w:jc w:val="both"/>
                        <w:rPr>
                          <w:lang w:val="en-US"/>
                        </w:rPr>
                      </w:pPr>
                      <w:r w:rsidRPr="0023616D">
                        <w:rPr>
                          <w:lang w:val="en-US"/>
                        </w:rPr>
                        <w:t xml:space="preserve">–       </w:t>
                      </w:r>
                      <w:hyperlink r:id="rId41" w:tgtFrame="_blank" w:history="1">
                        <w:r w:rsidRPr="0023616D">
                          <w:rPr>
                            <w:rStyle w:val="Hyperlink"/>
                            <w:lang w:val="en-US"/>
                          </w:rPr>
                          <w:t>http</w:t>
                        </w:r>
                      </w:hyperlink>
                      <w:hyperlink r:id="rId42" w:tgtFrame="_blank" w:history="1">
                        <w:r w:rsidRPr="0023616D">
                          <w:rPr>
                            <w:rStyle w:val="Hyperlink"/>
                            <w:lang w:val="en-US"/>
                          </w:rPr>
                          <w:t>://</w:t>
                        </w:r>
                      </w:hyperlink>
                      <w:hyperlink r:id="rId43" w:tgtFrame="_blank" w:history="1">
                        <w:r w:rsidRPr="0023616D">
                          <w:rPr>
                            <w:rStyle w:val="Hyperlink"/>
                            <w:lang w:val="en-US"/>
                          </w:rPr>
                          <w:t>standards.ieee.org/board/pat/pat-slideset.ppt</w:t>
                        </w:r>
                      </w:hyperlink>
                      <w:r w:rsidRPr="0023616D">
                        <w:rPr>
                          <w:lang w:val="en-US"/>
                        </w:rPr>
                        <w:t xml:space="preserve"> </w:t>
                      </w:r>
                    </w:p>
                    <w:p w:rsidR="00C36444" w:rsidRPr="0023616D" w:rsidRDefault="00C36444" w:rsidP="0023616D">
                      <w:pPr>
                        <w:jc w:val="both"/>
                        <w:rPr>
                          <w:lang w:val="en-US"/>
                        </w:rPr>
                      </w:pPr>
                      <w:r w:rsidRPr="0023616D">
                        <w:rPr>
                          <w:lang w:val="en-US"/>
                        </w:rPr>
                        <w:t xml:space="preserve">•       IEEE 802 Working Group Policies &amp;Procedures (29 Jul 2016) </w:t>
                      </w:r>
                    </w:p>
                    <w:p w:rsidR="00C36444" w:rsidRPr="0023616D" w:rsidRDefault="00C36444" w:rsidP="0023616D">
                      <w:pPr>
                        <w:jc w:val="both"/>
                        <w:rPr>
                          <w:lang w:val="en-US"/>
                        </w:rPr>
                      </w:pPr>
                      <w:r w:rsidRPr="0023616D">
                        <w:rPr>
                          <w:lang w:val="en-US"/>
                        </w:rPr>
                        <w:t xml:space="preserve">–       </w:t>
                      </w:r>
                      <w:hyperlink r:id="rId44" w:tgtFrame="_blank" w:history="1">
                        <w:r w:rsidRPr="0023616D">
                          <w:rPr>
                            <w:rStyle w:val="Hyperlink"/>
                            <w:lang w:val="en-US"/>
                          </w:rPr>
                          <w:t>http://</w:t>
                        </w:r>
                      </w:hyperlink>
                      <w:hyperlink r:id="rId45" w:tgtFrame="_blank" w:history="1">
                        <w:r w:rsidRPr="0023616D">
                          <w:rPr>
                            <w:rStyle w:val="Hyperlink"/>
                            <w:lang w:val="en-US"/>
                          </w:rPr>
                          <w:t>www.ieee802.org/PNP/approved/IEEE_802_WG_PandP_v19.pdf</w:t>
                        </w:r>
                      </w:hyperlink>
                      <w:r w:rsidRPr="0023616D">
                        <w:rPr>
                          <w:lang w:val="en-US"/>
                        </w:rPr>
                        <w:t xml:space="preserve"> </w:t>
                      </w:r>
                    </w:p>
                    <w:p w:rsidR="00C36444" w:rsidRPr="0023616D" w:rsidRDefault="00C36444" w:rsidP="0023616D">
                      <w:pPr>
                        <w:jc w:val="both"/>
                        <w:rPr>
                          <w:lang w:val="en-US"/>
                        </w:rPr>
                      </w:pPr>
                      <w:r w:rsidRPr="0023616D">
                        <w:rPr>
                          <w:lang w:val="en-US"/>
                        </w:rPr>
                        <w:t>•       IEEE 802 LMSC Chair's Guidelines (Approved 09 Mar 2018)</w:t>
                      </w:r>
                    </w:p>
                    <w:p w:rsidR="00C36444" w:rsidRPr="0023616D" w:rsidRDefault="00C36444" w:rsidP="0023616D">
                      <w:pPr>
                        <w:jc w:val="both"/>
                        <w:rPr>
                          <w:lang w:val="en-US"/>
                        </w:rPr>
                      </w:pPr>
                      <w:r w:rsidRPr="0023616D">
                        <w:rPr>
                          <w:lang w:val="en-US"/>
                        </w:rPr>
                        <w:t xml:space="preserve">–       </w:t>
                      </w:r>
                      <w:hyperlink r:id="rId46" w:tgtFrame="_blank" w:history="1">
                        <w:r w:rsidRPr="0023616D">
                          <w:rPr>
                            <w:rStyle w:val="Hyperlink"/>
                            <w:lang w:val="en-US"/>
                          </w:rPr>
                          <w:t>https://mentor.ieee.org/802-ec/dcn/17/ec-17-0120-26-0PNP-ieee-802-lmsc-chairs-guidelines.pdf</w:t>
                        </w:r>
                      </w:hyperlink>
                      <w:r w:rsidRPr="0023616D">
                        <w:rPr>
                          <w:lang w:val="en-US"/>
                        </w:rPr>
                        <w:t xml:space="preserve"> </w:t>
                      </w:r>
                    </w:p>
                    <w:p w:rsidR="00C36444" w:rsidRPr="0023616D" w:rsidRDefault="00C36444" w:rsidP="0023616D">
                      <w:pPr>
                        <w:jc w:val="both"/>
                        <w:rPr>
                          <w:lang w:val="en-US"/>
                        </w:rPr>
                      </w:pPr>
                      <w:r w:rsidRPr="0023616D">
                        <w:rPr>
                          <w:lang w:val="en-US"/>
                        </w:rPr>
                        <w:t>•       Participation in IEEE 802 Meetings</w:t>
                      </w:r>
                    </w:p>
                    <w:p w:rsidR="00C36444" w:rsidRPr="0023616D" w:rsidRDefault="00C36444" w:rsidP="0023616D">
                      <w:pPr>
                        <w:jc w:val="both"/>
                        <w:rPr>
                          <w:lang w:val="en-US"/>
                        </w:rPr>
                      </w:pPr>
                      <w:r w:rsidRPr="0023616D">
                        <w:rPr>
                          <w:lang w:val="en-US"/>
                        </w:rPr>
                        <w:t xml:space="preserve">–       </w:t>
                      </w:r>
                      <w:hyperlink r:id="rId47" w:tgtFrame="_blank" w:history="1">
                        <w:r w:rsidRPr="0023616D">
                          <w:rPr>
                            <w:rStyle w:val="Hyperlink"/>
                            <w:lang w:val="en-US"/>
                          </w:rPr>
                          <w:t>https://mentor.ieee.org/802-ec/dcn/16/ec-16-0180-05-00EC-ieee-802-participation-slide.pptx</w:t>
                        </w:r>
                      </w:hyperlink>
                    </w:p>
                    <w:p w:rsidR="00C36444" w:rsidRPr="0023616D" w:rsidRDefault="00C36444" w:rsidP="0023616D">
                      <w:pPr>
                        <w:jc w:val="both"/>
                        <w:rPr>
                          <w:lang w:val="en-US"/>
                        </w:rPr>
                      </w:pPr>
                      <w:r w:rsidRPr="0023616D">
                        <w:rPr>
                          <w:lang w:val="en-US"/>
                        </w:rPr>
                        <w:t>•       IEEE 802.11 WG OM: (Approved 10 Nov 2017)</w:t>
                      </w:r>
                    </w:p>
                    <w:p w:rsidR="00C36444" w:rsidRPr="0023616D" w:rsidRDefault="00C36444" w:rsidP="0023616D">
                      <w:pPr>
                        <w:jc w:val="both"/>
                        <w:rPr>
                          <w:lang w:val="en-US"/>
                        </w:rPr>
                      </w:pPr>
                      <w:r w:rsidRPr="0023616D">
                        <w:rPr>
                          <w:lang w:val="en-US"/>
                        </w:rPr>
                        <w:t xml:space="preserve">–       </w:t>
                      </w:r>
                      <w:hyperlink r:id="rId48" w:tgtFrame="_blank" w:history="1">
                        <w:r w:rsidRPr="0023616D">
                          <w:rPr>
                            <w:rStyle w:val="Hyperlink"/>
                            <w:lang w:val="en-US"/>
                          </w:rPr>
                          <w:t>https://mentor.ieee.org/802.11/dcn/14/11-14-0629-21-0000-802-11-operations-manual.docx</w:t>
                        </w:r>
                      </w:hyperlink>
                    </w:p>
                    <w:p w:rsidR="00C36444" w:rsidRDefault="00C36444" w:rsidP="004B521B">
                      <w:pPr>
                        <w:jc w:val="both"/>
                      </w:pPr>
                    </w:p>
                  </w:txbxContent>
                </v:textbox>
              </v:shape>
            </w:pict>
          </mc:Fallback>
        </mc:AlternateContent>
      </w:r>
    </w:p>
    <w:p w:rsidR="00C0739B" w:rsidRPr="00C0739B" w:rsidRDefault="00CA09B2" w:rsidP="00B50167">
      <w:pPr>
        <w:numPr>
          <w:ilvl w:val="0"/>
          <w:numId w:val="2"/>
        </w:numPr>
        <w:rPr>
          <w:szCs w:val="22"/>
        </w:rPr>
      </w:pPr>
      <w:r>
        <w:br w:type="page"/>
      </w:r>
    </w:p>
    <w:p w:rsidR="00C0739B" w:rsidRPr="00C0739B" w:rsidRDefault="00C0739B" w:rsidP="00C0739B">
      <w:pPr>
        <w:numPr>
          <w:ilvl w:val="0"/>
          <w:numId w:val="5"/>
        </w:numPr>
        <w:rPr>
          <w:szCs w:val="22"/>
        </w:rPr>
      </w:pPr>
      <w:r>
        <w:rPr>
          <w:szCs w:val="22"/>
        </w:rPr>
        <w:lastRenderedPageBreak/>
        <w:t xml:space="preserve">April 6, 2018 </w:t>
      </w:r>
      <w:proofErr w:type="spellStart"/>
      <w:r>
        <w:rPr>
          <w:szCs w:val="22"/>
        </w:rPr>
        <w:t>REVmd</w:t>
      </w:r>
      <w:proofErr w:type="spellEnd"/>
      <w:r>
        <w:rPr>
          <w:szCs w:val="22"/>
        </w:rPr>
        <w:t xml:space="preserve"> Telecon – 802.11md</w:t>
      </w:r>
    </w:p>
    <w:p w:rsidR="007A46DE" w:rsidRDefault="007A46DE" w:rsidP="00C0739B">
      <w:pPr>
        <w:numPr>
          <w:ilvl w:val="1"/>
          <w:numId w:val="5"/>
        </w:numPr>
        <w:rPr>
          <w:szCs w:val="22"/>
        </w:rPr>
      </w:pPr>
      <w:r w:rsidRPr="004B521B">
        <w:rPr>
          <w:b/>
          <w:szCs w:val="22"/>
        </w:rPr>
        <w:t>Called to order at 10:05 ET</w:t>
      </w:r>
      <w:r>
        <w:rPr>
          <w:szCs w:val="22"/>
        </w:rPr>
        <w:t xml:space="preserve"> by the </w:t>
      </w:r>
      <w:r w:rsidR="004B521B">
        <w:rPr>
          <w:szCs w:val="22"/>
        </w:rPr>
        <w:t>TG C</w:t>
      </w:r>
      <w:r>
        <w:rPr>
          <w:szCs w:val="22"/>
        </w:rPr>
        <w:t>hair Dorothy Stanley (HPE)</w:t>
      </w:r>
    </w:p>
    <w:p w:rsidR="007A46DE" w:rsidRDefault="007A46DE" w:rsidP="00C0739B">
      <w:pPr>
        <w:pStyle w:val="m-4890597653018465012gmail-msolistparagraph"/>
        <w:numPr>
          <w:ilvl w:val="1"/>
          <w:numId w:val="5"/>
        </w:numPr>
        <w:contextualSpacing/>
        <w:rPr>
          <w:sz w:val="22"/>
          <w:szCs w:val="22"/>
        </w:rPr>
      </w:pPr>
      <w:r>
        <w:rPr>
          <w:sz w:val="22"/>
          <w:szCs w:val="22"/>
        </w:rPr>
        <w:t>Attendance:</w:t>
      </w:r>
    </w:p>
    <w:p w:rsidR="007A46DE" w:rsidRDefault="007A46DE" w:rsidP="00C0739B">
      <w:pPr>
        <w:pStyle w:val="m-4890597653018465012gmail-msolistparagraph"/>
        <w:numPr>
          <w:ilvl w:val="2"/>
          <w:numId w:val="5"/>
        </w:numPr>
        <w:contextualSpacing/>
        <w:rPr>
          <w:sz w:val="22"/>
          <w:szCs w:val="22"/>
        </w:rPr>
      </w:pPr>
      <w:r>
        <w:rPr>
          <w:sz w:val="22"/>
          <w:szCs w:val="22"/>
        </w:rPr>
        <w:t>Dorothy Stanley (HPE)</w:t>
      </w:r>
    </w:p>
    <w:p w:rsidR="007A46DE" w:rsidRDefault="007A46DE" w:rsidP="00C0739B">
      <w:pPr>
        <w:pStyle w:val="m-4890597653018465012gmail-msolistparagraph"/>
        <w:numPr>
          <w:ilvl w:val="2"/>
          <w:numId w:val="5"/>
        </w:numPr>
        <w:contextualSpacing/>
        <w:rPr>
          <w:sz w:val="22"/>
          <w:szCs w:val="22"/>
        </w:rPr>
      </w:pPr>
      <w:r>
        <w:rPr>
          <w:sz w:val="22"/>
          <w:szCs w:val="22"/>
        </w:rPr>
        <w:t>Abhishek Patil (Qualcomm)</w:t>
      </w:r>
    </w:p>
    <w:p w:rsidR="00F91DD5" w:rsidRDefault="00F91DD5" w:rsidP="00C0739B">
      <w:pPr>
        <w:pStyle w:val="m-4890597653018465012gmail-msolistparagraph"/>
        <w:numPr>
          <w:ilvl w:val="2"/>
          <w:numId w:val="5"/>
        </w:numPr>
        <w:contextualSpacing/>
        <w:rPr>
          <w:sz w:val="22"/>
          <w:szCs w:val="22"/>
        </w:rPr>
      </w:pPr>
      <w:r>
        <w:rPr>
          <w:sz w:val="22"/>
          <w:szCs w:val="22"/>
        </w:rPr>
        <w:t>Emily Qi (Intel)</w:t>
      </w:r>
    </w:p>
    <w:p w:rsidR="00F91DD5" w:rsidRDefault="00F91DD5" w:rsidP="00C0739B">
      <w:pPr>
        <w:pStyle w:val="m-4890597653018465012gmail-msolistparagraph"/>
        <w:numPr>
          <w:ilvl w:val="2"/>
          <w:numId w:val="5"/>
        </w:numPr>
        <w:contextualSpacing/>
        <w:rPr>
          <w:sz w:val="22"/>
          <w:szCs w:val="22"/>
        </w:rPr>
      </w:pPr>
      <w:r>
        <w:rPr>
          <w:sz w:val="22"/>
          <w:szCs w:val="22"/>
        </w:rPr>
        <w:t>Edward Au (Huawei)</w:t>
      </w:r>
    </w:p>
    <w:p w:rsidR="00F91DD5" w:rsidRDefault="00F91DD5" w:rsidP="00C0739B">
      <w:pPr>
        <w:pStyle w:val="m-4890597653018465012gmail-msolistparagraph"/>
        <w:numPr>
          <w:ilvl w:val="2"/>
          <w:numId w:val="5"/>
        </w:numPr>
        <w:contextualSpacing/>
        <w:rPr>
          <w:sz w:val="22"/>
          <w:szCs w:val="22"/>
        </w:rPr>
      </w:pPr>
      <w:r>
        <w:rPr>
          <w:sz w:val="22"/>
          <w:szCs w:val="22"/>
        </w:rPr>
        <w:t>Sean Coffey (Realtek)</w:t>
      </w:r>
    </w:p>
    <w:p w:rsidR="00F91DD5" w:rsidRDefault="00F91DD5" w:rsidP="00C0739B">
      <w:pPr>
        <w:pStyle w:val="m-4890597653018465012gmail-msolistparagraph"/>
        <w:numPr>
          <w:ilvl w:val="2"/>
          <w:numId w:val="5"/>
        </w:numPr>
        <w:contextualSpacing/>
        <w:rPr>
          <w:sz w:val="22"/>
          <w:szCs w:val="22"/>
        </w:rPr>
      </w:pPr>
      <w:r>
        <w:rPr>
          <w:sz w:val="22"/>
          <w:szCs w:val="22"/>
        </w:rPr>
        <w:t>Menzo Wentink (Qualcomm)</w:t>
      </w:r>
    </w:p>
    <w:p w:rsidR="00F91DD5" w:rsidRDefault="00F91DD5" w:rsidP="00C0739B">
      <w:pPr>
        <w:pStyle w:val="m-4890597653018465012gmail-msolistparagraph"/>
        <w:numPr>
          <w:ilvl w:val="2"/>
          <w:numId w:val="5"/>
        </w:numPr>
        <w:contextualSpacing/>
        <w:rPr>
          <w:sz w:val="22"/>
          <w:szCs w:val="22"/>
        </w:rPr>
      </w:pPr>
      <w:r>
        <w:rPr>
          <w:sz w:val="22"/>
          <w:szCs w:val="22"/>
        </w:rPr>
        <w:t>Mark Hamilton (ARRIS/Ruckus)</w:t>
      </w:r>
    </w:p>
    <w:p w:rsidR="00F91DD5" w:rsidRDefault="00F91DD5" w:rsidP="00C0739B">
      <w:pPr>
        <w:pStyle w:val="m-4890597653018465012gmail-msolistparagraph"/>
        <w:numPr>
          <w:ilvl w:val="2"/>
          <w:numId w:val="5"/>
        </w:numPr>
        <w:contextualSpacing/>
        <w:rPr>
          <w:sz w:val="22"/>
          <w:szCs w:val="22"/>
        </w:rPr>
      </w:pPr>
      <w:r>
        <w:rPr>
          <w:sz w:val="22"/>
          <w:szCs w:val="22"/>
        </w:rPr>
        <w:t>Graham Smith (SR Technologies)</w:t>
      </w:r>
    </w:p>
    <w:p w:rsidR="00F91DD5" w:rsidRDefault="00F91DD5" w:rsidP="00C0739B">
      <w:pPr>
        <w:pStyle w:val="m-4890597653018465012gmail-msolistparagraph"/>
        <w:numPr>
          <w:ilvl w:val="2"/>
          <w:numId w:val="5"/>
        </w:numPr>
        <w:contextualSpacing/>
        <w:rPr>
          <w:sz w:val="22"/>
          <w:szCs w:val="22"/>
        </w:rPr>
      </w:pPr>
      <w:r>
        <w:rPr>
          <w:sz w:val="22"/>
          <w:szCs w:val="22"/>
        </w:rPr>
        <w:t>Jon Rosdah</w:t>
      </w:r>
      <w:r w:rsidR="00024C3A">
        <w:rPr>
          <w:sz w:val="22"/>
          <w:szCs w:val="22"/>
        </w:rPr>
        <w:t>l</w:t>
      </w:r>
      <w:r>
        <w:rPr>
          <w:sz w:val="22"/>
          <w:szCs w:val="22"/>
        </w:rPr>
        <w:t xml:space="preserve"> (Qualcomm)</w:t>
      </w:r>
    </w:p>
    <w:p w:rsidR="00F91DD5" w:rsidRDefault="00F91DD5" w:rsidP="00C0739B">
      <w:pPr>
        <w:pStyle w:val="m-4890597653018465012gmail-msolistparagraph"/>
        <w:numPr>
          <w:ilvl w:val="2"/>
          <w:numId w:val="5"/>
        </w:numPr>
        <w:contextualSpacing/>
        <w:rPr>
          <w:sz w:val="22"/>
          <w:szCs w:val="22"/>
        </w:rPr>
      </w:pPr>
      <w:r>
        <w:rPr>
          <w:sz w:val="22"/>
          <w:szCs w:val="22"/>
        </w:rPr>
        <w:t>Manish Kumar (Marvell)</w:t>
      </w:r>
    </w:p>
    <w:p w:rsidR="00F91DD5" w:rsidRPr="004B521B" w:rsidRDefault="00F91DD5" w:rsidP="00C0739B">
      <w:pPr>
        <w:pStyle w:val="m-4890597653018465012gmail-msolistparagraph"/>
        <w:numPr>
          <w:ilvl w:val="2"/>
          <w:numId w:val="5"/>
        </w:numPr>
        <w:contextualSpacing/>
        <w:rPr>
          <w:sz w:val="22"/>
          <w:szCs w:val="22"/>
        </w:rPr>
      </w:pPr>
      <w:r>
        <w:rPr>
          <w:sz w:val="22"/>
          <w:szCs w:val="22"/>
        </w:rPr>
        <w:t>Joseph Levy (Interdigital)</w:t>
      </w:r>
    </w:p>
    <w:p w:rsidR="007A46DE" w:rsidRDefault="007A46DE" w:rsidP="00C0739B">
      <w:pPr>
        <w:pStyle w:val="m-4890597653018465012gmail-msolistparagraph"/>
        <w:numPr>
          <w:ilvl w:val="1"/>
          <w:numId w:val="5"/>
        </w:numPr>
        <w:contextualSpacing/>
        <w:rPr>
          <w:sz w:val="22"/>
          <w:szCs w:val="22"/>
        </w:rPr>
      </w:pPr>
      <w:r>
        <w:rPr>
          <w:sz w:val="22"/>
          <w:szCs w:val="22"/>
        </w:rPr>
        <w:t>Reviewed Patent Policy and Participation Policy</w:t>
      </w:r>
    </w:p>
    <w:p w:rsidR="007A46DE" w:rsidRDefault="007A46DE" w:rsidP="00C0739B">
      <w:pPr>
        <w:pStyle w:val="m-4890597653018465012gmail-msolistparagraph"/>
        <w:numPr>
          <w:ilvl w:val="1"/>
          <w:numId w:val="5"/>
        </w:numPr>
        <w:spacing w:before="0" w:beforeAutospacing="0" w:after="0" w:afterAutospacing="0"/>
        <w:contextualSpacing/>
        <w:rPr>
          <w:b/>
          <w:sz w:val="22"/>
          <w:szCs w:val="22"/>
        </w:rPr>
      </w:pPr>
      <w:r w:rsidRPr="004B521B">
        <w:rPr>
          <w:b/>
          <w:sz w:val="22"/>
          <w:szCs w:val="22"/>
        </w:rPr>
        <w:t>Review Agenda:</w:t>
      </w:r>
    </w:p>
    <w:p w:rsidR="004B521B" w:rsidRDefault="00C36444" w:rsidP="00C0739B">
      <w:pPr>
        <w:pStyle w:val="m-4890597653018465012gmail-msolistparagraph"/>
        <w:numPr>
          <w:ilvl w:val="2"/>
          <w:numId w:val="5"/>
        </w:numPr>
        <w:spacing w:before="0" w:beforeAutospacing="0" w:after="0" w:afterAutospacing="0"/>
        <w:contextualSpacing/>
        <w:rPr>
          <w:b/>
          <w:sz w:val="22"/>
          <w:szCs w:val="22"/>
        </w:rPr>
      </w:pPr>
      <w:hyperlink r:id="rId49" w:history="1">
        <w:r w:rsidR="004B521B" w:rsidRPr="00CF7F2F">
          <w:rPr>
            <w:rStyle w:val="Hyperlink"/>
            <w:sz w:val="22"/>
            <w:szCs w:val="22"/>
          </w:rPr>
          <w:t>https://mentor.ieee.org/802.11/dcn/18/11-18-0626-01-000m-2018-april-agendas-for-teleconferences-and-ad-hoc-meeting.docx</w:t>
        </w:r>
      </w:hyperlink>
      <w:r w:rsidR="004B521B">
        <w:rPr>
          <w:b/>
          <w:sz w:val="22"/>
          <w:szCs w:val="22"/>
        </w:rPr>
        <w:t xml:space="preserve"> </w:t>
      </w:r>
    </w:p>
    <w:p w:rsidR="004B521B" w:rsidRPr="00EE0424" w:rsidRDefault="004B521B" w:rsidP="004B521B">
      <w:pPr>
        <w:ind w:left="1440"/>
      </w:pPr>
      <w:r>
        <w:t>D</w:t>
      </w:r>
      <w:r w:rsidRPr="00EE0424">
        <w:t>raft agenda for the April 6</w:t>
      </w:r>
      <w:r w:rsidRPr="00EE0424">
        <w:rPr>
          <w:vertAlign w:val="superscript"/>
        </w:rPr>
        <w:t>th</w:t>
      </w:r>
      <w:r w:rsidRPr="00EE0424">
        <w:t xml:space="preserve"> </w:t>
      </w:r>
      <w:r w:rsidRPr="00EE0424">
        <w:rPr>
          <w:rStyle w:val="il"/>
        </w:rPr>
        <w:t>teleconference</w:t>
      </w:r>
      <w:r w:rsidRPr="00EE0424">
        <w:t>:</w:t>
      </w:r>
    </w:p>
    <w:p w:rsidR="004B521B" w:rsidRPr="00EE0424" w:rsidRDefault="004B521B" w:rsidP="004B521B">
      <w:pPr>
        <w:pStyle w:val="m-4890597653018465012gmail-msolistparagraph"/>
        <w:spacing w:before="0" w:beforeAutospacing="0" w:after="0" w:afterAutospacing="0"/>
        <w:ind w:left="1440"/>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4B521B" w:rsidRPr="00EE0424" w:rsidRDefault="004B521B" w:rsidP="004B521B">
      <w:pPr>
        <w:pStyle w:val="m-4890597653018465012gmail-msolistparagraph"/>
        <w:spacing w:before="0" w:beforeAutospacing="0" w:after="0" w:afterAutospacing="0"/>
        <w:ind w:left="2880"/>
        <w:contextualSpacing/>
      </w:pPr>
      <w:r w:rsidRPr="00EE0424">
        <w:rPr>
          <w:sz w:val="22"/>
          <w:szCs w:val="22"/>
        </w:rPr>
        <w:t>a.</w:t>
      </w:r>
      <w:r w:rsidRPr="00EE0424">
        <w:rPr>
          <w:sz w:val="14"/>
          <w:szCs w:val="14"/>
        </w:rPr>
        <w:t xml:space="preserve">       </w:t>
      </w:r>
      <w:r w:rsidRPr="00EE0424">
        <w:rPr>
          <w:sz w:val="22"/>
          <w:szCs w:val="22"/>
        </w:rPr>
        <w:t xml:space="preserve">Call for potentially essential patents: </w:t>
      </w:r>
      <w:r w:rsidRPr="00EE0424">
        <w:rPr>
          <w:b/>
          <w:bCs/>
          <w:sz w:val="22"/>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rsidR="004B521B" w:rsidRPr="00EE0424" w:rsidRDefault="004B521B" w:rsidP="004B521B">
      <w:pPr>
        <w:pStyle w:val="m-4890597653018465012gmail-msolistparagraph"/>
        <w:spacing w:before="0" w:beforeAutospacing="0" w:after="0" w:afterAutospacing="0"/>
        <w:ind w:left="3600"/>
        <w:contextualSpacing/>
      </w:pPr>
      <w:r w:rsidRPr="00EE0424">
        <w:rPr>
          <w:sz w:val="14"/>
          <w:szCs w:val="14"/>
        </w:rPr>
        <w:t xml:space="preserve">                                                               </w:t>
      </w:r>
      <w:proofErr w:type="spellStart"/>
      <w:r w:rsidRPr="00EE0424">
        <w:rPr>
          <w:sz w:val="22"/>
          <w:szCs w:val="22"/>
        </w:rPr>
        <w:t>i</w:t>
      </w:r>
      <w:proofErr w:type="spellEnd"/>
      <w:r w:rsidRPr="00EE0424">
        <w:rPr>
          <w:sz w:val="22"/>
          <w:szCs w:val="22"/>
        </w:rPr>
        <w:t>.</w:t>
      </w:r>
      <w:r w:rsidRPr="00EE0424">
        <w:rPr>
          <w:sz w:val="14"/>
          <w:szCs w:val="14"/>
        </w:rPr>
        <w:t xml:space="preserve">      </w:t>
      </w:r>
      <w:r w:rsidRPr="00EE0424">
        <w:rPr>
          <w:sz w:val="22"/>
          <w:szCs w:val="22"/>
        </w:rPr>
        <w:t>Either speak up now or</w:t>
      </w:r>
    </w:p>
    <w:p w:rsidR="004B521B" w:rsidRPr="00EE0424" w:rsidRDefault="004B521B" w:rsidP="004B521B">
      <w:pPr>
        <w:pStyle w:val="m-4890597653018465012gmail-msolistparagraph"/>
        <w:spacing w:before="0" w:beforeAutospacing="0" w:after="0" w:afterAutospacing="0"/>
        <w:ind w:left="3600"/>
        <w:contextualSpacing/>
      </w:pPr>
      <w:r w:rsidRPr="00EE0424">
        <w:rPr>
          <w:sz w:val="14"/>
          <w:szCs w:val="14"/>
        </w:rPr>
        <w:t xml:space="preserve">                                                             </w:t>
      </w:r>
      <w:r w:rsidRPr="00EE0424">
        <w:rPr>
          <w:sz w:val="22"/>
          <w:szCs w:val="22"/>
        </w:rPr>
        <w:t>ii.</w:t>
      </w:r>
      <w:r w:rsidRPr="00EE0424">
        <w:rPr>
          <w:sz w:val="14"/>
          <w:szCs w:val="14"/>
        </w:rPr>
        <w:t xml:space="preserve">      </w:t>
      </w:r>
      <w:r w:rsidRPr="00EE0424">
        <w:rPr>
          <w:sz w:val="22"/>
          <w:szCs w:val="22"/>
        </w:rPr>
        <w:t xml:space="preserve">Provide the chair of this group with the identity of the holder(s) of </w:t>
      </w:r>
      <w:proofErr w:type="gramStart"/>
      <w:r w:rsidRPr="00EE0424">
        <w:rPr>
          <w:sz w:val="22"/>
          <w:szCs w:val="22"/>
        </w:rPr>
        <w:t>any and all</w:t>
      </w:r>
      <w:proofErr w:type="gramEnd"/>
      <w:r w:rsidRPr="00EE0424">
        <w:rPr>
          <w:sz w:val="22"/>
          <w:szCs w:val="22"/>
        </w:rPr>
        <w:t xml:space="preserve"> such claims as soon as possible or</w:t>
      </w:r>
    </w:p>
    <w:p w:rsidR="004B521B" w:rsidRPr="00EE0424" w:rsidRDefault="004B521B" w:rsidP="004B521B">
      <w:pPr>
        <w:pStyle w:val="m-4890597653018465012gmail-msolistparagraph"/>
        <w:spacing w:before="0" w:beforeAutospacing="0" w:after="0" w:afterAutospacing="0"/>
        <w:ind w:left="3600"/>
        <w:contextualSpacing/>
      </w:pPr>
      <w:r w:rsidRPr="00EE0424">
        <w:rPr>
          <w:sz w:val="14"/>
          <w:szCs w:val="14"/>
        </w:rPr>
        <w:t xml:space="preserve">                                                           </w:t>
      </w:r>
      <w:r w:rsidRPr="00EE0424">
        <w:rPr>
          <w:sz w:val="22"/>
          <w:szCs w:val="22"/>
        </w:rPr>
        <w:t>iii.</w:t>
      </w:r>
      <w:r w:rsidRPr="00EE0424">
        <w:rPr>
          <w:sz w:val="14"/>
          <w:szCs w:val="14"/>
        </w:rPr>
        <w:t xml:space="preserve">      </w:t>
      </w:r>
      <w:r w:rsidRPr="00EE0424">
        <w:rPr>
          <w:sz w:val="22"/>
          <w:szCs w:val="22"/>
        </w:rPr>
        <w:t>Cause an LOA to be submitted</w:t>
      </w:r>
    </w:p>
    <w:p w:rsidR="004B521B" w:rsidRPr="00EE0424" w:rsidRDefault="004B521B" w:rsidP="004B521B">
      <w:pPr>
        <w:pStyle w:val="m-4890597653018465012gmail-msolistparagraph"/>
        <w:spacing w:before="0" w:beforeAutospacing="0" w:after="0" w:afterAutospacing="0"/>
        <w:ind w:left="2880"/>
        <w:contextualSpacing/>
      </w:pPr>
      <w:r w:rsidRPr="00EE0424">
        <w:rPr>
          <w:sz w:val="22"/>
          <w:szCs w:val="22"/>
        </w:rPr>
        <w:t>b.</w:t>
      </w:r>
      <w:r w:rsidRPr="00EE0424">
        <w:rPr>
          <w:sz w:val="14"/>
          <w:szCs w:val="14"/>
        </w:rPr>
        <w:t xml:space="preserve">      </w:t>
      </w:r>
      <w:hyperlink r:id="rId50" w:tgtFrame="_blank" w:history="1">
        <w:r w:rsidRPr="00EE0424">
          <w:rPr>
            <w:rStyle w:val="Hyperlink"/>
            <w:sz w:val="22"/>
            <w:szCs w:val="22"/>
            <w:lang w:val="en-US"/>
          </w:rPr>
          <w:t>https://mentor.ieee.org/802-ec/dcn/16/ec-16-0180-05-00EC-ieee-802-participation-slide.pptx</w:t>
        </w:r>
      </w:hyperlink>
    </w:p>
    <w:p w:rsidR="004B521B" w:rsidRPr="00EE0424" w:rsidRDefault="004B521B" w:rsidP="004B521B">
      <w:pPr>
        <w:pStyle w:val="m-4890597653018465012gmail-msolistparagraph"/>
        <w:spacing w:before="0" w:beforeAutospacing="0" w:after="0" w:afterAutospacing="0"/>
        <w:ind w:left="1440"/>
        <w:contextualSpacing/>
      </w:pPr>
      <w:r w:rsidRPr="00EE0424">
        <w:rPr>
          <w:sz w:val="22"/>
          <w:szCs w:val="22"/>
        </w:rPr>
        <w:t>2.</w:t>
      </w:r>
      <w:r w:rsidRPr="00EE0424">
        <w:rPr>
          <w:sz w:val="14"/>
          <w:szCs w:val="14"/>
        </w:rPr>
        <w:t xml:space="preserve">       </w:t>
      </w:r>
      <w:r w:rsidRPr="00EE0424">
        <w:rPr>
          <w:sz w:val="22"/>
          <w:szCs w:val="22"/>
        </w:rPr>
        <w:t>Editor report – Emily QI</w:t>
      </w:r>
    </w:p>
    <w:p w:rsidR="004B521B" w:rsidRPr="00EE0424" w:rsidRDefault="004B521B" w:rsidP="004B521B">
      <w:pPr>
        <w:pStyle w:val="m-4890597653018465012gmail-msolistparagraph"/>
        <w:spacing w:before="0" w:beforeAutospacing="0" w:after="0" w:afterAutospacing="0"/>
        <w:ind w:left="2880"/>
        <w:contextualSpacing/>
        <w:rPr>
          <w:sz w:val="22"/>
          <w:szCs w:val="22"/>
        </w:rPr>
      </w:pPr>
      <w:r w:rsidRPr="00EE0424">
        <w:rPr>
          <w:sz w:val="22"/>
          <w:szCs w:val="22"/>
        </w:rPr>
        <w:t>a.       Editor report document</w:t>
      </w:r>
      <w:r>
        <w:rPr>
          <w:sz w:val="22"/>
          <w:szCs w:val="22"/>
        </w:rPr>
        <w:t xml:space="preserve">, </w:t>
      </w:r>
      <w:hyperlink r:id="rId51" w:history="1">
        <w:r w:rsidRPr="00641308">
          <w:rPr>
            <w:rStyle w:val="Hyperlink"/>
            <w:sz w:val="22"/>
            <w:szCs w:val="22"/>
          </w:rPr>
          <w:t>https://mentor.ieee.org/802.11/dcn/17/11-17-0920-08-000m-802-11revmd-editor-s-report.ppt</w:t>
        </w:r>
      </w:hyperlink>
      <w:r>
        <w:rPr>
          <w:sz w:val="22"/>
          <w:szCs w:val="22"/>
        </w:rPr>
        <w:t xml:space="preserve"> </w:t>
      </w:r>
    </w:p>
    <w:p w:rsidR="004B521B" w:rsidRPr="00EE0424" w:rsidRDefault="004B521B" w:rsidP="004B521B">
      <w:pPr>
        <w:pStyle w:val="m-4890597653018465012gmail-msolistparagraph"/>
        <w:spacing w:before="0" w:beforeAutospacing="0" w:after="0" w:afterAutospacing="0"/>
        <w:ind w:left="2880"/>
        <w:contextualSpacing/>
        <w:rPr>
          <w:sz w:val="22"/>
          <w:szCs w:val="22"/>
        </w:rPr>
      </w:pPr>
      <w:r w:rsidRPr="00EE0424">
        <w:rPr>
          <w:sz w:val="22"/>
          <w:szCs w:val="22"/>
        </w:rPr>
        <w:t xml:space="preserve">b.      Comments received LB 232 are here: </w:t>
      </w:r>
      <w:hyperlink r:id="rId52" w:history="1">
        <w:r w:rsidRPr="00EE0424">
          <w:rPr>
            <w:rStyle w:val="Hyperlink"/>
            <w:sz w:val="22"/>
            <w:szCs w:val="22"/>
          </w:rPr>
          <w:t>https://mentor.ieee.org/802.11/dcn/18/11-18-0611-00-000m-revmd-wg-ballot-comments.xls</w:t>
        </w:r>
      </w:hyperlink>
      <w:r w:rsidRPr="00EE0424">
        <w:rPr>
          <w:sz w:val="22"/>
          <w:szCs w:val="22"/>
        </w:rPr>
        <w:t xml:space="preserve"> : </w:t>
      </w:r>
    </w:p>
    <w:p w:rsidR="004B521B" w:rsidRPr="00EE0424" w:rsidRDefault="004B521B" w:rsidP="004B521B">
      <w:pPr>
        <w:pStyle w:val="m-4890597653018465012gmail-msolistparagraph"/>
        <w:spacing w:before="0" w:beforeAutospacing="0" w:after="0" w:afterAutospacing="0"/>
        <w:ind w:left="1440"/>
        <w:contextualSpacing/>
      </w:pPr>
      <w:r w:rsidRPr="00EE0424">
        <w:rPr>
          <w:sz w:val="22"/>
          <w:szCs w:val="22"/>
        </w:rPr>
        <w:t>3.</w:t>
      </w:r>
      <w:r w:rsidRPr="00EE0424">
        <w:rPr>
          <w:sz w:val="14"/>
          <w:szCs w:val="14"/>
        </w:rPr>
        <w:t xml:space="preserve">       </w:t>
      </w:r>
      <w:r w:rsidRPr="00EE0424">
        <w:rPr>
          <w:sz w:val="22"/>
          <w:szCs w:val="22"/>
        </w:rPr>
        <w:t xml:space="preserve">Comment resolution. </w:t>
      </w:r>
    </w:p>
    <w:p w:rsidR="004B521B" w:rsidRPr="00EE0424" w:rsidRDefault="004B521B" w:rsidP="004B521B">
      <w:pPr>
        <w:ind w:left="1440"/>
        <w:contextualSpacing/>
      </w:pPr>
      <w:r w:rsidRPr="00EE0424">
        <w:rPr>
          <w:b/>
          <w:bCs/>
        </w:rPr>
        <w:t>       2018-04-06</w:t>
      </w:r>
    </w:p>
    <w:p w:rsidR="004B521B" w:rsidRDefault="004B521B" w:rsidP="004B521B">
      <w:pPr>
        <w:pStyle w:val="m-4890597653018465012gmail-msolistparagraph"/>
        <w:numPr>
          <w:ilvl w:val="0"/>
          <w:numId w:val="1"/>
        </w:numPr>
        <w:spacing w:before="0" w:beforeAutospacing="0" w:after="0" w:afterAutospacing="0"/>
        <w:ind w:left="3390"/>
        <w:contextualSpacing/>
        <w:rPr>
          <w:sz w:val="22"/>
          <w:szCs w:val="22"/>
        </w:rPr>
      </w:pPr>
      <w:r>
        <w:rPr>
          <w:sz w:val="22"/>
          <w:szCs w:val="22"/>
        </w:rPr>
        <w:t xml:space="preserve">Edward AU - </w:t>
      </w:r>
      <w:r w:rsidRPr="00EE0424">
        <w:rPr>
          <w:sz w:val="22"/>
          <w:szCs w:val="22"/>
        </w:rPr>
        <w:t xml:space="preserve">Editor 2 CIDs: </w:t>
      </w:r>
      <w:hyperlink r:id="rId53" w:history="1">
        <w:r w:rsidRPr="00EE0424">
          <w:rPr>
            <w:sz w:val="22"/>
            <w:szCs w:val="22"/>
          </w:rPr>
          <w:t>https://mentor.ieee.org/802.11/dcn/18/11-18-0619-00-000m-revmd-editor2-lb232-comments.xlsx</w:t>
        </w:r>
      </w:hyperlink>
      <w:r>
        <w:rPr>
          <w:sz w:val="22"/>
          <w:szCs w:val="22"/>
        </w:rPr>
        <w:t xml:space="preserve"> ; Any comments on proposed resolutions, reminder to review, plan to motion in May</w:t>
      </w:r>
    </w:p>
    <w:p w:rsidR="004B521B" w:rsidRDefault="004B521B" w:rsidP="004B521B">
      <w:pPr>
        <w:pStyle w:val="m-4890597653018465012gmail-msolistparagraph"/>
        <w:numPr>
          <w:ilvl w:val="0"/>
          <w:numId w:val="1"/>
        </w:numPr>
        <w:spacing w:before="0" w:beforeAutospacing="0" w:after="0" w:afterAutospacing="0"/>
        <w:ind w:left="3390"/>
        <w:contextualSpacing/>
        <w:rPr>
          <w:sz w:val="22"/>
          <w:szCs w:val="22"/>
        </w:rPr>
      </w:pPr>
      <w:r>
        <w:rPr>
          <w:sz w:val="22"/>
          <w:szCs w:val="22"/>
        </w:rPr>
        <w:t>Edward AU - Editor 2 CIDs – Direction of resolution for 24 similar comments:</w:t>
      </w:r>
    </w:p>
    <w:p w:rsidR="004B521B" w:rsidRPr="00EE0424" w:rsidRDefault="004B521B" w:rsidP="004B521B">
      <w:pPr>
        <w:pStyle w:val="m-4890597653018465012gmail-msolistparagraph"/>
        <w:numPr>
          <w:ilvl w:val="1"/>
          <w:numId w:val="1"/>
        </w:numPr>
        <w:spacing w:before="0" w:beforeAutospacing="0" w:after="0" w:afterAutospacing="0"/>
        <w:ind w:left="3960"/>
        <w:contextualSpacing/>
        <w:rPr>
          <w:sz w:val="22"/>
          <w:szCs w:val="22"/>
        </w:rPr>
      </w:pPr>
      <w:r>
        <w:t>1196, 1197, 1198, 1199, 1200, 1201, 1202, 1203, 1204, 1205, 1206, 1207, 1208, 1209, 1210, 1211, 1212, 1213, 1214, 1215, 1216, 1217, 1218, and 1219</w:t>
      </w:r>
    </w:p>
    <w:p w:rsidR="004B521B" w:rsidRPr="00EE0424" w:rsidRDefault="004B521B" w:rsidP="004B521B">
      <w:pPr>
        <w:pStyle w:val="m-4890597653018465012gmail-msolistparagraph"/>
        <w:numPr>
          <w:ilvl w:val="0"/>
          <w:numId w:val="1"/>
        </w:numPr>
        <w:spacing w:before="0" w:beforeAutospacing="0" w:after="0" w:afterAutospacing="0"/>
        <w:ind w:left="3390"/>
        <w:contextualSpacing/>
        <w:rPr>
          <w:sz w:val="22"/>
          <w:szCs w:val="22"/>
        </w:rPr>
      </w:pPr>
      <w:r w:rsidRPr="00EE0424">
        <w:rPr>
          <w:sz w:val="22"/>
          <w:szCs w:val="22"/>
        </w:rPr>
        <w:t>Additional CIDs</w:t>
      </w:r>
    </w:p>
    <w:p w:rsidR="004B521B" w:rsidRPr="00EE0424" w:rsidRDefault="004B521B" w:rsidP="004B521B">
      <w:pPr>
        <w:pStyle w:val="m-4890597653018465012gmail-msolistparagraph"/>
        <w:numPr>
          <w:ilvl w:val="1"/>
          <w:numId w:val="1"/>
        </w:numPr>
        <w:spacing w:before="0" w:beforeAutospacing="0" w:after="0" w:afterAutospacing="0"/>
        <w:ind w:left="3960"/>
        <w:contextualSpacing/>
        <w:rPr>
          <w:sz w:val="22"/>
          <w:szCs w:val="22"/>
        </w:rPr>
      </w:pPr>
      <w:r w:rsidRPr="00EE0424">
        <w:rPr>
          <w:sz w:val="22"/>
          <w:szCs w:val="22"/>
        </w:rPr>
        <w:t>CID 1329, 1236</w:t>
      </w:r>
    </w:p>
    <w:p w:rsidR="004B521B" w:rsidRDefault="004B521B" w:rsidP="004B521B">
      <w:pPr>
        <w:pStyle w:val="m-4890597653018465012gmail-msolistparagraph"/>
        <w:numPr>
          <w:ilvl w:val="0"/>
          <w:numId w:val="1"/>
        </w:numPr>
        <w:spacing w:before="0" w:beforeAutospacing="0" w:after="0" w:afterAutospacing="0"/>
        <w:ind w:left="3390"/>
        <w:contextualSpacing/>
        <w:rPr>
          <w:sz w:val="22"/>
          <w:szCs w:val="22"/>
        </w:rPr>
      </w:pPr>
      <w:r>
        <w:rPr>
          <w:sz w:val="22"/>
          <w:szCs w:val="22"/>
        </w:rPr>
        <w:lastRenderedPageBreak/>
        <w:t xml:space="preserve">Emily QI – Editor CIDs, see </w:t>
      </w:r>
      <w:hyperlink r:id="rId54" w:history="1">
        <w:r w:rsidRPr="00641308">
          <w:rPr>
            <w:rStyle w:val="Hyperlink"/>
            <w:sz w:val="22"/>
            <w:szCs w:val="22"/>
          </w:rPr>
          <w:t>https://mentor.ieee.org/802.11/dcn/18/11-18-0657-00-000m-revmd-wg-lb232-comments-for-editor-ad-hoc.xls</w:t>
        </w:r>
      </w:hyperlink>
      <w:r>
        <w:rPr>
          <w:sz w:val="22"/>
          <w:szCs w:val="22"/>
        </w:rPr>
        <w:t xml:space="preserve">  and 11-18-0658 </w:t>
      </w:r>
    </w:p>
    <w:p w:rsidR="004B521B" w:rsidRDefault="004B521B" w:rsidP="004B521B">
      <w:pPr>
        <w:pStyle w:val="m-4890597653018465012gmail-msolistparagraph"/>
        <w:numPr>
          <w:ilvl w:val="0"/>
          <w:numId w:val="1"/>
        </w:numPr>
        <w:spacing w:before="0" w:beforeAutospacing="0" w:after="0" w:afterAutospacing="0"/>
        <w:ind w:left="3390"/>
        <w:contextualSpacing/>
        <w:rPr>
          <w:sz w:val="22"/>
          <w:szCs w:val="22"/>
        </w:rPr>
      </w:pPr>
      <w:r>
        <w:rPr>
          <w:sz w:val="22"/>
          <w:szCs w:val="22"/>
        </w:rPr>
        <w:t xml:space="preserve">Graham SMITH – CIDs 1000, 1147 </w:t>
      </w:r>
      <w:hyperlink r:id="rId55" w:history="1">
        <w:r w:rsidRPr="00641308">
          <w:rPr>
            <w:rStyle w:val="Hyperlink"/>
            <w:sz w:val="22"/>
            <w:szCs w:val="22"/>
          </w:rPr>
          <w:t>https://mentor.ieee.org/802.11/dcn/18/11-18-0654-01-000m-resolution-for-cids-1000-1147.docx</w:t>
        </w:r>
      </w:hyperlink>
      <w:r>
        <w:rPr>
          <w:sz w:val="22"/>
          <w:szCs w:val="22"/>
        </w:rPr>
        <w:t xml:space="preserve"> </w:t>
      </w:r>
    </w:p>
    <w:p w:rsidR="004B521B" w:rsidRDefault="004B521B" w:rsidP="004B521B">
      <w:pPr>
        <w:pStyle w:val="m-4890597653018465012gmail-msolistparagraph"/>
        <w:numPr>
          <w:ilvl w:val="0"/>
          <w:numId w:val="1"/>
        </w:numPr>
        <w:spacing w:before="0" w:beforeAutospacing="0" w:after="0" w:afterAutospacing="0"/>
        <w:ind w:left="3390"/>
        <w:contextualSpacing/>
        <w:rPr>
          <w:sz w:val="22"/>
          <w:szCs w:val="22"/>
        </w:rPr>
      </w:pPr>
      <w:r>
        <w:rPr>
          <w:sz w:val="22"/>
          <w:szCs w:val="22"/>
        </w:rPr>
        <w:t xml:space="preserve">Graham SMITH – CID 1347 – </w:t>
      </w:r>
      <w:hyperlink r:id="rId56" w:history="1">
        <w:r w:rsidRPr="00641308">
          <w:rPr>
            <w:rStyle w:val="Hyperlink"/>
            <w:sz w:val="22"/>
            <w:szCs w:val="22"/>
          </w:rPr>
          <w:t>https://mentor.ieee.org/802.11/dcn/18/11-18-0655-00-000m-resolution-for-cid-1347.docx</w:t>
        </w:r>
      </w:hyperlink>
      <w:r>
        <w:rPr>
          <w:sz w:val="22"/>
          <w:szCs w:val="22"/>
        </w:rPr>
        <w:t xml:space="preserve"> </w:t>
      </w:r>
    </w:p>
    <w:p w:rsidR="004B521B" w:rsidRDefault="004B521B" w:rsidP="004B521B">
      <w:pPr>
        <w:pStyle w:val="m-4890597653018465012gmail-msolistparagraph"/>
        <w:numPr>
          <w:ilvl w:val="0"/>
          <w:numId w:val="1"/>
        </w:numPr>
        <w:spacing w:before="0" w:beforeAutospacing="0" w:after="0" w:afterAutospacing="0"/>
        <w:ind w:left="3390"/>
        <w:contextualSpacing/>
        <w:rPr>
          <w:sz w:val="22"/>
          <w:szCs w:val="22"/>
        </w:rPr>
      </w:pPr>
      <w:r>
        <w:rPr>
          <w:sz w:val="22"/>
          <w:szCs w:val="22"/>
        </w:rPr>
        <w:t xml:space="preserve">Graham SMITH – CIDs 1356, 1358-  </w:t>
      </w:r>
      <w:hyperlink r:id="rId57" w:history="1">
        <w:r w:rsidRPr="00641308">
          <w:rPr>
            <w:rStyle w:val="Hyperlink"/>
            <w:sz w:val="22"/>
            <w:szCs w:val="22"/>
          </w:rPr>
          <w:t>https://mentor.ieee.org/802.11/dcn/18/11-18-0656-00-000m-resolutions-for-cids-1356-1358-rts-cts.docx</w:t>
        </w:r>
      </w:hyperlink>
      <w:r>
        <w:rPr>
          <w:sz w:val="22"/>
          <w:szCs w:val="22"/>
        </w:rPr>
        <w:t xml:space="preserve"> </w:t>
      </w:r>
    </w:p>
    <w:p w:rsidR="004B521B" w:rsidRPr="00EE0424" w:rsidRDefault="004B521B" w:rsidP="004B521B">
      <w:pPr>
        <w:pStyle w:val="m-4890597653018465012gmail-msolistparagraph"/>
        <w:numPr>
          <w:ilvl w:val="0"/>
          <w:numId w:val="1"/>
        </w:numPr>
        <w:spacing w:before="0" w:beforeAutospacing="0" w:after="0" w:afterAutospacing="0"/>
        <w:ind w:left="3390"/>
        <w:contextualSpacing/>
        <w:rPr>
          <w:sz w:val="22"/>
          <w:szCs w:val="22"/>
        </w:rPr>
      </w:pPr>
      <w:r>
        <w:rPr>
          <w:sz w:val="22"/>
          <w:szCs w:val="22"/>
        </w:rPr>
        <w:t>A</w:t>
      </w:r>
      <w:r w:rsidRPr="00EE0424">
        <w:rPr>
          <w:sz w:val="22"/>
          <w:szCs w:val="22"/>
        </w:rPr>
        <w:t>vailable CIDs/presentations</w:t>
      </w:r>
    </w:p>
    <w:p w:rsidR="004B521B" w:rsidRDefault="004B521B" w:rsidP="004B521B">
      <w:pPr>
        <w:pStyle w:val="m-4890597653018465012gmail-msolistparagraph"/>
        <w:numPr>
          <w:ilvl w:val="0"/>
          <w:numId w:val="1"/>
        </w:numPr>
        <w:spacing w:before="0" w:beforeAutospacing="0" w:after="0" w:afterAutospacing="0"/>
        <w:ind w:left="3390"/>
        <w:contextualSpacing/>
        <w:rPr>
          <w:sz w:val="22"/>
          <w:szCs w:val="22"/>
        </w:rPr>
      </w:pPr>
      <w:r w:rsidRPr="00EE0424">
        <w:rPr>
          <w:sz w:val="22"/>
          <w:szCs w:val="22"/>
        </w:rPr>
        <w:t>CID assignment</w:t>
      </w:r>
    </w:p>
    <w:p w:rsidR="004B521B" w:rsidRDefault="004B521B" w:rsidP="004B521B">
      <w:pPr>
        <w:pStyle w:val="m-4890597653018465012gmail-msolistparagraph"/>
        <w:spacing w:before="0" w:beforeAutospacing="0" w:after="0" w:afterAutospacing="0"/>
        <w:ind w:left="2160"/>
        <w:contextualSpacing/>
        <w:rPr>
          <w:sz w:val="22"/>
          <w:szCs w:val="22"/>
        </w:rPr>
      </w:pPr>
      <w:r>
        <w:rPr>
          <w:sz w:val="22"/>
          <w:szCs w:val="22"/>
        </w:rPr>
        <w:t>4. Adjourn</w:t>
      </w:r>
    </w:p>
    <w:p w:rsidR="007A46DE" w:rsidRDefault="007A46DE" w:rsidP="00C0739B">
      <w:pPr>
        <w:pStyle w:val="m-4890597653018465012gmail-msolistparagraph"/>
        <w:numPr>
          <w:ilvl w:val="2"/>
          <w:numId w:val="5"/>
        </w:numPr>
        <w:contextualSpacing/>
        <w:rPr>
          <w:sz w:val="22"/>
          <w:szCs w:val="22"/>
        </w:rPr>
      </w:pPr>
      <w:r>
        <w:rPr>
          <w:sz w:val="22"/>
          <w:szCs w:val="22"/>
        </w:rPr>
        <w:t>No objection to the proposed agenda that was in the 11-18/626r1</w:t>
      </w:r>
    </w:p>
    <w:p w:rsidR="007A46DE" w:rsidRDefault="007A46DE" w:rsidP="00C0739B">
      <w:pPr>
        <w:pStyle w:val="m-4890597653018465012gmail-msolistparagraph"/>
        <w:numPr>
          <w:ilvl w:val="1"/>
          <w:numId w:val="5"/>
        </w:numPr>
        <w:contextualSpacing/>
        <w:rPr>
          <w:sz w:val="22"/>
          <w:szCs w:val="22"/>
        </w:rPr>
      </w:pPr>
      <w:r w:rsidRPr="004B521B">
        <w:rPr>
          <w:b/>
          <w:sz w:val="22"/>
          <w:szCs w:val="22"/>
        </w:rPr>
        <w:t xml:space="preserve">Editor Report – </w:t>
      </w:r>
      <w:r w:rsidR="00FE6811" w:rsidRPr="004B521B">
        <w:rPr>
          <w:b/>
          <w:sz w:val="22"/>
          <w:szCs w:val="22"/>
        </w:rPr>
        <w:t>11-17/920r8</w:t>
      </w:r>
      <w:r w:rsidR="00FE6811">
        <w:rPr>
          <w:sz w:val="22"/>
          <w:szCs w:val="22"/>
        </w:rPr>
        <w:t xml:space="preserve"> - </w:t>
      </w:r>
      <w:r>
        <w:rPr>
          <w:sz w:val="22"/>
          <w:szCs w:val="22"/>
        </w:rPr>
        <w:t>Emily Qi</w:t>
      </w:r>
    </w:p>
    <w:p w:rsidR="00FE6811" w:rsidRDefault="00C36444" w:rsidP="00C0739B">
      <w:pPr>
        <w:pStyle w:val="m-4890597653018465012gmail-msolistparagraph"/>
        <w:numPr>
          <w:ilvl w:val="2"/>
          <w:numId w:val="5"/>
        </w:numPr>
        <w:contextualSpacing/>
        <w:rPr>
          <w:sz w:val="22"/>
          <w:szCs w:val="22"/>
        </w:rPr>
      </w:pPr>
      <w:hyperlink r:id="rId58" w:history="1">
        <w:r w:rsidR="00FE6811" w:rsidRPr="00CF7F2F">
          <w:rPr>
            <w:rStyle w:val="Hyperlink"/>
            <w:sz w:val="22"/>
            <w:szCs w:val="22"/>
          </w:rPr>
          <w:t>https://mentor.ieee.org/802.11/dcn/17/11-17-0920-08-000m-802-11revmd-editor-s-report.ppt</w:t>
        </w:r>
      </w:hyperlink>
    </w:p>
    <w:p w:rsidR="00FE6811" w:rsidRDefault="00FE6811" w:rsidP="00C0739B">
      <w:pPr>
        <w:pStyle w:val="m-4890597653018465012gmail-msolistparagraph"/>
        <w:numPr>
          <w:ilvl w:val="2"/>
          <w:numId w:val="5"/>
        </w:numPr>
        <w:contextualSpacing/>
        <w:rPr>
          <w:sz w:val="22"/>
          <w:szCs w:val="22"/>
        </w:rPr>
      </w:pPr>
      <w:r>
        <w:rPr>
          <w:sz w:val="22"/>
          <w:szCs w:val="22"/>
        </w:rPr>
        <w:t>Reviewed report</w:t>
      </w:r>
    </w:p>
    <w:p w:rsidR="00FE6811" w:rsidRDefault="004B521B" w:rsidP="00C0739B">
      <w:pPr>
        <w:pStyle w:val="m-4890597653018465012gmail-msolistparagraph"/>
        <w:numPr>
          <w:ilvl w:val="1"/>
          <w:numId w:val="5"/>
        </w:numPr>
        <w:contextualSpacing/>
        <w:rPr>
          <w:sz w:val="22"/>
          <w:szCs w:val="22"/>
        </w:rPr>
      </w:pPr>
      <w:r w:rsidRPr="004B521B">
        <w:rPr>
          <w:b/>
          <w:sz w:val="22"/>
          <w:szCs w:val="22"/>
        </w:rPr>
        <w:t xml:space="preserve">Review </w:t>
      </w:r>
      <w:proofErr w:type="spellStart"/>
      <w:r w:rsidRPr="004B521B">
        <w:rPr>
          <w:b/>
          <w:sz w:val="22"/>
          <w:szCs w:val="22"/>
        </w:rPr>
        <w:t>Sumission</w:t>
      </w:r>
      <w:proofErr w:type="spellEnd"/>
      <w:r w:rsidRPr="004B521B">
        <w:rPr>
          <w:b/>
          <w:sz w:val="22"/>
          <w:szCs w:val="22"/>
        </w:rPr>
        <w:t xml:space="preserve"> 11-18/619r0</w:t>
      </w:r>
      <w:r>
        <w:rPr>
          <w:sz w:val="22"/>
          <w:szCs w:val="22"/>
        </w:rPr>
        <w:t xml:space="preserve"> - </w:t>
      </w:r>
      <w:r w:rsidRPr="00EE0424">
        <w:rPr>
          <w:sz w:val="22"/>
          <w:szCs w:val="22"/>
        </w:rPr>
        <w:t>Editor 2 CIDs</w:t>
      </w:r>
      <w:r>
        <w:rPr>
          <w:sz w:val="22"/>
          <w:szCs w:val="22"/>
        </w:rPr>
        <w:t xml:space="preserve">- </w:t>
      </w:r>
      <w:r w:rsidR="00FE6811">
        <w:rPr>
          <w:sz w:val="22"/>
          <w:szCs w:val="22"/>
        </w:rPr>
        <w:t>Comment Resolution: -  Edward AU -</w:t>
      </w:r>
      <w:r w:rsidR="00FE6811" w:rsidRPr="00EE0424">
        <w:rPr>
          <w:sz w:val="22"/>
          <w:szCs w:val="22"/>
        </w:rPr>
        <w:t xml:space="preserve">: </w:t>
      </w:r>
    </w:p>
    <w:p w:rsidR="00FE6811" w:rsidRDefault="00C36444" w:rsidP="00C0739B">
      <w:pPr>
        <w:pStyle w:val="m-4890597653018465012gmail-msolistparagraph"/>
        <w:numPr>
          <w:ilvl w:val="2"/>
          <w:numId w:val="5"/>
        </w:numPr>
        <w:contextualSpacing/>
        <w:rPr>
          <w:sz w:val="22"/>
          <w:szCs w:val="22"/>
        </w:rPr>
      </w:pPr>
      <w:hyperlink r:id="rId59" w:history="1">
        <w:r w:rsidR="00FE6811" w:rsidRPr="00CF7F2F">
          <w:rPr>
            <w:rStyle w:val="Hyperlink"/>
            <w:sz w:val="22"/>
            <w:szCs w:val="22"/>
          </w:rPr>
          <w:t>https://mentor.ieee.org/802.11/dcn/18/11-18-0619-00-000m-revmd-editor2-lb232-comments.xlsx</w:t>
        </w:r>
      </w:hyperlink>
    </w:p>
    <w:p w:rsidR="00FE6811" w:rsidRDefault="00FE6811" w:rsidP="00C0739B">
      <w:pPr>
        <w:pStyle w:val="m-4890597653018465012gmail-msolistparagraph"/>
        <w:numPr>
          <w:ilvl w:val="2"/>
          <w:numId w:val="5"/>
        </w:numPr>
        <w:contextualSpacing/>
        <w:rPr>
          <w:sz w:val="22"/>
          <w:szCs w:val="22"/>
        </w:rPr>
      </w:pPr>
      <w:r>
        <w:rPr>
          <w:sz w:val="22"/>
          <w:szCs w:val="22"/>
        </w:rPr>
        <w:t>Thanks to Mark RISON for reviewing the full list of Comments listed by Edward to the reflector to review.</w:t>
      </w:r>
    </w:p>
    <w:p w:rsidR="00FE6811" w:rsidRDefault="00FE6811" w:rsidP="00C0739B">
      <w:pPr>
        <w:pStyle w:val="m-4890597653018465012gmail-msolistparagraph"/>
        <w:numPr>
          <w:ilvl w:val="2"/>
          <w:numId w:val="5"/>
        </w:numPr>
        <w:contextualSpacing/>
        <w:rPr>
          <w:sz w:val="22"/>
          <w:szCs w:val="22"/>
        </w:rPr>
      </w:pPr>
      <w:r>
        <w:rPr>
          <w:sz w:val="22"/>
          <w:szCs w:val="22"/>
        </w:rPr>
        <w:t>There are a couple CIDs that Mark found similar issues elsewhere and Edward wanted to know if he should fix up the typos there also?</w:t>
      </w:r>
    </w:p>
    <w:p w:rsidR="00FE6811" w:rsidRDefault="00FE6811" w:rsidP="00C0739B">
      <w:pPr>
        <w:pStyle w:val="m-4890597653018465012gmail-msolistparagraph"/>
        <w:numPr>
          <w:ilvl w:val="3"/>
          <w:numId w:val="5"/>
        </w:numPr>
        <w:contextualSpacing/>
        <w:rPr>
          <w:sz w:val="22"/>
          <w:szCs w:val="22"/>
        </w:rPr>
      </w:pPr>
      <w:r>
        <w:rPr>
          <w:sz w:val="22"/>
          <w:szCs w:val="22"/>
        </w:rPr>
        <w:t>Making the Changes for typos is ok, but the comment resolution should be marked revised and show the changes are noted.</w:t>
      </w:r>
    </w:p>
    <w:p w:rsidR="00FE6811" w:rsidRDefault="00FE6811" w:rsidP="00C0739B">
      <w:pPr>
        <w:pStyle w:val="m-4890597653018465012gmail-msolistparagraph"/>
        <w:numPr>
          <w:ilvl w:val="3"/>
          <w:numId w:val="5"/>
        </w:numPr>
        <w:contextualSpacing/>
        <w:rPr>
          <w:sz w:val="22"/>
          <w:szCs w:val="22"/>
        </w:rPr>
      </w:pPr>
      <w:r>
        <w:rPr>
          <w:sz w:val="22"/>
          <w:szCs w:val="22"/>
        </w:rPr>
        <w:t xml:space="preserve">For those changes that are possibly technical in nature a separate submission should be prepared and the CID moved to MAC or PHY </w:t>
      </w:r>
      <w:proofErr w:type="spellStart"/>
      <w:r>
        <w:rPr>
          <w:sz w:val="22"/>
          <w:szCs w:val="22"/>
        </w:rPr>
        <w:t>Adhoc</w:t>
      </w:r>
      <w:proofErr w:type="spellEnd"/>
      <w:r>
        <w:rPr>
          <w:sz w:val="22"/>
          <w:szCs w:val="22"/>
        </w:rPr>
        <w:t>.</w:t>
      </w:r>
    </w:p>
    <w:p w:rsidR="00FE6811" w:rsidRDefault="00FE6811" w:rsidP="00C0739B">
      <w:pPr>
        <w:pStyle w:val="m-4890597653018465012gmail-msolistparagraph"/>
        <w:numPr>
          <w:ilvl w:val="3"/>
          <w:numId w:val="5"/>
        </w:numPr>
        <w:contextualSpacing/>
        <w:rPr>
          <w:sz w:val="22"/>
          <w:szCs w:val="22"/>
        </w:rPr>
      </w:pPr>
      <w:r>
        <w:rPr>
          <w:sz w:val="22"/>
          <w:szCs w:val="22"/>
        </w:rPr>
        <w:t xml:space="preserve">We want to keep all the Editorial (simple changes etc) be kept in the Editorial </w:t>
      </w:r>
      <w:proofErr w:type="spellStart"/>
      <w:r>
        <w:rPr>
          <w:sz w:val="22"/>
          <w:szCs w:val="22"/>
        </w:rPr>
        <w:t>AdHoc</w:t>
      </w:r>
      <w:proofErr w:type="spellEnd"/>
      <w:r>
        <w:rPr>
          <w:sz w:val="22"/>
          <w:szCs w:val="22"/>
        </w:rPr>
        <w:t xml:space="preserve"> comment group.</w:t>
      </w:r>
    </w:p>
    <w:p w:rsidR="00FE6811" w:rsidRDefault="00EE1A5D" w:rsidP="00C0739B">
      <w:pPr>
        <w:pStyle w:val="m-4890597653018465012gmail-msolistparagraph"/>
        <w:numPr>
          <w:ilvl w:val="2"/>
          <w:numId w:val="5"/>
        </w:numPr>
        <w:contextualSpacing/>
        <w:rPr>
          <w:sz w:val="22"/>
          <w:szCs w:val="22"/>
        </w:rPr>
      </w:pPr>
      <w:r>
        <w:rPr>
          <w:sz w:val="22"/>
          <w:szCs w:val="22"/>
        </w:rPr>
        <w:t>Review of the comments is requested from the Task Group for the proposed resolutions.</w:t>
      </w:r>
    </w:p>
    <w:p w:rsidR="00EE1A5D" w:rsidRDefault="00EE1A5D" w:rsidP="00C0739B">
      <w:pPr>
        <w:pStyle w:val="m-4890597653018465012gmail-msolistparagraph"/>
        <w:numPr>
          <w:ilvl w:val="3"/>
          <w:numId w:val="5"/>
        </w:numPr>
        <w:contextualSpacing/>
        <w:rPr>
          <w:sz w:val="22"/>
          <w:szCs w:val="22"/>
        </w:rPr>
      </w:pPr>
      <w:r>
        <w:rPr>
          <w:sz w:val="22"/>
          <w:szCs w:val="22"/>
        </w:rPr>
        <w:t>There are 24 comments that are the same, but on different sections.</w:t>
      </w:r>
    </w:p>
    <w:p w:rsidR="00EE1A5D" w:rsidRDefault="00EE1A5D" w:rsidP="00C0739B">
      <w:pPr>
        <w:pStyle w:val="m-4890597653018465012gmail-msolistparagraph"/>
        <w:numPr>
          <w:ilvl w:val="3"/>
          <w:numId w:val="5"/>
        </w:numPr>
        <w:contextualSpacing/>
        <w:rPr>
          <w:sz w:val="22"/>
          <w:szCs w:val="22"/>
        </w:rPr>
      </w:pPr>
      <w:r>
        <w:rPr>
          <w:sz w:val="22"/>
          <w:szCs w:val="22"/>
        </w:rPr>
        <w:t>See CID 1196 (Editor)</w:t>
      </w:r>
    </w:p>
    <w:p w:rsidR="00EE1A5D" w:rsidRDefault="00EE1A5D" w:rsidP="00C0739B">
      <w:pPr>
        <w:pStyle w:val="m-4890597653018465012gmail-msolistparagraph"/>
        <w:numPr>
          <w:ilvl w:val="4"/>
          <w:numId w:val="5"/>
        </w:numPr>
        <w:contextualSpacing/>
        <w:rPr>
          <w:sz w:val="22"/>
          <w:szCs w:val="22"/>
        </w:rPr>
      </w:pPr>
      <w:r>
        <w:rPr>
          <w:sz w:val="22"/>
          <w:szCs w:val="22"/>
        </w:rPr>
        <w:t>Proposed Change “Change “ppm” with “10^6””</w:t>
      </w:r>
    </w:p>
    <w:p w:rsidR="00EE1A5D" w:rsidRDefault="00EE1A5D" w:rsidP="00C0739B">
      <w:pPr>
        <w:pStyle w:val="m-4890597653018465012gmail-msolistparagraph"/>
        <w:numPr>
          <w:ilvl w:val="4"/>
          <w:numId w:val="5"/>
        </w:numPr>
        <w:contextualSpacing/>
        <w:rPr>
          <w:sz w:val="22"/>
          <w:szCs w:val="22"/>
        </w:rPr>
      </w:pPr>
      <w:r>
        <w:rPr>
          <w:sz w:val="22"/>
          <w:szCs w:val="22"/>
        </w:rPr>
        <w:t>The “ppm” occurs 24 times.</w:t>
      </w:r>
    </w:p>
    <w:p w:rsidR="00EE1A5D" w:rsidRDefault="00EE1A5D" w:rsidP="00C0739B">
      <w:pPr>
        <w:pStyle w:val="m-4890597653018465012gmail-msolistparagraph"/>
        <w:numPr>
          <w:ilvl w:val="4"/>
          <w:numId w:val="5"/>
        </w:numPr>
        <w:contextualSpacing/>
        <w:rPr>
          <w:sz w:val="22"/>
          <w:szCs w:val="22"/>
        </w:rPr>
      </w:pPr>
      <w:r>
        <w:rPr>
          <w:sz w:val="22"/>
          <w:szCs w:val="22"/>
        </w:rPr>
        <w:t>Neither the Editorial and Style Guidelines address the issue, and if we make this change we would need to update the guidelines.</w:t>
      </w:r>
    </w:p>
    <w:p w:rsidR="00EE1A5D" w:rsidRDefault="00EE1A5D" w:rsidP="00C0739B">
      <w:pPr>
        <w:pStyle w:val="m-4890597653018465012gmail-msolistparagraph"/>
        <w:numPr>
          <w:ilvl w:val="4"/>
          <w:numId w:val="5"/>
        </w:numPr>
        <w:contextualSpacing/>
        <w:rPr>
          <w:sz w:val="22"/>
          <w:szCs w:val="22"/>
        </w:rPr>
      </w:pPr>
      <w:r>
        <w:rPr>
          <w:sz w:val="22"/>
          <w:szCs w:val="22"/>
        </w:rPr>
        <w:t>Another check also found possibly 34 instances…need to verify.</w:t>
      </w:r>
    </w:p>
    <w:p w:rsidR="00EE1A5D" w:rsidRDefault="00EE1A5D" w:rsidP="00C0739B">
      <w:pPr>
        <w:pStyle w:val="m-4890597653018465012gmail-msolistparagraph"/>
        <w:numPr>
          <w:ilvl w:val="4"/>
          <w:numId w:val="5"/>
        </w:numPr>
        <w:contextualSpacing/>
        <w:rPr>
          <w:sz w:val="22"/>
          <w:szCs w:val="22"/>
        </w:rPr>
      </w:pPr>
      <w:r>
        <w:rPr>
          <w:sz w:val="22"/>
          <w:szCs w:val="22"/>
        </w:rPr>
        <w:t>There is use on page 1009 Which has a file type (mapping file type) reference, and is not really an issue.</w:t>
      </w:r>
    </w:p>
    <w:p w:rsidR="00EE1A5D" w:rsidRDefault="00EE1A5D" w:rsidP="00C0739B">
      <w:pPr>
        <w:pStyle w:val="m-4890597653018465012gmail-msolistparagraph"/>
        <w:numPr>
          <w:ilvl w:val="4"/>
          <w:numId w:val="5"/>
        </w:numPr>
        <w:contextualSpacing/>
        <w:rPr>
          <w:sz w:val="22"/>
          <w:szCs w:val="22"/>
        </w:rPr>
      </w:pPr>
      <w:r>
        <w:rPr>
          <w:sz w:val="22"/>
          <w:szCs w:val="22"/>
        </w:rPr>
        <w:t>Discussion on the possible substation and whether it was worth the making the change.</w:t>
      </w:r>
    </w:p>
    <w:p w:rsidR="00EE1A5D" w:rsidRDefault="00EE1A5D" w:rsidP="00C0739B">
      <w:pPr>
        <w:pStyle w:val="m-4890597653018465012gmail-msolistparagraph"/>
        <w:numPr>
          <w:ilvl w:val="4"/>
          <w:numId w:val="5"/>
        </w:numPr>
        <w:contextualSpacing/>
        <w:rPr>
          <w:sz w:val="22"/>
          <w:szCs w:val="22"/>
        </w:rPr>
      </w:pPr>
      <w:r>
        <w:rPr>
          <w:sz w:val="22"/>
          <w:szCs w:val="22"/>
        </w:rPr>
        <w:t>For the instance on p1009, it should be all caps…editorial issue if it is to be changed.</w:t>
      </w:r>
      <w:r w:rsidR="00F91DD5">
        <w:rPr>
          <w:sz w:val="22"/>
          <w:szCs w:val="22"/>
        </w:rPr>
        <w:t xml:space="preserve"> – PPM would be Portable </w:t>
      </w:r>
      <w:proofErr w:type="spellStart"/>
      <w:r w:rsidR="00F91DD5">
        <w:rPr>
          <w:sz w:val="22"/>
          <w:szCs w:val="22"/>
        </w:rPr>
        <w:t>Pixal</w:t>
      </w:r>
      <w:proofErr w:type="spellEnd"/>
      <w:r w:rsidR="00F91DD5">
        <w:rPr>
          <w:sz w:val="22"/>
          <w:szCs w:val="22"/>
        </w:rPr>
        <w:t xml:space="preserve"> Map, and the table has mixed capitalization states. Leave it to Editor to check</w:t>
      </w:r>
    </w:p>
    <w:p w:rsidR="00EE1A5D" w:rsidRDefault="00EE1A5D" w:rsidP="00C0739B">
      <w:pPr>
        <w:pStyle w:val="m-4890597653018465012gmail-msolistparagraph"/>
        <w:numPr>
          <w:ilvl w:val="4"/>
          <w:numId w:val="5"/>
        </w:numPr>
        <w:contextualSpacing/>
        <w:rPr>
          <w:sz w:val="22"/>
          <w:szCs w:val="22"/>
        </w:rPr>
      </w:pPr>
      <w:r>
        <w:rPr>
          <w:sz w:val="22"/>
          <w:szCs w:val="22"/>
        </w:rPr>
        <w:t>Not a lot of support for</w:t>
      </w:r>
      <w:r w:rsidR="00F91DD5">
        <w:rPr>
          <w:sz w:val="22"/>
          <w:szCs w:val="22"/>
        </w:rPr>
        <w:t xml:space="preserve"> changes.</w:t>
      </w:r>
    </w:p>
    <w:p w:rsidR="00F91DD5" w:rsidRDefault="004B521B" w:rsidP="00C0739B">
      <w:pPr>
        <w:pStyle w:val="m-4890597653018465012gmail-msolistparagraph"/>
        <w:numPr>
          <w:ilvl w:val="1"/>
          <w:numId w:val="5"/>
        </w:numPr>
        <w:contextualSpacing/>
        <w:rPr>
          <w:sz w:val="22"/>
          <w:szCs w:val="22"/>
        </w:rPr>
      </w:pPr>
      <w:r w:rsidRPr="004B521B">
        <w:rPr>
          <w:b/>
          <w:sz w:val="22"/>
          <w:szCs w:val="22"/>
        </w:rPr>
        <w:lastRenderedPageBreak/>
        <w:t xml:space="preserve">Review Submission, 11-18/657r0 </w:t>
      </w:r>
      <w:r>
        <w:rPr>
          <w:sz w:val="22"/>
          <w:szCs w:val="22"/>
        </w:rPr>
        <w:t>-  E</w:t>
      </w:r>
      <w:r w:rsidR="00F91DD5">
        <w:rPr>
          <w:sz w:val="22"/>
          <w:szCs w:val="22"/>
        </w:rPr>
        <w:t xml:space="preserve">ditor CIDs- Emily QI – </w:t>
      </w:r>
    </w:p>
    <w:p w:rsidR="00F91DD5" w:rsidRDefault="00F91DD5" w:rsidP="00C0739B">
      <w:pPr>
        <w:pStyle w:val="m-4890597653018465012gmail-msolistparagraph"/>
        <w:numPr>
          <w:ilvl w:val="2"/>
          <w:numId w:val="5"/>
        </w:numPr>
        <w:contextualSpacing/>
        <w:rPr>
          <w:sz w:val="22"/>
          <w:szCs w:val="22"/>
        </w:rPr>
      </w:pPr>
      <w:r>
        <w:rPr>
          <w:sz w:val="22"/>
          <w:szCs w:val="22"/>
        </w:rPr>
        <w:t xml:space="preserve"> </w:t>
      </w:r>
      <w:hyperlink r:id="rId60" w:history="1">
        <w:r w:rsidRPr="00641308">
          <w:rPr>
            <w:rStyle w:val="Hyperlink"/>
            <w:sz w:val="22"/>
            <w:szCs w:val="22"/>
          </w:rPr>
          <w:t>https://mentor.ieee.org/802.11/dcn/18/11-18-0657-00-000m-revmd-wg-lb232-comments-for-editor-ad-hoc.xls</w:t>
        </w:r>
      </w:hyperlink>
      <w:r>
        <w:rPr>
          <w:sz w:val="22"/>
          <w:szCs w:val="22"/>
        </w:rPr>
        <w:t xml:space="preserve">  </w:t>
      </w:r>
    </w:p>
    <w:p w:rsidR="00F91DD5" w:rsidRDefault="00F91DD5" w:rsidP="00C0739B">
      <w:pPr>
        <w:pStyle w:val="m-4890597653018465012gmail-msolistparagraph"/>
        <w:numPr>
          <w:ilvl w:val="2"/>
          <w:numId w:val="5"/>
        </w:numPr>
        <w:contextualSpacing/>
        <w:rPr>
          <w:sz w:val="22"/>
          <w:szCs w:val="22"/>
        </w:rPr>
      </w:pPr>
      <w:r>
        <w:rPr>
          <w:sz w:val="22"/>
          <w:szCs w:val="22"/>
        </w:rPr>
        <w:t>Review of comment resolution is encouraged on 657r0</w:t>
      </w:r>
    </w:p>
    <w:p w:rsidR="00EE1A5D" w:rsidRDefault="00F91DD5" w:rsidP="00C0739B">
      <w:pPr>
        <w:pStyle w:val="m-4890597653018465012gmail-msolistparagraph"/>
        <w:numPr>
          <w:ilvl w:val="2"/>
          <w:numId w:val="5"/>
        </w:numPr>
        <w:contextualSpacing/>
        <w:rPr>
          <w:sz w:val="22"/>
          <w:szCs w:val="22"/>
        </w:rPr>
      </w:pPr>
      <w:r>
        <w:rPr>
          <w:sz w:val="22"/>
          <w:szCs w:val="22"/>
        </w:rPr>
        <w:t xml:space="preserve">Question on format displaying – </w:t>
      </w:r>
    </w:p>
    <w:p w:rsidR="00F91DD5" w:rsidRDefault="00F91DD5" w:rsidP="00C0739B">
      <w:pPr>
        <w:pStyle w:val="m-4890597653018465012gmail-msolistparagraph"/>
        <w:numPr>
          <w:ilvl w:val="2"/>
          <w:numId w:val="5"/>
        </w:numPr>
        <w:contextualSpacing/>
        <w:rPr>
          <w:sz w:val="22"/>
          <w:szCs w:val="22"/>
        </w:rPr>
      </w:pPr>
      <w:r>
        <w:rPr>
          <w:sz w:val="22"/>
          <w:szCs w:val="22"/>
        </w:rPr>
        <w:t xml:space="preserve">More complex comments will be reviewed at the </w:t>
      </w:r>
      <w:proofErr w:type="spellStart"/>
      <w:r>
        <w:rPr>
          <w:sz w:val="22"/>
          <w:szCs w:val="22"/>
        </w:rPr>
        <w:t>AdHoc</w:t>
      </w:r>
      <w:proofErr w:type="spellEnd"/>
      <w:r>
        <w:rPr>
          <w:sz w:val="22"/>
          <w:szCs w:val="22"/>
        </w:rPr>
        <w:t xml:space="preserve"> and the next telecon.</w:t>
      </w:r>
    </w:p>
    <w:p w:rsidR="00F91DD5" w:rsidRDefault="00F91DD5" w:rsidP="00C0739B">
      <w:pPr>
        <w:pStyle w:val="m-4890597653018465012gmail-msolistparagraph"/>
        <w:numPr>
          <w:ilvl w:val="2"/>
          <w:numId w:val="5"/>
        </w:numPr>
        <w:contextualSpacing/>
        <w:rPr>
          <w:sz w:val="22"/>
          <w:szCs w:val="22"/>
        </w:rPr>
      </w:pPr>
      <w:r>
        <w:rPr>
          <w:sz w:val="22"/>
          <w:szCs w:val="22"/>
        </w:rPr>
        <w:t xml:space="preserve">Question on </w:t>
      </w:r>
      <w:r w:rsidRPr="004B521B">
        <w:rPr>
          <w:sz w:val="22"/>
          <w:szCs w:val="22"/>
          <w:highlight w:val="yellow"/>
        </w:rPr>
        <w:t>CID 1350</w:t>
      </w:r>
      <w:r>
        <w:rPr>
          <w:sz w:val="22"/>
          <w:szCs w:val="22"/>
        </w:rPr>
        <w:t xml:space="preserve"> – Emily will check the email request and respond accordingly.  It is a similar related error for the Editor to consider.</w:t>
      </w:r>
    </w:p>
    <w:p w:rsidR="00FB145D" w:rsidRDefault="00663F83" w:rsidP="00C0739B">
      <w:pPr>
        <w:pStyle w:val="m-4890597653018465012gmail-msolistparagraph"/>
        <w:numPr>
          <w:ilvl w:val="1"/>
          <w:numId w:val="5"/>
        </w:numPr>
        <w:contextualSpacing/>
        <w:rPr>
          <w:sz w:val="22"/>
          <w:szCs w:val="22"/>
        </w:rPr>
      </w:pPr>
      <w:r w:rsidRPr="004B521B">
        <w:rPr>
          <w:b/>
          <w:sz w:val="22"/>
          <w:szCs w:val="22"/>
        </w:rPr>
        <w:t>Review Submission 11-18/654r1</w:t>
      </w:r>
      <w:r>
        <w:rPr>
          <w:sz w:val="22"/>
          <w:szCs w:val="22"/>
        </w:rPr>
        <w:t xml:space="preserve"> - </w:t>
      </w:r>
      <w:r w:rsidR="00FB145D">
        <w:rPr>
          <w:sz w:val="22"/>
          <w:szCs w:val="22"/>
        </w:rPr>
        <w:t xml:space="preserve">CID 1000 and CID </w:t>
      </w:r>
      <w:r w:rsidR="004B521B">
        <w:rPr>
          <w:sz w:val="22"/>
          <w:szCs w:val="22"/>
        </w:rPr>
        <w:t>1147 -</w:t>
      </w:r>
      <w:r w:rsidR="00FB145D">
        <w:rPr>
          <w:sz w:val="22"/>
          <w:szCs w:val="22"/>
        </w:rPr>
        <w:t xml:space="preserve"> - Graham SMITH – </w:t>
      </w:r>
    </w:p>
    <w:p w:rsidR="00FB145D" w:rsidRDefault="00C36444" w:rsidP="00C0739B">
      <w:pPr>
        <w:pStyle w:val="m-4890597653018465012gmail-msolistparagraph"/>
        <w:numPr>
          <w:ilvl w:val="2"/>
          <w:numId w:val="5"/>
        </w:numPr>
        <w:contextualSpacing/>
        <w:rPr>
          <w:sz w:val="22"/>
          <w:szCs w:val="22"/>
        </w:rPr>
      </w:pPr>
      <w:hyperlink r:id="rId61" w:history="1">
        <w:r w:rsidR="00FB145D" w:rsidRPr="00641308">
          <w:rPr>
            <w:rStyle w:val="Hyperlink"/>
            <w:sz w:val="22"/>
            <w:szCs w:val="22"/>
          </w:rPr>
          <w:t>https://mentor.ieee.org/802.11/dcn/18/11-18-0654-01-000m-resolution-for-cids-1000-1147.docx</w:t>
        </w:r>
      </w:hyperlink>
      <w:r w:rsidR="00FB145D">
        <w:rPr>
          <w:sz w:val="22"/>
          <w:szCs w:val="22"/>
        </w:rPr>
        <w:t xml:space="preserve"> </w:t>
      </w:r>
    </w:p>
    <w:p w:rsidR="00F91DD5" w:rsidRDefault="00FB145D" w:rsidP="00C0739B">
      <w:pPr>
        <w:pStyle w:val="m-4890597653018465012gmail-msolistparagraph"/>
        <w:numPr>
          <w:ilvl w:val="2"/>
          <w:numId w:val="5"/>
        </w:numPr>
        <w:contextualSpacing/>
        <w:rPr>
          <w:sz w:val="22"/>
          <w:szCs w:val="22"/>
        </w:rPr>
      </w:pPr>
      <w:r>
        <w:rPr>
          <w:sz w:val="22"/>
          <w:szCs w:val="22"/>
        </w:rPr>
        <w:t>Review submission</w:t>
      </w:r>
    </w:p>
    <w:p w:rsidR="00FB145D" w:rsidRPr="00093A8C" w:rsidRDefault="00FB145D" w:rsidP="00C0739B">
      <w:pPr>
        <w:pStyle w:val="m-4890597653018465012gmail-msolistparagraph"/>
        <w:numPr>
          <w:ilvl w:val="2"/>
          <w:numId w:val="5"/>
        </w:numPr>
        <w:contextualSpacing/>
        <w:rPr>
          <w:sz w:val="22"/>
          <w:szCs w:val="22"/>
          <w:highlight w:val="green"/>
        </w:rPr>
      </w:pPr>
      <w:r w:rsidRPr="00093A8C">
        <w:rPr>
          <w:sz w:val="22"/>
          <w:szCs w:val="22"/>
          <w:highlight w:val="green"/>
        </w:rPr>
        <w:t>CID 1000</w:t>
      </w:r>
      <w:r w:rsidR="00093A8C" w:rsidRPr="00093A8C">
        <w:rPr>
          <w:sz w:val="22"/>
          <w:szCs w:val="22"/>
          <w:highlight w:val="green"/>
        </w:rPr>
        <w:t xml:space="preserve"> GEN</w:t>
      </w:r>
    </w:p>
    <w:p w:rsidR="00093A8C" w:rsidRDefault="00093A8C" w:rsidP="00C0739B">
      <w:pPr>
        <w:pStyle w:val="m-4890597653018465012gmail-msolistparagraph"/>
        <w:numPr>
          <w:ilvl w:val="3"/>
          <w:numId w:val="5"/>
        </w:numPr>
        <w:contextualSpacing/>
        <w:rPr>
          <w:sz w:val="22"/>
          <w:szCs w:val="22"/>
        </w:rPr>
      </w:pPr>
      <w:r>
        <w:rPr>
          <w:sz w:val="22"/>
          <w:szCs w:val="22"/>
        </w:rPr>
        <w:t>Review Comment</w:t>
      </w:r>
    </w:p>
    <w:p w:rsidR="00FB145D" w:rsidRDefault="00FB145D" w:rsidP="00C0739B">
      <w:pPr>
        <w:pStyle w:val="m-4890597653018465012gmail-msolistparagraph"/>
        <w:numPr>
          <w:ilvl w:val="3"/>
          <w:numId w:val="5"/>
        </w:numPr>
        <w:contextualSpacing/>
        <w:rPr>
          <w:sz w:val="22"/>
          <w:szCs w:val="22"/>
        </w:rPr>
      </w:pPr>
      <w:r>
        <w:rPr>
          <w:sz w:val="22"/>
          <w:szCs w:val="22"/>
        </w:rPr>
        <w:t>Reviewed proposed changes</w:t>
      </w:r>
    </w:p>
    <w:p w:rsidR="00FB145D" w:rsidRPr="004B521B" w:rsidRDefault="00FB145D" w:rsidP="00C0739B">
      <w:pPr>
        <w:pStyle w:val="m-4890597653018465012gmail-msolistparagraph"/>
        <w:numPr>
          <w:ilvl w:val="3"/>
          <w:numId w:val="5"/>
        </w:numPr>
        <w:autoSpaceDE w:val="0"/>
        <w:autoSpaceDN w:val="0"/>
        <w:adjustRightInd w:val="0"/>
        <w:contextualSpacing/>
        <w:rPr>
          <w:rFonts w:ascii="Arial-BoldMT" w:hAnsi="Arial-BoldMT" w:cs="Arial-BoldMT"/>
          <w:sz w:val="22"/>
          <w:szCs w:val="22"/>
          <w:lang w:val="en-US" w:eastAsia="ja-JP" w:bidi="he-IL"/>
        </w:rPr>
      </w:pPr>
      <w:r w:rsidRPr="004B521B">
        <w:rPr>
          <w:sz w:val="22"/>
          <w:szCs w:val="22"/>
        </w:rPr>
        <w:t xml:space="preserve">Proposed Resolution: </w:t>
      </w:r>
      <w:r w:rsidRPr="004B521B">
        <w:rPr>
          <w:sz w:val="22"/>
          <w:szCs w:val="22"/>
          <w:lang w:val="en-US" w:eastAsia="ja-JP" w:bidi="he-IL"/>
        </w:rPr>
        <w:t xml:space="preserve">REVISED, </w:t>
      </w:r>
      <w:proofErr w:type="gramStart"/>
      <w:r w:rsidRPr="004B521B">
        <w:rPr>
          <w:sz w:val="22"/>
          <w:szCs w:val="22"/>
          <w:lang w:val="en-US" w:eastAsia="ja-JP" w:bidi="he-IL"/>
        </w:rPr>
        <w:t>At</w:t>
      </w:r>
      <w:proofErr w:type="gramEnd"/>
      <w:r w:rsidRPr="004B521B">
        <w:rPr>
          <w:sz w:val="22"/>
          <w:szCs w:val="22"/>
          <w:lang w:val="en-US" w:eastAsia="ja-JP" w:bidi="he-IL"/>
        </w:rPr>
        <w:t xml:space="preserve"> 162.31 delete “point-</w:t>
      </w:r>
      <w:proofErr w:type="spellStart"/>
      <w:r w:rsidRPr="004B521B">
        <w:rPr>
          <w:sz w:val="22"/>
          <w:szCs w:val="22"/>
          <w:lang w:val="en-US" w:eastAsia="ja-JP" w:bidi="he-IL"/>
        </w:rPr>
        <w:t>cordinated</w:t>
      </w:r>
      <w:proofErr w:type="spellEnd"/>
      <w:r w:rsidRPr="004B521B">
        <w:rPr>
          <w:sz w:val="22"/>
          <w:szCs w:val="22"/>
          <w:lang w:val="en-US" w:eastAsia="ja-JP" w:bidi="he-IL"/>
        </w:rPr>
        <w:t xml:space="preserve">” </w:t>
      </w:r>
      <w:r w:rsidRPr="004B521B">
        <w:rPr>
          <w:b/>
          <w:bCs/>
          <w:color w:val="000000"/>
          <w:sz w:val="22"/>
          <w:szCs w:val="22"/>
          <w:lang w:val="en-US" w:eastAsia="ja-JP"/>
        </w:rPr>
        <w:t xml:space="preserve">contention period (CP): </w:t>
      </w:r>
      <w:r w:rsidRPr="004B521B">
        <w:rPr>
          <w:color w:val="000000"/>
          <w:sz w:val="22"/>
          <w:szCs w:val="22"/>
          <w:lang w:val="en-US" w:eastAsia="ja-JP"/>
        </w:rPr>
        <w:t xml:space="preserve">The time period outside of the contention free period (CFP) in a </w:t>
      </w:r>
      <w:del w:id="0" w:author="User" w:date="2018-04-03T10:08:00Z">
        <w:r w:rsidRPr="004B521B">
          <w:rPr>
            <w:color w:val="000000"/>
            <w:sz w:val="22"/>
            <w:szCs w:val="22"/>
            <w:lang w:val="en-US" w:eastAsia="ja-JP"/>
          </w:rPr>
          <w:delText>point-coordinated</w:delText>
        </w:r>
      </w:del>
      <w:r w:rsidRPr="004B521B">
        <w:rPr>
          <w:color w:val="000000"/>
          <w:sz w:val="22"/>
          <w:szCs w:val="22"/>
          <w:lang w:val="en-US" w:eastAsia="ja-JP"/>
        </w:rPr>
        <w:t xml:space="preserve"> basic service set (BSS).</w:t>
      </w:r>
    </w:p>
    <w:p w:rsidR="00FB145D" w:rsidRPr="004B521B" w:rsidRDefault="00FB145D" w:rsidP="00C0739B">
      <w:pPr>
        <w:pStyle w:val="m-4890597653018465012gmail-msolistparagraph"/>
        <w:numPr>
          <w:ilvl w:val="3"/>
          <w:numId w:val="5"/>
        </w:numPr>
        <w:contextualSpacing/>
        <w:rPr>
          <w:sz w:val="22"/>
          <w:szCs w:val="22"/>
        </w:rPr>
      </w:pPr>
      <w:r w:rsidRPr="004B521B">
        <w:rPr>
          <w:sz w:val="22"/>
          <w:szCs w:val="22"/>
        </w:rPr>
        <w:t>As the strike through cannot be in the excel file, change proposed resolution to</w:t>
      </w:r>
      <w:r w:rsidR="00093A8C" w:rsidRPr="004B521B">
        <w:rPr>
          <w:sz w:val="22"/>
          <w:szCs w:val="22"/>
        </w:rPr>
        <w:t xml:space="preserve"> “</w:t>
      </w:r>
      <w:r w:rsidR="00093A8C" w:rsidRPr="004B521B">
        <w:rPr>
          <w:sz w:val="22"/>
          <w:szCs w:val="22"/>
          <w:lang w:val="en-US" w:eastAsia="ja-JP" w:bidi="he-IL"/>
        </w:rPr>
        <w:t xml:space="preserve">REVISED, </w:t>
      </w:r>
      <w:proofErr w:type="gramStart"/>
      <w:r w:rsidR="00093A8C" w:rsidRPr="004B521B">
        <w:rPr>
          <w:sz w:val="22"/>
          <w:szCs w:val="22"/>
          <w:lang w:val="en-US" w:eastAsia="ja-JP" w:bidi="he-IL"/>
        </w:rPr>
        <w:t>At</w:t>
      </w:r>
      <w:proofErr w:type="gramEnd"/>
      <w:r w:rsidR="00093A8C" w:rsidRPr="004B521B">
        <w:rPr>
          <w:sz w:val="22"/>
          <w:szCs w:val="22"/>
          <w:lang w:val="en-US" w:eastAsia="ja-JP" w:bidi="he-IL"/>
        </w:rPr>
        <w:t xml:space="preserve"> 162.31 delete “point-</w:t>
      </w:r>
      <w:proofErr w:type="spellStart"/>
      <w:r w:rsidR="00093A8C" w:rsidRPr="004B521B">
        <w:rPr>
          <w:sz w:val="22"/>
          <w:szCs w:val="22"/>
          <w:lang w:val="en-US" w:eastAsia="ja-JP" w:bidi="he-IL"/>
        </w:rPr>
        <w:t>cordinated</w:t>
      </w:r>
      <w:proofErr w:type="spellEnd"/>
      <w:r w:rsidR="00093A8C" w:rsidRPr="004B521B">
        <w:rPr>
          <w:sz w:val="22"/>
          <w:szCs w:val="22"/>
          <w:lang w:val="en-US" w:eastAsia="ja-JP" w:bidi="he-IL"/>
        </w:rPr>
        <w:t>””</w:t>
      </w:r>
    </w:p>
    <w:p w:rsidR="00FB145D" w:rsidRPr="004B521B" w:rsidRDefault="00FB145D" w:rsidP="00C0739B">
      <w:pPr>
        <w:pStyle w:val="m-4890597653018465012gmail-msolistparagraph"/>
        <w:numPr>
          <w:ilvl w:val="3"/>
          <w:numId w:val="5"/>
        </w:numPr>
        <w:contextualSpacing/>
        <w:rPr>
          <w:sz w:val="22"/>
          <w:szCs w:val="22"/>
        </w:rPr>
      </w:pPr>
      <w:r w:rsidRPr="004B521B">
        <w:rPr>
          <w:sz w:val="22"/>
          <w:szCs w:val="22"/>
        </w:rPr>
        <w:t>Discussion of if CFP was removed, or is there a needed use of CFP still in HCCA or not.</w:t>
      </w:r>
    </w:p>
    <w:p w:rsidR="00FB145D" w:rsidRDefault="00FB145D" w:rsidP="00C0739B">
      <w:pPr>
        <w:pStyle w:val="m-4890597653018465012gmail-msolistparagraph"/>
        <w:numPr>
          <w:ilvl w:val="3"/>
          <w:numId w:val="5"/>
        </w:numPr>
        <w:contextualSpacing/>
        <w:rPr>
          <w:sz w:val="22"/>
          <w:szCs w:val="22"/>
        </w:rPr>
      </w:pPr>
      <w:r>
        <w:rPr>
          <w:sz w:val="22"/>
          <w:szCs w:val="22"/>
        </w:rPr>
        <w:t>We took the use of CFP out of HCCA, so it may be that this should have been removed, and there may be a lot of occurrences that may need to be reviewed for removal.</w:t>
      </w:r>
    </w:p>
    <w:p w:rsidR="00FB145D" w:rsidRDefault="00FB145D" w:rsidP="00C0739B">
      <w:pPr>
        <w:pStyle w:val="m-4890597653018465012gmail-msolistparagraph"/>
        <w:numPr>
          <w:ilvl w:val="3"/>
          <w:numId w:val="5"/>
        </w:numPr>
        <w:contextualSpacing/>
        <w:rPr>
          <w:sz w:val="22"/>
          <w:szCs w:val="22"/>
        </w:rPr>
      </w:pPr>
      <w:r>
        <w:rPr>
          <w:sz w:val="22"/>
          <w:szCs w:val="22"/>
        </w:rPr>
        <w:t xml:space="preserve">See p1690, -- 45 instances in CFP still in the document, </w:t>
      </w:r>
    </w:p>
    <w:p w:rsidR="00FB145D" w:rsidRDefault="004B521B" w:rsidP="00C0739B">
      <w:pPr>
        <w:pStyle w:val="m-4890597653018465012gmail-msolistparagraph"/>
        <w:numPr>
          <w:ilvl w:val="4"/>
          <w:numId w:val="5"/>
        </w:numPr>
        <w:contextualSpacing/>
        <w:rPr>
          <w:sz w:val="22"/>
          <w:szCs w:val="22"/>
        </w:rPr>
      </w:pPr>
      <w:r w:rsidRPr="00FB145D">
        <w:rPr>
          <w:sz w:val="22"/>
          <w:szCs w:val="22"/>
          <w:highlight w:val="yellow"/>
        </w:rPr>
        <w:t>ACTION ITEM</w:t>
      </w:r>
      <w:r w:rsidR="00FB145D" w:rsidRPr="00FB145D">
        <w:rPr>
          <w:sz w:val="22"/>
          <w:szCs w:val="22"/>
          <w:highlight w:val="yellow"/>
        </w:rPr>
        <w:t xml:space="preserve"> #1</w:t>
      </w:r>
      <w:r w:rsidR="00FB145D">
        <w:rPr>
          <w:sz w:val="22"/>
          <w:szCs w:val="22"/>
        </w:rPr>
        <w:t>- Menzo to review and come back with proposal for complete removal as appropriate.</w:t>
      </w:r>
      <w:r w:rsidR="00093A8C">
        <w:rPr>
          <w:sz w:val="22"/>
          <w:szCs w:val="22"/>
        </w:rPr>
        <w:t xml:space="preserve"> And PC (25 instances).  Will bring a separate submission to address.</w:t>
      </w:r>
    </w:p>
    <w:p w:rsidR="00FB145D" w:rsidRDefault="00093A8C" w:rsidP="00C0739B">
      <w:pPr>
        <w:pStyle w:val="m-4890597653018465012gmail-msolistparagraph"/>
        <w:numPr>
          <w:ilvl w:val="4"/>
          <w:numId w:val="5"/>
        </w:numPr>
        <w:contextualSpacing/>
        <w:rPr>
          <w:sz w:val="22"/>
          <w:szCs w:val="22"/>
        </w:rPr>
      </w:pPr>
      <w:proofErr w:type="gramStart"/>
      <w:r>
        <w:rPr>
          <w:sz w:val="22"/>
          <w:szCs w:val="22"/>
        </w:rPr>
        <w:t>Also</w:t>
      </w:r>
      <w:proofErr w:type="gramEnd"/>
      <w:r>
        <w:rPr>
          <w:sz w:val="22"/>
          <w:szCs w:val="22"/>
        </w:rPr>
        <w:t xml:space="preserve"> CAP has several instances to be addressed as well.</w:t>
      </w:r>
    </w:p>
    <w:p w:rsidR="00F83A6D" w:rsidRDefault="00093A8C" w:rsidP="00C0739B">
      <w:pPr>
        <w:pStyle w:val="m-4890597653018465012gmail-msolistparagraph"/>
        <w:numPr>
          <w:ilvl w:val="3"/>
          <w:numId w:val="5"/>
        </w:numPr>
        <w:contextualSpacing/>
        <w:rPr>
          <w:sz w:val="22"/>
          <w:szCs w:val="22"/>
        </w:rPr>
      </w:pPr>
      <w:r w:rsidRPr="00F83A6D">
        <w:rPr>
          <w:sz w:val="22"/>
          <w:szCs w:val="22"/>
        </w:rPr>
        <w:t xml:space="preserve">Proposed Resolution: </w:t>
      </w:r>
      <w:r w:rsidR="00F83A6D" w:rsidRPr="00F83A6D">
        <w:rPr>
          <w:sz w:val="22"/>
          <w:szCs w:val="22"/>
        </w:rPr>
        <w:t>REVISED (GEN: 2018-04-06 15:01:10</w:t>
      </w:r>
      <w:proofErr w:type="gramStart"/>
      <w:r w:rsidR="00F83A6D" w:rsidRPr="00F83A6D">
        <w:rPr>
          <w:sz w:val="22"/>
          <w:szCs w:val="22"/>
        </w:rPr>
        <w:t>Z)  At</w:t>
      </w:r>
      <w:proofErr w:type="gramEnd"/>
      <w:r w:rsidR="00F83A6D" w:rsidRPr="00F83A6D">
        <w:rPr>
          <w:sz w:val="22"/>
          <w:szCs w:val="22"/>
        </w:rPr>
        <w:t xml:space="preserve"> 162.31 delete “point-coordinated”</w:t>
      </w:r>
    </w:p>
    <w:p w:rsidR="00093A8C" w:rsidRPr="00F83A6D" w:rsidRDefault="00093A8C" w:rsidP="00C0739B">
      <w:pPr>
        <w:pStyle w:val="m-4890597653018465012gmail-msolistparagraph"/>
        <w:numPr>
          <w:ilvl w:val="3"/>
          <w:numId w:val="5"/>
        </w:numPr>
        <w:contextualSpacing/>
        <w:rPr>
          <w:sz w:val="22"/>
          <w:szCs w:val="22"/>
        </w:rPr>
      </w:pPr>
      <w:r w:rsidRPr="00F83A6D">
        <w:rPr>
          <w:sz w:val="22"/>
          <w:szCs w:val="22"/>
        </w:rPr>
        <w:t>No Objection – Mark Ready for Motion</w:t>
      </w:r>
    </w:p>
    <w:p w:rsidR="00093A8C" w:rsidRPr="00F83A6D" w:rsidRDefault="00093A8C" w:rsidP="00C0739B">
      <w:pPr>
        <w:pStyle w:val="m-4890597653018465012gmail-msolistparagraph"/>
        <w:numPr>
          <w:ilvl w:val="2"/>
          <w:numId w:val="5"/>
        </w:numPr>
        <w:contextualSpacing/>
        <w:rPr>
          <w:sz w:val="22"/>
          <w:szCs w:val="22"/>
          <w:highlight w:val="yellow"/>
        </w:rPr>
      </w:pPr>
      <w:r w:rsidRPr="00F83A6D">
        <w:rPr>
          <w:sz w:val="22"/>
          <w:szCs w:val="22"/>
          <w:highlight w:val="yellow"/>
        </w:rPr>
        <w:t>CID 1147 (MAC)</w:t>
      </w:r>
    </w:p>
    <w:p w:rsidR="00093A8C" w:rsidRDefault="00093A8C" w:rsidP="00C0739B">
      <w:pPr>
        <w:pStyle w:val="m-4890597653018465012gmail-msolistparagraph"/>
        <w:numPr>
          <w:ilvl w:val="3"/>
          <w:numId w:val="5"/>
        </w:numPr>
        <w:contextualSpacing/>
        <w:rPr>
          <w:sz w:val="22"/>
          <w:szCs w:val="22"/>
        </w:rPr>
      </w:pPr>
      <w:r>
        <w:rPr>
          <w:sz w:val="22"/>
          <w:szCs w:val="22"/>
        </w:rPr>
        <w:t>Review comment</w:t>
      </w:r>
    </w:p>
    <w:p w:rsidR="00093A8C" w:rsidRDefault="00093A8C" w:rsidP="00C0739B">
      <w:pPr>
        <w:pStyle w:val="m-4890597653018465012gmail-msolistparagraph"/>
        <w:numPr>
          <w:ilvl w:val="3"/>
          <w:numId w:val="5"/>
        </w:numPr>
        <w:contextualSpacing/>
        <w:rPr>
          <w:sz w:val="22"/>
          <w:szCs w:val="22"/>
        </w:rPr>
      </w:pPr>
      <w:r>
        <w:rPr>
          <w:sz w:val="22"/>
          <w:szCs w:val="22"/>
        </w:rPr>
        <w:t>Review Discussion and proposed changes.</w:t>
      </w:r>
    </w:p>
    <w:p w:rsidR="00093A8C" w:rsidRDefault="00093A8C" w:rsidP="00C0739B">
      <w:pPr>
        <w:pStyle w:val="m-4890597653018465012gmail-msolistparagraph"/>
        <w:numPr>
          <w:ilvl w:val="3"/>
          <w:numId w:val="5"/>
        </w:numPr>
        <w:contextualSpacing/>
        <w:rPr>
          <w:sz w:val="22"/>
          <w:szCs w:val="22"/>
        </w:rPr>
      </w:pPr>
      <w:r>
        <w:rPr>
          <w:sz w:val="22"/>
          <w:szCs w:val="22"/>
        </w:rPr>
        <w:t xml:space="preserve">Proposed Resolution: </w:t>
      </w:r>
      <w:r w:rsidRPr="00093A8C">
        <w:rPr>
          <w:sz w:val="22"/>
          <w:szCs w:val="22"/>
        </w:rPr>
        <w:t>CID 1147 (MAC): REVISED (MAC: 2018-04-06 14:58:02Z) Make changes as shown in 11-18/0654r1 for CID 1147.  These changes implement the commenter's proposed change.</w:t>
      </w:r>
    </w:p>
    <w:p w:rsidR="00F91DD5" w:rsidRDefault="00093A8C" w:rsidP="00C0739B">
      <w:pPr>
        <w:pStyle w:val="m-4890597653018465012gmail-msolistparagraph"/>
        <w:numPr>
          <w:ilvl w:val="3"/>
          <w:numId w:val="5"/>
        </w:numPr>
        <w:contextualSpacing/>
        <w:rPr>
          <w:sz w:val="22"/>
          <w:szCs w:val="22"/>
        </w:rPr>
      </w:pPr>
      <w:r>
        <w:rPr>
          <w:sz w:val="22"/>
          <w:szCs w:val="22"/>
        </w:rPr>
        <w:t>Discussion on the proposed changes.</w:t>
      </w:r>
    </w:p>
    <w:p w:rsidR="00093A8C" w:rsidRDefault="00F83A6D" w:rsidP="00C0739B">
      <w:pPr>
        <w:pStyle w:val="m-4890597653018465012gmail-msolistparagraph"/>
        <w:numPr>
          <w:ilvl w:val="3"/>
          <w:numId w:val="5"/>
        </w:numPr>
        <w:contextualSpacing/>
        <w:rPr>
          <w:sz w:val="22"/>
          <w:szCs w:val="22"/>
        </w:rPr>
      </w:pPr>
      <w:r>
        <w:rPr>
          <w:sz w:val="22"/>
          <w:szCs w:val="22"/>
        </w:rPr>
        <w:t xml:space="preserve">Discussion on the referencing of Annex G but the annex would ned to be fixed to make the </w:t>
      </w:r>
      <w:proofErr w:type="spellStart"/>
      <w:r>
        <w:rPr>
          <w:sz w:val="22"/>
          <w:szCs w:val="22"/>
        </w:rPr>
        <w:t>referenc</w:t>
      </w:r>
      <w:proofErr w:type="spellEnd"/>
      <w:r>
        <w:rPr>
          <w:sz w:val="22"/>
          <w:szCs w:val="22"/>
        </w:rPr>
        <w:t xml:space="preserve"> make sense.</w:t>
      </w:r>
    </w:p>
    <w:p w:rsidR="00F83A6D" w:rsidRDefault="00F83A6D" w:rsidP="00C0739B">
      <w:pPr>
        <w:pStyle w:val="m-4890597653018465012gmail-msolistparagraph"/>
        <w:numPr>
          <w:ilvl w:val="3"/>
          <w:numId w:val="5"/>
        </w:numPr>
        <w:contextualSpacing/>
        <w:rPr>
          <w:sz w:val="22"/>
          <w:szCs w:val="22"/>
        </w:rPr>
      </w:pPr>
      <w:r>
        <w:rPr>
          <w:sz w:val="22"/>
          <w:szCs w:val="22"/>
        </w:rPr>
        <w:t>The “shall” is the main point of the discussion.</w:t>
      </w:r>
    </w:p>
    <w:p w:rsidR="00F83A6D" w:rsidRDefault="00F83A6D" w:rsidP="00C0739B">
      <w:pPr>
        <w:pStyle w:val="m-4890597653018465012gmail-msolistparagraph"/>
        <w:numPr>
          <w:ilvl w:val="3"/>
          <w:numId w:val="5"/>
        </w:numPr>
        <w:contextualSpacing/>
        <w:rPr>
          <w:sz w:val="22"/>
          <w:szCs w:val="22"/>
        </w:rPr>
      </w:pPr>
      <w:r>
        <w:rPr>
          <w:sz w:val="22"/>
          <w:szCs w:val="22"/>
        </w:rPr>
        <w:t>The discussion about PSDU vs MSDU in this clause would make sense.</w:t>
      </w:r>
    </w:p>
    <w:p w:rsidR="00F83A6D" w:rsidRDefault="00F83A6D" w:rsidP="00C0739B">
      <w:pPr>
        <w:pStyle w:val="m-4890597653018465012gmail-msolistparagraph"/>
        <w:numPr>
          <w:ilvl w:val="3"/>
          <w:numId w:val="5"/>
        </w:numPr>
        <w:contextualSpacing/>
        <w:rPr>
          <w:sz w:val="22"/>
          <w:szCs w:val="22"/>
        </w:rPr>
      </w:pPr>
      <w:r>
        <w:rPr>
          <w:sz w:val="22"/>
          <w:szCs w:val="22"/>
        </w:rPr>
        <w:t>Discussion on if the last sentence referenced should be deleted or not.</w:t>
      </w:r>
    </w:p>
    <w:p w:rsidR="00F83A6D" w:rsidRDefault="00F83A6D" w:rsidP="00C0739B">
      <w:pPr>
        <w:pStyle w:val="m-4890597653018465012gmail-msolistparagraph"/>
        <w:numPr>
          <w:ilvl w:val="3"/>
          <w:numId w:val="5"/>
        </w:numPr>
        <w:contextualSpacing/>
        <w:rPr>
          <w:sz w:val="22"/>
          <w:szCs w:val="22"/>
        </w:rPr>
      </w:pPr>
      <w:r>
        <w:rPr>
          <w:sz w:val="22"/>
          <w:szCs w:val="22"/>
        </w:rPr>
        <w:t>The clause 10.3.5 only applies to DCF.</w:t>
      </w:r>
    </w:p>
    <w:p w:rsidR="00F83A6D" w:rsidRDefault="00F83A6D" w:rsidP="00C0739B">
      <w:pPr>
        <w:pStyle w:val="m-4890597653018465012gmail-msolistparagraph"/>
        <w:numPr>
          <w:ilvl w:val="3"/>
          <w:numId w:val="5"/>
        </w:numPr>
        <w:contextualSpacing/>
        <w:rPr>
          <w:sz w:val="22"/>
          <w:szCs w:val="22"/>
        </w:rPr>
      </w:pPr>
      <w:r>
        <w:rPr>
          <w:sz w:val="22"/>
          <w:szCs w:val="22"/>
        </w:rPr>
        <w:t xml:space="preserve"> Proposal to not make a change at all, as this only applies to DCF and it may not be an issue that needs to be fixed </w:t>
      </w:r>
      <w:proofErr w:type="gramStart"/>
      <w:r>
        <w:rPr>
          <w:sz w:val="22"/>
          <w:szCs w:val="22"/>
        </w:rPr>
        <w:t>at this time</w:t>
      </w:r>
      <w:proofErr w:type="gramEnd"/>
      <w:r>
        <w:rPr>
          <w:sz w:val="22"/>
          <w:szCs w:val="22"/>
        </w:rPr>
        <w:t>.</w:t>
      </w:r>
    </w:p>
    <w:p w:rsidR="00F83A6D" w:rsidRDefault="00F83A6D" w:rsidP="00C0739B">
      <w:pPr>
        <w:pStyle w:val="m-4890597653018465012gmail-msolistparagraph"/>
        <w:numPr>
          <w:ilvl w:val="3"/>
          <w:numId w:val="5"/>
        </w:numPr>
        <w:contextualSpacing/>
        <w:rPr>
          <w:sz w:val="22"/>
          <w:szCs w:val="22"/>
        </w:rPr>
      </w:pPr>
      <w:r>
        <w:rPr>
          <w:sz w:val="22"/>
          <w:szCs w:val="22"/>
        </w:rPr>
        <w:t xml:space="preserve">Proposal to review next week after more thought.  Some discussion on making the changes to make it </w:t>
      </w:r>
      <w:r w:rsidR="00B50167">
        <w:rPr>
          <w:sz w:val="22"/>
          <w:szCs w:val="22"/>
        </w:rPr>
        <w:t>clearer</w:t>
      </w:r>
      <w:r>
        <w:rPr>
          <w:sz w:val="22"/>
          <w:szCs w:val="22"/>
        </w:rPr>
        <w:t xml:space="preserve"> that it does not violate the rules in annex G and other places.</w:t>
      </w:r>
    </w:p>
    <w:p w:rsidR="00F83A6D" w:rsidRDefault="001F78B0" w:rsidP="00C0739B">
      <w:pPr>
        <w:pStyle w:val="m-4890597653018465012gmail-msolistparagraph"/>
        <w:numPr>
          <w:ilvl w:val="3"/>
          <w:numId w:val="5"/>
        </w:numPr>
        <w:contextualSpacing/>
        <w:rPr>
          <w:sz w:val="22"/>
          <w:szCs w:val="22"/>
        </w:rPr>
      </w:pPr>
      <w:r>
        <w:rPr>
          <w:sz w:val="22"/>
          <w:szCs w:val="22"/>
        </w:rPr>
        <w:t xml:space="preserve"> The use of CIFS and PS-Poll precludes the use of RTS/CTS prior to PS-Poll.</w:t>
      </w:r>
    </w:p>
    <w:p w:rsidR="001F78B0" w:rsidRDefault="001F78B0" w:rsidP="00C0739B">
      <w:pPr>
        <w:pStyle w:val="m-4890597653018465012gmail-msolistparagraph"/>
        <w:numPr>
          <w:ilvl w:val="3"/>
          <w:numId w:val="5"/>
        </w:numPr>
        <w:contextualSpacing/>
        <w:rPr>
          <w:sz w:val="22"/>
          <w:szCs w:val="22"/>
        </w:rPr>
      </w:pPr>
      <w:r>
        <w:rPr>
          <w:sz w:val="22"/>
          <w:szCs w:val="22"/>
        </w:rPr>
        <w:t xml:space="preserve"> The proposal was to make it clear and consistent.</w:t>
      </w:r>
    </w:p>
    <w:p w:rsidR="001F78B0" w:rsidRDefault="001F78B0" w:rsidP="00C0739B">
      <w:pPr>
        <w:pStyle w:val="m-4890597653018465012gmail-msolistparagraph"/>
        <w:numPr>
          <w:ilvl w:val="3"/>
          <w:numId w:val="5"/>
        </w:numPr>
        <w:contextualSpacing/>
        <w:rPr>
          <w:sz w:val="22"/>
          <w:szCs w:val="22"/>
        </w:rPr>
      </w:pPr>
      <w:r>
        <w:rPr>
          <w:sz w:val="22"/>
          <w:szCs w:val="22"/>
        </w:rPr>
        <w:lastRenderedPageBreak/>
        <w:t xml:space="preserve"> Alternative changes were discussed to remove “data or management” from the “may” statement.</w:t>
      </w:r>
    </w:p>
    <w:p w:rsidR="001F78B0" w:rsidRDefault="001F78B0" w:rsidP="00C0739B">
      <w:pPr>
        <w:pStyle w:val="m-4890597653018465012gmail-msolistparagraph"/>
        <w:numPr>
          <w:ilvl w:val="3"/>
          <w:numId w:val="5"/>
        </w:numPr>
        <w:contextualSpacing/>
        <w:rPr>
          <w:sz w:val="22"/>
          <w:szCs w:val="22"/>
        </w:rPr>
      </w:pPr>
      <w:r>
        <w:rPr>
          <w:sz w:val="22"/>
          <w:szCs w:val="22"/>
        </w:rPr>
        <w:t xml:space="preserve"> Sounding exchanges are described in Annex G, but it should not necessarily be for DCF anyway.</w:t>
      </w:r>
    </w:p>
    <w:p w:rsidR="001F78B0" w:rsidRDefault="001F78B0" w:rsidP="00C0739B">
      <w:pPr>
        <w:pStyle w:val="m-4890597653018465012gmail-msolistparagraph"/>
        <w:numPr>
          <w:ilvl w:val="3"/>
          <w:numId w:val="5"/>
        </w:numPr>
        <w:contextualSpacing/>
        <w:rPr>
          <w:sz w:val="22"/>
          <w:szCs w:val="22"/>
        </w:rPr>
      </w:pPr>
      <w:r>
        <w:rPr>
          <w:sz w:val="22"/>
          <w:szCs w:val="22"/>
        </w:rPr>
        <w:t xml:space="preserve"> Trying to make the standard consistent is the </w:t>
      </w:r>
      <w:proofErr w:type="spellStart"/>
      <w:r>
        <w:rPr>
          <w:sz w:val="22"/>
          <w:szCs w:val="22"/>
        </w:rPr>
        <w:t>over riding</w:t>
      </w:r>
      <w:proofErr w:type="spellEnd"/>
      <w:r>
        <w:rPr>
          <w:sz w:val="22"/>
          <w:szCs w:val="22"/>
        </w:rPr>
        <w:t xml:space="preserve"> goal, and the comment is specific to 10.3.5 is the focus of the changes that we are looking to make.</w:t>
      </w:r>
    </w:p>
    <w:p w:rsidR="001F78B0" w:rsidRDefault="001F78B0" w:rsidP="00C0739B">
      <w:pPr>
        <w:pStyle w:val="m-4890597653018465012gmail-msolistparagraph"/>
        <w:numPr>
          <w:ilvl w:val="3"/>
          <w:numId w:val="5"/>
        </w:numPr>
        <w:contextualSpacing/>
        <w:rPr>
          <w:sz w:val="22"/>
          <w:szCs w:val="22"/>
        </w:rPr>
      </w:pPr>
      <w:r>
        <w:rPr>
          <w:sz w:val="22"/>
          <w:szCs w:val="22"/>
        </w:rPr>
        <w:t xml:space="preserve"> Reviewing under DCF exclusively, do we think the statement is really a problem.</w:t>
      </w:r>
    </w:p>
    <w:p w:rsidR="00987A56" w:rsidRDefault="00987A56" w:rsidP="00C0739B">
      <w:pPr>
        <w:pStyle w:val="m-4890597653018465012gmail-msolistparagraph"/>
        <w:numPr>
          <w:ilvl w:val="3"/>
          <w:numId w:val="5"/>
        </w:numPr>
        <w:contextualSpacing/>
        <w:rPr>
          <w:sz w:val="22"/>
          <w:szCs w:val="22"/>
        </w:rPr>
      </w:pPr>
      <w:r>
        <w:rPr>
          <w:sz w:val="22"/>
          <w:szCs w:val="22"/>
        </w:rPr>
        <w:t xml:space="preserve"> Just explicitly precluding PS-Poll would be better than all management frames.</w:t>
      </w:r>
    </w:p>
    <w:p w:rsidR="00987A56" w:rsidRDefault="00987A56" w:rsidP="00C0739B">
      <w:pPr>
        <w:pStyle w:val="m-4890597653018465012gmail-msolistparagraph"/>
        <w:numPr>
          <w:ilvl w:val="3"/>
          <w:numId w:val="5"/>
        </w:numPr>
        <w:contextualSpacing/>
        <w:rPr>
          <w:sz w:val="22"/>
          <w:szCs w:val="22"/>
        </w:rPr>
      </w:pPr>
      <w:r>
        <w:rPr>
          <w:sz w:val="22"/>
          <w:szCs w:val="22"/>
        </w:rPr>
        <w:t xml:space="preserve"> More discussion and thought should be done.</w:t>
      </w:r>
    </w:p>
    <w:p w:rsidR="00987A56" w:rsidRDefault="00663F83" w:rsidP="00C0739B">
      <w:pPr>
        <w:pStyle w:val="m-4890597653018465012gmail-msolistparagraph"/>
        <w:numPr>
          <w:ilvl w:val="1"/>
          <w:numId w:val="5"/>
        </w:numPr>
        <w:contextualSpacing/>
        <w:rPr>
          <w:sz w:val="22"/>
          <w:szCs w:val="22"/>
        </w:rPr>
      </w:pPr>
      <w:r w:rsidRPr="004B521B">
        <w:rPr>
          <w:b/>
          <w:sz w:val="22"/>
          <w:szCs w:val="22"/>
        </w:rPr>
        <w:t xml:space="preserve">Review Submission: </w:t>
      </w:r>
      <w:r w:rsidR="00987A56" w:rsidRPr="004B521B">
        <w:rPr>
          <w:b/>
          <w:sz w:val="22"/>
          <w:szCs w:val="22"/>
        </w:rPr>
        <w:t>11-18/655r</w:t>
      </w:r>
      <w:r w:rsidR="004B521B" w:rsidRPr="004B521B">
        <w:rPr>
          <w:b/>
          <w:sz w:val="22"/>
          <w:szCs w:val="22"/>
        </w:rPr>
        <w:t>0</w:t>
      </w:r>
      <w:r w:rsidR="004B521B">
        <w:rPr>
          <w:sz w:val="22"/>
          <w:szCs w:val="22"/>
        </w:rPr>
        <w:t xml:space="preserve"> -</w:t>
      </w:r>
      <w:r>
        <w:rPr>
          <w:sz w:val="22"/>
          <w:szCs w:val="22"/>
        </w:rPr>
        <w:t xml:space="preserve"> CID 1347</w:t>
      </w:r>
      <w:r w:rsidR="00987A56">
        <w:rPr>
          <w:sz w:val="22"/>
          <w:szCs w:val="22"/>
        </w:rPr>
        <w:t>–</w:t>
      </w:r>
      <w:r w:rsidR="00987A56" w:rsidRPr="00987A56">
        <w:rPr>
          <w:sz w:val="22"/>
          <w:szCs w:val="22"/>
        </w:rPr>
        <w:t xml:space="preserve"> </w:t>
      </w:r>
      <w:r w:rsidR="00987A56">
        <w:rPr>
          <w:sz w:val="22"/>
          <w:szCs w:val="22"/>
        </w:rPr>
        <w:t>Graham SMITH –</w:t>
      </w:r>
    </w:p>
    <w:p w:rsidR="00987A56" w:rsidRDefault="00987A56" w:rsidP="00C0739B">
      <w:pPr>
        <w:pStyle w:val="m-4890597653018465012gmail-msolistparagraph"/>
        <w:numPr>
          <w:ilvl w:val="2"/>
          <w:numId w:val="5"/>
        </w:numPr>
        <w:contextualSpacing/>
        <w:rPr>
          <w:sz w:val="22"/>
          <w:szCs w:val="22"/>
        </w:rPr>
      </w:pPr>
      <w:r>
        <w:rPr>
          <w:sz w:val="22"/>
          <w:szCs w:val="22"/>
        </w:rPr>
        <w:t xml:space="preserve"> </w:t>
      </w:r>
      <w:hyperlink r:id="rId62" w:history="1">
        <w:r w:rsidRPr="00641308">
          <w:rPr>
            <w:rStyle w:val="Hyperlink"/>
            <w:sz w:val="22"/>
            <w:szCs w:val="22"/>
          </w:rPr>
          <w:t>https://mentor.ieee.org/802.11/dcn/18/11-18-0655-00-000m-resolution-for-cid-1347.docx</w:t>
        </w:r>
      </w:hyperlink>
      <w:r>
        <w:rPr>
          <w:sz w:val="22"/>
          <w:szCs w:val="22"/>
        </w:rPr>
        <w:t xml:space="preserve"> </w:t>
      </w:r>
    </w:p>
    <w:p w:rsidR="00663F83" w:rsidRDefault="00663F83" w:rsidP="00C0739B">
      <w:pPr>
        <w:pStyle w:val="m-4890597653018465012gmail-msolistparagraph"/>
        <w:numPr>
          <w:ilvl w:val="2"/>
          <w:numId w:val="5"/>
        </w:numPr>
        <w:contextualSpacing/>
        <w:rPr>
          <w:sz w:val="22"/>
          <w:szCs w:val="22"/>
        </w:rPr>
      </w:pPr>
      <w:r w:rsidRPr="00663F83">
        <w:rPr>
          <w:sz w:val="22"/>
          <w:szCs w:val="22"/>
          <w:highlight w:val="green"/>
        </w:rPr>
        <w:t>CID 1347 (MAC)</w:t>
      </w:r>
    </w:p>
    <w:p w:rsidR="00987A56" w:rsidRDefault="00987A56" w:rsidP="00C0739B">
      <w:pPr>
        <w:pStyle w:val="m-4890597653018465012gmail-msolistparagraph"/>
        <w:numPr>
          <w:ilvl w:val="2"/>
          <w:numId w:val="5"/>
        </w:numPr>
        <w:contextualSpacing/>
        <w:rPr>
          <w:sz w:val="22"/>
          <w:szCs w:val="22"/>
        </w:rPr>
      </w:pPr>
      <w:r>
        <w:rPr>
          <w:sz w:val="22"/>
          <w:szCs w:val="22"/>
        </w:rPr>
        <w:t>Review Submission</w:t>
      </w:r>
    </w:p>
    <w:p w:rsidR="00987A56" w:rsidRPr="00987A56" w:rsidRDefault="00987A56" w:rsidP="00C0739B">
      <w:pPr>
        <w:pStyle w:val="m-4890597653018465012gmail-msolistparagraph"/>
        <w:numPr>
          <w:ilvl w:val="2"/>
          <w:numId w:val="5"/>
        </w:numPr>
        <w:contextualSpacing/>
        <w:rPr>
          <w:sz w:val="22"/>
          <w:szCs w:val="22"/>
        </w:rPr>
      </w:pPr>
      <w:r w:rsidRPr="00987A56">
        <w:rPr>
          <w:rFonts w:ascii="TimesNewRomanPSMT" w:eastAsia="TimesNewRomanPSMT" w:cs="TimesNewRomanPSMT" w:hint="eastAsia"/>
          <w:lang w:val="en-US" w:eastAsia="ja-JP"/>
        </w:rPr>
        <w:t xml:space="preserve">Proposed </w:t>
      </w:r>
      <w:r w:rsidRPr="00987A56">
        <w:rPr>
          <w:rFonts w:ascii="TimesNewRomanPSMT" w:eastAsia="TimesNewRomanPSMT" w:cs="TimesNewRomanPSMT"/>
          <w:lang w:val="en-US" w:eastAsia="ja-JP"/>
        </w:rPr>
        <w:t>Resolution: REJECTED (MAC: 2018-04-06 15:41:42Z):</w:t>
      </w:r>
      <w:r>
        <w:rPr>
          <w:rFonts w:ascii="TimesNewRomanPSMT" w:eastAsia="TimesNewRomanPSMT" w:cs="TimesNewRomanPSMT"/>
          <w:lang w:val="en-US" w:eastAsia="ja-JP"/>
        </w:rPr>
        <w:t xml:space="preserve"> </w:t>
      </w:r>
      <w:r w:rsidRPr="00987A56">
        <w:rPr>
          <w:rFonts w:ascii="TimesNewRomanPSMT" w:eastAsia="TimesNewRomanPSMT" w:cs="TimesNewRomanPSMT" w:hint="eastAsia"/>
          <w:lang w:val="en-US" w:eastAsia="ja-JP"/>
        </w:rPr>
        <w:t xml:space="preserve">EDCA and DCF </w:t>
      </w:r>
      <w:proofErr w:type="spellStart"/>
      <w:r w:rsidRPr="00987A56">
        <w:rPr>
          <w:rFonts w:ascii="TimesNewRomanPSMT" w:eastAsia="TimesNewRomanPSMT" w:cs="TimesNewRomanPSMT" w:hint="eastAsia"/>
          <w:lang w:val="en-US" w:eastAsia="ja-JP"/>
        </w:rPr>
        <w:t>backoff</w:t>
      </w:r>
      <w:proofErr w:type="spellEnd"/>
      <w:r w:rsidRPr="00987A56">
        <w:rPr>
          <w:rFonts w:ascii="TimesNewRomanPSMT" w:eastAsia="TimesNewRomanPSMT" w:cs="TimesNewRomanPSMT" w:hint="eastAsia"/>
          <w:lang w:val="en-US" w:eastAsia="ja-JP"/>
        </w:rPr>
        <w:t xml:space="preserve"> procedures should be basically the same.  Removing EIFS condition only from DCF would be a major difference to EDCA.  EIFS is required to account for packets detected where the NAV information is not reliable.  </w:t>
      </w:r>
    </w:p>
    <w:p w:rsidR="00987A56" w:rsidRDefault="00663F83" w:rsidP="00C0739B">
      <w:pPr>
        <w:pStyle w:val="m-4890597653018465012gmail-msolistparagraph"/>
        <w:numPr>
          <w:ilvl w:val="2"/>
          <w:numId w:val="5"/>
        </w:numPr>
        <w:contextualSpacing/>
        <w:rPr>
          <w:sz w:val="22"/>
          <w:szCs w:val="22"/>
        </w:rPr>
      </w:pPr>
      <w:r>
        <w:rPr>
          <w:sz w:val="22"/>
          <w:szCs w:val="22"/>
        </w:rPr>
        <w:t>Discussion:</w:t>
      </w:r>
    </w:p>
    <w:p w:rsidR="00663F83" w:rsidRDefault="00663F83" w:rsidP="00C0739B">
      <w:pPr>
        <w:pStyle w:val="m-4890597653018465012gmail-msolistparagraph"/>
        <w:numPr>
          <w:ilvl w:val="3"/>
          <w:numId w:val="5"/>
        </w:numPr>
        <w:contextualSpacing/>
        <w:rPr>
          <w:sz w:val="22"/>
          <w:szCs w:val="22"/>
        </w:rPr>
      </w:pPr>
      <w:r>
        <w:rPr>
          <w:sz w:val="22"/>
          <w:szCs w:val="22"/>
        </w:rPr>
        <w:t>Suggestion to add to resolution more detail. Reference to 10.3.2.3.7 should be added.</w:t>
      </w:r>
    </w:p>
    <w:p w:rsidR="00663F83" w:rsidRPr="00B50167" w:rsidRDefault="00663F83" w:rsidP="00C0739B">
      <w:pPr>
        <w:pStyle w:val="m-4890597653018465012gmail-msolistparagraph"/>
        <w:numPr>
          <w:ilvl w:val="3"/>
          <w:numId w:val="5"/>
        </w:numPr>
        <w:contextualSpacing/>
        <w:rPr>
          <w:sz w:val="22"/>
          <w:szCs w:val="22"/>
        </w:rPr>
      </w:pPr>
      <w:r>
        <w:rPr>
          <w:sz w:val="22"/>
          <w:szCs w:val="22"/>
        </w:rPr>
        <w:t>Discussion on reasons for rejecting the comment and more details to clarify the resolution.</w:t>
      </w:r>
    </w:p>
    <w:p w:rsidR="00663F83" w:rsidRPr="00663F83" w:rsidRDefault="00663F83" w:rsidP="00C0739B">
      <w:pPr>
        <w:pStyle w:val="m-4890597653018465012gmail-msolistparagraph"/>
        <w:numPr>
          <w:ilvl w:val="2"/>
          <w:numId w:val="5"/>
        </w:numPr>
        <w:contextualSpacing/>
        <w:rPr>
          <w:sz w:val="22"/>
          <w:szCs w:val="22"/>
        </w:rPr>
      </w:pPr>
      <w:r w:rsidRPr="00663F83">
        <w:rPr>
          <w:sz w:val="22"/>
          <w:szCs w:val="22"/>
        </w:rPr>
        <w:t xml:space="preserve">Updated Resolution: </w:t>
      </w:r>
      <w:r w:rsidRPr="00663F83">
        <w:rPr>
          <w:rFonts w:ascii="TimesNewRomanPSMT" w:eastAsia="TimesNewRomanPSMT" w:cs="TimesNewRomanPSMT" w:hint="eastAsia"/>
          <w:lang w:val="en-US" w:eastAsia="ja-JP"/>
        </w:rPr>
        <w:t xml:space="preserve">Proposed </w:t>
      </w:r>
      <w:r w:rsidRPr="00663F83">
        <w:rPr>
          <w:rFonts w:ascii="TimesNewRomanPSMT" w:eastAsia="TimesNewRomanPSMT" w:cs="TimesNewRomanPSMT"/>
          <w:lang w:val="en-US" w:eastAsia="ja-JP"/>
        </w:rPr>
        <w:t xml:space="preserve">Resolution: REJECTED (MAC: 2018-04-06 15:41:42Z): EDCA and DCF </w:t>
      </w:r>
      <w:proofErr w:type="spellStart"/>
      <w:r w:rsidRPr="00663F83">
        <w:rPr>
          <w:rFonts w:ascii="TimesNewRomanPSMT" w:eastAsia="TimesNewRomanPSMT" w:cs="TimesNewRomanPSMT"/>
          <w:lang w:val="en-US" w:eastAsia="ja-JP"/>
        </w:rPr>
        <w:t>backoff</w:t>
      </w:r>
      <w:proofErr w:type="spellEnd"/>
      <w:r w:rsidRPr="00663F83">
        <w:rPr>
          <w:rFonts w:ascii="TimesNewRomanPSMT" w:eastAsia="TimesNewRomanPSMT" w:cs="TimesNewRomanPSMT"/>
          <w:lang w:val="en-US" w:eastAsia="ja-JP"/>
        </w:rPr>
        <w:t xml:space="preserve"> procedures should be basically the same.  Removing EIFS condition only from DCF would be a major difference to EDCA.  EIFS is required to account for packets with frame errors, as specified in 10.3.2.3.7.</w:t>
      </w:r>
    </w:p>
    <w:p w:rsidR="00663F83" w:rsidRDefault="00663F83" w:rsidP="00C0739B">
      <w:pPr>
        <w:pStyle w:val="m-4890597653018465012gmail-msolistparagraph"/>
        <w:numPr>
          <w:ilvl w:val="2"/>
          <w:numId w:val="5"/>
        </w:numPr>
        <w:contextualSpacing/>
        <w:rPr>
          <w:sz w:val="22"/>
          <w:szCs w:val="22"/>
        </w:rPr>
      </w:pPr>
      <w:r>
        <w:rPr>
          <w:sz w:val="22"/>
          <w:szCs w:val="22"/>
        </w:rPr>
        <w:t>No objection – Mark Ready for Motion</w:t>
      </w:r>
    </w:p>
    <w:p w:rsidR="00663F83" w:rsidRDefault="00663F83" w:rsidP="00C0739B">
      <w:pPr>
        <w:pStyle w:val="m-4890597653018465012gmail-msolistparagraph"/>
        <w:numPr>
          <w:ilvl w:val="1"/>
          <w:numId w:val="5"/>
        </w:numPr>
        <w:contextualSpacing/>
        <w:rPr>
          <w:sz w:val="22"/>
          <w:szCs w:val="22"/>
        </w:rPr>
      </w:pPr>
      <w:r w:rsidRPr="004B521B">
        <w:rPr>
          <w:b/>
          <w:sz w:val="22"/>
          <w:szCs w:val="22"/>
        </w:rPr>
        <w:t>Review Submission 11-18/656r0</w:t>
      </w:r>
      <w:r>
        <w:rPr>
          <w:sz w:val="22"/>
          <w:szCs w:val="22"/>
        </w:rPr>
        <w:t xml:space="preserve"> - </w:t>
      </w:r>
      <w:r w:rsidRPr="00663F83">
        <w:rPr>
          <w:sz w:val="22"/>
          <w:szCs w:val="22"/>
        </w:rPr>
        <w:t>CIDs 1356, 1358</w:t>
      </w:r>
      <w:r>
        <w:rPr>
          <w:sz w:val="22"/>
          <w:szCs w:val="22"/>
        </w:rPr>
        <w:t xml:space="preserve"> - Graham SMITH</w:t>
      </w:r>
    </w:p>
    <w:p w:rsidR="00663F83" w:rsidRPr="00663F83" w:rsidRDefault="00C36444" w:rsidP="00C0739B">
      <w:pPr>
        <w:pStyle w:val="m-4890597653018465012gmail-msolistparagraph"/>
        <w:numPr>
          <w:ilvl w:val="2"/>
          <w:numId w:val="5"/>
        </w:numPr>
        <w:contextualSpacing/>
        <w:rPr>
          <w:sz w:val="22"/>
          <w:szCs w:val="22"/>
        </w:rPr>
      </w:pPr>
      <w:hyperlink r:id="rId63" w:history="1">
        <w:r w:rsidR="00663F83" w:rsidRPr="00CF7F2F">
          <w:rPr>
            <w:rStyle w:val="Hyperlink"/>
            <w:sz w:val="22"/>
            <w:szCs w:val="22"/>
          </w:rPr>
          <w:t>https://mentor.ieee.org/802.11/dcn/18/11-18-0656-00-000m-resolutions-for-cids-1356-1358-rts-cts.docx</w:t>
        </w:r>
      </w:hyperlink>
      <w:r w:rsidR="00663F83" w:rsidRPr="00663F83">
        <w:rPr>
          <w:sz w:val="22"/>
          <w:szCs w:val="22"/>
        </w:rPr>
        <w:t xml:space="preserve"> </w:t>
      </w:r>
    </w:p>
    <w:p w:rsidR="007A46DE" w:rsidRPr="004B521B" w:rsidRDefault="00663F83" w:rsidP="00C0739B">
      <w:pPr>
        <w:pStyle w:val="m-4890597653018465012gmail-msolistparagraph"/>
        <w:numPr>
          <w:ilvl w:val="2"/>
          <w:numId w:val="5"/>
        </w:numPr>
        <w:contextualSpacing/>
        <w:rPr>
          <w:sz w:val="22"/>
          <w:szCs w:val="22"/>
          <w:highlight w:val="yellow"/>
        </w:rPr>
      </w:pPr>
      <w:r w:rsidRPr="004B521B">
        <w:rPr>
          <w:sz w:val="22"/>
          <w:szCs w:val="22"/>
          <w:highlight w:val="yellow"/>
        </w:rPr>
        <w:t>CID 1356 (MAC)</w:t>
      </w:r>
    </w:p>
    <w:p w:rsidR="00663F83" w:rsidRDefault="00663F83" w:rsidP="00C0739B">
      <w:pPr>
        <w:pStyle w:val="m-4890597653018465012gmail-msolistparagraph"/>
        <w:numPr>
          <w:ilvl w:val="3"/>
          <w:numId w:val="5"/>
        </w:numPr>
        <w:contextualSpacing/>
        <w:rPr>
          <w:sz w:val="22"/>
          <w:szCs w:val="22"/>
        </w:rPr>
      </w:pPr>
      <w:r>
        <w:rPr>
          <w:sz w:val="22"/>
          <w:szCs w:val="22"/>
        </w:rPr>
        <w:t>Review Comment</w:t>
      </w:r>
    </w:p>
    <w:p w:rsidR="00663F83" w:rsidRDefault="00663F83" w:rsidP="00C0739B">
      <w:pPr>
        <w:pStyle w:val="m-4890597653018465012gmail-msolistparagraph"/>
        <w:numPr>
          <w:ilvl w:val="3"/>
          <w:numId w:val="5"/>
        </w:numPr>
        <w:contextualSpacing/>
        <w:rPr>
          <w:sz w:val="22"/>
          <w:szCs w:val="22"/>
        </w:rPr>
      </w:pPr>
      <w:r>
        <w:rPr>
          <w:sz w:val="22"/>
          <w:szCs w:val="22"/>
        </w:rPr>
        <w:t>Review Discussion</w:t>
      </w:r>
    </w:p>
    <w:p w:rsidR="00663F83" w:rsidRDefault="00663F83" w:rsidP="00C0739B">
      <w:pPr>
        <w:pStyle w:val="m-4890597653018465012gmail-msolistparagraph"/>
        <w:numPr>
          <w:ilvl w:val="3"/>
          <w:numId w:val="5"/>
        </w:numPr>
        <w:contextualSpacing/>
        <w:rPr>
          <w:sz w:val="22"/>
          <w:szCs w:val="22"/>
        </w:rPr>
      </w:pPr>
      <w:r>
        <w:rPr>
          <w:sz w:val="22"/>
          <w:szCs w:val="22"/>
        </w:rPr>
        <w:t>This is related to CID 1147.</w:t>
      </w:r>
    </w:p>
    <w:p w:rsidR="00663F83" w:rsidRDefault="00663F83" w:rsidP="00C0739B">
      <w:pPr>
        <w:pStyle w:val="m-4890597653018465012gmail-msolistparagraph"/>
        <w:numPr>
          <w:ilvl w:val="3"/>
          <w:numId w:val="5"/>
        </w:numPr>
        <w:contextualSpacing/>
        <w:rPr>
          <w:sz w:val="22"/>
          <w:szCs w:val="22"/>
        </w:rPr>
      </w:pPr>
      <w:r>
        <w:rPr>
          <w:sz w:val="22"/>
          <w:szCs w:val="22"/>
        </w:rPr>
        <w:t xml:space="preserve">Discussion to </w:t>
      </w:r>
      <w:r w:rsidR="00024C3A">
        <w:rPr>
          <w:sz w:val="22"/>
          <w:szCs w:val="22"/>
        </w:rPr>
        <w:t>make the change at 1612.43 to make the replacement as well as the deletion.</w:t>
      </w:r>
    </w:p>
    <w:p w:rsidR="00024C3A" w:rsidRDefault="00024C3A" w:rsidP="00C0739B">
      <w:pPr>
        <w:pStyle w:val="m-4890597653018465012gmail-msolistparagraph"/>
        <w:numPr>
          <w:ilvl w:val="3"/>
          <w:numId w:val="5"/>
        </w:numPr>
        <w:contextualSpacing/>
        <w:rPr>
          <w:sz w:val="22"/>
          <w:szCs w:val="22"/>
        </w:rPr>
      </w:pPr>
      <w:r>
        <w:rPr>
          <w:sz w:val="22"/>
          <w:szCs w:val="22"/>
        </w:rPr>
        <w:t>This new alternative would leave a “what other purposes” which is a concern.</w:t>
      </w:r>
    </w:p>
    <w:p w:rsidR="00024C3A" w:rsidRDefault="00024C3A" w:rsidP="00C0739B">
      <w:pPr>
        <w:pStyle w:val="m-4890597653018465012gmail-msolistparagraph"/>
        <w:numPr>
          <w:ilvl w:val="3"/>
          <w:numId w:val="5"/>
        </w:numPr>
        <w:contextualSpacing/>
        <w:rPr>
          <w:sz w:val="22"/>
          <w:szCs w:val="22"/>
        </w:rPr>
      </w:pPr>
      <w:r>
        <w:rPr>
          <w:sz w:val="22"/>
          <w:szCs w:val="22"/>
        </w:rPr>
        <w:t>Concern about leaving the use of RTS/CTS being used for alternate purposes.</w:t>
      </w:r>
    </w:p>
    <w:p w:rsidR="00024C3A" w:rsidRDefault="00024C3A" w:rsidP="00C0739B">
      <w:pPr>
        <w:pStyle w:val="m-4890597653018465012gmail-msolistparagraph"/>
        <w:numPr>
          <w:ilvl w:val="3"/>
          <w:numId w:val="5"/>
        </w:numPr>
        <w:contextualSpacing/>
        <w:rPr>
          <w:sz w:val="22"/>
          <w:szCs w:val="22"/>
        </w:rPr>
      </w:pPr>
      <w:r>
        <w:rPr>
          <w:sz w:val="22"/>
          <w:szCs w:val="22"/>
        </w:rPr>
        <w:t>We should allow a very general capability that is not precluded in general, and let it be used as needed.</w:t>
      </w:r>
    </w:p>
    <w:p w:rsidR="007A46DE" w:rsidRDefault="00024C3A" w:rsidP="00C0739B">
      <w:pPr>
        <w:pStyle w:val="m-4890597653018465012gmail-msolistparagraph"/>
        <w:numPr>
          <w:ilvl w:val="2"/>
          <w:numId w:val="5"/>
        </w:numPr>
        <w:contextualSpacing/>
        <w:rPr>
          <w:sz w:val="22"/>
          <w:szCs w:val="22"/>
        </w:rPr>
      </w:pPr>
      <w:r>
        <w:rPr>
          <w:sz w:val="22"/>
          <w:szCs w:val="22"/>
        </w:rPr>
        <w:t>The discussion was split, so we will need more discussion and make the related CIDs are aligned.</w:t>
      </w:r>
    </w:p>
    <w:p w:rsidR="00024C3A" w:rsidRDefault="00024C3A" w:rsidP="00C0739B">
      <w:pPr>
        <w:pStyle w:val="m-4890597653018465012gmail-msolistparagraph"/>
        <w:numPr>
          <w:ilvl w:val="1"/>
          <w:numId w:val="5"/>
        </w:numPr>
        <w:contextualSpacing/>
        <w:rPr>
          <w:sz w:val="22"/>
          <w:szCs w:val="22"/>
        </w:rPr>
      </w:pPr>
      <w:r>
        <w:rPr>
          <w:sz w:val="22"/>
          <w:szCs w:val="22"/>
        </w:rPr>
        <w:lastRenderedPageBreak/>
        <w:t xml:space="preserve">Next week is the Face to Face </w:t>
      </w:r>
      <w:proofErr w:type="spellStart"/>
      <w:r>
        <w:rPr>
          <w:sz w:val="22"/>
          <w:szCs w:val="22"/>
        </w:rPr>
        <w:t>AdHoc</w:t>
      </w:r>
      <w:proofErr w:type="spellEnd"/>
      <w:r>
        <w:rPr>
          <w:sz w:val="22"/>
          <w:szCs w:val="22"/>
        </w:rPr>
        <w:t xml:space="preserve"> in Ft. Lauderdale – a call in on Join.me will be available.</w:t>
      </w:r>
    </w:p>
    <w:p w:rsidR="00CA09B2" w:rsidRDefault="00024C3A" w:rsidP="00C0739B">
      <w:pPr>
        <w:pStyle w:val="m-4890597653018465012gmail-msolistparagraph"/>
        <w:numPr>
          <w:ilvl w:val="1"/>
          <w:numId w:val="5"/>
        </w:numPr>
        <w:contextualSpacing/>
        <w:rPr>
          <w:sz w:val="22"/>
          <w:szCs w:val="22"/>
        </w:rPr>
      </w:pPr>
      <w:proofErr w:type="spellStart"/>
      <w:r>
        <w:rPr>
          <w:sz w:val="22"/>
          <w:szCs w:val="22"/>
        </w:rPr>
        <w:t>Adjouned</w:t>
      </w:r>
      <w:proofErr w:type="spellEnd"/>
      <w:r>
        <w:rPr>
          <w:sz w:val="22"/>
          <w:szCs w:val="22"/>
        </w:rPr>
        <w:t xml:space="preserve"> 12:00pm ET.</w:t>
      </w:r>
    </w:p>
    <w:p w:rsidR="00707604" w:rsidRDefault="00707604">
      <w:pPr>
        <w:rPr>
          <w:sz w:val="24"/>
          <w:szCs w:val="24"/>
          <w:lang w:val="en-US"/>
        </w:rPr>
      </w:pPr>
      <w:r>
        <w:rPr>
          <w:sz w:val="24"/>
          <w:szCs w:val="24"/>
          <w:lang w:val="en-US"/>
        </w:rPr>
        <w:br w:type="page"/>
      </w:r>
    </w:p>
    <w:p w:rsidR="00C0739B" w:rsidRPr="007B423E" w:rsidRDefault="00707604" w:rsidP="00707604">
      <w:pPr>
        <w:pStyle w:val="ListParagraph"/>
        <w:numPr>
          <w:ilvl w:val="0"/>
          <w:numId w:val="5"/>
        </w:numPr>
        <w:rPr>
          <w:b/>
          <w:sz w:val="24"/>
          <w:szCs w:val="24"/>
          <w:lang w:val="en-US"/>
        </w:rPr>
      </w:pPr>
      <w:proofErr w:type="spellStart"/>
      <w:r w:rsidRPr="007B423E">
        <w:rPr>
          <w:b/>
          <w:sz w:val="24"/>
          <w:szCs w:val="24"/>
          <w:lang w:val="en-US"/>
        </w:rPr>
        <w:lastRenderedPageBreak/>
        <w:t>REVmd</w:t>
      </w:r>
      <w:proofErr w:type="spellEnd"/>
      <w:r w:rsidRPr="007B423E">
        <w:rPr>
          <w:b/>
          <w:sz w:val="24"/>
          <w:szCs w:val="24"/>
          <w:lang w:val="en-US"/>
        </w:rPr>
        <w:t xml:space="preserve"> Telecon April 27, 2018 10am -12pm ET</w:t>
      </w:r>
    </w:p>
    <w:p w:rsidR="005E0623" w:rsidRDefault="005E0623" w:rsidP="005E0623">
      <w:pPr>
        <w:pStyle w:val="m-4890597653018465012gmail-msolistparagraph"/>
        <w:numPr>
          <w:ilvl w:val="1"/>
          <w:numId w:val="5"/>
        </w:numPr>
        <w:contextualSpacing/>
        <w:rPr>
          <w:sz w:val="22"/>
          <w:szCs w:val="22"/>
        </w:rPr>
      </w:pPr>
      <w:r w:rsidRPr="007B423E">
        <w:rPr>
          <w:b/>
          <w:sz w:val="22"/>
          <w:szCs w:val="22"/>
        </w:rPr>
        <w:t>Called to order</w:t>
      </w:r>
      <w:r>
        <w:rPr>
          <w:sz w:val="22"/>
          <w:szCs w:val="22"/>
        </w:rPr>
        <w:t xml:space="preserve"> at 10-:03am</w:t>
      </w:r>
      <w:r w:rsidR="00707604">
        <w:rPr>
          <w:sz w:val="22"/>
          <w:szCs w:val="22"/>
        </w:rPr>
        <w:t xml:space="preserve"> by the Chair, Dorothy STANLEY (HPE)</w:t>
      </w:r>
    </w:p>
    <w:p w:rsidR="00C0739B" w:rsidRPr="007B423E" w:rsidRDefault="00BD148B" w:rsidP="005E0623">
      <w:pPr>
        <w:pStyle w:val="m-4890597653018465012gmail-msolistparagraph"/>
        <w:numPr>
          <w:ilvl w:val="1"/>
          <w:numId w:val="5"/>
        </w:numPr>
        <w:contextualSpacing/>
        <w:rPr>
          <w:b/>
          <w:sz w:val="22"/>
          <w:szCs w:val="22"/>
        </w:rPr>
      </w:pPr>
      <w:r w:rsidRPr="007B423E">
        <w:rPr>
          <w:b/>
          <w:sz w:val="22"/>
          <w:szCs w:val="22"/>
        </w:rPr>
        <w:t>Attendance</w:t>
      </w:r>
      <w:r w:rsidR="005E0623" w:rsidRPr="007B423E">
        <w:rPr>
          <w:b/>
          <w:sz w:val="22"/>
          <w:szCs w:val="22"/>
        </w:rPr>
        <w:t>:</w:t>
      </w:r>
    </w:p>
    <w:p w:rsidR="008F4032" w:rsidRDefault="008F4032" w:rsidP="005E0623">
      <w:pPr>
        <w:pStyle w:val="m-4890597653018465012gmail-msolistparagraph"/>
        <w:numPr>
          <w:ilvl w:val="2"/>
          <w:numId w:val="5"/>
        </w:numPr>
        <w:contextualSpacing/>
        <w:rPr>
          <w:sz w:val="22"/>
          <w:szCs w:val="22"/>
        </w:rPr>
      </w:pPr>
      <w:r>
        <w:rPr>
          <w:sz w:val="22"/>
          <w:szCs w:val="22"/>
        </w:rPr>
        <w:t>Jon ROSDAHL (Qualcomm)</w:t>
      </w:r>
    </w:p>
    <w:p w:rsidR="008F4032" w:rsidRDefault="005E0623" w:rsidP="005E0623">
      <w:pPr>
        <w:pStyle w:val="m-4890597653018465012gmail-msolistparagraph"/>
        <w:numPr>
          <w:ilvl w:val="2"/>
          <w:numId w:val="5"/>
        </w:numPr>
        <w:contextualSpacing/>
        <w:rPr>
          <w:sz w:val="22"/>
          <w:szCs w:val="22"/>
        </w:rPr>
      </w:pPr>
      <w:r>
        <w:rPr>
          <w:sz w:val="22"/>
          <w:szCs w:val="22"/>
        </w:rPr>
        <w:t>Dorothy</w:t>
      </w:r>
      <w:r w:rsidR="008F4032">
        <w:rPr>
          <w:sz w:val="22"/>
          <w:szCs w:val="22"/>
        </w:rPr>
        <w:t xml:space="preserve"> STANLEY (HPE)</w:t>
      </w:r>
    </w:p>
    <w:p w:rsidR="005E0623" w:rsidRDefault="005E0623" w:rsidP="005E0623">
      <w:pPr>
        <w:pStyle w:val="m-4890597653018465012gmail-msolistparagraph"/>
        <w:numPr>
          <w:ilvl w:val="2"/>
          <w:numId w:val="5"/>
        </w:numPr>
        <w:contextualSpacing/>
        <w:rPr>
          <w:sz w:val="22"/>
          <w:szCs w:val="22"/>
        </w:rPr>
      </w:pPr>
      <w:r>
        <w:rPr>
          <w:sz w:val="22"/>
          <w:szCs w:val="22"/>
        </w:rPr>
        <w:t xml:space="preserve">Mark </w:t>
      </w:r>
      <w:r w:rsidR="008F4032" w:rsidRPr="008F4032">
        <w:rPr>
          <w:sz w:val="22"/>
          <w:szCs w:val="22"/>
        </w:rPr>
        <w:t xml:space="preserve">HAMILTON </w:t>
      </w:r>
      <w:r w:rsidR="00D0663F">
        <w:rPr>
          <w:sz w:val="22"/>
          <w:szCs w:val="22"/>
        </w:rPr>
        <w:t>(</w:t>
      </w:r>
      <w:r>
        <w:rPr>
          <w:sz w:val="22"/>
          <w:szCs w:val="22"/>
        </w:rPr>
        <w:t>A</w:t>
      </w:r>
      <w:r w:rsidR="00D0663F">
        <w:rPr>
          <w:sz w:val="22"/>
          <w:szCs w:val="22"/>
        </w:rPr>
        <w:t>RRIS</w:t>
      </w:r>
      <w:r>
        <w:rPr>
          <w:sz w:val="22"/>
          <w:szCs w:val="22"/>
        </w:rPr>
        <w:t>/Ruckus</w:t>
      </w:r>
      <w:r w:rsidR="008F4032">
        <w:rPr>
          <w:sz w:val="22"/>
          <w:szCs w:val="22"/>
        </w:rPr>
        <w:t>)</w:t>
      </w:r>
    </w:p>
    <w:p w:rsidR="008F4032" w:rsidRDefault="005E0623" w:rsidP="005E0623">
      <w:pPr>
        <w:pStyle w:val="m-4890597653018465012gmail-msolistparagraph"/>
        <w:numPr>
          <w:ilvl w:val="2"/>
          <w:numId w:val="5"/>
        </w:numPr>
        <w:contextualSpacing/>
        <w:rPr>
          <w:sz w:val="22"/>
          <w:szCs w:val="22"/>
        </w:rPr>
      </w:pPr>
      <w:r>
        <w:rPr>
          <w:sz w:val="22"/>
          <w:szCs w:val="22"/>
        </w:rPr>
        <w:t xml:space="preserve">Jerome </w:t>
      </w:r>
      <w:r w:rsidR="008F4032">
        <w:rPr>
          <w:sz w:val="22"/>
          <w:szCs w:val="22"/>
        </w:rPr>
        <w:t xml:space="preserve">HENRY </w:t>
      </w:r>
      <w:r>
        <w:rPr>
          <w:sz w:val="22"/>
          <w:szCs w:val="22"/>
        </w:rPr>
        <w:t>(Cisco)</w:t>
      </w:r>
    </w:p>
    <w:p w:rsidR="008F4032" w:rsidRDefault="005E0623" w:rsidP="005E0623">
      <w:pPr>
        <w:pStyle w:val="m-4890597653018465012gmail-msolistparagraph"/>
        <w:numPr>
          <w:ilvl w:val="2"/>
          <w:numId w:val="5"/>
        </w:numPr>
        <w:contextualSpacing/>
        <w:rPr>
          <w:sz w:val="22"/>
          <w:szCs w:val="22"/>
        </w:rPr>
      </w:pPr>
      <w:proofErr w:type="spellStart"/>
      <w:r>
        <w:rPr>
          <w:sz w:val="22"/>
          <w:szCs w:val="22"/>
        </w:rPr>
        <w:t>Jinjing</w:t>
      </w:r>
      <w:proofErr w:type="spellEnd"/>
      <w:r>
        <w:rPr>
          <w:sz w:val="22"/>
          <w:szCs w:val="22"/>
        </w:rPr>
        <w:t xml:space="preserve"> </w:t>
      </w:r>
      <w:r w:rsidR="008F4032">
        <w:rPr>
          <w:sz w:val="22"/>
          <w:szCs w:val="22"/>
        </w:rPr>
        <w:t xml:space="preserve">JIANG </w:t>
      </w:r>
      <w:r>
        <w:rPr>
          <w:sz w:val="22"/>
          <w:szCs w:val="22"/>
        </w:rPr>
        <w:t>(Marvell)</w:t>
      </w:r>
    </w:p>
    <w:p w:rsidR="008F4032" w:rsidRDefault="005E0623" w:rsidP="006E1135">
      <w:pPr>
        <w:pStyle w:val="m-4890597653018465012gmail-msolistparagraph"/>
        <w:numPr>
          <w:ilvl w:val="2"/>
          <w:numId w:val="5"/>
        </w:numPr>
        <w:contextualSpacing/>
        <w:rPr>
          <w:sz w:val="22"/>
          <w:szCs w:val="22"/>
        </w:rPr>
      </w:pPr>
      <w:r w:rsidRPr="008F4032">
        <w:rPr>
          <w:sz w:val="22"/>
          <w:szCs w:val="22"/>
        </w:rPr>
        <w:t xml:space="preserve">Joseph </w:t>
      </w:r>
      <w:r w:rsidR="008F4032" w:rsidRPr="008F4032">
        <w:rPr>
          <w:sz w:val="22"/>
          <w:szCs w:val="22"/>
        </w:rPr>
        <w:t xml:space="preserve">LEVY </w:t>
      </w:r>
      <w:r w:rsidRPr="008F4032">
        <w:rPr>
          <w:sz w:val="22"/>
          <w:szCs w:val="22"/>
        </w:rPr>
        <w:t>(Interdigital)</w:t>
      </w:r>
    </w:p>
    <w:p w:rsidR="008F4032" w:rsidRDefault="005E0623" w:rsidP="006E1135">
      <w:pPr>
        <w:pStyle w:val="m-4890597653018465012gmail-msolistparagraph"/>
        <w:numPr>
          <w:ilvl w:val="2"/>
          <w:numId w:val="5"/>
        </w:numPr>
        <w:contextualSpacing/>
        <w:rPr>
          <w:sz w:val="22"/>
          <w:szCs w:val="22"/>
        </w:rPr>
      </w:pPr>
      <w:r w:rsidRPr="008F4032">
        <w:rPr>
          <w:sz w:val="22"/>
          <w:szCs w:val="22"/>
        </w:rPr>
        <w:t xml:space="preserve">Sean </w:t>
      </w:r>
      <w:r w:rsidR="008F4032" w:rsidRPr="008F4032">
        <w:rPr>
          <w:sz w:val="22"/>
          <w:szCs w:val="22"/>
        </w:rPr>
        <w:t xml:space="preserve">COFFEY </w:t>
      </w:r>
      <w:r w:rsidRPr="008F4032">
        <w:rPr>
          <w:sz w:val="22"/>
          <w:szCs w:val="22"/>
        </w:rPr>
        <w:t>(Realtek)</w:t>
      </w:r>
    </w:p>
    <w:p w:rsidR="008F4032" w:rsidRDefault="005E0623" w:rsidP="006E1135">
      <w:pPr>
        <w:pStyle w:val="m-4890597653018465012gmail-msolistparagraph"/>
        <w:numPr>
          <w:ilvl w:val="2"/>
          <w:numId w:val="5"/>
        </w:numPr>
        <w:contextualSpacing/>
        <w:rPr>
          <w:sz w:val="22"/>
          <w:szCs w:val="22"/>
        </w:rPr>
      </w:pPr>
      <w:r w:rsidRPr="008F4032">
        <w:rPr>
          <w:sz w:val="22"/>
          <w:szCs w:val="22"/>
        </w:rPr>
        <w:t xml:space="preserve">Michael </w:t>
      </w:r>
      <w:r w:rsidR="008F4032" w:rsidRPr="008F4032">
        <w:rPr>
          <w:sz w:val="22"/>
          <w:szCs w:val="22"/>
        </w:rPr>
        <w:t xml:space="preserve">MONTEMURRO </w:t>
      </w:r>
      <w:r w:rsidRPr="008F4032">
        <w:rPr>
          <w:sz w:val="22"/>
          <w:szCs w:val="22"/>
        </w:rPr>
        <w:t>(Blackberry)</w:t>
      </w:r>
    </w:p>
    <w:p w:rsidR="008F4032" w:rsidRDefault="005E0623" w:rsidP="006E1135">
      <w:pPr>
        <w:pStyle w:val="m-4890597653018465012gmail-msolistparagraph"/>
        <w:numPr>
          <w:ilvl w:val="2"/>
          <w:numId w:val="5"/>
        </w:numPr>
        <w:contextualSpacing/>
        <w:rPr>
          <w:sz w:val="22"/>
          <w:szCs w:val="22"/>
        </w:rPr>
      </w:pPr>
      <w:r w:rsidRPr="008F4032">
        <w:rPr>
          <w:sz w:val="22"/>
          <w:szCs w:val="22"/>
        </w:rPr>
        <w:t xml:space="preserve">Emily </w:t>
      </w:r>
      <w:r w:rsidR="008F4032" w:rsidRPr="008F4032">
        <w:rPr>
          <w:sz w:val="22"/>
          <w:szCs w:val="22"/>
        </w:rPr>
        <w:t xml:space="preserve">QI </w:t>
      </w:r>
      <w:r w:rsidRPr="008F4032">
        <w:rPr>
          <w:sz w:val="22"/>
          <w:szCs w:val="22"/>
        </w:rPr>
        <w:t>(Intel)</w:t>
      </w:r>
    </w:p>
    <w:p w:rsidR="008F4032" w:rsidRDefault="005E0623" w:rsidP="006E1135">
      <w:pPr>
        <w:pStyle w:val="m-4890597653018465012gmail-msolistparagraph"/>
        <w:numPr>
          <w:ilvl w:val="2"/>
          <w:numId w:val="5"/>
        </w:numPr>
        <w:contextualSpacing/>
        <w:rPr>
          <w:sz w:val="22"/>
          <w:szCs w:val="22"/>
        </w:rPr>
      </w:pPr>
      <w:r w:rsidRPr="008F4032">
        <w:rPr>
          <w:sz w:val="22"/>
          <w:szCs w:val="22"/>
        </w:rPr>
        <w:t xml:space="preserve">Mark </w:t>
      </w:r>
      <w:r w:rsidR="008F4032" w:rsidRPr="008F4032">
        <w:rPr>
          <w:sz w:val="22"/>
          <w:szCs w:val="22"/>
        </w:rPr>
        <w:t xml:space="preserve">RISON </w:t>
      </w:r>
      <w:r w:rsidRPr="008F4032">
        <w:rPr>
          <w:sz w:val="22"/>
          <w:szCs w:val="22"/>
        </w:rPr>
        <w:t>(Samsung)</w:t>
      </w:r>
    </w:p>
    <w:p w:rsidR="005E0623" w:rsidRPr="008F4032" w:rsidRDefault="008F4032" w:rsidP="006E1135">
      <w:pPr>
        <w:pStyle w:val="m-4890597653018465012gmail-msolistparagraph"/>
        <w:numPr>
          <w:ilvl w:val="2"/>
          <w:numId w:val="5"/>
        </w:numPr>
        <w:contextualSpacing/>
        <w:rPr>
          <w:sz w:val="22"/>
          <w:szCs w:val="22"/>
        </w:rPr>
      </w:pPr>
      <w:r>
        <w:rPr>
          <w:sz w:val="22"/>
          <w:szCs w:val="22"/>
        </w:rPr>
        <w:t>Osama ABUUL-MAGD (Huawei)</w:t>
      </w:r>
      <w:r w:rsidR="005E0623" w:rsidRPr="008F4032">
        <w:rPr>
          <w:sz w:val="22"/>
          <w:szCs w:val="22"/>
        </w:rPr>
        <w:t xml:space="preserve"> </w:t>
      </w:r>
    </w:p>
    <w:p w:rsidR="005E0623" w:rsidRPr="007B423E" w:rsidRDefault="005E0623" w:rsidP="005E0623">
      <w:pPr>
        <w:pStyle w:val="m-4890597653018465012gmail-msolistparagraph"/>
        <w:numPr>
          <w:ilvl w:val="1"/>
          <w:numId w:val="5"/>
        </w:numPr>
        <w:contextualSpacing/>
        <w:rPr>
          <w:b/>
          <w:sz w:val="22"/>
          <w:szCs w:val="22"/>
        </w:rPr>
      </w:pPr>
      <w:r w:rsidRPr="007B423E">
        <w:rPr>
          <w:b/>
          <w:sz w:val="22"/>
          <w:szCs w:val="22"/>
        </w:rPr>
        <w:t>Review Patent Policy and Participation Policy</w:t>
      </w:r>
    </w:p>
    <w:p w:rsidR="005E0623" w:rsidRDefault="005E0623" w:rsidP="005E0623">
      <w:pPr>
        <w:pStyle w:val="m-4890597653018465012gmail-msolistparagraph"/>
        <w:numPr>
          <w:ilvl w:val="2"/>
          <w:numId w:val="5"/>
        </w:numPr>
        <w:contextualSpacing/>
        <w:rPr>
          <w:sz w:val="22"/>
          <w:szCs w:val="22"/>
        </w:rPr>
      </w:pPr>
      <w:r>
        <w:rPr>
          <w:sz w:val="22"/>
          <w:szCs w:val="22"/>
        </w:rPr>
        <w:t>No items noted.</w:t>
      </w:r>
    </w:p>
    <w:p w:rsidR="005E0623" w:rsidRDefault="005E0623" w:rsidP="005E0623">
      <w:pPr>
        <w:pStyle w:val="m-4890597653018465012gmail-msolistparagraph"/>
        <w:numPr>
          <w:ilvl w:val="1"/>
          <w:numId w:val="5"/>
        </w:numPr>
        <w:contextualSpacing/>
        <w:rPr>
          <w:sz w:val="22"/>
          <w:szCs w:val="22"/>
        </w:rPr>
      </w:pPr>
      <w:r w:rsidRPr="007B423E">
        <w:rPr>
          <w:b/>
          <w:sz w:val="22"/>
          <w:szCs w:val="22"/>
        </w:rPr>
        <w:t>Review Agenda</w:t>
      </w:r>
      <w:r>
        <w:rPr>
          <w:sz w:val="22"/>
          <w:szCs w:val="22"/>
        </w:rPr>
        <w:t xml:space="preserve"> – </w:t>
      </w:r>
      <w:r w:rsidR="000443C5">
        <w:rPr>
          <w:sz w:val="22"/>
          <w:szCs w:val="22"/>
        </w:rPr>
        <w:t>11-18/626r9</w:t>
      </w:r>
    </w:p>
    <w:p w:rsidR="000443C5" w:rsidRDefault="000443C5" w:rsidP="000443C5">
      <w:pPr>
        <w:pStyle w:val="m-4890597653018465012gmail-msolistparagraph"/>
        <w:numPr>
          <w:ilvl w:val="2"/>
          <w:numId w:val="5"/>
        </w:numPr>
        <w:contextualSpacing/>
        <w:rPr>
          <w:sz w:val="22"/>
          <w:szCs w:val="22"/>
        </w:rPr>
      </w:pPr>
      <w:hyperlink r:id="rId64" w:history="1">
        <w:r w:rsidRPr="0027300E">
          <w:rPr>
            <w:rStyle w:val="Hyperlink"/>
            <w:sz w:val="22"/>
            <w:szCs w:val="22"/>
          </w:rPr>
          <w:t>https://mentor.ieee.org/802.11/dcn/18/11-18-0626-09-000m-2018-april-agendas-for-teleconferences-and-ad-hoc-meeting.docx</w:t>
        </w:r>
      </w:hyperlink>
    </w:p>
    <w:p w:rsidR="000443C5" w:rsidRDefault="000443C5" w:rsidP="008F4032">
      <w:pPr>
        <w:pStyle w:val="m-4890597653018465012gmail-msolistparagraph"/>
        <w:numPr>
          <w:ilvl w:val="2"/>
          <w:numId w:val="5"/>
        </w:numPr>
        <w:spacing w:before="0" w:beforeAutospacing="0" w:after="0" w:afterAutospacing="0"/>
        <w:contextualSpacing/>
        <w:rPr>
          <w:sz w:val="22"/>
          <w:szCs w:val="22"/>
        </w:rPr>
      </w:pPr>
      <w:r>
        <w:rPr>
          <w:sz w:val="22"/>
          <w:szCs w:val="22"/>
        </w:rPr>
        <w:t>Draft Agenda</w:t>
      </w:r>
    </w:p>
    <w:p w:rsidR="005E0623" w:rsidRPr="005E0623" w:rsidRDefault="005E0623" w:rsidP="008F4032">
      <w:pPr>
        <w:pStyle w:val="ListParagraph"/>
        <w:numPr>
          <w:ilvl w:val="0"/>
          <w:numId w:val="6"/>
        </w:numPr>
        <w:rPr>
          <w:sz w:val="24"/>
          <w:szCs w:val="24"/>
          <w:lang w:val="en-US"/>
        </w:rPr>
      </w:pPr>
      <w:r w:rsidRPr="005E0623">
        <w:rPr>
          <w:szCs w:val="22"/>
          <w:lang w:val="en-US"/>
        </w:rPr>
        <w:t>Call to order, attendance, and patent policy</w:t>
      </w:r>
    </w:p>
    <w:p w:rsidR="005E0623" w:rsidRPr="005E0623" w:rsidRDefault="005E0623" w:rsidP="005E0623">
      <w:pPr>
        <w:pStyle w:val="ListParagraph"/>
        <w:numPr>
          <w:ilvl w:val="1"/>
          <w:numId w:val="6"/>
        </w:numPr>
        <w:spacing w:before="100" w:beforeAutospacing="1" w:after="100" w:afterAutospacing="1"/>
        <w:rPr>
          <w:sz w:val="24"/>
          <w:szCs w:val="24"/>
          <w:lang w:val="en-US"/>
        </w:rPr>
      </w:pPr>
      <w:r w:rsidRPr="005E0623">
        <w:rPr>
          <w:szCs w:val="22"/>
          <w:lang w:val="en-US"/>
        </w:rPr>
        <w:t xml:space="preserve">Call for potentially essential patents: </w:t>
      </w:r>
      <w:r w:rsidRPr="005E0623">
        <w:rPr>
          <w:b/>
          <w:bCs/>
          <w:szCs w:val="22"/>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w:t>
      </w:r>
    </w:p>
    <w:p w:rsidR="005E0623" w:rsidRPr="005E0623" w:rsidRDefault="005E0623" w:rsidP="008F4032">
      <w:pPr>
        <w:pStyle w:val="ListParagraph"/>
        <w:ind w:left="3240"/>
        <w:rPr>
          <w:sz w:val="24"/>
          <w:szCs w:val="24"/>
          <w:lang w:val="en-US"/>
        </w:rPr>
      </w:pPr>
      <w:r w:rsidRPr="005E0623">
        <w:rPr>
          <w:szCs w:val="22"/>
          <w:lang w:val="en-US"/>
        </w:rPr>
        <w:t>Either speak up now or</w:t>
      </w:r>
    </w:p>
    <w:p w:rsidR="005E0623" w:rsidRPr="008F4032" w:rsidRDefault="005E0623" w:rsidP="008F4032">
      <w:pPr>
        <w:ind w:left="3240"/>
        <w:rPr>
          <w:sz w:val="24"/>
          <w:szCs w:val="24"/>
          <w:lang w:val="en-US"/>
        </w:rPr>
      </w:pPr>
      <w:r w:rsidRPr="008F4032">
        <w:rPr>
          <w:szCs w:val="22"/>
          <w:lang w:val="en-US"/>
        </w:rPr>
        <w:t>ii.</w:t>
      </w:r>
      <w:r w:rsidRPr="008F4032">
        <w:rPr>
          <w:sz w:val="14"/>
          <w:szCs w:val="14"/>
          <w:lang w:val="en-US"/>
        </w:rPr>
        <w:t xml:space="preserve">      </w:t>
      </w:r>
      <w:r w:rsidRPr="008F4032">
        <w:rPr>
          <w:szCs w:val="22"/>
          <w:lang w:val="en-US"/>
        </w:rPr>
        <w:t xml:space="preserve">Provide the chair of this group with the identity of the holder(s) of </w:t>
      </w:r>
      <w:proofErr w:type="gramStart"/>
      <w:r w:rsidRPr="008F4032">
        <w:rPr>
          <w:szCs w:val="22"/>
          <w:lang w:val="en-US"/>
        </w:rPr>
        <w:t>any and all</w:t>
      </w:r>
      <w:proofErr w:type="gramEnd"/>
      <w:r w:rsidRPr="008F4032">
        <w:rPr>
          <w:szCs w:val="22"/>
          <w:lang w:val="en-US"/>
        </w:rPr>
        <w:t xml:space="preserve"> such claims as soon as possible or</w:t>
      </w:r>
    </w:p>
    <w:p w:rsidR="005E0623" w:rsidRPr="008F4032" w:rsidRDefault="005E0623" w:rsidP="008F4032">
      <w:pPr>
        <w:ind w:left="3240"/>
        <w:rPr>
          <w:sz w:val="24"/>
          <w:szCs w:val="24"/>
          <w:lang w:val="en-US"/>
        </w:rPr>
      </w:pPr>
      <w:r w:rsidRPr="008F4032">
        <w:rPr>
          <w:szCs w:val="22"/>
          <w:lang w:val="en-US"/>
        </w:rPr>
        <w:t>iii.</w:t>
      </w:r>
      <w:r w:rsidRPr="008F4032">
        <w:rPr>
          <w:sz w:val="14"/>
          <w:szCs w:val="14"/>
          <w:lang w:val="en-US"/>
        </w:rPr>
        <w:t xml:space="preserve">      </w:t>
      </w:r>
      <w:r w:rsidRPr="008F4032">
        <w:rPr>
          <w:szCs w:val="22"/>
          <w:lang w:val="en-US"/>
        </w:rPr>
        <w:t>Cause an LOA to be submitted</w:t>
      </w:r>
    </w:p>
    <w:p w:rsidR="005E0623" w:rsidRPr="005E0623" w:rsidRDefault="005E0623" w:rsidP="008F4032">
      <w:pPr>
        <w:pStyle w:val="ListParagraph"/>
        <w:numPr>
          <w:ilvl w:val="1"/>
          <w:numId w:val="6"/>
        </w:numPr>
        <w:rPr>
          <w:sz w:val="24"/>
          <w:szCs w:val="24"/>
          <w:lang w:val="en-US"/>
        </w:rPr>
      </w:pPr>
      <w:r w:rsidRPr="005E0623">
        <w:rPr>
          <w:sz w:val="14"/>
          <w:szCs w:val="14"/>
          <w:lang w:val="en-US"/>
        </w:rPr>
        <w:t xml:space="preserve"> </w:t>
      </w:r>
      <w:proofErr w:type="gramStart"/>
      <w:r w:rsidR="008F4032" w:rsidRPr="008F4032">
        <w:rPr>
          <w:szCs w:val="22"/>
          <w:lang w:val="en-US"/>
        </w:rPr>
        <w:t>Participation  Po</w:t>
      </w:r>
      <w:r w:rsidR="008F4032">
        <w:rPr>
          <w:szCs w:val="22"/>
          <w:lang w:val="en-US"/>
        </w:rPr>
        <w:t>l</w:t>
      </w:r>
      <w:r w:rsidR="008F4032" w:rsidRPr="008F4032">
        <w:rPr>
          <w:szCs w:val="22"/>
          <w:lang w:val="en-US"/>
        </w:rPr>
        <w:t>icy</w:t>
      </w:r>
      <w:proofErr w:type="gramEnd"/>
      <w:r w:rsidR="008F4032">
        <w:rPr>
          <w:sz w:val="14"/>
          <w:szCs w:val="14"/>
          <w:lang w:val="en-US"/>
        </w:rPr>
        <w:t xml:space="preserve">: </w:t>
      </w:r>
      <w:hyperlink r:id="rId65" w:tgtFrame="_blank" w:history="1">
        <w:r w:rsidRPr="005E0623">
          <w:rPr>
            <w:color w:val="0000FF"/>
            <w:szCs w:val="22"/>
            <w:u w:val="single"/>
            <w:lang w:val="en-US"/>
          </w:rPr>
          <w:t>https://mentor.ieee.org/802-ec/dcn/16/ec-16-0180-05-00EC-ieee-802-participation-slide.pptx</w:t>
        </w:r>
      </w:hyperlink>
    </w:p>
    <w:p w:rsidR="005E0623" w:rsidRPr="008F4032" w:rsidRDefault="005E0623" w:rsidP="008F4032">
      <w:pPr>
        <w:pStyle w:val="ListParagraph"/>
        <w:numPr>
          <w:ilvl w:val="0"/>
          <w:numId w:val="6"/>
        </w:numPr>
        <w:rPr>
          <w:sz w:val="24"/>
          <w:szCs w:val="24"/>
          <w:lang w:val="en-US"/>
        </w:rPr>
      </w:pPr>
      <w:r w:rsidRPr="005E0623">
        <w:rPr>
          <w:szCs w:val="22"/>
          <w:lang w:val="en-US"/>
        </w:rPr>
        <w:t>Editor report – Emily QI</w:t>
      </w:r>
    </w:p>
    <w:p w:rsidR="008F4032" w:rsidRDefault="008F4032" w:rsidP="008F4032">
      <w:pPr>
        <w:pStyle w:val="m-4890597653018465012gmail-msolistparagraph"/>
        <w:spacing w:before="0" w:beforeAutospacing="0" w:after="0" w:afterAutospacing="0"/>
        <w:ind w:left="2160"/>
        <w:contextualSpacing/>
        <w:rPr>
          <w:sz w:val="22"/>
          <w:szCs w:val="22"/>
        </w:rPr>
      </w:pPr>
      <w:r>
        <w:rPr>
          <w:sz w:val="22"/>
          <w:szCs w:val="22"/>
        </w:rPr>
        <w:t xml:space="preserve">a.       Editor report document, </w:t>
      </w:r>
      <w:hyperlink r:id="rId66" w:history="1">
        <w:r>
          <w:rPr>
            <w:rStyle w:val="Hyperlink"/>
            <w:sz w:val="22"/>
            <w:szCs w:val="22"/>
          </w:rPr>
          <w:t>https://mentor.ieee.org/802.11/dcn/17/11-17-0920-08-000m-802-11revmd-editor-s-report.ppt</w:t>
        </w:r>
      </w:hyperlink>
      <w:r>
        <w:rPr>
          <w:sz w:val="22"/>
          <w:szCs w:val="22"/>
        </w:rPr>
        <w:t xml:space="preserve"> </w:t>
      </w:r>
    </w:p>
    <w:p w:rsidR="008F4032" w:rsidRPr="008F4032" w:rsidRDefault="008F4032" w:rsidP="008F4032">
      <w:pPr>
        <w:pStyle w:val="m-4890597653018465012gmail-msolistparagraph"/>
        <w:spacing w:before="0" w:beforeAutospacing="0" w:after="0" w:afterAutospacing="0"/>
        <w:ind w:left="2160"/>
        <w:contextualSpacing/>
        <w:rPr>
          <w:sz w:val="22"/>
          <w:szCs w:val="22"/>
        </w:rPr>
      </w:pPr>
      <w:r>
        <w:rPr>
          <w:sz w:val="22"/>
          <w:szCs w:val="22"/>
        </w:rPr>
        <w:t xml:space="preserve">b.      Comments received LB 232 are here: </w:t>
      </w:r>
      <w:hyperlink r:id="rId67" w:history="1">
        <w:r>
          <w:rPr>
            <w:rStyle w:val="Hyperlink"/>
            <w:sz w:val="22"/>
            <w:szCs w:val="22"/>
          </w:rPr>
          <w:t>https://mentor.ieee.org/802.11/dcn/18/11-18-0611-01-000m-revmd-wg-ballot-comments.xls</w:t>
        </w:r>
      </w:hyperlink>
      <w:r>
        <w:rPr>
          <w:sz w:val="22"/>
          <w:szCs w:val="22"/>
        </w:rPr>
        <w:t xml:space="preserve"> .</w:t>
      </w:r>
    </w:p>
    <w:p w:rsidR="005E0623" w:rsidRPr="005E0623" w:rsidRDefault="005E0623" w:rsidP="008F4032">
      <w:pPr>
        <w:pStyle w:val="ListParagraph"/>
        <w:numPr>
          <w:ilvl w:val="0"/>
          <w:numId w:val="6"/>
        </w:numPr>
        <w:rPr>
          <w:sz w:val="24"/>
          <w:szCs w:val="24"/>
          <w:lang w:val="en-US"/>
        </w:rPr>
      </w:pPr>
      <w:r w:rsidRPr="005E0623">
        <w:rPr>
          <w:szCs w:val="22"/>
          <w:lang w:val="en-US"/>
        </w:rPr>
        <w:t xml:space="preserve">Comment resolution. </w:t>
      </w:r>
    </w:p>
    <w:p w:rsidR="005E0623" w:rsidRPr="005E0623" w:rsidRDefault="005E0623" w:rsidP="005E0623">
      <w:pPr>
        <w:pStyle w:val="ListParagraph"/>
        <w:numPr>
          <w:ilvl w:val="0"/>
          <w:numId w:val="6"/>
        </w:numPr>
        <w:rPr>
          <w:szCs w:val="22"/>
          <w:lang w:val="en-US"/>
        </w:rPr>
      </w:pPr>
      <w:r w:rsidRPr="005E0623">
        <w:rPr>
          <w:b/>
          <w:bCs/>
          <w:szCs w:val="22"/>
          <w:lang w:val="en-US"/>
        </w:rPr>
        <w:t>2018-04-27</w:t>
      </w:r>
    </w:p>
    <w:p w:rsidR="005E0623" w:rsidRPr="005E0623" w:rsidRDefault="005E0623" w:rsidP="005E0623">
      <w:pPr>
        <w:pStyle w:val="ListParagraph"/>
        <w:numPr>
          <w:ilvl w:val="1"/>
          <w:numId w:val="6"/>
        </w:numPr>
        <w:rPr>
          <w:sz w:val="24"/>
          <w:szCs w:val="24"/>
          <w:lang w:val="en-US"/>
        </w:rPr>
      </w:pPr>
      <w:r w:rsidRPr="005E0623">
        <w:rPr>
          <w:szCs w:val="22"/>
          <w:lang w:val="en-US"/>
        </w:rPr>
        <w:t>Jerome HENRY - 11-18-354 – QOS Mapping CID 1014</w:t>
      </w:r>
    </w:p>
    <w:p w:rsidR="005E0623" w:rsidRPr="005E0623" w:rsidRDefault="005E0623" w:rsidP="005E0623">
      <w:pPr>
        <w:pStyle w:val="ListParagraph"/>
        <w:numPr>
          <w:ilvl w:val="1"/>
          <w:numId w:val="6"/>
        </w:numPr>
        <w:rPr>
          <w:sz w:val="24"/>
          <w:szCs w:val="24"/>
          <w:lang w:val="en-US"/>
        </w:rPr>
      </w:pPr>
      <w:r w:rsidRPr="005E0623">
        <w:rPr>
          <w:szCs w:val="22"/>
          <w:lang w:val="en-US"/>
        </w:rPr>
        <w:t xml:space="preserve">Emily QI – 11-18-658 – non-trivial editorial CIDs </w:t>
      </w:r>
    </w:p>
    <w:p w:rsidR="005E0623" w:rsidRPr="005E0623" w:rsidRDefault="005E0623" w:rsidP="005E0623">
      <w:pPr>
        <w:pStyle w:val="ListParagraph"/>
        <w:numPr>
          <w:ilvl w:val="1"/>
          <w:numId w:val="6"/>
        </w:numPr>
        <w:rPr>
          <w:strike/>
          <w:sz w:val="24"/>
          <w:szCs w:val="24"/>
          <w:lang w:val="en-US"/>
        </w:rPr>
      </w:pPr>
      <w:r w:rsidRPr="005E0623">
        <w:rPr>
          <w:strike/>
          <w:szCs w:val="22"/>
          <w:lang w:val="en-US"/>
        </w:rPr>
        <w:t>Edward AU – Editor2 CIDs</w:t>
      </w:r>
    </w:p>
    <w:p w:rsidR="00D0663F" w:rsidRDefault="00D0663F" w:rsidP="00D0663F">
      <w:pPr>
        <w:pStyle w:val="ListParagraph"/>
        <w:numPr>
          <w:ilvl w:val="1"/>
          <w:numId w:val="6"/>
        </w:numPr>
        <w:rPr>
          <w:rFonts w:eastAsiaTheme="minorHAnsi"/>
          <w:szCs w:val="22"/>
        </w:rPr>
      </w:pPr>
      <w:r>
        <w:rPr>
          <w:rFonts w:eastAsiaTheme="minorHAnsi"/>
          <w:szCs w:val="22"/>
        </w:rPr>
        <w:t>PHY CIDs – 1552, 1324, 1264, 1188, 1004, 1552</w:t>
      </w:r>
    </w:p>
    <w:p w:rsidR="00D0663F" w:rsidRDefault="00D0663F" w:rsidP="00D0663F">
      <w:pPr>
        <w:pStyle w:val="ListParagraph"/>
        <w:numPr>
          <w:ilvl w:val="1"/>
          <w:numId w:val="6"/>
        </w:numPr>
        <w:rPr>
          <w:rFonts w:eastAsiaTheme="minorHAnsi"/>
          <w:szCs w:val="22"/>
        </w:rPr>
      </w:pPr>
      <w:r>
        <w:rPr>
          <w:rFonts w:eastAsiaTheme="minorHAnsi"/>
          <w:szCs w:val="22"/>
        </w:rPr>
        <w:t>MAC CIDs: CID 1391, 1347, 1356, 1358, 1398, (1469, 1477), 1382</w:t>
      </w:r>
    </w:p>
    <w:p w:rsidR="00D0663F" w:rsidRPr="005E0623" w:rsidRDefault="00D0663F" w:rsidP="005E0623">
      <w:pPr>
        <w:pStyle w:val="ListParagraph"/>
        <w:numPr>
          <w:ilvl w:val="1"/>
          <w:numId w:val="6"/>
        </w:numPr>
        <w:rPr>
          <w:sz w:val="24"/>
          <w:szCs w:val="24"/>
          <w:lang w:val="en-US"/>
        </w:rPr>
      </w:pPr>
      <w:r>
        <w:rPr>
          <w:szCs w:val="22"/>
          <w:lang w:val="en-US"/>
        </w:rPr>
        <w:t>Mark RISON CIDs</w:t>
      </w:r>
    </w:p>
    <w:p w:rsidR="005E0623" w:rsidRPr="005E0623" w:rsidRDefault="005E0623" w:rsidP="005E0623">
      <w:pPr>
        <w:pStyle w:val="ListParagraph"/>
        <w:numPr>
          <w:ilvl w:val="1"/>
          <w:numId w:val="6"/>
        </w:numPr>
        <w:rPr>
          <w:sz w:val="24"/>
          <w:szCs w:val="24"/>
          <w:lang w:val="en-US"/>
        </w:rPr>
      </w:pPr>
      <w:r w:rsidRPr="005E0623">
        <w:rPr>
          <w:szCs w:val="22"/>
          <w:lang w:val="en-US"/>
        </w:rPr>
        <w:t>Additional CIDs/Presentations</w:t>
      </w:r>
    </w:p>
    <w:p w:rsidR="005E0623" w:rsidRPr="005E0623" w:rsidRDefault="005E0623" w:rsidP="005E0623">
      <w:pPr>
        <w:pStyle w:val="ListParagraph"/>
        <w:numPr>
          <w:ilvl w:val="0"/>
          <w:numId w:val="6"/>
        </w:numPr>
        <w:spacing w:before="100" w:beforeAutospacing="1" w:after="100" w:afterAutospacing="1"/>
        <w:rPr>
          <w:sz w:val="24"/>
          <w:szCs w:val="24"/>
          <w:lang w:val="en-US"/>
        </w:rPr>
      </w:pPr>
      <w:r w:rsidRPr="005E0623">
        <w:rPr>
          <w:szCs w:val="22"/>
          <w:lang w:val="en-US"/>
        </w:rPr>
        <w:t>AOB</w:t>
      </w:r>
    </w:p>
    <w:p w:rsidR="005E0623" w:rsidRPr="005E0623" w:rsidRDefault="005E0623" w:rsidP="008F4032">
      <w:pPr>
        <w:pStyle w:val="ListParagraph"/>
        <w:numPr>
          <w:ilvl w:val="0"/>
          <w:numId w:val="6"/>
        </w:numPr>
        <w:rPr>
          <w:sz w:val="24"/>
          <w:szCs w:val="24"/>
          <w:lang w:val="en-US"/>
        </w:rPr>
      </w:pPr>
      <w:r w:rsidRPr="005E0623">
        <w:rPr>
          <w:szCs w:val="22"/>
          <w:lang w:val="en-US"/>
        </w:rPr>
        <w:t>Adjourn</w:t>
      </w:r>
    </w:p>
    <w:p w:rsidR="005E0623" w:rsidRDefault="005E0623" w:rsidP="008F4032">
      <w:pPr>
        <w:pStyle w:val="m-4890597653018465012gmail-msolistparagraph"/>
        <w:numPr>
          <w:ilvl w:val="2"/>
          <w:numId w:val="5"/>
        </w:numPr>
        <w:spacing w:before="0" w:beforeAutospacing="0" w:after="0" w:afterAutospacing="0"/>
        <w:contextualSpacing/>
        <w:rPr>
          <w:sz w:val="22"/>
          <w:szCs w:val="22"/>
        </w:rPr>
      </w:pPr>
      <w:r>
        <w:rPr>
          <w:sz w:val="22"/>
          <w:szCs w:val="22"/>
        </w:rPr>
        <w:t>Add Mark Rison CIDs –  if there is time</w:t>
      </w:r>
    </w:p>
    <w:p w:rsidR="005E0623" w:rsidRDefault="005E0623" w:rsidP="008F4032">
      <w:pPr>
        <w:pStyle w:val="m-4890597653018465012gmail-msolistparagraph"/>
        <w:numPr>
          <w:ilvl w:val="2"/>
          <w:numId w:val="5"/>
        </w:numPr>
        <w:spacing w:before="0" w:beforeAutospacing="0" w:after="0" w:afterAutospacing="0"/>
        <w:contextualSpacing/>
        <w:rPr>
          <w:sz w:val="22"/>
          <w:szCs w:val="22"/>
        </w:rPr>
      </w:pPr>
      <w:r>
        <w:rPr>
          <w:sz w:val="22"/>
          <w:szCs w:val="22"/>
        </w:rPr>
        <w:t>Edward is not able to join today.</w:t>
      </w:r>
    </w:p>
    <w:p w:rsidR="005E0623" w:rsidRDefault="005E0623" w:rsidP="005E0623">
      <w:pPr>
        <w:pStyle w:val="m-4890597653018465012gmail-msolistparagraph"/>
        <w:numPr>
          <w:ilvl w:val="2"/>
          <w:numId w:val="5"/>
        </w:numPr>
        <w:contextualSpacing/>
        <w:rPr>
          <w:sz w:val="22"/>
          <w:szCs w:val="22"/>
        </w:rPr>
      </w:pPr>
      <w:r>
        <w:rPr>
          <w:sz w:val="22"/>
          <w:szCs w:val="22"/>
        </w:rPr>
        <w:t>No other additions</w:t>
      </w:r>
      <w:r w:rsidR="008F4032">
        <w:rPr>
          <w:sz w:val="22"/>
          <w:szCs w:val="22"/>
        </w:rPr>
        <w:t>/changes made – see R10</w:t>
      </w:r>
    </w:p>
    <w:p w:rsidR="007B423E" w:rsidRDefault="007B423E" w:rsidP="007B423E">
      <w:pPr>
        <w:pStyle w:val="m-4890597653018465012gmail-msolistparagraph"/>
        <w:numPr>
          <w:ilvl w:val="3"/>
          <w:numId w:val="5"/>
        </w:numPr>
        <w:contextualSpacing/>
        <w:rPr>
          <w:sz w:val="22"/>
          <w:szCs w:val="22"/>
        </w:rPr>
      </w:pPr>
      <w:hyperlink r:id="rId68" w:history="1">
        <w:r w:rsidRPr="0027300E">
          <w:rPr>
            <w:rStyle w:val="Hyperlink"/>
            <w:sz w:val="22"/>
            <w:szCs w:val="22"/>
          </w:rPr>
          <w:t>https://mentor.ieee.org/802.11/dcn/18/11-18-0626-10-000m-2018-april-agendas-for-teleconferences-and-ad-hoc-meeting.docx</w:t>
        </w:r>
      </w:hyperlink>
    </w:p>
    <w:p w:rsidR="005E0623" w:rsidRDefault="005E0623" w:rsidP="005E0623">
      <w:pPr>
        <w:pStyle w:val="m-4890597653018465012gmail-msolistparagraph"/>
        <w:numPr>
          <w:ilvl w:val="2"/>
          <w:numId w:val="5"/>
        </w:numPr>
        <w:contextualSpacing/>
        <w:rPr>
          <w:sz w:val="22"/>
          <w:szCs w:val="22"/>
        </w:rPr>
      </w:pPr>
      <w:r>
        <w:rPr>
          <w:sz w:val="22"/>
          <w:szCs w:val="22"/>
        </w:rPr>
        <w:t>No objections to the modified agenda</w:t>
      </w:r>
    </w:p>
    <w:p w:rsidR="005E0623" w:rsidRPr="007B423E" w:rsidRDefault="005E0623" w:rsidP="005E0623">
      <w:pPr>
        <w:pStyle w:val="m-4890597653018465012gmail-msolistparagraph"/>
        <w:numPr>
          <w:ilvl w:val="1"/>
          <w:numId w:val="5"/>
        </w:numPr>
        <w:contextualSpacing/>
        <w:rPr>
          <w:b/>
          <w:sz w:val="22"/>
          <w:szCs w:val="22"/>
        </w:rPr>
      </w:pPr>
      <w:r w:rsidRPr="007B423E">
        <w:rPr>
          <w:b/>
          <w:sz w:val="22"/>
          <w:szCs w:val="22"/>
        </w:rPr>
        <w:t>Editor Report – Emily Qi</w:t>
      </w:r>
    </w:p>
    <w:p w:rsidR="005E0623" w:rsidRDefault="005E0623" w:rsidP="005E0623">
      <w:pPr>
        <w:pStyle w:val="m-4890597653018465012gmail-msolistparagraph"/>
        <w:numPr>
          <w:ilvl w:val="2"/>
          <w:numId w:val="5"/>
        </w:numPr>
        <w:contextualSpacing/>
        <w:rPr>
          <w:sz w:val="22"/>
          <w:szCs w:val="22"/>
        </w:rPr>
      </w:pPr>
      <w:r>
        <w:rPr>
          <w:sz w:val="22"/>
          <w:szCs w:val="22"/>
        </w:rPr>
        <w:t>Editor Report in 11-17/920r8</w:t>
      </w:r>
    </w:p>
    <w:p w:rsidR="008F4032" w:rsidRDefault="008F4032" w:rsidP="008F4032">
      <w:pPr>
        <w:pStyle w:val="m-4890597653018465012gmail-msolistparagraph"/>
        <w:numPr>
          <w:ilvl w:val="2"/>
          <w:numId w:val="5"/>
        </w:numPr>
        <w:contextualSpacing/>
        <w:rPr>
          <w:sz w:val="22"/>
          <w:szCs w:val="22"/>
        </w:rPr>
      </w:pPr>
      <w:hyperlink r:id="rId69" w:history="1">
        <w:r>
          <w:rPr>
            <w:rStyle w:val="Hyperlink"/>
            <w:sz w:val="22"/>
            <w:szCs w:val="22"/>
          </w:rPr>
          <w:t>https://mentor.ieee.org/802.11/dcn/17/11-17-0920-08-000m-802-11revmd-editor-s-report.ppt</w:t>
        </w:r>
      </w:hyperlink>
      <w:r>
        <w:rPr>
          <w:sz w:val="22"/>
          <w:szCs w:val="22"/>
        </w:rPr>
        <w:t xml:space="preserve"> </w:t>
      </w:r>
    </w:p>
    <w:p w:rsidR="008F4032" w:rsidRDefault="008F4032" w:rsidP="008F4032">
      <w:pPr>
        <w:pStyle w:val="m-4890597653018465012gmail-msolistparagraph"/>
        <w:numPr>
          <w:ilvl w:val="2"/>
          <w:numId w:val="5"/>
        </w:numPr>
        <w:contextualSpacing/>
        <w:rPr>
          <w:sz w:val="22"/>
          <w:szCs w:val="22"/>
        </w:rPr>
      </w:pPr>
      <w:r>
        <w:rPr>
          <w:sz w:val="22"/>
          <w:szCs w:val="22"/>
        </w:rPr>
        <w:t xml:space="preserve">Comments received LB 232 </w:t>
      </w:r>
      <w:r>
        <w:rPr>
          <w:sz w:val="22"/>
          <w:szCs w:val="22"/>
        </w:rPr>
        <w:t xml:space="preserve">and current reported resolutions </w:t>
      </w:r>
      <w:r>
        <w:rPr>
          <w:sz w:val="22"/>
          <w:szCs w:val="22"/>
        </w:rPr>
        <w:t xml:space="preserve">are here: </w:t>
      </w:r>
      <w:hyperlink r:id="rId70" w:history="1">
        <w:r>
          <w:rPr>
            <w:rStyle w:val="Hyperlink"/>
            <w:sz w:val="22"/>
            <w:szCs w:val="22"/>
          </w:rPr>
          <w:t>https://mentor.ieee.org/802.11/dcn/18/11-18-0611-01-000m-revmd-wg-ballot-comments.xls</w:t>
        </w:r>
      </w:hyperlink>
      <w:r>
        <w:rPr>
          <w:sz w:val="22"/>
          <w:szCs w:val="22"/>
        </w:rPr>
        <w:t xml:space="preserve"> .</w:t>
      </w:r>
    </w:p>
    <w:p w:rsidR="005E0623" w:rsidRDefault="005E0623" w:rsidP="005E0623">
      <w:pPr>
        <w:pStyle w:val="m-4890597653018465012gmail-msolistparagraph"/>
        <w:numPr>
          <w:ilvl w:val="1"/>
          <w:numId w:val="5"/>
        </w:numPr>
        <w:contextualSpacing/>
        <w:rPr>
          <w:sz w:val="22"/>
          <w:szCs w:val="22"/>
        </w:rPr>
      </w:pPr>
      <w:r w:rsidRPr="007B423E">
        <w:rPr>
          <w:b/>
          <w:sz w:val="22"/>
          <w:szCs w:val="22"/>
        </w:rPr>
        <w:t>Review Doc – 11-18/354r1</w:t>
      </w:r>
      <w:r>
        <w:rPr>
          <w:sz w:val="22"/>
          <w:szCs w:val="22"/>
        </w:rPr>
        <w:t xml:space="preserve"> – </w:t>
      </w:r>
      <w:proofErr w:type="spellStart"/>
      <w:r>
        <w:rPr>
          <w:sz w:val="22"/>
          <w:szCs w:val="22"/>
        </w:rPr>
        <w:t>QoS</w:t>
      </w:r>
      <w:proofErr w:type="spellEnd"/>
      <w:r>
        <w:rPr>
          <w:sz w:val="22"/>
          <w:szCs w:val="22"/>
        </w:rPr>
        <w:t xml:space="preserve"> Mapping CID 1014 - Jerome Henry</w:t>
      </w:r>
    </w:p>
    <w:p w:rsidR="005E0623" w:rsidRDefault="005E0623" w:rsidP="005E0623">
      <w:pPr>
        <w:pStyle w:val="m-4890597653018465012gmail-msolistparagraph"/>
        <w:numPr>
          <w:ilvl w:val="2"/>
          <w:numId w:val="5"/>
        </w:numPr>
        <w:contextualSpacing/>
        <w:rPr>
          <w:sz w:val="22"/>
          <w:szCs w:val="22"/>
        </w:rPr>
      </w:pPr>
      <w:hyperlink r:id="rId71" w:history="1">
        <w:r w:rsidRPr="0027300E">
          <w:rPr>
            <w:rStyle w:val="Hyperlink"/>
            <w:sz w:val="22"/>
            <w:szCs w:val="22"/>
          </w:rPr>
          <w:t>https://mentor.ieee.org/802.11/dcn/18/11-18-0354-01-000m-qos-mapping-comment.pptx</w:t>
        </w:r>
      </w:hyperlink>
      <w:r>
        <w:rPr>
          <w:sz w:val="22"/>
          <w:szCs w:val="22"/>
        </w:rPr>
        <w:t xml:space="preserve"> </w:t>
      </w:r>
    </w:p>
    <w:p w:rsidR="005E0623" w:rsidRPr="007B423E" w:rsidRDefault="005E0623" w:rsidP="005E0623">
      <w:pPr>
        <w:pStyle w:val="m-4890597653018465012gmail-msolistparagraph"/>
        <w:numPr>
          <w:ilvl w:val="2"/>
          <w:numId w:val="5"/>
        </w:numPr>
        <w:contextualSpacing/>
        <w:rPr>
          <w:sz w:val="22"/>
          <w:szCs w:val="22"/>
          <w:highlight w:val="yellow"/>
        </w:rPr>
      </w:pPr>
      <w:r w:rsidRPr="007B423E">
        <w:rPr>
          <w:sz w:val="22"/>
          <w:szCs w:val="22"/>
          <w:highlight w:val="yellow"/>
        </w:rPr>
        <w:t>CID 1014 (PHY):</w:t>
      </w:r>
    </w:p>
    <w:p w:rsidR="005E0623" w:rsidRDefault="005E0623" w:rsidP="00707604">
      <w:pPr>
        <w:pStyle w:val="m-4890597653018465012gmail-msolistparagraph"/>
        <w:numPr>
          <w:ilvl w:val="2"/>
          <w:numId w:val="5"/>
        </w:numPr>
        <w:contextualSpacing/>
        <w:rPr>
          <w:sz w:val="22"/>
          <w:szCs w:val="22"/>
        </w:rPr>
      </w:pPr>
      <w:r>
        <w:rPr>
          <w:sz w:val="22"/>
          <w:szCs w:val="22"/>
        </w:rPr>
        <w:t>Review submission</w:t>
      </w:r>
    </w:p>
    <w:p w:rsidR="005E0623" w:rsidRDefault="000443C5" w:rsidP="00707604">
      <w:pPr>
        <w:pStyle w:val="m-4890597653018465012gmail-msolistparagraph"/>
        <w:numPr>
          <w:ilvl w:val="2"/>
          <w:numId w:val="5"/>
        </w:numPr>
        <w:contextualSpacing/>
        <w:rPr>
          <w:sz w:val="22"/>
          <w:szCs w:val="22"/>
        </w:rPr>
      </w:pPr>
      <w:r>
        <w:rPr>
          <w:sz w:val="22"/>
          <w:szCs w:val="22"/>
        </w:rPr>
        <w:t xml:space="preserve"> Proposed Mapping changes proposed reviewed.</w:t>
      </w:r>
    </w:p>
    <w:p w:rsidR="000443C5" w:rsidRPr="00D0663F" w:rsidRDefault="000443C5" w:rsidP="00707604">
      <w:pPr>
        <w:pStyle w:val="m-4890597653018465012gmail-msolistparagraph"/>
        <w:numPr>
          <w:ilvl w:val="2"/>
          <w:numId w:val="5"/>
        </w:numPr>
        <w:contextualSpacing/>
        <w:rPr>
          <w:sz w:val="22"/>
          <w:szCs w:val="22"/>
        </w:rPr>
      </w:pPr>
      <w:r w:rsidRPr="000443C5">
        <w:rPr>
          <w:b/>
          <w:bCs/>
          <w:sz w:val="22"/>
          <w:szCs w:val="22"/>
          <w:lang w:val="en-AU"/>
        </w:rPr>
        <w:t xml:space="preserve"> </w:t>
      </w:r>
      <w:r w:rsidR="00D0663F" w:rsidRPr="00D0663F">
        <w:rPr>
          <w:bCs/>
          <w:sz w:val="22"/>
          <w:szCs w:val="22"/>
          <w:lang w:val="en-AU"/>
        </w:rPr>
        <w:t>Discussion</w:t>
      </w:r>
      <w:r w:rsidR="00D0663F">
        <w:rPr>
          <w:b/>
          <w:bCs/>
          <w:sz w:val="22"/>
          <w:szCs w:val="22"/>
          <w:lang w:val="en-AU"/>
        </w:rPr>
        <w:t>:</w:t>
      </w:r>
    </w:p>
    <w:p w:rsidR="00D0663F" w:rsidRDefault="00D0663F" w:rsidP="00707604">
      <w:pPr>
        <w:pStyle w:val="m-4890597653018465012gmail-msolistparagraph"/>
        <w:numPr>
          <w:ilvl w:val="3"/>
          <w:numId w:val="5"/>
        </w:numPr>
        <w:contextualSpacing/>
        <w:rPr>
          <w:sz w:val="22"/>
          <w:szCs w:val="22"/>
        </w:rPr>
      </w:pPr>
      <w:r>
        <w:rPr>
          <w:sz w:val="22"/>
          <w:szCs w:val="22"/>
        </w:rPr>
        <w:t>Why not just reference RFC 4694? And then when it updates, then it would be updated already.</w:t>
      </w:r>
    </w:p>
    <w:p w:rsidR="00D0663F" w:rsidRDefault="00D0663F" w:rsidP="00707604">
      <w:pPr>
        <w:pStyle w:val="m-4890597653018465012gmail-msolistparagraph"/>
        <w:numPr>
          <w:ilvl w:val="4"/>
          <w:numId w:val="5"/>
        </w:numPr>
        <w:contextualSpacing/>
        <w:rPr>
          <w:sz w:val="22"/>
          <w:szCs w:val="22"/>
        </w:rPr>
      </w:pPr>
      <w:r>
        <w:rPr>
          <w:sz w:val="22"/>
          <w:szCs w:val="22"/>
        </w:rPr>
        <w:t>It is useful as we have our own elements and maps to the UP table, so we may find useful directions on where to find the normative info, but table R2 could be used as informative material.</w:t>
      </w:r>
    </w:p>
    <w:p w:rsidR="00D0663F" w:rsidRDefault="00D0663F" w:rsidP="00707604">
      <w:pPr>
        <w:pStyle w:val="m-4890597653018465012gmail-msolistparagraph"/>
        <w:numPr>
          <w:ilvl w:val="3"/>
          <w:numId w:val="5"/>
        </w:numPr>
        <w:contextualSpacing/>
        <w:rPr>
          <w:sz w:val="22"/>
          <w:szCs w:val="22"/>
        </w:rPr>
      </w:pPr>
      <w:r>
        <w:rPr>
          <w:sz w:val="22"/>
          <w:szCs w:val="22"/>
        </w:rPr>
        <w:t>Maybe just referencing the RFCs would be better as it seems that 802.1Q seems to change often.  To try to get a more stable view at the 802.11 level.</w:t>
      </w:r>
    </w:p>
    <w:p w:rsidR="00D0663F" w:rsidRDefault="00D0663F" w:rsidP="00707604">
      <w:pPr>
        <w:pStyle w:val="m-4890597653018465012gmail-msolistparagraph"/>
        <w:numPr>
          <w:ilvl w:val="3"/>
          <w:numId w:val="5"/>
        </w:numPr>
        <w:contextualSpacing/>
        <w:rPr>
          <w:sz w:val="22"/>
          <w:szCs w:val="22"/>
        </w:rPr>
      </w:pPr>
      <w:r>
        <w:rPr>
          <w:sz w:val="22"/>
          <w:szCs w:val="22"/>
        </w:rPr>
        <w:t>Being able to track when things change has been a difficulty of having our tables look out of date.</w:t>
      </w:r>
    </w:p>
    <w:p w:rsidR="00D0663F" w:rsidRDefault="00D0663F" w:rsidP="00707604">
      <w:pPr>
        <w:pStyle w:val="m-4890597653018465012gmail-msolistparagraph"/>
        <w:numPr>
          <w:ilvl w:val="3"/>
          <w:numId w:val="5"/>
        </w:numPr>
        <w:contextualSpacing/>
        <w:rPr>
          <w:sz w:val="22"/>
          <w:szCs w:val="22"/>
        </w:rPr>
      </w:pPr>
      <w:r>
        <w:rPr>
          <w:sz w:val="22"/>
          <w:szCs w:val="22"/>
        </w:rPr>
        <w:t>What is an implementation to do with UP2?  We should not leave it blank, but if we have a place to point that we could avoid the issue.</w:t>
      </w:r>
    </w:p>
    <w:p w:rsidR="00D0663F" w:rsidRDefault="00D0663F" w:rsidP="00707604">
      <w:pPr>
        <w:pStyle w:val="m-4890597653018465012gmail-msolistparagraph"/>
        <w:numPr>
          <w:ilvl w:val="4"/>
          <w:numId w:val="5"/>
        </w:numPr>
        <w:contextualSpacing/>
        <w:rPr>
          <w:sz w:val="22"/>
          <w:szCs w:val="22"/>
        </w:rPr>
      </w:pPr>
      <w:r>
        <w:rPr>
          <w:sz w:val="22"/>
          <w:szCs w:val="22"/>
        </w:rPr>
        <w:t>The table provides L2 to L3 mapping and not the L3 to L2.</w:t>
      </w:r>
    </w:p>
    <w:p w:rsidR="00D0663F" w:rsidRDefault="00D0663F" w:rsidP="00707604">
      <w:pPr>
        <w:pStyle w:val="m-4890597653018465012gmail-msolistparagraph"/>
        <w:numPr>
          <w:ilvl w:val="4"/>
          <w:numId w:val="5"/>
        </w:numPr>
        <w:contextualSpacing/>
        <w:rPr>
          <w:sz w:val="22"/>
          <w:szCs w:val="22"/>
        </w:rPr>
      </w:pPr>
      <w:r>
        <w:rPr>
          <w:sz w:val="22"/>
          <w:szCs w:val="22"/>
        </w:rPr>
        <w:t>Support removing table and point to the external reference, and we should also remove the other table R1 as well.</w:t>
      </w:r>
    </w:p>
    <w:p w:rsidR="00D0663F" w:rsidRDefault="00D0663F" w:rsidP="00707604">
      <w:pPr>
        <w:pStyle w:val="m-4890597653018465012gmail-msolistparagraph"/>
        <w:numPr>
          <w:ilvl w:val="3"/>
          <w:numId w:val="5"/>
        </w:numPr>
        <w:contextualSpacing/>
        <w:rPr>
          <w:sz w:val="22"/>
          <w:szCs w:val="22"/>
        </w:rPr>
      </w:pPr>
      <w:r>
        <w:rPr>
          <w:sz w:val="22"/>
          <w:szCs w:val="22"/>
        </w:rPr>
        <w:t>Table R3 does do the upward mapping and 11ak has expanded the upward mapping.</w:t>
      </w:r>
    </w:p>
    <w:p w:rsidR="00D0663F" w:rsidRDefault="00D0663F" w:rsidP="00707604">
      <w:pPr>
        <w:pStyle w:val="m-4890597653018465012gmail-msolistparagraph"/>
        <w:numPr>
          <w:ilvl w:val="4"/>
          <w:numId w:val="5"/>
        </w:numPr>
        <w:contextualSpacing/>
        <w:rPr>
          <w:sz w:val="22"/>
          <w:szCs w:val="22"/>
        </w:rPr>
      </w:pPr>
      <w:proofErr w:type="gramStart"/>
      <w:r>
        <w:rPr>
          <w:sz w:val="22"/>
          <w:szCs w:val="22"/>
        </w:rPr>
        <w:t>So</w:t>
      </w:r>
      <w:proofErr w:type="gramEnd"/>
      <w:r>
        <w:rPr>
          <w:sz w:val="22"/>
          <w:szCs w:val="22"/>
        </w:rPr>
        <w:t xml:space="preserve"> we may want to remove those tables as well.</w:t>
      </w:r>
    </w:p>
    <w:p w:rsidR="00D0663F" w:rsidRDefault="00D0663F" w:rsidP="00707604">
      <w:pPr>
        <w:pStyle w:val="m-4890597653018465012gmail-msolistparagraph"/>
        <w:numPr>
          <w:ilvl w:val="4"/>
          <w:numId w:val="5"/>
        </w:numPr>
        <w:contextualSpacing/>
        <w:rPr>
          <w:sz w:val="22"/>
          <w:szCs w:val="22"/>
        </w:rPr>
      </w:pPr>
      <w:r>
        <w:rPr>
          <w:sz w:val="22"/>
          <w:szCs w:val="22"/>
        </w:rPr>
        <w:t>We need some minimum tables for UP to AC as it is in our realm, but above that we may want to remove that.</w:t>
      </w:r>
    </w:p>
    <w:p w:rsidR="00D0663F" w:rsidRDefault="00D0663F" w:rsidP="00707604">
      <w:pPr>
        <w:pStyle w:val="m-4890597653018465012gmail-msolistparagraph"/>
        <w:numPr>
          <w:ilvl w:val="3"/>
          <w:numId w:val="5"/>
        </w:numPr>
        <w:contextualSpacing/>
        <w:rPr>
          <w:sz w:val="22"/>
          <w:szCs w:val="22"/>
        </w:rPr>
      </w:pPr>
      <w:r>
        <w:rPr>
          <w:sz w:val="22"/>
          <w:szCs w:val="22"/>
        </w:rPr>
        <w:t xml:space="preserve">Removing the 3GPP table may be ok, but we need to make sure that the 3GPP spec does not point to our spec for the definition.  As a consistency check.  And we would want to do </w:t>
      </w:r>
      <w:proofErr w:type="spellStart"/>
      <w:r>
        <w:rPr>
          <w:sz w:val="22"/>
          <w:szCs w:val="22"/>
        </w:rPr>
        <w:t>ths</w:t>
      </w:r>
      <w:proofErr w:type="spellEnd"/>
      <w:r>
        <w:rPr>
          <w:sz w:val="22"/>
          <w:szCs w:val="22"/>
        </w:rPr>
        <w:t xml:space="preserve"> same with 802.1 to make sure we are consistent there as well.</w:t>
      </w:r>
    </w:p>
    <w:p w:rsidR="00D0663F" w:rsidRDefault="0058568C" w:rsidP="00707604">
      <w:pPr>
        <w:pStyle w:val="m-4890597653018465012gmail-msolistparagraph"/>
        <w:numPr>
          <w:ilvl w:val="3"/>
          <w:numId w:val="5"/>
        </w:numPr>
        <w:contextualSpacing/>
        <w:rPr>
          <w:sz w:val="22"/>
          <w:szCs w:val="22"/>
        </w:rPr>
      </w:pPr>
      <w:r>
        <w:rPr>
          <w:sz w:val="22"/>
          <w:szCs w:val="22"/>
        </w:rPr>
        <w:t>For GSMA, we may want to do the check.</w:t>
      </w:r>
    </w:p>
    <w:p w:rsidR="0058568C" w:rsidRDefault="0058568C" w:rsidP="00707604">
      <w:pPr>
        <w:pStyle w:val="m-4890597653018465012gmail-msolistparagraph"/>
        <w:numPr>
          <w:ilvl w:val="3"/>
          <w:numId w:val="5"/>
        </w:numPr>
        <w:contextualSpacing/>
        <w:rPr>
          <w:sz w:val="22"/>
          <w:szCs w:val="22"/>
        </w:rPr>
      </w:pPr>
      <w:r>
        <w:rPr>
          <w:sz w:val="22"/>
          <w:szCs w:val="22"/>
        </w:rPr>
        <w:t>Let people think about this and look at the proposed changes to the text later.  The submission today has minor changes, but to facilitate the extensive changes of removing the different tables, the specific replacement text would need to be available.</w:t>
      </w:r>
    </w:p>
    <w:p w:rsidR="0058568C" w:rsidRDefault="0058568C" w:rsidP="00707604">
      <w:pPr>
        <w:pStyle w:val="m-4890597653018465012gmail-msolistparagraph"/>
        <w:numPr>
          <w:ilvl w:val="3"/>
          <w:numId w:val="5"/>
        </w:numPr>
        <w:contextualSpacing/>
        <w:rPr>
          <w:sz w:val="22"/>
          <w:szCs w:val="22"/>
        </w:rPr>
      </w:pPr>
      <w:r>
        <w:rPr>
          <w:sz w:val="22"/>
          <w:szCs w:val="22"/>
        </w:rPr>
        <w:t>The Minimal change would be to take the changes suggested in slides 9-11, but to do the broader set of changes we would need a more detailed submission.</w:t>
      </w:r>
    </w:p>
    <w:p w:rsidR="0058568C" w:rsidRDefault="0058568C" w:rsidP="00707604">
      <w:pPr>
        <w:pStyle w:val="m-4890597653018465012gmail-msolistparagraph"/>
        <w:numPr>
          <w:ilvl w:val="3"/>
          <w:numId w:val="5"/>
        </w:numPr>
        <w:contextualSpacing/>
        <w:rPr>
          <w:sz w:val="22"/>
          <w:szCs w:val="22"/>
        </w:rPr>
      </w:pPr>
      <w:r>
        <w:rPr>
          <w:sz w:val="22"/>
          <w:szCs w:val="22"/>
        </w:rPr>
        <w:t>Concern on the text that references external documents already and to R2, so we need to address that if we want to make any of the “simple” changes.  Making changes in R2 will cause changes in the surrounding text as well.</w:t>
      </w:r>
    </w:p>
    <w:p w:rsidR="0058568C" w:rsidRDefault="0058568C" w:rsidP="00707604">
      <w:pPr>
        <w:pStyle w:val="m-4890597653018465012gmail-msolistparagraph"/>
        <w:numPr>
          <w:ilvl w:val="3"/>
          <w:numId w:val="5"/>
        </w:numPr>
        <w:contextualSpacing/>
        <w:rPr>
          <w:sz w:val="22"/>
          <w:szCs w:val="22"/>
        </w:rPr>
      </w:pPr>
      <w:r>
        <w:rPr>
          <w:sz w:val="22"/>
          <w:szCs w:val="22"/>
        </w:rPr>
        <w:lastRenderedPageBreak/>
        <w:t>802.11ak is coming soon – expected end of June, and will have some of these type changes already in the mix.  We need to account for that as well.</w:t>
      </w:r>
    </w:p>
    <w:p w:rsidR="0058568C" w:rsidRDefault="0058568C" w:rsidP="00707604">
      <w:pPr>
        <w:pStyle w:val="m-4890597653018465012gmail-msolistparagraph"/>
        <w:numPr>
          <w:ilvl w:val="3"/>
          <w:numId w:val="5"/>
        </w:numPr>
        <w:contextualSpacing/>
        <w:rPr>
          <w:sz w:val="22"/>
          <w:szCs w:val="22"/>
        </w:rPr>
      </w:pPr>
      <w:r>
        <w:rPr>
          <w:sz w:val="22"/>
          <w:szCs w:val="22"/>
        </w:rPr>
        <w:t>Need to ensure 802.11ak changes are not conflicting with the proposed changes.</w:t>
      </w:r>
    </w:p>
    <w:p w:rsidR="0058568C" w:rsidRDefault="0058568C" w:rsidP="00707604">
      <w:pPr>
        <w:pStyle w:val="m-4890597653018465012gmail-msolistparagraph"/>
        <w:numPr>
          <w:ilvl w:val="3"/>
          <w:numId w:val="5"/>
        </w:numPr>
        <w:contextualSpacing/>
        <w:rPr>
          <w:sz w:val="22"/>
          <w:szCs w:val="22"/>
        </w:rPr>
      </w:pPr>
      <w:r>
        <w:rPr>
          <w:sz w:val="22"/>
          <w:szCs w:val="22"/>
        </w:rPr>
        <w:t>Supportive of possibly removing tables that are not needed, and make things more generic and have only one mapping that points out of our layer.  The new text from 802.11ak is separate.</w:t>
      </w:r>
    </w:p>
    <w:p w:rsidR="0058568C" w:rsidRDefault="0058568C" w:rsidP="00707604">
      <w:pPr>
        <w:pStyle w:val="m-4890597653018465012gmail-msolistparagraph"/>
        <w:numPr>
          <w:ilvl w:val="3"/>
          <w:numId w:val="5"/>
        </w:numPr>
        <w:contextualSpacing/>
        <w:rPr>
          <w:sz w:val="22"/>
          <w:szCs w:val="22"/>
        </w:rPr>
      </w:pPr>
      <w:r>
        <w:rPr>
          <w:sz w:val="22"/>
          <w:szCs w:val="22"/>
        </w:rPr>
        <w:t xml:space="preserve">The proposed changes should be applied with the 11ak roll-in.  The editors </w:t>
      </w:r>
      <w:r w:rsidR="00707604">
        <w:rPr>
          <w:sz w:val="22"/>
          <w:szCs w:val="22"/>
        </w:rPr>
        <w:t>will roll in by end of June.  The next draft will potential have 11ak …(D2.0).</w:t>
      </w:r>
    </w:p>
    <w:p w:rsidR="00707604" w:rsidRDefault="00707604" w:rsidP="00707604">
      <w:pPr>
        <w:pStyle w:val="m-4890597653018465012gmail-msolistparagraph"/>
        <w:numPr>
          <w:ilvl w:val="3"/>
          <w:numId w:val="5"/>
        </w:numPr>
        <w:contextualSpacing/>
        <w:rPr>
          <w:sz w:val="22"/>
          <w:szCs w:val="22"/>
        </w:rPr>
      </w:pPr>
      <w:r>
        <w:rPr>
          <w:sz w:val="22"/>
          <w:szCs w:val="22"/>
        </w:rPr>
        <w:t>Summary: Jerome and Mark are to create a submission with proposed changes assuming 11ak in the direction Jerome suggests, but with the more detail changes outlined.</w:t>
      </w:r>
    </w:p>
    <w:p w:rsidR="00707604" w:rsidRDefault="00707604" w:rsidP="00707604">
      <w:pPr>
        <w:pStyle w:val="ListParagraph"/>
        <w:numPr>
          <w:ilvl w:val="1"/>
          <w:numId w:val="5"/>
        </w:numPr>
        <w:rPr>
          <w:rFonts w:eastAsiaTheme="minorHAnsi"/>
          <w:szCs w:val="22"/>
        </w:rPr>
      </w:pPr>
      <w:r w:rsidRPr="007B423E">
        <w:rPr>
          <w:rFonts w:eastAsiaTheme="minorHAnsi"/>
          <w:b/>
          <w:szCs w:val="22"/>
        </w:rPr>
        <w:t>Review Doc 11-18-658</w:t>
      </w:r>
      <w:r w:rsidR="00120E3E" w:rsidRPr="007B423E">
        <w:rPr>
          <w:rFonts w:eastAsiaTheme="minorHAnsi"/>
          <w:b/>
          <w:szCs w:val="22"/>
        </w:rPr>
        <w:t>r3</w:t>
      </w:r>
      <w:r>
        <w:rPr>
          <w:rFonts w:eastAsiaTheme="minorHAnsi"/>
          <w:szCs w:val="22"/>
        </w:rPr>
        <w:t xml:space="preserve"> – non-trivial editorial CIDs </w:t>
      </w:r>
      <w:proofErr w:type="gramStart"/>
      <w:r>
        <w:rPr>
          <w:rFonts w:eastAsiaTheme="minorHAnsi"/>
          <w:szCs w:val="22"/>
        </w:rPr>
        <w:t xml:space="preserve">-- </w:t>
      </w:r>
      <w:r>
        <w:rPr>
          <w:szCs w:val="22"/>
        </w:rPr>
        <w:t xml:space="preserve"> </w:t>
      </w:r>
      <w:r>
        <w:rPr>
          <w:rFonts w:eastAsiaTheme="minorHAnsi"/>
          <w:szCs w:val="22"/>
        </w:rPr>
        <w:t>Emily</w:t>
      </w:r>
      <w:proofErr w:type="gramEnd"/>
      <w:r>
        <w:rPr>
          <w:rFonts w:eastAsiaTheme="minorHAnsi"/>
          <w:szCs w:val="22"/>
        </w:rPr>
        <w:t xml:space="preserve"> QI</w:t>
      </w:r>
    </w:p>
    <w:p w:rsidR="00707604" w:rsidRDefault="00707604" w:rsidP="00707604">
      <w:pPr>
        <w:pStyle w:val="ListParagraph"/>
        <w:numPr>
          <w:ilvl w:val="2"/>
          <w:numId w:val="5"/>
        </w:numPr>
        <w:rPr>
          <w:rFonts w:eastAsiaTheme="minorHAnsi"/>
          <w:szCs w:val="22"/>
        </w:rPr>
      </w:pPr>
      <w:hyperlink r:id="rId72" w:history="1">
        <w:r w:rsidRPr="0027300E">
          <w:rPr>
            <w:rStyle w:val="Hyperlink"/>
            <w:rFonts w:eastAsiaTheme="minorHAnsi"/>
            <w:szCs w:val="22"/>
          </w:rPr>
          <w:t>https://mentor.ieee.org/802.11/dcn/18/11-18-0658-03-000m-lb232-proposed-resolutions-for-editor-ad-hoc.doc</w:t>
        </w:r>
      </w:hyperlink>
      <w:r>
        <w:rPr>
          <w:rFonts w:eastAsiaTheme="minorHAnsi"/>
          <w:szCs w:val="22"/>
        </w:rPr>
        <w:t xml:space="preserve"> </w:t>
      </w:r>
    </w:p>
    <w:p w:rsidR="00707604" w:rsidRPr="007B423E" w:rsidRDefault="00707604" w:rsidP="00707604">
      <w:pPr>
        <w:pStyle w:val="ListParagraph"/>
        <w:numPr>
          <w:ilvl w:val="2"/>
          <w:numId w:val="5"/>
        </w:numPr>
        <w:rPr>
          <w:rFonts w:eastAsiaTheme="minorHAnsi"/>
          <w:szCs w:val="22"/>
          <w:highlight w:val="yellow"/>
        </w:rPr>
      </w:pPr>
      <w:r w:rsidRPr="007B423E">
        <w:rPr>
          <w:rFonts w:eastAsiaTheme="minorHAnsi"/>
          <w:szCs w:val="22"/>
          <w:highlight w:val="yellow"/>
        </w:rPr>
        <w:t>CID 1487 (Editor)</w:t>
      </w:r>
    </w:p>
    <w:p w:rsidR="00707604" w:rsidRDefault="00707604" w:rsidP="00707604">
      <w:pPr>
        <w:pStyle w:val="ListParagraph"/>
        <w:numPr>
          <w:ilvl w:val="3"/>
          <w:numId w:val="5"/>
        </w:numPr>
        <w:rPr>
          <w:rFonts w:eastAsiaTheme="minorHAnsi"/>
          <w:szCs w:val="22"/>
        </w:rPr>
      </w:pPr>
      <w:r>
        <w:rPr>
          <w:rFonts w:eastAsiaTheme="minorHAnsi"/>
          <w:szCs w:val="22"/>
        </w:rPr>
        <w:t xml:space="preserve"> Review comment</w:t>
      </w:r>
    </w:p>
    <w:p w:rsidR="00707604" w:rsidRDefault="00707604" w:rsidP="00707604">
      <w:pPr>
        <w:pStyle w:val="ListParagraph"/>
        <w:numPr>
          <w:ilvl w:val="3"/>
          <w:numId w:val="5"/>
        </w:numPr>
        <w:rPr>
          <w:rFonts w:eastAsiaTheme="minorHAnsi"/>
          <w:szCs w:val="22"/>
        </w:rPr>
      </w:pPr>
      <w:r>
        <w:rPr>
          <w:rFonts w:eastAsiaTheme="minorHAnsi"/>
          <w:szCs w:val="22"/>
        </w:rPr>
        <w:t xml:space="preserve">Question on if the added </w:t>
      </w:r>
      <w:r w:rsidR="00C36444">
        <w:rPr>
          <w:rFonts w:eastAsiaTheme="minorHAnsi"/>
          <w:szCs w:val="22"/>
        </w:rPr>
        <w:t>definitions</w:t>
      </w:r>
      <w:r>
        <w:rPr>
          <w:rFonts w:eastAsiaTheme="minorHAnsi"/>
          <w:szCs w:val="22"/>
        </w:rPr>
        <w:t xml:space="preserve"> were limited?</w:t>
      </w:r>
    </w:p>
    <w:p w:rsidR="00707604" w:rsidRDefault="00707604" w:rsidP="00707604">
      <w:pPr>
        <w:pStyle w:val="ListParagraph"/>
        <w:numPr>
          <w:ilvl w:val="3"/>
          <w:numId w:val="5"/>
        </w:numPr>
        <w:rPr>
          <w:rFonts w:eastAsiaTheme="minorHAnsi"/>
          <w:szCs w:val="22"/>
        </w:rPr>
      </w:pPr>
      <w:r>
        <w:rPr>
          <w:rFonts w:eastAsiaTheme="minorHAnsi"/>
          <w:szCs w:val="22"/>
        </w:rPr>
        <w:t xml:space="preserve">This is not really an editorial CID, and should be moved to MAC </w:t>
      </w:r>
      <w:proofErr w:type="spellStart"/>
      <w:r>
        <w:rPr>
          <w:rFonts w:eastAsiaTheme="minorHAnsi"/>
          <w:szCs w:val="22"/>
        </w:rPr>
        <w:t>AdHoc</w:t>
      </w:r>
      <w:proofErr w:type="spellEnd"/>
      <w:r>
        <w:rPr>
          <w:rFonts w:eastAsiaTheme="minorHAnsi"/>
          <w:szCs w:val="22"/>
        </w:rPr>
        <w:t>.</w:t>
      </w:r>
    </w:p>
    <w:p w:rsidR="00707604" w:rsidRDefault="00707604" w:rsidP="00707604">
      <w:pPr>
        <w:pStyle w:val="ListParagraph"/>
        <w:numPr>
          <w:ilvl w:val="3"/>
          <w:numId w:val="5"/>
        </w:numPr>
        <w:rPr>
          <w:rFonts w:eastAsiaTheme="minorHAnsi"/>
          <w:szCs w:val="22"/>
        </w:rPr>
      </w:pPr>
      <w:r>
        <w:rPr>
          <w:rFonts w:eastAsiaTheme="minorHAnsi"/>
          <w:szCs w:val="22"/>
        </w:rPr>
        <w:t>There is a VHT BSS, but it references a VHT STA that we don’t have it defined, so we may want to define it.</w:t>
      </w:r>
    </w:p>
    <w:p w:rsidR="00707604" w:rsidRDefault="00707604" w:rsidP="00707604">
      <w:pPr>
        <w:pStyle w:val="ListParagraph"/>
        <w:numPr>
          <w:ilvl w:val="3"/>
          <w:numId w:val="5"/>
        </w:numPr>
        <w:rPr>
          <w:rFonts w:eastAsiaTheme="minorHAnsi"/>
          <w:szCs w:val="22"/>
        </w:rPr>
      </w:pPr>
      <w:r>
        <w:rPr>
          <w:rFonts w:eastAsiaTheme="minorHAnsi"/>
          <w:szCs w:val="22"/>
        </w:rPr>
        <w:t>We have a lot of definitions that do not provide any new information, so should we remove more than we add?</w:t>
      </w:r>
    </w:p>
    <w:p w:rsidR="00707604" w:rsidRDefault="00EF3246" w:rsidP="00EF3246">
      <w:pPr>
        <w:pStyle w:val="ListParagraph"/>
        <w:numPr>
          <w:ilvl w:val="4"/>
          <w:numId w:val="5"/>
        </w:numPr>
        <w:rPr>
          <w:rFonts w:eastAsiaTheme="minorHAnsi"/>
          <w:szCs w:val="22"/>
        </w:rPr>
      </w:pPr>
      <w:r>
        <w:rPr>
          <w:rFonts w:eastAsiaTheme="minorHAnsi"/>
          <w:szCs w:val="22"/>
        </w:rPr>
        <w:t xml:space="preserve">There was a CID that was rejected in the past that would have removed some of these extraneous </w:t>
      </w:r>
      <w:r w:rsidR="00C36444">
        <w:rPr>
          <w:rFonts w:eastAsiaTheme="minorHAnsi"/>
          <w:szCs w:val="22"/>
        </w:rPr>
        <w:t>definitions</w:t>
      </w:r>
      <w:r>
        <w:rPr>
          <w:rFonts w:eastAsiaTheme="minorHAnsi"/>
          <w:szCs w:val="22"/>
        </w:rPr>
        <w:t>, but given that, then we need to add all the missing ones.</w:t>
      </w:r>
    </w:p>
    <w:p w:rsidR="00EF3246" w:rsidRDefault="00EF3246" w:rsidP="00EF3246">
      <w:pPr>
        <w:pStyle w:val="ListParagraph"/>
        <w:numPr>
          <w:ilvl w:val="3"/>
          <w:numId w:val="5"/>
        </w:numPr>
        <w:rPr>
          <w:rFonts w:eastAsiaTheme="minorHAnsi"/>
          <w:szCs w:val="22"/>
        </w:rPr>
      </w:pPr>
      <w:r>
        <w:rPr>
          <w:rFonts w:eastAsiaTheme="minorHAnsi"/>
          <w:szCs w:val="22"/>
        </w:rPr>
        <w:t>In CID 204, we had a specific issue that PBSS that was unique to the issue, and so it is not a clear mandate to do something in the future.</w:t>
      </w:r>
    </w:p>
    <w:p w:rsidR="00EF3246" w:rsidRDefault="00EF3246" w:rsidP="00EF3246">
      <w:pPr>
        <w:pStyle w:val="ListParagraph"/>
        <w:numPr>
          <w:ilvl w:val="4"/>
          <w:numId w:val="5"/>
        </w:numPr>
        <w:rPr>
          <w:rFonts w:eastAsiaTheme="minorHAnsi"/>
          <w:szCs w:val="22"/>
        </w:rPr>
      </w:pPr>
      <w:r>
        <w:rPr>
          <w:rFonts w:eastAsiaTheme="minorHAnsi"/>
          <w:szCs w:val="22"/>
        </w:rPr>
        <w:t>There is a concern that the rejection of CID 204 rational was not clear.</w:t>
      </w:r>
    </w:p>
    <w:p w:rsidR="00EF3246" w:rsidRDefault="00EF3246" w:rsidP="00EF3246">
      <w:pPr>
        <w:pStyle w:val="ListParagraph"/>
        <w:numPr>
          <w:ilvl w:val="3"/>
          <w:numId w:val="5"/>
        </w:numPr>
        <w:rPr>
          <w:rFonts w:eastAsiaTheme="minorHAnsi"/>
          <w:szCs w:val="22"/>
        </w:rPr>
      </w:pPr>
      <w:r>
        <w:rPr>
          <w:rFonts w:eastAsiaTheme="minorHAnsi"/>
          <w:szCs w:val="22"/>
        </w:rPr>
        <w:t xml:space="preserve">We have some new terms that are </w:t>
      </w:r>
      <w:proofErr w:type="gramStart"/>
      <w:r>
        <w:rPr>
          <w:rFonts w:eastAsiaTheme="minorHAnsi"/>
          <w:szCs w:val="22"/>
        </w:rPr>
        <w:t>really necessary</w:t>
      </w:r>
      <w:proofErr w:type="gramEnd"/>
      <w:r>
        <w:rPr>
          <w:rFonts w:eastAsiaTheme="minorHAnsi"/>
          <w:szCs w:val="22"/>
        </w:rPr>
        <w:t>, and we should look to remove the definitions that are just adjectives being added.</w:t>
      </w:r>
    </w:p>
    <w:p w:rsidR="00EF3246" w:rsidRDefault="00EF3246" w:rsidP="00EF3246">
      <w:pPr>
        <w:pStyle w:val="ListParagraph"/>
        <w:numPr>
          <w:ilvl w:val="3"/>
          <w:numId w:val="5"/>
        </w:numPr>
        <w:rPr>
          <w:rFonts w:eastAsiaTheme="minorHAnsi"/>
          <w:szCs w:val="22"/>
        </w:rPr>
      </w:pPr>
      <w:r>
        <w:rPr>
          <w:rFonts w:eastAsiaTheme="minorHAnsi"/>
          <w:szCs w:val="22"/>
        </w:rPr>
        <w:t xml:space="preserve">Previous discussion of CID 204 had concerns from the </w:t>
      </w:r>
      <w:proofErr w:type="spellStart"/>
      <w:r>
        <w:rPr>
          <w:rFonts w:eastAsiaTheme="minorHAnsi"/>
          <w:szCs w:val="22"/>
        </w:rPr>
        <w:t>TGad</w:t>
      </w:r>
      <w:proofErr w:type="spellEnd"/>
      <w:r>
        <w:rPr>
          <w:rFonts w:eastAsiaTheme="minorHAnsi"/>
          <w:szCs w:val="22"/>
        </w:rPr>
        <w:t xml:space="preserve"> and </w:t>
      </w:r>
      <w:proofErr w:type="spellStart"/>
      <w:r>
        <w:rPr>
          <w:rFonts w:eastAsiaTheme="minorHAnsi"/>
          <w:szCs w:val="22"/>
        </w:rPr>
        <w:t>TGay</w:t>
      </w:r>
      <w:proofErr w:type="spellEnd"/>
      <w:r>
        <w:rPr>
          <w:rFonts w:eastAsiaTheme="minorHAnsi"/>
          <w:szCs w:val="22"/>
        </w:rPr>
        <w:t xml:space="preserve"> folks not wanting the DMG </w:t>
      </w:r>
      <w:r w:rsidR="00C36444">
        <w:rPr>
          <w:rFonts w:eastAsiaTheme="minorHAnsi"/>
          <w:szCs w:val="22"/>
        </w:rPr>
        <w:t>definitions</w:t>
      </w:r>
      <w:r>
        <w:rPr>
          <w:rFonts w:eastAsiaTheme="minorHAnsi"/>
          <w:szCs w:val="22"/>
        </w:rPr>
        <w:t xml:space="preserve"> removed.</w:t>
      </w:r>
    </w:p>
    <w:p w:rsidR="00EF3246" w:rsidRDefault="00EF3246" w:rsidP="00EF3246">
      <w:pPr>
        <w:pStyle w:val="ListParagraph"/>
        <w:numPr>
          <w:ilvl w:val="3"/>
          <w:numId w:val="5"/>
        </w:numPr>
        <w:rPr>
          <w:rFonts w:eastAsiaTheme="minorHAnsi"/>
          <w:szCs w:val="22"/>
        </w:rPr>
      </w:pPr>
      <w:r>
        <w:rPr>
          <w:rFonts w:eastAsiaTheme="minorHAnsi"/>
          <w:szCs w:val="22"/>
        </w:rPr>
        <w:t xml:space="preserve">We need to just look at the proposed addition request and see the </w:t>
      </w:r>
      <w:r w:rsidR="00C36444">
        <w:rPr>
          <w:rFonts w:eastAsiaTheme="minorHAnsi"/>
          <w:szCs w:val="22"/>
        </w:rPr>
        <w:t>definitions</w:t>
      </w:r>
      <w:r>
        <w:rPr>
          <w:rFonts w:eastAsiaTheme="minorHAnsi"/>
          <w:szCs w:val="22"/>
        </w:rPr>
        <w:t xml:space="preserve"> are </w:t>
      </w:r>
      <w:r w:rsidR="00C36444">
        <w:rPr>
          <w:rFonts w:eastAsiaTheme="minorHAnsi"/>
          <w:szCs w:val="22"/>
        </w:rPr>
        <w:t>warranted</w:t>
      </w:r>
      <w:r>
        <w:rPr>
          <w:rFonts w:eastAsiaTheme="minorHAnsi"/>
          <w:szCs w:val="22"/>
        </w:rPr>
        <w:t>.</w:t>
      </w:r>
    </w:p>
    <w:p w:rsidR="00EF3246" w:rsidRDefault="00EF3246" w:rsidP="00EF3246">
      <w:pPr>
        <w:pStyle w:val="ListParagraph"/>
        <w:numPr>
          <w:ilvl w:val="3"/>
          <w:numId w:val="5"/>
        </w:numPr>
        <w:rPr>
          <w:rFonts w:eastAsiaTheme="minorHAnsi"/>
          <w:szCs w:val="22"/>
        </w:rPr>
      </w:pPr>
      <w:r>
        <w:rPr>
          <w:rFonts w:eastAsiaTheme="minorHAnsi"/>
          <w:szCs w:val="22"/>
        </w:rPr>
        <w:t xml:space="preserve"> Review context of the varied definition.</w:t>
      </w:r>
    </w:p>
    <w:p w:rsidR="00EF3246" w:rsidRDefault="00EF3246" w:rsidP="00EF3246">
      <w:pPr>
        <w:pStyle w:val="ListParagraph"/>
        <w:numPr>
          <w:ilvl w:val="3"/>
          <w:numId w:val="5"/>
        </w:numPr>
        <w:rPr>
          <w:rFonts w:eastAsiaTheme="minorHAnsi"/>
          <w:szCs w:val="22"/>
        </w:rPr>
      </w:pPr>
      <w:r>
        <w:rPr>
          <w:rFonts w:eastAsiaTheme="minorHAnsi"/>
          <w:szCs w:val="22"/>
        </w:rPr>
        <w:t xml:space="preserve">If we can find a rationale for why the definition are not needed, or is the argument that the </w:t>
      </w:r>
      <w:r w:rsidR="00C36444">
        <w:rPr>
          <w:rFonts w:eastAsiaTheme="minorHAnsi"/>
          <w:szCs w:val="22"/>
        </w:rPr>
        <w:t>commenter</w:t>
      </w:r>
      <w:r>
        <w:rPr>
          <w:rFonts w:eastAsiaTheme="minorHAnsi"/>
          <w:szCs w:val="22"/>
        </w:rPr>
        <w:t xml:space="preserve"> did not give rationale for the addition.</w:t>
      </w:r>
    </w:p>
    <w:p w:rsidR="00EF3246" w:rsidRDefault="00EF3246" w:rsidP="00EF3246">
      <w:pPr>
        <w:pStyle w:val="ListParagraph"/>
        <w:numPr>
          <w:ilvl w:val="3"/>
          <w:numId w:val="5"/>
        </w:numPr>
        <w:rPr>
          <w:rFonts w:eastAsiaTheme="minorHAnsi"/>
          <w:szCs w:val="22"/>
        </w:rPr>
      </w:pPr>
      <w:r>
        <w:rPr>
          <w:rFonts w:eastAsiaTheme="minorHAnsi"/>
          <w:szCs w:val="22"/>
        </w:rPr>
        <w:t xml:space="preserve"> By Convention can we add an adjective before “AP, STA, BSS” unless there is some ambiguity that needs definition, such as DMG.</w:t>
      </w:r>
    </w:p>
    <w:p w:rsidR="00EF3246" w:rsidRDefault="00EF3246" w:rsidP="00EF3246">
      <w:pPr>
        <w:pStyle w:val="ListParagraph"/>
        <w:numPr>
          <w:ilvl w:val="3"/>
          <w:numId w:val="5"/>
        </w:numPr>
        <w:rPr>
          <w:rFonts w:eastAsiaTheme="minorHAnsi"/>
          <w:szCs w:val="22"/>
        </w:rPr>
      </w:pPr>
      <w:r>
        <w:rPr>
          <w:rFonts w:eastAsiaTheme="minorHAnsi"/>
          <w:szCs w:val="22"/>
        </w:rPr>
        <w:t xml:space="preserve"> Proposed Resolution: Reject. </w:t>
      </w:r>
      <w:r w:rsidR="00C36444">
        <w:rPr>
          <w:rFonts w:eastAsiaTheme="minorHAnsi"/>
          <w:szCs w:val="22"/>
        </w:rPr>
        <w:t>By convention, an adjective for a capability, when used with “AP”, “STA” or “BSS” is assumed to be understood by the reader without an explicit definition, unless there is some noted ambiguity.  Therefore, the definition of the “HT AP” is not needed.</w:t>
      </w:r>
    </w:p>
    <w:p w:rsidR="00C36444" w:rsidRDefault="00C36444" w:rsidP="00EF3246">
      <w:pPr>
        <w:pStyle w:val="ListParagraph"/>
        <w:numPr>
          <w:ilvl w:val="3"/>
          <w:numId w:val="5"/>
        </w:numPr>
        <w:rPr>
          <w:rFonts w:eastAsiaTheme="minorHAnsi"/>
          <w:szCs w:val="22"/>
        </w:rPr>
      </w:pPr>
      <w:r w:rsidRPr="007B423E">
        <w:rPr>
          <w:rFonts w:eastAsiaTheme="minorHAnsi"/>
          <w:szCs w:val="22"/>
          <w:highlight w:val="yellow"/>
        </w:rPr>
        <w:t>ACTION ITEM #2</w:t>
      </w:r>
      <w:r w:rsidR="007B423E">
        <w:rPr>
          <w:rFonts w:eastAsiaTheme="minorHAnsi"/>
          <w:szCs w:val="22"/>
        </w:rPr>
        <w:t>:</w:t>
      </w:r>
      <w:r>
        <w:rPr>
          <w:rFonts w:eastAsiaTheme="minorHAnsi"/>
          <w:szCs w:val="22"/>
        </w:rPr>
        <w:t xml:space="preserve"> Emily will revisit CID 204 and expand the rational for the rejection.</w:t>
      </w:r>
    </w:p>
    <w:p w:rsidR="00C36444" w:rsidRDefault="00C36444" w:rsidP="00C36444">
      <w:pPr>
        <w:pStyle w:val="ListParagraph"/>
        <w:numPr>
          <w:ilvl w:val="2"/>
          <w:numId w:val="5"/>
        </w:numPr>
        <w:rPr>
          <w:rFonts w:eastAsiaTheme="minorHAnsi"/>
          <w:szCs w:val="22"/>
        </w:rPr>
      </w:pPr>
      <w:r>
        <w:rPr>
          <w:rFonts w:eastAsiaTheme="minorHAnsi"/>
          <w:szCs w:val="22"/>
        </w:rPr>
        <w:t>CID 1508 (EDITOR)</w:t>
      </w:r>
    </w:p>
    <w:p w:rsidR="00C36444" w:rsidRDefault="00C36444" w:rsidP="00C36444">
      <w:pPr>
        <w:pStyle w:val="ListParagraph"/>
        <w:numPr>
          <w:ilvl w:val="3"/>
          <w:numId w:val="5"/>
        </w:numPr>
        <w:rPr>
          <w:rFonts w:eastAsiaTheme="minorHAnsi"/>
          <w:szCs w:val="22"/>
        </w:rPr>
      </w:pPr>
      <w:r>
        <w:rPr>
          <w:rFonts w:eastAsiaTheme="minorHAnsi"/>
          <w:szCs w:val="22"/>
        </w:rPr>
        <w:t>Review Comment</w:t>
      </w:r>
    </w:p>
    <w:p w:rsidR="00C36444" w:rsidRDefault="00C36444" w:rsidP="00C36444">
      <w:pPr>
        <w:pStyle w:val="ListParagraph"/>
        <w:numPr>
          <w:ilvl w:val="3"/>
          <w:numId w:val="5"/>
        </w:numPr>
        <w:rPr>
          <w:rFonts w:eastAsiaTheme="minorHAnsi"/>
          <w:szCs w:val="22"/>
        </w:rPr>
      </w:pPr>
      <w:r>
        <w:rPr>
          <w:rFonts w:eastAsiaTheme="minorHAnsi"/>
          <w:szCs w:val="22"/>
        </w:rPr>
        <w:lastRenderedPageBreak/>
        <w:t>Discussion on if “can be included” is needed and if it is redundant or not.  Is table in Clause 9 sufficient?</w:t>
      </w:r>
    </w:p>
    <w:p w:rsidR="00C36444" w:rsidRDefault="00094DB4" w:rsidP="00C36444">
      <w:pPr>
        <w:pStyle w:val="ListParagraph"/>
        <w:numPr>
          <w:ilvl w:val="3"/>
          <w:numId w:val="5"/>
        </w:numPr>
        <w:rPr>
          <w:rFonts w:eastAsiaTheme="minorHAnsi"/>
          <w:szCs w:val="22"/>
        </w:rPr>
      </w:pPr>
      <w:r>
        <w:rPr>
          <w:rFonts w:eastAsiaTheme="minorHAnsi"/>
          <w:szCs w:val="22"/>
        </w:rPr>
        <w:t>Discussion on if there is something that is out of date.</w:t>
      </w:r>
    </w:p>
    <w:p w:rsidR="00094DB4" w:rsidRDefault="00094DB4" w:rsidP="00C36444">
      <w:pPr>
        <w:pStyle w:val="ListParagraph"/>
        <w:numPr>
          <w:ilvl w:val="3"/>
          <w:numId w:val="5"/>
        </w:numPr>
        <w:rPr>
          <w:rFonts w:eastAsiaTheme="minorHAnsi"/>
          <w:szCs w:val="22"/>
        </w:rPr>
      </w:pPr>
      <w:r>
        <w:rPr>
          <w:rFonts w:eastAsiaTheme="minorHAnsi"/>
          <w:szCs w:val="22"/>
        </w:rPr>
        <w:t>When we find text that is not accurate, then we should update it.</w:t>
      </w:r>
    </w:p>
    <w:p w:rsidR="00094DB4" w:rsidRDefault="00094DB4" w:rsidP="00C36444">
      <w:pPr>
        <w:pStyle w:val="ListParagraph"/>
        <w:numPr>
          <w:ilvl w:val="3"/>
          <w:numId w:val="5"/>
        </w:numPr>
        <w:rPr>
          <w:rFonts w:eastAsiaTheme="minorHAnsi"/>
          <w:szCs w:val="22"/>
        </w:rPr>
      </w:pPr>
      <w:r>
        <w:rPr>
          <w:rFonts w:eastAsiaTheme="minorHAnsi"/>
          <w:szCs w:val="22"/>
        </w:rPr>
        <w:t>It is not a definitive list at (9.4.2.18) and there may be more places that it can be used, and it is not a complete list.</w:t>
      </w:r>
    </w:p>
    <w:p w:rsidR="00094DB4" w:rsidRDefault="00094DB4" w:rsidP="00C36444">
      <w:pPr>
        <w:pStyle w:val="ListParagraph"/>
        <w:numPr>
          <w:ilvl w:val="3"/>
          <w:numId w:val="5"/>
        </w:numPr>
        <w:rPr>
          <w:rFonts w:eastAsiaTheme="minorHAnsi"/>
          <w:szCs w:val="22"/>
        </w:rPr>
      </w:pPr>
      <w:r>
        <w:rPr>
          <w:rFonts w:eastAsiaTheme="minorHAnsi"/>
          <w:szCs w:val="22"/>
        </w:rPr>
        <w:t>We have some that believe it is a complete list.</w:t>
      </w:r>
    </w:p>
    <w:p w:rsidR="00094DB4" w:rsidRDefault="00094DB4" w:rsidP="00C36444">
      <w:pPr>
        <w:pStyle w:val="ListParagraph"/>
        <w:numPr>
          <w:ilvl w:val="3"/>
          <w:numId w:val="5"/>
        </w:numPr>
        <w:rPr>
          <w:rFonts w:eastAsiaTheme="minorHAnsi"/>
          <w:szCs w:val="22"/>
        </w:rPr>
      </w:pPr>
      <w:r>
        <w:rPr>
          <w:rFonts w:eastAsiaTheme="minorHAnsi"/>
          <w:szCs w:val="22"/>
        </w:rPr>
        <w:t>Use of Such as language should be kept in Clause 4 and in the other clauses like in 9 it is normative.</w:t>
      </w:r>
    </w:p>
    <w:p w:rsidR="00094DB4" w:rsidRDefault="00094DB4" w:rsidP="00C36444">
      <w:pPr>
        <w:pStyle w:val="ListParagraph"/>
        <w:numPr>
          <w:ilvl w:val="3"/>
          <w:numId w:val="5"/>
        </w:numPr>
        <w:rPr>
          <w:rFonts w:eastAsiaTheme="minorHAnsi"/>
          <w:szCs w:val="22"/>
        </w:rPr>
      </w:pPr>
      <w:r>
        <w:rPr>
          <w:rFonts w:eastAsiaTheme="minorHAnsi"/>
          <w:szCs w:val="22"/>
        </w:rPr>
        <w:t>Discussion on how it is constructed in clause 4 and in clause 9.</w:t>
      </w:r>
    </w:p>
    <w:p w:rsidR="00094DB4" w:rsidRDefault="00094DB4" w:rsidP="00C36444">
      <w:pPr>
        <w:pStyle w:val="ListParagraph"/>
        <w:numPr>
          <w:ilvl w:val="3"/>
          <w:numId w:val="5"/>
        </w:numPr>
        <w:rPr>
          <w:rFonts w:eastAsiaTheme="minorHAnsi"/>
          <w:szCs w:val="22"/>
        </w:rPr>
      </w:pPr>
      <w:r>
        <w:rPr>
          <w:rFonts w:eastAsiaTheme="minorHAnsi"/>
          <w:szCs w:val="22"/>
        </w:rPr>
        <w:t>Instance at Clause 4.9.3 seems ok</w:t>
      </w:r>
    </w:p>
    <w:p w:rsidR="00094DB4" w:rsidRDefault="00094DB4" w:rsidP="00C36444">
      <w:pPr>
        <w:pStyle w:val="ListParagraph"/>
        <w:numPr>
          <w:ilvl w:val="3"/>
          <w:numId w:val="5"/>
        </w:numPr>
        <w:rPr>
          <w:rFonts w:eastAsiaTheme="minorHAnsi"/>
          <w:szCs w:val="22"/>
        </w:rPr>
      </w:pPr>
      <w:r>
        <w:rPr>
          <w:rFonts w:eastAsiaTheme="minorHAnsi"/>
          <w:szCs w:val="22"/>
        </w:rPr>
        <w:t xml:space="preserve"> This is </w:t>
      </w:r>
      <w:proofErr w:type="gramStart"/>
      <w:r>
        <w:rPr>
          <w:rFonts w:eastAsiaTheme="minorHAnsi"/>
          <w:szCs w:val="22"/>
        </w:rPr>
        <w:t>really not</w:t>
      </w:r>
      <w:proofErr w:type="gramEnd"/>
      <w:r>
        <w:rPr>
          <w:rFonts w:eastAsiaTheme="minorHAnsi"/>
          <w:szCs w:val="22"/>
        </w:rPr>
        <w:t xml:space="preserve"> an Editorial comment and treat it as a Technical comment and a submission will need to be prepared.</w:t>
      </w:r>
    </w:p>
    <w:p w:rsidR="00094DB4" w:rsidRDefault="00094DB4" w:rsidP="00C36444">
      <w:pPr>
        <w:pStyle w:val="ListParagraph"/>
        <w:numPr>
          <w:ilvl w:val="3"/>
          <w:numId w:val="5"/>
        </w:numPr>
        <w:rPr>
          <w:rFonts w:eastAsiaTheme="minorHAnsi"/>
          <w:szCs w:val="22"/>
        </w:rPr>
      </w:pPr>
      <w:r>
        <w:rPr>
          <w:rFonts w:eastAsiaTheme="minorHAnsi"/>
          <w:szCs w:val="22"/>
        </w:rPr>
        <w:t xml:space="preserve"> Or do we put in a statement somewhere that says the lists are not always exhaustive.</w:t>
      </w:r>
    </w:p>
    <w:p w:rsidR="00FD69CE" w:rsidRDefault="00094DB4" w:rsidP="00C36444">
      <w:pPr>
        <w:pStyle w:val="ListParagraph"/>
        <w:numPr>
          <w:ilvl w:val="3"/>
          <w:numId w:val="5"/>
        </w:numPr>
        <w:rPr>
          <w:rFonts w:eastAsiaTheme="minorHAnsi"/>
          <w:szCs w:val="22"/>
        </w:rPr>
      </w:pPr>
      <w:r>
        <w:rPr>
          <w:rFonts w:eastAsiaTheme="minorHAnsi"/>
          <w:szCs w:val="22"/>
        </w:rPr>
        <w:t xml:space="preserve">Straw Poll: </w:t>
      </w:r>
    </w:p>
    <w:p w:rsidR="00FD69CE" w:rsidRPr="00FD69CE" w:rsidRDefault="00FD69CE" w:rsidP="00FD69CE">
      <w:pPr>
        <w:ind w:left="3600"/>
        <w:rPr>
          <w:rFonts w:eastAsiaTheme="minorHAnsi"/>
          <w:szCs w:val="22"/>
        </w:rPr>
      </w:pPr>
      <w:r w:rsidRPr="00FD69CE">
        <w:rPr>
          <w:rFonts w:eastAsiaTheme="minorHAnsi"/>
          <w:szCs w:val="22"/>
        </w:rPr>
        <w:t xml:space="preserve">A – </w:t>
      </w:r>
      <w:r>
        <w:rPr>
          <w:rFonts w:eastAsiaTheme="minorHAnsi"/>
          <w:szCs w:val="22"/>
        </w:rPr>
        <w:t>K</w:t>
      </w:r>
      <w:r w:rsidRPr="00FD69CE">
        <w:rPr>
          <w:rFonts w:eastAsiaTheme="minorHAnsi"/>
          <w:szCs w:val="22"/>
        </w:rPr>
        <w:t>eep text and fix omissions</w:t>
      </w:r>
      <w:r>
        <w:rPr>
          <w:rFonts w:eastAsiaTheme="minorHAnsi"/>
          <w:szCs w:val="22"/>
        </w:rPr>
        <w:t>/errors</w:t>
      </w:r>
    </w:p>
    <w:p w:rsidR="00FD69CE" w:rsidRPr="00FD69CE" w:rsidRDefault="00FD69CE" w:rsidP="00FD69CE">
      <w:pPr>
        <w:ind w:left="3600"/>
        <w:rPr>
          <w:rFonts w:eastAsiaTheme="minorHAnsi"/>
          <w:szCs w:val="22"/>
        </w:rPr>
      </w:pPr>
      <w:r w:rsidRPr="00FD69CE">
        <w:rPr>
          <w:rFonts w:eastAsiaTheme="minorHAnsi"/>
          <w:szCs w:val="22"/>
        </w:rPr>
        <w:t xml:space="preserve">B – </w:t>
      </w:r>
      <w:r>
        <w:rPr>
          <w:rFonts w:eastAsiaTheme="minorHAnsi"/>
          <w:szCs w:val="22"/>
        </w:rPr>
        <w:t>D</w:t>
      </w:r>
      <w:r w:rsidRPr="00FD69CE">
        <w:rPr>
          <w:rFonts w:eastAsiaTheme="minorHAnsi"/>
          <w:szCs w:val="22"/>
        </w:rPr>
        <w:t>elete the text</w:t>
      </w:r>
    </w:p>
    <w:p w:rsidR="00FD69CE" w:rsidRPr="00FD69CE" w:rsidRDefault="00FD69CE" w:rsidP="00FD69CE">
      <w:pPr>
        <w:ind w:left="3600"/>
        <w:rPr>
          <w:rFonts w:eastAsiaTheme="minorHAnsi"/>
          <w:szCs w:val="22"/>
        </w:rPr>
      </w:pPr>
      <w:r w:rsidRPr="00FD69CE">
        <w:rPr>
          <w:rFonts w:eastAsiaTheme="minorHAnsi"/>
          <w:szCs w:val="22"/>
        </w:rPr>
        <w:t xml:space="preserve">C – </w:t>
      </w:r>
      <w:r>
        <w:rPr>
          <w:rFonts w:eastAsiaTheme="minorHAnsi"/>
          <w:szCs w:val="22"/>
        </w:rPr>
        <w:t xml:space="preserve">Keep text and </w:t>
      </w:r>
      <w:r w:rsidRPr="00FD69CE">
        <w:rPr>
          <w:rFonts w:eastAsiaTheme="minorHAnsi"/>
          <w:szCs w:val="22"/>
        </w:rPr>
        <w:t>add text in 1.4 that indicates non-exhaustive list.</w:t>
      </w:r>
    </w:p>
    <w:p w:rsidR="00FD69CE" w:rsidRDefault="00FD69CE" w:rsidP="00FD69CE">
      <w:pPr>
        <w:pStyle w:val="ListParagraph"/>
        <w:numPr>
          <w:ilvl w:val="4"/>
          <w:numId w:val="5"/>
        </w:numPr>
        <w:rPr>
          <w:rFonts w:eastAsiaTheme="minorHAnsi"/>
          <w:szCs w:val="22"/>
        </w:rPr>
      </w:pPr>
      <w:r>
        <w:rPr>
          <w:rFonts w:eastAsiaTheme="minorHAnsi"/>
          <w:szCs w:val="22"/>
        </w:rPr>
        <w:t>Results for Just for Clause 4: 5A 1B 4C</w:t>
      </w:r>
    </w:p>
    <w:p w:rsidR="00707604" w:rsidRDefault="00FD69CE" w:rsidP="00FD69CE">
      <w:pPr>
        <w:pStyle w:val="m-4890597653018465012gmail-msolistparagraph"/>
        <w:numPr>
          <w:ilvl w:val="4"/>
          <w:numId w:val="5"/>
        </w:numPr>
        <w:spacing w:before="0" w:beforeAutospacing="0" w:after="0" w:afterAutospacing="0"/>
        <w:contextualSpacing/>
        <w:rPr>
          <w:sz w:val="22"/>
          <w:szCs w:val="22"/>
        </w:rPr>
      </w:pPr>
      <w:r>
        <w:rPr>
          <w:sz w:val="22"/>
          <w:szCs w:val="22"/>
        </w:rPr>
        <w:t>Results for Just Clause 9:   3A 3B 4C</w:t>
      </w:r>
    </w:p>
    <w:p w:rsidR="00FD69CE" w:rsidRDefault="00FD69CE" w:rsidP="00FD69CE">
      <w:pPr>
        <w:pStyle w:val="m-4890597653018465012gmail-msolistparagraph"/>
        <w:numPr>
          <w:ilvl w:val="4"/>
          <w:numId w:val="5"/>
        </w:numPr>
        <w:spacing w:before="0" w:beforeAutospacing="0" w:after="0" w:afterAutospacing="0"/>
        <w:contextualSpacing/>
        <w:rPr>
          <w:sz w:val="22"/>
          <w:szCs w:val="22"/>
        </w:rPr>
      </w:pPr>
      <w:r>
        <w:rPr>
          <w:sz w:val="22"/>
          <w:szCs w:val="22"/>
        </w:rPr>
        <w:t>The preference is to add text in 1.4 for the clause 9 cases and for Clause 4 we should fix errors or omissions.</w:t>
      </w:r>
    </w:p>
    <w:p w:rsidR="00FD69CE" w:rsidRDefault="00FD69CE" w:rsidP="00FD69CE">
      <w:pPr>
        <w:pStyle w:val="m-4890597653018465012gmail-msolistparagraph"/>
        <w:numPr>
          <w:ilvl w:val="3"/>
          <w:numId w:val="5"/>
        </w:numPr>
        <w:spacing w:before="0" w:beforeAutospacing="0" w:after="0" w:afterAutospacing="0"/>
        <w:contextualSpacing/>
        <w:rPr>
          <w:sz w:val="22"/>
          <w:szCs w:val="22"/>
        </w:rPr>
      </w:pPr>
      <w:r>
        <w:rPr>
          <w:sz w:val="22"/>
          <w:szCs w:val="22"/>
        </w:rPr>
        <w:t xml:space="preserve"> </w:t>
      </w:r>
      <w:r w:rsidR="007B423E">
        <w:rPr>
          <w:sz w:val="22"/>
          <w:szCs w:val="22"/>
          <w:highlight w:val="yellow"/>
        </w:rPr>
        <w:t>ACTION I</w:t>
      </w:r>
      <w:r w:rsidRPr="007B423E">
        <w:rPr>
          <w:sz w:val="22"/>
          <w:szCs w:val="22"/>
          <w:highlight w:val="yellow"/>
        </w:rPr>
        <w:t>TEM #</w:t>
      </w:r>
      <w:r w:rsidR="007B423E">
        <w:rPr>
          <w:sz w:val="22"/>
          <w:szCs w:val="22"/>
          <w:highlight w:val="yellow"/>
        </w:rPr>
        <w:t>3</w:t>
      </w:r>
      <w:r>
        <w:rPr>
          <w:sz w:val="22"/>
          <w:szCs w:val="22"/>
        </w:rPr>
        <w:t>.</w:t>
      </w:r>
      <w:r w:rsidR="007B423E">
        <w:rPr>
          <w:sz w:val="22"/>
          <w:szCs w:val="22"/>
        </w:rPr>
        <w:t>: Emily</w:t>
      </w:r>
      <w:r>
        <w:rPr>
          <w:sz w:val="22"/>
          <w:szCs w:val="22"/>
        </w:rPr>
        <w:t xml:space="preserve"> to work with Mark RISON to craft text and bring back based on the straw-poll</w:t>
      </w:r>
    </w:p>
    <w:p w:rsidR="00FD69CE" w:rsidRPr="007B423E" w:rsidRDefault="00FD69CE" w:rsidP="00FD69CE">
      <w:pPr>
        <w:pStyle w:val="m-4890597653018465012gmail-msolistparagraph"/>
        <w:numPr>
          <w:ilvl w:val="2"/>
          <w:numId w:val="5"/>
        </w:numPr>
        <w:spacing w:before="0" w:beforeAutospacing="0" w:after="0" w:afterAutospacing="0"/>
        <w:contextualSpacing/>
        <w:rPr>
          <w:sz w:val="22"/>
          <w:szCs w:val="22"/>
          <w:highlight w:val="yellow"/>
        </w:rPr>
      </w:pPr>
      <w:r w:rsidRPr="007B423E">
        <w:rPr>
          <w:sz w:val="22"/>
          <w:szCs w:val="22"/>
          <w:highlight w:val="yellow"/>
        </w:rPr>
        <w:t>CID 1518 (EDITOR)</w:t>
      </w:r>
    </w:p>
    <w:p w:rsidR="00FD69CE" w:rsidRDefault="00FD69CE" w:rsidP="00FD69CE">
      <w:pPr>
        <w:pStyle w:val="m-4890597653018465012gmail-msolistparagraph"/>
        <w:numPr>
          <w:ilvl w:val="3"/>
          <w:numId w:val="5"/>
        </w:numPr>
        <w:spacing w:before="0" w:beforeAutospacing="0" w:after="0" w:afterAutospacing="0"/>
        <w:contextualSpacing/>
        <w:rPr>
          <w:sz w:val="22"/>
          <w:szCs w:val="22"/>
        </w:rPr>
      </w:pPr>
      <w:r>
        <w:rPr>
          <w:sz w:val="22"/>
          <w:szCs w:val="22"/>
        </w:rPr>
        <w:t>Review comment</w:t>
      </w:r>
    </w:p>
    <w:p w:rsidR="00FD69CE" w:rsidRDefault="00FD69CE" w:rsidP="00FD69CE">
      <w:pPr>
        <w:pStyle w:val="m-4890597653018465012gmail-msolistparagraph"/>
        <w:numPr>
          <w:ilvl w:val="3"/>
          <w:numId w:val="5"/>
        </w:numPr>
        <w:spacing w:before="0" w:beforeAutospacing="0" w:after="0" w:afterAutospacing="0"/>
        <w:contextualSpacing/>
        <w:rPr>
          <w:sz w:val="22"/>
          <w:szCs w:val="22"/>
        </w:rPr>
      </w:pPr>
      <w:r>
        <w:rPr>
          <w:sz w:val="22"/>
          <w:szCs w:val="22"/>
        </w:rPr>
        <w:t>Discussion on if we have errors in the deprecated text, then we need to either remove or fix it.</w:t>
      </w:r>
    </w:p>
    <w:p w:rsidR="00FD69CE" w:rsidRDefault="00C30305" w:rsidP="00FD69CE">
      <w:pPr>
        <w:pStyle w:val="m-4890597653018465012gmail-msolistparagraph"/>
        <w:numPr>
          <w:ilvl w:val="3"/>
          <w:numId w:val="5"/>
        </w:numPr>
        <w:spacing w:before="0" w:beforeAutospacing="0" w:after="0" w:afterAutospacing="0"/>
        <w:contextualSpacing/>
        <w:rPr>
          <w:sz w:val="22"/>
          <w:szCs w:val="22"/>
        </w:rPr>
      </w:pPr>
      <w:r>
        <w:rPr>
          <w:sz w:val="22"/>
          <w:szCs w:val="22"/>
        </w:rPr>
        <w:t>We have been on the path of rejecting CIDs that affect a change to the deprecated features, but if we change now, we would need to go back and adjust other CIDs.</w:t>
      </w:r>
    </w:p>
    <w:p w:rsidR="00C30305" w:rsidRDefault="00C30305" w:rsidP="00FD69CE">
      <w:pPr>
        <w:pStyle w:val="m-4890597653018465012gmail-msolistparagraph"/>
        <w:numPr>
          <w:ilvl w:val="3"/>
          <w:numId w:val="5"/>
        </w:numPr>
        <w:spacing w:before="0" w:beforeAutospacing="0" w:after="0" w:afterAutospacing="0"/>
        <w:contextualSpacing/>
        <w:rPr>
          <w:sz w:val="22"/>
          <w:szCs w:val="22"/>
        </w:rPr>
      </w:pPr>
      <w:r>
        <w:rPr>
          <w:sz w:val="22"/>
          <w:szCs w:val="22"/>
        </w:rPr>
        <w:t>Proposed Resolution: Rejected. Reason, WEP has been deprecated and the task group has determined that they are not making any changes to clauses associated with the obsolete/deprecated features.</w:t>
      </w:r>
    </w:p>
    <w:p w:rsidR="00C30305" w:rsidRDefault="00C30305" w:rsidP="00FD69CE">
      <w:pPr>
        <w:pStyle w:val="m-4890597653018465012gmail-msolistparagraph"/>
        <w:numPr>
          <w:ilvl w:val="3"/>
          <w:numId w:val="5"/>
        </w:numPr>
        <w:spacing w:before="0" w:beforeAutospacing="0" w:after="0" w:afterAutospacing="0"/>
        <w:contextualSpacing/>
        <w:rPr>
          <w:sz w:val="22"/>
          <w:szCs w:val="22"/>
        </w:rPr>
      </w:pPr>
      <w:r>
        <w:rPr>
          <w:sz w:val="22"/>
          <w:szCs w:val="22"/>
        </w:rPr>
        <w:t>Mark ready for motion</w:t>
      </w:r>
    </w:p>
    <w:p w:rsidR="00C30305" w:rsidRDefault="00C30305" w:rsidP="00FD69CE">
      <w:pPr>
        <w:pStyle w:val="m-4890597653018465012gmail-msolistparagraph"/>
        <w:numPr>
          <w:ilvl w:val="3"/>
          <w:numId w:val="5"/>
        </w:numPr>
        <w:spacing w:before="0" w:beforeAutospacing="0" w:after="0" w:afterAutospacing="0"/>
        <w:contextualSpacing/>
        <w:rPr>
          <w:sz w:val="22"/>
          <w:szCs w:val="22"/>
        </w:rPr>
      </w:pPr>
      <w:r>
        <w:rPr>
          <w:sz w:val="22"/>
          <w:szCs w:val="22"/>
        </w:rPr>
        <w:t>Dorothy to group all the similar type CIDS for further discussion and consideration.</w:t>
      </w:r>
    </w:p>
    <w:p w:rsidR="00C30305" w:rsidRDefault="00C30305" w:rsidP="00FD69CE">
      <w:pPr>
        <w:pStyle w:val="m-4890597653018465012gmail-msolistparagraph"/>
        <w:numPr>
          <w:ilvl w:val="3"/>
          <w:numId w:val="5"/>
        </w:numPr>
        <w:spacing w:before="0" w:beforeAutospacing="0" w:after="0" w:afterAutospacing="0"/>
        <w:contextualSpacing/>
        <w:rPr>
          <w:sz w:val="22"/>
          <w:szCs w:val="22"/>
        </w:rPr>
      </w:pPr>
      <w:r>
        <w:rPr>
          <w:sz w:val="22"/>
          <w:szCs w:val="22"/>
        </w:rPr>
        <w:t xml:space="preserve">CID 1188 is a TKIP that needs to be rejected as it is </w:t>
      </w:r>
      <w:proofErr w:type="gramStart"/>
      <w:r>
        <w:rPr>
          <w:sz w:val="22"/>
          <w:szCs w:val="22"/>
        </w:rPr>
        <w:t>similar to</w:t>
      </w:r>
      <w:proofErr w:type="gramEnd"/>
      <w:r>
        <w:rPr>
          <w:sz w:val="22"/>
          <w:szCs w:val="22"/>
        </w:rPr>
        <w:t xml:space="preserve"> CID 1518.</w:t>
      </w:r>
    </w:p>
    <w:p w:rsidR="00C30305" w:rsidRPr="007B423E" w:rsidRDefault="00C30305" w:rsidP="00C30305">
      <w:pPr>
        <w:pStyle w:val="m-4890597653018465012gmail-msolistparagraph"/>
        <w:numPr>
          <w:ilvl w:val="2"/>
          <w:numId w:val="5"/>
        </w:numPr>
        <w:spacing w:before="0" w:beforeAutospacing="0" w:after="0" w:afterAutospacing="0"/>
        <w:contextualSpacing/>
        <w:rPr>
          <w:sz w:val="22"/>
          <w:szCs w:val="22"/>
          <w:highlight w:val="yellow"/>
        </w:rPr>
      </w:pPr>
      <w:r w:rsidRPr="007B423E">
        <w:rPr>
          <w:sz w:val="22"/>
          <w:szCs w:val="22"/>
          <w:highlight w:val="yellow"/>
        </w:rPr>
        <w:t>CID 1545 (EDITOR)</w:t>
      </w:r>
    </w:p>
    <w:p w:rsidR="00FD69CE" w:rsidRDefault="00FD69CE" w:rsidP="00FD69CE">
      <w:pPr>
        <w:pStyle w:val="m-4890597653018465012gmail-msolistparagraph"/>
        <w:numPr>
          <w:ilvl w:val="3"/>
          <w:numId w:val="5"/>
        </w:numPr>
        <w:spacing w:before="0" w:beforeAutospacing="0" w:after="0" w:afterAutospacing="0"/>
        <w:contextualSpacing/>
        <w:rPr>
          <w:sz w:val="22"/>
          <w:szCs w:val="22"/>
        </w:rPr>
      </w:pPr>
      <w:r>
        <w:rPr>
          <w:sz w:val="22"/>
          <w:szCs w:val="22"/>
        </w:rPr>
        <w:t xml:space="preserve"> </w:t>
      </w:r>
      <w:r w:rsidR="00C30305">
        <w:rPr>
          <w:sz w:val="22"/>
          <w:szCs w:val="22"/>
        </w:rPr>
        <w:t>Review comment</w:t>
      </w:r>
    </w:p>
    <w:p w:rsidR="00C30305" w:rsidRDefault="00C30305" w:rsidP="00FD69CE">
      <w:pPr>
        <w:pStyle w:val="m-4890597653018465012gmail-msolistparagraph"/>
        <w:numPr>
          <w:ilvl w:val="3"/>
          <w:numId w:val="5"/>
        </w:numPr>
        <w:spacing w:before="0" w:beforeAutospacing="0" w:after="0" w:afterAutospacing="0"/>
        <w:contextualSpacing/>
        <w:rPr>
          <w:sz w:val="22"/>
          <w:szCs w:val="22"/>
        </w:rPr>
      </w:pPr>
      <w:r>
        <w:rPr>
          <w:sz w:val="22"/>
          <w:szCs w:val="22"/>
        </w:rPr>
        <w:t>Need a rational as to why the 802.1Q-2003 is being kept.</w:t>
      </w:r>
    </w:p>
    <w:p w:rsidR="00C30305" w:rsidRDefault="00C30305" w:rsidP="00FD69CE">
      <w:pPr>
        <w:pStyle w:val="m-4890597653018465012gmail-msolistparagraph"/>
        <w:numPr>
          <w:ilvl w:val="3"/>
          <w:numId w:val="5"/>
        </w:numPr>
        <w:spacing w:before="0" w:beforeAutospacing="0" w:after="0" w:afterAutospacing="0"/>
        <w:contextualSpacing/>
        <w:rPr>
          <w:sz w:val="22"/>
          <w:szCs w:val="22"/>
        </w:rPr>
      </w:pPr>
      <w:r>
        <w:rPr>
          <w:sz w:val="22"/>
          <w:szCs w:val="22"/>
        </w:rPr>
        <w:t xml:space="preserve">Need to search to determine the references and if it is </w:t>
      </w:r>
      <w:proofErr w:type="gramStart"/>
      <w:r>
        <w:rPr>
          <w:sz w:val="22"/>
          <w:szCs w:val="22"/>
        </w:rPr>
        <w:t>really necessary</w:t>
      </w:r>
      <w:proofErr w:type="gramEnd"/>
      <w:r>
        <w:rPr>
          <w:sz w:val="22"/>
          <w:szCs w:val="22"/>
        </w:rPr>
        <w:t>.</w:t>
      </w:r>
    </w:p>
    <w:p w:rsidR="00C30305" w:rsidRDefault="00C30305" w:rsidP="00C30305">
      <w:pPr>
        <w:pStyle w:val="m-4890597653018465012gmail-msolistparagraph"/>
        <w:numPr>
          <w:ilvl w:val="3"/>
          <w:numId w:val="5"/>
        </w:numPr>
        <w:spacing w:before="0" w:beforeAutospacing="0" w:after="0" w:afterAutospacing="0"/>
        <w:contextualSpacing/>
        <w:rPr>
          <w:sz w:val="22"/>
          <w:szCs w:val="22"/>
        </w:rPr>
      </w:pPr>
      <w:r>
        <w:rPr>
          <w:sz w:val="22"/>
          <w:szCs w:val="22"/>
        </w:rPr>
        <w:t xml:space="preserve">There is a reference to </w:t>
      </w:r>
      <w:r w:rsidRPr="00C30305">
        <w:rPr>
          <w:sz w:val="22"/>
          <w:szCs w:val="22"/>
        </w:rPr>
        <w:t>802.1Q-2003 at P1051.30</w:t>
      </w:r>
      <w:r>
        <w:rPr>
          <w:sz w:val="22"/>
          <w:szCs w:val="22"/>
        </w:rPr>
        <w:t xml:space="preserve"> and the version is specifically necessary.</w:t>
      </w:r>
    </w:p>
    <w:p w:rsidR="00C30305" w:rsidRDefault="00C30305" w:rsidP="00C30305">
      <w:pPr>
        <w:pStyle w:val="m-4890597653018465012gmail-msolistparagraph"/>
        <w:numPr>
          <w:ilvl w:val="3"/>
          <w:numId w:val="5"/>
        </w:numPr>
        <w:spacing w:before="0" w:beforeAutospacing="0" w:after="0" w:afterAutospacing="0"/>
        <w:contextualSpacing/>
        <w:rPr>
          <w:sz w:val="22"/>
          <w:szCs w:val="22"/>
        </w:rPr>
      </w:pPr>
      <w:r>
        <w:rPr>
          <w:sz w:val="22"/>
          <w:szCs w:val="22"/>
        </w:rPr>
        <w:t>The reference at 802.1Q-2011 are explicit, and so those will need to be checked to determine if they are necessary.</w:t>
      </w:r>
    </w:p>
    <w:p w:rsidR="00C30305" w:rsidRDefault="00C30305" w:rsidP="00C30305">
      <w:pPr>
        <w:pStyle w:val="m-4890597653018465012gmail-msolistparagraph"/>
        <w:numPr>
          <w:ilvl w:val="3"/>
          <w:numId w:val="5"/>
        </w:numPr>
        <w:spacing w:before="0" w:beforeAutospacing="0" w:after="0" w:afterAutospacing="0"/>
        <w:contextualSpacing/>
        <w:rPr>
          <w:sz w:val="22"/>
          <w:szCs w:val="22"/>
        </w:rPr>
      </w:pPr>
      <w:r>
        <w:rPr>
          <w:sz w:val="22"/>
          <w:szCs w:val="22"/>
        </w:rPr>
        <w:t>This is getting to be more technical in nature, so we need to move to either GEN or MAC.</w:t>
      </w:r>
    </w:p>
    <w:p w:rsidR="00C30305" w:rsidRDefault="00C30305" w:rsidP="00C30305">
      <w:pPr>
        <w:pStyle w:val="m-4890597653018465012gmail-msolistparagraph"/>
        <w:numPr>
          <w:ilvl w:val="3"/>
          <w:numId w:val="5"/>
        </w:numPr>
        <w:spacing w:before="0" w:beforeAutospacing="0" w:after="0" w:afterAutospacing="0"/>
        <w:contextualSpacing/>
        <w:rPr>
          <w:sz w:val="22"/>
          <w:szCs w:val="22"/>
        </w:rPr>
      </w:pPr>
      <w:r>
        <w:rPr>
          <w:sz w:val="22"/>
          <w:szCs w:val="22"/>
        </w:rPr>
        <w:t>There are 4 places that will need to be added to this resolution.</w:t>
      </w:r>
    </w:p>
    <w:p w:rsidR="00C30305" w:rsidRDefault="00C30305" w:rsidP="00C30305">
      <w:pPr>
        <w:pStyle w:val="m-4890597653018465012gmail-msolistparagraph"/>
        <w:numPr>
          <w:ilvl w:val="3"/>
          <w:numId w:val="5"/>
        </w:numPr>
        <w:spacing w:before="0" w:beforeAutospacing="0" w:after="0" w:afterAutospacing="0"/>
        <w:contextualSpacing/>
        <w:rPr>
          <w:sz w:val="22"/>
          <w:szCs w:val="22"/>
        </w:rPr>
      </w:pPr>
      <w:r>
        <w:rPr>
          <w:sz w:val="22"/>
          <w:szCs w:val="22"/>
        </w:rPr>
        <w:t>Need more work to clean the references in the draft.</w:t>
      </w:r>
    </w:p>
    <w:p w:rsidR="00C30305" w:rsidRDefault="00133811" w:rsidP="00133811">
      <w:pPr>
        <w:pStyle w:val="m-4890597653018465012gmail-msolistparagraph"/>
        <w:numPr>
          <w:ilvl w:val="3"/>
          <w:numId w:val="5"/>
        </w:numPr>
        <w:spacing w:before="0" w:beforeAutospacing="0" w:after="0" w:afterAutospacing="0"/>
        <w:contextualSpacing/>
        <w:rPr>
          <w:sz w:val="22"/>
          <w:szCs w:val="22"/>
        </w:rPr>
      </w:pPr>
      <w:r>
        <w:rPr>
          <w:sz w:val="22"/>
          <w:szCs w:val="22"/>
        </w:rPr>
        <w:t>CID 1609 indicates that 802.3 references need to be updated, and the proposed change is to update all the references.</w:t>
      </w:r>
    </w:p>
    <w:p w:rsidR="00133811" w:rsidRDefault="00133811" w:rsidP="00133811">
      <w:pPr>
        <w:pStyle w:val="m-4890597653018465012gmail-msolistparagraph"/>
        <w:numPr>
          <w:ilvl w:val="4"/>
          <w:numId w:val="5"/>
        </w:numPr>
        <w:spacing w:before="0" w:beforeAutospacing="0" w:after="0" w:afterAutospacing="0"/>
        <w:contextualSpacing/>
        <w:rPr>
          <w:sz w:val="22"/>
          <w:szCs w:val="22"/>
        </w:rPr>
      </w:pPr>
      <w:r>
        <w:rPr>
          <w:sz w:val="22"/>
          <w:szCs w:val="22"/>
        </w:rPr>
        <w:lastRenderedPageBreak/>
        <w:t>Need to address these two comments together</w:t>
      </w:r>
    </w:p>
    <w:p w:rsidR="00133811" w:rsidRDefault="00133811" w:rsidP="00133811">
      <w:pPr>
        <w:pStyle w:val="m-4890597653018465012gmail-msolistparagraph"/>
        <w:numPr>
          <w:ilvl w:val="3"/>
          <w:numId w:val="5"/>
        </w:numPr>
        <w:spacing w:before="0" w:beforeAutospacing="0" w:after="0" w:afterAutospacing="0"/>
        <w:contextualSpacing/>
        <w:rPr>
          <w:sz w:val="22"/>
          <w:szCs w:val="22"/>
        </w:rPr>
      </w:pPr>
      <w:r>
        <w:rPr>
          <w:sz w:val="22"/>
          <w:szCs w:val="22"/>
        </w:rPr>
        <w:t>Review instances:</w:t>
      </w:r>
    </w:p>
    <w:p w:rsidR="00133811" w:rsidRDefault="00133811" w:rsidP="00133811">
      <w:pPr>
        <w:pStyle w:val="m-4890597653018465012gmail-msolistparagraph"/>
        <w:numPr>
          <w:ilvl w:val="4"/>
          <w:numId w:val="5"/>
        </w:numPr>
        <w:spacing w:before="0" w:beforeAutospacing="0" w:after="0" w:afterAutospacing="0"/>
        <w:contextualSpacing/>
        <w:rPr>
          <w:sz w:val="22"/>
          <w:szCs w:val="22"/>
        </w:rPr>
      </w:pPr>
      <w:r>
        <w:rPr>
          <w:sz w:val="22"/>
          <w:szCs w:val="22"/>
        </w:rPr>
        <w:t xml:space="preserve"> P1568.14 – there is a specific clause in a specific version, so we need to do more review.</w:t>
      </w:r>
    </w:p>
    <w:p w:rsidR="00133811" w:rsidRDefault="00133811" w:rsidP="00133811">
      <w:pPr>
        <w:pStyle w:val="m-4890597653018465012gmail-msolistparagraph"/>
        <w:numPr>
          <w:ilvl w:val="3"/>
          <w:numId w:val="5"/>
        </w:numPr>
        <w:spacing w:before="0" w:beforeAutospacing="0" w:after="0" w:afterAutospacing="0"/>
        <w:contextualSpacing/>
        <w:rPr>
          <w:sz w:val="22"/>
          <w:szCs w:val="22"/>
        </w:rPr>
      </w:pPr>
      <w:r>
        <w:rPr>
          <w:sz w:val="22"/>
          <w:szCs w:val="22"/>
        </w:rPr>
        <w:t>Running out of time –</w:t>
      </w:r>
    </w:p>
    <w:p w:rsidR="00133811" w:rsidRDefault="00133811" w:rsidP="00133811">
      <w:pPr>
        <w:pStyle w:val="m-4890597653018465012gmail-msolistparagraph"/>
        <w:numPr>
          <w:ilvl w:val="3"/>
          <w:numId w:val="5"/>
        </w:numPr>
        <w:spacing w:before="0" w:beforeAutospacing="0" w:after="0" w:afterAutospacing="0"/>
        <w:contextualSpacing/>
        <w:rPr>
          <w:sz w:val="22"/>
          <w:szCs w:val="22"/>
        </w:rPr>
      </w:pPr>
      <w:r>
        <w:rPr>
          <w:sz w:val="22"/>
          <w:szCs w:val="22"/>
        </w:rPr>
        <w:t xml:space="preserve"> Move CID to MAC and assign to Mark HAMILTON.</w:t>
      </w:r>
    </w:p>
    <w:p w:rsidR="00133811" w:rsidRDefault="00133811" w:rsidP="00133811">
      <w:pPr>
        <w:pStyle w:val="m-4890597653018465012gmail-msolistparagraph"/>
        <w:numPr>
          <w:ilvl w:val="2"/>
          <w:numId w:val="5"/>
        </w:numPr>
        <w:spacing w:before="0" w:beforeAutospacing="0" w:after="0" w:afterAutospacing="0"/>
        <w:contextualSpacing/>
        <w:rPr>
          <w:sz w:val="22"/>
          <w:szCs w:val="22"/>
        </w:rPr>
      </w:pPr>
      <w:bookmarkStart w:id="1" w:name="_GoBack"/>
      <w:bookmarkEnd w:id="1"/>
      <w:r w:rsidRPr="007B423E">
        <w:rPr>
          <w:sz w:val="22"/>
          <w:szCs w:val="22"/>
          <w:highlight w:val="yellow"/>
        </w:rPr>
        <w:t>CID 1609 (EDITOR)</w:t>
      </w:r>
      <w:r>
        <w:rPr>
          <w:sz w:val="22"/>
          <w:szCs w:val="22"/>
        </w:rPr>
        <w:t xml:space="preserve"> – </w:t>
      </w:r>
    </w:p>
    <w:p w:rsidR="00133811" w:rsidRDefault="00133811" w:rsidP="00133811">
      <w:pPr>
        <w:pStyle w:val="m-4890597653018465012gmail-msolistparagraph"/>
        <w:numPr>
          <w:ilvl w:val="3"/>
          <w:numId w:val="5"/>
        </w:numPr>
        <w:spacing w:before="0" w:beforeAutospacing="0" w:after="0" w:afterAutospacing="0"/>
        <w:contextualSpacing/>
        <w:rPr>
          <w:sz w:val="22"/>
          <w:szCs w:val="22"/>
        </w:rPr>
      </w:pPr>
      <w:r>
        <w:rPr>
          <w:sz w:val="22"/>
          <w:szCs w:val="22"/>
        </w:rPr>
        <w:t>The 802.3 reference that uses a year P271.52 can be fixed to remove the year. And then in clause 2 update the reference.</w:t>
      </w:r>
    </w:p>
    <w:p w:rsidR="00133811" w:rsidRDefault="00120E3E" w:rsidP="00133811">
      <w:pPr>
        <w:pStyle w:val="m-4890597653018465012gmail-msolistparagraph"/>
        <w:numPr>
          <w:ilvl w:val="3"/>
          <w:numId w:val="5"/>
        </w:numPr>
        <w:spacing w:before="0" w:beforeAutospacing="0" w:after="0" w:afterAutospacing="0"/>
        <w:contextualSpacing/>
        <w:rPr>
          <w:sz w:val="22"/>
          <w:szCs w:val="22"/>
        </w:rPr>
      </w:pPr>
      <w:r>
        <w:rPr>
          <w:sz w:val="22"/>
          <w:szCs w:val="22"/>
        </w:rPr>
        <w:t>Review the references in Clause 2 that may need updated. Only 802.3 seemed to need updating.</w:t>
      </w:r>
    </w:p>
    <w:p w:rsidR="00120E3E" w:rsidRDefault="00120E3E" w:rsidP="00133811">
      <w:pPr>
        <w:pStyle w:val="m-4890597653018465012gmail-msolistparagraph"/>
        <w:numPr>
          <w:ilvl w:val="3"/>
          <w:numId w:val="5"/>
        </w:numPr>
        <w:spacing w:before="0" w:beforeAutospacing="0" w:after="0" w:afterAutospacing="0"/>
        <w:contextualSpacing/>
        <w:rPr>
          <w:sz w:val="22"/>
          <w:szCs w:val="22"/>
        </w:rPr>
      </w:pPr>
      <w:r>
        <w:rPr>
          <w:sz w:val="22"/>
          <w:szCs w:val="22"/>
        </w:rPr>
        <w:t>Resolution of 1609 and CID 1545 should be resolved together to ensure a complete resolution is created.</w:t>
      </w:r>
    </w:p>
    <w:p w:rsidR="00120E3E" w:rsidRDefault="00120E3E" w:rsidP="00120E3E">
      <w:pPr>
        <w:pStyle w:val="m-4890597653018465012gmail-msolistparagraph"/>
        <w:numPr>
          <w:ilvl w:val="1"/>
          <w:numId w:val="5"/>
        </w:numPr>
        <w:spacing w:before="0" w:beforeAutospacing="0" w:after="0" w:afterAutospacing="0"/>
        <w:contextualSpacing/>
        <w:rPr>
          <w:sz w:val="22"/>
          <w:szCs w:val="22"/>
        </w:rPr>
      </w:pPr>
      <w:r>
        <w:rPr>
          <w:sz w:val="22"/>
          <w:szCs w:val="22"/>
        </w:rPr>
        <w:t>Next meeting is in Warsaw.</w:t>
      </w:r>
    </w:p>
    <w:p w:rsidR="00120E3E" w:rsidRDefault="00120E3E" w:rsidP="00120E3E">
      <w:pPr>
        <w:pStyle w:val="m-4890597653018465012gmail-msolistparagraph"/>
        <w:numPr>
          <w:ilvl w:val="1"/>
          <w:numId w:val="5"/>
        </w:numPr>
        <w:spacing w:before="0" w:beforeAutospacing="0" w:after="0" w:afterAutospacing="0"/>
        <w:contextualSpacing/>
        <w:rPr>
          <w:sz w:val="22"/>
          <w:szCs w:val="22"/>
        </w:rPr>
      </w:pPr>
      <w:r>
        <w:rPr>
          <w:sz w:val="22"/>
          <w:szCs w:val="22"/>
        </w:rPr>
        <w:t>An update to the Warsaw agenda will be made based on today’s progress.</w:t>
      </w:r>
    </w:p>
    <w:p w:rsidR="005E0623" w:rsidRPr="00120E3E" w:rsidRDefault="00120E3E" w:rsidP="00901F11">
      <w:pPr>
        <w:pStyle w:val="m-4890597653018465012gmail-msolistparagraph"/>
        <w:numPr>
          <w:ilvl w:val="1"/>
          <w:numId w:val="5"/>
        </w:numPr>
        <w:spacing w:before="0" w:beforeAutospacing="0" w:after="0" w:afterAutospacing="0"/>
        <w:contextualSpacing/>
        <w:rPr>
          <w:sz w:val="22"/>
          <w:szCs w:val="22"/>
        </w:rPr>
      </w:pPr>
      <w:r w:rsidRPr="00120E3E">
        <w:rPr>
          <w:sz w:val="22"/>
          <w:szCs w:val="22"/>
        </w:rPr>
        <w:t>Adjourned 12:01pm ET.</w:t>
      </w:r>
    </w:p>
    <w:p w:rsidR="00CA09B2" w:rsidRDefault="00CA09B2">
      <w:pPr>
        <w:rPr>
          <w:b/>
          <w:sz w:val="24"/>
        </w:rPr>
      </w:pPr>
      <w:r>
        <w:br w:type="page"/>
      </w:r>
      <w:r>
        <w:rPr>
          <w:b/>
          <w:sz w:val="24"/>
        </w:rPr>
        <w:lastRenderedPageBreak/>
        <w:t>References:</w:t>
      </w:r>
    </w:p>
    <w:p w:rsidR="00B50167" w:rsidRDefault="00B50167" w:rsidP="00B50167">
      <w:pPr>
        <w:pStyle w:val="m-4890597653018465012gmail-msolistparagraph"/>
        <w:contextualSpacing/>
        <w:rPr>
          <w:sz w:val="22"/>
          <w:szCs w:val="22"/>
        </w:rPr>
      </w:pPr>
      <w:r>
        <w:rPr>
          <w:sz w:val="22"/>
          <w:szCs w:val="22"/>
        </w:rPr>
        <w:t>April 6</w:t>
      </w:r>
      <w:r w:rsidRPr="00B50167">
        <w:rPr>
          <w:sz w:val="22"/>
          <w:szCs w:val="22"/>
          <w:vertAlign w:val="superscript"/>
        </w:rPr>
        <w:t>th</w:t>
      </w:r>
      <w:r>
        <w:rPr>
          <w:sz w:val="22"/>
          <w:szCs w:val="22"/>
        </w:rPr>
        <w:t xml:space="preserve"> Telecon:</w:t>
      </w:r>
    </w:p>
    <w:p w:rsidR="00B50167" w:rsidRDefault="00C36444" w:rsidP="00B50167">
      <w:pPr>
        <w:pStyle w:val="m-4890597653018465012gmail-msolistparagraph"/>
        <w:numPr>
          <w:ilvl w:val="0"/>
          <w:numId w:val="4"/>
        </w:numPr>
        <w:spacing w:before="0" w:beforeAutospacing="0" w:after="0" w:afterAutospacing="0"/>
        <w:contextualSpacing/>
        <w:rPr>
          <w:b/>
          <w:sz w:val="22"/>
          <w:szCs w:val="22"/>
        </w:rPr>
      </w:pPr>
      <w:hyperlink r:id="rId73" w:history="1">
        <w:r w:rsidR="00B50167" w:rsidRPr="00CF7F2F">
          <w:rPr>
            <w:rStyle w:val="Hyperlink"/>
            <w:sz w:val="22"/>
            <w:szCs w:val="22"/>
          </w:rPr>
          <w:t>https://mentor.ieee.org/802.11/dcn/18/11-18-0626-01-000m-2018-april-agendas-for-teleconferences-and-ad-hoc-meeting.docx</w:t>
        </w:r>
      </w:hyperlink>
      <w:r w:rsidR="00B50167">
        <w:rPr>
          <w:b/>
          <w:sz w:val="22"/>
          <w:szCs w:val="22"/>
        </w:rPr>
        <w:t xml:space="preserve"> </w:t>
      </w:r>
    </w:p>
    <w:p w:rsidR="00B50167" w:rsidRDefault="00C36444" w:rsidP="00B50167">
      <w:pPr>
        <w:pStyle w:val="m-4890597653018465012gmail-msolistparagraph"/>
        <w:numPr>
          <w:ilvl w:val="0"/>
          <w:numId w:val="4"/>
        </w:numPr>
        <w:contextualSpacing/>
        <w:rPr>
          <w:sz w:val="22"/>
          <w:szCs w:val="22"/>
        </w:rPr>
      </w:pPr>
      <w:hyperlink r:id="rId74" w:history="1">
        <w:r w:rsidR="00B50167" w:rsidRPr="00CF7F2F">
          <w:rPr>
            <w:rStyle w:val="Hyperlink"/>
            <w:sz w:val="22"/>
            <w:szCs w:val="22"/>
          </w:rPr>
          <w:t>https://mentor.ieee.org/802.11/dcn/17/11-17-0920-08-000m-802-11revmd-editor-s-report.ppt</w:t>
        </w:r>
      </w:hyperlink>
    </w:p>
    <w:p w:rsidR="00B50167" w:rsidRDefault="00C36444" w:rsidP="00B50167">
      <w:pPr>
        <w:pStyle w:val="m-4890597653018465012gmail-msolistparagraph"/>
        <w:numPr>
          <w:ilvl w:val="0"/>
          <w:numId w:val="4"/>
        </w:numPr>
        <w:contextualSpacing/>
        <w:rPr>
          <w:sz w:val="22"/>
          <w:szCs w:val="22"/>
        </w:rPr>
      </w:pPr>
      <w:hyperlink r:id="rId75" w:history="1">
        <w:r w:rsidR="00B50167" w:rsidRPr="00CF7F2F">
          <w:rPr>
            <w:rStyle w:val="Hyperlink"/>
            <w:sz w:val="22"/>
            <w:szCs w:val="22"/>
          </w:rPr>
          <w:t>https://mentor.ieee.org/802.11/dcn/18/11-18-0619-00-000m-revmd-editor2-lb232-comments.xlsx</w:t>
        </w:r>
      </w:hyperlink>
    </w:p>
    <w:p w:rsidR="00B50167" w:rsidRDefault="00C36444" w:rsidP="00B50167">
      <w:pPr>
        <w:pStyle w:val="m-4890597653018465012gmail-msolistparagraph"/>
        <w:numPr>
          <w:ilvl w:val="0"/>
          <w:numId w:val="4"/>
        </w:numPr>
        <w:spacing w:before="0" w:beforeAutospacing="0" w:after="0" w:afterAutospacing="0"/>
        <w:contextualSpacing/>
        <w:rPr>
          <w:sz w:val="22"/>
          <w:szCs w:val="22"/>
        </w:rPr>
      </w:pPr>
      <w:hyperlink r:id="rId76" w:history="1">
        <w:r w:rsidR="00B50167" w:rsidRPr="00641308">
          <w:rPr>
            <w:rStyle w:val="Hyperlink"/>
            <w:sz w:val="22"/>
            <w:szCs w:val="22"/>
          </w:rPr>
          <w:t>https://mentor.ieee.org/802.11/dcn/18/11-18-0657-00-000m-revmd-wg-lb232-comments-for-editor-ad-hoc.xls</w:t>
        </w:r>
      </w:hyperlink>
      <w:r w:rsidR="00B50167">
        <w:rPr>
          <w:sz w:val="22"/>
          <w:szCs w:val="22"/>
        </w:rPr>
        <w:t xml:space="preserve">  </w:t>
      </w:r>
    </w:p>
    <w:p w:rsidR="00B50167" w:rsidRDefault="00C36444" w:rsidP="00B50167">
      <w:pPr>
        <w:pStyle w:val="m-4890597653018465012gmail-msolistparagraph"/>
        <w:numPr>
          <w:ilvl w:val="0"/>
          <w:numId w:val="4"/>
        </w:numPr>
        <w:contextualSpacing/>
        <w:rPr>
          <w:sz w:val="22"/>
          <w:szCs w:val="22"/>
        </w:rPr>
      </w:pPr>
      <w:hyperlink r:id="rId77" w:history="1">
        <w:r w:rsidR="00B50167" w:rsidRPr="00641308">
          <w:rPr>
            <w:rStyle w:val="Hyperlink"/>
            <w:sz w:val="22"/>
            <w:szCs w:val="22"/>
          </w:rPr>
          <w:t>https://mentor.ieee.org/802.11/dcn/18/11-18-0654-01-000m-resolution-for-cids-1000-1147.docx</w:t>
        </w:r>
      </w:hyperlink>
      <w:r w:rsidR="00B50167">
        <w:rPr>
          <w:sz w:val="22"/>
          <w:szCs w:val="22"/>
        </w:rPr>
        <w:t xml:space="preserve"> </w:t>
      </w:r>
    </w:p>
    <w:p w:rsidR="00B50167" w:rsidRDefault="00C36444" w:rsidP="00B50167">
      <w:pPr>
        <w:pStyle w:val="m-4890597653018465012gmail-msolistparagraph"/>
        <w:numPr>
          <w:ilvl w:val="0"/>
          <w:numId w:val="4"/>
        </w:numPr>
        <w:contextualSpacing/>
        <w:rPr>
          <w:sz w:val="22"/>
          <w:szCs w:val="22"/>
        </w:rPr>
      </w:pPr>
      <w:hyperlink r:id="rId78" w:history="1">
        <w:r w:rsidR="00B50167" w:rsidRPr="00641308">
          <w:rPr>
            <w:rStyle w:val="Hyperlink"/>
            <w:sz w:val="22"/>
            <w:szCs w:val="22"/>
          </w:rPr>
          <w:t>https://mentor.ieee.org/802.11/dcn/18/11-18-0655-00-000m-resolution-for-cid-1347.docx</w:t>
        </w:r>
      </w:hyperlink>
      <w:r w:rsidR="00B50167">
        <w:rPr>
          <w:sz w:val="22"/>
          <w:szCs w:val="22"/>
        </w:rPr>
        <w:t xml:space="preserve"> </w:t>
      </w:r>
    </w:p>
    <w:p w:rsidR="004B521B" w:rsidRPr="00663F83" w:rsidRDefault="00C36444" w:rsidP="00B50167">
      <w:pPr>
        <w:pStyle w:val="m-4890597653018465012gmail-msolistparagraph"/>
        <w:numPr>
          <w:ilvl w:val="0"/>
          <w:numId w:val="4"/>
        </w:numPr>
        <w:contextualSpacing/>
        <w:rPr>
          <w:sz w:val="22"/>
          <w:szCs w:val="22"/>
        </w:rPr>
      </w:pPr>
      <w:hyperlink r:id="rId79" w:history="1">
        <w:r w:rsidR="00B50167" w:rsidRPr="00CF7F2F">
          <w:rPr>
            <w:rStyle w:val="Hyperlink"/>
            <w:sz w:val="22"/>
            <w:szCs w:val="22"/>
          </w:rPr>
          <w:t>https://mentor.ieee.org/802.11/dcn/18/11-18-0656-00-000m-resolutions-for-cids-1356-1358-rts-cts.docx</w:t>
        </w:r>
      </w:hyperlink>
      <w:r w:rsidR="004B521B" w:rsidRPr="00663F83">
        <w:rPr>
          <w:sz w:val="22"/>
          <w:szCs w:val="22"/>
        </w:rPr>
        <w:t xml:space="preserve"> </w:t>
      </w:r>
    </w:p>
    <w:p w:rsidR="001A4460" w:rsidRDefault="001A4460"/>
    <w:p w:rsidR="00CA09B2" w:rsidRDefault="001A4460">
      <w:r>
        <w:t>April 27</w:t>
      </w:r>
      <w:r w:rsidRPr="001A4460">
        <w:rPr>
          <w:vertAlign w:val="superscript"/>
        </w:rPr>
        <w:t>th</w:t>
      </w:r>
      <w:r>
        <w:t xml:space="preserve"> Telecon:</w:t>
      </w:r>
    </w:p>
    <w:p w:rsidR="007B423E" w:rsidRDefault="007B423E" w:rsidP="0097331B">
      <w:pPr>
        <w:pStyle w:val="ListParagraph"/>
        <w:numPr>
          <w:ilvl w:val="0"/>
          <w:numId w:val="8"/>
        </w:numPr>
      </w:pPr>
      <w:hyperlink r:id="rId80" w:history="1">
        <w:r w:rsidRPr="0027300E">
          <w:rPr>
            <w:rStyle w:val="Hyperlink"/>
          </w:rPr>
          <w:t>https://mentor.ieee.org/802.11/dcn/18/11-18-0626-10-000m-2018-april-agendas-for-teleconferences-and-ad-hoc-meeting.docx</w:t>
        </w:r>
      </w:hyperlink>
    </w:p>
    <w:p w:rsidR="007B423E" w:rsidRDefault="007B423E" w:rsidP="0097331B">
      <w:pPr>
        <w:pStyle w:val="m-4890597653018465012gmail-msolistparagraph"/>
        <w:numPr>
          <w:ilvl w:val="0"/>
          <w:numId w:val="8"/>
        </w:numPr>
        <w:spacing w:before="0" w:beforeAutospacing="0" w:after="0" w:afterAutospacing="0"/>
        <w:contextualSpacing/>
        <w:rPr>
          <w:sz w:val="22"/>
          <w:szCs w:val="22"/>
        </w:rPr>
      </w:pPr>
      <w:hyperlink r:id="rId81" w:history="1">
        <w:r>
          <w:rPr>
            <w:rStyle w:val="Hyperlink"/>
            <w:sz w:val="22"/>
            <w:szCs w:val="22"/>
          </w:rPr>
          <w:t>https://mentor.ieee.org/802.11/dcn/17/11-17-0920-08-000m-802-11revmd-editor-s-report.ppt</w:t>
        </w:r>
      </w:hyperlink>
      <w:r>
        <w:rPr>
          <w:sz w:val="22"/>
          <w:szCs w:val="22"/>
        </w:rPr>
        <w:t xml:space="preserve"> </w:t>
      </w:r>
    </w:p>
    <w:p w:rsidR="007B423E" w:rsidRDefault="007B423E" w:rsidP="0097331B">
      <w:pPr>
        <w:pStyle w:val="m-4890597653018465012gmail-msolistparagraph"/>
        <w:numPr>
          <w:ilvl w:val="0"/>
          <w:numId w:val="8"/>
        </w:numPr>
        <w:spacing w:before="0" w:beforeAutospacing="0" w:after="0" w:afterAutospacing="0"/>
        <w:contextualSpacing/>
        <w:rPr>
          <w:sz w:val="22"/>
          <w:szCs w:val="22"/>
        </w:rPr>
      </w:pPr>
      <w:hyperlink r:id="rId82" w:history="1">
        <w:r>
          <w:rPr>
            <w:rStyle w:val="Hyperlink"/>
            <w:sz w:val="22"/>
            <w:szCs w:val="22"/>
          </w:rPr>
          <w:t>https://mentor.ieee.org/802.11/dcn/18/11-18-0611-01-000m-revmd-wg-ballot-comments.xls</w:t>
        </w:r>
      </w:hyperlink>
      <w:r>
        <w:rPr>
          <w:sz w:val="22"/>
          <w:szCs w:val="22"/>
        </w:rPr>
        <w:t xml:space="preserve"> .</w:t>
      </w:r>
    </w:p>
    <w:p w:rsidR="007B423E" w:rsidRDefault="007B423E" w:rsidP="0097331B">
      <w:pPr>
        <w:pStyle w:val="ListParagraph"/>
        <w:numPr>
          <w:ilvl w:val="0"/>
          <w:numId w:val="8"/>
        </w:numPr>
      </w:pPr>
      <w:hyperlink r:id="rId83" w:history="1">
        <w:r w:rsidRPr="0097331B">
          <w:rPr>
            <w:rStyle w:val="Hyperlink"/>
            <w:szCs w:val="22"/>
          </w:rPr>
          <w:t>https://mentor.ieee.org/802.11/dcn/18/11-18-0354-01-000m-qos-mapping-comment.pptx</w:t>
        </w:r>
      </w:hyperlink>
    </w:p>
    <w:p w:rsidR="007B423E" w:rsidRPr="0097331B" w:rsidRDefault="007B423E" w:rsidP="0097331B">
      <w:pPr>
        <w:pStyle w:val="ListParagraph"/>
        <w:numPr>
          <w:ilvl w:val="0"/>
          <w:numId w:val="8"/>
        </w:numPr>
        <w:rPr>
          <w:rFonts w:eastAsiaTheme="minorHAnsi"/>
          <w:szCs w:val="22"/>
        </w:rPr>
      </w:pPr>
      <w:hyperlink r:id="rId84" w:history="1">
        <w:r w:rsidRPr="0097331B">
          <w:rPr>
            <w:rStyle w:val="Hyperlink"/>
            <w:rFonts w:eastAsiaTheme="minorHAnsi"/>
            <w:szCs w:val="22"/>
          </w:rPr>
          <w:t>https://mentor.ieee.org/802.11/dcn/18/11-18-0658-03-000m-lb232-proposed-resolutions-for-editor-ad-hoc.doc</w:t>
        </w:r>
      </w:hyperlink>
      <w:r w:rsidRPr="0097331B">
        <w:rPr>
          <w:rFonts w:eastAsiaTheme="minorHAnsi"/>
          <w:szCs w:val="22"/>
        </w:rPr>
        <w:t xml:space="preserve"> </w:t>
      </w:r>
    </w:p>
    <w:p w:rsidR="007B423E" w:rsidRPr="007B423E" w:rsidRDefault="007B423E" w:rsidP="007B423E">
      <w:pPr>
        <w:rPr>
          <w:rFonts w:eastAsiaTheme="minorHAnsi"/>
          <w:szCs w:val="22"/>
        </w:rPr>
      </w:pPr>
    </w:p>
    <w:p w:rsidR="001A4460" w:rsidRDefault="001A4460"/>
    <w:sectPr w:rsidR="001A4460">
      <w:headerReference w:type="default" r:id="rId85"/>
      <w:footerReference w:type="default" r:id="rId8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7299" w:rsidRDefault="00677299">
      <w:r>
        <w:separator/>
      </w:r>
    </w:p>
  </w:endnote>
  <w:endnote w:type="continuationSeparator" w:id="0">
    <w:p w:rsidR="00677299" w:rsidRDefault="00677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MT">
    <w:altName w:val="Arial"/>
    <w:charset w:val="00"/>
    <w:family w:val="swiss"/>
    <w:pitch w:val="variable"/>
    <w:sig w:usb0="E0002AFF" w:usb1="C0007843" w:usb2="00000009" w:usb3="00000000" w:csb0="000001FF" w:csb1="00000000"/>
  </w:font>
  <w:font w:name="TimesNewRomanPSMT">
    <w:altName w:val="PMingLiU"/>
    <w:panose1 w:val="00000000000000000000"/>
    <w:charset w:val="88"/>
    <w:family w:val="auto"/>
    <w:notTrueType/>
    <w:pitch w:val="default"/>
    <w:sig w:usb0="00000001" w:usb1="080F0000" w:usb2="00000010" w:usb3="00000000" w:csb0="0012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6444" w:rsidRDefault="00C36444">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sidR="0097331B">
      <w:rPr>
        <w:noProof/>
      </w:rPr>
      <w:t>1</w:t>
    </w:r>
    <w:r>
      <w:fldChar w:fldCharType="end"/>
    </w:r>
    <w:r>
      <w:tab/>
    </w:r>
    <w:fldSimple w:instr=" COMMENTS  \* MERGEFORMAT ">
      <w:r>
        <w:t>Jon Rosdahl, Qualcomm</w:t>
      </w:r>
    </w:fldSimple>
  </w:p>
  <w:p w:rsidR="00C36444" w:rsidRDefault="00C364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7299" w:rsidRDefault="00677299">
      <w:r>
        <w:separator/>
      </w:r>
    </w:p>
  </w:footnote>
  <w:footnote w:type="continuationSeparator" w:id="0">
    <w:p w:rsidR="00677299" w:rsidRDefault="006772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6444" w:rsidRDefault="00C36444">
    <w:pPr>
      <w:pStyle w:val="Header"/>
      <w:tabs>
        <w:tab w:val="clear" w:pos="6480"/>
        <w:tab w:val="center" w:pos="4680"/>
        <w:tab w:val="right" w:pos="9360"/>
      </w:tabs>
    </w:pPr>
    <w:fldSimple w:instr=" KEYWORDS  \* MERGEFORMAT ">
      <w:r>
        <w:t>April 2018</w:t>
      </w:r>
    </w:fldSimple>
    <w:r>
      <w:tab/>
    </w:r>
    <w:r>
      <w:tab/>
    </w:r>
    <w:fldSimple w:instr=" TITLE  \* MERGEFORMAT ">
      <w:r>
        <w:t>doc.: IEEE 802.11-18/0612r1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3534F5"/>
    <w:multiLevelType w:val="hybridMultilevel"/>
    <w:tmpl w:val="C77EDA8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380D0F16"/>
    <w:multiLevelType w:val="hybridMultilevel"/>
    <w:tmpl w:val="CB90CAF8"/>
    <w:lvl w:ilvl="0" w:tplc="A9FCD6C4">
      <w:start w:val="1"/>
      <w:numFmt w:val="lowerLetter"/>
      <w:lvlText w:val="%1."/>
      <w:lvlJc w:val="left"/>
      <w:pPr>
        <w:ind w:left="1950" w:hanging="510"/>
      </w:pPr>
      <w:rPr>
        <w:rFonts w:hint="default"/>
      </w:r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3ADD637F"/>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5DAA7F6E"/>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607065C9"/>
    <w:multiLevelType w:val="hybridMultilevel"/>
    <w:tmpl w:val="3FA4D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B20C9E"/>
    <w:multiLevelType w:val="multilevel"/>
    <w:tmpl w:val="75D26AB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6A60418D"/>
    <w:multiLevelType w:val="hybridMultilevel"/>
    <w:tmpl w:val="39F027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79574EDE"/>
    <w:multiLevelType w:val="hybridMultilevel"/>
    <w:tmpl w:val="D8303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7"/>
  </w:num>
  <w:num w:numId="5">
    <w:abstractNumId w:val="2"/>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6DE"/>
    <w:rsid w:val="00024C3A"/>
    <w:rsid w:val="000443C5"/>
    <w:rsid w:val="00093A8C"/>
    <w:rsid w:val="00094DB4"/>
    <w:rsid w:val="00120E3E"/>
    <w:rsid w:val="00133811"/>
    <w:rsid w:val="001A4460"/>
    <w:rsid w:val="001D723B"/>
    <w:rsid w:val="001F78B0"/>
    <w:rsid w:val="0023616D"/>
    <w:rsid w:val="0029020B"/>
    <w:rsid w:val="002D44BE"/>
    <w:rsid w:val="00442037"/>
    <w:rsid w:val="004B064B"/>
    <w:rsid w:val="004B521B"/>
    <w:rsid w:val="0058568C"/>
    <w:rsid w:val="005E0623"/>
    <w:rsid w:val="0062440B"/>
    <w:rsid w:val="00663F83"/>
    <w:rsid w:val="00677299"/>
    <w:rsid w:val="006B236C"/>
    <w:rsid w:val="006C0727"/>
    <w:rsid w:val="006C32EA"/>
    <w:rsid w:val="006E145F"/>
    <w:rsid w:val="00707604"/>
    <w:rsid w:val="00770572"/>
    <w:rsid w:val="007A46DE"/>
    <w:rsid w:val="007B423E"/>
    <w:rsid w:val="008F4032"/>
    <w:rsid w:val="0097331B"/>
    <w:rsid w:val="00987A56"/>
    <w:rsid w:val="009F2FBC"/>
    <w:rsid w:val="00AA427C"/>
    <w:rsid w:val="00B50167"/>
    <w:rsid w:val="00BD148B"/>
    <w:rsid w:val="00BE68C2"/>
    <w:rsid w:val="00C0739B"/>
    <w:rsid w:val="00C30305"/>
    <w:rsid w:val="00C36444"/>
    <w:rsid w:val="00CA09B2"/>
    <w:rsid w:val="00D0663F"/>
    <w:rsid w:val="00DC5A7B"/>
    <w:rsid w:val="00EE1A5D"/>
    <w:rsid w:val="00EF3246"/>
    <w:rsid w:val="00F1665B"/>
    <w:rsid w:val="00F83A6D"/>
    <w:rsid w:val="00F91DD5"/>
    <w:rsid w:val="00FB145D"/>
    <w:rsid w:val="00FD69CE"/>
    <w:rsid w:val="00FE6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BF3B82"/>
  <w15:chartTrackingRefBased/>
  <w15:docId w15:val="{12F71367-8EFA-4254-96E1-81643A8AD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B423E"/>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il">
    <w:name w:val="il"/>
    <w:rsid w:val="007A46DE"/>
  </w:style>
  <w:style w:type="paragraph" w:customStyle="1" w:styleId="m-4890597653018465012gmail-msolistparagraph">
    <w:name w:val="m_-4890597653018465012gmail-msolistparagraph"/>
    <w:basedOn w:val="Normal"/>
    <w:rsid w:val="007A46DE"/>
    <w:pPr>
      <w:spacing w:before="100" w:beforeAutospacing="1" w:after="100" w:afterAutospacing="1"/>
    </w:pPr>
    <w:rPr>
      <w:sz w:val="24"/>
      <w:szCs w:val="24"/>
      <w:lang w:eastAsia="en-GB"/>
    </w:rPr>
  </w:style>
  <w:style w:type="character" w:styleId="UnresolvedMention">
    <w:name w:val="Unresolved Mention"/>
    <w:basedOn w:val="DefaultParagraphFont"/>
    <w:uiPriority w:val="99"/>
    <w:semiHidden/>
    <w:unhideWhenUsed/>
    <w:rsid w:val="00FE6811"/>
    <w:rPr>
      <w:color w:val="808080"/>
      <w:shd w:val="clear" w:color="auto" w:fill="E6E6E6"/>
    </w:rPr>
  </w:style>
  <w:style w:type="paragraph" w:styleId="ListParagraph">
    <w:name w:val="List Paragraph"/>
    <w:basedOn w:val="Normal"/>
    <w:uiPriority w:val="34"/>
    <w:qFormat/>
    <w:rsid w:val="00C073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011196">
      <w:bodyDiv w:val="1"/>
      <w:marLeft w:val="0"/>
      <w:marRight w:val="0"/>
      <w:marTop w:val="0"/>
      <w:marBottom w:val="0"/>
      <w:divBdr>
        <w:top w:val="none" w:sz="0" w:space="0" w:color="auto"/>
        <w:left w:val="none" w:sz="0" w:space="0" w:color="auto"/>
        <w:bottom w:val="none" w:sz="0" w:space="0" w:color="auto"/>
        <w:right w:val="none" w:sz="0" w:space="0" w:color="auto"/>
      </w:divBdr>
    </w:div>
    <w:div w:id="724794206">
      <w:bodyDiv w:val="1"/>
      <w:marLeft w:val="0"/>
      <w:marRight w:val="0"/>
      <w:marTop w:val="0"/>
      <w:marBottom w:val="0"/>
      <w:divBdr>
        <w:top w:val="none" w:sz="0" w:space="0" w:color="auto"/>
        <w:left w:val="none" w:sz="0" w:space="0" w:color="auto"/>
        <w:bottom w:val="none" w:sz="0" w:space="0" w:color="auto"/>
        <w:right w:val="none" w:sz="0" w:space="0" w:color="auto"/>
      </w:divBdr>
    </w:div>
    <w:div w:id="727260604">
      <w:bodyDiv w:val="1"/>
      <w:marLeft w:val="0"/>
      <w:marRight w:val="0"/>
      <w:marTop w:val="0"/>
      <w:marBottom w:val="0"/>
      <w:divBdr>
        <w:top w:val="none" w:sz="0" w:space="0" w:color="auto"/>
        <w:left w:val="none" w:sz="0" w:space="0" w:color="auto"/>
        <w:bottom w:val="none" w:sz="0" w:space="0" w:color="auto"/>
        <w:right w:val="none" w:sz="0" w:space="0" w:color="auto"/>
      </w:divBdr>
    </w:div>
    <w:div w:id="1273512077">
      <w:bodyDiv w:val="1"/>
      <w:marLeft w:val="0"/>
      <w:marRight w:val="0"/>
      <w:marTop w:val="0"/>
      <w:marBottom w:val="0"/>
      <w:divBdr>
        <w:top w:val="none" w:sz="0" w:space="0" w:color="auto"/>
        <w:left w:val="none" w:sz="0" w:space="0" w:color="auto"/>
        <w:bottom w:val="none" w:sz="0" w:space="0" w:color="auto"/>
        <w:right w:val="none" w:sz="0" w:space="0" w:color="auto"/>
      </w:divBdr>
    </w:div>
    <w:div w:id="1652707169">
      <w:bodyDiv w:val="1"/>
      <w:marLeft w:val="0"/>
      <w:marRight w:val="0"/>
      <w:marTop w:val="0"/>
      <w:marBottom w:val="0"/>
      <w:divBdr>
        <w:top w:val="none" w:sz="0" w:space="0" w:color="auto"/>
        <w:left w:val="none" w:sz="0" w:space="0" w:color="auto"/>
        <w:bottom w:val="none" w:sz="0" w:space="0" w:color="auto"/>
        <w:right w:val="none" w:sz="0" w:space="0" w:color="auto"/>
      </w:divBdr>
    </w:div>
    <w:div w:id="191589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resources/antitrust-guidelines.pdf" TargetMode="External"/><Relationship Id="rId18" Type="http://schemas.openxmlformats.org/officeDocument/2006/relationships/hyperlink" Target="http://standards.ieee.org/board/pat/faq.pdf" TargetMode="External"/><Relationship Id="rId26" Type="http://schemas.openxmlformats.org/officeDocument/2006/relationships/hyperlink" Target="https://mentor.ieee.org/802-ec/dcn/16/ec-16-0180-05-00EC-ieee-802-participation-slide.pptx" TargetMode="External"/><Relationship Id="rId39" Type="http://schemas.openxmlformats.org/officeDocument/2006/relationships/hyperlink" Target="http://standards.ieee.org/board/pat/faq.pdf" TargetMode="External"/><Relationship Id="rId21" Type="http://schemas.openxmlformats.org/officeDocument/2006/relationships/hyperlink" Target="http://standards.ieee.org/board/pat/pat-slideset.ppt" TargetMode="External"/><Relationship Id="rId34" Type="http://schemas.openxmlformats.org/officeDocument/2006/relationships/hyperlink" Target="http://standards.ieee.org/resources/antitrust-guidelines.pdf" TargetMode="External"/><Relationship Id="rId42" Type="http://schemas.openxmlformats.org/officeDocument/2006/relationships/hyperlink" Target="http://standards.ieee.org/board/pat/pat-slideset.ppt" TargetMode="External"/><Relationship Id="rId47" Type="http://schemas.openxmlformats.org/officeDocument/2006/relationships/hyperlink" Target="https://mentor.ieee.org/802-ec/dcn/16/ec-16-0180-05-00EC-ieee-802-participation-slide.pptx" TargetMode="External"/><Relationship Id="rId50" Type="http://schemas.openxmlformats.org/officeDocument/2006/relationships/hyperlink" Target="https://mentor.ieee.org/802-ec/dcn/16/ec-16-0180-05-00EC-ieee-802-participation-slide.pptx" TargetMode="External"/><Relationship Id="rId55" Type="http://schemas.openxmlformats.org/officeDocument/2006/relationships/hyperlink" Target="https://mentor.ieee.org/802.11/dcn/18/11-18-0654-01-000m-resolution-for-cids-1000-1147.docx" TargetMode="External"/><Relationship Id="rId63" Type="http://schemas.openxmlformats.org/officeDocument/2006/relationships/hyperlink" Target="https://mentor.ieee.org/802.11/dcn/18/11-18-0656-00-000m-resolutions-for-cids-1356-1358-rts-cts.docx" TargetMode="External"/><Relationship Id="rId68" Type="http://schemas.openxmlformats.org/officeDocument/2006/relationships/hyperlink" Target="https://mentor.ieee.org/802.11/dcn/18/11-18-0626-10-000m-2018-april-agendas-for-teleconferences-and-ad-hoc-meeting.docx" TargetMode="External"/><Relationship Id="rId76" Type="http://schemas.openxmlformats.org/officeDocument/2006/relationships/hyperlink" Target="https://mentor.ieee.org/802.11/dcn/18/11-18-0657-00-000m-revmd-wg-lb232-comments-for-editor-ad-hoc.xls" TargetMode="External"/><Relationship Id="rId84" Type="http://schemas.openxmlformats.org/officeDocument/2006/relationships/hyperlink" Target="https://mentor.ieee.org/802.11/dcn/18/11-18-0658-03-000m-lb232-proposed-resolutions-for-editor-ad-hoc.doc" TargetMode="External"/><Relationship Id="rId7" Type="http://schemas.openxmlformats.org/officeDocument/2006/relationships/hyperlink" Target="http://www.ieee.org/about/corporate/governance/p7-8.html" TargetMode="External"/><Relationship Id="rId71" Type="http://schemas.openxmlformats.org/officeDocument/2006/relationships/hyperlink" Target="https://mentor.ieee.org/802.11/dcn/18/11-18-0354-01-000m-qos-mapping-comment.pptx" TargetMode="External"/><Relationship Id="rId2" Type="http://schemas.openxmlformats.org/officeDocument/2006/relationships/styles" Target="styles.xml"/><Relationship Id="rId16" Type="http://schemas.openxmlformats.org/officeDocument/2006/relationships/hyperlink" Target="http://standards.ieee.org/board/pat/pat-slideset.ppt" TargetMode="External"/><Relationship Id="rId29" Type="http://schemas.openxmlformats.org/officeDocument/2006/relationships/hyperlink" Target="http://standards.ieee.org/faqs/affiliation.html" TargetMode="External"/><Relationship Id="rId11" Type="http://schemas.openxmlformats.org/officeDocument/2006/relationships/hyperlink" Target="http://standards.ieee.org/resources/antitrust-guidelines.pdf" TargetMode="External"/><Relationship Id="rId24" Type="http://schemas.openxmlformats.org/officeDocument/2006/relationships/hyperlink" Target="http://www.ieee802.org/PNP/approved/IEEE_802_WG_PandP_v19.pdf" TargetMode="External"/><Relationship Id="rId32" Type="http://schemas.openxmlformats.org/officeDocument/2006/relationships/hyperlink" Target="http://standards.ieee.org/resources/antitrust-guidelines.pdf" TargetMode="External"/><Relationship Id="rId37" Type="http://schemas.openxmlformats.org/officeDocument/2006/relationships/hyperlink" Target="http://standards.ieee.org/board/pat/pat-slideset.ppt" TargetMode="External"/><Relationship Id="rId40" Type="http://schemas.openxmlformats.org/officeDocument/2006/relationships/hyperlink" Target="http://standards.ieee.org/board/pat/faq.pdf" TargetMode="External"/><Relationship Id="rId45" Type="http://schemas.openxmlformats.org/officeDocument/2006/relationships/hyperlink" Target="http://www.ieee802.org/PNP/approved/IEEE_802_WG_PandP_v19.pdf" TargetMode="External"/><Relationship Id="rId53" Type="http://schemas.openxmlformats.org/officeDocument/2006/relationships/hyperlink" Target="https://mentor.ieee.org/802.11/dcn/18/11-18-0619-00-000m-revmd-editor2-lb232-comments.xlsx" TargetMode="External"/><Relationship Id="rId58" Type="http://schemas.openxmlformats.org/officeDocument/2006/relationships/hyperlink" Target="https://mentor.ieee.org/802.11/dcn/17/11-17-0920-08-000m-802-11revmd-editor-s-report.ppt" TargetMode="External"/><Relationship Id="rId66" Type="http://schemas.openxmlformats.org/officeDocument/2006/relationships/hyperlink" Target="https://mentor.ieee.org/802.11/dcn/17/11-17-0920-08-000m-802-11revmd-editor-s-report.ppt" TargetMode="External"/><Relationship Id="rId74" Type="http://schemas.openxmlformats.org/officeDocument/2006/relationships/hyperlink" Target="https://mentor.ieee.org/802.11/dcn/17/11-17-0920-08-000m-802-11revmd-editor-s-report.ppt" TargetMode="External"/><Relationship Id="rId79" Type="http://schemas.openxmlformats.org/officeDocument/2006/relationships/hyperlink" Target="https://mentor.ieee.org/802.11/dcn/18/11-18-0656-00-000m-resolutions-for-cids-1356-1358-rts-cts.docx" TargetMode="External"/><Relationship Id="rId87"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mentor.ieee.org/802.11/dcn/18/11-18-0654-01-000m-resolution-for-cids-1000-1147.docx" TargetMode="External"/><Relationship Id="rId82" Type="http://schemas.openxmlformats.org/officeDocument/2006/relationships/hyperlink" Target="https://mentor.ieee.org/802.11/dcn/18/11-18-0611-01-000m-revmd-wg-ballot-comments.xls" TargetMode="External"/><Relationship Id="rId19" Type="http://schemas.openxmlformats.org/officeDocument/2006/relationships/hyperlink" Target="http://standards.ieee.org/board/pat/faq.pdf" TargetMode="External"/><Relationship Id="rId4" Type="http://schemas.openxmlformats.org/officeDocument/2006/relationships/webSettings" Target="webSettings.xml"/><Relationship Id="rId9" Type="http://schemas.openxmlformats.org/officeDocument/2006/relationships/hyperlink" Target="http://standards.ieee.org/faqs/affiliation.html" TargetMode="External"/><Relationship Id="rId14" Type="http://schemas.openxmlformats.org/officeDocument/2006/relationships/hyperlink" Target="http://standards.ieee.org/develop/policies/bylaws/sect6-7.html" TargetMode="External"/><Relationship Id="rId22" Type="http://schemas.openxmlformats.org/officeDocument/2006/relationships/hyperlink" Target="http://standards.ieee.org/board/pat/pat-slideset.ppt" TargetMode="External"/><Relationship Id="rId27" Type="http://schemas.openxmlformats.org/officeDocument/2006/relationships/hyperlink" Target="https://mentor.ieee.org/802.11/dcn/14/11-14-0629-21-0000-802-11-operations-manual.docx" TargetMode="External"/><Relationship Id="rId30" Type="http://schemas.openxmlformats.org/officeDocument/2006/relationships/hyperlink" Target="http://standards.ieee.org/faqs/affiliation.html" TargetMode="External"/><Relationship Id="rId35" Type="http://schemas.openxmlformats.org/officeDocument/2006/relationships/hyperlink" Target="http://standards.ieee.org/develop/policies/bylaws/sect6-7.html" TargetMode="External"/><Relationship Id="rId43" Type="http://schemas.openxmlformats.org/officeDocument/2006/relationships/hyperlink" Target="http://standards.ieee.org/board/pat/pat-slideset.ppt" TargetMode="External"/><Relationship Id="rId48" Type="http://schemas.openxmlformats.org/officeDocument/2006/relationships/hyperlink" Target="https://mentor.ieee.org/802.11/dcn/14/11-14-0629-21-0000-802-11-operations-manual.docx" TargetMode="External"/><Relationship Id="rId56" Type="http://schemas.openxmlformats.org/officeDocument/2006/relationships/hyperlink" Target="https://mentor.ieee.org/802.11/dcn/18/11-18-0655-00-000m-resolution-for-cid-1347.docx" TargetMode="External"/><Relationship Id="rId64" Type="http://schemas.openxmlformats.org/officeDocument/2006/relationships/hyperlink" Target="https://mentor.ieee.org/802.11/dcn/18/11-18-0626-09-000m-2018-april-agendas-for-teleconferences-and-ad-hoc-meeting.docx" TargetMode="External"/><Relationship Id="rId69" Type="http://schemas.openxmlformats.org/officeDocument/2006/relationships/hyperlink" Target="https://mentor.ieee.org/802.11/dcn/17/11-17-0920-08-000m-802-11revmd-editor-s-report.ppt" TargetMode="External"/><Relationship Id="rId77" Type="http://schemas.openxmlformats.org/officeDocument/2006/relationships/hyperlink" Target="https://mentor.ieee.org/802.11/dcn/18/11-18-0654-01-000m-resolution-for-cids-1000-1147.docx" TargetMode="External"/><Relationship Id="rId8" Type="http://schemas.openxmlformats.org/officeDocument/2006/relationships/hyperlink" Target="http://standards.ieee.org/faqs/affiliation.html" TargetMode="External"/><Relationship Id="rId51" Type="http://schemas.openxmlformats.org/officeDocument/2006/relationships/hyperlink" Target="https://mentor.ieee.org/802.11/dcn/17/11-17-0920-08-000m-802-11revmd-editor-s-report.ppt" TargetMode="External"/><Relationship Id="rId72" Type="http://schemas.openxmlformats.org/officeDocument/2006/relationships/hyperlink" Target="https://mentor.ieee.org/802.11/dcn/18/11-18-0658-03-000m-lb232-proposed-resolutions-for-editor-ad-hoc.doc" TargetMode="External"/><Relationship Id="rId80" Type="http://schemas.openxmlformats.org/officeDocument/2006/relationships/hyperlink" Target="https://mentor.ieee.org/802.11/dcn/18/11-18-0626-10-000m-2018-april-agendas-for-teleconferences-and-ad-hoc-meeting.docx" TargetMode="External"/><Relationship Id="rId85"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tandards.ieee.org/resources/antitrust-guidelines.pdf" TargetMode="External"/><Relationship Id="rId17" Type="http://schemas.openxmlformats.org/officeDocument/2006/relationships/hyperlink" Target="http://standards.ieee.org/board/pat/faq.pdf" TargetMode="External"/><Relationship Id="rId25" Type="http://schemas.openxmlformats.org/officeDocument/2006/relationships/hyperlink" Target="https://mentor.ieee.org/802-ec/dcn/17/ec-17-0120-26-0PNP-ieee-802-lmsc-chairs-guidelines.pdf" TargetMode="External"/><Relationship Id="rId33" Type="http://schemas.openxmlformats.org/officeDocument/2006/relationships/hyperlink" Target="http://standards.ieee.org/resources/antitrust-guidelines.pdf" TargetMode="External"/><Relationship Id="rId38" Type="http://schemas.openxmlformats.org/officeDocument/2006/relationships/hyperlink" Target="http://standards.ieee.org/board/pat/faq.pdf" TargetMode="External"/><Relationship Id="rId46" Type="http://schemas.openxmlformats.org/officeDocument/2006/relationships/hyperlink" Target="https://mentor.ieee.org/802-ec/dcn/17/ec-17-0120-26-0PNP-ieee-802-lmsc-chairs-guidelines.pdf" TargetMode="External"/><Relationship Id="rId59" Type="http://schemas.openxmlformats.org/officeDocument/2006/relationships/hyperlink" Target="https://mentor.ieee.org/802.11/dcn/18/11-18-0619-00-000m-revmd-editor2-lb232-comments.xlsx" TargetMode="External"/><Relationship Id="rId67" Type="http://schemas.openxmlformats.org/officeDocument/2006/relationships/hyperlink" Target="https://mentor.ieee.org/802.11/dcn/18/11-18-0611-01-000m-revmd-wg-ballot-comments.xls" TargetMode="External"/><Relationship Id="rId20" Type="http://schemas.openxmlformats.org/officeDocument/2006/relationships/hyperlink" Target="http://standards.ieee.org/board/pat/pat-slideset.ppt" TargetMode="External"/><Relationship Id="rId41" Type="http://schemas.openxmlformats.org/officeDocument/2006/relationships/hyperlink" Target="http://standards.ieee.org/board/pat/pat-slideset.ppt" TargetMode="External"/><Relationship Id="rId54" Type="http://schemas.openxmlformats.org/officeDocument/2006/relationships/hyperlink" Target="https://mentor.ieee.org/802.11/dcn/18/11-18-0657-00-000m-revmd-wg-lb232-comments-for-editor-ad-hoc.xls" TargetMode="External"/><Relationship Id="rId62" Type="http://schemas.openxmlformats.org/officeDocument/2006/relationships/hyperlink" Target="https://mentor.ieee.org/802.11/dcn/18/11-18-0655-00-000m-resolution-for-cid-1347.docx" TargetMode="External"/><Relationship Id="rId70" Type="http://schemas.openxmlformats.org/officeDocument/2006/relationships/hyperlink" Target="https://mentor.ieee.org/802.11/dcn/18/11-18-0611-01-000m-revmd-wg-ballot-comments.xls" TargetMode="External"/><Relationship Id="rId75" Type="http://schemas.openxmlformats.org/officeDocument/2006/relationships/hyperlink" Target="https://mentor.ieee.org/802.11/dcn/18/11-18-0619-00-000m-revmd-editor2-lb232-comments.xlsx" TargetMode="External"/><Relationship Id="rId83" Type="http://schemas.openxmlformats.org/officeDocument/2006/relationships/hyperlink" Target="https://mentor.ieee.org/802.11/dcn/18/11-18-0354-01-000m-qos-mapping-comment.pptx"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tandards.ieee.org/board/pat/pat-slideset.ppt" TargetMode="External"/><Relationship Id="rId23" Type="http://schemas.openxmlformats.org/officeDocument/2006/relationships/hyperlink" Target="http://www.ieee802.org/PNP/approved/IEEE_802_WG_PandP_v19.pdf" TargetMode="External"/><Relationship Id="rId28" Type="http://schemas.openxmlformats.org/officeDocument/2006/relationships/hyperlink" Target="http://www.ieee.org/about/corporate/governance/p7-8.html" TargetMode="External"/><Relationship Id="rId36" Type="http://schemas.openxmlformats.org/officeDocument/2006/relationships/hyperlink" Target="http://standards.ieee.org/board/pat/pat-slideset.ppt" TargetMode="External"/><Relationship Id="rId49" Type="http://schemas.openxmlformats.org/officeDocument/2006/relationships/hyperlink" Target="https://mentor.ieee.org/802.11/dcn/18/11-18-0626-01-000m-2018-april-agendas-for-teleconferences-and-ad-hoc-meeting.docx" TargetMode="External"/><Relationship Id="rId57" Type="http://schemas.openxmlformats.org/officeDocument/2006/relationships/hyperlink" Target="https://mentor.ieee.org/802.11/dcn/18/11-18-0656-00-000m-resolutions-for-cids-1356-1358-rts-cts.docx" TargetMode="External"/><Relationship Id="rId10" Type="http://schemas.openxmlformats.org/officeDocument/2006/relationships/hyperlink" Target="http://standards.ieee.org/faqs/affiliation.html" TargetMode="External"/><Relationship Id="rId31" Type="http://schemas.openxmlformats.org/officeDocument/2006/relationships/hyperlink" Target="http://standards.ieee.org/faqs/affiliation.html" TargetMode="External"/><Relationship Id="rId44" Type="http://schemas.openxmlformats.org/officeDocument/2006/relationships/hyperlink" Target="http://www.ieee802.org/PNP/approved/IEEE_802_WG_PandP_v19.pdf" TargetMode="External"/><Relationship Id="rId52" Type="http://schemas.openxmlformats.org/officeDocument/2006/relationships/hyperlink" Target="https://mentor.ieee.org/802.11/dcn/18/11-18-0611-00-000m-revmd-wg-ballot-comments.xls" TargetMode="External"/><Relationship Id="rId60" Type="http://schemas.openxmlformats.org/officeDocument/2006/relationships/hyperlink" Target="https://mentor.ieee.org/802.11/dcn/18/11-18-0657-00-000m-revmd-wg-lb232-comments-for-editor-ad-hoc.xls" TargetMode="External"/><Relationship Id="rId65" Type="http://schemas.openxmlformats.org/officeDocument/2006/relationships/hyperlink" Target="https://mentor.ieee.org/802-ec/dcn/16/ec-16-0180-05-00EC-ieee-802-participation-slide.pptx" TargetMode="External"/><Relationship Id="rId73" Type="http://schemas.openxmlformats.org/officeDocument/2006/relationships/hyperlink" Target="https://mentor.ieee.org/802.11/dcn/18/11-18-0626-01-000m-2018-april-agendas-for-teleconferences-and-ad-hoc-meeting.docx" TargetMode="External"/><Relationship Id="rId78" Type="http://schemas.openxmlformats.org/officeDocument/2006/relationships/hyperlink" Target="https://mentor.ieee.org/802.11/dcn/18/11-18-0655-00-000m-resolution-for-cid-1347.docx" TargetMode="External"/><Relationship Id="rId81" Type="http://schemas.openxmlformats.org/officeDocument/2006/relationships/hyperlink" Target="https://mentor.ieee.org/802.11/dcn/17/11-17-0920-08-000m-802-11revmd-editor-s-report.ppt" TargetMode="External"/><Relationship Id="rId86"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4736</TotalTime>
  <Pages>12</Pages>
  <Words>3877</Words>
  <Characters>22103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doc.: IEEE 802.11-18/0612r1</vt:lpstr>
    </vt:vector>
  </TitlesOfParts>
  <Company>Qualcomm Technologies, Inc.</Company>
  <LinksUpToDate>false</LinksUpToDate>
  <CharactersWithSpaces>25929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802.11-18/0612r1</dc:title>
  <dc:subject>Minutes</dc:subject>
  <dc:creator>Jon Rosdahl</dc:creator>
  <cp:keywords>April 2018</cp:keywords>
  <dc:description>Jon Rosdahl, Qualcomm</dc:description>
  <cp:lastModifiedBy>Jon Rosdahl</cp:lastModifiedBy>
  <cp:revision>6</cp:revision>
  <cp:lastPrinted>1900-01-01T07:00:00Z</cp:lastPrinted>
  <dcterms:created xsi:type="dcterms:W3CDTF">2018-04-27T00:17:00Z</dcterms:created>
  <dcterms:modified xsi:type="dcterms:W3CDTF">2018-04-30T19:27:00Z</dcterms:modified>
</cp:coreProperties>
</file>