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D10528"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710"/>
        <w:gridCol w:w="2250"/>
        <w:gridCol w:w="1710"/>
        <w:gridCol w:w="2178"/>
      </w:tblGrid>
      <w:tr w:rsidR="00CA09B2" w14:paraId="0526ECD6" w14:textId="77777777">
        <w:trPr>
          <w:trHeight w:val="485"/>
          <w:jc w:val="center"/>
        </w:trPr>
        <w:tc>
          <w:tcPr>
            <w:tcW w:w="9576" w:type="dxa"/>
            <w:gridSpan w:val="5"/>
            <w:vAlign w:val="center"/>
          </w:tcPr>
          <w:p w14:paraId="1CBFCCF7" w14:textId="77777777" w:rsidR="00CA09B2" w:rsidRDefault="008916F1" w:rsidP="008916F1">
            <w:pPr>
              <w:pStyle w:val="T2"/>
            </w:pPr>
            <w:r>
              <w:t>P</w:t>
            </w:r>
            <w:r w:rsidR="0079753E">
              <w:t>802.11</w:t>
            </w:r>
            <w:r>
              <w:t>ax</w:t>
            </w:r>
            <w:r w:rsidR="0079753E">
              <w:t xml:space="preserve"> </w:t>
            </w:r>
            <w:r w:rsidR="000F4F3C">
              <w:t>PAR</w:t>
            </w:r>
            <w:r>
              <w:t xml:space="preserve"> Modification</w:t>
            </w:r>
          </w:p>
        </w:tc>
      </w:tr>
      <w:tr w:rsidR="00CA09B2" w14:paraId="7ADAF917" w14:textId="77777777">
        <w:trPr>
          <w:trHeight w:val="359"/>
          <w:jc w:val="center"/>
        </w:trPr>
        <w:tc>
          <w:tcPr>
            <w:tcW w:w="9576" w:type="dxa"/>
            <w:gridSpan w:val="5"/>
            <w:vAlign w:val="center"/>
          </w:tcPr>
          <w:p w14:paraId="41587DB2" w14:textId="77777777" w:rsidR="00CA09B2" w:rsidRDefault="00CA09B2" w:rsidP="008916F1">
            <w:pPr>
              <w:pStyle w:val="T2"/>
              <w:ind w:left="0"/>
              <w:rPr>
                <w:sz w:val="20"/>
              </w:rPr>
            </w:pPr>
            <w:r>
              <w:rPr>
                <w:sz w:val="20"/>
              </w:rPr>
              <w:t>Date:</w:t>
            </w:r>
            <w:r>
              <w:rPr>
                <w:b w:val="0"/>
                <w:sz w:val="20"/>
              </w:rPr>
              <w:t xml:space="preserve">  </w:t>
            </w:r>
            <w:r w:rsidR="0079753E">
              <w:rPr>
                <w:b w:val="0"/>
                <w:sz w:val="20"/>
              </w:rPr>
              <w:t>201</w:t>
            </w:r>
            <w:r w:rsidR="008916F1">
              <w:rPr>
                <w:b w:val="0"/>
                <w:sz w:val="20"/>
              </w:rPr>
              <w:t>7</w:t>
            </w:r>
            <w:r w:rsidR="0079753E">
              <w:rPr>
                <w:b w:val="0"/>
                <w:sz w:val="20"/>
              </w:rPr>
              <w:t>-</w:t>
            </w:r>
            <w:r w:rsidR="008916F1">
              <w:rPr>
                <w:b w:val="0"/>
                <w:sz w:val="20"/>
              </w:rPr>
              <w:t>07</w:t>
            </w:r>
            <w:r w:rsidR="000F4F3C">
              <w:rPr>
                <w:b w:val="0"/>
                <w:sz w:val="20"/>
              </w:rPr>
              <w:t>-</w:t>
            </w:r>
            <w:r w:rsidR="008916F1">
              <w:rPr>
                <w:b w:val="0"/>
                <w:sz w:val="20"/>
              </w:rPr>
              <w:t>12</w:t>
            </w:r>
          </w:p>
        </w:tc>
      </w:tr>
      <w:tr w:rsidR="00CA09B2" w14:paraId="4800C850" w14:textId="77777777">
        <w:trPr>
          <w:cantSplit/>
          <w:jc w:val="center"/>
        </w:trPr>
        <w:tc>
          <w:tcPr>
            <w:tcW w:w="9576" w:type="dxa"/>
            <w:gridSpan w:val="5"/>
            <w:vAlign w:val="center"/>
          </w:tcPr>
          <w:p w14:paraId="3D92E8FB" w14:textId="77777777" w:rsidR="00CA09B2" w:rsidRDefault="00CA09B2">
            <w:pPr>
              <w:pStyle w:val="T2"/>
              <w:spacing w:after="0"/>
              <w:ind w:left="0" w:right="0"/>
              <w:jc w:val="left"/>
              <w:rPr>
                <w:sz w:val="20"/>
              </w:rPr>
            </w:pPr>
            <w:r>
              <w:rPr>
                <w:sz w:val="20"/>
              </w:rPr>
              <w:t>Author(s):</w:t>
            </w:r>
          </w:p>
        </w:tc>
      </w:tr>
      <w:tr w:rsidR="00CA09B2" w14:paraId="7345A2FB" w14:textId="77777777" w:rsidTr="00675D1E">
        <w:trPr>
          <w:jc w:val="center"/>
        </w:trPr>
        <w:tc>
          <w:tcPr>
            <w:tcW w:w="1728" w:type="dxa"/>
            <w:vAlign w:val="center"/>
          </w:tcPr>
          <w:p w14:paraId="61118AD0" w14:textId="77777777" w:rsidR="00CA09B2" w:rsidRDefault="00CA09B2">
            <w:pPr>
              <w:pStyle w:val="T2"/>
              <w:spacing w:after="0"/>
              <w:ind w:left="0" w:right="0"/>
              <w:jc w:val="left"/>
              <w:rPr>
                <w:sz w:val="20"/>
              </w:rPr>
            </w:pPr>
            <w:r>
              <w:rPr>
                <w:sz w:val="20"/>
              </w:rPr>
              <w:t>Name</w:t>
            </w:r>
          </w:p>
        </w:tc>
        <w:tc>
          <w:tcPr>
            <w:tcW w:w="1710" w:type="dxa"/>
            <w:vAlign w:val="center"/>
          </w:tcPr>
          <w:p w14:paraId="79074106" w14:textId="77777777" w:rsidR="00CA09B2" w:rsidRDefault="0062440B">
            <w:pPr>
              <w:pStyle w:val="T2"/>
              <w:spacing w:after="0"/>
              <w:ind w:left="0" w:right="0"/>
              <w:jc w:val="left"/>
              <w:rPr>
                <w:sz w:val="20"/>
              </w:rPr>
            </w:pPr>
            <w:r>
              <w:rPr>
                <w:sz w:val="20"/>
              </w:rPr>
              <w:t>Affiliation</w:t>
            </w:r>
          </w:p>
        </w:tc>
        <w:tc>
          <w:tcPr>
            <w:tcW w:w="2250" w:type="dxa"/>
            <w:vAlign w:val="center"/>
          </w:tcPr>
          <w:p w14:paraId="26567FDD" w14:textId="77777777" w:rsidR="00CA09B2" w:rsidRDefault="00CA09B2">
            <w:pPr>
              <w:pStyle w:val="T2"/>
              <w:spacing w:after="0"/>
              <w:ind w:left="0" w:right="0"/>
              <w:jc w:val="left"/>
              <w:rPr>
                <w:sz w:val="20"/>
              </w:rPr>
            </w:pPr>
            <w:r>
              <w:rPr>
                <w:sz w:val="20"/>
              </w:rPr>
              <w:t>Address</w:t>
            </w:r>
          </w:p>
        </w:tc>
        <w:tc>
          <w:tcPr>
            <w:tcW w:w="1710" w:type="dxa"/>
            <w:vAlign w:val="center"/>
          </w:tcPr>
          <w:p w14:paraId="5F73FE5A" w14:textId="77777777" w:rsidR="00CA09B2" w:rsidRDefault="00CA09B2">
            <w:pPr>
              <w:pStyle w:val="T2"/>
              <w:spacing w:after="0"/>
              <w:ind w:left="0" w:right="0"/>
              <w:jc w:val="left"/>
              <w:rPr>
                <w:sz w:val="20"/>
              </w:rPr>
            </w:pPr>
            <w:r>
              <w:rPr>
                <w:sz w:val="20"/>
              </w:rPr>
              <w:t>Phone</w:t>
            </w:r>
          </w:p>
        </w:tc>
        <w:tc>
          <w:tcPr>
            <w:tcW w:w="2178" w:type="dxa"/>
            <w:vAlign w:val="center"/>
          </w:tcPr>
          <w:p w14:paraId="7FF19DF4" w14:textId="77777777" w:rsidR="00CA09B2" w:rsidRDefault="00CA09B2">
            <w:pPr>
              <w:pStyle w:val="T2"/>
              <w:spacing w:after="0"/>
              <w:ind w:left="0" w:right="0"/>
              <w:jc w:val="left"/>
              <w:rPr>
                <w:sz w:val="20"/>
              </w:rPr>
            </w:pPr>
            <w:r>
              <w:rPr>
                <w:sz w:val="20"/>
              </w:rPr>
              <w:t>email</w:t>
            </w:r>
          </w:p>
        </w:tc>
      </w:tr>
      <w:tr w:rsidR="000F4F3C" w14:paraId="5612DFCE" w14:textId="77777777" w:rsidTr="00675D1E">
        <w:trPr>
          <w:jc w:val="center"/>
        </w:trPr>
        <w:tc>
          <w:tcPr>
            <w:tcW w:w="1728" w:type="dxa"/>
            <w:vAlign w:val="center"/>
          </w:tcPr>
          <w:p w14:paraId="518A7570" w14:textId="77777777" w:rsidR="000F4F3C" w:rsidRPr="0007209D" w:rsidRDefault="00675D1E" w:rsidP="000F4F3C">
            <w:pPr>
              <w:pStyle w:val="T2"/>
              <w:spacing w:before="100" w:beforeAutospacing="1" w:after="100" w:afterAutospacing="1"/>
              <w:ind w:left="0" w:right="0"/>
              <w:rPr>
                <w:b w:val="0"/>
                <w:sz w:val="22"/>
                <w:lang w:val="en-US" w:eastAsia="zh-CN"/>
              </w:rPr>
            </w:pPr>
            <w:r>
              <w:rPr>
                <w:b w:val="0"/>
                <w:sz w:val="22"/>
                <w:lang w:val="en-US" w:eastAsia="zh-CN"/>
              </w:rPr>
              <w:t>Rich Kennedy</w:t>
            </w:r>
          </w:p>
        </w:tc>
        <w:tc>
          <w:tcPr>
            <w:tcW w:w="1710" w:type="dxa"/>
            <w:vAlign w:val="center"/>
          </w:tcPr>
          <w:p w14:paraId="47C82613" w14:textId="77777777" w:rsidR="000F4F3C" w:rsidRPr="0007209D" w:rsidRDefault="00675D1E" w:rsidP="000F4F3C">
            <w:pPr>
              <w:pStyle w:val="T2"/>
              <w:spacing w:before="100" w:beforeAutospacing="1" w:after="100" w:afterAutospacing="1"/>
              <w:ind w:left="0" w:right="0"/>
              <w:rPr>
                <w:b w:val="0"/>
                <w:sz w:val="22"/>
                <w:lang w:val="en-US" w:eastAsia="zh-CN"/>
              </w:rPr>
            </w:pPr>
            <w:r>
              <w:rPr>
                <w:b w:val="0"/>
                <w:sz w:val="22"/>
                <w:lang w:val="en-US" w:eastAsia="zh-CN"/>
              </w:rPr>
              <w:t>HP Enterprise</w:t>
            </w:r>
          </w:p>
        </w:tc>
        <w:tc>
          <w:tcPr>
            <w:tcW w:w="2250" w:type="dxa"/>
            <w:vAlign w:val="center"/>
          </w:tcPr>
          <w:p w14:paraId="64697F51" w14:textId="77777777" w:rsidR="0079753E" w:rsidRDefault="00675D1E" w:rsidP="000F4F3C">
            <w:pPr>
              <w:pStyle w:val="T2"/>
              <w:spacing w:before="100" w:beforeAutospacing="1" w:after="100" w:afterAutospacing="1"/>
              <w:ind w:left="0" w:right="0"/>
              <w:rPr>
                <w:b w:val="0"/>
                <w:sz w:val="22"/>
                <w:lang w:val="en-US" w:eastAsia="zh-CN"/>
              </w:rPr>
            </w:pPr>
            <w:r>
              <w:rPr>
                <w:b w:val="0"/>
                <w:sz w:val="22"/>
                <w:lang w:val="en-US" w:eastAsia="zh-CN"/>
              </w:rPr>
              <w:t>7305 Napier Trail</w:t>
            </w:r>
          </w:p>
          <w:p w14:paraId="3E462D27" w14:textId="77777777" w:rsidR="00675D1E" w:rsidRPr="0007209D" w:rsidRDefault="00675D1E" w:rsidP="000F4F3C">
            <w:pPr>
              <w:pStyle w:val="T2"/>
              <w:spacing w:before="100" w:beforeAutospacing="1" w:after="100" w:afterAutospacing="1"/>
              <w:ind w:left="0" w:right="0"/>
              <w:rPr>
                <w:b w:val="0"/>
                <w:sz w:val="22"/>
                <w:lang w:val="en-US" w:eastAsia="zh-CN"/>
              </w:rPr>
            </w:pPr>
            <w:r>
              <w:rPr>
                <w:b w:val="0"/>
                <w:sz w:val="22"/>
                <w:lang w:val="en-US" w:eastAsia="zh-CN"/>
              </w:rPr>
              <w:t>Austin, TX 78729</w:t>
            </w:r>
          </w:p>
        </w:tc>
        <w:tc>
          <w:tcPr>
            <w:tcW w:w="1710" w:type="dxa"/>
            <w:vAlign w:val="center"/>
          </w:tcPr>
          <w:p w14:paraId="253F0C22" w14:textId="77777777" w:rsidR="000F4F3C" w:rsidRPr="0007209D" w:rsidRDefault="00675D1E" w:rsidP="000F4F3C">
            <w:pPr>
              <w:pStyle w:val="T2"/>
              <w:spacing w:before="100" w:beforeAutospacing="1" w:after="100" w:afterAutospacing="1"/>
              <w:ind w:left="0" w:right="0"/>
              <w:rPr>
                <w:b w:val="0"/>
                <w:sz w:val="22"/>
                <w:lang w:val="en-US" w:eastAsia="zh-CN"/>
              </w:rPr>
            </w:pPr>
            <w:r>
              <w:rPr>
                <w:b w:val="0"/>
                <w:sz w:val="22"/>
                <w:lang w:val="en-US" w:eastAsia="zh-CN"/>
              </w:rPr>
              <w:t>+1737-202-7014</w:t>
            </w:r>
          </w:p>
        </w:tc>
        <w:tc>
          <w:tcPr>
            <w:tcW w:w="2178" w:type="dxa"/>
            <w:vAlign w:val="center"/>
          </w:tcPr>
          <w:p w14:paraId="7EC13B74" w14:textId="77777777" w:rsidR="000F4F3C" w:rsidRPr="0007209D" w:rsidRDefault="00675D1E" w:rsidP="000F4F3C">
            <w:pPr>
              <w:pStyle w:val="T2"/>
              <w:spacing w:before="100" w:beforeAutospacing="1" w:after="100" w:afterAutospacing="1"/>
              <w:ind w:left="0" w:right="0"/>
              <w:rPr>
                <w:b w:val="0"/>
                <w:sz w:val="22"/>
                <w:lang w:val="en-US"/>
              </w:rPr>
            </w:pPr>
            <w:r w:rsidRPr="00675D1E">
              <w:rPr>
                <w:b w:val="0"/>
                <w:sz w:val="18"/>
                <w:lang w:val="en-US"/>
              </w:rPr>
              <w:t>rich.kennedy@hpe.com</w:t>
            </w:r>
          </w:p>
        </w:tc>
      </w:tr>
      <w:tr w:rsidR="00CA09B2" w14:paraId="0B1DD7A7" w14:textId="77777777" w:rsidTr="00675D1E">
        <w:trPr>
          <w:jc w:val="center"/>
        </w:trPr>
        <w:tc>
          <w:tcPr>
            <w:tcW w:w="1728" w:type="dxa"/>
            <w:vAlign w:val="center"/>
          </w:tcPr>
          <w:p w14:paraId="2D20B5AF" w14:textId="77777777" w:rsidR="00CA09B2" w:rsidRDefault="00CA09B2">
            <w:pPr>
              <w:pStyle w:val="T2"/>
              <w:spacing w:after="0"/>
              <w:ind w:left="0" w:right="0"/>
              <w:rPr>
                <w:b w:val="0"/>
                <w:sz w:val="20"/>
              </w:rPr>
            </w:pPr>
          </w:p>
        </w:tc>
        <w:tc>
          <w:tcPr>
            <w:tcW w:w="1710" w:type="dxa"/>
            <w:vAlign w:val="center"/>
          </w:tcPr>
          <w:p w14:paraId="5AE6B7DD" w14:textId="77777777" w:rsidR="00CA09B2" w:rsidRDefault="00CA09B2">
            <w:pPr>
              <w:pStyle w:val="T2"/>
              <w:spacing w:after="0"/>
              <w:ind w:left="0" w:right="0"/>
              <w:rPr>
                <w:b w:val="0"/>
                <w:sz w:val="20"/>
              </w:rPr>
            </w:pPr>
          </w:p>
        </w:tc>
        <w:tc>
          <w:tcPr>
            <w:tcW w:w="2250" w:type="dxa"/>
            <w:vAlign w:val="center"/>
          </w:tcPr>
          <w:p w14:paraId="60288973" w14:textId="77777777" w:rsidR="00CA09B2" w:rsidRDefault="00CA09B2">
            <w:pPr>
              <w:pStyle w:val="T2"/>
              <w:spacing w:after="0"/>
              <w:ind w:left="0" w:right="0"/>
              <w:rPr>
                <w:b w:val="0"/>
                <w:sz w:val="20"/>
              </w:rPr>
            </w:pPr>
          </w:p>
        </w:tc>
        <w:tc>
          <w:tcPr>
            <w:tcW w:w="1710" w:type="dxa"/>
            <w:vAlign w:val="center"/>
          </w:tcPr>
          <w:p w14:paraId="0E2DFDC3" w14:textId="77777777" w:rsidR="00CA09B2" w:rsidRDefault="00CA09B2">
            <w:pPr>
              <w:pStyle w:val="T2"/>
              <w:spacing w:after="0"/>
              <w:ind w:left="0" w:right="0"/>
              <w:rPr>
                <w:b w:val="0"/>
                <w:sz w:val="20"/>
              </w:rPr>
            </w:pPr>
          </w:p>
        </w:tc>
        <w:tc>
          <w:tcPr>
            <w:tcW w:w="2178" w:type="dxa"/>
            <w:vAlign w:val="center"/>
          </w:tcPr>
          <w:p w14:paraId="156CD46B" w14:textId="77777777" w:rsidR="00CA09B2" w:rsidRDefault="00CA09B2">
            <w:pPr>
              <w:pStyle w:val="T2"/>
              <w:spacing w:after="0"/>
              <w:ind w:left="0" w:right="0"/>
              <w:rPr>
                <w:b w:val="0"/>
                <w:sz w:val="16"/>
              </w:rPr>
            </w:pPr>
          </w:p>
        </w:tc>
      </w:tr>
    </w:tbl>
    <w:p w14:paraId="12E6DFC9" w14:textId="77777777" w:rsidR="00CA09B2" w:rsidRDefault="00675D1E">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7E89765F" wp14:editId="7A8F0B0D">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se="http://schemas.microsoft.com/office/word/2015/wordml/symex"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F020912" w14:textId="77777777" w:rsidR="002A36FE" w:rsidRPr="00A85451" w:rsidRDefault="002A36FE">
                            <w:pPr>
                              <w:pStyle w:val="T1"/>
                              <w:spacing w:after="120"/>
                              <w:rPr>
                                <w:sz w:val="32"/>
                              </w:rPr>
                            </w:pPr>
                            <w:r w:rsidRPr="00A85451">
                              <w:rPr>
                                <w:sz w:val="32"/>
                              </w:rPr>
                              <w:t>Abstract</w:t>
                            </w:r>
                          </w:p>
                          <w:p w14:paraId="5C22AB8A" w14:textId="1141687B" w:rsidR="002A36FE" w:rsidRDefault="002A36FE" w:rsidP="000F4F3C">
                            <w:pPr>
                              <w:jc w:val="both"/>
                              <w:rPr>
                                <w:sz w:val="24"/>
                              </w:rPr>
                            </w:pPr>
                            <w:r w:rsidRPr="00A85451">
                              <w:rPr>
                                <w:sz w:val="24"/>
                              </w:rPr>
                              <w:t>Th</w:t>
                            </w:r>
                            <w:r w:rsidR="00E503DF">
                              <w:rPr>
                                <w:sz w:val="24"/>
                              </w:rPr>
                              <w:t xml:space="preserve">is submission </w:t>
                            </w:r>
                            <w:r w:rsidR="008916F1">
                              <w:rPr>
                                <w:sz w:val="24"/>
                              </w:rPr>
                              <w:t>is a modification for the</w:t>
                            </w:r>
                            <w:r w:rsidR="00E503DF">
                              <w:rPr>
                                <w:sz w:val="24"/>
                              </w:rPr>
                              <w:t xml:space="preserve"> </w:t>
                            </w:r>
                            <w:r w:rsidR="0079753E">
                              <w:rPr>
                                <w:sz w:val="24"/>
                              </w:rPr>
                              <w:t xml:space="preserve">IEEE </w:t>
                            </w:r>
                            <w:r w:rsidR="008916F1">
                              <w:rPr>
                                <w:sz w:val="24"/>
                              </w:rPr>
                              <w:t>P</w:t>
                            </w:r>
                            <w:r w:rsidR="0079753E">
                              <w:rPr>
                                <w:sz w:val="24"/>
                              </w:rPr>
                              <w:t>802.11</w:t>
                            </w:r>
                            <w:r w:rsidR="008916F1">
                              <w:rPr>
                                <w:sz w:val="24"/>
                              </w:rPr>
                              <w:t>ax</w:t>
                            </w:r>
                            <w:r w:rsidR="0079753E">
                              <w:rPr>
                                <w:sz w:val="24"/>
                              </w:rPr>
                              <w:t xml:space="preserve"> </w:t>
                            </w:r>
                            <w:r w:rsidR="009B55CA">
                              <w:rPr>
                                <w:sz w:val="24"/>
                              </w:rPr>
                              <w:t>High Efficiency WLAN</w:t>
                            </w:r>
                            <w:r w:rsidR="008916F1">
                              <w:rPr>
                                <w:sz w:val="24"/>
                              </w:rPr>
                              <w:t xml:space="preserve"> PAR</w:t>
                            </w:r>
                            <w:r w:rsidR="009D75D9">
                              <w:rPr>
                                <w:sz w:val="24"/>
                              </w:rPr>
                              <w:t>. It raises the top end of the frequency band from 6 GHz to 7.125 GHz, and indicates that new Operating Classes will be required to support the new channels.</w:t>
                            </w:r>
                            <w:bookmarkStart w:id="0" w:name="_GoBack"/>
                            <w:bookmarkEnd w:id="0"/>
                            <w:r w:rsidR="009D75D9">
                              <w:rPr>
                                <w:sz w:val="24"/>
                              </w:rPr>
                              <w:t xml:space="preserve"> </w:t>
                            </w:r>
                          </w:p>
                          <w:p w14:paraId="391BA938" w14:textId="77777777" w:rsidR="00F15E16" w:rsidRDefault="00F15E16" w:rsidP="000F4F3C">
                            <w:pPr>
                              <w:jc w:val="both"/>
                              <w:rPr>
                                <w:sz w:val="24"/>
                              </w:rPr>
                            </w:pPr>
                          </w:p>
                          <w:p w14:paraId="7537AC3F" w14:textId="77777777" w:rsidR="00833283" w:rsidRDefault="00833283" w:rsidP="00316D2D">
                            <w:pPr>
                              <w:jc w:val="both"/>
                              <w:rPr>
                                <w:sz w:val="24"/>
                              </w:rPr>
                            </w:pPr>
                          </w:p>
                          <w:p w14:paraId="73D7E418" w14:textId="77777777" w:rsidR="00316D2D" w:rsidRDefault="00316D2D" w:rsidP="000F4F3C">
                            <w:pPr>
                              <w:jc w:val="both"/>
                              <w:rPr>
                                <w:sz w:val="24"/>
                              </w:rPr>
                            </w:pPr>
                            <w:r>
                              <w:rPr>
                                <w:sz w:val="24"/>
                              </w:rPr>
                              <w:tab/>
                            </w:r>
                          </w:p>
                          <w:p w14:paraId="3C566C9F" w14:textId="77777777" w:rsidR="00316D2D" w:rsidRPr="00A85451" w:rsidRDefault="00316D2D" w:rsidP="000F4F3C">
                            <w:pPr>
                              <w:jc w:val="both"/>
                              <w:rPr>
                                <w:sz w:val="24"/>
                              </w:rPr>
                            </w:pPr>
                            <w:r>
                              <w:rPr>
                                <w:sz w:val="24"/>
                              </w:rPr>
                              <w:tab/>
                            </w:r>
                          </w:p>
                          <w:p w14:paraId="5A91EBFF" w14:textId="77777777" w:rsidR="002A36FE" w:rsidRPr="00A85451" w:rsidRDefault="002A36FE"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89765F"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" o:allowincell="f" stroked="f">
                <v:textbox>
                  <w:txbxContent>
                    <w:p w14:paraId="0F020912" w14:textId="77777777" w:rsidR="002A36FE" w:rsidRPr="00A85451" w:rsidRDefault="002A36FE">
                      <w:pPr>
                        <w:pStyle w:val="T1"/>
                        <w:spacing w:after="120"/>
                        <w:rPr>
                          <w:sz w:val="32"/>
                        </w:rPr>
                      </w:pPr>
                      <w:r w:rsidRPr="00A85451">
                        <w:rPr>
                          <w:sz w:val="32"/>
                        </w:rPr>
                        <w:t>Abstract</w:t>
                      </w:r>
                    </w:p>
                    <w:p w14:paraId="5C22AB8A" w14:textId="1141687B" w:rsidR="002A36FE" w:rsidRDefault="002A36FE" w:rsidP="000F4F3C">
                      <w:pPr>
                        <w:jc w:val="both"/>
                        <w:rPr>
                          <w:sz w:val="24"/>
                        </w:rPr>
                      </w:pPr>
                      <w:r w:rsidRPr="00A85451">
                        <w:rPr>
                          <w:sz w:val="24"/>
                        </w:rPr>
                        <w:t>Th</w:t>
                      </w:r>
                      <w:r w:rsidR="00E503DF">
                        <w:rPr>
                          <w:sz w:val="24"/>
                        </w:rPr>
                        <w:t xml:space="preserve">is submission </w:t>
                      </w:r>
                      <w:r w:rsidR="008916F1">
                        <w:rPr>
                          <w:sz w:val="24"/>
                        </w:rPr>
                        <w:t>is a modification for the</w:t>
                      </w:r>
                      <w:r w:rsidR="00E503DF">
                        <w:rPr>
                          <w:sz w:val="24"/>
                        </w:rPr>
                        <w:t xml:space="preserve"> </w:t>
                      </w:r>
                      <w:r w:rsidR="0079753E">
                        <w:rPr>
                          <w:sz w:val="24"/>
                        </w:rPr>
                        <w:t xml:space="preserve">IEEE </w:t>
                      </w:r>
                      <w:r w:rsidR="008916F1">
                        <w:rPr>
                          <w:sz w:val="24"/>
                        </w:rPr>
                        <w:t>P</w:t>
                      </w:r>
                      <w:r w:rsidR="0079753E">
                        <w:rPr>
                          <w:sz w:val="24"/>
                        </w:rPr>
                        <w:t>802.11</w:t>
                      </w:r>
                      <w:r w:rsidR="008916F1">
                        <w:rPr>
                          <w:sz w:val="24"/>
                        </w:rPr>
                        <w:t>ax</w:t>
                      </w:r>
                      <w:r w:rsidR="0079753E">
                        <w:rPr>
                          <w:sz w:val="24"/>
                        </w:rPr>
                        <w:t xml:space="preserve"> </w:t>
                      </w:r>
                      <w:r w:rsidR="009B55CA">
                        <w:rPr>
                          <w:sz w:val="24"/>
                        </w:rPr>
                        <w:t>High Efficiency WLAN</w:t>
                      </w:r>
                      <w:r w:rsidR="008916F1">
                        <w:rPr>
                          <w:sz w:val="24"/>
                        </w:rPr>
                        <w:t xml:space="preserve"> PAR</w:t>
                      </w:r>
                      <w:r w:rsidR="009D75D9">
                        <w:rPr>
                          <w:sz w:val="24"/>
                        </w:rPr>
                        <w:t>. It raises the top end of the frequency band from 6 GHz to 7.125 GHz, and indicates that new Operating Classes will be required to support the new channels.</w:t>
                      </w:r>
                      <w:bookmarkStart w:id="1" w:name="_GoBack"/>
                      <w:bookmarkEnd w:id="1"/>
                      <w:r w:rsidR="009D75D9">
                        <w:rPr>
                          <w:sz w:val="24"/>
                        </w:rPr>
                        <w:t xml:space="preserve"> </w:t>
                      </w:r>
                    </w:p>
                    <w:p w14:paraId="391BA938" w14:textId="77777777" w:rsidR="00F15E16" w:rsidRDefault="00F15E16" w:rsidP="000F4F3C">
                      <w:pPr>
                        <w:jc w:val="both"/>
                        <w:rPr>
                          <w:sz w:val="24"/>
                        </w:rPr>
                      </w:pPr>
                    </w:p>
                    <w:p w14:paraId="7537AC3F" w14:textId="77777777" w:rsidR="00833283" w:rsidRDefault="00833283" w:rsidP="00316D2D">
                      <w:pPr>
                        <w:jc w:val="both"/>
                        <w:rPr>
                          <w:sz w:val="24"/>
                        </w:rPr>
                      </w:pPr>
                    </w:p>
                    <w:p w14:paraId="73D7E418" w14:textId="77777777" w:rsidR="00316D2D" w:rsidRDefault="00316D2D" w:rsidP="000F4F3C">
                      <w:pPr>
                        <w:jc w:val="both"/>
                        <w:rPr>
                          <w:sz w:val="24"/>
                        </w:rPr>
                      </w:pPr>
                      <w:r>
                        <w:rPr>
                          <w:sz w:val="24"/>
                        </w:rPr>
                        <w:tab/>
                      </w:r>
                    </w:p>
                    <w:p w14:paraId="3C566C9F" w14:textId="77777777" w:rsidR="00316D2D" w:rsidRPr="00A85451" w:rsidRDefault="00316D2D" w:rsidP="000F4F3C">
                      <w:pPr>
                        <w:jc w:val="both"/>
                        <w:rPr>
                          <w:sz w:val="24"/>
                        </w:rPr>
                      </w:pPr>
                      <w:r>
                        <w:rPr>
                          <w:sz w:val="24"/>
                        </w:rPr>
                        <w:tab/>
                      </w:r>
                    </w:p>
                    <w:p w14:paraId="5A91EBFF" w14:textId="77777777" w:rsidR="002A36FE" w:rsidRPr="00A85451" w:rsidRDefault="002A36FE" w:rsidP="000F4F3C">
                      <w:pPr>
                        <w:jc w:val="both"/>
                        <w:rPr>
                          <w:sz w:val="24"/>
                        </w:rPr>
                      </w:pPr>
                    </w:p>
                  </w:txbxContent>
                </v:textbox>
              </v:shape>
            </w:pict>
          </mc:Fallback>
        </mc:AlternateContent>
      </w:r>
    </w:p>
    <w:p w14:paraId="3E23EBC0" w14:textId="77777777" w:rsidR="008916F1" w:rsidRDefault="00CA09B2" w:rsidP="008916F1">
      <w:pPr>
        <w:autoSpaceDE w:val="0"/>
        <w:autoSpaceDN w:val="0"/>
        <w:adjustRightInd w:val="0"/>
        <w:rPr>
          <w:b/>
          <w:bCs/>
          <w:sz w:val="29"/>
          <w:szCs w:val="29"/>
        </w:rPr>
      </w:pPr>
      <w:r>
        <w:br w:type="page"/>
      </w:r>
      <w:r w:rsidR="008916F1">
        <w:rPr>
          <w:b/>
          <w:bCs/>
          <w:sz w:val="29"/>
          <w:szCs w:val="29"/>
        </w:rPr>
        <w:lastRenderedPageBreak/>
        <w:t>P802.11ax</w:t>
      </w:r>
    </w:p>
    <w:p w14:paraId="0317F467" w14:textId="77777777" w:rsidR="008916F1" w:rsidRDefault="008916F1" w:rsidP="008916F1">
      <w:pPr>
        <w:autoSpaceDE w:val="0"/>
        <w:autoSpaceDN w:val="0"/>
        <w:adjustRightInd w:val="0"/>
        <w:rPr>
          <w:b/>
          <w:bCs/>
          <w:sz w:val="29"/>
          <w:szCs w:val="29"/>
        </w:rPr>
      </w:pPr>
    </w:p>
    <w:p w14:paraId="4907CA1E" w14:textId="77777777" w:rsidR="008916F1" w:rsidRDefault="008916F1" w:rsidP="008916F1">
      <w:pPr>
        <w:autoSpaceDE w:val="0"/>
        <w:autoSpaceDN w:val="0"/>
        <w:adjustRightInd w:val="0"/>
        <w:rPr>
          <w:sz w:val="20"/>
        </w:rPr>
      </w:pPr>
      <w:r>
        <w:rPr>
          <w:b/>
          <w:bCs/>
          <w:sz w:val="20"/>
        </w:rPr>
        <w:t xml:space="preserve">Submitter Email: </w:t>
      </w:r>
      <w:r>
        <w:rPr>
          <w:sz w:val="20"/>
        </w:rPr>
        <w:t>osama53@rogers.com</w:t>
      </w:r>
    </w:p>
    <w:p w14:paraId="4AE1AB4E" w14:textId="77777777" w:rsidR="008916F1" w:rsidRDefault="008916F1" w:rsidP="008916F1">
      <w:pPr>
        <w:autoSpaceDE w:val="0"/>
        <w:autoSpaceDN w:val="0"/>
        <w:adjustRightInd w:val="0"/>
        <w:rPr>
          <w:sz w:val="20"/>
        </w:rPr>
      </w:pPr>
      <w:r>
        <w:rPr>
          <w:b/>
          <w:bCs/>
          <w:sz w:val="20"/>
        </w:rPr>
        <w:t xml:space="preserve">Type of Project: </w:t>
      </w:r>
      <w:r>
        <w:rPr>
          <w:sz w:val="20"/>
        </w:rPr>
        <w:t>Amendment to IEEE Standard 802.11-2012</w:t>
      </w:r>
    </w:p>
    <w:p w14:paraId="4E75A7FA" w14:textId="77777777" w:rsidR="008916F1" w:rsidRDefault="008916F1" w:rsidP="008916F1">
      <w:pPr>
        <w:autoSpaceDE w:val="0"/>
        <w:autoSpaceDN w:val="0"/>
        <w:adjustRightInd w:val="0"/>
        <w:rPr>
          <w:sz w:val="20"/>
        </w:rPr>
      </w:pPr>
      <w:r>
        <w:rPr>
          <w:b/>
          <w:bCs/>
          <w:sz w:val="20"/>
        </w:rPr>
        <w:t xml:space="preserve">PAR Request Date: </w:t>
      </w:r>
      <w:r>
        <w:rPr>
          <w:sz w:val="20"/>
        </w:rPr>
        <w:t>24-Jan-2014</w:t>
      </w:r>
    </w:p>
    <w:p w14:paraId="12B9F718" w14:textId="77777777" w:rsidR="008916F1" w:rsidRDefault="008916F1" w:rsidP="008916F1">
      <w:pPr>
        <w:autoSpaceDE w:val="0"/>
        <w:autoSpaceDN w:val="0"/>
        <w:adjustRightInd w:val="0"/>
        <w:rPr>
          <w:sz w:val="20"/>
        </w:rPr>
      </w:pPr>
      <w:r>
        <w:rPr>
          <w:b/>
          <w:bCs/>
          <w:sz w:val="20"/>
        </w:rPr>
        <w:t xml:space="preserve">PAR Approval Date: </w:t>
      </w:r>
      <w:r>
        <w:rPr>
          <w:sz w:val="20"/>
        </w:rPr>
        <w:t>27-Mar-2014</w:t>
      </w:r>
    </w:p>
    <w:p w14:paraId="0348FBF6" w14:textId="77777777" w:rsidR="008916F1" w:rsidRDefault="008916F1" w:rsidP="008916F1">
      <w:pPr>
        <w:autoSpaceDE w:val="0"/>
        <w:autoSpaceDN w:val="0"/>
        <w:adjustRightInd w:val="0"/>
        <w:rPr>
          <w:sz w:val="20"/>
        </w:rPr>
      </w:pPr>
      <w:r>
        <w:rPr>
          <w:b/>
          <w:bCs/>
          <w:sz w:val="20"/>
        </w:rPr>
        <w:t xml:space="preserve">PAR Expiration Date: </w:t>
      </w:r>
      <w:r>
        <w:rPr>
          <w:sz w:val="20"/>
        </w:rPr>
        <w:t>31-Dec-2018</w:t>
      </w:r>
    </w:p>
    <w:p w14:paraId="21F6AE3D" w14:textId="77777777" w:rsidR="008916F1" w:rsidRDefault="008916F1" w:rsidP="008916F1">
      <w:pPr>
        <w:autoSpaceDE w:val="0"/>
        <w:autoSpaceDN w:val="0"/>
        <w:adjustRightInd w:val="0"/>
        <w:rPr>
          <w:sz w:val="20"/>
        </w:rPr>
      </w:pPr>
      <w:r>
        <w:rPr>
          <w:b/>
          <w:bCs/>
          <w:sz w:val="20"/>
        </w:rPr>
        <w:t xml:space="preserve">Status: </w:t>
      </w:r>
      <w:r>
        <w:rPr>
          <w:sz w:val="20"/>
        </w:rPr>
        <w:t>PAR for an Amendment to an existing IEEE Standard</w:t>
      </w:r>
    </w:p>
    <w:p w14:paraId="0F87118A" w14:textId="77777777" w:rsidR="008916F1" w:rsidRDefault="008916F1" w:rsidP="008916F1">
      <w:pPr>
        <w:autoSpaceDE w:val="0"/>
        <w:autoSpaceDN w:val="0"/>
        <w:adjustRightInd w:val="0"/>
        <w:rPr>
          <w:sz w:val="20"/>
        </w:rPr>
      </w:pPr>
      <w:r>
        <w:rPr>
          <w:b/>
          <w:bCs/>
          <w:sz w:val="20"/>
        </w:rPr>
        <w:t xml:space="preserve">Root Project: </w:t>
      </w:r>
      <w:r>
        <w:rPr>
          <w:sz w:val="20"/>
        </w:rPr>
        <w:t>802.11-2012</w:t>
      </w:r>
    </w:p>
    <w:p w14:paraId="4BB8882A" w14:textId="77777777" w:rsidR="008916F1" w:rsidRDefault="008916F1" w:rsidP="008916F1">
      <w:pPr>
        <w:autoSpaceDE w:val="0"/>
        <w:autoSpaceDN w:val="0"/>
        <w:adjustRightInd w:val="0"/>
        <w:rPr>
          <w:b/>
          <w:bCs/>
          <w:sz w:val="20"/>
        </w:rPr>
      </w:pPr>
    </w:p>
    <w:p w14:paraId="014C9378" w14:textId="77777777" w:rsidR="008916F1" w:rsidRDefault="008916F1" w:rsidP="008916F1">
      <w:pPr>
        <w:autoSpaceDE w:val="0"/>
        <w:autoSpaceDN w:val="0"/>
        <w:adjustRightInd w:val="0"/>
        <w:rPr>
          <w:sz w:val="20"/>
        </w:rPr>
      </w:pPr>
      <w:r>
        <w:rPr>
          <w:b/>
          <w:bCs/>
          <w:sz w:val="20"/>
        </w:rPr>
        <w:t xml:space="preserve">1.1 Project Number: </w:t>
      </w:r>
      <w:r>
        <w:rPr>
          <w:sz w:val="20"/>
        </w:rPr>
        <w:t>P802.11ax</w:t>
      </w:r>
    </w:p>
    <w:p w14:paraId="71C21EC2" w14:textId="77777777" w:rsidR="008916F1" w:rsidRDefault="008916F1" w:rsidP="008916F1">
      <w:pPr>
        <w:autoSpaceDE w:val="0"/>
        <w:autoSpaceDN w:val="0"/>
        <w:adjustRightInd w:val="0"/>
        <w:rPr>
          <w:sz w:val="20"/>
        </w:rPr>
      </w:pPr>
      <w:r>
        <w:rPr>
          <w:b/>
          <w:bCs/>
          <w:sz w:val="20"/>
        </w:rPr>
        <w:t xml:space="preserve">1.2 Type of Document: </w:t>
      </w:r>
      <w:r>
        <w:rPr>
          <w:sz w:val="20"/>
        </w:rPr>
        <w:t>Standard</w:t>
      </w:r>
    </w:p>
    <w:p w14:paraId="3F22F336" w14:textId="77777777" w:rsidR="008916F1" w:rsidRDefault="008916F1" w:rsidP="008916F1">
      <w:pPr>
        <w:autoSpaceDE w:val="0"/>
        <w:autoSpaceDN w:val="0"/>
        <w:adjustRightInd w:val="0"/>
        <w:rPr>
          <w:sz w:val="20"/>
        </w:rPr>
      </w:pPr>
      <w:r>
        <w:rPr>
          <w:b/>
          <w:bCs/>
          <w:sz w:val="20"/>
        </w:rPr>
        <w:t xml:space="preserve">1.3 Life Cycle: </w:t>
      </w:r>
      <w:r>
        <w:rPr>
          <w:sz w:val="20"/>
        </w:rPr>
        <w:t>Full Use</w:t>
      </w:r>
    </w:p>
    <w:p w14:paraId="3AD931DD" w14:textId="77777777" w:rsidR="008916F1" w:rsidRDefault="008916F1" w:rsidP="008916F1">
      <w:pPr>
        <w:autoSpaceDE w:val="0"/>
        <w:autoSpaceDN w:val="0"/>
        <w:adjustRightInd w:val="0"/>
        <w:rPr>
          <w:b/>
          <w:bCs/>
          <w:sz w:val="20"/>
        </w:rPr>
      </w:pPr>
    </w:p>
    <w:p w14:paraId="395ABD8F" w14:textId="77777777" w:rsidR="008916F1" w:rsidRDefault="008916F1" w:rsidP="008916F1">
      <w:pPr>
        <w:autoSpaceDE w:val="0"/>
        <w:autoSpaceDN w:val="0"/>
        <w:adjustRightInd w:val="0"/>
        <w:rPr>
          <w:sz w:val="20"/>
        </w:rPr>
      </w:pPr>
      <w:r>
        <w:rPr>
          <w:b/>
          <w:bCs/>
          <w:sz w:val="20"/>
        </w:rPr>
        <w:t xml:space="preserve">2.1 Title: </w:t>
      </w:r>
      <w:r>
        <w:rPr>
          <w:sz w:val="20"/>
        </w:rPr>
        <w:t>Standard for Information technology--Telecommunications and information exchange between systems Local and metropolitan area networks--Specific requirements Part 11: Wireless LAN Medium Access Control (MAC) and Physical Layer (PHY) Specifications</w:t>
      </w:r>
    </w:p>
    <w:p w14:paraId="6926DB5B" w14:textId="77777777" w:rsidR="008916F1" w:rsidRDefault="008916F1" w:rsidP="008916F1">
      <w:pPr>
        <w:autoSpaceDE w:val="0"/>
        <w:autoSpaceDN w:val="0"/>
        <w:adjustRightInd w:val="0"/>
        <w:rPr>
          <w:sz w:val="20"/>
        </w:rPr>
      </w:pPr>
      <w:r>
        <w:rPr>
          <w:sz w:val="20"/>
        </w:rPr>
        <w:t>Amendment Enhancements for High Efficiency WLAN</w:t>
      </w:r>
    </w:p>
    <w:p w14:paraId="12BA2C0C" w14:textId="77777777" w:rsidR="008916F1" w:rsidRDefault="008916F1" w:rsidP="008916F1">
      <w:pPr>
        <w:autoSpaceDE w:val="0"/>
        <w:autoSpaceDN w:val="0"/>
        <w:adjustRightInd w:val="0"/>
        <w:rPr>
          <w:b/>
          <w:bCs/>
          <w:sz w:val="20"/>
        </w:rPr>
      </w:pPr>
    </w:p>
    <w:p w14:paraId="0B3870C0" w14:textId="77777777" w:rsidR="008916F1" w:rsidRDefault="008916F1" w:rsidP="008916F1">
      <w:pPr>
        <w:autoSpaceDE w:val="0"/>
        <w:autoSpaceDN w:val="0"/>
        <w:adjustRightInd w:val="0"/>
        <w:rPr>
          <w:sz w:val="20"/>
        </w:rPr>
      </w:pPr>
      <w:r>
        <w:rPr>
          <w:b/>
          <w:bCs/>
          <w:sz w:val="20"/>
        </w:rPr>
        <w:t xml:space="preserve">3.1 Working Group: </w:t>
      </w:r>
      <w:r>
        <w:rPr>
          <w:sz w:val="20"/>
        </w:rPr>
        <w:t>Wireless LAN Working Group (C/LM/WG802.11)</w:t>
      </w:r>
    </w:p>
    <w:p w14:paraId="0F4A258F" w14:textId="77777777" w:rsidR="008916F1" w:rsidRDefault="008916F1" w:rsidP="008916F1">
      <w:pPr>
        <w:autoSpaceDE w:val="0"/>
        <w:autoSpaceDN w:val="0"/>
        <w:adjustRightInd w:val="0"/>
        <w:rPr>
          <w:b/>
          <w:bCs/>
          <w:sz w:val="20"/>
        </w:rPr>
      </w:pPr>
    </w:p>
    <w:p w14:paraId="2A8F8E15" w14:textId="77777777" w:rsidR="008916F1" w:rsidRDefault="008916F1" w:rsidP="008916F1">
      <w:pPr>
        <w:autoSpaceDE w:val="0"/>
        <w:autoSpaceDN w:val="0"/>
        <w:adjustRightInd w:val="0"/>
        <w:rPr>
          <w:b/>
          <w:bCs/>
          <w:sz w:val="20"/>
        </w:rPr>
      </w:pPr>
      <w:r>
        <w:rPr>
          <w:b/>
          <w:bCs/>
          <w:sz w:val="20"/>
        </w:rPr>
        <w:t>Contact Information for Working Group Chair</w:t>
      </w:r>
    </w:p>
    <w:p w14:paraId="604A78C5" w14:textId="77777777" w:rsidR="008916F1" w:rsidRDefault="008916F1" w:rsidP="008916F1">
      <w:pPr>
        <w:autoSpaceDE w:val="0"/>
        <w:autoSpaceDN w:val="0"/>
        <w:adjustRightInd w:val="0"/>
        <w:rPr>
          <w:sz w:val="20"/>
        </w:rPr>
      </w:pPr>
      <w:r>
        <w:rPr>
          <w:b/>
          <w:bCs/>
          <w:sz w:val="20"/>
        </w:rPr>
        <w:t xml:space="preserve">Name: </w:t>
      </w:r>
      <w:r>
        <w:rPr>
          <w:sz w:val="20"/>
        </w:rPr>
        <w:t>Adrian Stephens</w:t>
      </w:r>
    </w:p>
    <w:p w14:paraId="2407FFCD" w14:textId="77777777" w:rsidR="008916F1" w:rsidRDefault="008916F1" w:rsidP="008916F1">
      <w:pPr>
        <w:autoSpaceDE w:val="0"/>
        <w:autoSpaceDN w:val="0"/>
        <w:adjustRightInd w:val="0"/>
        <w:rPr>
          <w:sz w:val="20"/>
        </w:rPr>
      </w:pPr>
      <w:r>
        <w:rPr>
          <w:b/>
          <w:bCs/>
          <w:sz w:val="20"/>
        </w:rPr>
        <w:t xml:space="preserve">Email Address: </w:t>
      </w:r>
      <w:r>
        <w:rPr>
          <w:sz w:val="20"/>
        </w:rPr>
        <w:t>adrian.p.stephens@intel.com</w:t>
      </w:r>
    </w:p>
    <w:p w14:paraId="61ED13F8" w14:textId="77777777" w:rsidR="008916F1" w:rsidRDefault="008916F1" w:rsidP="008916F1">
      <w:pPr>
        <w:autoSpaceDE w:val="0"/>
        <w:autoSpaceDN w:val="0"/>
        <w:adjustRightInd w:val="0"/>
        <w:rPr>
          <w:sz w:val="20"/>
        </w:rPr>
      </w:pPr>
      <w:r>
        <w:rPr>
          <w:b/>
          <w:bCs/>
          <w:sz w:val="20"/>
        </w:rPr>
        <w:t xml:space="preserve">Phone: </w:t>
      </w:r>
      <w:r>
        <w:rPr>
          <w:sz w:val="20"/>
        </w:rPr>
        <w:t>+44 1954 204610</w:t>
      </w:r>
    </w:p>
    <w:p w14:paraId="5F23E948" w14:textId="77777777" w:rsidR="008916F1" w:rsidRDefault="008916F1" w:rsidP="008916F1">
      <w:pPr>
        <w:autoSpaceDE w:val="0"/>
        <w:autoSpaceDN w:val="0"/>
        <w:adjustRightInd w:val="0"/>
        <w:rPr>
          <w:b/>
          <w:bCs/>
          <w:sz w:val="20"/>
        </w:rPr>
      </w:pPr>
    </w:p>
    <w:p w14:paraId="7FB96756" w14:textId="77777777" w:rsidR="008916F1" w:rsidRDefault="008916F1" w:rsidP="008916F1">
      <w:pPr>
        <w:autoSpaceDE w:val="0"/>
        <w:autoSpaceDN w:val="0"/>
        <w:adjustRightInd w:val="0"/>
        <w:rPr>
          <w:b/>
          <w:bCs/>
          <w:sz w:val="20"/>
        </w:rPr>
      </w:pPr>
      <w:r>
        <w:rPr>
          <w:b/>
          <w:bCs/>
          <w:sz w:val="20"/>
        </w:rPr>
        <w:t>Contact Information for Working Group Vice-Chair</w:t>
      </w:r>
    </w:p>
    <w:p w14:paraId="06BE5BEF" w14:textId="77777777" w:rsidR="008916F1" w:rsidRDefault="008916F1" w:rsidP="008916F1">
      <w:pPr>
        <w:autoSpaceDE w:val="0"/>
        <w:autoSpaceDN w:val="0"/>
        <w:adjustRightInd w:val="0"/>
        <w:rPr>
          <w:sz w:val="20"/>
        </w:rPr>
      </w:pPr>
      <w:r>
        <w:rPr>
          <w:b/>
          <w:bCs/>
          <w:sz w:val="20"/>
        </w:rPr>
        <w:t xml:space="preserve">Name: </w:t>
      </w:r>
      <w:r>
        <w:rPr>
          <w:sz w:val="20"/>
        </w:rPr>
        <w:t>Jon Rosdahl</w:t>
      </w:r>
    </w:p>
    <w:p w14:paraId="4FD9A5E2" w14:textId="77777777" w:rsidR="008916F1" w:rsidRDefault="008916F1" w:rsidP="008916F1">
      <w:pPr>
        <w:autoSpaceDE w:val="0"/>
        <w:autoSpaceDN w:val="0"/>
        <w:adjustRightInd w:val="0"/>
        <w:rPr>
          <w:sz w:val="20"/>
        </w:rPr>
      </w:pPr>
      <w:r>
        <w:rPr>
          <w:b/>
          <w:bCs/>
          <w:sz w:val="20"/>
        </w:rPr>
        <w:t xml:space="preserve">Email Address: </w:t>
      </w:r>
      <w:r>
        <w:rPr>
          <w:sz w:val="20"/>
        </w:rPr>
        <w:t>jrosdahl@ieee.org</w:t>
      </w:r>
    </w:p>
    <w:p w14:paraId="6BBDA292" w14:textId="77777777" w:rsidR="008916F1" w:rsidRDefault="008916F1" w:rsidP="008916F1">
      <w:pPr>
        <w:autoSpaceDE w:val="0"/>
        <w:autoSpaceDN w:val="0"/>
        <w:adjustRightInd w:val="0"/>
        <w:rPr>
          <w:sz w:val="20"/>
        </w:rPr>
      </w:pPr>
      <w:r>
        <w:rPr>
          <w:b/>
          <w:bCs/>
          <w:sz w:val="20"/>
        </w:rPr>
        <w:t xml:space="preserve">Phone: </w:t>
      </w:r>
      <w:r>
        <w:rPr>
          <w:sz w:val="20"/>
        </w:rPr>
        <w:t>801-492-4023</w:t>
      </w:r>
    </w:p>
    <w:p w14:paraId="6512A237" w14:textId="77777777" w:rsidR="008916F1" w:rsidRDefault="008916F1" w:rsidP="008916F1">
      <w:pPr>
        <w:autoSpaceDE w:val="0"/>
        <w:autoSpaceDN w:val="0"/>
        <w:adjustRightInd w:val="0"/>
        <w:rPr>
          <w:b/>
          <w:bCs/>
          <w:sz w:val="20"/>
        </w:rPr>
      </w:pPr>
    </w:p>
    <w:p w14:paraId="16E5F678" w14:textId="77777777" w:rsidR="008916F1" w:rsidRDefault="008916F1" w:rsidP="008916F1">
      <w:pPr>
        <w:autoSpaceDE w:val="0"/>
        <w:autoSpaceDN w:val="0"/>
        <w:adjustRightInd w:val="0"/>
        <w:rPr>
          <w:sz w:val="20"/>
        </w:rPr>
      </w:pPr>
      <w:r>
        <w:rPr>
          <w:b/>
          <w:bCs/>
          <w:sz w:val="20"/>
        </w:rPr>
        <w:t xml:space="preserve">3.2 Sponsoring Society and Committee: </w:t>
      </w:r>
      <w:r>
        <w:rPr>
          <w:sz w:val="20"/>
        </w:rPr>
        <w:t>IEEE Computer Society/LAN/MAN Standards Committee (C/LM)</w:t>
      </w:r>
    </w:p>
    <w:p w14:paraId="0F2D0EF2" w14:textId="77777777" w:rsidR="008916F1" w:rsidRDefault="008916F1" w:rsidP="008916F1">
      <w:pPr>
        <w:autoSpaceDE w:val="0"/>
        <w:autoSpaceDN w:val="0"/>
        <w:adjustRightInd w:val="0"/>
        <w:rPr>
          <w:b/>
          <w:bCs/>
          <w:sz w:val="20"/>
        </w:rPr>
      </w:pPr>
    </w:p>
    <w:p w14:paraId="4EA319FA" w14:textId="77777777" w:rsidR="008916F1" w:rsidRDefault="008916F1" w:rsidP="008916F1">
      <w:pPr>
        <w:autoSpaceDE w:val="0"/>
        <w:autoSpaceDN w:val="0"/>
        <w:adjustRightInd w:val="0"/>
        <w:rPr>
          <w:b/>
          <w:bCs/>
          <w:sz w:val="20"/>
        </w:rPr>
      </w:pPr>
      <w:r>
        <w:rPr>
          <w:b/>
          <w:bCs/>
          <w:sz w:val="20"/>
        </w:rPr>
        <w:t>Contact Information for Sponsor Chair</w:t>
      </w:r>
    </w:p>
    <w:p w14:paraId="62287145" w14:textId="77777777" w:rsidR="008916F1" w:rsidRDefault="008916F1" w:rsidP="008916F1">
      <w:pPr>
        <w:autoSpaceDE w:val="0"/>
        <w:autoSpaceDN w:val="0"/>
        <w:adjustRightInd w:val="0"/>
        <w:rPr>
          <w:sz w:val="20"/>
        </w:rPr>
      </w:pPr>
      <w:r>
        <w:rPr>
          <w:b/>
          <w:bCs/>
          <w:sz w:val="20"/>
        </w:rPr>
        <w:t xml:space="preserve">Name: </w:t>
      </w:r>
      <w:r>
        <w:rPr>
          <w:sz w:val="20"/>
        </w:rPr>
        <w:t>Paul Nikolich</w:t>
      </w:r>
    </w:p>
    <w:p w14:paraId="448E6205" w14:textId="77777777" w:rsidR="008916F1" w:rsidRDefault="008916F1" w:rsidP="008916F1">
      <w:pPr>
        <w:autoSpaceDE w:val="0"/>
        <w:autoSpaceDN w:val="0"/>
        <w:adjustRightInd w:val="0"/>
        <w:rPr>
          <w:sz w:val="20"/>
        </w:rPr>
      </w:pPr>
      <w:r>
        <w:rPr>
          <w:b/>
          <w:bCs/>
          <w:sz w:val="20"/>
        </w:rPr>
        <w:t xml:space="preserve">Email Address: </w:t>
      </w:r>
      <w:r>
        <w:rPr>
          <w:sz w:val="20"/>
        </w:rPr>
        <w:t>p.nikolich@ieee.org</w:t>
      </w:r>
    </w:p>
    <w:p w14:paraId="2553409F" w14:textId="77777777" w:rsidR="008916F1" w:rsidRDefault="008916F1" w:rsidP="008916F1">
      <w:pPr>
        <w:autoSpaceDE w:val="0"/>
        <w:autoSpaceDN w:val="0"/>
        <w:adjustRightInd w:val="0"/>
        <w:rPr>
          <w:sz w:val="20"/>
        </w:rPr>
      </w:pPr>
      <w:r>
        <w:rPr>
          <w:b/>
          <w:bCs/>
          <w:sz w:val="20"/>
        </w:rPr>
        <w:t xml:space="preserve">Phone: </w:t>
      </w:r>
      <w:r>
        <w:rPr>
          <w:sz w:val="20"/>
        </w:rPr>
        <w:t>857.205.0050</w:t>
      </w:r>
    </w:p>
    <w:p w14:paraId="05E2CF55" w14:textId="77777777" w:rsidR="008916F1" w:rsidRDefault="008916F1" w:rsidP="008916F1">
      <w:pPr>
        <w:autoSpaceDE w:val="0"/>
        <w:autoSpaceDN w:val="0"/>
        <w:adjustRightInd w:val="0"/>
        <w:rPr>
          <w:b/>
          <w:bCs/>
          <w:sz w:val="20"/>
        </w:rPr>
      </w:pPr>
    </w:p>
    <w:p w14:paraId="6938B2DD" w14:textId="77777777" w:rsidR="008916F1" w:rsidRDefault="008916F1" w:rsidP="008916F1">
      <w:pPr>
        <w:autoSpaceDE w:val="0"/>
        <w:autoSpaceDN w:val="0"/>
        <w:adjustRightInd w:val="0"/>
        <w:rPr>
          <w:b/>
          <w:bCs/>
          <w:sz w:val="20"/>
        </w:rPr>
      </w:pPr>
      <w:r>
        <w:rPr>
          <w:b/>
          <w:bCs/>
          <w:sz w:val="20"/>
        </w:rPr>
        <w:t>Contact Information for Standards Representative</w:t>
      </w:r>
    </w:p>
    <w:p w14:paraId="3F32B0F6" w14:textId="77777777" w:rsidR="008916F1" w:rsidRDefault="008916F1" w:rsidP="008916F1">
      <w:pPr>
        <w:autoSpaceDE w:val="0"/>
        <w:autoSpaceDN w:val="0"/>
        <w:adjustRightInd w:val="0"/>
        <w:rPr>
          <w:sz w:val="20"/>
        </w:rPr>
      </w:pPr>
      <w:r>
        <w:rPr>
          <w:b/>
          <w:bCs/>
          <w:sz w:val="20"/>
        </w:rPr>
        <w:t xml:space="preserve">Name: </w:t>
      </w:r>
      <w:r>
        <w:rPr>
          <w:sz w:val="20"/>
        </w:rPr>
        <w:t>James Gilb</w:t>
      </w:r>
    </w:p>
    <w:p w14:paraId="16BB9DB1" w14:textId="77777777" w:rsidR="008916F1" w:rsidRDefault="008916F1" w:rsidP="008916F1">
      <w:pPr>
        <w:autoSpaceDE w:val="0"/>
        <w:autoSpaceDN w:val="0"/>
        <w:adjustRightInd w:val="0"/>
        <w:rPr>
          <w:sz w:val="20"/>
        </w:rPr>
      </w:pPr>
      <w:r>
        <w:rPr>
          <w:b/>
          <w:bCs/>
          <w:sz w:val="20"/>
        </w:rPr>
        <w:t xml:space="preserve">Email Address: </w:t>
      </w:r>
      <w:r>
        <w:rPr>
          <w:sz w:val="20"/>
        </w:rPr>
        <w:t>gilb@ieee.org</w:t>
      </w:r>
    </w:p>
    <w:p w14:paraId="369D5E5A" w14:textId="77777777" w:rsidR="008916F1" w:rsidRDefault="008916F1" w:rsidP="008916F1">
      <w:pPr>
        <w:autoSpaceDE w:val="0"/>
        <w:autoSpaceDN w:val="0"/>
        <w:adjustRightInd w:val="0"/>
        <w:rPr>
          <w:sz w:val="20"/>
        </w:rPr>
      </w:pPr>
      <w:r>
        <w:rPr>
          <w:b/>
          <w:bCs/>
          <w:sz w:val="20"/>
        </w:rPr>
        <w:t xml:space="preserve">Phone: </w:t>
      </w:r>
      <w:r>
        <w:rPr>
          <w:sz w:val="20"/>
        </w:rPr>
        <w:t>858-229-4822</w:t>
      </w:r>
    </w:p>
    <w:p w14:paraId="4E396E5F" w14:textId="77777777" w:rsidR="008916F1" w:rsidRDefault="008916F1" w:rsidP="008916F1">
      <w:pPr>
        <w:autoSpaceDE w:val="0"/>
        <w:autoSpaceDN w:val="0"/>
        <w:adjustRightInd w:val="0"/>
        <w:rPr>
          <w:b/>
          <w:bCs/>
          <w:sz w:val="20"/>
        </w:rPr>
      </w:pPr>
    </w:p>
    <w:p w14:paraId="0C4C1DE3" w14:textId="77777777" w:rsidR="008916F1" w:rsidRDefault="008916F1" w:rsidP="008916F1">
      <w:pPr>
        <w:autoSpaceDE w:val="0"/>
        <w:autoSpaceDN w:val="0"/>
        <w:adjustRightInd w:val="0"/>
        <w:rPr>
          <w:sz w:val="20"/>
        </w:rPr>
      </w:pPr>
      <w:r>
        <w:rPr>
          <w:b/>
          <w:bCs/>
          <w:sz w:val="20"/>
        </w:rPr>
        <w:t xml:space="preserve">4.1 Type of Ballot: </w:t>
      </w:r>
      <w:r>
        <w:rPr>
          <w:sz w:val="20"/>
        </w:rPr>
        <w:t>Individual</w:t>
      </w:r>
    </w:p>
    <w:p w14:paraId="5F234C1A" w14:textId="77777777" w:rsidR="008916F1" w:rsidRDefault="008916F1" w:rsidP="008916F1">
      <w:pPr>
        <w:autoSpaceDE w:val="0"/>
        <w:autoSpaceDN w:val="0"/>
        <w:adjustRightInd w:val="0"/>
        <w:rPr>
          <w:sz w:val="20"/>
        </w:rPr>
      </w:pPr>
      <w:r>
        <w:rPr>
          <w:b/>
          <w:bCs/>
          <w:sz w:val="20"/>
        </w:rPr>
        <w:t xml:space="preserve">4.2 Expected Date of submission of draft to the IEEE-SA for Initial Sponsor Ballot: </w:t>
      </w:r>
      <w:r>
        <w:rPr>
          <w:sz w:val="20"/>
        </w:rPr>
        <w:t>07/2017</w:t>
      </w:r>
    </w:p>
    <w:p w14:paraId="682B7BF3" w14:textId="77777777" w:rsidR="008916F1" w:rsidRDefault="008916F1" w:rsidP="008916F1">
      <w:pPr>
        <w:autoSpaceDE w:val="0"/>
        <w:autoSpaceDN w:val="0"/>
        <w:adjustRightInd w:val="0"/>
        <w:rPr>
          <w:sz w:val="20"/>
        </w:rPr>
      </w:pPr>
      <w:r>
        <w:rPr>
          <w:b/>
          <w:bCs/>
          <w:sz w:val="20"/>
        </w:rPr>
        <w:t xml:space="preserve">4.3 Projected Completion Date for Submittal to RevCom: </w:t>
      </w:r>
      <w:r>
        <w:rPr>
          <w:sz w:val="20"/>
        </w:rPr>
        <w:t>03/2018</w:t>
      </w:r>
    </w:p>
    <w:p w14:paraId="673F18CE" w14:textId="77777777" w:rsidR="008916F1" w:rsidRDefault="008916F1" w:rsidP="008916F1">
      <w:pPr>
        <w:autoSpaceDE w:val="0"/>
        <w:autoSpaceDN w:val="0"/>
        <w:adjustRightInd w:val="0"/>
        <w:rPr>
          <w:b/>
          <w:bCs/>
          <w:sz w:val="20"/>
        </w:rPr>
      </w:pPr>
    </w:p>
    <w:p w14:paraId="7AA77684" w14:textId="77777777" w:rsidR="008916F1" w:rsidRDefault="008916F1" w:rsidP="008916F1">
      <w:pPr>
        <w:autoSpaceDE w:val="0"/>
        <w:autoSpaceDN w:val="0"/>
        <w:adjustRightInd w:val="0"/>
        <w:rPr>
          <w:sz w:val="20"/>
        </w:rPr>
      </w:pPr>
      <w:r>
        <w:rPr>
          <w:b/>
          <w:bCs/>
          <w:sz w:val="20"/>
        </w:rPr>
        <w:t xml:space="preserve">5.1 Approximate number of people expected to be actively involved in the development of this project: </w:t>
      </w:r>
      <w:r>
        <w:rPr>
          <w:sz w:val="20"/>
        </w:rPr>
        <w:t>200</w:t>
      </w:r>
    </w:p>
    <w:p w14:paraId="057AA470" w14:textId="77777777" w:rsidR="008916F1" w:rsidRDefault="008916F1" w:rsidP="008916F1">
      <w:pPr>
        <w:autoSpaceDE w:val="0"/>
        <w:autoSpaceDN w:val="0"/>
        <w:adjustRightInd w:val="0"/>
        <w:rPr>
          <w:b/>
          <w:bCs/>
          <w:sz w:val="20"/>
        </w:rPr>
      </w:pPr>
    </w:p>
    <w:p w14:paraId="4D03012D" w14:textId="77777777" w:rsidR="008916F1" w:rsidRDefault="008916F1" w:rsidP="008916F1">
      <w:pPr>
        <w:autoSpaceDE w:val="0"/>
        <w:autoSpaceDN w:val="0"/>
        <w:adjustRightInd w:val="0"/>
        <w:rPr>
          <w:sz w:val="20"/>
        </w:rPr>
      </w:pPr>
      <w:r>
        <w:rPr>
          <w:b/>
          <w:bCs/>
          <w:sz w:val="20"/>
        </w:rPr>
        <w:t>5.2</w:t>
      </w:r>
      <w:proofErr w:type="gramStart"/>
      <w:r>
        <w:rPr>
          <w:b/>
          <w:bCs/>
          <w:sz w:val="20"/>
        </w:rPr>
        <w:t>.a</w:t>
      </w:r>
      <w:proofErr w:type="gramEnd"/>
      <w:r>
        <w:rPr>
          <w:b/>
          <w:bCs/>
          <w:sz w:val="20"/>
        </w:rPr>
        <w:t xml:space="preserve">. Scope of the complete standard: </w:t>
      </w:r>
      <w:r>
        <w:rPr>
          <w:sz w:val="20"/>
        </w:rPr>
        <w:t>The scope of this standard is to define one medium access control (MAC) and several physical layer (PHY) specifications for wireless connectivity for fixed, portable, and moving stations (STAs) within a local area.</w:t>
      </w:r>
    </w:p>
    <w:p w14:paraId="075106CC" w14:textId="77777777" w:rsidR="008916F1" w:rsidRDefault="008916F1" w:rsidP="008916F1">
      <w:pPr>
        <w:autoSpaceDE w:val="0"/>
        <w:autoSpaceDN w:val="0"/>
        <w:adjustRightInd w:val="0"/>
        <w:rPr>
          <w:b/>
          <w:bCs/>
          <w:sz w:val="20"/>
        </w:rPr>
      </w:pPr>
    </w:p>
    <w:p w14:paraId="4A7E85B8" w14:textId="77777777" w:rsidR="008916F1" w:rsidRDefault="008916F1" w:rsidP="008916F1">
      <w:pPr>
        <w:autoSpaceDE w:val="0"/>
        <w:autoSpaceDN w:val="0"/>
        <w:adjustRightInd w:val="0"/>
        <w:rPr>
          <w:sz w:val="20"/>
        </w:rPr>
      </w:pPr>
      <w:r>
        <w:rPr>
          <w:b/>
          <w:bCs/>
          <w:sz w:val="20"/>
        </w:rPr>
        <w:t>5.2</w:t>
      </w:r>
      <w:proofErr w:type="gramStart"/>
      <w:r>
        <w:rPr>
          <w:b/>
          <w:bCs/>
          <w:sz w:val="20"/>
        </w:rPr>
        <w:t>.b</w:t>
      </w:r>
      <w:proofErr w:type="gramEnd"/>
      <w:r>
        <w:rPr>
          <w:b/>
          <w:bCs/>
          <w:sz w:val="20"/>
        </w:rPr>
        <w:t xml:space="preserve">. Scope of the project: </w:t>
      </w:r>
      <w:r>
        <w:rPr>
          <w:sz w:val="20"/>
        </w:rPr>
        <w:t>This amendment defines standardized modifications to both the IEEE 802.11 physical layers (PHY) and the IEEE 802.11 Medium Access Control layer (MAC) that enable at least one mode of operation capable of supporting at least four times improvement in the average throughput per station (measured at the MAC data service access point) in a dense deployment scenario, while maintaining or improving the power efficiency per station.</w:t>
      </w:r>
    </w:p>
    <w:p w14:paraId="72DCB3DD" w14:textId="77777777" w:rsidR="008916F1" w:rsidRDefault="008916F1" w:rsidP="008916F1">
      <w:pPr>
        <w:autoSpaceDE w:val="0"/>
        <w:autoSpaceDN w:val="0"/>
        <w:adjustRightInd w:val="0"/>
        <w:rPr>
          <w:sz w:val="20"/>
        </w:rPr>
      </w:pPr>
      <w:r>
        <w:rPr>
          <w:sz w:val="20"/>
        </w:rPr>
        <w:lastRenderedPageBreak/>
        <w:t xml:space="preserve">This amendment defines operations in frequency bands between 1 GHz and </w:t>
      </w:r>
      <w:del w:id="2" w:author="Kennedy, Rich" w:date="2017-05-30T16:30:00Z">
        <w:r w:rsidDel="00AA0F0E">
          <w:rPr>
            <w:sz w:val="20"/>
          </w:rPr>
          <w:delText xml:space="preserve">6 </w:delText>
        </w:r>
      </w:del>
      <w:ins w:id="3" w:author="Kennedy, Rich" w:date="2017-05-30T16:30:00Z">
        <w:r w:rsidR="00AA0F0E">
          <w:rPr>
            <w:sz w:val="20"/>
          </w:rPr>
          <w:t xml:space="preserve">7.125 </w:t>
        </w:r>
      </w:ins>
      <w:r>
        <w:rPr>
          <w:sz w:val="20"/>
        </w:rPr>
        <w:t>GHz. The new amendment shall enable backward compatibility and coexistence with legacy IEEE 802.11 devices operating in the same band.</w:t>
      </w:r>
    </w:p>
    <w:p w14:paraId="17ED2531" w14:textId="77777777" w:rsidR="008916F1" w:rsidRDefault="008916F1" w:rsidP="008916F1">
      <w:pPr>
        <w:autoSpaceDE w:val="0"/>
        <w:autoSpaceDN w:val="0"/>
        <w:adjustRightInd w:val="0"/>
        <w:rPr>
          <w:b/>
          <w:bCs/>
          <w:sz w:val="20"/>
        </w:rPr>
      </w:pPr>
    </w:p>
    <w:p w14:paraId="7FB87EAC" w14:textId="77777777" w:rsidR="008916F1" w:rsidRDefault="008916F1" w:rsidP="008916F1">
      <w:pPr>
        <w:autoSpaceDE w:val="0"/>
        <w:autoSpaceDN w:val="0"/>
        <w:adjustRightInd w:val="0"/>
        <w:rPr>
          <w:sz w:val="20"/>
        </w:rPr>
      </w:pPr>
      <w:r>
        <w:rPr>
          <w:b/>
          <w:bCs/>
          <w:sz w:val="20"/>
        </w:rPr>
        <w:t xml:space="preserve">5.3 Is the completion of this standard dependent upon the completion of another standard: </w:t>
      </w:r>
      <w:proofErr w:type="gramStart"/>
      <w:r>
        <w:rPr>
          <w:sz w:val="20"/>
        </w:rPr>
        <w:t>No</w:t>
      </w:r>
      <w:proofErr w:type="gramEnd"/>
    </w:p>
    <w:p w14:paraId="63E07D53" w14:textId="77777777" w:rsidR="008916F1" w:rsidRDefault="008916F1" w:rsidP="008916F1">
      <w:pPr>
        <w:autoSpaceDE w:val="0"/>
        <w:autoSpaceDN w:val="0"/>
        <w:adjustRightInd w:val="0"/>
        <w:rPr>
          <w:b/>
          <w:bCs/>
          <w:sz w:val="20"/>
        </w:rPr>
      </w:pPr>
    </w:p>
    <w:p w14:paraId="3634C846" w14:textId="77777777" w:rsidR="008916F1" w:rsidRDefault="008916F1" w:rsidP="008916F1">
      <w:pPr>
        <w:autoSpaceDE w:val="0"/>
        <w:autoSpaceDN w:val="0"/>
        <w:adjustRightInd w:val="0"/>
        <w:rPr>
          <w:sz w:val="20"/>
        </w:rPr>
      </w:pPr>
      <w:r>
        <w:rPr>
          <w:b/>
          <w:bCs/>
          <w:sz w:val="20"/>
        </w:rPr>
        <w:t xml:space="preserve">5.4 Purpose: </w:t>
      </w:r>
      <w:r>
        <w:rPr>
          <w:sz w:val="20"/>
        </w:rPr>
        <w:t>The purpose of this standard is to provide wireless connectivity for fixed, portable, and moving stations within a local area. This standard also offers regulatory bodies a means of standardizing access to one or more frequency bands for the purpose of local area communication.</w:t>
      </w:r>
    </w:p>
    <w:p w14:paraId="21F3E738" w14:textId="77777777" w:rsidR="008916F1" w:rsidRDefault="008916F1" w:rsidP="008916F1">
      <w:pPr>
        <w:autoSpaceDE w:val="0"/>
        <w:autoSpaceDN w:val="0"/>
        <w:adjustRightInd w:val="0"/>
        <w:rPr>
          <w:b/>
          <w:bCs/>
          <w:sz w:val="20"/>
        </w:rPr>
      </w:pPr>
    </w:p>
    <w:p w14:paraId="24FA1541" w14:textId="77777777" w:rsidR="008916F1" w:rsidRDefault="008916F1" w:rsidP="008916F1">
      <w:pPr>
        <w:autoSpaceDE w:val="0"/>
        <w:autoSpaceDN w:val="0"/>
        <w:adjustRightInd w:val="0"/>
        <w:rPr>
          <w:sz w:val="20"/>
        </w:rPr>
      </w:pPr>
      <w:r>
        <w:rPr>
          <w:b/>
          <w:bCs/>
          <w:sz w:val="20"/>
        </w:rPr>
        <w:t xml:space="preserve">5.5 Need for the Project: </w:t>
      </w:r>
      <w:r>
        <w:rPr>
          <w:sz w:val="20"/>
        </w:rPr>
        <w:t>Wireless LAN (WLAN) devices are currently being deployed in diverse environments. These environments are characterized by the existence of many access points and non-AP stations in geographically limited areas. Increased interference from neighbouring devices gives rise to performance degradation. Additionally WLAN devices are increasingly required to support a variety of applications such as video, cloud access, and offloading. In particular video traffic is expected to be the dominant type of traffic in many high efficiency WLAN deployments. With the real-time requirements of some of these applications, WLAN users demand improved performance in delivering their applications, including improved power consumption for battery-operated devices.</w:t>
      </w:r>
    </w:p>
    <w:p w14:paraId="290E2426" w14:textId="77777777" w:rsidR="008916F1" w:rsidRDefault="008916F1" w:rsidP="008916F1">
      <w:pPr>
        <w:autoSpaceDE w:val="0"/>
        <w:autoSpaceDN w:val="0"/>
        <w:adjustRightInd w:val="0"/>
        <w:rPr>
          <w:sz w:val="20"/>
        </w:rPr>
      </w:pPr>
      <w:r>
        <w:rPr>
          <w:sz w:val="20"/>
        </w:rPr>
        <w:t>Unlike previous amendments where the focus was on improving aggregate throughput, this amendment focuses on improving metrics that reflect user experience, such as average per station throughput, the 5th percentile of per station throughput of a group of stations, and area throughput. Improvements will be made to support environments such as wireless corporate office, outdoor hotspot, dense residential apartments, and stadiums.</w:t>
      </w:r>
    </w:p>
    <w:p w14:paraId="1E8D8EDD" w14:textId="77777777" w:rsidR="008916F1" w:rsidRDefault="008916F1" w:rsidP="008916F1">
      <w:pPr>
        <w:autoSpaceDE w:val="0"/>
        <w:autoSpaceDN w:val="0"/>
        <w:adjustRightInd w:val="0"/>
        <w:rPr>
          <w:b/>
          <w:bCs/>
          <w:sz w:val="20"/>
        </w:rPr>
      </w:pPr>
    </w:p>
    <w:p w14:paraId="37AE6B95" w14:textId="77777777" w:rsidR="008916F1" w:rsidRDefault="008916F1" w:rsidP="008916F1">
      <w:pPr>
        <w:autoSpaceDE w:val="0"/>
        <w:autoSpaceDN w:val="0"/>
        <w:adjustRightInd w:val="0"/>
        <w:rPr>
          <w:sz w:val="20"/>
        </w:rPr>
      </w:pPr>
      <w:r>
        <w:rPr>
          <w:b/>
          <w:bCs/>
          <w:sz w:val="20"/>
        </w:rPr>
        <w:t xml:space="preserve">5.6 Stakeholders for the Standard: </w:t>
      </w:r>
      <w:r>
        <w:rPr>
          <w:sz w:val="20"/>
        </w:rPr>
        <w:t>Manufacturers and users of semiconductors, personal computers, enterprise networking devices, consumer electronic devices, home networking equipment, mobile devices, and cellular operators.</w:t>
      </w:r>
    </w:p>
    <w:p w14:paraId="39620EEB" w14:textId="77777777" w:rsidR="008916F1" w:rsidRDefault="008916F1" w:rsidP="008916F1">
      <w:pPr>
        <w:autoSpaceDE w:val="0"/>
        <w:autoSpaceDN w:val="0"/>
        <w:adjustRightInd w:val="0"/>
        <w:rPr>
          <w:b/>
          <w:bCs/>
          <w:sz w:val="20"/>
        </w:rPr>
      </w:pPr>
    </w:p>
    <w:p w14:paraId="01E31468" w14:textId="77777777" w:rsidR="008916F1" w:rsidRDefault="008916F1" w:rsidP="008916F1">
      <w:pPr>
        <w:autoSpaceDE w:val="0"/>
        <w:autoSpaceDN w:val="0"/>
        <w:adjustRightInd w:val="0"/>
        <w:rPr>
          <w:b/>
          <w:bCs/>
          <w:sz w:val="20"/>
        </w:rPr>
      </w:pPr>
      <w:r>
        <w:rPr>
          <w:b/>
          <w:bCs/>
          <w:sz w:val="20"/>
        </w:rPr>
        <w:t>Intellectual Property</w:t>
      </w:r>
    </w:p>
    <w:p w14:paraId="7F9294BF" w14:textId="77777777" w:rsidR="008916F1" w:rsidRDefault="008916F1" w:rsidP="008916F1">
      <w:pPr>
        <w:autoSpaceDE w:val="0"/>
        <w:autoSpaceDN w:val="0"/>
        <w:adjustRightInd w:val="0"/>
        <w:rPr>
          <w:b/>
          <w:bCs/>
          <w:sz w:val="20"/>
        </w:rPr>
      </w:pPr>
    </w:p>
    <w:p w14:paraId="356161B8" w14:textId="77777777" w:rsidR="008916F1" w:rsidRDefault="008916F1" w:rsidP="008916F1">
      <w:pPr>
        <w:autoSpaceDE w:val="0"/>
        <w:autoSpaceDN w:val="0"/>
        <w:adjustRightInd w:val="0"/>
        <w:rPr>
          <w:sz w:val="20"/>
        </w:rPr>
      </w:pPr>
      <w:r>
        <w:rPr>
          <w:b/>
          <w:bCs/>
          <w:sz w:val="20"/>
        </w:rPr>
        <w:t>6.1</w:t>
      </w:r>
      <w:proofErr w:type="gramStart"/>
      <w:r>
        <w:rPr>
          <w:b/>
          <w:bCs/>
          <w:sz w:val="20"/>
        </w:rPr>
        <w:t>.a</w:t>
      </w:r>
      <w:proofErr w:type="gramEnd"/>
      <w:r>
        <w:rPr>
          <w:b/>
          <w:bCs/>
          <w:sz w:val="20"/>
        </w:rPr>
        <w:t>. Is the Sponsor aware of any copyright permissions needed for this project</w:t>
      </w:r>
      <w:proofErr w:type="gramStart"/>
      <w:r>
        <w:rPr>
          <w:b/>
          <w:bCs/>
          <w:sz w:val="20"/>
        </w:rPr>
        <w:t>?:</w:t>
      </w:r>
      <w:proofErr w:type="gramEnd"/>
      <w:r>
        <w:rPr>
          <w:b/>
          <w:bCs/>
          <w:sz w:val="20"/>
        </w:rPr>
        <w:t xml:space="preserve"> </w:t>
      </w:r>
      <w:r>
        <w:rPr>
          <w:sz w:val="20"/>
        </w:rPr>
        <w:t>No</w:t>
      </w:r>
    </w:p>
    <w:p w14:paraId="73EEA3D6" w14:textId="77777777" w:rsidR="008916F1" w:rsidRDefault="008916F1" w:rsidP="008916F1">
      <w:pPr>
        <w:autoSpaceDE w:val="0"/>
        <w:autoSpaceDN w:val="0"/>
        <w:adjustRightInd w:val="0"/>
        <w:rPr>
          <w:b/>
          <w:bCs/>
          <w:sz w:val="20"/>
        </w:rPr>
      </w:pPr>
    </w:p>
    <w:p w14:paraId="25103A56" w14:textId="77777777" w:rsidR="008916F1" w:rsidRDefault="008916F1" w:rsidP="008916F1">
      <w:pPr>
        <w:autoSpaceDE w:val="0"/>
        <w:autoSpaceDN w:val="0"/>
        <w:adjustRightInd w:val="0"/>
        <w:rPr>
          <w:sz w:val="20"/>
        </w:rPr>
      </w:pPr>
      <w:r>
        <w:rPr>
          <w:b/>
          <w:bCs/>
          <w:sz w:val="20"/>
        </w:rPr>
        <w:t>6.1</w:t>
      </w:r>
      <w:proofErr w:type="gramStart"/>
      <w:r>
        <w:rPr>
          <w:b/>
          <w:bCs/>
          <w:sz w:val="20"/>
        </w:rPr>
        <w:t>.b</w:t>
      </w:r>
      <w:proofErr w:type="gramEnd"/>
      <w:r>
        <w:rPr>
          <w:b/>
          <w:bCs/>
          <w:sz w:val="20"/>
        </w:rPr>
        <w:t>. Is the Sponsor aware of possible registration activity related to this project</w:t>
      </w:r>
      <w:proofErr w:type="gramStart"/>
      <w:r>
        <w:rPr>
          <w:b/>
          <w:bCs/>
          <w:sz w:val="20"/>
        </w:rPr>
        <w:t>?:</w:t>
      </w:r>
      <w:proofErr w:type="gramEnd"/>
      <w:r>
        <w:rPr>
          <w:b/>
          <w:bCs/>
          <w:sz w:val="20"/>
        </w:rPr>
        <w:t xml:space="preserve"> </w:t>
      </w:r>
      <w:r>
        <w:rPr>
          <w:sz w:val="20"/>
        </w:rPr>
        <w:t>No</w:t>
      </w:r>
    </w:p>
    <w:p w14:paraId="7A9AB6CD" w14:textId="77777777" w:rsidR="008916F1" w:rsidRDefault="008916F1" w:rsidP="008916F1">
      <w:pPr>
        <w:autoSpaceDE w:val="0"/>
        <w:autoSpaceDN w:val="0"/>
        <w:adjustRightInd w:val="0"/>
        <w:rPr>
          <w:b/>
          <w:bCs/>
          <w:sz w:val="20"/>
        </w:rPr>
      </w:pPr>
    </w:p>
    <w:p w14:paraId="1C63D434" w14:textId="77777777" w:rsidR="008916F1" w:rsidRDefault="008916F1" w:rsidP="008916F1">
      <w:pPr>
        <w:autoSpaceDE w:val="0"/>
        <w:autoSpaceDN w:val="0"/>
        <w:adjustRightInd w:val="0"/>
        <w:rPr>
          <w:sz w:val="20"/>
        </w:rPr>
      </w:pPr>
      <w:r>
        <w:rPr>
          <w:b/>
          <w:bCs/>
          <w:sz w:val="20"/>
        </w:rPr>
        <w:t>7.1 Are there other standards or projects with a similar scope</w:t>
      </w:r>
      <w:proofErr w:type="gramStart"/>
      <w:r>
        <w:rPr>
          <w:b/>
          <w:bCs/>
          <w:sz w:val="20"/>
        </w:rPr>
        <w:t>?:</w:t>
      </w:r>
      <w:proofErr w:type="gramEnd"/>
      <w:r>
        <w:rPr>
          <w:b/>
          <w:bCs/>
          <w:sz w:val="20"/>
        </w:rPr>
        <w:t xml:space="preserve"> </w:t>
      </w:r>
      <w:r>
        <w:rPr>
          <w:sz w:val="20"/>
        </w:rPr>
        <w:t>No</w:t>
      </w:r>
    </w:p>
    <w:p w14:paraId="3CD0A0F0" w14:textId="77777777" w:rsidR="008916F1" w:rsidRDefault="008916F1" w:rsidP="008916F1">
      <w:pPr>
        <w:autoSpaceDE w:val="0"/>
        <w:autoSpaceDN w:val="0"/>
        <w:adjustRightInd w:val="0"/>
        <w:rPr>
          <w:b/>
          <w:bCs/>
          <w:sz w:val="20"/>
        </w:rPr>
      </w:pPr>
    </w:p>
    <w:p w14:paraId="2ABAED0F" w14:textId="77777777" w:rsidR="008916F1" w:rsidRDefault="008916F1" w:rsidP="008916F1">
      <w:pPr>
        <w:autoSpaceDE w:val="0"/>
        <w:autoSpaceDN w:val="0"/>
        <w:adjustRightInd w:val="0"/>
        <w:rPr>
          <w:b/>
          <w:bCs/>
          <w:sz w:val="20"/>
        </w:rPr>
      </w:pPr>
      <w:r>
        <w:rPr>
          <w:b/>
          <w:bCs/>
          <w:sz w:val="20"/>
        </w:rPr>
        <w:t>7.2 Joint Development</w:t>
      </w:r>
    </w:p>
    <w:p w14:paraId="60251211" w14:textId="77777777" w:rsidR="008916F1" w:rsidRDefault="008916F1" w:rsidP="008916F1">
      <w:pPr>
        <w:autoSpaceDE w:val="0"/>
        <w:autoSpaceDN w:val="0"/>
        <w:adjustRightInd w:val="0"/>
        <w:rPr>
          <w:sz w:val="20"/>
        </w:rPr>
      </w:pPr>
      <w:r>
        <w:rPr>
          <w:b/>
          <w:bCs/>
          <w:sz w:val="20"/>
        </w:rPr>
        <w:t>Is it the intent to develop this document jointly with another organization</w:t>
      </w:r>
      <w:proofErr w:type="gramStart"/>
      <w:r>
        <w:rPr>
          <w:b/>
          <w:bCs/>
          <w:sz w:val="20"/>
        </w:rPr>
        <w:t>?:</w:t>
      </w:r>
      <w:proofErr w:type="gramEnd"/>
      <w:r>
        <w:rPr>
          <w:b/>
          <w:bCs/>
          <w:sz w:val="20"/>
        </w:rPr>
        <w:t xml:space="preserve"> </w:t>
      </w:r>
      <w:r>
        <w:rPr>
          <w:sz w:val="20"/>
        </w:rPr>
        <w:t>No</w:t>
      </w:r>
    </w:p>
    <w:p w14:paraId="09330A2B" w14:textId="77777777" w:rsidR="008916F1" w:rsidRDefault="008916F1" w:rsidP="008916F1">
      <w:pPr>
        <w:autoSpaceDE w:val="0"/>
        <w:autoSpaceDN w:val="0"/>
        <w:adjustRightInd w:val="0"/>
        <w:rPr>
          <w:b/>
          <w:bCs/>
          <w:sz w:val="20"/>
        </w:rPr>
      </w:pPr>
    </w:p>
    <w:p w14:paraId="0619CDFE" w14:textId="77777777" w:rsidR="008916F1" w:rsidRDefault="008916F1" w:rsidP="008916F1">
      <w:pPr>
        <w:autoSpaceDE w:val="0"/>
        <w:autoSpaceDN w:val="0"/>
        <w:adjustRightInd w:val="0"/>
        <w:rPr>
          <w:sz w:val="20"/>
        </w:rPr>
      </w:pPr>
      <w:r>
        <w:rPr>
          <w:b/>
          <w:bCs/>
          <w:sz w:val="20"/>
        </w:rPr>
        <w:t xml:space="preserve">8.1 Additional Explanatory Notes (Item Number and Explanation): </w:t>
      </w:r>
      <w:r>
        <w:rPr>
          <w:sz w:val="20"/>
        </w:rPr>
        <w:t>5.2.b</w:t>
      </w:r>
    </w:p>
    <w:p w14:paraId="27004FDC" w14:textId="77777777" w:rsidR="008916F1" w:rsidRDefault="008916F1" w:rsidP="008916F1">
      <w:pPr>
        <w:autoSpaceDE w:val="0"/>
        <w:autoSpaceDN w:val="0"/>
        <w:adjustRightInd w:val="0"/>
        <w:rPr>
          <w:sz w:val="20"/>
        </w:rPr>
      </w:pPr>
    </w:p>
    <w:p w14:paraId="52046271" w14:textId="4638913F" w:rsidR="008916F1" w:rsidRDefault="008916F1" w:rsidP="008916F1">
      <w:pPr>
        <w:autoSpaceDE w:val="0"/>
        <w:autoSpaceDN w:val="0"/>
        <w:adjustRightInd w:val="0"/>
        <w:rPr>
          <w:sz w:val="20"/>
        </w:rPr>
      </w:pPr>
      <w:r>
        <w:rPr>
          <w:sz w:val="20"/>
        </w:rPr>
        <w:t xml:space="preserve">* The focus of this amendment is on WLAN indoor and outdoor operation in the 2.4 GHz and the 5 GHz frequency bands. Additional bands between 1 GHz and </w:t>
      </w:r>
      <w:ins w:id="4" w:author="Kennedy, Rich" w:date="2017-05-31T17:23:00Z">
        <w:r w:rsidR="00D65551">
          <w:rPr>
            <w:sz w:val="20"/>
          </w:rPr>
          <w:t>7.125</w:t>
        </w:r>
      </w:ins>
      <w:del w:id="5" w:author="Kennedy, Rich" w:date="2017-05-31T17:23:00Z">
        <w:r w:rsidDel="00D65551">
          <w:rPr>
            <w:sz w:val="20"/>
          </w:rPr>
          <w:delText>6</w:delText>
        </w:r>
      </w:del>
      <w:r>
        <w:rPr>
          <w:sz w:val="20"/>
        </w:rPr>
        <w:t xml:space="preserve"> GHz may be added as they become available.</w:t>
      </w:r>
    </w:p>
    <w:p w14:paraId="0D4179BF" w14:textId="77777777" w:rsidR="008916F1" w:rsidRDefault="008916F1" w:rsidP="008916F1">
      <w:pPr>
        <w:autoSpaceDE w:val="0"/>
        <w:autoSpaceDN w:val="0"/>
        <w:adjustRightInd w:val="0"/>
        <w:rPr>
          <w:sz w:val="20"/>
        </w:rPr>
      </w:pPr>
    </w:p>
    <w:p w14:paraId="23E84F0F" w14:textId="77777777" w:rsidR="008916F1" w:rsidRDefault="008916F1" w:rsidP="008916F1">
      <w:pPr>
        <w:autoSpaceDE w:val="0"/>
        <w:autoSpaceDN w:val="0"/>
        <w:adjustRightInd w:val="0"/>
        <w:rPr>
          <w:sz w:val="20"/>
        </w:rPr>
      </w:pPr>
      <w:r>
        <w:rPr>
          <w:sz w:val="20"/>
        </w:rPr>
        <w:t>* The increase in average throughput per station is not limited to four times improvement. Improvement values in the range of 5-10 times are targeted, depending on technology and scenario.</w:t>
      </w:r>
    </w:p>
    <w:p w14:paraId="222DAE8B" w14:textId="77777777" w:rsidR="008916F1" w:rsidRDefault="008916F1" w:rsidP="008916F1">
      <w:pPr>
        <w:autoSpaceDE w:val="0"/>
        <w:autoSpaceDN w:val="0"/>
        <w:adjustRightInd w:val="0"/>
        <w:rPr>
          <w:sz w:val="20"/>
        </w:rPr>
      </w:pPr>
    </w:p>
    <w:p w14:paraId="4D8DD7E6" w14:textId="77777777" w:rsidR="008916F1" w:rsidRDefault="008916F1" w:rsidP="008916F1">
      <w:pPr>
        <w:autoSpaceDE w:val="0"/>
        <w:autoSpaceDN w:val="0"/>
        <w:adjustRightInd w:val="0"/>
        <w:rPr>
          <w:sz w:val="20"/>
        </w:rPr>
      </w:pPr>
      <w:r>
        <w:rPr>
          <w:sz w:val="20"/>
        </w:rPr>
        <w:t>* Outdoor operation is limited to stationary and pedestrian speeds.</w:t>
      </w:r>
    </w:p>
    <w:p w14:paraId="55A05E62" w14:textId="77777777" w:rsidR="008916F1" w:rsidRDefault="008916F1" w:rsidP="008916F1">
      <w:pPr>
        <w:autoSpaceDE w:val="0"/>
        <w:autoSpaceDN w:val="0"/>
        <w:adjustRightInd w:val="0"/>
        <w:rPr>
          <w:sz w:val="20"/>
        </w:rPr>
      </w:pPr>
    </w:p>
    <w:p w14:paraId="0451A88D" w14:textId="5149621B" w:rsidR="008916F1" w:rsidRDefault="008916F1" w:rsidP="008916F1">
      <w:pPr>
        <w:autoSpaceDE w:val="0"/>
        <w:autoSpaceDN w:val="0"/>
        <w:adjustRightInd w:val="0"/>
        <w:rPr>
          <w:sz w:val="20"/>
        </w:rPr>
      </w:pPr>
      <w:r>
        <w:rPr>
          <w:sz w:val="20"/>
        </w:rPr>
        <w:t>* Average throughput per station is directly proportional to both aggregate basic service set (BSS) throughput and area throughput. The 5</w:t>
      </w:r>
      <w:r w:rsidRPr="001F177F">
        <w:rPr>
          <w:sz w:val="20"/>
          <w:vertAlign w:val="superscript"/>
        </w:rPr>
        <w:t>th</w:t>
      </w:r>
      <w:r>
        <w:rPr>
          <w:sz w:val="20"/>
        </w:rPr>
        <w:t xml:space="preserve"> percentile measure of the per</w:t>
      </w:r>
      <w:r w:rsidR="00A348B8">
        <w:rPr>
          <w:sz w:val="20"/>
        </w:rPr>
        <w:t>-</w:t>
      </w:r>
      <w:r>
        <w:rPr>
          <w:sz w:val="20"/>
        </w:rPr>
        <w:t>station throughput may be used to determine that the desired distribution of throughput among a number of stations in an area is satisfied. These metrics, along with the satisfaction of the packet delay and the packet error ratio (PER) requirements of applications, will directly correspond to user experience in identified scenarios.</w:t>
      </w:r>
    </w:p>
    <w:p w14:paraId="4BBBDF9F" w14:textId="77777777" w:rsidR="008916F1" w:rsidRDefault="008916F1" w:rsidP="008916F1">
      <w:pPr>
        <w:autoSpaceDE w:val="0"/>
        <w:autoSpaceDN w:val="0"/>
        <w:adjustRightInd w:val="0"/>
        <w:rPr>
          <w:sz w:val="20"/>
        </w:rPr>
      </w:pPr>
    </w:p>
    <w:p w14:paraId="017EABA9" w14:textId="77777777" w:rsidR="008916F1" w:rsidRDefault="008916F1" w:rsidP="008916F1">
      <w:pPr>
        <w:autoSpaceDE w:val="0"/>
        <w:autoSpaceDN w:val="0"/>
        <w:adjustRightInd w:val="0"/>
        <w:rPr>
          <w:sz w:val="20"/>
        </w:rPr>
      </w:pPr>
      <w:r>
        <w:rPr>
          <w:sz w:val="20"/>
        </w:rPr>
        <w:t>* Since the values of the metrics of interest will depend on the scenario, the focus will be on the relative improvement of these metrics compared to previous IEEE 802.11 amendments (IEEE 802.11n in 2.4 GHz and IEEE 802.11ac in 5 GHz).</w:t>
      </w:r>
    </w:p>
    <w:p w14:paraId="738C1E26" w14:textId="77777777" w:rsidR="008916F1" w:rsidRDefault="008916F1" w:rsidP="008916F1">
      <w:pPr>
        <w:autoSpaceDE w:val="0"/>
        <w:autoSpaceDN w:val="0"/>
        <w:adjustRightInd w:val="0"/>
        <w:rPr>
          <w:sz w:val="20"/>
        </w:rPr>
      </w:pPr>
    </w:p>
    <w:p w14:paraId="616D9B01" w14:textId="77777777" w:rsidR="008916F1" w:rsidRDefault="008916F1" w:rsidP="008916F1">
      <w:pPr>
        <w:autoSpaceDE w:val="0"/>
        <w:autoSpaceDN w:val="0"/>
        <w:adjustRightInd w:val="0"/>
        <w:rPr>
          <w:sz w:val="20"/>
        </w:rPr>
      </w:pPr>
      <w:r>
        <w:rPr>
          <w:sz w:val="20"/>
        </w:rPr>
        <w:t xml:space="preserve">* The amendment will be evaluated with a set of typical deployment scenarios representative of the main expected usage models that are likely to suffer bottlenecks in the coming years: residential, enterprise, indoor and outdoor hotspots. High Efficiency WLAN Study Group (HEW SG) has initiated the creation of a high-level simulation </w:t>
      </w:r>
      <w:r>
        <w:rPr>
          <w:sz w:val="20"/>
        </w:rPr>
        <w:lastRenderedPageBreak/>
        <w:t>scenario working document (ref: 11-13/1001r5) to model these scenarios. The simulation scenarios may include system characteristics extracted from measured IEEE 802.11 operations in the field.</w:t>
      </w:r>
    </w:p>
    <w:p w14:paraId="44E05CD7" w14:textId="77777777" w:rsidR="008916F1" w:rsidRDefault="008916F1" w:rsidP="008916F1">
      <w:pPr>
        <w:autoSpaceDE w:val="0"/>
        <w:autoSpaceDN w:val="0"/>
        <w:adjustRightInd w:val="0"/>
        <w:rPr>
          <w:sz w:val="20"/>
        </w:rPr>
      </w:pPr>
    </w:p>
    <w:p w14:paraId="6E567806" w14:textId="77777777" w:rsidR="008916F1" w:rsidRDefault="008916F1" w:rsidP="008916F1">
      <w:pPr>
        <w:autoSpaceDE w:val="0"/>
        <w:autoSpaceDN w:val="0"/>
        <w:adjustRightInd w:val="0"/>
        <w:rPr>
          <w:sz w:val="20"/>
        </w:rPr>
      </w:pPr>
      <w:r>
        <w:rPr>
          <w:sz w:val="20"/>
        </w:rPr>
        <w:t>* These scenarios highlight three categories of objectives to improve WLAN efficiency:</w:t>
      </w:r>
    </w:p>
    <w:p w14:paraId="064768CE" w14:textId="77777777" w:rsidR="008916F1" w:rsidRPr="00923A9B" w:rsidRDefault="008916F1" w:rsidP="008916F1">
      <w:pPr>
        <w:pStyle w:val="ListParagraph"/>
        <w:numPr>
          <w:ilvl w:val="0"/>
          <w:numId w:val="10"/>
        </w:numPr>
        <w:autoSpaceDE w:val="0"/>
        <w:autoSpaceDN w:val="0"/>
        <w:adjustRightInd w:val="0"/>
        <w:rPr>
          <w:sz w:val="20"/>
        </w:rPr>
      </w:pPr>
      <w:r w:rsidRPr="00923A9B">
        <w:rPr>
          <w:sz w:val="20"/>
        </w:rPr>
        <w:t>Make more efficient use of spectrum resources in scenarios with a high density of STAs per BSS.</w:t>
      </w:r>
    </w:p>
    <w:p w14:paraId="7C8C6C97" w14:textId="77777777" w:rsidR="008916F1" w:rsidRPr="00923A9B" w:rsidRDefault="008916F1" w:rsidP="008916F1">
      <w:pPr>
        <w:pStyle w:val="ListParagraph"/>
        <w:numPr>
          <w:ilvl w:val="0"/>
          <w:numId w:val="10"/>
        </w:numPr>
        <w:autoSpaceDE w:val="0"/>
        <w:autoSpaceDN w:val="0"/>
        <w:adjustRightInd w:val="0"/>
        <w:rPr>
          <w:sz w:val="20"/>
        </w:rPr>
      </w:pPr>
      <w:r w:rsidRPr="00923A9B">
        <w:rPr>
          <w:sz w:val="20"/>
        </w:rPr>
        <w:t>Significantly increase spectral frequency reuse and manage interference between neighboring overlapping BSS (OBSS) in scenarios with a high density of both STAs and BSSs.</w:t>
      </w:r>
    </w:p>
    <w:p w14:paraId="322EE12E" w14:textId="77777777" w:rsidR="008916F1" w:rsidRPr="00923A9B" w:rsidRDefault="008916F1" w:rsidP="008916F1">
      <w:pPr>
        <w:pStyle w:val="ListParagraph"/>
        <w:numPr>
          <w:ilvl w:val="0"/>
          <w:numId w:val="10"/>
        </w:numPr>
        <w:autoSpaceDE w:val="0"/>
        <w:autoSpaceDN w:val="0"/>
        <w:adjustRightInd w:val="0"/>
        <w:rPr>
          <w:sz w:val="20"/>
        </w:rPr>
      </w:pPr>
      <w:r w:rsidRPr="00923A9B">
        <w:rPr>
          <w:sz w:val="20"/>
        </w:rPr>
        <w:t>Increase robustness in outdoor propagation environments and uplink transmissions.</w:t>
      </w:r>
    </w:p>
    <w:p w14:paraId="4B817328" w14:textId="77777777" w:rsidR="008916F1" w:rsidRDefault="008916F1" w:rsidP="008916F1">
      <w:pPr>
        <w:autoSpaceDE w:val="0"/>
        <w:autoSpaceDN w:val="0"/>
        <w:adjustRightInd w:val="0"/>
        <w:rPr>
          <w:sz w:val="20"/>
        </w:rPr>
      </w:pPr>
      <w:r>
        <w:rPr>
          <w:sz w:val="20"/>
        </w:rPr>
        <w:t>* This project may include the capability to handle multiple simultaneous communications in both the spatial and frequency domains, in both the uplink (UL) and downlink (DL) direction.</w:t>
      </w:r>
    </w:p>
    <w:p w14:paraId="402BB061" w14:textId="77777777" w:rsidR="008916F1" w:rsidRDefault="008916F1" w:rsidP="008916F1">
      <w:pPr>
        <w:autoSpaceDE w:val="0"/>
        <w:autoSpaceDN w:val="0"/>
        <w:adjustRightInd w:val="0"/>
        <w:rPr>
          <w:sz w:val="20"/>
        </w:rPr>
      </w:pPr>
    </w:p>
    <w:p w14:paraId="671A53D3" w14:textId="77777777" w:rsidR="008916F1" w:rsidRDefault="008916F1" w:rsidP="008916F1">
      <w:pPr>
        <w:autoSpaceDE w:val="0"/>
        <w:autoSpaceDN w:val="0"/>
        <w:adjustRightInd w:val="0"/>
        <w:rPr>
          <w:sz w:val="20"/>
        </w:rPr>
      </w:pPr>
      <w:r>
        <w:rPr>
          <w:sz w:val="20"/>
        </w:rPr>
        <w:t>* Power efficiency is intended to measure consumption of devices which can reasonably be assumed to be powered by batteries and will take into account average power consumption for a given scenario</w:t>
      </w:r>
    </w:p>
    <w:p w14:paraId="780EB6A4" w14:textId="77777777" w:rsidR="008916F1" w:rsidRDefault="008916F1" w:rsidP="008916F1">
      <w:pPr>
        <w:rPr>
          <w:ins w:id="6" w:author="Kennedy, Rich" w:date="2017-05-30T16:31:00Z"/>
        </w:rPr>
      </w:pPr>
    </w:p>
    <w:p w14:paraId="6781AE7B" w14:textId="2822BA0F" w:rsidR="00AA0F0E" w:rsidRDefault="00AA0F0E" w:rsidP="008916F1">
      <w:pPr>
        <w:rPr>
          <w:ins w:id="7" w:author="Kennedy, Rich" w:date="2017-05-30T16:32:00Z"/>
        </w:rPr>
      </w:pPr>
      <w:ins w:id="8" w:author="Kennedy, Rich" w:date="2017-05-30T16:31:00Z">
        <w:r>
          <w:t>*This amendment will add Operating Classes that address operation in the band 5</w:t>
        </w:r>
      </w:ins>
      <w:ins w:id="9" w:author="Kennedy, Rich" w:date="2017-05-30T16:32:00Z">
        <w:r>
          <w:t>935-71</w:t>
        </w:r>
      </w:ins>
      <w:ins w:id="10" w:author="Kennedy, Rich" w:date="2017-05-31T17:34:00Z">
        <w:r w:rsidR="00161153">
          <w:t>2</w:t>
        </w:r>
      </w:ins>
      <w:ins w:id="11" w:author="Kennedy, Rich" w:date="2017-05-30T16:32:00Z">
        <w:r>
          <w:t>5 MHz</w:t>
        </w:r>
      </w:ins>
    </w:p>
    <w:p w14:paraId="0C6AF6C4" w14:textId="35647252" w:rsidR="002C36F6" w:rsidRPr="0079753E" w:rsidRDefault="002C36F6">
      <w:pPr>
        <w:pPrChange w:id="12" w:author="Richard Kennedy" w:date="2017-05-31T07:46:00Z">
          <w:pPr>
            <w:pStyle w:val="Heading1"/>
          </w:pPr>
        </w:pPrChange>
      </w:pPr>
    </w:p>
    <w:sectPr w:rsidR="002C36F6" w:rsidRPr="0079753E" w:rsidSect="00C13D20">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FC8F74" w14:textId="77777777" w:rsidR="003163A3" w:rsidRDefault="003163A3">
      <w:r>
        <w:separator/>
      </w:r>
    </w:p>
  </w:endnote>
  <w:endnote w:type="continuationSeparator" w:id="0">
    <w:p w14:paraId="3F61BE43" w14:textId="77777777" w:rsidR="003163A3" w:rsidRDefault="00316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Lucida Grande">
    <w:altName w:val="Malgun Gothic"/>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FE6CA1" w14:textId="31C21725" w:rsidR="002A36FE" w:rsidRDefault="003163A3">
    <w:pPr>
      <w:pStyle w:val="Footer"/>
      <w:tabs>
        <w:tab w:val="clear" w:pos="6480"/>
        <w:tab w:val="center" w:pos="4680"/>
        <w:tab w:val="right" w:pos="9360"/>
      </w:tabs>
    </w:pPr>
    <w:r>
      <w:fldChar w:fldCharType="begin"/>
    </w:r>
    <w:r>
      <w:instrText xml:space="preserve"> SUBJECT  \* MERGEFORMAT </w:instrText>
    </w:r>
    <w:r>
      <w:fldChar w:fldCharType="separate"/>
    </w:r>
    <w:r w:rsidR="002A36FE">
      <w:t>Submission</w:t>
    </w:r>
    <w:r>
      <w:fldChar w:fldCharType="end"/>
    </w:r>
    <w:r w:rsidR="002A36FE">
      <w:tab/>
      <w:t xml:space="preserve">page </w:t>
    </w:r>
    <w:r w:rsidR="003E10F6">
      <w:fldChar w:fldCharType="begin"/>
    </w:r>
    <w:r w:rsidR="002A36FE">
      <w:instrText xml:space="preserve">page </w:instrText>
    </w:r>
    <w:r w:rsidR="003E10F6">
      <w:fldChar w:fldCharType="separate"/>
    </w:r>
    <w:r w:rsidR="009D75D9">
      <w:rPr>
        <w:noProof/>
      </w:rPr>
      <w:t>4</w:t>
    </w:r>
    <w:r w:rsidR="003E10F6">
      <w:fldChar w:fldCharType="end"/>
    </w:r>
    <w:r w:rsidR="002A36FE">
      <w:tab/>
    </w:r>
    <w:r w:rsidR="00675D1E">
      <w:t>Rich Kennedy, HPE</w:t>
    </w:r>
  </w:p>
  <w:p w14:paraId="6C9A416A" w14:textId="77777777" w:rsidR="002A36FE" w:rsidRDefault="002A36F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6BFD5E" w14:textId="77777777" w:rsidR="003163A3" w:rsidRDefault="003163A3">
      <w:r>
        <w:separator/>
      </w:r>
    </w:p>
  </w:footnote>
  <w:footnote w:type="continuationSeparator" w:id="0">
    <w:p w14:paraId="176D7D19" w14:textId="77777777" w:rsidR="003163A3" w:rsidRDefault="00316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1B8FB4" w14:textId="02728A0B" w:rsidR="002A36FE" w:rsidRDefault="0004309B" w:rsidP="0098025D">
    <w:pPr>
      <w:pStyle w:val="Header"/>
      <w:tabs>
        <w:tab w:val="clear" w:pos="6480"/>
        <w:tab w:val="center" w:pos="4680"/>
        <w:tab w:val="right" w:pos="9360"/>
      </w:tabs>
    </w:pPr>
    <w:fldSimple w:instr=" KEYWORDS  \* MERGEFORMAT ">
      <w:r w:rsidR="00675D1E">
        <w:t>July</w:t>
      </w:r>
      <w:r w:rsidR="002A36FE">
        <w:t xml:space="preserve"> 201</w:t>
      </w:r>
    </w:fldSimple>
    <w:r w:rsidR="00675D1E">
      <w:t>7</w:t>
    </w:r>
    <w:r w:rsidR="002A36FE">
      <w:tab/>
    </w:r>
    <w:r w:rsidR="002A36FE">
      <w:tab/>
    </w:r>
    <w:fldSimple w:instr=" TITLE  \* MERGEFORMAT ">
      <w:r w:rsidR="00FA5712">
        <w:t>doc.: IEEE 802.11-1</w:t>
      </w:r>
      <w:r w:rsidR="00675D1E">
        <w:t>7</w:t>
      </w:r>
      <w:r w:rsidR="00FA5712">
        <w:t>/</w:t>
      </w:r>
      <w:r w:rsidR="00617D11">
        <w:t>0913</w:t>
      </w:r>
      <w:r w:rsidR="002A36FE">
        <w:t>r</w:t>
      </w:r>
    </w:fldSimple>
    <w:r w:rsidR="00675D1E">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60E64C7"/>
    <w:multiLevelType w:val="hybridMultilevel"/>
    <w:tmpl w:val="DE68F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ED2901"/>
    <w:multiLevelType w:val="hybridMultilevel"/>
    <w:tmpl w:val="98A459F2"/>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7F246D7A"/>
    <w:multiLevelType w:val="hybridMultilevel"/>
    <w:tmpl w:val="52529E92"/>
    <w:lvl w:ilvl="0" w:tplc="08090001">
      <w:start w:val="1"/>
      <w:numFmt w:val="bullet"/>
      <w:lvlText w:val=""/>
      <w:lvlJc w:val="left"/>
      <w:pPr>
        <w:ind w:left="144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7"/>
  </w:num>
  <w:num w:numId="2">
    <w:abstractNumId w:val="1"/>
  </w:num>
  <w:num w:numId="3">
    <w:abstractNumId w:val="2"/>
  </w:num>
  <w:num w:numId="4">
    <w:abstractNumId w:val="0"/>
  </w:num>
  <w:num w:numId="5">
    <w:abstractNumId w:val="6"/>
  </w:num>
  <w:num w:numId="6">
    <w:abstractNumId w:val="4"/>
  </w:num>
  <w:num w:numId="7">
    <w:abstractNumId w:val="3"/>
  </w:num>
  <w:num w:numId="8">
    <w:abstractNumId w:val="8"/>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ennedy, Rich">
    <w15:presenceInfo w15:providerId="AD" w15:userId="S-1-5-21-839522115-1383384898-515967899-58236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4"/>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C33"/>
    <w:rsid w:val="00013B9D"/>
    <w:rsid w:val="000239E4"/>
    <w:rsid w:val="000245C3"/>
    <w:rsid w:val="00025958"/>
    <w:rsid w:val="00040CB3"/>
    <w:rsid w:val="0004309B"/>
    <w:rsid w:val="0005408D"/>
    <w:rsid w:val="000565A7"/>
    <w:rsid w:val="00056E43"/>
    <w:rsid w:val="00057C2E"/>
    <w:rsid w:val="00065E4F"/>
    <w:rsid w:val="0008398A"/>
    <w:rsid w:val="000A3E11"/>
    <w:rsid w:val="000B55CE"/>
    <w:rsid w:val="000B7A01"/>
    <w:rsid w:val="000D2276"/>
    <w:rsid w:val="000D35B5"/>
    <w:rsid w:val="000E03F6"/>
    <w:rsid w:val="000F4F3C"/>
    <w:rsid w:val="0011197D"/>
    <w:rsid w:val="00120954"/>
    <w:rsid w:val="001222D4"/>
    <w:rsid w:val="001420B5"/>
    <w:rsid w:val="001466D3"/>
    <w:rsid w:val="001533DB"/>
    <w:rsid w:val="00161153"/>
    <w:rsid w:val="00196017"/>
    <w:rsid w:val="001A18EC"/>
    <w:rsid w:val="001C6AA1"/>
    <w:rsid w:val="001D0A25"/>
    <w:rsid w:val="001D723B"/>
    <w:rsid w:val="001D7BA6"/>
    <w:rsid w:val="001F49C3"/>
    <w:rsid w:val="00204659"/>
    <w:rsid w:val="00223410"/>
    <w:rsid w:val="002418ED"/>
    <w:rsid w:val="00241CA0"/>
    <w:rsid w:val="0024262F"/>
    <w:rsid w:val="00250313"/>
    <w:rsid w:val="00254444"/>
    <w:rsid w:val="00255323"/>
    <w:rsid w:val="00255E18"/>
    <w:rsid w:val="00256790"/>
    <w:rsid w:val="00266065"/>
    <w:rsid w:val="00267DFE"/>
    <w:rsid w:val="00274B37"/>
    <w:rsid w:val="0027581E"/>
    <w:rsid w:val="00276225"/>
    <w:rsid w:val="002772B4"/>
    <w:rsid w:val="0029020B"/>
    <w:rsid w:val="0029167B"/>
    <w:rsid w:val="00292EF6"/>
    <w:rsid w:val="002931BC"/>
    <w:rsid w:val="002A0436"/>
    <w:rsid w:val="002A36FE"/>
    <w:rsid w:val="002A3A96"/>
    <w:rsid w:val="002A5B10"/>
    <w:rsid w:val="002B0EEE"/>
    <w:rsid w:val="002B1458"/>
    <w:rsid w:val="002B737F"/>
    <w:rsid w:val="002B74D0"/>
    <w:rsid w:val="002C1E2A"/>
    <w:rsid w:val="002C36F6"/>
    <w:rsid w:val="002D44BE"/>
    <w:rsid w:val="003064B5"/>
    <w:rsid w:val="003163A3"/>
    <w:rsid w:val="00316D2D"/>
    <w:rsid w:val="00346010"/>
    <w:rsid w:val="00350556"/>
    <w:rsid w:val="0037129A"/>
    <w:rsid w:val="0037133D"/>
    <w:rsid w:val="00376DFA"/>
    <w:rsid w:val="00382AA6"/>
    <w:rsid w:val="00384B63"/>
    <w:rsid w:val="00394F23"/>
    <w:rsid w:val="003A0C24"/>
    <w:rsid w:val="003A31A0"/>
    <w:rsid w:val="003A366F"/>
    <w:rsid w:val="003B0117"/>
    <w:rsid w:val="003B78C2"/>
    <w:rsid w:val="003E10F6"/>
    <w:rsid w:val="0044173B"/>
    <w:rsid w:val="00442037"/>
    <w:rsid w:val="004424E4"/>
    <w:rsid w:val="00443CB2"/>
    <w:rsid w:val="00462407"/>
    <w:rsid w:val="0047113A"/>
    <w:rsid w:val="00476D4D"/>
    <w:rsid w:val="004920A5"/>
    <w:rsid w:val="004B44F4"/>
    <w:rsid w:val="004C3601"/>
    <w:rsid w:val="004C69F0"/>
    <w:rsid w:val="004E273B"/>
    <w:rsid w:val="004E6727"/>
    <w:rsid w:val="004F42A6"/>
    <w:rsid w:val="0051257F"/>
    <w:rsid w:val="005127C0"/>
    <w:rsid w:val="0052584B"/>
    <w:rsid w:val="00531F06"/>
    <w:rsid w:val="005332BF"/>
    <w:rsid w:val="005521F7"/>
    <w:rsid w:val="00562E22"/>
    <w:rsid w:val="0059111F"/>
    <w:rsid w:val="005947B3"/>
    <w:rsid w:val="00597F98"/>
    <w:rsid w:val="005A7CC2"/>
    <w:rsid w:val="005C65D1"/>
    <w:rsid w:val="005C6D74"/>
    <w:rsid w:val="005E4832"/>
    <w:rsid w:val="005E5BA5"/>
    <w:rsid w:val="005E5BBE"/>
    <w:rsid w:val="005F7820"/>
    <w:rsid w:val="0060600F"/>
    <w:rsid w:val="00607203"/>
    <w:rsid w:val="00617D11"/>
    <w:rsid w:val="00620E21"/>
    <w:rsid w:val="0062440B"/>
    <w:rsid w:val="00642465"/>
    <w:rsid w:val="00643523"/>
    <w:rsid w:val="0065316A"/>
    <w:rsid w:val="006720D4"/>
    <w:rsid w:val="00672AAC"/>
    <w:rsid w:val="00675778"/>
    <w:rsid w:val="00675D1E"/>
    <w:rsid w:val="00691B8C"/>
    <w:rsid w:val="0069283C"/>
    <w:rsid w:val="0069771C"/>
    <w:rsid w:val="006B4C02"/>
    <w:rsid w:val="006C0727"/>
    <w:rsid w:val="006C1F96"/>
    <w:rsid w:val="006E145F"/>
    <w:rsid w:val="006E3B73"/>
    <w:rsid w:val="006E5D23"/>
    <w:rsid w:val="00701F7A"/>
    <w:rsid w:val="00704795"/>
    <w:rsid w:val="007133CD"/>
    <w:rsid w:val="0071533C"/>
    <w:rsid w:val="00717025"/>
    <w:rsid w:val="00717AA6"/>
    <w:rsid w:val="00737CCC"/>
    <w:rsid w:val="007441EB"/>
    <w:rsid w:val="007455F0"/>
    <w:rsid w:val="00762182"/>
    <w:rsid w:val="00770572"/>
    <w:rsid w:val="0078251A"/>
    <w:rsid w:val="007842C6"/>
    <w:rsid w:val="0079594A"/>
    <w:rsid w:val="0079753E"/>
    <w:rsid w:val="007A3CD5"/>
    <w:rsid w:val="007B0A54"/>
    <w:rsid w:val="007B3E74"/>
    <w:rsid w:val="007C0845"/>
    <w:rsid w:val="007C14AB"/>
    <w:rsid w:val="007D232F"/>
    <w:rsid w:val="007D6C83"/>
    <w:rsid w:val="007F0EF5"/>
    <w:rsid w:val="0081279B"/>
    <w:rsid w:val="008255E5"/>
    <w:rsid w:val="00832602"/>
    <w:rsid w:val="00833283"/>
    <w:rsid w:val="00834043"/>
    <w:rsid w:val="00840200"/>
    <w:rsid w:val="0084721C"/>
    <w:rsid w:val="00847ACE"/>
    <w:rsid w:val="00851F01"/>
    <w:rsid w:val="00853040"/>
    <w:rsid w:val="0089149D"/>
    <w:rsid w:val="008916F1"/>
    <w:rsid w:val="00893A33"/>
    <w:rsid w:val="008A0218"/>
    <w:rsid w:val="008B0157"/>
    <w:rsid w:val="008B190C"/>
    <w:rsid w:val="008B5216"/>
    <w:rsid w:val="008C1BE0"/>
    <w:rsid w:val="008C1F06"/>
    <w:rsid w:val="008D4B48"/>
    <w:rsid w:val="008D6DBF"/>
    <w:rsid w:val="008E00F9"/>
    <w:rsid w:val="008E3C6E"/>
    <w:rsid w:val="00916403"/>
    <w:rsid w:val="0091775F"/>
    <w:rsid w:val="0092570C"/>
    <w:rsid w:val="00926677"/>
    <w:rsid w:val="00942EBB"/>
    <w:rsid w:val="00945392"/>
    <w:rsid w:val="00953886"/>
    <w:rsid w:val="0098025D"/>
    <w:rsid w:val="009828D5"/>
    <w:rsid w:val="00991933"/>
    <w:rsid w:val="00996A7A"/>
    <w:rsid w:val="009A639A"/>
    <w:rsid w:val="009B55CA"/>
    <w:rsid w:val="009C0910"/>
    <w:rsid w:val="009C51C0"/>
    <w:rsid w:val="009D0446"/>
    <w:rsid w:val="009D75D9"/>
    <w:rsid w:val="009E0BDE"/>
    <w:rsid w:val="00A00B0B"/>
    <w:rsid w:val="00A0386D"/>
    <w:rsid w:val="00A0600D"/>
    <w:rsid w:val="00A102BE"/>
    <w:rsid w:val="00A16002"/>
    <w:rsid w:val="00A24D54"/>
    <w:rsid w:val="00A30165"/>
    <w:rsid w:val="00A3403D"/>
    <w:rsid w:val="00A348B8"/>
    <w:rsid w:val="00A42370"/>
    <w:rsid w:val="00A85451"/>
    <w:rsid w:val="00AA0F0E"/>
    <w:rsid w:val="00AA427C"/>
    <w:rsid w:val="00AB066B"/>
    <w:rsid w:val="00AD4D8D"/>
    <w:rsid w:val="00AD4F3D"/>
    <w:rsid w:val="00AD7834"/>
    <w:rsid w:val="00AE280E"/>
    <w:rsid w:val="00AE2817"/>
    <w:rsid w:val="00AF0ACE"/>
    <w:rsid w:val="00AF297A"/>
    <w:rsid w:val="00AF48E5"/>
    <w:rsid w:val="00AF56D8"/>
    <w:rsid w:val="00B17FD6"/>
    <w:rsid w:val="00B32E80"/>
    <w:rsid w:val="00B5424F"/>
    <w:rsid w:val="00B63FF4"/>
    <w:rsid w:val="00B670B9"/>
    <w:rsid w:val="00B67DD3"/>
    <w:rsid w:val="00B76A21"/>
    <w:rsid w:val="00B97DE9"/>
    <w:rsid w:val="00BA0A70"/>
    <w:rsid w:val="00BB5515"/>
    <w:rsid w:val="00BC1F71"/>
    <w:rsid w:val="00BC7B5B"/>
    <w:rsid w:val="00BE2B23"/>
    <w:rsid w:val="00BE38C4"/>
    <w:rsid w:val="00BE5954"/>
    <w:rsid w:val="00BE68C2"/>
    <w:rsid w:val="00C13D20"/>
    <w:rsid w:val="00C62E10"/>
    <w:rsid w:val="00C94338"/>
    <w:rsid w:val="00CA09B2"/>
    <w:rsid w:val="00CA230D"/>
    <w:rsid w:val="00CB64E1"/>
    <w:rsid w:val="00CD215C"/>
    <w:rsid w:val="00CD630C"/>
    <w:rsid w:val="00CF269D"/>
    <w:rsid w:val="00CF5D34"/>
    <w:rsid w:val="00D134D3"/>
    <w:rsid w:val="00D32286"/>
    <w:rsid w:val="00D3261B"/>
    <w:rsid w:val="00D43BC2"/>
    <w:rsid w:val="00D47D01"/>
    <w:rsid w:val="00D51073"/>
    <w:rsid w:val="00D541DF"/>
    <w:rsid w:val="00D62C11"/>
    <w:rsid w:val="00D64021"/>
    <w:rsid w:val="00D65551"/>
    <w:rsid w:val="00D8070E"/>
    <w:rsid w:val="00D856A3"/>
    <w:rsid w:val="00D93FBB"/>
    <w:rsid w:val="00D94946"/>
    <w:rsid w:val="00DA32E3"/>
    <w:rsid w:val="00DA7B6A"/>
    <w:rsid w:val="00DB25CE"/>
    <w:rsid w:val="00DB599E"/>
    <w:rsid w:val="00DC348D"/>
    <w:rsid w:val="00DC5646"/>
    <w:rsid w:val="00DC5A7B"/>
    <w:rsid w:val="00DD0FD8"/>
    <w:rsid w:val="00DD7138"/>
    <w:rsid w:val="00E2382C"/>
    <w:rsid w:val="00E30D45"/>
    <w:rsid w:val="00E4678C"/>
    <w:rsid w:val="00E503DF"/>
    <w:rsid w:val="00E622A6"/>
    <w:rsid w:val="00E62D4B"/>
    <w:rsid w:val="00E76ED6"/>
    <w:rsid w:val="00E83980"/>
    <w:rsid w:val="00E846E8"/>
    <w:rsid w:val="00E8635F"/>
    <w:rsid w:val="00EA1AA6"/>
    <w:rsid w:val="00EA6AF3"/>
    <w:rsid w:val="00EC3414"/>
    <w:rsid w:val="00EC59FC"/>
    <w:rsid w:val="00EE182B"/>
    <w:rsid w:val="00EE46EA"/>
    <w:rsid w:val="00EE4BB1"/>
    <w:rsid w:val="00F0756D"/>
    <w:rsid w:val="00F15E16"/>
    <w:rsid w:val="00F24E2E"/>
    <w:rsid w:val="00F5550B"/>
    <w:rsid w:val="00F60833"/>
    <w:rsid w:val="00F61C71"/>
    <w:rsid w:val="00F82003"/>
    <w:rsid w:val="00F96B5F"/>
    <w:rsid w:val="00FA2B74"/>
    <w:rsid w:val="00FA5712"/>
    <w:rsid w:val="00FC0A21"/>
    <w:rsid w:val="00FE55B3"/>
    <w:rsid w:val="00FE6AEA"/>
    <w:rsid w:val="00FF2B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CBE73C"/>
  <w15:docId w15:val="{450FAEEB-B4D9-42EE-897C-E0A04605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97291121">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1148</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Submission</dc:subject>
  <dc:creator>rich.kennedy@hpe.com</dc:creator>
  <cp:keywords>July 2017</cp:keywords>
  <dc:description>Rich Kennedy, HPE</dc:description>
  <cp:lastModifiedBy>Kennedy, Rich</cp:lastModifiedBy>
  <cp:revision>3</cp:revision>
  <cp:lastPrinted>1901-01-01T05:00:00Z</cp:lastPrinted>
  <dcterms:created xsi:type="dcterms:W3CDTF">2017-06-16T19:49:00Z</dcterms:created>
  <dcterms:modified xsi:type="dcterms:W3CDTF">2017-06-16T19:53:00Z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(10)O48q+nWDiKNAVXoAwq58w6onvO4eaK+wzpVW8jJCkaAk5P9kKngByeTmJxmoV2pCe2Ggt2AD_x000d_
16TJ0mpr9dIpVbpzMvvi6Kd+9RxAxYv5FeL9CuewSWqtmO/Cza9wT9h9Honu00Ldr2kt29vv_x000d_
/iOPXyAh9owHAygUH3oxnSAx4KvjWdyNi+70uNWX6sNEADgXW6yCugR7jHLKyXylTKU646qb_x000d_
q1Fihs4qNyWIHkMo+j</vt:lpwstr>
  </property>
  <property fmtid="{D5CDD505-2E9C-101B-9397-08002B2CF9AE}" pid="3" name="_ms_pID_7253431">
    <vt:lpwstr>GYL4aghNwEqyEIFULGRxiSkxuaozzg+5vK6R4laCmL/LI9sSdCn5Fw_x000d_
kjDVlwY9YBcYND2uI7OEKgwfJM5Yt85We7vjYUH67EZ1pe8kvWA9It/Xqh0a1fQBNDfPJXjX_x000d_
0LAcV/aiJMVahgIHqbvwOR0lrSZVyvKKs9TV8biMRMzWWfo5J5kXSINrJG32yfkSsXpvsurC_x000d_
ORZ0OmCGWJ30wXqvyrPGnke/OPVpdJOUV7Uv</vt:lpwstr>
  </property>
  <property fmtid="{D5CDD505-2E9C-101B-9397-08002B2CF9AE}" pid="4" name="_ms_pID_7253432">
    <vt:lpwstr>Rs6d83fpuionHM6gcGcygGDdQBK6ztTRBySN_x000d_
7M83cidTb3lS+lShVyrjDNN/4EtJEB8Q8r5DBm/x+WzNhFofRNVZ0etMwWMDvz3wn2RZ/ZmP_x000d_
d/gQGOSeydO8E72Bi99jcSMWCrNcz6jo2GrBEbvsTl8Px2T87pyrZS2ss1B8asENmuwMkdwD_x000d_
fiVQkchd44diI/INUR7dfEmmcOldYe3f/QgqQc8u6J1e48tLWLjWE8</vt:lpwstr>
  </property>
  <property fmtid="{D5CDD505-2E9C-101B-9397-08002B2CF9AE}" pid="5" name="_ms_pID_7253433">
    <vt:lpwstr>CjK9be008a+up4+h/d_x000d_
o4YmLVdYK1TZ/rbZjqrr5+W5ojel87pfng19YukTpcWqa8lSB9yOVSw4+WdFenPoH+7umYAn_x000d_
eg5piV7Ly1dERWCBSNFIsSWQAXAvZyCSlDC4OiPlSvA1C5eYzqLfvmh5ZlOcLAIV1LuOT2wZ_x000d_
Vkz6vxis/KZ2zINNnGFIVbiMl4SXBz0cb6IDnF2AnUevhRyQpMe+wB77EFdrwa7wtTRMwHGQ</vt:lpwstr>
  </property>
  <property fmtid="{D5CDD505-2E9C-101B-9397-08002B2CF9AE}" pid="6" name="_ms_pID_7253434">
    <vt:lpwstr>_x000d_
tnDUkqRF6H6cSL+iFGfLyBAefZF6iUE715SDwIzFM3YvGfNOK2iwbkoDImJ8U8NSJA0/kLbt_x000d_
OizNswZPv6tM8UsDDTNPEWDjgSxxNkWRcEoylVrYX4GN4uJQucIYFOwZYugWV61h2IGmMW1N_x000d_
JbZb7AnEERHpU7zUOAOcI/EoT31pQzBql3A+8+Hskxc+cE3dArDWL8/gkaSFTGzlqc66Xl9N_x000d_
ezXtPtkWSeCuAPaS</vt:lpwstr>
  </property>
  <property fmtid="{D5CDD505-2E9C-101B-9397-08002B2CF9AE}" pid="7" name="_ms_pID_7253435">
    <vt:lpwstr>leaxQ5RgA3gFLJ8/NLU9mwRKinnA5LcOm97wvH5XoJIC2hrRASbKeJe8_x000d_
3u3vDKrMd4JqDZ8LXIjSjvad5LR35928teuNpXJf5hxVHKWZQ+wwr61XCPZPZin6zwWuiFtD_x000d_
djBTvJCMbjUPuZPtV+AHTjMwYcE6dSDXScBBMpMVOpdN8xnBCHmbRFXJW/GngkV/upKfjh7C_x000d_
IPrlvtvy7RaKgxcZpOOXh4gKmZjvTRm5kf</vt:lpwstr>
  </property>
  <property fmtid="{D5CDD505-2E9C-101B-9397-08002B2CF9AE}" pid="8" name="_ms_pID_7253436">
    <vt:lpwstr>eI773F1jWwBHgTy+C/lae0Zrl5so748I4PrNhr_x000d_
Y6eJAEfHQUgm7ffD/t0G600xPrZmOy4GewEMREcgjVg0MDg1XwGkIf3D1zIPHdyUGF7toCC4_x000d_
Q//Dm9kJwMgnBreIQN6wdRdzvVOk6F5IBROI4KPeL5zyUXfJooq18kwEvKirzrKJB6w5H/KO_x000d_
dknohxN/MyR71gaqgXfM2YUYrNO0CXXEDzscPfHEXfC8V71s3uVW</vt:lpwstr>
  </property>
  <property fmtid="{D5CDD505-2E9C-101B-9397-08002B2CF9AE}" pid="9" name="_ms_pID_7253437">
    <vt:lpwstr>B0zXyJ9KvW8xUjKfVTNn_x000d_
9nq1zWxPIyROhxI36REq7TkVShhtNm1Pdj9HmB4XkRVLG8Dk3cmUl4m4ySA9s/UGAtyRFh17_x000d_
GA3aanPZd/aoMEQa6zI0WoyalYLkaeLM9FOCVHBSa9CoXVYofXLY89VIJUYR30NK4fLKNVRv_x000d_
Z9iTyDJBb4l81AnDUvBKZY+hXRsHYHY4b3NjfTMBVCnp3x8rjZvIstgOaM4wxHQ/up+2j5</vt:lpwstr>
  </property>
  <property fmtid="{D5CDD505-2E9C-101B-9397-08002B2CF9AE}" pid="10" name="_ms_pID_7253438">
    <vt:lpwstr>1n_x000d_
ehzybZRlrxKKYFhHUCKhAkFtgsx4t640Wy1Uakt71G4hsLa/Frl34cETH0UVkXsILOWaHOfa_x000d_
SbaSpw7oCbNQ610LjpXQ/ggryB7pPXYsrIy42JYf1tAM8yvbtE/7XC8c8MckHPgv6znvC9C3_x000d_
kumaz1HN5MjL9FJohfOXXJsJRnjwAEtShk/D5P0fU0J5VinjJ+zIZWlqHKBApNvmMLESM0ZH_x000d_
5rojI07fMthd6e</vt:lpwstr>
  </property>
  <property fmtid="{D5CDD505-2E9C-101B-9397-08002B2CF9AE}" pid="11" name="_ms_pID_7253439">
    <vt:lpwstr>PzPuWvznVRQ1TScYuaOwcBMCskmGft4Mzf7aY2FBgY9u1JIruHOOs=</vt:lpwstr>
  </property>
  <property fmtid="{D5CDD505-2E9C-101B-9397-08002B2CF9AE}" pid="12" name="sflag">
    <vt:lpwstr>1395141693</vt:lpwstr>
  </property>
</Properties>
</file>