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158F" w:rsidRPr="00C46726" w:rsidRDefault="0098158F">
      <w:pPr>
        <w:pStyle w:val="T1"/>
        <w:pBdr>
          <w:bottom w:val="single" w:sz="6" w:space="0" w:color="auto"/>
        </w:pBdr>
        <w:spacing w:after="240"/>
        <w:rPr>
          <w:lang w:val="en-US"/>
        </w:rPr>
      </w:pPr>
      <w:r w:rsidRPr="00C46726">
        <w:rPr>
          <w:lang w:val="en-US"/>
        </w:rPr>
        <w:t>IEEE P802.11</w:t>
      </w:r>
      <w:r w:rsidRPr="00C46726">
        <w:rPr>
          <w:lang w:val="en-US"/>
        </w:rP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288"/>
        <w:gridCol w:w="1508"/>
        <w:gridCol w:w="2380"/>
      </w:tblGrid>
      <w:tr w:rsidR="0098158F" w:rsidRPr="00C46726">
        <w:trPr>
          <w:trHeight w:val="485"/>
          <w:jc w:val="center"/>
        </w:trPr>
        <w:tc>
          <w:tcPr>
            <w:tcW w:w="9576" w:type="dxa"/>
            <w:gridSpan w:val="5"/>
            <w:vAlign w:val="center"/>
          </w:tcPr>
          <w:p w:rsidR="0098158F" w:rsidRPr="00C46726" w:rsidRDefault="000908B3">
            <w:pPr>
              <w:pStyle w:val="T2"/>
              <w:rPr>
                <w:lang w:val="en-US"/>
              </w:rPr>
            </w:pPr>
            <w:proofErr w:type="spellStart"/>
            <w:r>
              <w:rPr>
                <w:b w:val="0"/>
                <w:szCs w:val="28"/>
              </w:rPr>
              <w:t>TG</w:t>
            </w:r>
            <w:r w:rsidR="003E172C">
              <w:rPr>
                <w:b w:val="0"/>
                <w:szCs w:val="28"/>
              </w:rPr>
              <w:t>ax</w:t>
            </w:r>
            <w:proofErr w:type="spellEnd"/>
            <w:r>
              <w:rPr>
                <w:b w:val="0"/>
                <w:szCs w:val="28"/>
              </w:rPr>
              <w:t xml:space="preserve"> Coexistence Assurance Document</w:t>
            </w:r>
          </w:p>
        </w:tc>
      </w:tr>
      <w:tr w:rsidR="0098158F" w:rsidRPr="00C46726">
        <w:trPr>
          <w:trHeight w:val="359"/>
          <w:jc w:val="center"/>
        </w:trPr>
        <w:tc>
          <w:tcPr>
            <w:tcW w:w="9576" w:type="dxa"/>
            <w:gridSpan w:val="5"/>
            <w:vAlign w:val="center"/>
          </w:tcPr>
          <w:p w:rsidR="0098158F" w:rsidRPr="00C46726" w:rsidRDefault="0098158F" w:rsidP="00EB407E">
            <w:pPr>
              <w:pStyle w:val="T2"/>
              <w:ind w:left="0"/>
              <w:rPr>
                <w:sz w:val="20"/>
                <w:lang w:val="en-US"/>
              </w:rPr>
            </w:pPr>
            <w:r w:rsidRPr="00C46726">
              <w:rPr>
                <w:sz w:val="20"/>
                <w:lang w:val="en-US"/>
              </w:rPr>
              <w:t>Date:</w:t>
            </w:r>
            <w:r w:rsidRPr="00C46726">
              <w:rPr>
                <w:b w:val="0"/>
                <w:sz w:val="20"/>
                <w:lang w:val="en-US"/>
              </w:rPr>
              <w:t xml:space="preserve">  20</w:t>
            </w:r>
            <w:r w:rsidR="00B6777A">
              <w:rPr>
                <w:b w:val="0"/>
                <w:sz w:val="20"/>
                <w:lang w:val="en-US"/>
              </w:rPr>
              <w:t>1</w:t>
            </w:r>
            <w:r w:rsidR="00F1304B">
              <w:rPr>
                <w:b w:val="0"/>
                <w:sz w:val="20"/>
                <w:lang w:val="en-US"/>
              </w:rPr>
              <w:t>9</w:t>
            </w:r>
            <w:r w:rsidR="00602AE6" w:rsidRPr="00C46726">
              <w:rPr>
                <w:b w:val="0"/>
                <w:sz w:val="20"/>
                <w:lang w:val="en-US"/>
              </w:rPr>
              <w:t>-</w:t>
            </w:r>
            <w:r w:rsidR="005712DD">
              <w:rPr>
                <w:b w:val="0"/>
                <w:sz w:val="20"/>
                <w:lang w:val="en-US"/>
              </w:rPr>
              <w:t>11</w:t>
            </w:r>
            <w:r w:rsidRPr="00C46726">
              <w:rPr>
                <w:b w:val="0"/>
                <w:sz w:val="20"/>
                <w:lang w:val="en-US"/>
              </w:rPr>
              <w:t>-</w:t>
            </w:r>
            <w:r w:rsidR="005712DD">
              <w:rPr>
                <w:b w:val="0"/>
                <w:sz w:val="20"/>
                <w:lang w:val="en-US"/>
              </w:rPr>
              <w:t>07</w:t>
            </w:r>
          </w:p>
        </w:tc>
      </w:tr>
      <w:tr w:rsidR="0098158F" w:rsidRPr="00C46726">
        <w:trPr>
          <w:cantSplit/>
          <w:jc w:val="center"/>
        </w:trPr>
        <w:tc>
          <w:tcPr>
            <w:tcW w:w="9576" w:type="dxa"/>
            <w:gridSpan w:val="5"/>
            <w:vAlign w:val="center"/>
          </w:tcPr>
          <w:p w:rsidR="0098158F" w:rsidRPr="00C46726" w:rsidRDefault="0098158F">
            <w:pPr>
              <w:pStyle w:val="T2"/>
              <w:spacing w:after="0"/>
              <w:ind w:left="0" w:right="0"/>
              <w:jc w:val="left"/>
              <w:rPr>
                <w:sz w:val="20"/>
                <w:lang w:val="en-US"/>
              </w:rPr>
            </w:pPr>
            <w:r w:rsidRPr="00C46726">
              <w:rPr>
                <w:sz w:val="20"/>
                <w:lang w:val="en-US"/>
              </w:rPr>
              <w:t>Author(s):</w:t>
            </w:r>
          </w:p>
        </w:tc>
      </w:tr>
      <w:tr w:rsidR="0098158F" w:rsidRPr="00C46726">
        <w:trPr>
          <w:jc w:val="center"/>
        </w:trPr>
        <w:tc>
          <w:tcPr>
            <w:tcW w:w="1336" w:type="dxa"/>
            <w:vAlign w:val="center"/>
          </w:tcPr>
          <w:p w:rsidR="0098158F" w:rsidRPr="00C46726" w:rsidRDefault="0098158F">
            <w:pPr>
              <w:pStyle w:val="T2"/>
              <w:spacing w:after="0"/>
              <w:ind w:left="0" w:right="0"/>
              <w:jc w:val="left"/>
              <w:rPr>
                <w:sz w:val="20"/>
                <w:lang w:val="en-US"/>
              </w:rPr>
            </w:pPr>
            <w:r w:rsidRPr="00C46726">
              <w:rPr>
                <w:sz w:val="20"/>
                <w:lang w:val="en-US"/>
              </w:rPr>
              <w:t>Name</w:t>
            </w:r>
          </w:p>
        </w:tc>
        <w:tc>
          <w:tcPr>
            <w:tcW w:w="2064" w:type="dxa"/>
            <w:vAlign w:val="center"/>
          </w:tcPr>
          <w:p w:rsidR="0098158F" w:rsidRPr="00C46726" w:rsidRDefault="00C80533">
            <w:pPr>
              <w:pStyle w:val="T2"/>
              <w:spacing w:after="0"/>
              <w:ind w:left="0" w:right="0"/>
              <w:jc w:val="left"/>
              <w:rPr>
                <w:sz w:val="20"/>
                <w:lang w:val="en-US"/>
              </w:rPr>
            </w:pPr>
            <w:r>
              <w:rPr>
                <w:sz w:val="20"/>
                <w:lang w:val="en-US"/>
              </w:rPr>
              <w:t>Affiliation</w:t>
            </w:r>
          </w:p>
        </w:tc>
        <w:tc>
          <w:tcPr>
            <w:tcW w:w="2288" w:type="dxa"/>
            <w:vAlign w:val="center"/>
          </w:tcPr>
          <w:p w:rsidR="0098158F" w:rsidRPr="00C46726" w:rsidRDefault="0098158F">
            <w:pPr>
              <w:pStyle w:val="T2"/>
              <w:spacing w:after="0"/>
              <w:ind w:left="0" w:right="0"/>
              <w:jc w:val="left"/>
              <w:rPr>
                <w:sz w:val="20"/>
                <w:lang w:val="en-US"/>
              </w:rPr>
            </w:pPr>
            <w:r w:rsidRPr="00C46726">
              <w:rPr>
                <w:sz w:val="20"/>
                <w:lang w:val="en-US"/>
              </w:rPr>
              <w:t>Address</w:t>
            </w:r>
          </w:p>
        </w:tc>
        <w:tc>
          <w:tcPr>
            <w:tcW w:w="1508" w:type="dxa"/>
            <w:vAlign w:val="center"/>
          </w:tcPr>
          <w:p w:rsidR="0098158F" w:rsidRPr="00C46726" w:rsidRDefault="0098158F">
            <w:pPr>
              <w:pStyle w:val="T2"/>
              <w:spacing w:after="0"/>
              <w:ind w:left="0" w:right="0"/>
              <w:jc w:val="left"/>
              <w:rPr>
                <w:sz w:val="20"/>
                <w:lang w:val="en-US"/>
              </w:rPr>
            </w:pPr>
            <w:r w:rsidRPr="00C46726">
              <w:rPr>
                <w:sz w:val="20"/>
                <w:lang w:val="en-US"/>
              </w:rPr>
              <w:t>Phone</w:t>
            </w:r>
          </w:p>
        </w:tc>
        <w:tc>
          <w:tcPr>
            <w:tcW w:w="2380" w:type="dxa"/>
            <w:vAlign w:val="center"/>
          </w:tcPr>
          <w:p w:rsidR="0098158F" w:rsidRPr="00C46726" w:rsidRDefault="00FE4C03">
            <w:pPr>
              <w:pStyle w:val="T2"/>
              <w:spacing w:after="0"/>
              <w:ind w:left="0" w:right="0"/>
              <w:jc w:val="left"/>
              <w:rPr>
                <w:sz w:val="20"/>
                <w:lang w:val="en-US"/>
              </w:rPr>
            </w:pPr>
            <w:r w:rsidRPr="00C46726">
              <w:rPr>
                <w:sz w:val="20"/>
                <w:lang w:val="en-US"/>
              </w:rPr>
              <w:t>E</w:t>
            </w:r>
            <w:r w:rsidR="0098158F" w:rsidRPr="00C46726">
              <w:rPr>
                <w:sz w:val="20"/>
                <w:lang w:val="en-US"/>
              </w:rPr>
              <w:t>mail</w:t>
            </w:r>
          </w:p>
        </w:tc>
      </w:tr>
      <w:tr w:rsidR="0098158F" w:rsidRPr="00C46726">
        <w:trPr>
          <w:jc w:val="center"/>
        </w:trPr>
        <w:tc>
          <w:tcPr>
            <w:tcW w:w="1336" w:type="dxa"/>
            <w:vAlign w:val="center"/>
          </w:tcPr>
          <w:p w:rsidR="0098158F" w:rsidRPr="00C10E1A" w:rsidRDefault="00C10E1A">
            <w:pPr>
              <w:pStyle w:val="T2"/>
              <w:spacing w:after="0"/>
              <w:ind w:left="0" w:right="0"/>
              <w:rPr>
                <w:b w:val="0"/>
                <w:sz w:val="20"/>
                <w:lang w:val="en-US"/>
              </w:rPr>
            </w:pPr>
            <w:r w:rsidRPr="00C10E1A">
              <w:rPr>
                <w:b w:val="0"/>
                <w:sz w:val="20"/>
                <w:lang w:val="en-US"/>
              </w:rPr>
              <w:t>Eldad Perahia</w:t>
            </w:r>
          </w:p>
        </w:tc>
        <w:tc>
          <w:tcPr>
            <w:tcW w:w="2064" w:type="dxa"/>
            <w:vAlign w:val="center"/>
          </w:tcPr>
          <w:p w:rsidR="0098158F" w:rsidRPr="00C10E1A" w:rsidRDefault="003E172C" w:rsidP="00A22C92">
            <w:pPr>
              <w:pStyle w:val="T2"/>
              <w:spacing w:after="0"/>
              <w:ind w:left="0" w:right="0"/>
              <w:jc w:val="left"/>
              <w:rPr>
                <w:b w:val="0"/>
                <w:sz w:val="20"/>
                <w:lang w:val="en-US"/>
              </w:rPr>
            </w:pPr>
            <w:r>
              <w:rPr>
                <w:b w:val="0"/>
                <w:sz w:val="20"/>
                <w:lang w:val="en-US"/>
              </w:rPr>
              <w:t>HPE</w:t>
            </w:r>
          </w:p>
        </w:tc>
        <w:tc>
          <w:tcPr>
            <w:tcW w:w="2288" w:type="dxa"/>
            <w:vAlign w:val="center"/>
          </w:tcPr>
          <w:p w:rsidR="0098158F" w:rsidRPr="00C10E1A" w:rsidRDefault="0098158F" w:rsidP="00C10E1A">
            <w:pPr>
              <w:pStyle w:val="covertext"/>
              <w:spacing w:before="0" w:after="0"/>
              <w:rPr>
                <w:rFonts w:eastAsia="MS Mincho"/>
                <w:b/>
                <w:sz w:val="20"/>
              </w:rPr>
            </w:pPr>
          </w:p>
        </w:tc>
        <w:tc>
          <w:tcPr>
            <w:tcW w:w="1508" w:type="dxa"/>
            <w:vAlign w:val="center"/>
          </w:tcPr>
          <w:p w:rsidR="0098158F" w:rsidRPr="00C10E1A" w:rsidRDefault="0098158F">
            <w:pPr>
              <w:pStyle w:val="T2"/>
              <w:spacing w:after="0"/>
              <w:ind w:left="0" w:right="0"/>
              <w:rPr>
                <w:b w:val="0"/>
                <w:sz w:val="20"/>
                <w:lang w:val="en-US"/>
              </w:rPr>
            </w:pPr>
          </w:p>
        </w:tc>
        <w:tc>
          <w:tcPr>
            <w:tcW w:w="2380" w:type="dxa"/>
            <w:vAlign w:val="center"/>
          </w:tcPr>
          <w:p w:rsidR="0098158F" w:rsidRPr="00C10E1A" w:rsidRDefault="003E172C" w:rsidP="00743AC9">
            <w:pPr>
              <w:pStyle w:val="T2"/>
              <w:spacing w:after="0"/>
              <w:ind w:left="0" w:right="0"/>
              <w:jc w:val="left"/>
              <w:rPr>
                <w:b w:val="0"/>
                <w:sz w:val="20"/>
                <w:lang w:val="en-US"/>
              </w:rPr>
            </w:pPr>
            <w:r>
              <w:rPr>
                <w:b w:val="0"/>
                <w:sz w:val="20"/>
                <w:lang w:val="en-US"/>
              </w:rPr>
              <w:t>eldad.perahia@hpe</w:t>
            </w:r>
            <w:r w:rsidR="00C10E1A" w:rsidRPr="00C10E1A">
              <w:rPr>
                <w:b w:val="0"/>
                <w:sz w:val="20"/>
                <w:lang w:val="en-US"/>
              </w:rPr>
              <w:t>.com</w:t>
            </w:r>
          </w:p>
        </w:tc>
      </w:tr>
      <w:tr w:rsidR="00E5021C" w:rsidRPr="00C46726" w:rsidTr="00935698">
        <w:trPr>
          <w:jc w:val="center"/>
        </w:trPr>
        <w:tc>
          <w:tcPr>
            <w:tcW w:w="1336" w:type="dxa"/>
          </w:tcPr>
          <w:p w:rsidR="00E5021C" w:rsidRPr="00E5021C" w:rsidRDefault="00E5021C" w:rsidP="00935698">
            <w:pPr>
              <w:rPr>
                <w:rFonts w:eastAsia="PMingLiU"/>
                <w:sz w:val="20"/>
                <w:szCs w:val="28"/>
                <w:lang w:eastAsia="zh-TW"/>
              </w:rPr>
            </w:pPr>
          </w:p>
        </w:tc>
        <w:tc>
          <w:tcPr>
            <w:tcW w:w="2064" w:type="dxa"/>
          </w:tcPr>
          <w:p w:rsidR="00E5021C" w:rsidRPr="00E5021C" w:rsidRDefault="00E5021C" w:rsidP="00935698">
            <w:pPr>
              <w:rPr>
                <w:rFonts w:eastAsia="PMingLiU"/>
                <w:sz w:val="20"/>
                <w:szCs w:val="28"/>
                <w:lang w:eastAsia="zh-TW"/>
              </w:rPr>
            </w:pPr>
          </w:p>
        </w:tc>
        <w:tc>
          <w:tcPr>
            <w:tcW w:w="2288" w:type="dxa"/>
          </w:tcPr>
          <w:p w:rsidR="00E5021C" w:rsidRPr="00E5021C" w:rsidRDefault="00E5021C" w:rsidP="00935698">
            <w:pPr>
              <w:rPr>
                <w:rFonts w:eastAsia="PMingLiU"/>
                <w:sz w:val="20"/>
                <w:szCs w:val="28"/>
                <w:lang w:eastAsia="zh-TW"/>
              </w:rPr>
            </w:pPr>
          </w:p>
        </w:tc>
        <w:tc>
          <w:tcPr>
            <w:tcW w:w="1508" w:type="dxa"/>
          </w:tcPr>
          <w:p w:rsidR="00E5021C" w:rsidRPr="00E5021C" w:rsidRDefault="00E5021C" w:rsidP="00935698">
            <w:pPr>
              <w:rPr>
                <w:rFonts w:eastAsia="PMingLiU"/>
                <w:sz w:val="20"/>
                <w:szCs w:val="28"/>
                <w:lang w:eastAsia="zh-TW"/>
              </w:rPr>
            </w:pPr>
          </w:p>
        </w:tc>
        <w:tc>
          <w:tcPr>
            <w:tcW w:w="2380" w:type="dxa"/>
          </w:tcPr>
          <w:p w:rsidR="00E5021C" w:rsidRPr="00E5021C" w:rsidRDefault="00E5021C" w:rsidP="00935698">
            <w:pPr>
              <w:rPr>
                <w:sz w:val="20"/>
                <w:szCs w:val="28"/>
              </w:rPr>
            </w:pPr>
          </w:p>
        </w:tc>
      </w:tr>
    </w:tbl>
    <w:p w:rsidR="0098158F" w:rsidRPr="00C46726" w:rsidRDefault="0053180E">
      <w:pPr>
        <w:pStyle w:val="T1"/>
        <w:spacing w:after="120"/>
        <w:rPr>
          <w:sz w:val="22"/>
          <w:lang w:val="en-US"/>
        </w:rPr>
      </w:pPr>
      <w:r w:rsidRPr="00C46726">
        <w:rPr>
          <w:noProof/>
          <w:lang w:val="en-US"/>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20FCE" w:rsidRDefault="00A20FCE">
                            <w:pPr>
                              <w:pStyle w:val="T1"/>
                              <w:spacing w:after="120"/>
                            </w:pPr>
                            <w:r>
                              <w:t>Abstract</w:t>
                            </w:r>
                          </w:p>
                          <w:p w:rsidR="00A20FCE" w:rsidRDefault="000908B3" w:rsidP="006940FD">
                            <w:pPr>
                              <w:jc w:val="both"/>
                              <w:rPr>
                                <w:szCs w:val="24"/>
                              </w:rPr>
                            </w:pPr>
                            <w:r>
                              <w:rPr>
                                <w:szCs w:val="24"/>
                              </w:rPr>
                              <w:t xml:space="preserve">This serves as the coexistence assurance document for </w:t>
                            </w:r>
                            <w:proofErr w:type="spellStart"/>
                            <w:r>
                              <w:rPr>
                                <w:szCs w:val="24"/>
                              </w:rPr>
                              <w:t>TG</w:t>
                            </w:r>
                            <w:r w:rsidR="00170B84">
                              <w:rPr>
                                <w:szCs w:val="24"/>
                              </w:rPr>
                              <w:t>a</w:t>
                            </w:r>
                            <w:r w:rsidR="003E172C">
                              <w:rPr>
                                <w:szCs w:val="24"/>
                              </w:rPr>
                              <w:t>x</w:t>
                            </w:r>
                            <w:proofErr w:type="spellEnd"/>
                            <w:r>
                              <w:rPr>
                                <w:szCs w:val="24"/>
                              </w:rPr>
                              <w:t xml:space="preserve"> in</w:t>
                            </w:r>
                            <w:r w:rsidR="006940FD">
                              <w:rPr>
                                <w:szCs w:val="24"/>
                              </w:rPr>
                              <w:t xml:space="preserve"> meeting the requirement of the </w:t>
                            </w:r>
                            <w:r w:rsidR="001E69C1">
                              <w:rPr>
                                <w:szCs w:val="24"/>
                              </w:rPr>
                              <w:t>CSD</w:t>
                            </w:r>
                            <w:r w:rsidR="0047516D">
                              <w:rPr>
                                <w:szCs w:val="24"/>
                              </w:rPr>
                              <w:t>.</w:t>
                            </w:r>
                          </w:p>
                          <w:p w:rsidR="00BC51E9" w:rsidRDefault="00BC51E9" w:rsidP="006940FD">
                            <w:pPr>
                              <w:jc w:val="both"/>
                              <w:rPr>
                                <w:szCs w:val="24"/>
                              </w:rPr>
                            </w:pPr>
                            <w:r>
                              <w:rPr>
                                <w:szCs w:val="24"/>
                              </w:rPr>
                              <w:t>R3: Updated to address PAR change to frequency range</w:t>
                            </w:r>
                          </w:p>
                          <w:p w:rsidR="007406FF" w:rsidRDefault="007406FF" w:rsidP="006940FD">
                            <w:pPr>
                              <w:jc w:val="both"/>
                              <w:rPr>
                                <w:szCs w:val="24"/>
                              </w:rPr>
                            </w:pPr>
                            <w:r>
                              <w:rPr>
                                <w:szCs w:val="24"/>
                              </w:rPr>
                              <w:t>R4: Updated to address comments from 802.19 on CA document</w:t>
                            </w:r>
                          </w:p>
                          <w:p w:rsidR="00F1304B" w:rsidRDefault="00F1304B" w:rsidP="006940FD">
                            <w:pPr>
                              <w:jc w:val="both"/>
                              <w:rPr>
                                <w:szCs w:val="24"/>
                              </w:rPr>
                            </w:pPr>
                            <w:r>
                              <w:rPr>
                                <w:szCs w:val="24"/>
                              </w:rPr>
                              <w:t xml:space="preserve">R5: Same content as R4; Changed document date and header date to reflect date of WG11approval </w:t>
                            </w:r>
                          </w:p>
                          <w:p w:rsidR="00C33F11" w:rsidRDefault="00C33F11" w:rsidP="006940FD">
                            <w:pPr>
                              <w:jc w:val="both"/>
                              <w:rPr>
                                <w:ins w:id="0" w:author="Perahia, Eldad" w:date="2019-11-07T10:29:00Z"/>
                                <w:szCs w:val="24"/>
                              </w:rPr>
                            </w:pPr>
                            <w:r>
                              <w:rPr>
                                <w:szCs w:val="24"/>
                              </w:rPr>
                              <w:t>R6: Updated to address comments from 802.19 on CA document from D4.0 letter ballot</w:t>
                            </w:r>
                          </w:p>
                          <w:p w:rsidR="005712DD" w:rsidRDefault="005712DD" w:rsidP="006940FD">
                            <w:pPr>
                              <w:jc w:val="both"/>
                              <w:rPr>
                                <w:szCs w:val="24"/>
                              </w:rPr>
                            </w:pPr>
                            <w:ins w:id="1" w:author="Perahia, Eldad" w:date="2019-11-07T10:29:00Z">
                              <w:r>
                                <w:rPr>
                                  <w:szCs w:val="24"/>
                                </w:rPr>
                                <w:t>R7: Updated to address comments from 8</w:t>
                              </w:r>
                            </w:ins>
                            <w:ins w:id="2" w:author="Perahia, Eldad" w:date="2019-11-07T10:30:00Z">
                              <w:r>
                                <w:rPr>
                                  <w:szCs w:val="24"/>
                                </w:rPr>
                                <w:t>02.11 and 802.19 on CA document from D5.0 letter ballot</w:t>
                              </w:r>
                            </w:ins>
                          </w:p>
                          <w:p w:rsidR="0047516D" w:rsidRDefault="0047516D" w:rsidP="0047516D">
                            <w:pPr>
                              <w:jc w:val="both"/>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" o:allowincell="f" stroked="f">
                <v:textbox>
                  <w:txbxContent>
                    <w:p w:rsidR="00A20FCE" w:rsidRDefault="00A20FCE">
                      <w:pPr>
                        <w:pStyle w:val="T1"/>
                        <w:spacing w:after="120"/>
                      </w:pPr>
                      <w:r>
                        <w:t>Abstract</w:t>
                      </w:r>
                    </w:p>
                    <w:p w:rsidR="00A20FCE" w:rsidRDefault="000908B3" w:rsidP="006940FD">
                      <w:pPr>
                        <w:jc w:val="both"/>
                        <w:rPr>
                          <w:szCs w:val="24"/>
                        </w:rPr>
                      </w:pPr>
                      <w:r>
                        <w:rPr>
                          <w:szCs w:val="24"/>
                        </w:rPr>
                        <w:t xml:space="preserve">This serves as the coexistence assurance document for </w:t>
                      </w:r>
                      <w:proofErr w:type="spellStart"/>
                      <w:r>
                        <w:rPr>
                          <w:szCs w:val="24"/>
                        </w:rPr>
                        <w:t>TG</w:t>
                      </w:r>
                      <w:r w:rsidR="00170B84">
                        <w:rPr>
                          <w:szCs w:val="24"/>
                        </w:rPr>
                        <w:t>a</w:t>
                      </w:r>
                      <w:r w:rsidR="003E172C">
                        <w:rPr>
                          <w:szCs w:val="24"/>
                        </w:rPr>
                        <w:t>x</w:t>
                      </w:r>
                      <w:proofErr w:type="spellEnd"/>
                      <w:r>
                        <w:rPr>
                          <w:szCs w:val="24"/>
                        </w:rPr>
                        <w:t xml:space="preserve"> in</w:t>
                      </w:r>
                      <w:r w:rsidR="006940FD">
                        <w:rPr>
                          <w:szCs w:val="24"/>
                        </w:rPr>
                        <w:t xml:space="preserve"> meeting the requirement of the </w:t>
                      </w:r>
                      <w:r w:rsidR="001E69C1">
                        <w:rPr>
                          <w:szCs w:val="24"/>
                        </w:rPr>
                        <w:t>CSD</w:t>
                      </w:r>
                      <w:r w:rsidR="0047516D">
                        <w:rPr>
                          <w:szCs w:val="24"/>
                        </w:rPr>
                        <w:t>.</w:t>
                      </w:r>
                    </w:p>
                    <w:p w:rsidR="00BC51E9" w:rsidRDefault="00BC51E9" w:rsidP="006940FD">
                      <w:pPr>
                        <w:jc w:val="both"/>
                        <w:rPr>
                          <w:szCs w:val="24"/>
                        </w:rPr>
                      </w:pPr>
                      <w:r>
                        <w:rPr>
                          <w:szCs w:val="24"/>
                        </w:rPr>
                        <w:t>R3: Updated to address PAR change to frequency range</w:t>
                      </w:r>
                    </w:p>
                    <w:p w:rsidR="007406FF" w:rsidRDefault="007406FF" w:rsidP="006940FD">
                      <w:pPr>
                        <w:jc w:val="both"/>
                        <w:rPr>
                          <w:szCs w:val="24"/>
                        </w:rPr>
                      </w:pPr>
                      <w:r>
                        <w:rPr>
                          <w:szCs w:val="24"/>
                        </w:rPr>
                        <w:t>R4: Updated to address comments from 802.19 on CA document</w:t>
                      </w:r>
                    </w:p>
                    <w:p w:rsidR="00F1304B" w:rsidRDefault="00F1304B" w:rsidP="006940FD">
                      <w:pPr>
                        <w:jc w:val="both"/>
                        <w:rPr>
                          <w:szCs w:val="24"/>
                        </w:rPr>
                      </w:pPr>
                      <w:r>
                        <w:rPr>
                          <w:szCs w:val="24"/>
                        </w:rPr>
                        <w:t xml:space="preserve">R5: Same content as R4; Changed document date and header date to reflect date of WG11approval </w:t>
                      </w:r>
                    </w:p>
                    <w:p w:rsidR="00C33F11" w:rsidRDefault="00C33F11" w:rsidP="006940FD">
                      <w:pPr>
                        <w:jc w:val="both"/>
                        <w:rPr>
                          <w:ins w:id="3" w:author="Perahia, Eldad" w:date="2019-11-07T10:29:00Z"/>
                          <w:szCs w:val="24"/>
                        </w:rPr>
                      </w:pPr>
                      <w:r>
                        <w:rPr>
                          <w:szCs w:val="24"/>
                        </w:rPr>
                        <w:t>R6: Updated to address comments from 802.19 on CA document from D4.0 letter ballot</w:t>
                      </w:r>
                    </w:p>
                    <w:p w:rsidR="005712DD" w:rsidRDefault="005712DD" w:rsidP="006940FD">
                      <w:pPr>
                        <w:jc w:val="both"/>
                        <w:rPr>
                          <w:szCs w:val="24"/>
                        </w:rPr>
                      </w:pPr>
                      <w:ins w:id="4" w:author="Perahia, Eldad" w:date="2019-11-07T10:29:00Z">
                        <w:r>
                          <w:rPr>
                            <w:szCs w:val="24"/>
                          </w:rPr>
                          <w:t>R7: Updated to address comments from 8</w:t>
                        </w:r>
                      </w:ins>
                      <w:ins w:id="5" w:author="Perahia, Eldad" w:date="2019-11-07T10:30:00Z">
                        <w:r>
                          <w:rPr>
                            <w:szCs w:val="24"/>
                          </w:rPr>
                          <w:t>02.11 and 802.19 on CA document from D5.0 letter ballot</w:t>
                        </w:r>
                      </w:ins>
                    </w:p>
                    <w:p w:rsidR="0047516D" w:rsidRDefault="0047516D" w:rsidP="0047516D">
                      <w:pPr>
                        <w:jc w:val="both"/>
                        <w:rPr>
                          <w:szCs w:val="24"/>
                        </w:rPr>
                      </w:pPr>
                    </w:p>
                  </w:txbxContent>
                </v:textbox>
              </v:shape>
            </w:pict>
          </mc:Fallback>
        </mc:AlternateContent>
      </w:r>
    </w:p>
    <w:p w:rsidR="0098158F" w:rsidRPr="00C46726" w:rsidRDefault="0098158F">
      <w:pPr>
        <w:rPr>
          <w:lang w:val="en-US"/>
        </w:rPr>
      </w:pPr>
      <w:r w:rsidRPr="00C46726">
        <w:rPr>
          <w:lang w:val="en-US"/>
        </w:rPr>
        <w:br w:type="page"/>
      </w:r>
      <w:bookmarkStart w:id="6" w:name="_GoBack"/>
      <w:bookmarkEnd w:id="6"/>
    </w:p>
    <w:p w:rsidR="0047516D" w:rsidRDefault="00233A0D" w:rsidP="00233A0D">
      <w:pPr>
        <w:pStyle w:val="Heading1"/>
        <w:rPr>
          <w:lang w:val="en-US"/>
        </w:rPr>
      </w:pPr>
      <w:r>
        <w:rPr>
          <w:lang w:val="en-US"/>
        </w:rPr>
        <w:lastRenderedPageBreak/>
        <w:t>Introduction</w:t>
      </w:r>
    </w:p>
    <w:p w:rsidR="00BA0800" w:rsidRDefault="00BA0800" w:rsidP="008374B4">
      <w:pPr>
        <w:rPr>
          <w:lang w:val="en-US"/>
        </w:rPr>
      </w:pPr>
    </w:p>
    <w:p w:rsidR="008374B4" w:rsidRDefault="008374B4" w:rsidP="008374B4">
      <w:pPr>
        <w:rPr>
          <w:lang w:val="en-US"/>
        </w:rPr>
      </w:pPr>
      <w:r>
        <w:rPr>
          <w:lang w:val="en-US"/>
        </w:rPr>
        <w:t>This document addresses coexistence of IEEE 802.11a</w:t>
      </w:r>
      <w:r w:rsidR="00402908">
        <w:rPr>
          <w:lang w:val="en-US"/>
        </w:rPr>
        <w:t>x</w:t>
      </w:r>
      <w:r>
        <w:rPr>
          <w:lang w:val="en-US"/>
        </w:rPr>
        <w:t xml:space="preserve"> </w:t>
      </w:r>
      <w:r w:rsidR="00BA0800">
        <w:rPr>
          <w:lang w:val="en-US"/>
        </w:rPr>
        <w:t xml:space="preserve">[1] </w:t>
      </w:r>
      <w:r>
        <w:rPr>
          <w:lang w:val="en-US"/>
        </w:rPr>
        <w:t xml:space="preserve">per the PAR </w:t>
      </w:r>
      <w:r w:rsidR="00BA0800">
        <w:rPr>
          <w:lang w:val="en-US"/>
        </w:rPr>
        <w:t xml:space="preserve">[2] </w:t>
      </w:r>
      <w:r>
        <w:rPr>
          <w:lang w:val="en-US"/>
        </w:rPr>
        <w:t xml:space="preserve">and </w:t>
      </w:r>
      <w:r w:rsidR="00402908">
        <w:rPr>
          <w:lang w:val="en-US"/>
        </w:rPr>
        <w:t>CSD</w:t>
      </w:r>
      <w:r w:rsidR="00FE4C03">
        <w:rPr>
          <w:lang w:val="en-US"/>
        </w:rPr>
        <w:t xml:space="preserve"> [</w:t>
      </w:r>
      <w:r w:rsidR="00402908">
        <w:rPr>
          <w:lang w:val="en-US"/>
        </w:rPr>
        <w:t>3</w:t>
      </w:r>
      <w:r w:rsidR="00FE4C03">
        <w:rPr>
          <w:lang w:val="en-US"/>
        </w:rPr>
        <w:t>]</w:t>
      </w:r>
      <w:r>
        <w:rPr>
          <w:lang w:val="en-US"/>
        </w:rPr>
        <w:t>.  Th</w:t>
      </w:r>
      <w:r w:rsidR="00127E39">
        <w:rPr>
          <w:lang w:val="en-US"/>
        </w:rPr>
        <w:t>e rele</w:t>
      </w:r>
      <w:r w:rsidR="007D18BF">
        <w:rPr>
          <w:lang w:val="en-US"/>
        </w:rPr>
        <w:t>va</w:t>
      </w:r>
      <w:r>
        <w:rPr>
          <w:lang w:val="en-US"/>
        </w:rPr>
        <w:t xml:space="preserve">nt sections of </w:t>
      </w:r>
      <w:r w:rsidR="00BA0800">
        <w:rPr>
          <w:lang w:val="en-US"/>
        </w:rPr>
        <w:t>the P802.11ax PAR and CSD</w:t>
      </w:r>
      <w:r>
        <w:rPr>
          <w:lang w:val="en-US"/>
        </w:rPr>
        <w:t xml:space="preserve"> are outlined below:</w:t>
      </w:r>
      <w:r w:rsidR="00BA0800">
        <w:rPr>
          <w:lang w:val="en-US"/>
        </w:rPr>
        <w:br/>
      </w:r>
    </w:p>
    <w:p w:rsidR="00E30C40" w:rsidRDefault="00E30C40" w:rsidP="008374B4">
      <w:pPr>
        <w:numPr>
          <w:ilvl w:val="0"/>
          <w:numId w:val="23"/>
        </w:numPr>
        <w:rPr>
          <w:lang w:val="en-US"/>
        </w:rPr>
      </w:pPr>
      <w:r>
        <w:rPr>
          <w:lang w:val="en-US"/>
        </w:rPr>
        <w:t>PAR scope:</w:t>
      </w:r>
    </w:p>
    <w:p w:rsidR="008B4FCF" w:rsidRDefault="00402908" w:rsidP="008B4FCF">
      <w:pPr>
        <w:numPr>
          <w:ilvl w:val="1"/>
          <w:numId w:val="23"/>
        </w:numPr>
      </w:pPr>
      <w:r w:rsidRPr="00FA5712">
        <w:rPr>
          <w:sz w:val="24"/>
          <w:szCs w:val="24"/>
        </w:rPr>
        <w:t>Th</w:t>
      </w:r>
      <w:r>
        <w:rPr>
          <w:sz w:val="24"/>
          <w:szCs w:val="24"/>
        </w:rPr>
        <w:t xml:space="preserve">is </w:t>
      </w:r>
      <w:r w:rsidRPr="00FA5712">
        <w:rPr>
          <w:sz w:val="24"/>
          <w:szCs w:val="24"/>
        </w:rPr>
        <w:t xml:space="preserve">amendment defines operations in frequency bands between 1 GHz and </w:t>
      </w:r>
      <w:r w:rsidR="00BC51E9">
        <w:rPr>
          <w:sz w:val="24"/>
          <w:szCs w:val="24"/>
        </w:rPr>
        <w:t xml:space="preserve">7.125 </w:t>
      </w:r>
      <w:r w:rsidRPr="00FA5712">
        <w:rPr>
          <w:sz w:val="24"/>
          <w:szCs w:val="24"/>
        </w:rPr>
        <w:t>GHz. The new amendment shall enable backward compatibility and coexistence with legacy IEEE 802.11 devices operating in the same band.</w:t>
      </w:r>
      <w:r w:rsidR="008B4FCF" w:rsidRPr="008B4FCF">
        <w:t xml:space="preserve"> </w:t>
      </w:r>
    </w:p>
    <w:p w:rsidR="000A390F" w:rsidRDefault="00402908" w:rsidP="008B4FCF">
      <w:pPr>
        <w:numPr>
          <w:ilvl w:val="0"/>
          <w:numId w:val="23"/>
        </w:numPr>
      </w:pPr>
      <w:r>
        <w:t>CSD</w:t>
      </w:r>
      <w:r w:rsidR="000A390F">
        <w:t>:</w:t>
      </w:r>
    </w:p>
    <w:p w:rsidR="008B4FCF" w:rsidRPr="00A678D7" w:rsidRDefault="008B4FCF" w:rsidP="002B11E8">
      <w:pPr>
        <w:numPr>
          <w:ilvl w:val="1"/>
          <w:numId w:val="23"/>
        </w:numPr>
      </w:pPr>
      <w:r w:rsidRPr="00A678D7">
        <w:t xml:space="preserve">Response to </w:t>
      </w:r>
      <w:r w:rsidR="00402908">
        <w:t>1</w:t>
      </w:r>
      <w:r w:rsidRPr="00A678D7">
        <w:t>.</w:t>
      </w:r>
      <w:r w:rsidR="00402908">
        <w:t>1</w:t>
      </w:r>
      <w:r w:rsidRPr="00A678D7">
        <w:t>.</w:t>
      </w:r>
      <w:r w:rsidR="00402908">
        <w:t>2</w:t>
      </w:r>
      <w:r w:rsidRPr="00A678D7">
        <w:t>: “</w:t>
      </w:r>
      <w:r w:rsidR="002B11E8" w:rsidRPr="002B11E8">
        <w:t>Will the WG create a CA document as part of the WG balloting process as described in Clause 13? YES</w:t>
      </w:r>
      <w:r w:rsidRPr="00A678D7">
        <w:t>”</w:t>
      </w:r>
    </w:p>
    <w:p w:rsidR="00B42545" w:rsidRDefault="00BA0800" w:rsidP="00233A0D">
      <w:pPr>
        <w:pStyle w:val="Heading1"/>
        <w:rPr>
          <w:lang w:val="en-US"/>
        </w:rPr>
      </w:pPr>
      <w:r>
        <w:rPr>
          <w:lang w:val="en-US"/>
        </w:rPr>
        <w:t xml:space="preserve">Frequency </w:t>
      </w:r>
      <w:r w:rsidR="00B42545">
        <w:rPr>
          <w:lang w:val="en-US"/>
        </w:rPr>
        <w:t>Band</w:t>
      </w:r>
      <w:r>
        <w:rPr>
          <w:lang w:val="en-US"/>
        </w:rPr>
        <w:t>s</w:t>
      </w:r>
      <w:r w:rsidR="00B42545">
        <w:rPr>
          <w:lang w:val="en-US"/>
        </w:rPr>
        <w:t xml:space="preserve"> of Operation</w:t>
      </w:r>
      <w:r>
        <w:rPr>
          <w:lang w:val="en-US"/>
        </w:rPr>
        <w:t xml:space="preserve"> defined in IEEE 802.11ax</w:t>
      </w:r>
    </w:p>
    <w:p w:rsidR="00BA0800" w:rsidRDefault="00BA0800" w:rsidP="00B42545">
      <w:pPr>
        <w:rPr>
          <w:sz w:val="24"/>
          <w:szCs w:val="24"/>
        </w:rPr>
      </w:pPr>
    </w:p>
    <w:p w:rsidR="0013726E" w:rsidRDefault="00EB173F" w:rsidP="00B42545">
      <w:pPr>
        <w:rPr>
          <w:sz w:val="24"/>
          <w:szCs w:val="24"/>
        </w:rPr>
      </w:pPr>
      <w:r>
        <w:rPr>
          <w:sz w:val="24"/>
          <w:szCs w:val="24"/>
        </w:rPr>
        <w:t xml:space="preserve">Though the PAR specifies the frequency range between 1 GHz and </w:t>
      </w:r>
      <w:r w:rsidR="00BC51E9">
        <w:rPr>
          <w:sz w:val="24"/>
          <w:szCs w:val="24"/>
        </w:rPr>
        <w:t xml:space="preserve">7.125 </w:t>
      </w:r>
      <w:r>
        <w:rPr>
          <w:sz w:val="24"/>
          <w:szCs w:val="24"/>
        </w:rPr>
        <w:t xml:space="preserve">GHz, </w:t>
      </w:r>
      <w:r w:rsidR="007406FF" w:rsidRPr="007406FF">
        <w:rPr>
          <w:sz w:val="24"/>
          <w:szCs w:val="24"/>
        </w:rPr>
        <w:t xml:space="preserve">802.11ax is an </w:t>
      </w:r>
      <w:r w:rsidR="00BA0800">
        <w:rPr>
          <w:sz w:val="24"/>
          <w:szCs w:val="24"/>
        </w:rPr>
        <w:t xml:space="preserve">amendment to the IEEE 802.11 standard, defining </w:t>
      </w:r>
      <w:r w:rsidR="007406FF" w:rsidRPr="007406FF">
        <w:rPr>
          <w:sz w:val="24"/>
          <w:szCs w:val="24"/>
        </w:rPr>
        <w:t>enhancement</w:t>
      </w:r>
      <w:r w:rsidR="00BA0800">
        <w:rPr>
          <w:sz w:val="24"/>
          <w:szCs w:val="24"/>
        </w:rPr>
        <w:t>s</w:t>
      </w:r>
      <w:r w:rsidR="007406FF" w:rsidRPr="007406FF">
        <w:rPr>
          <w:sz w:val="24"/>
          <w:szCs w:val="24"/>
        </w:rPr>
        <w:t xml:space="preserve"> to 802.11n in </w:t>
      </w:r>
      <w:r w:rsidR="00BA0800">
        <w:rPr>
          <w:sz w:val="24"/>
          <w:szCs w:val="24"/>
        </w:rPr>
        <w:t xml:space="preserve">the </w:t>
      </w:r>
      <w:r w:rsidR="007406FF" w:rsidRPr="007406FF">
        <w:rPr>
          <w:sz w:val="24"/>
          <w:szCs w:val="24"/>
        </w:rPr>
        <w:t xml:space="preserve">2.4 GHz </w:t>
      </w:r>
      <w:r w:rsidR="00BA0800">
        <w:rPr>
          <w:sz w:val="24"/>
          <w:szCs w:val="24"/>
        </w:rPr>
        <w:t xml:space="preserve">frequency band, </w:t>
      </w:r>
      <w:r w:rsidR="007406FF" w:rsidRPr="007406FF">
        <w:rPr>
          <w:sz w:val="24"/>
          <w:szCs w:val="24"/>
        </w:rPr>
        <w:t>802.11ac in 5 GHz frequency bands and an extension into the 6 GHz band.</w:t>
      </w:r>
    </w:p>
    <w:p w:rsidR="00F8683C" w:rsidRDefault="00F8683C" w:rsidP="0013726E"/>
    <w:p w:rsidR="00BA0800" w:rsidRDefault="00BA0800" w:rsidP="0013726E">
      <w:r>
        <w:t>In the 802.11ax amendment, c</w:t>
      </w:r>
      <w:r w:rsidR="0084404C">
        <w:t xml:space="preserve">hannelization for </w:t>
      </w:r>
      <w:r>
        <w:t xml:space="preserve">the </w:t>
      </w:r>
      <w:r w:rsidR="0084404C">
        <w:t>2.4 and 5 GHz</w:t>
      </w:r>
      <w:r>
        <w:t xml:space="preserve"> frequency bands</w:t>
      </w:r>
      <w:r w:rsidR="0084404C">
        <w:t xml:space="preserve"> remain unchanged.  </w:t>
      </w:r>
    </w:p>
    <w:p w:rsidR="00BA0800" w:rsidRDefault="00BA0800" w:rsidP="0013726E"/>
    <w:p w:rsidR="00F8683C" w:rsidRDefault="00F8683C" w:rsidP="0013726E">
      <w:r>
        <w:t>The new channelization for the 6 GHz band is</w:t>
      </w:r>
      <w:r w:rsidR="00BA0800">
        <w:t xml:space="preserve"> shown below</w:t>
      </w:r>
      <w:r>
        <w:t>:</w:t>
      </w:r>
    </w:p>
    <w:p w:rsidR="00BA0800" w:rsidRDefault="00BA0800" w:rsidP="0013726E"/>
    <w:p w:rsidR="00F8683C" w:rsidRDefault="00F8683C" w:rsidP="00823B9B">
      <w:pPr>
        <w:ind w:left="720"/>
      </w:pPr>
      <w:r>
        <w:rPr>
          <w:sz w:val="20"/>
        </w:rPr>
        <w:t xml:space="preserve">Channel </w:t>
      </w:r>
      <w:proofErr w:type="spellStart"/>
      <w:r>
        <w:rPr>
          <w:sz w:val="20"/>
        </w:rPr>
        <w:t>center</w:t>
      </w:r>
      <w:proofErr w:type="spellEnd"/>
      <w:r>
        <w:rPr>
          <w:sz w:val="20"/>
        </w:rPr>
        <w:t xml:space="preserve"> frequency = Channel starting frequency + 5 × </w:t>
      </w:r>
      <w:proofErr w:type="spellStart"/>
      <w:r>
        <w:rPr>
          <w:i/>
          <w:iCs/>
          <w:sz w:val="20"/>
        </w:rPr>
        <w:t>n</w:t>
      </w:r>
      <w:r>
        <w:rPr>
          <w:i/>
          <w:iCs/>
          <w:sz w:val="16"/>
          <w:szCs w:val="16"/>
        </w:rPr>
        <w:t>ch</w:t>
      </w:r>
      <w:proofErr w:type="spellEnd"/>
      <w:r w:rsidR="00E64F43">
        <w:rPr>
          <w:i/>
          <w:iCs/>
          <w:sz w:val="16"/>
          <w:szCs w:val="16"/>
        </w:rPr>
        <w:t xml:space="preserve"> </w:t>
      </w:r>
      <w:r>
        <w:rPr>
          <w:sz w:val="20"/>
        </w:rPr>
        <w:t>(MHz)</w:t>
      </w:r>
    </w:p>
    <w:p w:rsidR="00F8683C" w:rsidRDefault="00F8683C" w:rsidP="00823B9B">
      <w:pPr>
        <w:ind w:left="720"/>
        <w:rPr>
          <w:sz w:val="20"/>
        </w:rPr>
      </w:pPr>
      <w:r>
        <w:rPr>
          <w:sz w:val="20"/>
        </w:rPr>
        <w:t>Channel starting frequency is 5.940 GHz</w:t>
      </w:r>
    </w:p>
    <w:p w:rsidR="00E64F43" w:rsidRDefault="00267BBB" w:rsidP="00823B9B">
      <w:pPr>
        <w:ind w:left="720"/>
      </w:pPr>
      <w:proofErr w:type="spellStart"/>
      <w:proofErr w:type="gramStart"/>
      <w:r>
        <w:rPr>
          <w:i/>
          <w:iCs/>
          <w:sz w:val="20"/>
        </w:rPr>
        <w:t>n</w:t>
      </w:r>
      <w:r>
        <w:rPr>
          <w:i/>
          <w:iCs/>
          <w:sz w:val="16"/>
          <w:szCs w:val="16"/>
        </w:rPr>
        <w:t>ch</w:t>
      </w:r>
      <w:proofErr w:type="spellEnd"/>
      <w:proofErr w:type="gramEnd"/>
      <w:r w:rsidR="0016195B">
        <w:t xml:space="preserve">: </w:t>
      </w:r>
      <w:proofErr w:type="spellStart"/>
      <w:r w:rsidR="00E64F43">
        <w:t>center</w:t>
      </w:r>
      <w:proofErr w:type="spellEnd"/>
      <w:r w:rsidR="00E64F43">
        <w:t xml:space="preserve"> frequency index</w:t>
      </w:r>
    </w:p>
    <w:p w:rsidR="00BA0800" w:rsidRDefault="00BA0800" w:rsidP="00823B9B">
      <w:pPr>
        <w:ind w:left="720"/>
      </w:pPr>
    </w:p>
    <w:p w:rsidR="00F8683C" w:rsidRDefault="00F8683C" w:rsidP="00823B9B">
      <w:pPr>
        <w:pStyle w:val="ListParagraph"/>
        <w:numPr>
          <w:ilvl w:val="0"/>
          <w:numId w:val="39"/>
        </w:numPr>
        <w:ind w:left="1080"/>
      </w:pPr>
      <w:r>
        <w:t>20 MHz channel spacing</w:t>
      </w:r>
      <w:r w:rsidR="00197477">
        <w:t xml:space="preserve"> </w:t>
      </w:r>
      <w:proofErr w:type="spellStart"/>
      <w:r w:rsidR="007B192C">
        <w:rPr>
          <w:i/>
          <w:iCs/>
          <w:sz w:val="20"/>
        </w:rPr>
        <w:t>n</w:t>
      </w:r>
      <w:r w:rsidR="007B192C">
        <w:rPr>
          <w:i/>
          <w:iCs/>
          <w:sz w:val="16"/>
          <w:szCs w:val="16"/>
        </w:rPr>
        <w:t>ch</w:t>
      </w:r>
      <w:proofErr w:type="spellEnd"/>
      <w:r>
        <w:t>: 1, 5, 9, 13, 17, 21, 25, 29, 33, 37,</w:t>
      </w:r>
      <w:r w:rsidR="00902E1E">
        <w:t xml:space="preserve"> 41, 45, 49, 53, 57, 61, 65, 69</w:t>
      </w:r>
      <w:r>
        <w:t>,</w:t>
      </w:r>
      <w:r w:rsidR="00902E1E">
        <w:t xml:space="preserve"> </w:t>
      </w:r>
      <w:r>
        <w:t>73, 77, 81, 85, 89, 93, 97, 101, 105, 109, 113, 117, 121, 125, 129, 133, 137, 141, 145,</w:t>
      </w:r>
      <w:r w:rsidR="00197477">
        <w:t xml:space="preserve"> </w:t>
      </w:r>
      <w:r>
        <w:t>149, 153,</w:t>
      </w:r>
      <w:r w:rsidR="00197477">
        <w:t xml:space="preserve"> </w:t>
      </w:r>
      <w:r>
        <w:t>157, 161,</w:t>
      </w:r>
      <w:r w:rsidR="00197477">
        <w:t xml:space="preserve"> </w:t>
      </w:r>
      <w:r>
        <w:t>165, 169,</w:t>
      </w:r>
      <w:r w:rsidR="00197477">
        <w:t xml:space="preserve"> </w:t>
      </w:r>
      <w:r>
        <w:t>173, 177,</w:t>
      </w:r>
      <w:r w:rsidR="00197477">
        <w:t xml:space="preserve"> </w:t>
      </w:r>
      <w:r>
        <w:t>181, 185,</w:t>
      </w:r>
      <w:r w:rsidR="00197477">
        <w:t xml:space="preserve"> </w:t>
      </w:r>
      <w:r>
        <w:t>189, 193,</w:t>
      </w:r>
      <w:r w:rsidR="00197477">
        <w:t xml:space="preserve"> </w:t>
      </w:r>
      <w:r>
        <w:t>197, 201,</w:t>
      </w:r>
      <w:r w:rsidR="00197477">
        <w:t xml:space="preserve"> </w:t>
      </w:r>
      <w:r>
        <w:t>205, 209,</w:t>
      </w:r>
      <w:r w:rsidR="00197477">
        <w:t xml:space="preserve"> </w:t>
      </w:r>
      <w:r>
        <w:t>213, 217,</w:t>
      </w:r>
      <w:r w:rsidR="00197477">
        <w:t xml:space="preserve"> </w:t>
      </w:r>
      <w:r>
        <w:t>221, 225,</w:t>
      </w:r>
      <w:r w:rsidR="00197477">
        <w:t xml:space="preserve"> </w:t>
      </w:r>
      <w:r>
        <w:t>229, 233</w:t>
      </w:r>
    </w:p>
    <w:p w:rsidR="00F8683C" w:rsidRDefault="00197477" w:rsidP="00823B9B">
      <w:pPr>
        <w:pStyle w:val="ListParagraph"/>
        <w:numPr>
          <w:ilvl w:val="0"/>
          <w:numId w:val="39"/>
        </w:numPr>
        <w:ind w:left="1080"/>
      </w:pPr>
      <w:r>
        <w:t xml:space="preserve">40 MHz channel spacing </w:t>
      </w:r>
      <w:proofErr w:type="spellStart"/>
      <w:r w:rsidR="007B192C">
        <w:rPr>
          <w:i/>
          <w:iCs/>
          <w:sz w:val="20"/>
        </w:rPr>
        <w:t>n</w:t>
      </w:r>
      <w:r w:rsidR="007B192C">
        <w:rPr>
          <w:i/>
          <w:iCs/>
          <w:sz w:val="16"/>
          <w:szCs w:val="16"/>
        </w:rPr>
        <w:t>ch</w:t>
      </w:r>
      <w:proofErr w:type="spellEnd"/>
      <w:r>
        <w:t>: 3, 11, 19, 27, 35, 43, 51, 59, 67, 75, 83, 91, 99, 107, 115, 123, 131, 139, 147, 155, 163, 171, 179, 187, 195, 203, 211, 219, 227</w:t>
      </w:r>
    </w:p>
    <w:p w:rsidR="00197477" w:rsidRDefault="0056617A" w:rsidP="00823B9B">
      <w:pPr>
        <w:pStyle w:val="ListParagraph"/>
        <w:numPr>
          <w:ilvl w:val="0"/>
          <w:numId w:val="39"/>
        </w:numPr>
        <w:ind w:left="1080"/>
      </w:pPr>
      <w:r>
        <w:t xml:space="preserve">80 MHz channel spacing </w:t>
      </w:r>
      <w:proofErr w:type="spellStart"/>
      <w:r w:rsidR="007B192C">
        <w:rPr>
          <w:i/>
          <w:iCs/>
          <w:sz w:val="20"/>
        </w:rPr>
        <w:t>n</w:t>
      </w:r>
      <w:r w:rsidR="007B192C">
        <w:rPr>
          <w:i/>
          <w:iCs/>
          <w:sz w:val="16"/>
          <w:szCs w:val="16"/>
        </w:rPr>
        <w:t>ch</w:t>
      </w:r>
      <w:proofErr w:type="spellEnd"/>
      <w:r>
        <w:t>: 7, 23, 39, 55, 71, 87, 103, 119, 135, 151, 167, 183, 199, 215</w:t>
      </w:r>
    </w:p>
    <w:p w:rsidR="0056617A" w:rsidRDefault="0056617A" w:rsidP="00823B9B">
      <w:pPr>
        <w:pStyle w:val="ListParagraph"/>
        <w:numPr>
          <w:ilvl w:val="0"/>
          <w:numId w:val="39"/>
        </w:numPr>
        <w:ind w:left="1080"/>
      </w:pPr>
      <w:r>
        <w:t xml:space="preserve">160 MHz channel spacing </w:t>
      </w:r>
      <w:proofErr w:type="spellStart"/>
      <w:r w:rsidR="007B192C">
        <w:rPr>
          <w:i/>
          <w:iCs/>
          <w:sz w:val="20"/>
        </w:rPr>
        <w:t>n</w:t>
      </w:r>
      <w:r w:rsidR="007B192C">
        <w:rPr>
          <w:i/>
          <w:iCs/>
          <w:sz w:val="16"/>
          <w:szCs w:val="16"/>
        </w:rPr>
        <w:t>ch</w:t>
      </w:r>
      <w:proofErr w:type="spellEnd"/>
      <w:r>
        <w:t>: 15, 47, 79, 111, 143, 175, 207</w:t>
      </w:r>
    </w:p>
    <w:p w:rsidR="00301A1F" w:rsidRDefault="00301A1F" w:rsidP="00301A1F">
      <w:pPr>
        <w:pStyle w:val="Heading1"/>
        <w:rPr>
          <w:lang w:val="en-US"/>
        </w:rPr>
      </w:pPr>
      <w:r>
        <w:rPr>
          <w:lang w:val="en-US"/>
        </w:rPr>
        <w:t>A</w:t>
      </w:r>
      <w:proofErr w:type="spellStart"/>
      <w:r>
        <w:t>ctive</w:t>
      </w:r>
      <w:proofErr w:type="spellEnd"/>
      <w:r>
        <w:t xml:space="preserve"> IEEE 802 wireless standards operating in the same frequency bands</w:t>
      </w:r>
      <w:r>
        <w:rPr>
          <w:lang w:val="en-US"/>
        </w:rPr>
        <w:t xml:space="preserve"> of operation as IEEE 802.11ax</w:t>
      </w:r>
    </w:p>
    <w:p w:rsidR="00301A1F" w:rsidRDefault="00301A1F" w:rsidP="0084404C">
      <w:pPr>
        <w:spacing w:line="360" w:lineRule="auto"/>
      </w:pPr>
    </w:p>
    <w:p w:rsidR="0084404C" w:rsidRDefault="0084404C" w:rsidP="0084404C">
      <w:r>
        <w:t xml:space="preserve">802.15 standards and </w:t>
      </w:r>
      <w:proofErr w:type="spellStart"/>
      <w:r>
        <w:t>amendents</w:t>
      </w:r>
      <w:proofErr w:type="spellEnd"/>
      <w:r>
        <w:t xml:space="preserve"> specifically in the 2.4, 5, and 6 GHz band </w:t>
      </w:r>
      <w:r w:rsidR="004054C6">
        <w:t>are listed below</w:t>
      </w:r>
      <w:r>
        <w:t>:</w:t>
      </w:r>
    </w:p>
    <w:p w:rsidR="00301A1F" w:rsidRDefault="00301A1F" w:rsidP="0084404C"/>
    <w:tbl>
      <w:tblPr>
        <w:tblStyle w:val="TableGrid"/>
        <w:tblW w:w="0" w:type="auto"/>
        <w:tblLook w:val="04A0" w:firstRow="1" w:lastRow="0" w:firstColumn="1" w:lastColumn="0" w:noHBand="0" w:noVBand="1"/>
      </w:tblPr>
      <w:tblGrid>
        <w:gridCol w:w="1109"/>
        <w:gridCol w:w="2486"/>
        <w:gridCol w:w="852"/>
        <w:gridCol w:w="1938"/>
        <w:gridCol w:w="2965"/>
      </w:tblGrid>
      <w:tr w:rsidR="004054C6" w:rsidRPr="00D770C8" w:rsidTr="00823B9B">
        <w:tc>
          <w:tcPr>
            <w:tcW w:w="1109" w:type="dxa"/>
          </w:tcPr>
          <w:p w:rsidR="004054C6" w:rsidRPr="00D770C8" w:rsidRDefault="004054C6" w:rsidP="0094026B">
            <w:pPr>
              <w:rPr>
                <w:b/>
              </w:rPr>
            </w:pPr>
            <w:r>
              <w:rPr>
                <w:b/>
              </w:rPr>
              <w:t>Identifier</w:t>
            </w:r>
          </w:p>
        </w:tc>
        <w:tc>
          <w:tcPr>
            <w:tcW w:w="2486" w:type="dxa"/>
          </w:tcPr>
          <w:p w:rsidR="004054C6" w:rsidRPr="00D770C8" w:rsidRDefault="004054C6" w:rsidP="0094026B">
            <w:pPr>
              <w:rPr>
                <w:b/>
              </w:rPr>
            </w:pPr>
            <w:r w:rsidRPr="00D770C8">
              <w:rPr>
                <w:b/>
              </w:rPr>
              <w:t>Standards/Amendment</w:t>
            </w:r>
          </w:p>
        </w:tc>
        <w:tc>
          <w:tcPr>
            <w:tcW w:w="852" w:type="dxa"/>
          </w:tcPr>
          <w:p w:rsidR="004054C6" w:rsidRPr="00D770C8" w:rsidRDefault="004054C6" w:rsidP="0094026B">
            <w:pPr>
              <w:rPr>
                <w:b/>
              </w:rPr>
            </w:pPr>
            <w:r w:rsidRPr="00D770C8">
              <w:rPr>
                <w:b/>
              </w:rPr>
              <w:t xml:space="preserve">Clause </w:t>
            </w:r>
          </w:p>
        </w:tc>
        <w:tc>
          <w:tcPr>
            <w:tcW w:w="1938" w:type="dxa"/>
          </w:tcPr>
          <w:p w:rsidR="004054C6" w:rsidRPr="00D770C8" w:rsidRDefault="004054C6" w:rsidP="0094026B">
            <w:pPr>
              <w:rPr>
                <w:b/>
              </w:rPr>
            </w:pPr>
            <w:r w:rsidRPr="00D770C8">
              <w:rPr>
                <w:b/>
              </w:rPr>
              <w:t>PHY Name</w:t>
            </w:r>
          </w:p>
        </w:tc>
        <w:tc>
          <w:tcPr>
            <w:tcW w:w="2965" w:type="dxa"/>
          </w:tcPr>
          <w:p w:rsidR="004054C6" w:rsidRPr="00D770C8" w:rsidRDefault="004054C6" w:rsidP="0094026B">
            <w:pPr>
              <w:rPr>
                <w:b/>
              </w:rPr>
            </w:pPr>
            <w:r w:rsidRPr="00D770C8">
              <w:rPr>
                <w:b/>
              </w:rPr>
              <w:t>Frequency Band</w:t>
            </w:r>
            <w:r>
              <w:rPr>
                <w:b/>
              </w:rPr>
              <w:t xml:space="preserve"> (GHz)</w:t>
            </w:r>
          </w:p>
        </w:tc>
      </w:tr>
      <w:tr w:rsidR="004054C6" w:rsidTr="00823B9B">
        <w:tc>
          <w:tcPr>
            <w:tcW w:w="1109" w:type="dxa"/>
          </w:tcPr>
          <w:p w:rsidR="004054C6" w:rsidRDefault="004054C6" w:rsidP="0094026B">
            <w:r>
              <w:t>3-1</w:t>
            </w:r>
          </w:p>
        </w:tc>
        <w:tc>
          <w:tcPr>
            <w:tcW w:w="2486" w:type="dxa"/>
          </w:tcPr>
          <w:p w:rsidR="004054C6" w:rsidRDefault="004054C6" w:rsidP="0094026B">
            <w:r>
              <w:t>802.15.3-2016</w:t>
            </w:r>
          </w:p>
        </w:tc>
        <w:tc>
          <w:tcPr>
            <w:tcW w:w="852" w:type="dxa"/>
          </w:tcPr>
          <w:p w:rsidR="004054C6" w:rsidRDefault="004054C6" w:rsidP="0094026B">
            <w:r>
              <w:t>10</w:t>
            </w:r>
          </w:p>
        </w:tc>
        <w:tc>
          <w:tcPr>
            <w:tcW w:w="1938" w:type="dxa"/>
          </w:tcPr>
          <w:p w:rsidR="004054C6" w:rsidRDefault="004054C6" w:rsidP="0094026B">
            <w:r>
              <w:t>PHY for 2.4 GHz</w:t>
            </w:r>
          </w:p>
        </w:tc>
        <w:tc>
          <w:tcPr>
            <w:tcW w:w="2965" w:type="dxa"/>
          </w:tcPr>
          <w:p w:rsidR="004054C6" w:rsidRDefault="004054C6" w:rsidP="0094026B">
            <w:r>
              <w:t>2.4 – 2.485 GHz</w:t>
            </w:r>
          </w:p>
        </w:tc>
      </w:tr>
      <w:tr w:rsidR="004054C6" w:rsidTr="00823B9B">
        <w:tc>
          <w:tcPr>
            <w:tcW w:w="1109" w:type="dxa"/>
          </w:tcPr>
          <w:p w:rsidR="004054C6" w:rsidRDefault="004054C6" w:rsidP="0094026B">
            <w:r>
              <w:t>3-2</w:t>
            </w:r>
          </w:p>
        </w:tc>
        <w:tc>
          <w:tcPr>
            <w:tcW w:w="2486" w:type="dxa"/>
          </w:tcPr>
          <w:p w:rsidR="004054C6" w:rsidRDefault="004054C6" w:rsidP="0094026B">
            <w:r>
              <w:t>802.15.4-2015</w:t>
            </w:r>
          </w:p>
        </w:tc>
        <w:tc>
          <w:tcPr>
            <w:tcW w:w="852" w:type="dxa"/>
          </w:tcPr>
          <w:p w:rsidR="004054C6" w:rsidRDefault="004054C6" w:rsidP="0094026B">
            <w:r>
              <w:t>12</w:t>
            </w:r>
          </w:p>
        </w:tc>
        <w:tc>
          <w:tcPr>
            <w:tcW w:w="1938" w:type="dxa"/>
          </w:tcPr>
          <w:p w:rsidR="004054C6" w:rsidRDefault="004054C6" w:rsidP="0094026B">
            <w:r>
              <w:t>O-QPSK PHY</w:t>
            </w:r>
          </w:p>
        </w:tc>
        <w:tc>
          <w:tcPr>
            <w:tcW w:w="2965" w:type="dxa"/>
          </w:tcPr>
          <w:p w:rsidR="004054C6" w:rsidRDefault="004054C6" w:rsidP="0094026B">
            <w:r>
              <w:t>2450, 868, 915, 780, 2380 MHz</w:t>
            </w:r>
          </w:p>
        </w:tc>
      </w:tr>
      <w:tr w:rsidR="004054C6" w:rsidTr="00823B9B">
        <w:tc>
          <w:tcPr>
            <w:tcW w:w="1109" w:type="dxa"/>
          </w:tcPr>
          <w:p w:rsidR="004054C6" w:rsidRDefault="004054C6" w:rsidP="0094026B">
            <w:r>
              <w:t>3-3</w:t>
            </w:r>
          </w:p>
        </w:tc>
        <w:tc>
          <w:tcPr>
            <w:tcW w:w="2486" w:type="dxa"/>
          </w:tcPr>
          <w:p w:rsidR="004054C6" w:rsidRDefault="004054C6" w:rsidP="0094026B">
            <w:r>
              <w:t>802.15.4-2015</w:t>
            </w:r>
          </w:p>
        </w:tc>
        <w:tc>
          <w:tcPr>
            <w:tcW w:w="852" w:type="dxa"/>
          </w:tcPr>
          <w:p w:rsidR="004054C6" w:rsidRDefault="004054C6" w:rsidP="0094026B">
            <w:r>
              <w:t>15</w:t>
            </w:r>
          </w:p>
        </w:tc>
        <w:tc>
          <w:tcPr>
            <w:tcW w:w="1938" w:type="dxa"/>
          </w:tcPr>
          <w:p w:rsidR="004054C6" w:rsidRDefault="004054C6" w:rsidP="0094026B">
            <w:r>
              <w:t>CSS PHY</w:t>
            </w:r>
          </w:p>
        </w:tc>
        <w:tc>
          <w:tcPr>
            <w:tcW w:w="2965" w:type="dxa"/>
          </w:tcPr>
          <w:p w:rsidR="004054C6" w:rsidRDefault="004054C6" w:rsidP="0094026B">
            <w:r>
              <w:t>2450 MHz</w:t>
            </w:r>
          </w:p>
        </w:tc>
      </w:tr>
      <w:tr w:rsidR="004054C6" w:rsidTr="00823B9B">
        <w:tc>
          <w:tcPr>
            <w:tcW w:w="1109" w:type="dxa"/>
          </w:tcPr>
          <w:p w:rsidR="004054C6" w:rsidRDefault="004054C6" w:rsidP="0094026B">
            <w:r>
              <w:t>3-4</w:t>
            </w:r>
          </w:p>
        </w:tc>
        <w:tc>
          <w:tcPr>
            <w:tcW w:w="2486" w:type="dxa"/>
          </w:tcPr>
          <w:p w:rsidR="004054C6" w:rsidRDefault="004054C6" w:rsidP="0094026B">
            <w:r>
              <w:t>802.15.4-2015</w:t>
            </w:r>
          </w:p>
        </w:tc>
        <w:tc>
          <w:tcPr>
            <w:tcW w:w="852" w:type="dxa"/>
          </w:tcPr>
          <w:p w:rsidR="004054C6" w:rsidRDefault="004054C6" w:rsidP="0094026B">
            <w:r>
              <w:t>16</w:t>
            </w:r>
          </w:p>
        </w:tc>
        <w:tc>
          <w:tcPr>
            <w:tcW w:w="1938" w:type="dxa"/>
          </w:tcPr>
          <w:p w:rsidR="004054C6" w:rsidRDefault="004054C6" w:rsidP="0094026B">
            <w:r>
              <w:t>HRP UWB PHY</w:t>
            </w:r>
          </w:p>
        </w:tc>
        <w:tc>
          <w:tcPr>
            <w:tcW w:w="2965" w:type="dxa"/>
          </w:tcPr>
          <w:p w:rsidR="004054C6" w:rsidRDefault="004054C6" w:rsidP="0094026B">
            <w:r>
              <w:t>249.6 – 749.6 MHz, 3.1 – 4.8 GHz and 6.0 – 10.6 GHz</w:t>
            </w:r>
          </w:p>
        </w:tc>
      </w:tr>
      <w:tr w:rsidR="004054C6" w:rsidTr="00823B9B">
        <w:tc>
          <w:tcPr>
            <w:tcW w:w="1109" w:type="dxa"/>
          </w:tcPr>
          <w:p w:rsidR="004054C6" w:rsidRDefault="004054C6" w:rsidP="0094026B">
            <w:r>
              <w:t>3-5</w:t>
            </w:r>
          </w:p>
        </w:tc>
        <w:tc>
          <w:tcPr>
            <w:tcW w:w="2486" w:type="dxa"/>
          </w:tcPr>
          <w:p w:rsidR="004054C6" w:rsidRDefault="004054C6" w:rsidP="0094026B">
            <w:r>
              <w:t>802.15.4-2015</w:t>
            </w:r>
          </w:p>
        </w:tc>
        <w:tc>
          <w:tcPr>
            <w:tcW w:w="852" w:type="dxa"/>
          </w:tcPr>
          <w:p w:rsidR="004054C6" w:rsidRDefault="004054C6" w:rsidP="0094026B">
            <w:r>
              <w:t>18</w:t>
            </w:r>
          </w:p>
        </w:tc>
        <w:tc>
          <w:tcPr>
            <w:tcW w:w="1938" w:type="dxa"/>
          </w:tcPr>
          <w:p w:rsidR="004054C6" w:rsidRDefault="004054C6" w:rsidP="0094026B">
            <w:r>
              <w:t>MSK PHY</w:t>
            </w:r>
          </w:p>
        </w:tc>
        <w:tc>
          <w:tcPr>
            <w:tcW w:w="2965" w:type="dxa"/>
          </w:tcPr>
          <w:p w:rsidR="004054C6" w:rsidRDefault="004054C6" w:rsidP="0094026B">
            <w:r>
              <w:t xml:space="preserve">433.05 – 434.79 MHz  and 2400 – 2483 MHz </w:t>
            </w:r>
          </w:p>
        </w:tc>
      </w:tr>
      <w:tr w:rsidR="004054C6" w:rsidTr="00823B9B">
        <w:tc>
          <w:tcPr>
            <w:tcW w:w="1109" w:type="dxa"/>
          </w:tcPr>
          <w:p w:rsidR="004054C6" w:rsidRDefault="004054C6" w:rsidP="0094026B">
            <w:r>
              <w:lastRenderedPageBreak/>
              <w:t>3-6</w:t>
            </w:r>
          </w:p>
        </w:tc>
        <w:tc>
          <w:tcPr>
            <w:tcW w:w="2486" w:type="dxa"/>
          </w:tcPr>
          <w:p w:rsidR="004054C6" w:rsidRDefault="004054C6" w:rsidP="0094026B">
            <w:r>
              <w:t>802.15.4-2015</w:t>
            </w:r>
          </w:p>
        </w:tc>
        <w:tc>
          <w:tcPr>
            <w:tcW w:w="852" w:type="dxa"/>
          </w:tcPr>
          <w:p w:rsidR="004054C6" w:rsidRDefault="004054C6" w:rsidP="0094026B">
            <w:r>
              <w:t>19</w:t>
            </w:r>
          </w:p>
        </w:tc>
        <w:tc>
          <w:tcPr>
            <w:tcW w:w="1938" w:type="dxa"/>
          </w:tcPr>
          <w:p w:rsidR="004054C6" w:rsidRDefault="004054C6" w:rsidP="0094026B">
            <w:r>
              <w:t>LRP UWB PHY</w:t>
            </w:r>
          </w:p>
        </w:tc>
        <w:tc>
          <w:tcPr>
            <w:tcW w:w="2965" w:type="dxa"/>
          </w:tcPr>
          <w:p w:rsidR="004054C6" w:rsidRDefault="004054C6" w:rsidP="0094026B">
            <w:r>
              <w:t xml:space="preserve">6.2826 – 9.1856 GHz </w:t>
            </w:r>
          </w:p>
        </w:tc>
      </w:tr>
      <w:tr w:rsidR="004054C6" w:rsidTr="00823B9B">
        <w:tc>
          <w:tcPr>
            <w:tcW w:w="1109" w:type="dxa"/>
          </w:tcPr>
          <w:p w:rsidR="004054C6" w:rsidRDefault="004054C6" w:rsidP="0094026B">
            <w:r>
              <w:t>3-7</w:t>
            </w:r>
          </w:p>
        </w:tc>
        <w:tc>
          <w:tcPr>
            <w:tcW w:w="2486" w:type="dxa"/>
          </w:tcPr>
          <w:p w:rsidR="004054C6" w:rsidRDefault="004054C6" w:rsidP="0094026B">
            <w:r>
              <w:t>802.15.4-2015</w:t>
            </w:r>
          </w:p>
        </w:tc>
        <w:tc>
          <w:tcPr>
            <w:tcW w:w="852" w:type="dxa"/>
          </w:tcPr>
          <w:p w:rsidR="004054C6" w:rsidRDefault="004054C6" w:rsidP="0094026B">
            <w:r>
              <w:t>20</w:t>
            </w:r>
          </w:p>
        </w:tc>
        <w:tc>
          <w:tcPr>
            <w:tcW w:w="1938" w:type="dxa"/>
          </w:tcPr>
          <w:p w:rsidR="004054C6" w:rsidRDefault="004054C6" w:rsidP="0094026B">
            <w:r>
              <w:t>SUN FSK PHY</w:t>
            </w:r>
          </w:p>
        </w:tc>
        <w:tc>
          <w:tcPr>
            <w:tcW w:w="2965" w:type="dxa"/>
          </w:tcPr>
          <w:p w:rsidR="004054C6" w:rsidRDefault="004054C6" w:rsidP="0094026B">
            <w:r>
              <w:t>169, 450, 470, 863, 901, 915, 928, 1427, 2450 MHz</w:t>
            </w:r>
          </w:p>
        </w:tc>
      </w:tr>
      <w:tr w:rsidR="004054C6" w:rsidTr="00823B9B">
        <w:tc>
          <w:tcPr>
            <w:tcW w:w="1109" w:type="dxa"/>
          </w:tcPr>
          <w:p w:rsidR="004054C6" w:rsidRDefault="004054C6" w:rsidP="0094026B">
            <w:r>
              <w:t>3-8</w:t>
            </w:r>
          </w:p>
        </w:tc>
        <w:tc>
          <w:tcPr>
            <w:tcW w:w="2486" w:type="dxa"/>
          </w:tcPr>
          <w:p w:rsidR="004054C6" w:rsidRDefault="004054C6" w:rsidP="0094026B">
            <w:r>
              <w:t>802.15.4-2015</w:t>
            </w:r>
          </w:p>
        </w:tc>
        <w:tc>
          <w:tcPr>
            <w:tcW w:w="852" w:type="dxa"/>
          </w:tcPr>
          <w:p w:rsidR="004054C6" w:rsidRDefault="004054C6" w:rsidP="0094026B">
            <w:r>
              <w:t>21</w:t>
            </w:r>
          </w:p>
        </w:tc>
        <w:tc>
          <w:tcPr>
            <w:tcW w:w="1938" w:type="dxa"/>
          </w:tcPr>
          <w:p w:rsidR="004054C6" w:rsidRDefault="004054C6" w:rsidP="0094026B">
            <w:r>
              <w:t>SUN OFDM PHY</w:t>
            </w:r>
          </w:p>
        </w:tc>
        <w:tc>
          <w:tcPr>
            <w:tcW w:w="2965" w:type="dxa"/>
          </w:tcPr>
          <w:p w:rsidR="004054C6" w:rsidRDefault="004054C6" w:rsidP="0094026B">
            <w:r w:rsidRPr="002F62B6">
              <w:t>470–510 , 779–787, 863–870, 902–928, 917–923.5, 920–928, 2400–2483.5</w:t>
            </w:r>
            <w:r>
              <w:t xml:space="preserve"> MHz</w:t>
            </w:r>
          </w:p>
        </w:tc>
      </w:tr>
      <w:tr w:rsidR="004054C6" w:rsidTr="00823B9B">
        <w:tc>
          <w:tcPr>
            <w:tcW w:w="1109" w:type="dxa"/>
          </w:tcPr>
          <w:p w:rsidR="004054C6" w:rsidRDefault="004054C6" w:rsidP="0094026B">
            <w:r>
              <w:t>3-9</w:t>
            </w:r>
          </w:p>
        </w:tc>
        <w:tc>
          <w:tcPr>
            <w:tcW w:w="2486" w:type="dxa"/>
          </w:tcPr>
          <w:p w:rsidR="004054C6" w:rsidRDefault="004054C6" w:rsidP="0094026B">
            <w:r>
              <w:t>802.15.4-2015</w:t>
            </w:r>
          </w:p>
        </w:tc>
        <w:tc>
          <w:tcPr>
            <w:tcW w:w="852" w:type="dxa"/>
          </w:tcPr>
          <w:p w:rsidR="004054C6" w:rsidRDefault="004054C6" w:rsidP="0094026B">
            <w:r>
              <w:t>22</w:t>
            </w:r>
          </w:p>
        </w:tc>
        <w:tc>
          <w:tcPr>
            <w:tcW w:w="1938" w:type="dxa"/>
          </w:tcPr>
          <w:p w:rsidR="004054C6" w:rsidRDefault="004054C6" w:rsidP="0094026B">
            <w:r>
              <w:t>SUN O-QPSK PHY</w:t>
            </w:r>
          </w:p>
        </w:tc>
        <w:tc>
          <w:tcPr>
            <w:tcW w:w="2965" w:type="dxa"/>
          </w:tcPr>
          <w:p w:rsidR="004054C6" w:rsidRDefault="004054C6" w:rsidP="0094026B">
            <w:r>
              <w:t xml:space="preserve">470, </w:t>
            </w:r>
            <w:r w:rsidRPr="00CD05A4">
              <w:t>780</w:t>
            </w:r>
            <w:r>
              <w:t>, 868,</w:t>
            </w:r>
            <w:r w:rsidRPr="00CD05A4">
              <w:t xml:space="preserve">  915, 917, </w:t>
            </w:r>
            <w:r>
              <w:t xml:space="preserve">920, </w:t>
            </w:r>
            <w:r w:rsidRPr="00CD05A4">
              <w:t>and 2450 MHz</w:t>
            </w:r>
          </w:p>
        </w:tc>
      </w:tr>
      <w:tr w:rsidR="004054C6" w:rsidTr="00823B9B">
        <w:tc>
          <w:tcPr>
            <w:tcW w:w="1109" w:type="dxa"/>
          </w:tcPr>
          <w:p w:rsidR="004054C6" w:rsidRDefault="004054C6" w:rsidP="0094026B">
            <w:r>
              <w:t>3-10</w:t>
            </w:r>
          </w:p>
        </w:tc>
        <w:tc>
          <w:tcPr>
            <w:tcW w:w="2486" w:type="dxa"/>
          </w:tcPr>
          <w:p w:rsidR="004054C6" w:rsidRDefault="004054C6" w:rsidP="0094026B">
            <w:r>
              <w:t>802.15.4q-2016</w:t>
            </w:r>
          </w:p>
        </w:tc>
        <w:tc>
          <w:tcPr>
            <w:tcW w:w="852" w:type="dxa"/>
          </w:tcPr>
          <w:p w:rsidR="004054C6" w:rsidRDefault="004054C6" w:rsidP="0094026B">
            <w:r>
              <w:t>31</w:t>
            </w:r>
          </w:p>
        </w:tc>
        <w:tc>
          <w:tcPr>
            <w:tcW w:w="1938" w:type="dxa"/>
          </w:tcPr>
          <w:p w:rsidR="004054C6" w:rsidRDefault="004054C6" w:rsidP="0094026B">
            <w:r>
              <w:t>TASK PHY</w:t>
            </w:r>
          </w:p>
        </w:tc>
        <w:tc>
          <w:tcPr>
            <w:tcW w:w="2965" w:type="dxa"/>
          </w:tcPr>
          <w:p w:rsidR="004054C6" w:rsidRPr="00AE445A" w:rsidRDefault="004054C6" w:rsidP="0094026B">
            <w:r w:rsidRPr="004F3025">
              <w:t>433.050-434.790, 470-510, 779-787, 863-876, 902–928, 2400-2483.5</w:t>
            </w:r>
            <w:r>
              <w:t xml:space="preserve"> MHz</w:t>
            </w:r>
          </w:p>
        </w:tc>
      </w:tr>
      <w:tr w:rsidR="004054C6" w:rsidTr="00823B9B">
        <w:tc>
          <w:tcPr>
            <w:tcW w:w="1109" w:type="dxa"/>
          </w:tcPr>
          <w:p w:rsidR="004054C6" w:rsidRDefault="004054C6" w:rsidP="0094026B">
            <w:r>
              <w:t>3-11</w:t>
            </w:r>
          </w:p>
        </w:tc>
        <w:tc>
          <w:tcPr>
            <w:tcW w:w="2486" w:type="dxa"/>
          </w:tcPr>
          <w:p w:rsidR="004054C6" w:rsidRDefault="004054C6" w:rsidP="0094026B">
            <w:r>
              <w:t>802.15.4q-2016</w:t>
            </w:r>
          </w:p>
        </w:tc>
        <w:tc>
          <w:tcPr>
            <w:tcW w:w="852" w:type="dxa"/>
          </w:tcPr>
          <w:p w:rsidR="004054C6" w:rsidRDefault="004054C6" w:rsidP="0094026B">
            <w:r>
              <w:t>32</w:t>
            </w:r>
          </w:p>
        </w:tc>
        <w:tc>
          <w:tcPr>
            <w:tcW w:w="1938" w:type="dxa"/>
          </w:tcPr>
          <w:p w:rsidR="004054C6" w:rsidRDefault="004054C6" w:rsidP="0094026B">
            <w:r>
              <w:t>RS-GFSK PHY</w:t>
            </w:r>
          </w:p>
        </w:tc>
        <w:tc>
          <w:tcPr>
            <w:tcW w:w="2965" w:type="dxa"/>
          </w:tcPr>
          <w:p w:rsidR="004054C6" w:rsidRPr="004F3025" w:rsidRDefault="004054C6" w:rsidP="0094026B">
            <w:r>
              <w:t>915 and 2450 MHz</w:t>
            </w:r>
          </w:p>
        </w:tc>
      </w:tr>
      <w:tr w:rsidR="004054C6" w:rsidTr="00823B9B">
        <w:tc>
          <w:tcPr>
            <w:tcW w:w="1109" w:type="dxa"/>
          </w:tcPr>
          <w:p w:rsidR="004054C6" w:rsidRDefault="004054C6" w:rsidP="0094026B">
            <w:r>
              <w:t>3-12</w:t>
            </w:r>
          </w:p>
        </w:tc>
        <w:tc>
          <w:tcPr>
            <w:tcW w:w="2486" w:type="dxa"/>
          </w:tcPr>
          <w:p w:rsidR="004054C6" w:rsidRDefault="004054C6" w:rsidP="0094026B">
            <w:r>
              <w:t>802.15.4t-2017</w:t>
            </w:r>
          </w:p>
        </w:tc>
        <w:tc>
          <w:tcPr>
            <w:tcW w:w="852" w:type="dxa"/>
          </w:tcPr>
          <w:p w:rsidR="004054C6" w:rsidRDefault="004054C6" w:rsidP="0094026B">
            <w:r>
              <w:t>18</w:t>
            </w:r>
          </w:p>
        </w:tc>
        <w:tc>
          <w:tcPr>
            <w:tcW w:w="1938" w:type="dxa"/>
          </w:tcPr>
          <w:p w:rsidR="004054C6" w:rsidRDefault="004054C6" w:rsidP="0094026B">
            <w:r>
              <w:t>MSK PHY</w:t>
            </w:r>
          </w:p>
        </w:tc>
        <w:tc>
          <w:tcPr>
            <w:tcW w:w="2965" w:type="dxa"/>
          </w:tcPr>
          <w:p w:rsidR="004054C6" w:rsidRPr="004F3025" w:rsidRDefault="004054C6" w:rsidP="0094026B">
            <w:r>
              <w:t>433.05 – 434.79 MHz  and 2400 – 2483 MHz</w:t>
            </w:r>
          </w:p>
        </w:tc>
      </w:tr>
      <w:tr w:rsidR="004054C6" w:rsidTr="00823B9B">
        <w:tc>
          <w:tcPr>
            <w:tcW w:w="1109" w:type="dxa"/>
          </w:tcPr>
          <w:p w:rsidR="004054C6" w:rsidRDefault="004054C6" w:rsidP="0094026B">
            <w:r>
              <w:t>3-13</w:t>
            </w:r>
          </w:p>
        </w:tc>
        <w:tc>
          <w:tcPr>
            <w:tcW w:w="2486" w:type="dxa"/>
          </w:tcPr>
          <w:p w:rsidR="004054C6" w:rsidRDefault="004054C6" w:rsidP="0094026B">
            <w:r>
              <w:t>802.15.4z</w:t>
            </w:r>
          </w:p>
        </w:tc>
        <w:tc>
          <w:tcPr>
            <w:tcW w:w="852" w:type="dxa"/>
          </w:tcPr>
          <w:p w:rsidR="004054C6" w:rsidRDefault="004054C6" w:rsidP="0094026B"/>
        </w:tc>
        <w:tc>
          <w:tcPr>
            <w:tcW w:w="1938" w:type="dxa"/>
          </w:tcPr>
          <w:p w:rsidR="004054C6" w:rsidRDefault="004054C6" w:rsidP="0094026B"/>
        </w:tc>
        <w:tc>
          <w:tcPr>
            <w:tcW w:w="2965" w:type="dxa"/>
          </w:tcPr>
          <w:p w:rsidR="004054C6" w:rsidRDefault="004054C6" w:rsidP="0094026B">
            <w:r>
              <w:t>6-10 GHz</w:t>
            </w:r>
          </w:p>
        </w:tc>
      </w:tr>
    </w:tbl>
    <w:p w:rsidR="00F8683C" w:rsidRDefault="00F8683C" w:rsidP="0013726E"/>
    <w:p w:rsidR="00301A1F" w:rsidRDefault="00301A1F" w:rsidP="00D204A9">
      <w:pPr>
        <w:pStyle w:val="Heading1"/>
      </w:pPr>
      <w:r>
        <w:t>Selected non-802 market relevant standards operating in the same frequency bands as IEEE 802.1</w:t>
      </w:r>
      <w:r w:rsidR="003919D5">
        <w:t>1</w:t>
      </w:r>
      <w:r>
        <w:t>ax</w:t>
      </w:r>
    </w:p>
    <w:p w:rsidR="00301A1F" w:rsidRDefault="00301A1F" w:rsidP="00823B9B"/>
    <w:p w:rsidR="00301A1F" w:rsidRDefault="00301A1F" w:rsidP="00823B9B"/>
    <w:tbl>
      <w:tblPr>
        <w:tblStyle w:val="TableGrid"/>
        <w:tblW w:w="0" w:type="auto"/>
        <w:tblLook w:val="04A0" w:firstRow="1" w:lastRow="0" w:firstColumn="1" w:lastColumn="0" w:noHBand="0" w:noVBand="1"/>
      </w:tblPr>
      <w:tblGrid>
        <w:gridCol w:w="1556"/>
        <w:gridCol w:w="2405"/>
        <w:gridCol w:w="2536"/>
      </w:tblGrid>
      <w:tr w:rsidR="003919D5" w:rsidRPr="00D770C8" w:rsidTr="004054C6">
        <w:tc>
          <w:tcPr>
            <w:tcW w:w="1556" w:type="dxa"/>
          </w:tcPr>
          <w:p w:rsidR="003919D5" w:rsidRPr="00D770C8" w:rsidRDefault="003919D5" w:rsidP="00787C89">
            <w:pPr>
              <w:rPr>
                <w:b/>
              </w:rPr>
            </w:pPr>
            <w:r>
              <w:rPr>
                <w:b/>
              </w:rPr>
              <w:t>Identifier</w:t>
            </w:r>
          </w:p>
        </w:tc>
        <w:tc>
          <w:tcPr>
            <w:tcW w:w="2405" w:type="dxa"/>
          </w:tcPr>
          <w:p w:rsidR="003919D5" w:rsidRPr="00D770C8" w:rsidRDefault="003919D5" w:rsidP="00787C89">
            <w:pPr>
              <w:rPr>
                <w:b/>
              </w:rPr>
            </w:pPr>
            <w:r w:rsidRPr="00D770C8">
              <w:rPr>
                <w:b/>
              </w:rPr>
              <w:t>Standards/Amendment</w:t>
            </w:r>
          </w:p>
        </w:tc>
        <w:tc>
          <w:tcPr>
            <w:tcW w:w="2536" w:type="dxa"/>
          </w:tcPr>
          <w:p w:rsidR="003919D5" w:rsidRPr="00D770C8" w:rsidRDefault="003919D5" w:rsidP="00787C89">
            <w:pPr>
              <w:rPr>
                <w:b/>
              </w:rPr>
            </w:pPr>
            <w:r w:rsidRPr="00D770C8">
              <w:rPr>
                <w:b/>
              </w:rPr>
              <w:t>Frequency Band</w:t>
            </w:r>
            <w:r>
              <w:rPr>
                <w:b/>
              </w:rPr>
              <w:t xml:space="preserve"> (GHz)</w:t>
            </w:r>
          </w:p>
        </w:tc>
      </w:tr>
      <w:tr w:rsidR="003919D5" w:rsidTr="004054C6">
        <w:tc>
          <w:tcPr>
            <w:tcW w:w="1556" w:type="dxa"/>
          </w:tcPr>
          <w:p w:rsidR="003919D5" w:rsidRDefault="003919D5" w:rsidP="00787C89">
            <w:r>
              <w:t>4-1</w:t>
            </w:r>
          </w:p>
        </w:tc>
        <w:tc>
          <w:tcPr>
            <w:tcW w:w="2405" w:type="dxa"/>
          </w:tcPr>
          <w:p w:rsidR="003919D5" w:rsidRDefault="003919D5" w:rsidP="00787C89">
            <w:r>
              <w:t>3GPP LAA</w:t>
            </w:r>
          </w:p>
        </w:tc>
        <w:tc>
          <w:tcPr>
            <w:tcW w:w="2536" w:type="dxa"/>
          </w:tcPr>
          <w:p w:rsidR="003919D5" w:rsidRDefault="003919D5" w:rsidP="00787C89">
            <w:r>
              <w:t>5GHz/6GHz</w:t>
            </w:r>
          </w:p>
        </w:tc>
      </w:tr>
      <w:tr w:rsidR="003919D5" w:rsidTr="004054C6">
        <w:tc>
          <w:tcPr>
            <w:tcW w:w="1556" w:type="dxa"/>
          </w:tcPr>
          <w:p w:rsidR="003919D5" w:rsidRDefault="003919D5" w:rsidP="00301A1F">
            <w:r>
              <w:t>4-2</w:t>
            </w:r>
          </w:p>
        </w:tc>
        <w:tc>
          <w:tcPr>
            <w:tcW w:w="2405" w:type="dxa"/>
          </w:tcPr>
          <w:p w:rsidR="003919D5" w:rsidRDefault="003919D5">
            <w:r>
              <w:t>3GPP NR-U</w:t>
            </w:r>
          </w:p>
        </w:tc>
        <w:tc>
          <w:tcPr>
            <w:tcW w:w="2536" w:type="dxa"/>
          </w:tcPr>
          <w:p w:rsidR="003919D5" w:rsidRDefault="003919D5" w:rsidP="00787C89">
            <w:r>
              <w:t>5HGz/6GHz</w:t>
            </w:r>
          </w:p>
        </w:tc>
      </w:tr>
    </w:tbl>
    <w:p w:rsidR="00D204A9" w:rsidRDefault="0088532C" w:rsidP="00D204A9">
      <w:pPr>
        <w:pStyle w:val="Heading1"/>
        <w:rPr>
          <w:lang w:val="en-US"/>
        </w:rPr>
      </w:pPr>
      <w:r>
        <w:t xml:space="preserve">Mechanisms supporting </w:t>
      </w:r>
      <w:r>
        <w:rPr>
          <w:lang w:val="en-US"/>
        </w:rPr>
        <w:t>Coexistence</w:t>
      </w:r>
      <w:r w:rsidR="008363C7">
        <w:rPr>
          <w:lang w:val="en-US"/>
        </w:rPr>
        <w:t xml:space="preserve"> with non-802.11 systems</w:t>
      </w:r>
      <w:r w:rsidR="00D204A9">
        <w:rPr>
          <w:lang w:val="en-US"/>
        </w:rPr>
        <w:t xml:space="preserve"> </w:t>
      </w:r>
    </w:p>
    <w:p w:rsidR="00301A1F" w:rsidRDefault="00301A1F" w:rsidP="00D204A9">
      <w:pPr>
        <w:rPr>
          <w:lang w:val="en-US"/>
        </w:rPr>
      </w:pPr>
    </w:p>
    <w:p w:rsidR="00D204A9" w:rsidRPr="00D204A9" w:rsidRDefault="00D204A9" w:rsidP="00D204A9">
      <w:pPr>
        <w:rPr>
          <w:lang w:val="en-US"/>
        </w:rPr>
      </w:pPr>
      <w:r w:rsidRPr="00D204A9">
        <w:rPr>
          <w:lang w:val="en-US"/>
        </w:rPr>
        <w:t>The mechanism</w:t>
      </w:r>
      <w:r w:rsidR="0052560F">
        <w:rPr>
          <w:lang w:val="en-US"/>
        </w:rPr>
        <w:t xml:space="preserve"> defined in IEEE 802.11 standards</w:t>
      </w:r>
      <w:r w:rsidRPr="00D204A9">
        <w:rPr>
          <w:lang w:val="en-US"/>
        </w:rPr>
        <w:t xml:space="preserve"> for 802.11 devices to coexist with non-802.11 devices is </w:t>
      </w:r>
      <w:ins w:id="7" w:author="Perahia, Eldad" w:date="2019-10-31T08:18:00Z">
        <w:r w:rsidR="00C614FE" w:rsidRPr="00C614FE">
          <w:rPr>
            <w:lang w:val="en-US"/>
          </w:rPr>
          <w:t>carrier sense multiple access with collision avoidance</w:t>
        </w:r>
        <w:r w:rsidR="00C614FE">
          <w:rPr>
            <w:lang w:val="en-US"/>
          </w:rPr>
          <w:t xml:space="preserve"> (CSMA/CA)</w:t>
        </w:r>
      </w:ins>
      <w:del w:id="8" w:author="Perahia, Eldad" w:date="2019-10-31T08:18:00Z">
        <w:r w:rsidRPr="00D204A9" w:rsidDel="00C614FE">
          <w:rPr>
            <w:lang w:val="en-US"/>
          </w:rPr>
          <w:delText>clear channel assessment (CCA</w:delText>
        </w:r>
      </w:del>
      <w:r w:rsidRPr="00D204A9">
        <w:rPr>
          <w:lang w:val="en-US"/>
        </w:rPr>
        <w:t xml:space="preserve">).  </w:t>
      </w:r>
      <w:r w:rsidR="00B34F3F">
        <w:rPr>
          <w:lang w:val="en-US"/>
        </w:rPr>
        <w:t>802.</w:t>
      </w:r>
      <w:r w:rsidRPr="00D204A9">
        <w:rPr>
          <w:lang w:val="en-US"/>
        </w:rPr>
        <w:t xml:space="preserve">11ax continues to use </w:t>
      </w:r>
      <w:ins w:id="9" w:author="Perahia, Eldad" w:date="2019-10-31T08:18:00Z">
        <w:r w:rsidR="00C614FE" w:rsidRPr="00D204A9">
          <w:rPr>
            <w:lang w:val="en-US"/>
          </w:rPr>
          <w:t xml:space="preserve">clear channel assessment </w:t>
        </w:r>
        <w:r w:rsidR="00C614FE">
          <w:rPr>
            <w:lang w:val="en-US"/>
          </w:rPr>
          <w:t>(</w:t>
        </w:r>
      </w:ins>
      <w:r w:rsidRPr="00D204A9">
        <w:rPr>
          <w:lang w:val="en-US"/>
        </w:rPr>
        <w:t>CCA</w:t>
      </w:r>
      <w:ins w:id="10" w:author="Perahia, Eldad" w:date="2019-10-31T08:18:00Z">
        <w:r w:rsidR="00C614FE">
          <w:rPr>
            <w:lang w:val="en-US"/>
          </w:rPr>
          <w:t>)</w:t>
        </w:r>
      </w:ins>
      <w:r w:rsidRPr="00D204A9">
        <w:rPr>
          <w:lang w:val="en-US"/>
        </w:rPr>
        <w:t xml:space="preserve"> rules in</w:t>
      </w:r>
      <w:r w:rsidR="0052560F">
        <w:rPr>
          <w:lang w:val="en-US"/>
        </w:rPr>
        <w:t xml:space="preserve"> the</w:t>
      </w:r>
      <w:r w:rsidRPr="00D204A9">
        <w:rPr>
          <w:lang w:val="en-US"/>
        </w:rPr>
        <w:t xml:space="preserve"> </w:t>
      </w:r>
      <w:r w:rsidR="00F2294C">
        <w:rPr>
          <w:lang w:val="en-US"/>
        </w:rPr>
        <w:t xml:space="preserve">2.4, </w:t>
      </w:r>
      <w:r w:rsidRPr="00D204A9">
        <w:rPr>
          <w:lang w:val="en-US"/>
        </w:rPr>
        <w:t>5</w:t>
      </w:r>
      <w:r w:rsidR="00F2294C">
        <w:rPr>
          <w:lang w:val="en-US"/>
        </w:rPr>
        <w:t>, and 6</w:t>
      </w:r>
      <w:r w:rsidRPr="00D204A9">
        <w:rPr>
          <w:lang w:val="en-US"/>
        </w:rPr>
        <w:t xml:space="preserve"> GHz </w:t>
      </w:r>
      <w:r w:rsidR="00F2294C">
        <w:rPr>
          <w:lang w:val="en-US"/>
        </w:rPr>
        <w:t>bands</w:t>
      </w:r>
      <w:r w:rsidRPr="00D204A9">
        <w:rPr>
          <w:lang w:val="en-US"/>
        </w:rPr>
        <w:t>.</w:t>
      </w:r>
    </w:p>
    <w:p w:rsidR="00D204A9" w:rsidRDefault="00D204A9" w:rsidP="00D204A9">
      <w:pPr>
        <w:rPr>
          <w:highlight w:val="yellow"/>
          <w:lang w:val="en-US"/>
        </w:rPr>
      </w:pPr>
    </w:p>
    <w:p w:rsidR="00D204A9" w:rsidRPr="00E42C9E" w:rsidRDefault="00D204A9" w:rsidP="00D204A9">
      <w:pPr>
        <w:rPr>
          <w:lang w:val="en-US"/>
        </w:rPr>
      </w:pPr>
      <w:r w:rsidRPr="00E42C9E">
        <w:rPr>
          <w:lang w:val="en-US"/>
        </w:rPr>
        <w:t xml:space="preserve">According to </w:t>
      </w:r>
      <w:r w:rsidR="00B34F3F">
        <w:rPr>
          <w:lang w:val="en-US"/>
        </w:rPr>
        <w:t>802.</w:t>
      </w:r>
      <w:r w:rsidR="009C2062" w:rsidRPr="00E42C9E">
        <w:rPr>
          <w:lang w:val="en-US"/>
        </w:rPr>
        <w:t>11a</w:t>
      </w:r>
      <w:r w:rsidR="009C2062">
        <w:rPr>
          <w:lang w:val="en-US"/>
        </w:rPr>
        <w:t>x</w:t>
      </w:r>
      <w:r w:rsidR="009C2062" w:rsidRPr="00E42C9E">
        <w:rPr>
          <w:lang w:val="en-US"/>
        </w:rPr>
        <w:t xml:space="preserve"> </w:t>
      </w:r>
      <w:r w:rsidR="00F2294C" w:rsidRPr="00F2294C">
        <w:rPr>
          <w:lang w:val="en-US"/>
        </w:rPr>
        <w:t>27.3.19.6.3</w:t>
      </w:r>
      <w:r w:rsidR="00F2294C">
        <w:rPr>
          <w:lang w:val="en-US"/>
        </w:rPr>
        <w:t xml:space="preserve"> &amp; </w:t>
      </w:r>
      <w:r w:rsidR="009C2062" w:rsidRPr="009C2062">
        <w:rPr>
          <w:lang w:val="en-US"/>
        </w:rPr>
        <w:t>27.3.19.6.4</w:t>
      </w:r>
      <w:r w:rsidR="009C2062" w:rsidRPr="009C2062" w:rsidDel="009C2062">
        <w:rPr>
          <w:lang w:val="en-US"/>
        </w:rPr>
        <w:t xml:space="preserve"> </w:t>
      </w:r>
      <w:r w:rsidRPr="00E42C9E">
        <w:rPr>
          <w:lang w:val="en-US"/>
        </w:rPr>
        <w:t>[</w:t>
      </w:r>
      <w:r w:rsidR="00F2294C">
        <w:rPr>
          <w:lang w:val="en-US"/>
        </w:rPr>
        <w:t>1</w:t>
      </w:r>
      <w:r w:rsidRPr="00E42C9E">
        <w:rPr>
          <w:lang w:val="en-US"/>
        </w:rPr>
        <w:t xml:space="preserve">], a PHY must set its CCA indication </w:t>
      </w:r>
      <w:proofErr w:type="spellStart"/>
      <w:r w:rsidRPr="00E42C9E">
        <w:rPr>
          <w:lang w:val="en-US"/>
        </w:rPr>
        <w:t>to</w:t>
      </w:r>
      <w:proofErr w:type="spellEnd"/>
      <w:r w:rsidRPr="00E42C9E">
        <w:rPr>
          <w:lang w:val="en-US"/>
        </w:rPr>
        <w:t xml:space="preserve"> busy as follows</w:t>
      </w:r>
    </w:p>
    <w:p w:rsidR="00D204A9" w:rsidRPr="00F2294C" w:rsidRDefault="00D204A9" w:rsidP="00F2294C">
      <w:pPr>
        <w:numPr>
          <w:ilvl w:val="0"/>
          <w:numId w:val="30"/>
        </w:numPr>
        <w:rPr>
          <w:lang w:val="en-US"/>
        </w:rPr>
      </w:pPr>
      <w:r w:rsidRPr="00F2294C">
        <w:rPr>
          <w:lang w:val="en-US"/>
        </w:rPr>
        <w:t>“</w:t>
      </w:r>
      <w:r w:rsidR="00F2294C" w:rsidRPr="00F2294C">
        <w:rPr>
          <w:lang w:val="en-US"/>
        </w:rPr>
        <w:t>for any signal that exceeds a threshold equal to 20 dB above the minimum modulation and coding rate sensitivity (-</w:t>
      </w:r>
      <w:r w:rsidR="00F2294C">
        <w:rPr>
          <w:lang w:val="en-US"/>
        </w:rPr>
        <w:t>82 + 20 = -</w:t>
      </w:r>
      <w:r w:rsidR="00F2294C" w:rsidRPr="00F2294C">
        <w:rPr>
          <w:lang w:val="en-US"/>
        </w:rPr>
        <w:t>62 dBm) in the primary 20 MHz channel …</w:t>
      </w:r>
      <w:r w:rsidRPr="00F2294C">
        <w:rPr>
          <w:lang w:val="en-US"/>
        </w:rPr>
        <w:t>”</w:t>
      </w:r>
    </w:p>
    <w:p w:rsidR="00D204A9" w:rsidRPr="00E42C9E" w:rsidRDefault="00D204A9" w:rsidP="009C2062">
      <w:pPr>
        <w:numPr>
          <w:ilvl w:val="0"/>
          <w:numId w:val="30"/>
        </w:numPr>
        <w:rPr>
          <w:lang w:val="en-US"/>
        </w:rPr>
      </w:pPr>
      <w:r w:rsidRPr="00E42C9E">
        <w:rPr>
          <w:lang w:val="en-US"/>
        </w:rPr>
        <w:t xml:space="preserve">“Any signal within the secondary 20 MHz channel at or above </w:t>
      </w:r>
      <w:r w:rsidR="009C2062" w:rsidRPr="009C2062">
        <w:rPr>
          <w:lang w:val="en-US"/>
        </w:rPr>
        <w:t>a threshold</w:t>
      </w:r>
      <w:r w:rsidR="009C2062">
        <w:rPr>
          <w:lang w:val="en-US"/>
        </w:rPr>
        <w:t xml:space="preserve"> of </w:t>
      </w:r>
      <w:r w:rsidRPr="00E42C9E">
        <w:rPr>
          <w:lang w:val="en-US"/>
        </w:rPr>
        <w:t>-62 dBm.</w:t>
      </w:r>
      <w:r w:rsidR="009C2062">
        <w:rPr>
          <w:lang w:val="en-US"/>
        </w:rPr>
        <w:t>..</w:t>
      </w:r>
      <w:r w:rsidRPr="00E42C9E">
        <w:rPr>
          <w:lang w:val="en-US"/>
        </w:rPr>
        <w:t>”</w:t>
      </w:r>
    </w:p>
    <w:p w:rsidR="00D204A9" w:rsidRPr="00E42C9E" w:rsidRDefault="00D204A9" w:rsidP="009C2062">
      <w:pPr>
        <w:numPr>
          <w:ilvl w:val="0"/>
          <w:numId w:val="30"/>
        </w:numPr>
        <w:rPr>
          <w:lang w:val="en-US"/>
        </w:rPr>
      </w:pPr>
      <w:r w:rsidRPr="00E42C9E">
        <w:rPr>
          <w:lang w:val="en-US"/>
        </w:rPr>
        <w:t xml:space="preserve">“Any signal within the secondary 40 MHz channel at or above </w:t>
      </w:r>
      <w:r w:rsidR="009C2062" w:rsidRPr="009C2062">
        <w:rPr>
          <w:lang w:val="en-US"/>
        </w:rPr>
        <w:t>a threshold</w:t>
      </w:r>
      <w:r w:rsidR="009C2062">
        <w:rPr>
          <w:lang w:val="en-US"/>
        </w:rPr>
        <w:t xml:space="preserve"> of </w:t>
      </w:r>
      <w:r w:rsidRPr="00E42C9E">
        <w:rPr>
          <w:lang w:val="en-US"/>
        </w:rPr>
        <w:t>-59 dBm</w:t>
      </w:r>
      <w:r w:rsidR="009C2062">
        <w:rPr>
          <w:lang w:val="en-US"/>
        </w:rPr>
        <w:t>..</w:t>
      </w:r>
      <w:r w:rsidRPr="00E42C9E">
        <w:rPr>
          <w:lang w:val="en-US"/>
        </w:rPr>
        <w:t>.”</w:t>
      </w:r>
    </w:p>
    <w:p w:rsidR="00D204A9" w:rsidRPr="00E42C9E" w:rsidRDefault="00D204A9" w:rsidP="00D204A9">
      <w:pPr>
        <w:numPr>
          <w:ilvl w:val="0"/>
          <w:numId w:val="30"/>
        </w:numPr>
        <w:rPr>
          <w:lang w:val="en-US"/>
        </w:rPr>
      </w:pPr>
      <w:r w:rsidRPr="00E42C9E">
        <w:rPr>
          <w:lang w:val="en-US"/>
        </w:rPr>
        <w:t>“Any signal within the secondary 80 MHz channel at or above -56 dBm.”</w:t>
      </w:r>
    </w:p>
    <w:p w:rsidR="00BA4D0B" w:rsidRDefault="00BA4D0B" w:rsidP="00D204A9">
      <w:pPr>
        <w:rPr>
          <w:lang w:val="en-US"/>
        </w:rPr>
      </w:pPr>
    </w:p>
    <w:p w:rsidR="00BA4D0B" w:rsidRDefault="00F02E30" w:rsidP="00D204A9">
      <w:pPr>
        <w:rPr>
          <w:lang w:val="en-US"/>
        </w:rPr>
      </w:pPr>
      <w:ins w:id="11" w:author="Perahia, Eldad" w:date="2019-10-31T07:59:00Z">
        <w:r>
          <w:rPr>
            <w:lang w:val="en-US"/>
          </w:rPr>
          <w:t xml:space="preserve">Note: </w:t>
        </w:r>
      </w:ins>
      <w:r w:rsidR="00D204A9" w:rsidRPr="00E42C9E">
        <w:rPr>
          <w:lang w:val="en-US"/>
        </w:rPr>
        <w:t xml:space="preserve">The first two bullets above are the same as </w:t>
      </w:r>
      <w:r w:rsidR="00B34F3F">
        <w:rPr>
          <w:lang w:val="en-US"/>
        </w:rPr>
        <w:t>802.</w:t>
      </w:r>
      <w:r w:rsidR="00D204A9" w:rsidRPr="00E42C9E">
        <w:rPr>
          <w:lang w:val="en-US"/>
        </w:rPr>
        <w:t xml:space="preserve">11n.  </w:t>
      </w:r>
    </w:p>
    <w:p w:rsidR="00BA4D0B" w:rsidRDefault="00BA4D0B" w:rsidP="00D204A9">
      <w:pPr>
        <w:rPr>
          <w:lang w:val="en-US"/>
        </w:rPr>
      </w:pPr>
    </w:p>
    <w:p w:rsidR="00D204A9" w:rsidRDefault="00D204A9" w:rsidP="00D204A9">
      <w:pPr>
        <w:rPr>
          <w:lang w:val="en-US"/>
        </w:rPr>
      </w:pPr>
      <w:r w:rsidRPr="00E42C9E">
        <w:rPr>
          <w:lang w:val="en-US"/>
        </w:rPr>
        <w:t xml:space="preserve">The conditions for secondary 40 MHz channel and secondary 80 MHz channel </w:t>
      </w:r>
      <w:r w:rsidR="002F1399">
        <w:rPr>
          <w:lang w:val="en-US"/>
        </w:rPr>
        <w:t xml:space="preserve">are the same as </w:t>
      </w:r>
      <w:ins w:id="12" w:author="Perahia, Eldad" w:date="2019-10-31T07:59:00Z">
        <w:r w:rsidR="00F02E30">
          <w:rPr>
            <w:lang w:val="en-US"/>
          </w:rPr>
          <w:t>802.</w:t>
        </w:r>
      </w:ins>
      <w:r w:rsidR="002F1399">
        <w:rPr>
          <w:lang w:val="en-US"/>
        </w:rPr>
        <w:t>11ac</w:t>
      </w:r>
      <w:r w:rsidRPr="00E42C9E">
        <w:rPr>
          <w:lang w:val="en-US"/>
        </w:rPr>
        <w:t xml:space="preserve"> </w:t>
      </w:r>
      <w:r w:rsidR="002F1399">
        <w:rPr>
          <w:lang w:val="en-US"/>
        </w:rPr>
        <w:t>for</w:t>
      </w:r>
      <w:r w:rsidRPr="00E42C9E">
        <w:rPr>
          <w:lang w:val="en-US"/>
        </w:rPr>
        <w:t xml:space="preserve"> 80 MHz and 160 MHz channels, respectively.  Since the power spectral density is the same for each case, the CCA performance will be comparable for the various bandwidths.</w:t>
      </w:r>
    </w:p>
    <w:p w:rsidR="005F45A0" w:rsidRDefault="005F45A0" w:rsidP="00823B9B">
      <w:pPr>
        <w:pStyle w:val="Heading1"/>
        <w:rPr>
          <w:lang w:val="en-US"/>
        </w:rPr>
      </w:pPr>
      <w:r>
        <w:rPr>
          <w:lang w:val="en-US"/>
        </w:rPr>
        <w:t>Coexistence analysis: non 802.11 systems</w:t>
      </w:r>
    </w:p>
    <w:p w:rsidR="005F45A0" w:rsidRDefault="005F45A0" w:rsidP="00D204A9">
      <w:pPr>
        <w:rPr>
          <w:lang w:val="en-US"/>
        </w:rPr>
      </w:pPr>
    </w:p>
    <w:p w:rsidR="005F45A0" w:rsidRDefault="005F45A0" w:rsidP="00D204A9">
      <w:pPr>
        <w:rPr>
          <w:lang w:val="en-US"/>
        </w:rPr>
      </w:pPr>
      <w:r>
        <w:rPr>
          <w:lang w:val="en-US"/>
        </w:rPr>
        <w:t>Section 3 standards 3</w:t>
      </w:r>
      <w:r w:rsidR="004054C6">
        <w:rPr>
          <w:lang w:val="en-US"/>
        </w:rPr>
        <w:t xml:space="preserve">-1 through 3-3, 3-5, </w:t>
      </w:r>
      <w:r>
        <w:rPr>
          <w:lang w:val="en-US"/>
        </w:rPr>
        <w:t xml:space="preserve">3-7 and </w:t>
      </w:r>
      <w:r w:rsidR="003C6522">
        <w:rPr>
          <w:lang w:val="en-US"/>
        </w:rPr>
        <w:t>3-12</w:t>
      </w:r>
      <w:r>
        <w:rPr>
          <w:lang w:val="en-US"/>
        </w:rPr>
        <w:t xml:space="preserve"> overlap with IEEE 802.11 and 802.11ax operation in the 2.4</w:t>
      </w:r>
      <w:r w:rsidR="00A61B6C">
        <w:rPr>
          <w:lang w:val="en-US"/>
        </w:rPr>
        <w:t xml:space="preserve"> </w:t>
      </w:r>
      <w:r>
        <w:rPr>
          <w:lang w:val="en-US"/>
        </w:rPr>
        <w:t xml:space="preserve">GHz band only. </w:t>
      </w:r>
      <w:del w:id="13" w:author="Perahia, Eldad" w:date="2019-10-31T08:19:00Z">
        <w:r w:rsidR="003919D5" w:rsidDel="00C614FE">
          <w:rPr>
            <w:lang w:val="en-US"/>
          </w:rPr>
          <w:delText xml:space="preserve">CCA </w:delText>
        </w:r>
      </w:del>
      <w:ins w:id="14" w:author="Perahia, Eldad" w:date="2019-10-31T08:19:00Z">
        <w:r w:rsidR="00C614FE">
          <w:rPr>
            <w:lang w:val="en-US"/>
          </w:rPr>
          <w:t xml:space="preserve">CSMA/CA </w:t>
        </w:r>
      </w:ins>
      <w:r w:rsidR="003919D5">
        <w:rPr>
          <w:lang w:val="en-US"/>
        </w:rPr>
        <w:t xml:space="preserve">is the mechanism used by existing IEEE 802.11 standards for </w:t>
      </w:r>
      <w:r w:rsidR="003919D5">
        <w:rPr>
          <w:lang w:val="en-US"/>
        </w:rPr>
        <w:lastRenderedPageBreak/>
        <w:t>coexistence in the 2.4</w:t>
      </w:r>
      <w:r w:rsidR="00A61B6C">
        <w:rPr>
          <w:lang w:val="en-US"/>
        </w:rPr>
        <w:t xml:space="preserve"> </w:t>
      </w:r>
      <w:r w:rsidR="003919D5">
        <w:rPr>
          <w:lang w:val="en-US"/>
        </w:rPr>
        <w:t>GHz band and will also be used by 802.11ax.  N</w:t>
      </w:r>
      <w:r>
        <w:rPr>
          <w:lang w:val="en-US"/>
        </w:rPr>
        <w:t xml:space="preserve">o </w:t>
      </w:r>
      <w:r w:rsidR="003C6522">
        <w:rPr>
          <w:lang w:val="en-US"/>
        </w:rPr>
        <w:t xml:space="preserve">significant </w:t>
      </w:r>
      <w:r>
        <w:rPr>
          <w:lang w:val="en-US"/>
        </w:rPr>
        <w:t xml:space="preserve">changes </w:t>
      </w:r>
      <w:r w:rsidR="003C6522">
        <w:rPr>
          <w:lang w:val="en-US"/>
        </w:rPr>
        <w:t xml:space="preserve">to coexistence </w:t>
      </w:r>
      <w:r>
        <w:rPr>
          <w:lang w:val="en-US"/>
        </w:rPr>
        <w:t>are anticipated with 802.11ax operation in the 2.4 GHz band.</w:t>
      </w:r>
      <w:r w:rsidR="003C6522">
        <w:rPr>
          <w:lang w:val="en-US"/>
        </w:rPr>
        <w:t xml:space="preserve"> </w:t>
      </w:r>
    </w:p>
    <w:p w:rsidR="005F45A0" w:rsidRDefault="005F45A0" w:rsidP="00D204A9">
      <w:pPr>
        <w:rPr>
          <w:lang w:val="en-US"/>
        </w:rPr>
      </w:pPr>
    </w:p>
    <w:p w:rsidR="005F45A0" w:rsidRDefault="003C6522" w:rsidP="00D204A9">
      <w:pPr>
        <w:rPr>
          <w:lang w:val="en-US"/>
        </w:rPr>
      </w:pPr>
      <w:r>
        <w:rPr>
          <w:lang w:val="en-US"/>
        </w:rPr>
        <w:t xml:space="preserve">Section 3 standards 3-4 and 3-6 and the 3-13 amendment under development overlap with </w:t>
      </w:r>
      <w:r w:rsidR="00F816A8">
        <w:rPr>
          <w:lang w:val="en-US"/>
        </w:rPr>
        <w:t xml:space="preserve">planned </w:t>
      </w:r>
      <w:r>
        <w:rPr>
          <w:lang w:val="en-US"/>
        </w:rPr>
        <w:t>IEEE 802</w:t>
      </w:r>
      <w:r w:rsidR="00BB2930">
        <w:rPr>
          <w:lang w:val="en-US"/>
        </w:rPr>
        <w:t>.</w:t>
      </w:r>
      <w:r>
        <w:rPr>
          <w:lang w:val="en-US"/>
        </w:rPr>
        <w:t>11ax operation in the 6</w:t>
      </w:r>
      <w:r w:rsidR="00F816A8">
        <w:rPr>
          <w:lang w:val="en-US"/>
        </w:rPr>
        <w:t xml:space="preserve"> </w:t>
      </w:r>
      <w:r>
        <w:rPr>
          <w:lang w:val="en-US"/>
        </w:rPr>
        <w:t>GHz band.</w:t>
      </w:r>
      <w:r w:rsidR="00536352">
        <w:rPr>
          <w:lang w:val="en-US"/>
        </w:rPr>
        <w:t xml:space="preserve"> </w:t>
      </w:r>
      <w:r w:rsidR="0097126C">
        <w:rPr>
          <w:lang w:val="en-US"/>
        </w:rPr>
        <w:t xml:space="preserve">IEEE 802.11ax is expected to operate in the band under new regulations, which are currently being defined.  The 3-4 and 3-6 and the 3-13 </w:t>
      </w:r>
      <w:r w:rsidR="00536352">
        <w:rPr>
          <w:lang w:val="en-US"/>
        </w:rPr>
        <w:t>ultra-wideband (low power spectral density) system</w:t>
      </w:r>
      <w:r w:rsidR="0097126C">
        <w:rPr>
          <w:lang w:val="en-US"/>
        </w:rPr>
        <w:t>s</w:t>
      </w:r>
      <w:r w:rsidR="00536352">
        <w:rPr>
          <w:lang w:val="en-US"/>
        </w:rPr>
        <w:t xml:space="preserve"> operate beneath the noise floor </w:t>
      </w:r>
      <w:r w:rsidR="003919D5">
        <w:rPr>
          <w:lang w:val="en-US"/>
        </w:rPr>
        <w:t>of systems operating in th</w:t>
      </w:r>
      <w:r w:rsidR="00196A62">
        <w:rPr>
          <w:lang w:val="en-US"/>
        </w:rPr>
        <w:t>e 6 GHz</w:t>
      </w:r>
      <w:r w:rsidR="003919D5">
        <w:rPr>
          <w:lang w:val="en-US"/>
        </w:rPr>
        <w:t xml:space="preserve"> band, and are generally required by regulation to accept all interferers.</w:t>
      </w:r>
      <w:r w:rsidR="0097126C">
        <w:rPr>
          <w:lang w:val="en-US"/>
        </w:rPr>
        <w:t xml:space="preserve">  </w:t>
      </w:r>
      <w:r w:rsidR="00891649">
        <w:rPr>
          <w:lang w:val="en-US"/>
        </w:rPr>
        <w:t xml:space="preserve">The </w:t>
      </w:r>
      <w:r w:rsidR="0097126C">
        <w:rPr>
          <w:lang w:val="en-US"/>
        </w:rPr>
        <w:t>E</w:t>
      </w:r>
      <w:r w:rsidR="00196A62">
        <w:rPr>
          <w:lang w:val="en-US"/>
        </w:rPr>
        <w:t xml:space="preserve">lectronic </w:t>
      </w:r>
      <w:r w:rsidR="0097126C">
        <w:rPr>
          <w:lang w:val="en-US"/>
        </w:rPr>
        <w:t>C</w:t>
      </w:r>
      <w:r w:rsidR="00196A62">
        <w:rPr>
          <w:lang w:val="en-US"/>
        </w:rPr>
        <w:t xml:space="preserve">ommunications </w:t>
      </w:r>
      <w:r w:rsidR="0097126C">
        <w:rPr>
          <w:lang w:val="en-US"/>
        </w:rPr>
        <w:t>C</w:t>
      </w:r>
      <w:r w:rsidR="00196A62">
        <w:rPr>
          <w:lang w:val="en-US"/>
        </w:rPr>
        <w:t>ommittee (</w:t>
      </w:r>
      <w:r w:rsidR="00196A62" w:rsidRPr="00196A62">
        <w:rPr>
          <w:lang w:val="en-US"/>
        </w:rPr>
        <w:t>www.cept.org/ecc</w:t>
      </w:r>
      <w:r w:rsidR="00196A62">
        <w:rPr>
          <w:lang w:val="en-US"/>
        </w:rPr>
        <w:t>)</w:t>
      </w:r>
      <w:r w:rsidR="0097126C">
        <w:rPr>
          <w:lang w:val="en-US"/>
        </w:rPr>
        <w:t xml:space="preserve"> has produced a report on sharing and compatibility between </w:t>
      </w:r>
      <w:r w:rsidR="00434069">
        <w:rPr>
          <w:lang w:val="en-US"/>
        </w:rPr>
        <w:t xml:space="preserve">proposed </w:t>
      </w:r>
      <w:r w:rsidR="0097126C">
        <w:rPr>
          <w:lang w:val="en-US"/>
        </w:rPr>
        <w:t xml:space="preserve">radio local area networks and current systems in the band including UWB, </w:t>
      </w:r>
      <w:r w:rsidR="00545FB3">
        <w:rPr>
          <w:lang w:val="en-US"/>
        </w:rPr>
        <w:t>see [</w:t>
      </w:r>
      <w:r w:rsidR="002344E4">
        <w:rPr>
          <w:lang w:val="en-US"/>
        </w:rPr>
        <w:t>16</w:t>
      </w:r>
      <w:r w:rsidR="00545FB3">
        <w:rPr>
          <w:lang w:val="en-US"/>
        </w:rPr>
        <w:t>].</w:t>
      </w:r>
    </w:p>
    <w:p w:rsidR="003C6522" w:rsidRDefault="003C6522" w:rsidP="00D204A9">
      <w:pPr>
        <w:rPr>
          <w:lang w:val="en-US"/>
        </w:rPr>
      </w:pPr>
    </w:p>
    <w:p w:rsidR="005F45A0" w:rsidRDefault="00C614FE" w:rsidP="00D204A9">
      <w:pPr>
        <w:rPr>
          <w:lang w:val="en-US"/>
        </w:rPr>
      </w:pPr>
      <w:ins w:id="15" w:author="Perahia, Eldad" w:date="2019-10-31T08:24:00Z">
        <w:r>
          <w:rPr>
            <w:lang w:val="en-US"/>
          </w:rPr>
          <w:t xml:space="preserve">CSMA/CA </w:t>
        </w:r>
      </w:ins>
      <w:del w:id="16" w:author="Perahia, Eldad" w:date="2019-10-31T08:24:00Z">
        <w:r w:rsidR="005F45A0" w:rsidDel="00C614FE">
          <w:rPr>
            <w:lang w:val="en-US"/>
          </w:rPr>
          <w:delText xml:space="preserve">CCA </w:delText>
        </w:r>
      </w:del>
      <w:r w:rsidR="005F45A0">
        <w:rPr>
          <w:lang w:val="en-US"/>
        </w:rPr>
        <w:t xml:space="preserve">is used to provide coexistence in the </w:t>
      </w:r>
      <w:r w:rsidR="003919D5">
        <w:rPr>
          <w:lang w:val="en-US"/>
        </w:rPr>
        <w:t xml:space="preserve">5 </w:t>
      </w:r>
      <w:r w:rsidR="005F45A0">
        <w:rPr>
          <w:lang w:val="en-US"/>
        </w:rPr>
        <w:t>GHz band with the specifications identified in section 4 of this document</w:t>
      </w:r>
      <w:r w:rsidR="003C6522">
        <w:rPr>
          <w:lang w:val="en-US"/>
        </w:rPr>
        <w:t xml:space="preserve">. Significant industry work has been and is underway to analyze 802.11/LAA coexistence in simulations, regulations, </w:t>
      </w:r>
      <w:r w:rsidR="002344E4">
        <w:rPr>
          <w:lang w:val="en-US"/>
        </w:rPr>
        <w:t>and</w:t>
      </w:r>
      <w:r w:rsidR="003C6522">
        <w:rPr>
          <w:lang w:val="en-US"/>
        </w:rPr>
        <w:t xml:space="preserve"> dep</w:t>
      </w:r>
      <w:r w:rsidR="00902E1E">
        <w:rPr>
          <w:lang w:val="en-US"/>
        </w:rPr>
        <w:t>l</w:t>
      </w:r>
      <w:r w:rsidR="003C6522">
        <w:rPr>
          <w:lang w:val="en-US"/>
        </w:rPr>
        <w:t>oyments which are just underway in the 5</w:t>
      </w:r>
      <w:r w:rsidR="00A61B6C">
        <w:rPr>
          <w:lang w:val="en-US"/>
        </w:rPr>
        <w:t xml:space="preserve"> </w:t>
      </w:r>
      <w:r w:rsidR="003C6522">
        <w:rPr>
          <w:lang w:val="en-US"/>
        </w:rPr>
        <w:t>GHz band</w:t>
      </w:r>
      <w:r w:rsidR="002344E4">
        <w:rPr>
          <w:lang w:val="en-US"/>
        </w:rPr>
        <w:t>, see [5-15]</w:t>
      </w:r>
      <w:r w:rsidR="003C6522">
        <w:rPr>
          <w:lang w:val="en-US"/>
        </w:rPr>
        <w:t>. This will continue for 6</w:t>
      </w:r>
      <w:r w:rsidR="00A61B6C">
        <w:rPr>
          <w:lang w:val="en-US"/>
        </w:rPr>
        <w:t xml:space="preserve"> </w:t>
      </w:r>
      <w:r w:rsidR="003C6522">
        <w:rPr>
          <w:lang w:val="en-US"/>
        </w:rPr>
        <w:t>GHz band operation.</w:t>
      </w:r>
    </w:p>
    <w:p w:rsidR="00755AFA" w:rsidRPr="00755AFA" w:rsidRDefault="0088532C" w:rsidP="00C950BF">
      <w:pPr>
        <w:pStyle w:val="Heading1"/>
        <w:rPr>
          <w:lang w:val="en-US"/>
        </w:rPr>
      </w:pPr>
      <w:r>
        <w:rPr>
          <w:lang w:val="en-US"/>
        </w:rPr>
        <w:t>Mechanisms supporting Coexistence</w:t>
      </w:r>
      <w:r w:rsidR="00C66D9E">
        <w:rPr>
          <w:lang w:val="en-US"/>
        </w:rPr>
        <w:t xml:space="preserve"> with legacy 802.11 systems</w:t>
      </w:r>
    </w:p>
    <w:p w:rsidR="00BA4D0B" w:rsidRDefault="00BA4D0B" w:rsidP="00755AFA">
      <w:pPr>
        <w:rPr>
          <w:lang w:val="en-US"/>
        </w:rPr>
      </w:pPr>
    </w:p>
    <w:p w:rsidR="00755AFA" w:rsidRPr="00276EF5" w:rsidRDefault="00C66D9E" w:rsidP="00755AFA">
      <w:pPr>
        <w:rPr>
          <w:lang w:val="en-US"/>
        </w:rPr>
      </w:pPr>
      <w:r>
        <w:rPr>
          <w:lang w:val="en-US"/>
        </w:rPr>
        <w:t xml:space="preserve">802.11ax continues to use </w:t>
      </w:r>
      <w:r w:rsidR="005F45A0">
        <w:rPr>
          <w:lang w:val="en-US"/>
        </w:rPr>
        <w:t xml:space="preserve">a common preamble, </w:t>
      </w:r>
      <w:r>
        <w:rPr>
          <w:lang w:val="en-US"/>
        </w:rPr>
        <w:t xml:space="preserve">the </w:t>
      </w:r>
      <w:r w:rsidR="00977BCB">
        <w:rPr>
          <w:lang w:val="en-US"/>
        </w:rPr>
        <w:t>non-HT short training field, non-HT long training field, and non-HT signal field</w:t>
      </w:r>
      <w:r w:rsidR="00BB7FF8">
        <w:rPr>
          <w:lang w:val="en-US"/>
        </w:rPr>
        <w:t xml:space="preserve"> as the initial field</w:t>
      </w:r>
      <w:r w:rsidR="00977BCB">
        <w:rPr>
          <w:lang w:val="en-US"/>
        </w:rPr>
        <w:t>s</w:t>
      </w:r>
      <w:r>
        <w:rPr>
          <w:lang w:val="en-US"/>
        </w:rPr>
        <w:t xml:space="preserve"> in </w:t>
      </w:r>
      <w:r w:rsidR="00B23FAC">
        <w:rPr>
          <w:lang w:val="en-US"/>
        </w:rPr>
        <w:t>all new 802.11ax</w:t>
      </w:r>
      <w:r>
        <w:rPr>
          <w:lang w:val="en-US"/>
        </w:rPr>
        <w:t xml:space="preserve"> PPDUs </w:t>
      </w:r>
      <w:r w:rsidR="00755AFA">
        <w:rPr>
          <w:lang w:val="en-US"/>
        </w:rPr>
        <w:t>for coexistence with legacy 802.11 systems</w:t>
      </w:r>
      <w:r>
        <w:rPr>
          <w:lang w:val="en-US"/>
        </w:rPr>
        <w:t xml:space="preserve"> as was implemented in </w:t>
      </w:r>
      <w:r w:rsidR="00326C11">
        <w:rPr>
          <w:lang w:val="en-US"/>
        </w:rPr>
        <w:t xml:space="preserve">mixed-format </w:t>
      </w:r>
      <w:r w:rsidR="00B34F3F">
        <w:rPr>
          <w:lang w:val="en-US"/>
        </w:rPr>
        <w:t>802.</w:t>
      </w:r>
      <w:r w:rsidR="00326C11">
        <w:rPr>
          <w:lang w:val="en-US"/>
        </w:rPr>
        <w:t>11n and 802.11</w:t>
      </w:r>
      <w:r>
        <w:rPr>
          <w:lang w:val="en-US"/>
        </w:rPr>
        <w:t>ac PPDUs</w:t>
      </w:r>
      <w:r w:rsidR="00755AFA">
        <w:rPr>
          <w:lang w:val="en-US"/>
        </w:rPr>
        <w:t>.</w:t>
      </w:r>
      <w:r w:rsidR="00BB7FF8">
        <w:rPr>
          <w:lang w:val="en-US"/>
        </w:rPr>
        <w:t xml:space="preserve">  Therefore </w:t>
      </w:r>
      <w:r w:rsidR="000B7CD9">
        <w:rPr>
          <w:lang w:val="en-US"/>
        </w:rPr>
        <w:t xml:space="preserve">PHY-level </w:t>
      </w:r>
      <w:r w:rsidR="00BB7FF8">
        <w:rPr>
          <w:lang w:val="en-US"/>
        </w:rPr>
        <w:t xml:space="preserve">coexistence with legacy devices will be similar as was </w:t>
      </w:r>
      <w:r w:rsidR="00B34F3F">
        <w:rPr>
          <w:lang w:val="en-US"/>
        </w:rPr>
        <w:t>in</w:t>
      </w:r>
      <w:r w:rsidR="00BB7FF8">
        <w:rPr>
          <w:lang w:val="en-US"/>
        </w:rPr>
        <w:t xml:space="preserve"> </w:t>
      </w:r>
      <w:r w:rsidR="00B34F3F">
        <w:rPr>
          <w:lang w:val="en-US"/>
        </w:rPr>
        <w:t>802.</w:t>
      </w:r>
      <w:r w:rsidR="00BB7FF8">
        <w:rPr>
          <w:lang w:val="en-US"/>
        </w:rPr>
        <w:t xml:space="preserve">11n and </w:t>
      </w:r>
      <w:r w:rsidR="00B34F3F">
        <w:rPr>
          <w:lang w:val="en-US"/>
        </w:rPr>
        <w:t>802.</w:t>
      </w:r>
      <w:r w:rsidR="00BB7FF8">
        <w:rPr>
          <w:lang w:val="en-US"/>
        </w:rPr>
        <w:t>11ac</w:t>
      </w:r>
      <w:ins w:id="17" w:author="Perahia, Eldad" w:date="2019-10-31T08:43:00Z">
        <w:r w:rsidR="003E7FBE">
          <w:rPr>
            <w:lang w:val="en-US"/>
          </w:rPr>
          <w:t xml:space="preserve"> (Refer to </w:t>
        </w:r>
      </w:ins>
      <w:ins w:id="18" w:author="Perahia, Eldad" w:date="2019-10-31T08:46:00Z">
        <w:r w:rsidR="003E7FBE">
          <w:rPr>
            <w:lang w:val="en-US"/>
          </w:rPr>
          <w:t>[17] for further explanation on PHY-level coexistence)</w:t>
        </w:r>
      </w:ins>
      <w:r w:rsidR="00BB7FF8">
        <w:rPr>
          <w:lang w:val="en-US"/>
        </w:rPr>
        <w:t>.</w:t>
      </w:r>
    </w:p>
    <w:p w:rsidR="00EB173F" w:rsidRPr="007C50D1" w:rsidRDefault="00EB173F" w:rsidP="007C50D1">
      <w:pPr>
        <w:pStyle w:val="Heading1"/>
        <w:rPr>
          <w:lang w:val="en-US"/>
        </w:rPr>
      </w:pPr>
      <w:r w:rsidRPr="007C50D1">
        <w:rPr>
          <w:lang w:val="en-US"/>
        </w:rPr>
        <w:t xml:space="preserve">New </w:t>
      </w:r>
      <w:r w:rsidR="003C6522">
        <w:rPr>
          <w:lang w:val="en-US"/>
        </w:rPr>
        <w:t xml:space="preserve">802.11ax </w:t>
      </w:r>
      <w:r w:rsidR="003C6522">
        <w:t>f</w:t>
      </w:r>
      <w:r w:rsidRPr="007C50D1">
        <w:t>eatures</w:t>
      </w:r>
      <w:r w:rsidR="0088532C">
        <w:t xml:space="preserve"> which may affect coexistence</w:t>
      </w:r>
    </w:p>
    <w:p w:rsidR="00BA4D0B" w:rsidRDefault="00BA4D0B" w:rsidP="00EB173F">
      <w:pPr>
        <w:rPr>
          <w:lang w:val="en-US"/>
        </w:rPr>
      </w:pPr>
    </w:p>
    <w:p w:rsidR="0068229F" w:rsidRDefault="0068229F" w:rsidP="00EB173F">
      <w:pPr>
        <w:rPr>
          <w:lang w:val="en-US"/>
        </w:rPr>
      </w:pPr>
      <w:r>
        <w:rPr>
          <w:lang w:val="en-US"/>
        </w:rPr>
        <w:t xml:space="preserve">The following features </w:t>
      </w:r>
      <w:r w:rsidR="00BA4D0B">
        <w:rPr>
          <w:lang w:val="en-US"/>
        </w:rPr>
        <w:t xml:space="preserve">introduced in 802.11ax </w:t>
      </w:r>
      <w:r>
        <w:rPr>
          <w:lang w:val="en-US"/>
        </w:rPr>
        <w:t xml:space="preserve">may affect </w:t>
      </w:r>
      <w:r w:rsidR="006008D6">
        <w:rPr>
          <w:lang w:val="en-US"/>
        </w:rPr>
        <w:t xml:space="preserve">802.11ax </w:t>
      </w:r>
      <w:r>
        <w:rPr>
          <w:lang w:val="en-US"/>
        </w:rPr>
        <w:t>coverage</w:t>
      </w:r>
      <w:r w:rsidR="006008D6">
        <w:rPr>
          <w:lang w:val="en-US"/>
        </w:rPr>
        <w:t xml:space="preserve"> area</w:t>
      </w:r>
      <w:r>
        <w:rPr>
          <w:lang w:val="en-US"/>
        </w:rPr>
        <w:t xml:space="preserve"> and </w:t>
      </w:r>
      <w:r w:rsidR="008C3DE3">
        <w:rPr>
          <w:lang w:val="en-US"/>
        </w:rPr>
        <w:t xml:space="preserve">transmitted </w:t>
      </w:r>
      <w:ins w:id="19" w:author="Perahia, Eldad" w:date="2019-10-31T08:05:00Z">
        <w:r w:rsidR="00037777">
          <w:rPr>
            <w:lang w:val="en-US"/>
          </w:rPr>
          <w:t xml:space="preserve">RF </w:t>
        </w:r>
      </w:ins>
      <w:r>
        <w:rPr>
          <w:lang w:val="en-US"/>
        </w:rPr>
        <w:t xml:space="preserve">energy in the </w:t>
      </w:r>
      <w:ins w:id="20" w:author="Perahia, Eldad" w:date="2019-10-31T08:05:00Z">
        <w:r w:rsidR="00037777">
          <w:rPr>
            <w:lang w:val="en-US"/>
          </w:rPr>
          <w:t xml:space="preserve">operating </w:t>
        </w:r>
      </w:ins>
      <w:r>
        <w:rPr>
          <w:lang w:val="en-US"/>
        </w:rPr>
        <w:t>environment</w:t>
      </w:r>
      <w:r w:rsidR="006008D6">
        <w:rPr>
          <w:lang w:val="en-US"/>
        </w:rPr>
        <w:t>:</w:t>
      </w:r>
    </w:p>
    <w:p w:rsidR="008F2A54" w:rsidRDefault="002B64CF" w:rsidP="008F2A54">
      <w:pPr>
        <w:numPr>
          <w:ilvl w:val="0"/>
          <w:numId w:val="36"/>
        </w:numPr>
        <w:rPr>
          <w:lang w:val="en-US"/>
        </w:rPr>
      </w:pPr>
      <w:r>
        <w:rPr>
          <w:lang w:val="en-US"/>
        </w:rPr>
        <w:t>Uplink multi-user operation</w:t>
      </w:r>
    </w:p>
    <w:p w:rsidR="00EB173F" w:rsidRDefault="00EB173F" w:rsidP="008F2A54">
      <w:pPr>
        <w:numPr>
          <w:ilvl w:val="0"/>
          <w:numId w:val="36"/>
        </w:numPr>
        <w:rPr>
          <w:lang w:val="en-US"/>
        </w:rPr>
      </w:pPr>
      <w:r>
        <w:rPr>
          <w:lang w:val="en-US"/>
        </w:rPr>
        <w:t>Spatial reuse</w:t>
      </w:r>
    </w:p>
    <w:p w:rsidR="00EB173F" w:rsidRDefault="00EB173F" w:rsidP="008F2A54">
      <w:pPr>
        <w:numPr>
          <w:ilvl w:val="0"/>
          <w:numId w:val="36"/>
        </w:numPr>
        <w:rPr>
          <w:lang w:val="en-US"/>
        </w:rPr>
      </w:pPr>
      <w:r>
        <w:rPr>
          <w:lang w:val="en-US"/>
        </w:rPr>
        <w:t xml:space="preserve">Extended </w:t>
      </w:r>
      <w:r w:rsidR="002B64CF">
        <w:rPr>
          <w:lang w:val="en-US"/>
        </w:rPr>
        <w:t>r</w:t>
      </w:r>
      <w:r>
        <w:rPr>
          <w:lang w:val="en-US"/>
        </w:rPr>
        <w:t>ange</w:t>
      </w:r>
      <w:r w:rsidR="002B64CF">
        <w:rPr>
          <w:lang w:val="en-US"/>
        </w:rPr>
        <w:t xml:space="preserve"> operation</w:t>
      </w:r>
    </w:p>
    <w:p w:rsidR="00193BC6" w:rsidRDefault="002B64CF" w:rsidP="008F2A54">
      <w:pPr>
        <w:numPr>
          <w:ilvl w:val="0"/>
          <w:numId w:val="36"/>
        </w:numPr>
        <w:rPr>
          <w:lang w:val="en-US"/>
        </w:rPr>
      </w:pPr>
      <w:r>
        <w:rPr>
          <w:lang w:val="en-US"/>
        </w:rPr>
        <w:t>New OFDM w</w:t>
      </w:r>
      <w:r w:rsidR="00193BC6">
        <w:rPr>
          <w:lang w:val="en-US"/>
        </w:rPr>
        <w:t>aveform design</w:t>
      </w:r>
    </w:p>
    <w:p w:rsidR="00A64294" w:rsidRDefault="00A64294" w:rsidP="008F2A54">
      <w:pPr>
        <w:numPr>
          <w:ilvl w:val="0"/>
          <w:numId w:val="36"/>
        </w:numPr>
        <w:rPr>
          <w:lang w:val="en-US"/>
        </w:rPr>
      </w:pPr>
      <w:r>
        <w:rPr>
          <w:lang w:val="en-US"/>
        </w:rPr>
        <w:t>Preamble Puncturing</w:t>
      </w:r>
    </w:p>
    <w:p w:rsidR="00F03699" w:rsidRDefault="00F03699" w:rsidP="008F2A54">
      <w:pPr>
        <w:numPr>
          <w:ilvl w:val="0"/>
          <w:numId w:val="36"/>
        </w:numPr>
        <w:rPr>
          <w:lang w:val="en-US"/>
        </w:rPr>
      </w:pPr>
      <w:r>
        <w:rPr>
          <w:lang w:val="en-US"/>
        </w:rPr>
        <w:t>Operation in 6 GHz band</w:t>
      </w:r>
    </w:p>
    <w:p w:rsidR="00BA4D0B" w:rsidRDefault="00BA4D0B" w:rsidP="00823B9B">
      <w:pPr>
        <w:rPr>
          <w:lang w:val="en-US"/>
        </w:rPr>
      </w:pPr>
    </w:p>
    <w:p w:rsidR="00BA4D0B" w:rsidRPr="002B11E8" w:rsidRDefault="00BA4D0B" w:rsidP="00823B9B">
      <w:pPr>
        <w:rPr>
          <w:lang w:val="en-US"/>
        </w:rPr>
      </w:pPr>
      <w:r>
        <w:rPr>
          <w:lang w:val="en-US"/>
        </w:rPr>
        <w:t>Each of these features and their potential impact on coexistence is described below.</w:t>
      </w:r>
    </w:p>
    <w:p w:rsidR="002C293D" w:rsidRDefault="002C293D" w:rsidP="008F2A54">
      <w:pPr>
        <w:pStyle w:val="Heading2"/>
        <w:rPr>
          <w:lang w:val="en-US"/>
        </w:rPr>
      </w:pPr>
      <w:r>
        <w:rPr>
          <w:lang w:val="en-US"/>
        </w:rPr>
        <w:t>Uplink Multi-User Operation</w:t>
      </w:r>
    </w:p>
    <w:p w:rsidR="002C293D" w:rsidRDefault="002C293D" w:rsidP="002C293D">
      <w:pPr>
        <w:rPr>
          <w:lang w:val="en-US"/>
        </w:rPr>
      </w:pPr>
    </w:p>
    <w:p w:rsidR="00840D90" w:rsidRDefault="000A513D" w:rsidP="002C293D">
      <w:pPr>
        <w:rPr>
          <w:lang w:val="en-US"/>
        </w:rPr>
      </w:pPr>
      <w:r>
        <w:rPr>
          <w:lang w:val="en-US"/>
        </w:rPr>
        <w:t xml:space="preserve">While 802.11n added multi antenna transmission with MIMO and </w:t>
      </w:r>
      <w:r w:rsidR="00B34F3F">
        <w:rPr>
          <w:lang w:val="en-US"/>
        </w:rPr>
        <w:t>802.</w:t>
      </w:r>
      <w:r>
        <w:rPr>
          <w:lang w:val="en-US"/>
        </w:rPr>
        <w:t>11ac added downlink multi-user MIMO, the total EIRP transmitted by a device was limited by both regulatory restrictions and device costs</w:t>
      </w:r>
      <w:r w:rsidR="00840D90">
        <w:rPr>
          <w:lang w:val="en-US"/>
        </w:rPr>
        <w:t xml:space="preserve"> resulting in </w:t>
      </w:r>
      <w:ins w:id="21" w:author="Perahia, Eldad" w:date="2019-10-31T08:05:00Z">
        <w:r w:rsidR="00037777">
          <w:rPr>
            <w:lang w:val="en-US"/>
          </w:rPr>
          <w:t xml:space="preserve">RF </w:t>
        </w:r>
      </w:ins>
      <w:r w:rsidR="00840D90">
        <w:rPr>
          <w:lang w:val="en-US"/>
        </w:rPr>
        <w:t xml:space="preserve">energy on the air similar to </w:t>
      </w:r>
      <w:r w:rsidR="00B34F3F">
        <w:rPr>
          <w:lang w:val="en-US"/>
        </w:rPr>
        <w:t>802.</w:t>
      </w:r>
      <w:r w:rsidR="00840D90">
        <w:rPr>
          <w:lang w:val="en-US"/>
        </w:rPr>
        <w:t>11g/a devices</w:t>
      </w:r>
      <w:r>
        <w:rPr>
          <w:lang w:val="en-US"/>
        </w:rPr>
        <w:t xml:space="preserve">.  </w:t>
      </w:r>
    </w:p>
    <w:p w:rsidR="00840D90" w:rsidRDefault="00840D90" w:rsidP="002C293D">
      <w:pPr>
        <w:rPr>
          <w:lang w:val="en-US"/>
        </w:rPr>
      </w:pPr>
    </w:p>
    <w:p w:rsidR="002C293D" w:rsidRPr="002C293D" w:rsidRDefault="000A513D" w:rsidP="002C293D">
      <w:pPr>
        <w:rPr>
          <w:lang w:val="en-US"/>
        </w:rPr>
      </w:pPr>
      <w:r>
        <w:rPr>
          <w:lang w:val="en-US"/>
        </w:rPr>
        <w:t xml:space="preserve">With </w:t>
      </w:r>
      <w:r w:rsidR="00840D90">
        <w:rPr>
          <w:lang w:val="en-US"/>
        </w:rPr>
        <w:t xml:space="preserve">802.11ax </w:t>
      </w:r>
      <w:r>
        <w:rPr>
          <w:lang w:val="en-US"/>
        </w:rPr>
        <w:t>uplink multi-user operation, multi</w:t>
      </w:r>
      <w:r w:rsidR="00840D90">
        <w:rPr>
          <w:lang w:val="en-US"/>
        </w:rPr>
        <w:t>ple</w:t>
      </w:r>
      <w:r>
        <w:rPr>
          <w:lang w:val="en-US"/>
        </w:rPr>
        <w:t xml:space="preserve"> </w:t>
      </w:r>
      <w:r w:rsidR="00840D90">
        <w:rPr>
          <w:lang w:val="en-US"/>
        </w:rPr>
        <w:t xml:space="preserve">client </w:t>
      </w:r>
      <w:r>
        <w:rPr>
          <w:lang w:val="en-US"/>
        </w:rPr>
        <w:t>devices will transmit simul</w:t>
      </w:r>
      <w:r w:rsidR="00840D90">
        <w:rPr>
          <w:lang w:val="en-US"/>
        </w:rPr>
        <w:t xml:space="preserve">taneously to </w:t>
      </w:r>
      <w:r w:rsidR="00D973C5">
        <w:rPr>
          <w:lang w:val="en-US"/>
        </w:rPr>
        <w:t xml:space="preserve">the </w:t>
      </w:r>
      <w:r w:rsidR="00840D90">
        <w:rPr>
          <w:lang w:val="en-US"/>
        </w:rPr>
        <w:t xml:space="preserve">AP during an uplink transmission.  With uplink OFDMA and 80 MHz, up to 37 </w:t>
      </w:r>
      <w:ins w:id="22" w:author="Perahia, Eldad" w:date="2019-10-31T08:06:00Z">
        <w:r w:rsidR="00E23B3E">
          <w:rPr>
            <w:lang w:val="en-US"/>
          </w:rPr>
          <w:t>STA (</w:t>
        </w:r>
      </w:ins>
      <w:r w:rsidR="00840D90">
        <w:rPr>
          <w:lang w:val="en-US"/>
        </w:rPr>
        <w:t>client</w:t>
      </w:r>
      <w:ins w:id="23" w:author="Perahia, Eldad" w:date="2019-10-31T08:06:00Z">
        <w:r w:rsidR="00E23B3E">
          <w:rPr>
            <w:lang w:val="en-US"/>
          </w:rPr>
          <w:t>)</w:t>
        </w:r>
      </w:ins>
      <w:r w:rsidR="00840D90">
        <w:rPr>
          <w:lang w:val="en-US"/>
        </w:rPr>
        <w:t xml:space="preserve"> devices could be transmitting simultaneously</w:t>
      </w:r>
      <w:r w:rsidR="003E28C9">
        <w:rPr>
          <w:lang w:val="en-US"/>
        </w:rPr>
        <w:t>.  Furthermore, with uplink OFDMA</w:t>
      </w:r>
      <w:r w:rsidR="0088532C">
        <w:rPr>
          <w:lang w:val="en-US"/>
        </w:rPr>
        <w:t>,</w:t>
      </w:r>
      <w:r w:rsidR="003E28C9">
        <w:rPr>
          <w:lang w:val="en-US"/>
        </w:rPr>
        <w:t xml:space="preserve"> an individual client device could transmit on a resource unit as narrow as ~2 MHz, resulting in </w:t>
      </w:r>
      <w:r w:rsidR="00B34F3F">
        <w:rPr>
          <w:lang w:val="en-US"/>
        </w:rPr>
        <w:t xml:space="preserve">substantially </w:t>
      </w:r>
      <w:r w:rsidR="003E28C9">
        <w:rPr>
          <w:lang w:val="en-US"/>
        </w:rPr>
        <w:t>higher power spectral density</w:t>
      </w:r>
      <w:r w:rsidR="00894A23">
        <w:rPr>
          <w:lang w:val="en-US"/>
        </w:rPr>
        <w:t xml:space="preserve"> </w:t>
      </w:r>
      <w:ins w:id="24" w:author="Perahia, Eldad" w:date="2019-11-05T09:13:00Z">
        <w:r w:rsidR="00AE330D">
          <w:rPr>
            <w:color w:val="1F497D"/>
          </w:rPr>
          <w:t>permissible within the regulatory limits of the regulatory domain</w:t>
        </w:r>
      </w:ins>
      <w:del w:id="25" w:author="Perahia, Eldad" w:date="2019-11-05T09:13:00Z">
        <w:r w:rsidR="00894A23" w:rsidDel="00AE330D">
          <w:rPr>
            <w:lang w:val="en-US"/>
          </w:rPr>
          <w:delText>depending on the regulatory limits</w:delText>
        </w:r>
      </w:del>
      <w:r w:rsidR="00840D90">
        <w:rPr>
          <w:lang w:val="en-US"/>
        </w:rPr>
        <w:t xml:space="preserve">.  With uplink MU-MIMO, up to 8 client devices could be transmitting simultaneously.  The aggregate </w:t>
      </w:r>
      <w:ins w:id="26" w:author="Perahia, Eldad" w:date="2019-10-31T08:10:00Z">
        <w:r w:rsidR="00E23B3E">
          <w:rPr>
            <w:lang w:val="en-US"/>
          </w:rPr>
          <w:t xml:space="preserve">RF </w:t>
        </w:r>
      </w:ins>
      <w:r w:rsidR="00840D90">
        <w:rPr>
          <w:lang w:val="en-US"/>
        </w:rPr>
        <w:t xml:space="preserve">energy </w:t>
      </w:r>
      <w:r w:rsidR="00840D90">
        <w:rPr>
          <w:lang w:val="en-US"/>
        </w:rPr>
        <w:lastRenderedPageBreak/>
        <w:t xml:space="preserve">on the air during an uplink multi-user transmission will be the sum of all the client devices, and </w:t>
      </w:r>
      <w:r w:rsidR="000C2971">
        <w:rPr>
          <w:lang w:val="en-US"/>
        </w:rPr>
        <w:t>could</w:t>
      </w:r>
      <w:r w:rsidR="00840D90">
        <w:rPr>
          <w:lang w:val="en-US"/>
        </w:rPr>
        <w:t xml:space="preserve"> be </w:t>
      </w:r>
      <w:r w:rsidR="000C2971">
        <w:rPr>
          <w:lang w:val="en-US"/>
        </w:rPr>
        <w:t xml:space="preserve">much </w:t>
      </w:r>
      <w:r w:rsidR="00840D90">
        <w:rPr>
          <w:lang w:val="en-US"/>
        </w:rPr>
        <w:t>higher than in 802.11n/ac.</w:t>
      </w:r>
    </w:p>
    <w:p w:rsidR="002C293D" w:rsidRDefault="002C293D" w:rsidP="008F2A54">
      <w:pPr>
        <w:pStyle w:val="Heading2"/>
        <w:rPr>
          <w:lang w:val="en-US"/>
        </w:rPr>
      </w:pPr>
      <w:r>
        <w:rPr>
          <w:lang w:val="en-US"/>
        </w:rPr>
        <w:t>Spatial Reuse</w:t>
      </w:r>
    </w:p>
    <w:p w:rsidR="00BA4D0B" w:rsidRDefault="00BA4D0B" w:rsidP="002C293D">
      <w:pPr>
        <w:rPr>
          <w:lang w:val="en-US"/>
        </w:rPr>
      </w:pPr>
    </w:p>
    <w:p w:rsidR="0088532C" w:rsidRDefault="0000496A" w:rsidP="002C293D">
      <w:pPr>
        <w:rPr>
          <w:lang w:val="en-US"/>
        </w:rPr>
      </w:pPr>
      <w:r>
        <w:rPr>
          <w:lang w:val="en-US"/>
        </w:rPr>
        <w:t>802.11ax introduces the concept of spatial reuse</w:t>
      </w:r>
      <w:r w:rsidR="0045791B">
        <w:rPr>
          <w:lang w:val="en-US"/>
        </w:rPr>
        <w:t xml:space="preserve"> (SR)</w:t>
      </w:r>
      <w:r w:rsidR="00A913E5">
        <w:rPr>
          <w:lang w:val="en-US"/>
        </w:rPr>
        <w:t xml:space="preserve"> to increase capacity in</w:t>
      </w:r>
      <w:r w:rsidR="00D973C5">
        <w:rPr>
          <w:lang w:val="en-US"/>
        </w:rPr>
        <w:t xml:space="preserve"> a dense environment by increasing</w:t>
      </w:r>
      <w:r w:rsidR="00A913E5">
        <w:rPr>
          <w:lang w:val="en-US"/>
        </w:rPr>
        <w:t xml:space="preserve"> frequency reuse between BSS’s.</w:t>
      </w:r>
      <w:r w:rsidR="0045791B">
        <w:rPr>
          <w:lang w:val="en-US"/>
        </w:rPr>
        <w:t xml:space="preserve">  Two SR operations have been specified</w:t>
      </w:r>
      <w:r w:rsidR="0088532C">
        <w:rPr>
          <w:lang w:val="en-US"/>
        </w:rPr>
        <w:t xml:space="preserve"> and are described below</w:t>
      </w:r>
      <w:r w:rsidR="0045791B">
        <w:rPr>
          <w:lang w:val="en-US"/>
        </w:rPr>
        <w:t xml:space="preserve">.  </w:t>
      </w:r>
    </w:p>
    <w:p w:rsidR="0088532C" w:rsidRDefault="0088532C" w:rsidP="002C293D">
      <w:pPr>
        <w:rPr>
          <w:lang w:val="en-US"/>
        </w:rPr>
      </w:pPr>
    </w:p>
    <w:p w:rsidR="002C293D" w:rsidRDefault="0045791B" w:rsidP="002C293D">
      <w:pPr>
        <w:rPr>
          <w:lang w:val="en-US"/>
        </w:rPr>
      </w:pPr>
      <w:r>
        <w:rPr>
          <w:lang w:val="en-US"/>
        </w:rPr>
        <w:t xml:space="preserve">The first type of SR allows a device to increase its “OBSS_PD threshold” in conjunction with decreasing </w:t>
      </w:r>
      <w:r w:rsidR="0088532C">
        <w:rPr>
          <w:lang w:val="en-US"/>
        </w:rPr>
        <w:t>it’s</w:t>
      </w:r>
      <w:r>
        <w:rPr>
          <w:lang w:val="en-US"/>
        </w:rPr>
        <w:t xml:space="preserve"> transmit power.  In 802.11n/ac, the signal detect level of a valid 802.11 signal is -82 dBm in 20 MHz.  This </w:t>
      </w:r>
      <w:r w:rsidR="0088532C">
        <w:rPr>
          <w:lang w:val="en-US"/>
        </w:rPr>
        <w:t xml:space="preserve">first </w:t>
      </w:r>
      <w:r>
        <w:rPr>
          <w:lang w:val="en-US"/>
        </w:rPr>
        <w:t>SR rule allows for an OBSS signal detect level up to -62 dBm of valid OBSS 802.11</w:t>
      </w:r>
      <w:r w:rsidR="00DF19F3">
        <w:rPr>
          <w:lang w:val="en-US"/>
        </w:rPr>
        <w:t>ax</w:t>
      </w:r>
      <w:r>
        <w:rPr>
          <w:lang w:val="en-US"/>
        </w:rPr>
        <w:t xml:space="preserve"> signals, depending on the corresponding decrease in transmit power of the device.</w:t>
      </w:r>
    </w:p>
    <w:p w:rsidR="00DF19F3" w:rsidRDefault="00DF19F3" w:rsidP="002C293D">
      <w:pPr>
        <w:rPr>
          <w:lang w:val="en-US"/>
        </w:rPr>
      </w:pPr>
    </w:p>
    <w:p w:rsidR="00DF19F3" w:rsidRDefault="00DF19F3" w:rsidP="002C293D">
      <w:pPr>
        <w:rPr>
          <w:lang w:val="en-US"/>
        </w:rPr>
      </w:pPr>
      <w:r>
        <w:rPr>
          <w:lang w:val="en-US"/>
        </w:rPr>
        <w:t xml:space="preserve">The second </w:t>
      </w:r>
      <w:r w:rsidR="0088532C">
        <w:rPr>
          <w:lang w:val="en-US"/>
        </w:rPr>
        <w:t xml:space="preserve">SR </w:t>
      </w:r>
      <w:r>
        <w:rPr>
          <w:lang w:val="en-US"/>
        </w:rPr>
        <w:t xml:space="preserve">rule </w:t>
      </w:r>
      <w:r w:rsidR="00B25CD4">
        <w:rPr>
          <w:lang w:val="en-US"/>
        </w:rPr>
        <w:t>employs a more dynamic approach by which a device examines</w:t>
      </w:r>
      <w:r>
        <w:rPr>
          <w:lang w:val="en-US"/>
        </w:rPr>
        <w:t xml:space="preserve"> new SR information in the 802.11ax </w:t>
      </w:r>
      <w:r w:rsidR="00B71B9B">
        <w:rPr>
          <w:lang w:val="en-US"/>
        </w:rPr>
        <w:t>preamble on a packet by packet basis</w:t>
      </w:r>
      <w:r w:rsidR="00B25CD4">
        <w:rPr>
          <w:lang w:val="en-US"/>
        </w:rPr>
        <w:t>.  The new SR information in the preamble provides a parameter that allows a third party device to determine whether it would be possible to initiate an SR transmission during a subsequent uplink multi-user transmission.</w:t>
      </w:r>
    </w:p>
    <w:p w:rsidR="006374ED" w:rsidRDefault="006374ED" w:rsidP="002C293D">
      <w:pPr>
        <w:rPr>
          <w:lang w:val="en-US"/>
        </w:rPr>
      </w:pPr>
    </w:p>
    <w:p w:rsidR="006374ED" w:rsidRPr="002C293D" w:rsidRDefault="006374ED" w:rsidP="002C293D">
      <w:pPr>
        <w:rPr>
          <w:lang w:val="en-US"/>
        </w:rPr>
      </w:pPr>
      <w:r>
        <w:rPr>
          <w:lang w:val="en-US"/>
        </w:rPr>
        <w:t xml:space="preserve">The important aspect of SR with respect to coexistence is that with 802.11ax SR </w:t>
      </w:r>
      <w:r w:rsidR="007D18BF">
        <w:rPr>
          <w:lang w:val="en-US"/>
        </w:rPr>
        <w:t>techniques</w:t>
      </w:r>
      <w:r w:rsidR="0088532C">
        <w:rPr>
          <w:lang w:val="en-US"/>
        </w:rPr>
        <w:t>,</w:t>
      </w:r>
      <w:r>
        <w:rPr>
          <w:lang w:val="en-US"/>
        </w:rPr>
        <w:t xml:space="preserve"> there may be more simultaneous transmissions on the air, which may increase </w:t>
      </w:r>
      <w:r w:rsidR="005748C2">
        <w:rPr>
          <w:lang w:val="en-US"/>
        </w:rPr>
        <w:t xml:space="preserve">the </w:t>
      </w:r>
      <w:r>
        <w:rPr>
          <w:lang w:val="en-US"/>
        </w:rPr>
        <w:t xml:space="preserve">overall interference </w:t>
      </w:r>
      <w:del w:id="27" w:author="Perahia, Eldad" w:date="2019-10-31T08:49:00Z">
        <w:r w:rsidDel="00570835">
          <w:rPr>
            <w:lang w:val="en-US"/>
          </w:rPr>
          <w:delText>floor</w:delText>
        </w:r>
      </w:del>
      <w:ins w:id="28" w:author="Perahia, Eldad" w:date="2019-10-31T08:49:00Z">
        <w:r w:rsidR="00570835">
          <w:rPr>
            <w:lang w:val="en-US"/>
          </w:rPr>
          <w:t>level</w:t>
        </w:r>
      </w:ins>
      <w:r>
        <w:rPr>
          <w:lang w:val="en-US"/>
        </w:rPr>
        <w:t>.</w:t>
      </w:r>
    </w:p>
    <w:p w:rsidR="002C293D" w:rsidRDefault="002C293D" w:rsidP="008F2A54">
      <w:pPr>
        <w:pStyle w:val="Heading2"/>
        <w:rPr>
          <w:lang w:val="en-US"/>
        </w:rPr>
      </w:pPr>
      <w:r>
        <w:rPr>
          <w:lang w:val="en-US"/>
        </w:rPr>
        <w:t>Extended Range Operation</w:t>
      </w:r>
    </w:p>
    <w:p w:rsidR="002C293D" w:rsidRDefault="002C293D" w:rsidP="002C293D">
      <w:pPr>
        <w:rPr>
          <w:lang w:val="en-US"/>
        </w:rPr>
      </w:pPr>
    </w:p>
    <w:p w:rsidR="0088532C" w:rsidRDefault="00A874CC" w:rsidP="002C293D">
      <w:pPr>
        <w:rPr>
          <w:lang w:val="en-US"/>
        </w:rPr>
      </w:pPr>
      <w:r w:rsidRPr="00D736AC">
        <w:rPr>
          <w:lang w:val="en-US"/>
        </w:rPr>
        <w:t>802.11ax introduces a new PPDU format</w:t>
      </w:r>
      <w:r w:rsidR="00D736AC">
        <w:rPr>
          <w:lang w:val="en-US"/>
        </w:rPr>
        <w:t xml:space="preserve"> with a more robust preamble to address outdoor extended range environments.  The short and long training fields are boosted by 3 dB, and the signal fields are repeated twice.  For the data field of the PPDU, both Dual Carrier Modulation and narrower transmission bandwidth can both be used for diversity gain and noise bandwidth reduction, respectively.  </w:t>
      </w:r>
    </w:p>
    <w:p w:rsidR="0088532C" w:rsidRDefault="0088532C" w:rsidP="002C293D">
      <w:pPr>
        <w:rPr>
          <w:lang w:val="en-US"/>
        </w:rPr>
      </w:pPr>
    </w:p>
    <w:p w:rsidR="00A874CC" w:rsidRPr="002C293D" w:rsidRDefault="00D736AC" w:rsidP="002C293D">
      <w:pPr>
        <w:rPr>
          <w:lang w:val="en-US"/>
        </w:rPr>
      </w:pPr>
      <w:r>
        <w:rPr>
          <w:lang w:val="en-US"/>
        </w:rPr>
        <w:t>These modifications can expand 802.11ax BSS coverage area</w:t>
      </w:r>
      <w:r w:rsidR="003A1ED9">
        <w:rPr>
          <w:lang w:val="en-US"/>
        </w:rPr>
        <w:t xml:space="preserve"> relative to 802.11n/ac</w:t>
      </w:r>
      <w:r>
        <w:rPr>
          <w:lang w:val="en-US"/>
        </w:rPr>
        <w:t>, which may affect coexistence with neighboring systems.</w:t>
      </w:r>
      <w:r w:rsidR="003A1ED9">
        <w:rPr>
          <w:lang w:val="en-US"/>
        </w:rPr>
        <w:t xml:space="preserve">  That said, in 2.4 GHz a BSS employing </w:t>
      </w:r>
      <w:r w:rsidR="001634A6">
        <w:rPr>
          <w:lang w:val="en-US"/>
        </w:rPr>
        <w:t xml:space="preserve">the </w:t>
      </w:r>
      <w:r w:rsidR="003A1ED9">
        <w:rPr>
          <w:lang w:val="en-US"/>
        </w:rPr>
        <w:t xml:space="preserve">1 </w:t>
      </w:r>
      <w:r w:rsidR="00207CFD">
        <w:rPr>
          <w:lang w:val="en-US"/>
        </w:rPr>
        <w:t>Mbps</w:t>
      </w:r>
      <w:r w:rsidR="00977BCB">
        <w:rPr>
          <w:lang w:val="en-US"/>
        </w:rPr>
        <w:t xml:space="preserve"> 802.11</w:t>
      </w:r>
      <w:r w:rsidR="001634A6">
        <w:rPr>
          <w:lang w:val="en-US"/>
        </w:rPr>
        <w:t xml:space="preserve"> waveform</w:t>
      </w:r>
      <w:r w:rsidR="003A1ED9">
        <w:rPr>
          <w:lang w:val="en-US"/>
        </w:rPr>
        <w:t xml:space="preserve"> with long preamble would have comparable coverage area.</w:t>
      </w:r>
    </w:p>
    <w:p w:rsidR="0068229F" w:rsidRDefault="002B64CF" w:rsidP="008F2A54">
      <w:pPr>
        <w:pStyle w:val="Heading2"/>
        <w:rPr>
          <w:lang w:val="en-US"/>
        </w:rPr>
      </w:pPr>
      <w:r>
        <w:rPr>
          <w:lang w:val="en-US"/>
        </w:rPr>
        <w:t xml:space="preserve">New </w:t>
      </w:r>
      <w:r w:rsidR="0068229F">
        <w:rPr>
          <w:lang w:val="en-US"/>
        </w:rPr>
        <w:t>OFDM Waveform Design</w:t>
      </w:r>
    </w:p>
    <w:p w:rsidR="0068229F" w:rsidRDefault="0068229F" w:rsidP="0068229F">
      <w:pPr>
        <w:rPr>
          <w:lang w:val="en-US"/>
        </w:rPr>
      </w:pPr>
    </w:p>
    <w:p w:rsidR="0088532C" w:rsidRDefault="0068229F" w:rsidP="0068229F">
      <w:pPr>
        <w:rPr>
          <w:lang w:val="en-US"/>
        </w:rPr>
      </w:pPr>
      <w:r>
        <w:rPr>
          <w:lang w:val="en-US"/>
        </w:rPr>
        <w:t xml:space="preserve">In </w:t>
      </w:r>
      <w:r w:rsidR="00B34F3F">
        <w:rPr>
          <w:lang w:val="en-US"/>
        </w:rPr>
        <w:t>802.</w:t>
      </w:r>
      <w:r>
        <w:rPr>
          <w:lang w:val="en-US"/>
        </w:rPr>
        <w:t xml:space="preserve">11n (in 2.4 GHz) and </w:t>
      </w:r>
      <w:r w:rsidR="00B34F3F">
        <w:rPr>
          <w:lang w:val="en-US"/>
        </w:rPr>
        <w:t>802.</w:t>
      </w:r>
      <w:r>
        <w:rPr>
          <w:lang w:val="en-US"/>
        </w:rPr>
        <w:t xml:space="preserve">11n/ac (in 5 GHz) the 20 MHz channelization uses a 64pt FFT with edge tones at +/-28.  In </w:t>
      </w:r>
      <w:r w:rsidR="00B34F3F">
        <w:rPr>
          <w:lang w:val="en-US"/>
        </w:rPr>
        <w:t>802.</w:t>
      </w:r>
      <w:r>
        <w:rPr>
          <w:lang w:val="en-US"/>
        </w:rPr>
        <w:t xml:space="preserve">11ax (in both 2.4 and 5 GHz) the 20 MHz channelization uses a 256pt FFT with edge tones at +/-122.  More spectrum is occupied within the channel bandwidth with the new </w:t>
      </w:r>
      <w:r w:rsidR="00B34F3F">
        <w:rPr>
          <w:lang w:val="en-US"/>
        </w:rPr>
        <w:t>802.</w:t>
      </w:r>
      <w:r>
        <w:rPr>
          <w:lang w:val="en-US"/>
        </w:rPr>
        <w:t xml:space="preserve">11ax OFDM waveform design.  </w:t>
      </w:r>
    </w:p>
    <w:p w:rsidR="0088532C" w:rsidRDefault="0088532C" w:rsidP="0068229F">
      <w:pPr>
        <w:rPr>
          <w:lang w:val="en-US"/>
        </w:rPr>
      </w:pPr>
    </w:p>
    <w:p w:rsidR="0068229F" w:rsidRDefault="0068229F" w:rsidP="0068229F">
      <w:pPr>
        <w:rPr>
          <w:lang w:val="en-US"/>
        </w:rPr>
      </w:pPr>
      <w:del w:id="29" w:author="Perahia, Eldad" w:date="2019-10-31T08:53:00Z">
        <w:r w:rsidDel="00570835">
          <w:rPr>
            <w:lang w:val="en-US"/>
          </w:rPr>
          <w:delText>That said, d</w:delText>
        </w:r>
      </w:del>
      <w:ins w:id="30" w:author="Perahia, Eldad" w:date="2019-10-31T08:53:00Z">
        <w:r w:rsidR="00570835">
          <w:rPr>
            <w:lang w:val="en-US"/>
          </w:rPr>
          <w:t>D</w:t>
        </w:r>
      </w:ins>
      <w:r>
        <w:rPr>
          <w:lang w:val="en-US"/>
        </w:rPr>
        <w:t xml:space="preserve">ue to the narrower subcarrier spacing (312.5 kHz for </w:t>
      </w:r>
      <w:r w:rsidR="00B34F3F">
        <w:rPr>
          <w:lang w:val="en-US"/>
        </w:rPr>
        <w:t>802.</w:t>
      </w:r>
      <w:r>
        <w:rPr>
          <w:lang w:val="en-US"/>
        </w:rPr>
        <w:t xml:space="preserve">11n/ac vs 78.125 kHz for </w:t>
      </w:r>
      <w:r w:rsidR="00B34F3F">
        <w:rPr>
          <w:lang w:val="en-US"/>
        </w:rPr>
        <w:t>802.</w:t>
      </w:r>
      <w:r>
        <w:rPr>
          <w:lang w:val="en-US"/>
        </w:rPr>
        <w:t xml:space="preserve">11ax), the spectral </w:t>
      </w:r>
      <w:proofErr w:type="spellStart"/>
      <w:r>
        <w:rPr>
          <w:lang w:val="en-US"/>
        </w:rPr>
        <w:t>rolloff</w:t>
      </w:r>
      <w:proofErr w:type="spellEnd"/>
      <w:r>
        <w:rPr>
          <w:lang w:val="en-US"/>
        </w:rPr>
        <w:t xml:space="preserve"> for </w:t>
      </w:r>
      <w:r w:rsidR="00B34F3F">
        <w:rPr>
          <w:lang w:val="en-US"/>
        </w:rPr>
        <w:t>802.</w:t>
      </w:r>
      <w:r>
        <w:rPr>
          <w:lang w:val="en-US"/>
        </w:rPr>
        <w:t>11ax will be shar</w:t>
      </w:r>
      <w:r w:rsidR="001634A6">
        <w:rPr>
          <w:lang w:val="en-US"/>
        </w:rPr>
        <w:t xml:space="preserve">per and will result is </w:t>
      </w:r>
      <w:r w:rsidR="00E74F4D">
        <w:rPr>
          <w:lang w:val="en-US"/>
        </w:rPr>
        <w:t xml:space="preserve">lower </w:t>
      </w:r>
      <w:r>
        <w:rPr>
          <w:lang w:val="en-US"/>
        </w:rPr>
        <w:t xml:space="preserve">emissions beyond +/- 11 </w:t>
      </w:r>
      <w:r w:rsidR="002144DC">
        <w:rPr>
          <w:lang w:val="en-US"/>
        </w:rPr>
        <w:t>MHz (see figure below).</w:t>
      </w:r>
    </w:p>
    <w:p w:rsidR="0068229F" w:rsidRDefault="0068229F" w:rsidP="0068229F">
      <w:pPr>
        <w:rPr>
          <w:lang w:val="en-US"/>
        </w:rPr>
      </w:pPr>
    </w:p>
    <w:p w:rsidR="0068229F" w:rsidRDefault="00876BD6" w:rsidP="0068229F">
      <w:pPr>
        <w:rPr>
          <w:lang w:val="en-US"/>
        </w:rPr>
      </w:pPr>
      <w:r w:rsidRPr="00876BD6">
        <w:rPr>
          <w:noProof/>
          <w:lang w:val="en-US"/>
        </w:rPr>
        <w:lastRenderedPageBreak/>
        <w:drawing>
          <wp:inline distT="0" distB="0" distL="0" distR="0">
            <wp:extent cx="5327650" cy="39941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327650" cy="3994150"/>
                    </a:xfrm>
                    <a:prstGeom prst="rect">
                      <a:avLst/>
                    </a:prstGeom>
                    <a:noFill/>
                    <a:ln>
                      <a:noFill/>
                    </a:ln>
                  </pic:spPr>
                </pic:pic>
              </a:graphicData>
            </a:graphic>
          </wp:inline>
        </w:drawing>
      </w:r>
    </w:p>
    <w:p w:rsidR="00A64294" w:rsidRDefault="00A64294" w:rsidP="00A64294">
      <w:pPr>
        <w:pStyle w:val="Heading2"/>
        <w:rPr>
          <w:lang w:val="en-US"/>
        </w:rPr>
      </w:pPr>
      <w:r>
        <w:rPr>
          <w:lang w:val="en-US"/>
        </w:rPr>
        <w:t>Preamble Puncturing</w:t>
      </w:r>
    </w:p>
    <w:p w:rsidR="00A64294" w:rsidRDefault="00A64294" w:rsidP="00A64294">
      <w:pPr>
        <w:rPr>
          <w:lang w:val="en-US"/>
        </w:rPr>
      </w:pPr>
    </w:p>
    <w:p w:rsidR="0068229F" w:rsidRDefault="00A64294" w:rsidP="00A64294">
      <w:pPr>
        <w:rPr>
          <w:lang w:val="en-US"/>
        </w:rPr>
      </w:pPr>
      <w:r>
        <w:rPr>
          <w:lang w:val="en-US"/>
        </w:rPr>
        <w:t xml:space="preserve">In a downlink multi-user transmission, an AP may choose to not populate certain sub-channels of its 80 or 160 MHz channel bandwidth if it finds the sub-channels busy.  In the HE-STF, HE-LFT and data field that are transmitted in HE format, this is performed by only assigning the free sub-channels to users.  </w:t>
      </w:r>
      <w:r w:rsidR="00E83A1F">
        <w:rPr>
          <w:lang w:val="en-US"/>
        </w:rPr>
        <w:t>The</w:t>
      </w:r>
      <w:r>
        <w:rPr>
          <w:lang w:val="en-US"/>
        </w:rPr>
        <w:t xml:space="preserve"> L-STF, L-LTF, L-SIG, RL-SIG, and HE-SIG-B</w:t>
      </w:r>
      <w:r w:rsidR="00E83A1F">
        <w:rPr>
          <w:lang w:val="en-US"/>
        </w:rPr>
        <w:t xml:space="preserve"> preamble fields are transmitted in legacy mode and utilize the technique termed Preamble Puncturing to not transmit preamble fields in the corresponding 20 MHz sub-channels.</w:t>
      </w:r>
    </w:p>
    <w:p w:rsidR="00E83A1F" w:rsidRDefault="00E83A1F" w:rsidP="00A64294">
      <w:pPr>
        <w:rPr>
          <w:lang w:val="en-US"/>
        </w:rPr>
      </w:pPr>
    </w:p>
    <w:p w:rsidR="00E83A1F" w:rsidRDefault="00E83A1F" w:rsidP="00A64294">
      <w:pPr>
        <w:rPr>
          <w:lang w:val="en-US"/>
        </w:rPr>
      </w:pPr>
      <w:r>
        <w:rPr>
          <w:lang w:val="en-US"/>
        </w:rPr>
        <w:t>With respect to coexistence, the spectral “holes” created by preamble puncturing are not protected by a TX spectral mask.  The TX spectral mask only applies to the entire 80 or 160 MHz channel bandwidth.  Therefore other systems in these sub-channels could see higher out-of-band emissions than that experienced by two neighboring systems where the</w:t>
      </w:r>
      <w:r w:rsidR="007D18BF">
        <w:rPr>
          <w:lang w:val="en-US"/>
        </w:rPr>
        <w:t xml:space="preserve"> out-of-</w:t>
      </w:r>
      <w:r w:rsidR="00937F2A">
        <w:rPr>
          <w:lang w:val="en-US"/>
        </w:rPr>
        <w:t>band</w:t>
      </w:r>
      <w:r>
        <w:rPr>
          <w:lang w:val="en-US"/>
        </w:rPr>
        <w:t xml:space="preserve"> transmissions by each system are </w:t>
      </w:r>
      <w:r w:rsidR="00937F2A">
        <w:rPr>
          <w:lang w:val="en-US"/>
        </w:rPr>
        <w:t>restricted</w:t>
      </w:r>
      <w:r>
        <w:rPr>
          <w:lang w:val="en-US"/>
        </w:rPr>
        <w:t xml:space="preserve"> by a TX spectral mask.</w:t>
      </w:r>
    </w:p>
    <w:p w:rsidR="0049415D" w:rsidRDefault="0049415D" w:rsidP="007406FF">
      <w:pPr>
        <w:pStyle w:val="Heading2"/>
        <w:rPr>
          <w:lang w:val="en-US"/>
        </w:rPr>
      </w:pPr>
      <w:r>
        <w:rPr>
          <w:lang w:val="en-US"/>
        </w:rPr>
        <w:t>Operation in the 6 GHz Band</w:t>
      </w:r>
    </w:p>
    <w:p w:rsidR="0088532C" w:rsidRDefault="0088532C" w:rsidP="007406FF">
      <w:pPr>
        <w:ind w:left="576"/>
        <w:rPr>
          <w:lang w:val="en-US"/>
        </w:rPr>
      </w:pPr>
    </w:p>
    <w:p w:rsidR="0049415D" w:rsidRDefault="0049415D" w:rsidP="007406FF">
      <w:pPr>
        <w:ind w:left="576"/>
        <w:rPr>
          <w:lang w:val="en-US"/>
        </w:rPr>
      </w:pPr>
      <w:r>
        <w:rPr>
          <w:lang w:val="en-US"/>
        </w:rPr>
        <w:t xml:space="preserve">The PAR was amended to support </w:t>
      </w:r>
      <w:r w:rsidR="007A2364">
        <w:rPr>
          <w:lang w:val="en-US"/>
        </w:rPr>
        <w:t>up to 7.125 GHz [2</w:t>
      </w:r>
      <w:r>
        <w:rPr>
          <w:lang w:val="en-US"/>
        </w:rPr>
        <w:t>].  A new global operating class in Table E-4</w:t>
      </w:r>
      <w:r w:rsidR="00ED2916">
        <w:rPr>
          <w:lang w:val="en-US"/>
        </w:rPr>
        <w:t xml:space="preserve"> </w:t>
      </w:r>
      <w:r>
        <w:rPr>
          <w:lang w:val="en-US"/>
        </w:rPr>
        <w:t>is created with a channel starting frequency of 5.940 GHz</w:t>
      </w:r>
      <w:r w:rsidR="00ED2916">
        <w:rPr>
          <w:lang w:val="en-US"/>
        </w:rPr>
        <w:t>.  Section 28.3.22 defines</w:t>
      </w:r>
      <w:r>
        <w:rPr>
          <w:lang w:val="en-US"/>
        </w:rPr>
        <w:t xml:space="preserve"> channel numbering from 1 to 253.  Channel bandwidths include 20, 40, 80, and 160 MHz</w:t>
      </w:r>
      <w:r w:rsidR="009376F3">
        <w:rPr>
          <w:lang w:val="en-US"/>
        </w:rPr>
        <w:t xml:space="preserve"> [1</w:t>
      </w:r>
      <w:r w:rsidR="00ED2916">
        <w:rPr>
          <w:lang w:val="en-US"/>
        </w:rPr>
        <w:t>]</w:t>
      </w:r>
      <w:r>
        <w:rPr>
          <w:lang w:val="en-US"/>
        </w:rPr>
        <w:t>.</w:t>
      </w:r>
    </w:p>
    <w:p w:rsidR="0088532C" w:rsidRDefault="0088532C" w:rsidP="007406FF">
      <w:pPr>
        <w:ind w:left="576"/>
        <w:rPr>
          <w:lang w:val="en-US"/>
        </w:rPr>
      </w:pPr>
    </w:p>
    <w:p w:rsidR="00F03699" w:rsidRDefault="00705DFE" w:rsidP="007406FF">
      <w:pPr>
        <w:ind w:left="576"/>
        <w:rPr>
          <w:lang w:val="en-US"/>
        </w:rPr>
      </w:pPr>
      <w:r>
        <w:rPr>
          <w:lang w:val="en-US"/>
        </w:rPr>
        <w:t>S</w:t>
      </w:r>
      <w:r w:rsidR="00F03699">
        <w:rPr>
          <w:lang w:val="en-US"/>
        </w:rPr>
        <w:t xml:space="preserve">ome of the differences between operation in 6 GHz versus operation in </w:t>
      </w:r>
      <w:r w:rsidR="0099697A">
        <w:rPr>
          <w:lang w:val="en-US"/>
        </w:rPr>
        <w:t xml:space="preserve">2.4 or </w:t>
      </w:r>
      <w:r w:rsidR="00F03699">
        <w:rPr>
          <w:lang w:val="en-US"/>
        </w:rPr>
        <w:t>5 GHz</w:t>
      </w:r>
      <w:r>
        <w:rPr>
          <w:lang w:val="en-US"/>
        </w:rPr>
        <w:t xml:space="preserve"> are listed below</w:t>
      </w:r>
      <w:r w:rsidR="00F03699">
        <w:rPr>
          <w:lang w:val="en-US"/>
        </w:rPr>
        <w:t>:</w:t>
      </w:r>
    </w:p>
    <w:p w:rsidR="00F03699" w:rsidRDefault="00705DFE" w:rsidP="00B62751">
      <w:pPr>
        <w:pStyle w:val="ListParagraph"/>
        <w:numPr>
          <w:ilvl w:val="0"/>
          <w:numId w:val="40"/>
        </w:numPr>
        <w:rPr>
          <w:lang w:val="en-US"/>
        </w:rPr>
      </w:pPr>
      <w:r>
        <w:rPr>
          <w:lang w:val="en-US"/>
        </w:rPr>
        <w:t>A new o</w:t>
      </w:r>
      <w:r w:rsidR="00F03699">
        <w:rPr>
          <w:lang w:val="en-US"/>
        </w:rPr>
        <w:t xml:space="preserve">ut-of-band discovery </w:t>
      </w:r>
      <w:r>
        <w:rPr>
          <w:lang w:val="en-US"/>
        </w:rPr>
        <w:t xml:space="preserve">mechanism is defined, enabling discovery of </w:t>
      </w:r>
      <w:r w:rsidR="00F03699">
        <w:rPr>
          <w:lang w:val="en-US"/>
        </w:rPr>
        <w:t>6 GHz APs</w:t>
      </w:r>
      <w:r w:rsidR="009B617E">
        <w:rPr>
          <w:lang w:val="en-US"/>
        </w:rPr>
        <w:t xml:space="preserve"> enabled by 2.4 or 5 GHz APs providing information about the 6 GHz APs</w:t>
      </w:r>
    </w:p>
    <w:p w:rsidR="009B617E" w:rsidRDefault="009B617E" w:rsidP="00B62751">
      <w:pPr>
        <w:pStyle w:val="ListParagraph"/>
        <w:numPr>
          <w:ilvl w:val="0"/>
          <w:numId w:val="40"/>
        </w:numPr>
        <w:rPr>
          <w:lang w:val="en-US"/>
        </w:rPr>
      </w:pPr>
      <w:r>
        <w:rPr>
          <w:lang w:val="en-US"/>
        </w:rPr>
        <w:t xml:space="preserve">Pre-association frames intended </w:t>
      </w:r>
      <w:r w:rsidR="00705DFE">
        <w:rPr>
          <w:lang w:val="en-US"/>
        </w:rPr>
        <w:t>for</w:t>
      </w:r>
      <w:r>
        <w:rPr>
          <w:lang w:val="en-US"/>
        </w:rPr>
        <w:t xml:space="preserve"> a 6 GHz AP can be tunneled via a co-located lower band AP</w:t>
      </w:r>
    </w:p>
    <w:p w:rsidR="009B617E" w:rsidRDefault="009B617E" w:rsidP="00B62751">
      <w:pPr>
        <w:pStyle w:val="ListParagraph"/>
        <w:numPr>
          <w:ilvl w:val="0"/>
          <w:numId w:val="40"/>
        </w:numPr>
        <w:rPr>
          <w:lang w:val="en-US"/>
        </w:rPr>
      </w:pPr>
      <w:r>
        <w:rPr>
          <w:lang w:val="en-US"/>
        </w:rPr>
        <w:lastRenderedPageBreak/>
        <w:t>Scanning in the 6 GHz band</w:t>
      </w:r>
    </w:p>
    <w:p w:rsidR="009B617E" w:rsidRDefault="009B617E" w:rsidP="00B62751">
      <w:pPr>
        <w:pStyle w:val="ListParagraph"/>
        <w:numPr>
          <w:ilvl w:val="1"/>
          <w:numId w:val="40"/>
        </w:numPr>
        <w:rPr>
          <w:lang w:val="en-US"/>
        </w:rPr>
      </w:pPr>
      <w:r w:rsidRPr="009B617E">
        <w:rPr>
          <w:lang w:val="en-US"/>
        </w:rPr>
        <w:t xml:space="preserve">Preferred scanning channels </w:t>
      </w:r>
      <w:r w:rsidR="00705DFE">
        <w:rPr>
          <w:lang w:val="en-US"/>
        </w:rPr>
        <w:t xml:space="preserve">are </w:t>
      </w:r>
      <w:r w:rsidRPr="009B617E">
        <w:rPr>
          <w:lang w:val="en-US"/>
        </w:rPr>
        <w:t xml:space="preserve">defined, and 6-GHz-only APs are recommended to set up the BSS with the primary channel in </w:t>
      </w:r>
      <w:r>
        <w:rPr>
          <w:lang w:val="en-US"/>
        </w:rPr>
        <w:t>a preferred scanning channel</w:t>
      </w:r>
    </w:p>
    <w:p w:rsidR="009B617E" w:rsidRDefault="009B617E" w:rsidP="00B62751">
      <w:pPr>
        <w:pStyle w:val="ListParagraph"/>
        <w:numPr>
          <w:ilvl w:val="1"/>
          <w:numId w:val="40"/>
        </w:numPr>
        <w:rPr>
          <w:lang w:val="en-US"/>
        </w:rPr>
      </w:pPr>
      <w:r>
        <w:rPr>
          <w:lang w:val="en-US"/>
        </w:rPr>
        <w:t xml:space="preserve">Additional rules </w:t>
      </w:r>
      <w:r w:rsidR="00705DFE">
        <w:rPr>
          <w:lang w:val="en-US"/>
        </w:rPr>
        <w:t>are established</w:t>
      </w:r>
      <w:r>
        <w:rPr>
          <w:lang w:val="en-US"/>
        </w:rPr>
        <w:t xml:space="preserve"> to limit blind probing in the 6 GHz band</w:t>
      </w:r>
    </w:p>
    <w:p w:rsidR="00851DC9" w:rsidRPr="009B617E" w:rsidRDefault="00851DC9" w:rsidP="00B62751">
      <w:pPr>
        <w:pStyle w:val="ListParagraph"/>
        <w:numPr>
          <w:ilvl w:val="0"/>
          <w:numId w:val="40"/>
        </w:numPr>
        <w:rPr>
          <w:lang w:val="en-US"/>
        </w:rPr>
      </w:pPr>
      <w:r>
        <w:rPr>
          <w:lang w:val="en-US"/>
        </w:rPr>
        <w:t xml:space="preserve">No HT </w:t>
      </w:r>
      <w:r w:rsidR="00705DFE">
        <w:rPr>
          <w:lang w:val="en-US"/>
        </w:rPr>
        <w:t>(</w:t>
      </w:r>
      <w:ins w:id="31" w:author="Perahia, Eldad" w:date="2019-10-31T08:11:00Z">
        <w:r w:rsidR="00E23B3E">
          <w:rPr>
            <w:lang w:val="en-US"/>
          </w:rPr>
          <w:t>802.</w:t>
        </w:r>
      </w:ins>
      <w:r w:rsidR="00705DFE">
        <w:rPr>
          <w:lang w:val="en-US"/>
        </w:rPr>
        <w:t xml:space="preserve">11n) </w:t>
      </w:r>
      <w:r>
        <w:rPr>
          <w:lang w:val="en-US"/>
        </w:rPr>
        <w:t xml:space="preserve">or VHT </w:t>
      </w:r>
      <w:r w:rsidR="00705DFE">
        <w:rPr>
          <w:lang w:val="en-US"/>
        </w:rPr>
        <w:t>(</w:t>
      </w:r>
      <w:ins w:id="32" w:author="Perahia, Eldad" w:date="2019-10-31T08:11:00Z">
        <w:r w:rsidR="00E23B3E">
          <w:rPr>
            <w:lang w:val="en-US"/>
          </w:rPr>
          <w:t>802.1</w:t>
        </w:r>
      </w:ins>
      <w:r w:rsidR="00705DFE">
        <w:rPr>
          <w:lang w:val="en-US"/>
        </w:rPr>
        <w:t xml:space="preserve">1ac) </w:t>
      </w:r>
      <w:r>
        <w:rPr>
          <w:lang w:val="en-US"/>
        </w:rPr>
        <w:t>transmissions</w:t>
      </w:r>
      <w:r w:rsidR="00705DFE">
        <w:rPr>
          <w:lang w:val="en-US"/>
        </w:rPr>
        <w:t xml:space="preserve"> are defined</w:t>
      </w:r>
      <w:r>
        <w:rPr>
          <w:lang w:val="en-US"/>
        </w:rPr>
        <w:t xml:space="preserve"> in the 6 GHz band</w:t>
      </w:r>
    </w:p>
    <w:p w:rsidR="00751116" w:rsidRDefault="00751116" w:rsidP="009E38AC">
      <w:pPr>
        <w:pStyle w:val="Heading1"/>
        <w:rPr>
          <w:lang w:val="en-US"/>
        </w:rPr>
      </w:pPr>
      <w:r>
        <w:rPr>
          <w:lang w:val="en-US"/>
        </w:rPr>
        <w:t>Definitions</w:t>
      </w:r>
    </w:p>
    <w:p w:rsidR="001734C0" w:rsidRDefault="001734C0" w:rsidP="001734C0">
      <w:pPr>
        <w:rPr>
          <w:lang w:val="en-US"/>
        </w:rPr>
      </w:pPr>
    </w:p>
    <w:p w:rsidR="00D736AC" w:rsidRPr="00355566" w:rsidRDefault="00355566" w:rsidP="00355566">
      <w:pPr>
        <w:numPr>
          <w:ilvl w:val="0"/>
          <w:numId w:val="37"/>
        </w:numPr>
        <w:rPr>
          <w:lang w:val="en-US"/>
        </w:rPr>
      </w:pPr>
      <w:r w:rsidRPr="00BB0F58">
        <w:rPr>
          <w:lang w:val="en-US"/>
        </w:rPr>
        <w:t>Orthogonal frequency-division multiple access</w:t>
      </w:r>
      <w:r>
        <w:rPr>
          <w:lang w:val="en-US"/>
        </w:rPr>
        <w:t xml:space="preserve"> (</w:t>
      </w:r>
      <w:r w:rsidR="00D736AC">
        <w:rPr>
          <w:lang w:val="en-US"/>
        </w:rPr>
        <w:t>OFDMA</w:t>
      </w:r>
      <w:r>
        <w:rPr>
          <w:lang w:val="en-US"/>
        </w:rPr>
        <w:t xml:space="preserve">) - </w:t>
      </w:r>
      <w:r w:rsidRPr="00355566">
        <w:rPr>
          <w:lang w:val="en-US"/>
        </w:rPr>
        <w:t>users are allocated different subsets of</w:t>
      </w:r>
      <w:r>
        <w:rPr>
          <w:lang w:val="en-US"/>
        </w:rPr>
        <w:t xml:space="preserve"> </w:t>
      </w:r>
      <w:r w:rsidRPr="00355566">
        <w:rPr>
          <w:lang w:val="en-US"/>
        </w:rPr>
        <w:t>subcarriers which can change from one PPDU to the next</w:t>
      </w:r>
    </w:p>
    <w:p w:rsidR="00D736AC" w:rsidRPr="00BB0F58" w:rsidRDefault="00D736AC" w:rsidP="00BB0F58">
      <w:pPr>
        <w:numPr>
          <w:ilvl w:val="0"/>
          <w:numId w:val="37"/>
        </w:numPr>
        <w:rPr>
          <w:lang w:val="en-US"/>
        </w:rPr>
      </w:pPr>
      <w:r>
        <w:rPr>
          <w:lang w:val="en-US"/>
        </w:rPr>
        <w:t>Dual Carrier Modulation</w:t>
      </w:r>
      <w:r w:rsidR="00355566">
        <w:rPr>
          <w:lang w:val="en-US"/>
        </w:rPr>
        <w:t xml:space="preserve"> (DCM) </w:t>
      </w:r>
      <w:r w:rsidR="00355566" w:rsidRPr="00355566">
        <w:rPr>
          <w:lang w:val="en-US"/>
        </w:rPr>
        <w:t xml:space="preserve">– replicate the same information on different subcarriers for </w:t>
      </w:r>
      <w:r w:rsidR="00082F86">
        <w:rPr>
          <w:lang w:val="en-US"/>
        </w:rPr>
        <w:t xml:space="preserve">frequency </w:t>
      </w:r>
      <w:r w:rsidR="00355566" w:rsidRPr="00355566">
        <w:rPr>
          <w:lang w:val="en-US"/>
        </w:rPr>
        <w:t>diversity gain and narrow band interference protection</w:t>
      </w:r>
    </w:p>
    <w:p w:rsidR="009E38AC" w:rsidRDefault="009E38AC" w:rsidP="009E38AC">
      <w:pPr>
        <w:pStyle w:val="Heading1"/>
        <w:rPr>
          <w:lang w:val="en-US"/>
        </w:rPr>
      </w:pPr>
      <w:r>
        <w:rPr>
          <w:lang w:val="en-US"/>
        </w:rPr>
        <w:t>References</w:t>
      </w:r>
    </w:p>
    <w:p w:rsidR="00A82B38" w:rsidRPr="00A82B38" w:rsidRDefault="00A82B38" w:rsidP="00A82B38">
      <w:pPr>
        <w:rPr>
          <w:lang w:val="en-US"/>
        </w:rPr>
      </w:pPr>
    </w:p>
    <w:p w:rsidR="001734C0" w:rsidRPr="001734C0" w:rsidRDefault="00A82B38" w:rsidP="001734C0">
      <w:pPr>
        <w:ind w:firstLine="180"/>
        <w:rPr>
          <w:lang w:val="en-US"/>
        </w:rPr>
      </w:pPr>
      <w:r>
        <w:rPr>
          <w:lang w:val="en-US"/>
        </w:rPr>
        <w:t xml:space="preserve">[1] </w:t>
      </w:r>
      <w:r w:rsidR="00E37759">
        <w:rPr>
          <w:lang w:val="en-US"/>
        </w:rPr>
        <w:t>Draft P</w:t>
      </w:r>
      <w:r w:rsidR="00911B65">
        <w:rPr>
          <w:lang w:val="en-US"/>
        </w:rPr>
        <w:t>802.11a</w:t>
      </w:r>
      <w:r w:rsidR="00402908">
        <w:rPr>
          <w:lang w:val="en-US"/>
        </w:rPr>
        <w:t>x</w:t>
      </w:r>
      <w:r w:rsidR="008B6E2D">
        <w:rPr>
          <w:lang w:val="en-US"/>
        </w:rPr>
        <w:t xml:space="preserve"> D</w:t>
      </w:r>
      <w:r w:rsidR="00F2294C">
        <w:rPr>
          <w:lang w:val="en-US"/>
        </w:rPr>
        <w:t>4.0</w:t>
      </w:r>
    </w:p>
    <w:p w:rsidR="00743AC9" w:rsidRDefault="00A82B38" w:rsidP="00A82B38">
      <w:pPr>
        <w:ind w:firstLine="180"/>
      </w:pPr>
      <w:r>
        <w:t xml:space="preserve">[2] </w:t>
      </w:r>
      <w:r w:rsidR="007A2364" w:rsidRPr="007A2364">
        <w:t>11-17-0913-02-00ax-par-modification-to-support-6-ghz-band</w:t>
      </w:r>
    </w:p>
    <w:p w:rsidR="00402908" w:rsidRDefault="00402908" w:rsidP="00A82B38">
      <w:pPr>
        <w:ind w:firstLine="180"/>
      </w:pPr>
      <w:r>
        <w:t xml:space="preserve">[3] </w:t>
      </w:r>
      <w:r w:rsidRPr="00402908">
        <w:t>11-14-0169-01-0hew-ieee-802-11-hew-sg-proposed-csd</w:t>
      </w:r>
    </w:p>
    <w:p w:rsidR="001734C0" w:rsidRDefault="001734C0" w:rsidP="00A82B38">
      <w:pPr>
        <w:ind w:firstLine="180"/>
      </w:pPr>
      <w:r>
        <w:t xml:space="preserve">[4] IEEE </w:t>
      </w:r>
      <w:proofErr w:type="spellStart"/>
      <w:proofErr w:type="gramStart"/>
      <w:r>
        <w:t>Std</w:t>
      </w:r>
      <w:proofErr w:type="spellEnd"/>
      <w:proofErr w:type="gramEnd"/>
      <w:r>
        <w:t xml:space="preserve"> 802.11-201</w:t>
      </w:r>
      <w:r w:rsidR="00616B21">
        <w:t>6</w:t>
      </w:r>
    </w:p>
    <w:p w:rsidR="001E3F15" w:rsidRDefault="001E3F15" w:rsidP="00A82B38">
      <w:pPr>
        <w:ind w:firstLine="180"/>
      </w:pPr>
      <w:r>
        <w:t xml:space="preserve">[5] </w:t>
      </w:r>
      <w:r w:rsidRPr="001E3F15">
        <w:t xml:space="preserve">Christina Vlachou, Ioannis Pefkianakis, and Kyu-Han Kim. 2018. </w:t>
      </w:r>
      <w:proofErr w:type="spellStart"/>
      <w:r w:rsidRPr="001E3F15">
        <w:t>LTERadar</w:t>
      </w:r>
      <w:proofErr w:type="spellEnd"/>
      <w:r w:rsidRPr="001E3F15">
        <w:t xml:space="preserve">: Towards LTE-Aware Wi-Fi Access Points. Proc. ACM Meas. Anal. </w:t>
      </w:r>
      <w:proofErr w:type="spellStart"/>
      <w:r w:rsidRPr="001E3F15">
        <w:t>Comput</w:t>
      </w:r>
      <w:proofErr w:type="spellEnd"/>
      <w:r w:rsidRPr="001E3F15">
        <w:t>. Syst. 2, 2, Article 33 (June 2018)</w:t>
      </w:r>
      <w:r>
        <w:t xml:space="preserve"> </w:t>
      </w:r>
      <w:hyperlink r:id="rId8" w:history="1">
        <w:r w:rsidRPr="006F3017">
          <w:rPr>
            <w:rStyle w:val="Hyperlink"/>
          </w:rPr>
          <w:t>https://dl.acm.org/citation.cfm?id=3224428</w:t>
        </w:r>
      </w:hyperlink>
    </w:p>
    <w:p w:rsidR="001E3F15" w:rsidRDefault="001E3F15" w:rsidP="001E3F15">
      <w:pPr>
        <w:ind w:firstLine="180"/>
      </w:pPr>
      <w:r>
        <w:t xml:space="preserve">[6] C. </w:t>
      </w:r>
      <w:proofErr w:type="spellStart"/>
      <w:r>
        <w:t>Capretti</w:t>
      </w:r>
      <w:proofErr w:type="spellEnd"/>
      <w:r>
        <w:t xml:space="preserve">, F. </w:t>
      </w:r>
      <w:proofErr w:type="spellStart"/>
      <w:r>
        <w:t>Gringoli</w:t>
      </w:r>
      <w:proofErr w:type="spellEnd"/>
      <w:r>
        <w:t xml:space="preserve">, N. </w:t>
      </w:r>
      <w:proofErr w:type="spellStart"/>
      <w:r>
        <w:t>Facchi</w:t>
      </w:r>
      <w:proofErr w:type="spellEnd"/>
      <w:r>
        <w:t xml:space="preserve">, and P. </w:t>
      </w:r>
      <w:proofErr w:type="spellStart"/>
      <w:r>
        <w:t>Patras</w:t>
      </w:r>
      <w:proofErr w:type="spellEnd"/>
      <w:r>
        <w:t xml:space="preserve">. LTE/Wi-Fi Co-existence </w:t>
      </w:r>
      <w:proofErr w:type="gramStart"/>
      <w:r>
        <w:t>Under</w:t>
      </w:r>
      <w:proofErr w:type="gramEnd"/>
      <w:r>
        <w:t xml:space="preserve"> Scrutiny: An Empirical Study. In ACM WiNTECH’16.</w:t>
      </w:r>
    </w:p>
    <w:p w:rsidR="001E3F15" w:rsidRDefault="001E3F15" w:rsidP="001E3F15">
      <w:pPr>
        <w:ind w:firstLine="180"/>
      </w:pPr>
      <w:r>
        <w:t xml:space="preserve">[7] André </w:t>
      </w:r>
      <w:proofErr w:type="spellStart"/>
      <w:r>
        <w:t>Cavalcante</w:t>
      </w:r>
      <w:proofErr w:type="spellEnd"/>
      <w:r>
        <w:t xml:space="preserve">, Erika P. L. Almeida, Robson D. Vieira, </w:t>
      </w:r>
      <w:proofErr w:type="spellStart"/>
      <w:r>
        <w:t>Sayantan</w:t>
      </w:r>
      <w:proofErr w:type="spellEnd"/>
      <w:r>
        <w:t xml:space="preserve"> Choudhury, </w:t>
      </w:r>
      <w:proofErr w:type="spellStart"/>
      <w:r>
        <w:t>Esa</w:t>
      </w:r>
      <w:proofErr w:type="spellEnd"/>
      <w:r>
        <w:t xml:space="preserve"> </w:t>
      </w:r>
      <w:proofErr w:type="spellStart"/>
      <w:r>
        <w:t>Tuomaala</w:t>
      </w:r>
      <w:proofErr w:type="spellEnd"/>
      <w:r>
        <w:t xml:space="preserve">, Klaus Doppler, Fabiano de S. </w:t>
      </w:r>
      <w:proofErr w:type="spellStart"/>
      <w:r>
        <w:t>Chaves</w:t>
      </w:r>
      <w:proofErr w:type="spellEnd"/>
      <w:r>
        <w:t xml:space="preserve">, Rafael C. D. </w:t>
      </w:r>
      <w:proofErr w:type="spellStart"/>
      <w:r>
        <w:t>Paiva</w:t>
      </w:r>
      <w:proofErr w:type="spellEnd"/>
      <w:r>
        <w:t xml:space="preserve">, and </w:t>
      </w:r>
      <w:proofErr w:type="spellStart"/>
      <w:r>
        <w:t>Fuad</w:t>
      </w:r>
      <w:proofErr w:type="spellEnd"/>
      <w:r>
        <w:t xml:space="preserve"> M. </w:t>
      </w:r>
      <w:proofErr w:type="spellStart"/>
      <w:r>
        <w:t>Abinader</w:t>
      </w:r>
      <w:proofErr w:type="spellEnd"/>
      <w:r>
        <w:t xml:space="preserve"> Jr. Performance Evaluation of LTE and Wi-Fi Coexistence in Unlicensed Bands. In IEEE VTC’13.</w:t>
      </w:r>
    </w:p>
    <w:p w:rsidR="001E3F15" w:rsidRDefault="001E3F15" w:rsidP="001E3F15">
      <w:pPr>
        <w:ind w:firstLine="180"/>
      </w:pPr>
      <w:r>
        <w:t xml:space="preserve">[8] Z. Guan and T. </w:t>
      </w:r>
      <w:proofErr w:type="spellStart"/>
      <w:r>
        <w:t>Melodia</w:t>
      </w:r>
      <w:proofErr w:type="spellEnd"/>
      <w:r>
        <w:t xml:space="preserve">. U-LTE: Spectrally-Efficient and Fair Coexistence </w:t>
      </w:r>
      <w:proofErr w:type="gramStart"/>
      <w:r>
        <w:t>Between</w:t>
      </w:r>
      <w:proofErr w:type="gramEnd"/>
      <w:r>
        <w:t xml:space="preserve"> LTE and Wi-Fi in Unlicensed Bands. In IEEE INFOCOM’16.</w:t>
      </w:r>
    </w:p>
    <w:p w:rsidR="001E3F15" w:rsidRDefault="001E3F15" w:rsidP="001E3F15">
      <w:pPr>
        <w:ind w:firstLine="180"/>
      </w:pPr>
      <w:r>
        <w:t xml:space="preserve">[9] </w:t>
      </w:r>
      <w:proofErr w:type="spellStart"/>
      <w:r>
        <w:t>Yubing</w:t>
      </w:r>
      <w:proofErr w:type="spellEnd"/>
      <w:r>
        <w:t xml:space="preserve"> Jian, Chao-Fang Shih, </w:t>
      </w:r>
      <w:proofErr w:type="spellStart"/>
      <w:r>
        <w:t>Bhuvana</w:t>
      </w:r>
      <w:proofErr w:type="spellEnd"/>
      <w:r>
        <w:t xml:space="preserve"> </w:t>
      </w:r>
      <w:proofErr w:type="spellStart"/>
      <w:r>
        <w:t>Krishnaswamy</w:t>
      </w:r>
      <w:proofErr w:type="spellEnd"/>
      <w:r>
        <w:t xml:space="preserve">, and </w:t>
      </w:r>
      <w:proofErr w:type="spellStart"/>
      <w:r>
        <w:t>Raghupathy</w:t>
      </w:r>
      <w:proofErr w:type="spellEnd"/>
      <w:r>
        <w:t xml:space="preserve"> </w:t>
      </w:r>
      <w:proofErr w:type="spellStart"/>
      <w:r>
        <w:t>Sivakumar</w:t>
      </w:r>
      <w:proofErr w:type="spellEnd"/>
      <w:r>
        <w:t>. Coexistence of Wi-Fi and LAA-LTE: Experimental evaluation, analysis and insights. In IEEE ICCW’15.</w:t>
      </w:r>
    </w:p>
    <w:p w:rsidR="001E3F15" w:rsidRDefault="001E3F15" w:rsidP="001E3F15">
      <w:pPr>
        <w:ind w:firstLine="180"/>
      </w:pPr>
      <w:r>
        <w:t xml:space="preserve">[10] </w:t>
      </w:r>
      <w:r w:rsidRPr="001E3F15">
        <w:t xml:space="preserve">Nihar Jindal and Donald </w:t>
      </w:r>
      <w:proofErr w:type="spellStart"/>
      <w:r w:rsidRPr="001E3F15">
        <w:t>Breslin</w:t>
      </w:r>
      <w:proofErr w:type="spellEnd"/>
      <w:r w:rsidRPr="001E3F15">
        <w:t xml:space="preserve">. LTE and Wi-Fi in Unlicensed Spectrum: A Coexistence </w:t>
      </w:r>
      <w:proofErr w:type="spellStart"/>
      <w:r w:rsidRPr="001E3F15">
        <w:t>Studys</w:t>
      </w:r>
      <w:proofErr w:type="spellEnd"/>
      <w:r w:rsidRPr="001E3F15">
        <w:t>. In Google TR, 2015.</w:t>
      </w:r>
    </w:p>
    <w:p w:rsidR="001E3F15" w:rsidRDefault="001E3F15" w:rsidP="001E3F15">
      <w:pPr>
        <w:ind w:firstLine="180"/>
      </w:pPr>
      <w:r>
        <w:t xml:space="preserve">[11] </w:t>
      </w:r>
      <w:proofErr w:type="spellStart"/>
      <w:r>
        <w:t>Yingzhe</w:t>
      </w:r>
      <w:proofErr w:type="spellEnd"/>
      <w:r>
        <w:t xml:space="preserve"> Li, François </w:t>
      </w:r>
      <w:proofErr w:type="spellStart"/>
      <w:r>
        <w:t>Baccelli</w:t>
      </w:r>
      <w:proofErr w:type="spellEnd"/>
      <w:r>
        <w:t xml:space="preserve">, Jeffrey G Andrews, Thomas D </w:t>
      </w:r>
      <w:proofErr w:type="spellStart"/>
      <w:r>
        <w:t>Novlan</w:t>
      </w:r>
      <w:proofErr w:type="spellEnd"/>
      <w:r>
        <w:t xml:space="preserve">, and </w:t>
      </w:r>
      <w:proofErr w:type="spellStart"/>
      <w:r>
        <w:t>Jianzhong</w:t>
      </w:r>
      <w:proofErr w:type="spellEnd"/>
      <w:r>
        <w:t xml:space="preserve"> Charlie Zhang. </w:t>
      </w:r>
      <w:proofErr w:type="spellStart"/>
      <w:r>
        <w:t>Modeling</w:t>
      </w:r>
      <w:proofErr w:type="spellEnd"/>
      <w:r>
        <w:t xml:space="preserve"> and </w:t>
      </w:r>
      <w:proofErr w:type="spellStart"/>
      <w:r>
        <w:t>analyzing</w:t>
      </w:r>
      <w:proofErr w:type="spellEnd"/>
      <w:r>
        <w:t xml:space="preserve"> the coexistence of Wi-Fi and LTE in unlicensed spectrum. IEEE Transactions on Wireless Communications, 15(9):6310–6326, 2016.</w:t>
      </w:r>
    </w:p>
    <w:p w:rsidR="001E3F15" w:rsidRDefault="001E3F15" w:rsidP="001E3F15">
      <w:pPr>
        <w:ind w:firstLine="180"/>
      </w:pPr>
      <w:r>
        <w:t xml:space="preserve">[12] Michael </w:t>
      </w:r>
      <w:proofErr w:type="spellStart"/>
      <w:r>
        <w:t>Olbrich</w:t>
      </w:r>
      <w:proofErr w:type="spellEnd"/>
      <w:r>
        <w:t xml:space="preserve">, </w:t>
      </w:r>
      <w:proofErr w:type="spellStart"/>
      <w:r>
        <w:t>Anatolij</w:t>
      </w:r>
      <w:proofErr w:type="spellEnd"/>
      <w:r>
        <w:t xml:space="preserve"> </w:t>
      </w:r>
      <w:proofErr w:type="spellStart"/>
      <w:r>
        <w:t>Zubow</w:t>
      </w:r>
      <w:proofErr w:type="spellEnd"/>
      <w:r>
        <w:t xml:space="preserve">, Sven </w:t>
      </w:r>
      <w:proofErr w:type="spellStart"/>
      <w:r>
        <w:t>Zehl</w:t>
      </w:r>
      <w:proofErr w:type="spellEnd"/>
      <w:r>
        <w:t xml:space="preserve">, and Adam </w:t>
      </w:r>
      <w:proofErr w:type="spellStart"/>
      <w:r>
        <w:t>Wolisz</w:t>
      </w:r>
      <w:proofErr w:type="spellEnd"/>
      <w:r>
        <w:t xml:space="preserve">. </w:t>
      </w:r>
      <w:proofErr w:type="spellStart"/>
      <w:r>
        <w:t>WiPLUS</w:t>
      </w:r>
      <w:proofErr w:type="spellEnd"/>
      <w:r>
        <w:t>: Towards LTE-U Interference Detection, Assessment and Mitigation in 802.11 Networks. In European Wireless’17.</w:t>
      </w:r>
    </w:p>
    <w:p w:rsidR="001E3F15" w:rsidRDefault="001E3F15" w:rsidP="001E3F15">
      <w:pPr>
        <w:ind w:firstLine="180"/>
      </w:pPr>
      <w:r>
        <w:t xml:space="preserve">[13] </w:t>
      </w:r>
      <w:proofErr w:type="spellStart"/>
      <w:r w:rsidRPr="001E3F15">
        <w:t>Sangki</w:t>
      </w:r>
      <w:proofErr w:type="spellEnd"/>
      <w:r w:rsidRPr="001E3F15">
        <w:t xml:space="preserve"> Yun and Lili </w:t>
      </w:r>
      <w:proofErr w:type="spellStart"/>
      <w:r w:rsidRPr="001E3F15">
        <w:t>Qiu</w:t>
      </w:r>
      <w:proofErr w:type="spellEnd"/>
      <w:r w:rsidRPr="001E3F15">
        <w:t xml:space="preserve">. Supporting </w:t>
      </w:r>
      <w:proofErr w:type="spellStart"/>
      <w:r w:rsidRPr="001E3F15">
        <w:t>WiFi</w:t>
      </w:r>
      <w:proofErr w:type="spellEnd"/>
      <w:r w:rsidRPr="001E3F15">
        <w:t xml:space="preserve"> and LTE Co-existence. In IEEE INFOCOM’15.</w:t>
      </w:r>
    </w:p>
    <w:p w:rsidR="008761F6" w:rsidRDefault="001F784C" w:rsidP="00A82B38">
      <w:pPr>
        <w:ind w:firstLine="180"/>
      </w:pPr>
      <w:r>
        <w:t xml:space="preserve">[14] </w:t>
      </w:r>
      <w:r w:rsidR="008761F6" w:rsidRPr="008761F6">
        <w:t>Coexistence Test Plan</w:t>
      </w:r>
      <w:r w:rsidR="008761F6">
        <w:t xml:space="preserve">, Wi-Fi Alliance, </w:t>
      </w:r>
      <w:hyperlink r:id="rId9" w:history="1">
        <w:r w:rsidR="008761F6" w:rsidRPr="006F3017">
          <w:rPr>
            <w:rStyle w:val="Hyperlink"/>
          </w:rPr>
          <w:t>https://www.wi-fi.org/file/coexistence-test-plan</w:t>
        </w:r>
      </w:hyperlink>
    </w:p>
    <w:p w:rsidR="008761F6" w:rsidRDefault="001F784C" w:rsidP="00A82B38">
      <w:pPr>
        <w:ind w:firstLine="180"/>
      </w:pPr>
      <w:r>
        <w:t xml:space="preserve">[15] </w:t>
      </w:r>
      <w:r w:rsidR="008761F6">
        <w:t xml:space="preserve">Coexistence Guidelines for LTE in Unlicensed Spectrum Studies, Wi-Fi Alliance, </w:t>
      </w:r>
      <w:r w:rsidR="008761F6" w:rsidRPr="00B1334D">
        <w:rPr>
          <w:rStyle w:val="Hyperlink"/>
        </w:rPr>
        <w:t>http://www.wi-fi.org/file/coexistence-guidelines-for-lte-in-unlicensed-spectrum-studies</w:t>
      </w:r>
    </w:p>
    <w:p w:rsidR="002344E4" w:rsidRDefault="002344E4" w:rsidP="00823B9B">
      <w:pPr>
        <w:ind w:firstLine="180"/>
        <w:rPr>
          <w:ins w:id="33" w:author="Perahia, Eldad" w:date="2019-10-31T08:44:00Z"/>
        </w:rPr>
      </w:pPr>
      <w:r>
        <w:t xml:space="preserve">[16] </w:t>
      </w:r>
      <w:r w:rsidRPr="002344E4">
        <w:t>Sharing and compatibility studies related to Wireless Access Systems including Radio Local Area Networks (WAS/RLAN) in the frequency band 5925-6425 MHz</w:t>
      </w:r>
      <w:r>
        <w:t xml:space="preserve">, ECC Report 302, CEPT ECC, </w:t>
      </w:r>
      <w:hyperlink r:id="rId10" w:history="1">
        <w:r>
          <w:rPr>
            <w:rStyle w:val="Hyperlink"/>
          </w:rPr>
          <w:t>https://cept.org/files/9522/Draft%20ECC%20Report%20302rev..docx</w:t>
        </w:r>
      </w:hyperlink>
      <w:r>
        <w:t xml:space="preserve"> </w:t>
      </w:r>
    </w:p>
    <w:p w:rsidR="003E7FBE" w:rsidRPr="00823B9B" w:rsidRDefault="003E7FBE" w:rsidP="00823B9B">
      <w:pPr>
        <w:ind w:firstLine="180"/>
        <w:rPr>
          <w:lang w:val="en-US"/>
        </w:rPr>
      </w:pPr>
      <w:ins w:id="34" w:author="Perahia, Eldad" w:date="2019-10-31T08:44:00Z">
        <w:r>
          <w:t>[17] E. Perahia, R. Stacey, “Next Generation Wireless LANs: 802.11n and 802.11ac</w:t>
        </w:r>
      </w:ins>
      <w:ins w:id="35" w:author="Perahia, Eldad" w:date="2019-10-31T08:45:00Z">
        <w:r>
          <w:t>”, Cambridge University Press, 2013</w:t>
        </w:r>
      </w:ins>
    </w:p>
    <w:p w:rsidR="00ED2916" w:rsidRDefault="00ED2916" w:rsidP="009376F3">
      <w:pPr>
        <w:ind w:firstLine="180"/>
        <w:rPr>
          <w:rFonts w:eastAsia="PMingLiU"/>
          <w:lang w:eastAsia="zh-TW"/>
        </w:rPr>
      </w:pPr>
    </w:p>
    <w:sectPr w:rsidR="00ED2916">
      <w:headerReference w:type="default" r:id="rId11"/>
      <w:footerReference w:type="default" r:id="rId1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7873" w:rsidRDefault="003D7873">
      <w:r>
        <w:separator/>
      </w:r>
    </w:p>
  </w:endnote>
  <w:endnote w:type="continuationSeparator" w:id="0">
    <w:p w:rsidR="003D7873" w:rsidRDefault="003D7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0FCE" w:rsidRDefault="00A20FCE" w:rsidP="002676F0">
    <w:pPr>
      <w:pStyle w:val="Footer"/>
      <w:tabs>
        <w:tab w:val="clear" w:pos="6480"/>
        <w:tab w:val="center" w:pos="4680"/>
        <w:tab w:val="right" w:pos="9360"/>
      </w:tabs>
    </w:pPr>
    <w:r>
      <w:fldChar w:fldCharType="begin"/>
    </w:r>
    <w:r>
      <w:rPr>
        <w:lang w:val="fr-FR"/>
      </w:rPr>
      <w:instrText xml:space="preserve"> SUBJECT  \* MERGEFORMAT </w:instrText>
    </w:r>
    <w:r>
      <w:fldChar w:fldCharType="separate"/>
    </w:r>
    <w:r w:rsidR="002D0F36" w:rsidRPr="002D0F36">
      <w:rPr>
        <w:lang w:val="en-US"/>
      </w:rPr>
      <w:t>Submission</w:t>
    </w:r>
    <w:r>
      <w:fldChar w:fldCharType="end"/>
    </w:r>
    <w:r>
      <w:rPr>
        <w:lang w:val="fr-FR"/>
      </w:rPr>
      <w:tab/>
      <w:t xml:space="preserve">page </w:t>
    </w:r>
    <w:r>
      <w:fldChar w:fldCharType="begin"/>
    </w:r>
    <w:r>
      <w:rPr>
        <w:lang w:val="fr-FR"/>
      </w:rPr>
      <w:instrText xml:space="preserve">page </w:instrText>
    </w:r>
    <w:r>
      <w:fldChar w:fldCharType="separate"/>
    </w:r>
    <w:r w:rsidR="005712DD">
      <w:rPr>
        <w:noProof/>
        <w:lang w:val="fr-FR"/>
      </w:rPr>
      <w:t>7</w:t>
    </w:r>
    <w:r>
      <w:fldChar w:fldCharType="end"/>
    </w:r>
    <w:r>
      <w:rPr>
        <w:lang w:val="fr-FR"/>
      </w:rPr>
      <w:tab/>
    </w:r>
    <w:r w:rsidR="00DF368E">
      <w:rPr>
        <w:noProof/>
      </w:rPr>
      <w:fldChar w:fldCharType="begin"/>
    </w:r>
    <w:r w:rsidR="00DF368E">
      <w:rPr>
        <w:noProof/>
      </w:rPr>
      <w:instrText xml:space="preserve"> AUTHOR  \* MERGEFORMAT </w:instrText>
    </w:r>
    <w:r w:rsidR="00DF368E">
      <w:rPr>
        <w:noProof/>
      </w:rPr>
      <w:fldChar w:fldCharType="separate"/>
    </w:r>
    <w:r w:rsidR="002D0F36">
      <w:rPr>
        <w:noProof/>
      </w:rPr>
      <w:t>Eldad Perahia</w:t>
    </w:r>
    <w:r w:rsidR="00DF368E">
      <w:rPr>
        <w:noProof/>
      </w:rPr>
      <w:fldChar w:fldCharType="end"/>
    </w:r>
    <w:r w:rsidR="0047516D">
      <w:t xml:space="preserve">, </w:t>
    </w:r>
    <w:r w:rsidR="003E172C">
      <w:t>HPE</w:t>
    </w:r>
    <w:r w:rsidR="00044E78">
      <w:t>-Aruba</w:t>
    </w:r>
  </w:p>
  <w:p w:rsidR="00A20FCE" w:rsidRDefault="00A20FC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7873" w:rsidRDefault="003D7873">
      <w:r>
        <w:separator/>
      </w:r>
    </w:p>
  </w:footnote>
  <w:footnote w:type="continuationSeparator" w:id="0">
    <w:p w:rsidR="003D7873" w:rsidRDefault="003D78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0FCE" w:rsidRDefault="001D5D82" w:rsidP="006851C5">
    <w:pPr>
      <w:pStyle w:val="Header"/>
      <w:tabs>
        <w:tab w:val="clear" w:pos="6480"/>
        <w:tab w:val="center" w:pos="4680"/>
        <w:tab w:val="right" w:pos="9360"/>
      </w:tabs>
    </w:pPr>
    <w:fldSimple w:instr=" KEYWORDS  \* MERGEFORMAT ">
      <w:r w:rsidR="00F02E30">
        <w:t>November</w:t>
      </w:r>
      <w:r w:rsidR="0049415D">
        <w:t xml:space="preserve"> 201</w:t>
      </w:r>
      <w:r w:rsidR="00F1304B">
        <w:t>9</w:t>
      </w:r>
    </w:fldSimple>
    <w:r w:rsidR="00A20FCE">
      <w:tab/>
    </w:r>
    <w:r w:rsidR="00A20FCE">
      <w:tab/>
    </w:r>
    <w:fldSimple w:instr=" TITLE  \* MERGEFORMAT ">
      <w:r w:rsidR="002D0F36">
        <w:t>doc.:</w:t>
      </w:r>
      <w:r w:rsidR="00044E78">
        <w:t xml:space="preserve"> IEEE 802.11-16</w:t>
      </w:r>
      <w:r w:rsidR="002D0F36">
        <w:t>/</w:t>
      </w:r>
      <w:r w:rsidR="00044E78">
        <w:t>1348</w:t>
      </w:r>
      <w:r w:rsidR="006E0D9E">
        <w:t>r</w:t>
      </w:r>
    </w:fldSimple>
    <w:r w:rsidR="00F02E30">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01A8C"/>
    <w:multiLevelType w:val="hybridMultilevel"/>
    <w:tmpl w:val="41166788"/>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15:restartNumberingAfterBreak="0">
    <w:nsid w:val="0B875F54"/>
    <w:multiLevelType w:val="hybridMultilevel"/>
    <w:tmpl w:val="733C64C6"/>
    <w:lvl w:ilvl="0" w:tplc="04090001">
      <w:start w:val="1"/>
      <w:numFmt w:val="bullet"/>
      <w:lvlText w:val=""/>
      <w:lvlJc w:val="left"/>
      <w:pPr>
        <w:tabs>
          <w:tab w:val="num" w:pos="1080"/>
        </w:tabs>
        <w:ind w:left="1080" w:hanging="360"/>
      </w:pPr>
      <w:rPr>
        <w:rFonts w:ascii="Symbol" w:hAnsi="Symbol" w:hint="default"/>
      </w:rPr>
    </w:lvl>
    <w:lvl w:ilvl="1" w:tplc="58841E38">
      <w:numFmt w:val="bullet"/>
      <w:lvlText w:val="-"/>
      <w:lvlJc w:val="left"/>
      <w:pPr>
        <w:tabs>
          <w:tab w:val="num" w:pos="1800"/>
        </w:tabs>
        <w:ind w:left="1800" w:hanging="360"/>
      </w:pPr>
      <w:rPr>
        <w:rFonts w:ascii="Arial" w:eastAsia="Times New Roman" w:hAnsi="Arial"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EAC0C9A"/>
    <w:multiLevelType w:val="hybridMultilevel"/>
    <w:tmpl w:val="30F0B74A"/>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3C2F34"/>
    <w:multiLevelType w:val="hybridMultilevel"/>
    <w:tmpl w:val="4024F776"/>
    <w:lvl w:ilvl="0" w:tplc="04090011">
      <w:start w:val="1"/>
      <w:numFmt w:val="decimal"/>
      <w:lvlText w:val="%1)"/>
      <w:lvlJc w:val="left"/>
      <w:pPr>
        <w:tabs>
          <w:tab w:val="num" w:pos="720"/>
        </w:tabs>
        <w:ind w:left="720" w:hanging="360"/>
      </w:pPr>
      <w:rPr>
        <w:rFonts w:hint="default"/>
      </w:rPr>
    </w:lvl>
    <w:lvl w:ilvl="1" w:tplc="BCA0C984">
      <w:start w:val="183"/>
      <w:numFmt w:val="bullet"/>
      <w:lvlText w:val="–"/>
      <w:lvlJc w:val="left"/>
      <w:pPr>
        <w:tabs>
          <w:tab w:val="num" w:pos="1440"/>
        </w:tabs>
        <w:ind w:left="1440" w:hanging="360"/>
      </w:pPr>
      <w:rPr>
        <w:rFonts w:ascii="Times New Roman" w:hAnsi="Times New Roman" w:hint="default"/>
      </w:rPr>
    </w:lvl>
    <w:lvl w:ilvl="2" w:tplc="64F808D8" w:tentative="1">
      <w:start w:val="1"/>
      <w:numFmt w:val="bullet"/>
      <w:lvlText w:val="•"/>
      <w:lvlJc w:val="left"/>
      <w:pPr>
        <w:tabs>
          <w:tab w:val="num" w:pos="2160"/>
        </w:tabs>
        <w:ind w:left="2160" w:hanging="360"/>
      </w:pPr>
      <w:rPr>
        <w:rFonts w:ascii="Times New Roman" w:hAnsi="Times New Roman" w:hint="default"/>
      </w:rPr>
    </w:lvl>
    <w:lvl w:ilvl="3" w:tplc="9DE28CC2" w:tentative="1">
      <w:start w:val="1"/>
      <w:numFmt w:val="bullet"/>
      <w:lvlText w:val="•"/>
      <w:lvlJc w:val="left"/>
      <w:pPr>
        <w:tabs>
          <w:tab w:val="num" w:pos="2880"/>
        </w:tabs>
        <w:ind w:left="2880" w:hanging="360"/>
      </w:pPr>
      <w:rPr>
        <w:rFonts w:ascii="Times New Roman" w:hAnsi="Times New Roman" w:hint="default"/>
      </w:rPr>
    </w:lvl>
    <w:lvl w:ilvl="4" w:tplc="649412DA" w:tentative="1">
      <w:start w:val="1"/>
      <w:numFmt w:val="bullet"/>
      <w:lvlText w:val="•"/>
      <w:lvlJc w:val="left"/>
      <w:pPr>
        <w:tabs>
          <w:tab w:val="num" w:pos="3600"/>
        </w:tabs>
        <w:ind w:left="3600" w:hanging="360"/>
      </w:pPr>
      <w:rPr>
        <w:rFonts w:ascii="Times New Roman" w:hAnsi="Times New Roman" w:hint="default"/>
      </w:rPr>
    </w:lvl>
    <w:lvl w:ilvl="5" w:tplc="852ED28A" w:tentative="1">
      <w:start w:val="1"/>
      <w:numFmt w:val="bullet"/>
      <w:lvlText w:val="•"/>
      <w:lvlJc w:val="left"/>
      <w:pPr>
        <w:tabs>
          <w:tab w:val="num" w:pos="4320"/>
        </w:tabs>
        <w:ind w:left="4320" w:hanging="360"/>
      </w:pPr>
      <w:rPr>
        <w:rFonts w:ascii="Times New Roman" w:hAnsi="Times New Roman" w:hint="default"/>
      </w:rPr>
    </w:lvl>
    <w:lvl w:ilvl="6" w:tplc="777414B4" w:tentative="1">
      <w:start w:val="1"/>
      <w:numFmt w:val="bullet"/>
      <w:lvlText w:val="•"/>
      <w:lvlJc w:val="left"/>
      <w:pPr>
        <w:tabs>
          <w:tab w:val="num" w:pos="5040"/>
        </w:tabs>
        <w:ind w:left="5040" w:hanging="360"/>
      </w:pPr>
      <w:rPr>
        <w:rFonts w:ascii="Times New Roman" w:hAnsi="Times New Roman" w:hint="default"/>
      </w:rPr>
    </w:lvl>
    <w:lvl w:ilvl="7" w:tplc="AC0A7C9C" w:tentative="1">
      <w:start w:val="1"/>
      <w:numFmt w:val="bullet"/>
      <w:lvlText w:val="•"/>
      <w:lvlJc w:val="left"/>
      <w:pPr>
        <w:tabs>
          <w:tab w:val="num" w:pos="5760"/>
        </w:tabs>
        <w:ind w:left="5760" w:hanging="360"/>
      </w:pPr>
      <w:rPr>
        <w:rFonts w:ascii="Times New Roman" w:hAnsi="Times New Roman" w:hint="default"/>
      </w:rPr>
    </w:lvl>
    <w:lvl w:ilvl="8" w:tplc="CCEAC122"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180111F1"/>
    <w:multiLevelType w:val="hybridMultilevel"/>
    <w:tmpl w:val="0E82CD04"/>
    <w:lvl w:ilvl="0" w:tplc="A18E6130">
      <w:start w:val="1"/>
      <w:numFmt w:val="bullet"/>
      <w:lvlText w:val="–"/>
      <w:lvlJc w:val="left"/>
      <w:pPr>
        <w:tabs>
          <w:tab w:val="num" w:pos="720"/>
        </w:tabs>
        <w:ind w:left="720" w:hanging="360"/>
      </w:pPr>
      <w:rPr>
        <w:rFonts w:ascii="Arial" w:hAnsi="Arial" w:hint="default"/>
      </w:rPr>
    </w:lvl>
    <w:lvl w:ilvl="1" w:tplc="D5E430B6" w:tentative="1">
      <w:start w:val="1"/>
      <w:numFmt w:val="bullet"/>
      <w:lvlText w:val="–"/>
      <w:lvlJc w:val="left"/>
      <w:pPr>
        <w:tabs>
          <w:tab w:val="num" w:pos="1440"/>
        </w:tabs>
        <w:ind w:left="1440" w:hanging="360"/>
      </w:pPr>
      <w:rPr>
        <w:rFonts w:ascii="Arial" w:hAnsi="Arial" w:hint="default"/>
      </w:rPr>
    </w:lvl>
    <w:lvl w:ilvl="2" w:tplc="1CCE734E" w:tentative="1">
      <w:start w:val="1"/>
      <w:numFmt w:val="bullet"/>
      <w:lvlText w:val="–"/>
      <w:lvlJc w:val="left"/>
      <w:pPr>
        <w:tabs>
          <w:tab w:val="num" w:pos="2160"/>
        </w:tabs>
        <w:ind w:left="2160" w:hanging="360"/>
      </w:pPr>
      <w:rPr>
        <w:rFonts w:ascii="Arial" w:hAnsi="Arial" w:hint="default"/>
      </w:rPr>
    </w:lvl>
    <w:lvl w:ilvl="3" w:tplc="E81C30DC" w:tentative="1">
      <w:start w:val="1"/>
      <w:numFmt w:val="bullet"/>
      <w:lvlText w:val="–"/>
      <w:lvlJc w:val="left"/>
      <w:pPr>
        <w:tabs>
          <w:tab w:val="num" w:pos="2880"/>
        </w:tabs>
        <w:ind w:left="2880" w:hanging="360"/>
      </w:pPr>
      <w:rPr>
        <w:rFonts w:ascii="Arial" w:hAnsi="Arial" w:hint="default"/>
      </w:rPr>
    </w:lvl>
    <w:lvl w:ilvl="4" w:tplc="C406AE62" w:tentative="1">
      <w:start w:val="1"/>
      <w:numFmt w:val="bullet"/>
      <w:lvlText w:val="–"/>
      <w:lvlJc w:val="left"/>
      <w:pPr>
        <w:tabs>
          <w:tab w:val="num" w:pos="3600"/>
        </w:tabs>
        <w:ind w:left="3600" w:hanging="360"/>
      </w:pPr>
      <w:rPr>
        <w:rFonts w:ascii="Arial" w:hAnsi="Arial" w:hint="default"/>
      </w:rPr>
    </w:lvl>
    <w:lvl w:ilvl="5" w:tplc="559A6A16" w:tentative="1">
      <w:start w:val="1"/>
      <w:numFmt w:val="bullet"/>
      <w:lvlText w:val="–"/>
      <w:lvlJc w:val="left"/>
      <w:pPr>
        <w:tabs>
          <w:tab w:val="num" w:pos="4320"/>
        </w:tabs>
        <w:ind w:left="4320" w:hanging="360"/>
      </w:pPr>
      <w:rPr>
        <w:rFonts w:ascii="Arial" w:hAnsi="Arial" w:hint="default"/>
      </w:rPr>
    </w:lvl>
    <w:lvl w:ilvl="6" w:tplc="57FA71B4" w:tentative="1">
      <w:start w:val="1"/>
      <w:numFmt w:val="bullet"/>
      <w:lvlText w:val="–"/>
      <w:lvlJc w:val="left"/>
      <w:pPr>
        <w:tabs>
          <w:tab w:val="num" w:pos="5040"/>
        </w:tabs>
        <w:ind w:left="5040" w:hanging="360"/>
      </w:pPr>
      <w:rPr>
        <w:rFonts w:ascii="Arial" w:hAnsi="Arial" w:hint="default"/>
      </w:rPr>
    </w:lvl>
    <w:lvl w:ilvl="7" w:tplc="6F3811CA" w:tentative="1">
      <w:start w:val="1"/>
      <w:numFmt w:val="bullet"/>
      <w:lvlText w:val="–"/>
      <w:lvlJc w:val="left"/>
      <w:pPr>
        <w:tabs>
          <w:tab w:val="num" w:pos="5760"/>
        </w:tabs>
        <w:ind w:left="5760" w:hanging="360"/>
      </w:pPr>
      <w:rPr>
        <w:rFonts w:ascii="Arial" w:hAnsi="Arial" w:hint="default"/>
      </w:rPr>
    </w:lvl>
    <w:lvl w:ilvl="8" w:tplc="DAEE876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D38152F"/>
    <w:multiLevelType w:val="hybridMultilevel"/>
    <w:tmpl w:val="BC2A4D92"/>
    <w:lvl w:ilvl="0" w:tplc="2A9ADDD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DA1502B"/>
    <w:multiLevelType w:val="hybridMultilevel"/>
    <w:tmpl w:val="98B27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C2111A"/>
    <w:multiLevelType w:val="hybridMultilevel"/>
    <w:tmpl w:val="B1686CCE"/>
    <w:lvl w:ilvl="0" w:tplc="04090011">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20B16720"/>
    <w:multiLevelType w:val="hybridMultilevel"/>
    <w:tmpl w:val="27AC45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0CB3912"/>
    <w:multiLevelType w:val="hybridMultilevel"/>
    <w:tmpl w:val="57D286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8882F09"/>
    <w:multiLevelType w:val="hybridMultilevel"/>
    <w:tmpl w:val="47F25FD8"/>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1" w15:restartNumberingAfterBreak="0">
    <w:nsid w:val="2D5840B8"/>
    <w:multiLevelType w:val="hybridMultilevel"/>
    <w:tmpl w:val="360E48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E02370A"/>
    <w:multiLevelType w:val="hybridMultilevel"/>
    <w:tmpl w:val="7ACC4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0021B5"/>
    <w:multiLevelType w:val="hybridMultilevel"/>
    <w:tmpl w:val="7D661A90"/>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2A9ADDD4">
      <w:start w:val="1"/>
      <w:numFmt w:val="bullet"/>
      <w:lvlText w:val=""/>
      <w:lvlJc w:val="left"/>
      <w:pPr>
        <w:tabs>
          <w:tab w:val="num" w:pos="2340"/>
        </w:tabs>
        <w:ind w:left="2340" w:hanging="360"/>
      </w:pPr>
      <w:rPr>
        <w:rFonts w:ascii="Symbol" w:hAnsi="Symbo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0491A9B"/>
    <w:multiLevelType w:val="hybridMultilevel"/>
    <w:tmpl w:val="AC420C42"/>
    <w:lvl w:ilvl="0" w:tplc="2A9ADDD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9507EB"/>
    <w:multiLevelType w:val="hybridMultilevel"/>
    <w:tmpl w:val="E1FE55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6966A1C"/>
    <w:multiLevelType w:val="hybridMultilevel"/>
    <w:tmpl w:val="03BC8558"/>
    <w:lvl w:ilvl="0" w:tplc="EBFCC22E">
      <w:start w:val="1"/>
      <w:numFmt w:val="bullet"/>
      <w:lvlText w:val="•"/>
      <w:lvlJc w:val="left"/>
      <w:pPr>
        <w:tabs>
          <w:tab w:val="num" w:pos="720"/>
        </w:tabs>
        <w:ind w:left="720" w:hanging="360"/>
      </w:pPr>
      <w:rPr>
        <w:rFonts w:ascii="Times New Roman" w:hAnsi="Times New Roman" w:hint="default"/>
      </w:rPr>
    </w:lvl>
    <w:lvl w:ilvl="1" w:tplc="D138CB46">
      <w:start w:val="183"/>
      <w:numFmt w:val="bullet"/>
      <w:lvlText w:val="–"/>
      <w:lvlJc w:val="left"/>
      <w:pPr>
        <w:tabs>
          <w:tab w:val="num" w:pos="1440"/>
        </w:tabs>
        <w:ind w:left="1440" w:hanging="360"/>
      </w:pPr>
      <w:rPr>
        <w:rFonts w:ascii="Times New Roman" w:hAnsi="Times New Roman" w:hint="default"/>
      </w:rPr>
    </w:lvl>
    <w:lvl w:ilvl="2" w:tplc="CDE8ED6C">
      <w:start w:val="183"/>
      <w:numFmt w:val="bullet"/>
      <w:lvlText w:val="•"/>
      <w:lvlJc w:val="left"/>
      <w:pPr>
        <w:tabs>
          <w:tab w:val="num" w:pos="2160"/>
        </w:tabs>
        <w:ind w:left="2160" w:hanging="360"/>
      </w:pPr>
      <w:rPr>
        <w:rFonts w:ascii="Times New Roman" w:hAnsi="Times New Roman" w:hint="default"/>
      </w:rPr>
    </w:lvl>
    <w:lvl w:ilvl="3" w:tplc="0E46EE20" w:tentative="1">
      <w:start w:val="1"/>
      <w:numFmt w:val="bullet"/>
      <w:lvlText w:val="•"/>
      <w:lvlJc w:val="left"/>
      <w:pPr>
        <w:tabs>
          <w:tab w:val="num" w:pos="2880"/>
        </w:tabs>
        <w:ind w:left="2880" w:hanging="360"/>
      </w:pPr>
      <w:rPr>
        <w:rFonts w:ascii="Times New Roman" w:hAnsi="Times New Roman" w:hint="default"/>
      </w:rPr>
    </w:lvl>
    <w:lvl w:ilvl="4" w:tplc="C8702BE6" w:tentative="1">
      <w:start w:val="1"/>
      <w:numFmt w:val="bullet"/>
      <w:lvlText w:val="•"/>
      <w:lvlJc w:val="left"/>
      <w:pPr>
        <w:tabs>
          <w:tab w:val="num" w:pos="3600"/>
        </w:tabs>
        <w:ind w:left="3600" w:hanging="360"/>
      </w:pPr>
      <w:rPr>
        <w:rFonts w:ascii="Times New Roman" w:hAnsi="Times New Roman" w:hint="default"/>
      </w:rPr>
    </w:lvl>
    <w:lvl w:ilvl="5" w:tplc="71F8CE40" w:tentative="1">
      <w:start w:val="1"/>
      <w:numFmt w:val="bullet"/>
      <w:lvlText w:val="•"/>
      <w:lvlJc w:val="left"/>
      <w:pPr>
        <w:tabs>
          <w:tab w:val="num" w:pos="4320"/>
        </w:tabs>
        <w:ind w:left="4320" w:hanging="360"/>
      </w:pPr>
      <w:rPr>
        <w:rFonts w:ascii="Times New Roman" w:hAnsi="Times New Roman" w:hint="default"/>
      </w:rPr>
    </w:lvl>
    <w:lvl w:ilvl="6" w:tplc="25D6D694" w:tentative="1">
      <w:start w:val="1"/>
      <w:numFmt w:val="bullet"/>
      <w:lvlText w:val="•"/>
      <w:lvlJc w:val="left"/>
      <w:pPr>
        <w:tabs>
          <w:tab w:val="num" w:pos="5040"/>
        </w:tabs>
        <w:ind w:left="5040" w:hanging="360"/>
      </w:pPr>
      <w:rPr>
        <w:rFonts w:ascii="Times New Roman" w:hAnsi="Times New Roman" w:hint="default"/>
      </w:rPr>
    </w:lvl>
    <w:lvl w:ilvl="7" w:tplc="A7BEA400" w:tentative="1">
      <w:start w:val="1"/>
      <w:numFmt w:val="bullet"/>
      <w:lvlText w:val="•"/>
      <w:lvlJc w:val="left"/>
      <w:pPr>
        <w:tabs>
          <w:tab w:val="num" w:pos="5760"/>
        </w:tabs>
        <w:ind w:left="5760" w:hanging="360"/>
      </w:pPr>
      <w:rPr>
        <w:rFonts w:ascii="Times New Roman" w:hAnsi="Times New Roman" w:hint="default"/>
      </w:rPr>
    </w:lvl>
    <w:lvl w:ilvl="8" w:tplc="371821FC"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417849E6"/>
    <w:multiLevelType w:val="multilevel"/>
    <w:tmpl w:val="F5882112"/>
    <w:lvl w:ilvl="0">
      <w:start w:val="1"/>
      <w:numFmt w:val="decimal"/>
      <w:pStyle w:val="Heading1"/>
      <w:lvlText w:val="%1"/>
      <w:lvlJc w:val="left"/>
      <w:pPr>
        <w:tabs>
          <w:tab w:val="num" w:pos="612"/>
        </w:tabs>
        <w:ind w:left="61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45951ED5"/>
    <w:multiLevelType w:val="hybridMultilevel"/>
    <w:tmpl w:val="379E0C3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49B01642"/>
    <w:multiLevelType w:val="hybridMultilevel"/>
    <w:tmpl w:val="4A8EC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E71059"/>
    <w:multiLevelType w:val="hybridMultilevel"/>
    <w:tmpl w:val="A470FF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76A520D"/>
    <w:multiLevelType w:val="hybridMultilevel"/>
    <w:tmpl w:val="F6407DAE"/>
    <w:lvl w:ilvl="0" w:tplc="04090001">
      <w:start w:val="1"/>
      <w:numFmt w:val="bullet"/>
      <w:lvlText w:val=""/>
      <w:lvlJc w:val="left"/>
      <w:pPr>
        <w:ind w:left="972" w:hanging="360"/>
      </w:pPr>
      <w:rPr>
        <w:rFonts w:ascii="Symbol" w:hAnsi="Symbol" w:hint="default"/>
      </w:rPr>
    </w:lvl>
    <w:lvl w:ilvl="1" w:tplc="04090003">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22" w15:restartNumberingAfterBreak="0">
    <w:nsid w:val="58114767"/>
    <w:multiLevelType w:val="hybridMultilevel"/>
    <w:tmpl w:val="20F82DE8"/>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3" w15:restartNumberingAfterBreak="0">
    <w:nsid w:val="58877876"/>
    <w:multiLevelType w:val="hybridMultilevel"/>
    <w:tmpl w:val="354ACA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2F18B4"/>
    <w:multiLevelType w:val="hybridMultilevel"/>
    <w:tmpl w:val="B7F47F4A"/>
    <w:lvl w:ilvl="0" w:tplc="2A9ADDD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2F065BC"/>
    <w:multiLevelType w:val="hybridMultilevel"/>
    <w:tmpl w:val="2A8EF0F4"/>
    <w:lvl w:ilvl="0" w:tplc="7C5A03D8">
      <w:start w:val="1"/>
      <w:numFmt w:val="bullet"/>
      <w:lvlText w:val="•"/>
      <w:lvlJc w:val="left"/>
      <w:pPr>
        <w:tabs>
          <w:tab w:val="num" w:pos="720"/>
        </w:tabs>
        <w:ind w:left="720" w:hanging="360"/>
      </w:pPr>
      <w:rPr>
        <w:rFonts w:ascii="Times New Roman" w:hAnsi="Times New Roman" w:hint="default"/>
      </w:rPr>
    </w:lvl>
    <w:lvl w:ilvl="1" w:tplc="BCA0C984">
      <w:start w:val="183"/>
      <w:numFmt w:val="bullet"/>
      <w:lvlText w:val="–"/>
      <w:lvlJc w:val="left"/>
      <w:pPr>
        <w:tabs>
          <w:tab w:val="num" w:pos="1440"/>
        </w:tabs>
        <w:ind w:left="1440" w:hanging="360"/>
      </w:pPr>
      <w:rPr>
        <w:rFonts w:ascii="Times New Roman" w:hAnsi="Times New Roman" w:hint="default"/>
      </w:rPr>
    </w:lvl>
    <w:lvl w:ilvl="2" w:tplc="04090011">
      <w:start w:val="1"/>
      <w:numFmt w:val="decimal"/>
      <w:lvlText w:val="%3)"/>
      <w:lvlJc w:val="left"/>
      <w:pPr>
        <w:tabs>
          <w:tab w:val="num" w:pos="2160"/>
        </w:tabs>
        <w:ind w:left="2160" w:hanging="360"/>
      </w:pPr>
      <w:rPr>
        <w:rFonts w:hint="default"/>
      </w:rPr>
    </w:lvl>
    <w:lvl w:ilvl="3" w:tplc="9DE28CC2" w:tentative="1">
      <w:start w:val="1"/>
      <w:numFmt w:val="bullet"/>
      <w:lvlText w:val="•"/>
      <w:lvlJc w:val="left"/>
      <w:pPr>
        <w:tabs>
          <w:tab w:val="num" w:pos="2880"/>
        </w:tabs>
        <w:ind w:left="2880" w:hanging="360"/>
      </w:pPr>
      <w:rPr>
        <w:rFonts w:ascii="Times New Roman" w:hAnsi="Times New Roman" w:hint="default"/>
      </w:rPr>
    </w:lvl>
    <w:lvl w:ilvl="4" w:tplc="649412DA" w:tentative="1">
      <w:start w:val="1"/>
      <w:numFmt w:val="bullet"/>
      <w:lvlText w:val="•"/>
      <w:lvlJc w:val="left"/>
      <w:pPr>
        <w:tabs>
          <w:tab w:val="num" w:pos="3600"/>
        </w:tabs>
        <w:ind w:left="3600" w:hanging="360"/>
      </w:pPr>
      <w:rPr>
        <w:rFonts w:ascii="Times New Roman" w:hAnsi="Times New Roman" w:hint="default"/>
      </w:rPr>
    </w:lvl>
    <w:lvl w:ilvl="5" w:tplc="852ED28A" w:tentative="1">
      <w:start w:val="1"/>
      <w:numFmt w:val="bullet"/>
      <w:lvlText w:val="•"/>
      <w:lvlJc w:val="left"/>
      <w:pPr>
        <w:tabs>
          <w:tab w:val="num" w:pos="4320"/>
        </w:tabs>
        <w:ind w:left="4320" w:hanging="360"/>
      </w:pPr>
      <w:rPr>
        <w:rFonts w:ascii="Times New Roman" w:hAnsi="Times New Roman" w:hint="default"/>
      </w:rPr>
    </w:lvl>
    <w:lvl w:ilvl="6" w:tplc="777414B4" w:tentative="1">
      <w:start w:val="1"/>
      <w:numFmt w:val="bullet"/>
      <w:lvlText w:val="•"/>
      <w:lvlJc w:val="left"/>
      <w:pPr>
        <w:tabs>
          <w:tab w:val="num" w:pos="5040"/>
        </w:tabs>
        <w:ind w:left="5040" w:hanging="360"/>
      </w:pPr>
      <w:rPr>
        <w:rFonts w:ascii="Times New Roman" w:hAnsi="Times New Roman" w:hint="default"/>
      </w:rPr>
    </w:lvl>
    <w:lvl w:ilvl="7" w:tplc="AC0A7C9C" w:tentative="1">
      <w:start w:val="1"/>
      <w:numFmt w:val="bullet"/>
      <w:lvlText w:val="•"/>
      <w:lvlJc w:val="left"/>
      <w:pPr>
        <w:tabs>
          <w:tab w:val="num" w:pos="5760"/>
        </w:tabs>
        <w:ind w:left="5760" w:hanging="360"/>
      </w:pPr>
      <w:rPr>
        <w:rFonts w:ascii="Times New Roman" w:hAnsi="Times New Roman" w:hint="default"/>
      </w:rPr>
    </w:lvl>
    <w:lvl w:ilvl="8" w:tplc="CCEAC122"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641078DB"/>
    <w:multiLevelType w:val="hybridMultilevel"/>
    <w:tmpl w:val="8B3C2560"/>
    <w:lvl w:ilvl="0" w:tplc="2A9ADDD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55B189E"/>
    <w:multiLevelType w:val="hybridMultilevel"/>
    <w:tmpl w:val="30F0CBC4"/>
    <w:lvl w:ilvl="0" w:tplc="2A9ADDD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5A369A0"/>
    <w:multiLevelType w:val="hybridMultilevel"/>
    <w:tmpl w:val="CC02E9DA"/>
    <w:lvl w:ilvl="0" w:tplc="E35A7FA8">
      <w:start w:val="21"/>
      <w:numFmt w:val="bullet"/>
      <w:lvlText w:val="—"/>
      <w:lvlJc w:val="left"/>
      <w:pPr>
        <w:tabs>
          <w:tab w:val="num" w:pos="720"/>
        </w:tabs>
        <w:ind w:left="720" w:hanging="360"/>
      </w:pPr>
      <w:rPr>
        <w:rFonts w:ascii="TimesNewRoman" w:eastAsia="MS Mincho" w:hAnsi="TimesNewRoman" w:cs="TimesNew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691071E"/>
    <w:multiLevelType w:val="hybridMultilevel"/>
    <w:tmpl w:val="727C697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0" w15:restartNumberingAfterBreak="0">
    <w:nsid w:val="6BAE41C2"/>
    <w:multiLevelType w:val="hybridMultilevel"/>
    <w:tmpl w:val="EAB6C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193719"/>
    <w:multiLevelType w:val="hybridMultilevel"/>
    <w:tmpl w:val="E5D0F992"/>
    <w:lvl w:ilvl="0" w:tplc="ECEA8972">
      <w:start w:val="1"/>
      <w:numFmt w:val="bullet"/>
      <w:lvlText w:val="•"/>
      <w:lvlJc w:val="left"/>
      <w:pPr>
        <w:tabs>
          <w:tab w:val="num" w:pos="1080"/>
        </w:tabs>
        <w:ind w:left="1080" w:hanging="360"/>
      </w:pPr>
      <w:rPr>
        <w:rFonts w:ascii="Times New Roman" w:hAnsi="Times New Roman" w:hint="default"/>
      </w:rPr>
    </w:lvl>
    <w:lvl w:ilvl="1" w:tplc="453C667A">
      <w:start w:val="183"/>
      <w:numFmt w:val="bullet"/>
      <w:lvlText w:val="–"/>
      <w:lvlJc w:val="left"/>
      <w:pPr>
        <w:tabs>
          <w:tab w:val="num" w:pos="1800"/>
        </w:tabs>
        <w:ind w:left="1800" w:hanging="360"/>
      </w:pPr>
      <w:rPr>
        <w:rFonts w:ascii="Times New Roman" w:hAnsi="Times New Roman" w:hint="default"/>
      </w:rPr>
    </w:lvl>
    <w:lvl w:ilvl="2" w:tplc="CCF0B92E" w:tentative="1">
      <w:start w:val="1"/>
      <w:numFmt w:val="bullet"/>
      <w:lvlText w:val="•"/>
      <w:lvlJc w:val="left"/>
      <w:pPr>
        <w:tabs>
          <w:tab w:val="num" w:pos="2520"/>
        </w:tabs>
        <w:ind w:left="2520" w:hanging="360"/>
      </w:pPr>
      <w:rPr>
        <w:rFonts w:ascii="Times New Roman" w:hAnsi="Times New Roman" w:hint="default"/>
      </w:rPr>
    </w:lvl>
    <w:lvl w:ilvl="3" w:tplc="C8BECEFC" w:tentative="1">
      <w:start w:val="1"/>
      <w:numFmt w:val="bullet"/>
      <w:lvlText w:val="•"/>
      <w:lvlJc w:val="left"/>
      <w:pPr>
        <w:tabs>
          <w:tab w:val="num" w:pos="3240"/>
        </w:tabs>
        <w:ind w:left="3240" w:hanging="360"/>
      </w:pPr>
      <w:rPr>
        <w:rFonts w:ascii="Times New Roman" w:hAnsi="Times New Roman" w:hint="default"/>
      </w:rPr>
    </w:lvl>
    <w:lvl w:ilvl="4" w:tplc="54C0A802" w:tentative="1">
      <w:start w:val="1"/>
      <w:numFmt w:val="bullet"/>
      <w:lvlText w:val="•"/>
      <w:lvlJc w:val="left"/>
      <w:pPr>
        <w:tabs>
          <w:tab w:val="num" w:pos="3960"/>
        </w:tabs>
        <w:ind w:left="3960" w:hanging="360"/>
      </w:pPr>
      <w:rPr>
        <w:rFonts w:ascii="Times New Roman" w:hAnsi="Times New Roman" w:hint="default"/>
      </w:rPr>
    </w:lvl>
    <w:lvl w:ilvl="5" w:tplc="E5220CA4" w:tentative="1">
      <w:start w:val="1"/>
      <w:numFmt w:val="bullet"/>
      <w:lvlText w:val="•"/>
      <w:lvlJc w:val="left"/>
      <w:pPr>
        <w:tabs>
          <w:tab w:val="num" w:pos="4680"/>
        </w:tabs>
        <w:ind w:left="4680" w:hanging="360"/>
      </w:pPr>
      <w:rPr>
        <w:rFonts w:ascii="Times New Roman" w:hAnsi="Times New Roman" w:hint="default"/>
      </w:rPr>
    </w:lvl>
    <w:lvl w:ilvl="6" w:tplc="58122706" w:tentative="1">
      <w:start w:val="1"/>
      <w:numFmt w:val="bullet"/>
      <w:lvlText w:val="•"/>
      <w:lvlJc w:val="left"/>
      <w:pPr>
        <w:tabs>
          <w:tab w:val="num" w:pos="5400"/>
        </w:tabs>
        <w:ind w:left="5400" w:hanging="360"/>
      </w:pPr>
      <w:rPr>
        <w:rFonts w:ascii="Times New Roman" w:hAnsi="Times New Roman" w:hint="default"/>
      </w:rPr>
    </w:lvl>
    <w:lvl w:ilvl="7" w:tplc="893C3362" w:tentative="1">
      <w:start w:val="1"/>
      <w:numFmt w:val="bullet"/>
      <w:lvlText w:val="•"/>
      <w:lvlJc w:val="left"/>
      <w:pPr>
        <w:tabs>
          <w:tab w:val="num" w:pos="6120"/>
        </w:tabs>
        <w:ind w:left="6120" w:hanging="360"/>
      </w:pPr>
      <w:rPr>
        <w:rFonts w:ascii="Times New Roman" w:hAnsi="Times New Roman" w:hint="default"/>
      </w:rPr>
    </w:lvl>
    <w:lvl w:ilvl="8" w:tplc="A1FE3588" w:tentative="1">
      <w:start w:val="1"/>
      <w:numFmt w:val="bullet"/>
      <w:lvlText w:val="•"/>
      <w:lvlJc w:val="left"/>
      <w:pPr>
        <w:tabs>
          <w:tab w:val="num" w:pos="6840"/>
        </w:tabs>
        <w:ind w:left="6840" w:hanging="360"/>
      </w:pPr>
      <w:rPr>
        <w:rFonts w:ascii="Times New Roman" w:hAnsi="Times New Roman" w:hint="default"/>
      </w:rPr>
    </w:lvl>
  </w:abstractNum>
  <w:abstractNum w:abstractNumId="32" w15:restartNumberingAfterBreak="0">
    <w:nsid w:val="724BA2C7"/>
    <w:multiLevelType w:val="hybridMultilevel"/>
    <w:tmpl w:val="F3F2D1DB"/>
    <w:lvl w:ilvl="0" w:tplc="04090001">
      <w:start w:val="1"/>
      <w:numFmt w:val="decimal"/>
      <w:lvlText w:val=""/>
      <w:lvlJc w:val="left"/>
    </w:lvl>
    <w:lvl w:ilvl="1" w:tplc="04090003">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abstractNum w:abstractNumId="33" w15:restartNumberingAfterBreak="0">
    <w:nsid w:val="74867A6F"/>
    <w:multiLevelType w:val="multilevel"/>
    <w:tmpl w:val="9C94569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753657BD"/>
    <w:multiLevelType w:val="hybridMultilevel"/>
    <w:tmpl w:val="619C1E12"/>
    <w:lvl w:ilvl="0" w:tplc="2A9ADDD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CC90994"/>
    <w:multiLevelType w:val="hybridMultilevel"/>
    <w:tmpl w:val="238CF422"/>
    <w:lvl w:ilvl="0" w:tplc="2A9ADDD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23"/>
  </w:num>
  <w:num w:numId="3">
    <w:abstractNumId w:val="15"/>
  </w:num>
  <w:num w:numId="4">
    <w:abstractNumId w:val="28"/>
  </w:num>
  <w:num w:numId="5">
    <w:abstractNumId w:val="13"/>
  </w:num>
  <w:num w:numId="6">
    <w:abstractNumId w:val="25"/>
  </w:num>
  <w:num w:numId="7">
    <w:abstractNumId w:val="3"/>
  </w:num>
  <w:num w:numId="8">
    <w:abstractNumId w:val="7"/>
  </w:num>
  <w:num w:numId="9">
    <w:abstractNumId w:val="0"/>
  </w:num>
  <w:num w:numId="10">
    <w:abstractNumId w:val="1"/>
  </w:num>
  <w:num w:numId="11">
    <w:abstractNumId w:val="18"/>
  </w:num>
  <w:num w:numId="12">
    <w:abstractNumId w:val="17"/>
  </w:num>
  <w:num w:numId="13">
    <w:abstractNumId w:val="33"/>
  </w:num>
  <w:num w:numId="14">
    <w:abstractNumId w:val="32"/>
  </w:num>
  <w:num w:numId="15">
    <w:abstractNumId w:val="17"/>
  </w:num>
  <w:num w:numId="16">
    <w:abstractNumId w:val="17"/>
  </w:num>
  <w:num w:numId="17">
    <w:abstractNumId w:val="17"/>
  </w:num>
  <w:num w:numId="18">
    <w:abstractNumId w:val="31"/>
  </w:num>
  <w:num w:numId="19">
    <w:abstractNumId w:val="16"/>
  </w:num>
  <w:num w:numId="20">
    <w:abstractNumId w:val="35"/>
  </w:num>
  <w:num w:numId="21">
    <w:abstractNumId w:val="26"/>
  </w:num>
  <w:num w:numId="22">
    <w:abstractNumId w:val="34"/>
  </w:num>
  <w:num w:numId="23">
    <w:abstractNumId w:val="27"/>
  </w:num>
  <w:num w:numId="24">
    <w:abstractNumId w:val="5"/>
  </w:num>
  <w:num w:numId="25">
    <w:abstractNumId w:val="24"/>
  </w:num>
  <w:num w:numId="26">
    <w:abstractNumId w:val="14"/>
  </w:num>
  <w:num w:numId="27">
    <w:abstractNumId w:val="2"/>
  </w:num>
  <w:num w:numId="28">
    <w:abstractNumId w:val="8"/>
  </w:num>
  <w:num w:numId="29">
    <w:abstractNumId w:val="11"/>
  </w:num>
  <w:num w:numId="30">
    <w:abstractNumId w:val="22"/>
  </w:num>
  <w:num w:numId="31">
    <w:abstractNumId w:val="12"/>
  </w:num>
  <w:num w:numId="32">
    <w:abstractNumId w:val="19"/>
  </w:num>
  <w:num w:numId="33">
    <w:abstractNumId w:val="6"/>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0"/>
  </w:num>
  <w:num w:numId="37">
    <w:abstractNumId w:val="10"/>
  </w:num>
  <w:num w:numId="38">
    <w:abstractNumId w:val="29"/>
  </w:num>
  <w:num w:numId="39">
    <w:abstractNumId w:val="9"/>
  </w:num>
  <w:num w:numId="40">
    <w:abstractNumId w:val="21"/>
  </w:num>
  <w:num w:numId="41">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rahia, Eldad">
    <w15:presenceInfo w15:providerId="AD" w15:userId="S-1-5-21-839522115-1383384898-515967899-59984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intFractionalCharacterWidth/>
  <w:mirrorMargins/>
  <w:hideSpellingErrors/>
  <w:activeWritingStyle w:appName="MSWord" w:lang="en-US" w:vendorID="64" w:dllVersion="131078" w:nlCheck="1" w:checkStyle="1"/>
  <w:activeWritingStyle w:appName="MSWord" w:lang="en-GB" w:vendorID="64" w:dllVersion="131078" w:nlCheck="1" w:checkStyle="1"/>
  <w:activeWritingStyle w:appName="MSWord" w:lang="en-GB" w:vendorID="64" w:dllVersion="131077" w:nlCheck="1" w:checkStyle="1"/>
  <w:activeWritingStyle w:appName="MSWord" w:lang="en-US" w:vendorID="64" w:dllVersion="131077" w:nlCheck="1" w:checkStyle="1"/>
  <w:activeWritingStyle w:appName="MSWord" w:lang="en-CA" w:vendorID="64" w:dllVersion="131078" w:nlCheck="1" w:checkStyle="1"/>
  <w:activeWritingStyle w:appName="MSWord" w:lang="fr-FR"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A6A"/>
    <w:rsid w:val="0000496A"/>
    <w:rsid w:val="00017DA4"/>
    <w:rsid w:val="000204C9"/>
    <w:rsid w:val="00024669"/>
    <w:rsid w:val="00025077"/>
    <w:rsid w:val="00026E69"/>
    <w:rsid w:val="000303DB"/>
    <w:rsid w:val="000322FC"/>
    <w:rsid w:val="0003260B"/>
    <w:rsid w:val="00034386"/>
    <w:rsid w:val="00037777"/>
    <w:rsid w:val="000410A8"/>
    <w:rsid w:val="00044E78"/>
    <w:rsid w:val="00052F5D"/>
    <w:rsid w:val="00081BF5"/>
    <w:rsid w:val="00082F86"/>
    <w:rsid w:val="00085119"/>
    <w:rsid w:val="000908B3"/>
    <w:rsid w:val="00094C6A"/>
    <w:rsid w:val="000A0F9C"/>
    <w:rsid w:val="000A390F"/>
    <w:rsid w:val="000A513D"/>
    <w:rsid w:val="000A7A59"/>
    <w:rsid w:val="000B011C"/>
    <w:rsid w:val="000B13B4"/>
    <w:rsid w:val="000B4575"/>
    <w:rsid w:val="000B6E4E"/>
    <w:rsid w:val="000B7CD9"/>
    <w:rsid w:val="000C2971"/>
    <w:rsid w:val="000C2D5F"/>
    <w:rsid w:val="000C3E97"/>
    <w:rsid w:val="000C7074"/>
    <w:rsid w:val="000C7505"/>
    <w:rsid w:val="000D47E7"/>
    <w:rsid w:val="000F13DC"/>
    <w:rsid w:val="00101E7A"/>
    <w:rsid w:val="00104BD9"/>
    <w:rsid w:val="00112F22"/>
    <w:rsid w:val="00115AFA"/>
    <w:rsid w:val="001218BA"/>
    <w:rsid w:val="0012370A"/>
    <w:rsid w:val="0012528A"/>
    <w:rsid w:val="00127E39"/>
    <w:rsid w:val="00130443"/>
    <w:rsid w:val="00135B24"/>
    <w:rsid w:val="0013726E"/>
    <w:rsid w:val="00137B2C"/>
    <w:rsid w:val="00150682"/>
    <w:rsid w:val="0016195B"/>
    <w:rsid w:val="001634A6"/>
    <w:rsid w:val="0016456A"/>
    <w:rsid w:val="00170B84"/>
    <w:rsid w:val="001711AE"/>
    <w:rsid w:val="001734C0"/>
    <w:rsid w:val="00182EC1"/>
    <w:rsid w:val="00183A52"/>
    <w:rsid w:val="0018766E"/>
    <w:rsid w:val="00193BC6"/>
    <w:rsid w:val="00196A62"/>
    <w:rsid w:val="00197477"/>
    <w:rsid w:val="001A0E3D"/>
    <w:rsid w:val="001B57E1"/>
    <w:rsid w:val="001C42C4"/>
    <w:rsid w:val="001C47CF"/>
    <w:rsid w:val="001C6149"/>
    <w:rsid w:val="001D3835"/>
    <w:rsid w:val="001D5AF0"/>
    <w:rsid w:val="001D5D82"/>
    <w:rsid w:val="001E3F15"/>
    <w:rsid w:val="001E64FC"/>
    <w:rsid w:val="001E69C1"/>
    <w:rsid w:val="001E70DD"/>
    <w:rsid w:val="001F784C"/>
    <w:rsid w:val="001F7867"/>
    <w:rsid w:val="00205065"/>
    <w:rsid w:val="00207CFD"/>
    <w:rsid w:val="00212F94"/>
    <w:rsid w:val="002144DC"/>
    <w:rsid w:val="0022683D"/>
    <w:rsid w:val="00232D52"/>
    <w:rsid w:val="00233A0D"/>
    <w:rsid w:val="002344BB"/>
    <w:rsid w:val="002344E4"/>
    <w:rsid w:val="002370FC"/>
    <w:rsid w:val="00237880"/>
    <w:rsid w:val="0024171E"/>
    <w:rsid w:val="00241E2A"/>
    <w:rsid w:val="00266155"/>
    <w:rsid w:val="0026642D"/>
    <w:rsid w:val="002676F0"/>
    <w:rsid w:val="00267BBB"/>
    <w:rsid w:val="00276EF5"/>
    <w:rsid w:val="0028642B"/>
    <w:rsid w:val="0028774A"/>
    <w:rsid w:val="0029502B"/>
    <w:rsid w:val="00295711"/>
    <w:rsid w:val="00295B4F"/>
    <w:rsid w:val="002A3B5B"/>
    <w:rsid w:val="002A48E8"/>
    <w:rsid w:val="002A5958"/>
    <w:rsid w:val="002B11E8"/>
    <w:rsid w:val="002B64CF"/>
    <w:rsid w:val="002C293D"/>
    <w:rsid w:val="002C3896"/>
    <w:rsid w:val="002D0F36"/>
    <w:rsid w:val="002D4CD7"/>
    <w:rsid w:val="002D576A"/>
    <w:rsid w:val="002D62B3"/>
    <w:rsid w:val="002D7138"/>
    <w:rsid w:val="002D7D75"/>
    <w:rsid w:val="002E26B0"/>
    <w:rsid w:val="002F1399"/>
    <w:rsid w:val="00301A1F"/>
    <w:rsid w:val="0030301E"/>
    <w:rsid w:val="00306265"/>
    <w:rsid w:val="0030652B"/>
    <w:rsid w:val="00312498"/>
    <w:rsid w:val="00313D0A"/>
    <w:rsid w:val="00326C11"/>
    <w:rsid w:val="003429A1"/>
    <w:rsid w:val="00346D95"/>
    <w:rsid w:val="00355566"/>
    <w:rsid w:val="003576B4"/>
    <w:rsid w:val="003723EC"/>
    <w:rsid w:val="0038114C"/>
    <w:rsid w:val="003919D5"/>
    <w:rsid w:val="0039270F"/>
    <w:rsid w:val="00392FAB"/>
    <w:rsid w:val="00393D0B"/>
    <w:rsid w:val="003952C0"/>
    <w:rsid w:val="003A1ED9"/>
    <w:rsid w:val="003A5A9E"/>
    <w:rsid w:val="003A66BA"/>
    <w:rsid w:val="003B27F1"/>
    <w:rsid w:val="003B504D"/>
    <w:rsid w:val="003B77AE"/>
    <w:rsid w:val="003C63C7"/>
    <w:rsid w:val="003C6522"/>
    <w:rsid w:val="003C7EA9"/>
    <w:rsid w:val="003D07D1"/>
    <w:rsid w:val="003D14AC"/>
    <w:rsid w:val="003D7873"/>
    <w:rsid w:val="003E153B"/>
    <w:rsid w:val="003E172C"/>
    <w:rsid w:val="003E1C7A"/>
    <w:rsid w:val="003E28C9"/>
    <w:rsid w:val="003E7FBE"/>
    <w:rsid w:val="00402908"/>
    <w:rsid w:val="004054C6"/>
    <w:rsid w:val="004110E7"/>
    <w:rsid w:val="004273E5"/>
    <w:rsid w:val="0043028C"/>
    <w:rsid w:val="00434069"/>
    <w:rsid w:val="00445FA0"/>
    <w:rsid w:val="00447267"/>
    <w:rsid w:val="00455B5C"/>
    <w:rsid w:val="0045791B"/>
    <w:rsid w:val="00457C2C"/>
    <w:rsid w:val="00457DE6"/>
    <w:rsid w:val="00460D1D"/>
    <w:rsid w:val="00463F17"/>
    <w:rsid w:val="00470FD9"/>
    <w:rsid w:val="00472473"/>
    <w:rsid w:val="00472929"/>
    <w:rsid w:val="0047516D"/>
    <w:rsid w:val="00475D97"/>
    <w:rsid w:val="0049047D"/>
    <w:rsid w:val="0049415D"/>
    <w:rsid w:val="004946C2"/>
    <w:rsid w:val="004946C8"/>
    <w:rsid w:val="004A1C2E"/>
    <w:rsid w:val="004B166E"/>
    <w:rsid w:val="004C3F84"/>
    <w:rsid w:val="004D037A"/>
    <w:rsid w:val="004E01B2"/>
    <w:rsid w:val="004E6CC5"/>
    <w:rsid w:val="004F5710"/>
    <w:rsid w:val="004F5C8A"/>
    <w:rsid w:val="00500E48"/>
    <w:rsid w:val="005012E5"/>
    <w:rsid w:val="005025B3"/>
    <w:rsid w:val="005044FC"/>
    <w:rsid w:val="00511146"/>
    <w:rsid w:val="00512FA0"/>
    <w:rsid w:val="0052560F"/>
    <w:rsid w:val="00530DFA"/>
    <w:rsid w:val="0053180E"/>
    <w:rsid w:val="0053378B"/>
    <w:rsid w:val="0053550E"/>
    <w:rsid w:val="00536352"/>
    <w:rsid w:val="0054295D"/>
    <w:rsid w:val="005439F2"/>
    <w:rsid w:val="00545FB3"/>
    <w:rsid w:val="0054623A"/>
    <w:rsid w:val="00554743"/>
    <w:rsid w:val="00556FB0"/>
    <w:rsid w:val="00560742"/>
    <w:rsid w:val="0056134D"/>
    <w:rsid w:val="0056617A"/>
    <w:rsid w:val="0056763F"/>
    <w:rsid w:val="00570835"/>
    <w:rsid w:val="005712DD"/>
    <w:rsid w:val="00573235"/>
    <w:rsid w:val="00573A9E"/>
    <w:rsid w:val="005748C2"/>
    <w:rsid w:val="00575022"/>
    <w:rsid w:val="00580B52"/>
    <w:rsid w:val="005B5E31"/>
    <w:rsid w:val="005C11B0"/>
    <w:rsid w:val="005C34D1"/>
    <w:rsid w:val="005D21B2"/>
    <w:rsid w:val="005E4536"/>
    <w:rsid w:val="005E6A6E"/>
    <w:rsid w:val="005E7529"/>
    <w:rsid w:val="005F1B76"/>
    <w:rsid w:val="005F45A0"/>
    <w:rsid w:val="005F6D11"/>
    <w:rsid w:val="005F6F4A"/>
    <w:rsid w:val="006008D6"/>
    <w:rsid w:val="00602AE6"/>
    <w:rsid w:val="00616B21"/>
    <w:rsid w:val="006258FF"/>
    <w:rsid w:val="00625BA7"/>
    <w:rsid w:val="00627270"/>
    <w:rsid w:val="00627B80"/>
    <w:rsid w:val="00627E30"/>
    <w:rsid w:val="006374ED"/>
    <w:rsid w:val="006424D9"/>
    <w:rsid w:val="00645A80"/>
    <w:rsid w:val="00656115"/>
    <w:rsid w:val="006655E0"/>
    <w:rsid w:val="00665FED"/>
    <w:rsid w:val="0068229F"/>
    <w:rsid w:val="00682DE8"/>
    <w:rsid w:val="00683C78"/>
    <w:rsid w:val="006851C5"/>
    <w:rsid w:val="006902E0"/>
    <w:rsid w:val="00693F93"/>
    <w:rsid w:val="006940FD"/>
    <w:rsid w:val="006C38C2"/>
    <w:rsid w:val="006C4C96"/>
    <w:rsid w:val="006D2D73"/>
    <w:rsid w:val="006E0BEE"/>
    <w:rsid w:val="006E0D9E"/>
    <w:rsid w:val="006E31C6"/>
    <w:rsid w:val="006F02A6"/>
    <w:rsid w:val="006F49AB"/>
    <w:rsid w:val="007054F6"/>
    <w:rsid w:val="00705DFE"/>
    <w:rsid w:val="00720DFA"/>
    <w:rsid w:val="00721C5F"/>
    <w:rsid w:val="007230C0"/>
    <w:rsid w:val="00724D22"/>
    <w:rsid w:val="00726C2B"/>
    <w:rsid w:val="0073765E"/>
    <w:rsid w:val="007406FF"/>
    <w:rsid w:val="00743AC9"/>
    <w:rsid w:val="00751116"/>
    <w:rsid w:val="00755AFA"/>
    <w:rsid w:val="00766E07"/>
    <w:rsid w:val="00781C3F"/>
    <w:rsid w:val="007826CE"/>
    <w:rsid w:val="00784684"/>
    <w:rsid w:val="00785FA0"/>
    <w:rsid w:val="00787076"/>
    <w:rsid w:val="007A2364"/>
    <w:rsid w:val="007B12F8"/>
    <w:rsid w:val="007B192C"/>
    <w:rsid w:val="007B2BD8"/>
    <w:rsid w:val="007C0B23"/>
    <w:rsid w:val="007C42EE"/>
    <w:rsid w:val="007C50D1"/>
    <w:rsid w:val="007C6BA0"/>
    <w:rsid w:val="007D1772"/>
    <w:rsid w:val="007D18BF"/>
    <w:rsid w:val="007D3D32"/>
    <w:rsid w:val="007D569A"/>
    <w:rsid w:val="007D5B6B"/>
    <w:rsid w:val="007E0A53"/>
    <w:rsid w:val="007F2421"/>
    <w:rsid w:val="007F3E41"/>
    <w:rsid w:val="007F7934"/>
    <w:rsid w:val="00807E42"/>
    <w:rsid w:val="0081453D"/>
    <w:rsid w:val="0081734B"/>
    <w:rsid w:val="00823B9B"/>
    <w:rsid w:val="00830135"/>
    <w:rsid w:val="00835F12"/>
    <w:rsid w:val="008363C7"/>
    <w:rsid w:val="008374B4"/>
    <w:rsid w:val="00840D90"/>
    <w:rsid w:val="00841C64"/>
    <w:rsid w:val="00843BD9"/>
    <w:rsid w:val="0084404C"/>
    <w:rsid w:val="00851C96"/>
    <w:rsid w:val="00851DC9"/>
    <w:rsid w:val="00861AC6"/>
    <w:rsid w:val="0086623E"/>
    <w:rsid w:val="00870CCA"/>
    <w:rsid w:val="008761F6"/>
    <w:rsid w:val="00876BD6"/>
    <w:rsid w:val="00876FD6"/>
    <w:rsid w:val="00881681"/>
    <w:rsid w:val="00883457"/>
    <w:rsid w:val="00884AD2"/>
    <w:rsid w:val="0088532C"/>
    <w:rsid w:val="00891649"/>
    <w:rsid w:val="00892B19"/>
    <w:rsid w:val="00894696"/>
    <w:rsid w:val="00894A23"/>
    <w:rsid w:val="00895EC6"/>
    <w:rsid w:val="008A0F53"/>
    <w:rsid w:val="008B49DF"/>
    <w:rsid w:val="008B4FCF"/>
    <w:rsid w:val="008B5935"/>
    <w:rsid w:val="008B5F51"/>
    <w:rsid w:val="008B6908"/>
    <w:rsid w:val="008B6E2D"/>
    <w:rsid w:val="008B6ECD"/>
    <w:rsid w:val="008C1DCE"/>
    <w:rsid w:val="008C3DE3"/>
    <w:rsid w:val="008C6F96"/>
    <w:rsid w:val="008D26BD"/>
    <w:rsid w:val="008D68CF"/>
    <w:rsid w:val="008D7AF9"/>
    <w:rsid w:val="008E04A8"/>
    <w:rsid w:val="008E270B"/>
    <w:rsid w:val="008F0B61"/>
    <w:rsid w:val="008F2A54"/>
    <w:rsid w:val="008F5830"/>
    <w:rsid w:val="00902E1E"/>
    <w:rsid w:val="009066A9"/>
    <w:rsid w:val="00911B65"/>
    <w:rsid w:val="009133CB"/>
    <w:rsid w:val="00914D7E"/>
    <w:rsid w:val="0091771A"/>
    <w:rsid w:val="009224EA"/>
    <w:rsid w:val="0093076F"/>
    <w:rsid w:val="0093151F"/>
    <w:rsid w:val="00931A22"/>
    <w:rsid w:val="00932574"/>
    <w:rsid w:val="00935698"/>
    <w:rsid w:val="00936704"/>
    <w:rsid w:val="00936C51"/>
    <w:rsid w:val="009376F3"/>
    <w:rsid w:val="00937D89"/>
    <w:rsid w:val="00937F2A"/>
    <w:rsid w:val="00945452"/>
    <w:rsid w:val="00945E5E"/>
    <w:rsid w:val="00952AC6"/>
    <w:rsid w:val="0096455B"/>
    <w:rsid w:val="00967AA7"/>
    <w:rsid w:val="0097126C"/>
    <w:rsid w:val="00977BCB"/>
    <w:rsid w:val="0098158F"/>
    <w:rsid w:val="0098399F"/>
    <w:rsid w:val="0099697A"/>
    <w:rsid w:val="009A1DDB"/>
    <w:rsid w:val="009B612D"/>
    <w:rsid w:val="009B617E"/>
    <w:rsid w:val="009B66FB"/>
    <w:rsid w:val="009C07CA"/>
    <w:rsid w:val="009C2062"/>
    <w:rsid w:val="009C5A63"/>
    <w:rsid w:val="009D49B1"/>
    <w:rsid w:val="009E0CA6"/>
    <w:rsid w:val="009E2723"/>
    <w:rsid w:val="009E38AC"/>
    <w:rsid w:val="009E7C1A"/>
    <w:rsid w:val="009F1B8E"/>
    <w:rsid w:val="009F5479"/>
    <w:rsid w:val="00A11410"/>
    <w:rsid w:val="00A151B2"/>
    <w:rsid w:val="00A1579D"/>
    <w:rsid w:val="00A166D8"/>
    <w:rsid w:val="00A168D2"/>
    <w:rsid w:val="00A20FCE"/>
    <w:rsid w:val="00A22C92"/>
    <w:rsid w:val="00A255DB"/>
    <w:rsid w:val="00A2655D"/>
    <w:rsid w:val="00A3482C"/>
    <w:rsid w:val="00A4093D"/>
    <w:rsid w:val="00A447FB"/>
    <w:rsid w:val="00A4531F"/>
    <w:rsid w:val="00A47F53"/>
    <w:rsid w:val="00A549D1"/>
    <w:rsid w:val="00A55444"/>
    <w:rsid w:val="00A60647"/>
    <w:rsid w:val="00A61B6C"/>
    <w:rsid w:val="00A64294"/>
    <w:rsid w:val="00A642B9"/>
    <w:rsid w:val="00A654B3"/>
    <w:rsid w:val="00A6726F"/>
    <w:rsid w:val="00A678D7"/>
    <w:rsid w:val="00A770F8"/>
    <w:rsid w:val="00A82B38"/>
    <w:rsid w:val="00A86545"/>
    <w:rsid w:val="00A87482"/>
    <w:rsid w:val="00A874CC"/>
    <w:rsid w:val="00A90AD9"/>
    <w:rsid w:val="00A913E5"/>
    <w:rsid w:val="00A973F8"/>
    <w:rsid w:val="00A97761"/>
    <w:rsid w:val="00AA5FE1"/>
    <w:rsid w:val="00AA74B6"/>
    <w:rsid w:val="00AB23AD"/>
    <w:rsid w:val="00AB7C76"/>
    <w:rsid w:val="00AC186B"/>
    <w:rsid w:val="00AC6866"/>
    <w:rsid w:val="00AC6D8A"/>
    <w:rsid w:val="00AD7639"/>
    <w:rsid w:val="00AE330D"/>
    <w:rsid w:val="00AE3740"/>
    <w:rsid w:val="00AE6400"/>
    <w:rsid w:val="00AF06B1"/>
    <w:rsid w:val="00AF2C9F"/>
    <w:rsid w:val="00AF488B"/>
    <w:rsid w:val="00B017AC"/>
    <w:rsid w:val="00B103B9"/>
    <w:rsid w:val="00B13E5B"/>
    <w:rsid w:val="00B23123"/>
    <w:rsid w:val="00B23FAC"/>
    <w:rsid w:val="00B25CD4"/>
    <w:rsid w:val="00B3433B"/>
    <w:rsid w:val="00B34F3F"/>
    <w:rsid w:val="00B42545"/>
    <w:rsid w:val="00B62751"/>
    <w:rsid w:val="00B65A0B"/>
    <w:rsid w:val="00B6777A"/>
    <w:rsid w:val="00B71B9B"/>
    <w:rsid w:val="00B77872"/>
    <w:rsid w:val="00B87719"/>
    <w:rsid w:val="00BA0800"/>
    <w:rsid w:val="00BA16B8"/>
    <w:rsid w:val="00BA4D0B"/>
    <w:rsid w:val="00BB0F58"/>
    <w:rsid w:val="00BB289B"/>
    <w:rsid w:val="00BB2930"/>
    <w:rsid w:val="00BB3422"/>
    <w:rsid w:val="00BB43FB"/>
    <w:rsid w:val="00BB5C88"/>
    <w:rsid w:val="00BB7D63"/>
    <w:rsid w:val="00BB7FF8"/>
    <w:rsid w:val="00BC4778"/>
    <w:rsid w:val="00BC51E9"/>
    <w:rsid w:val="00BD0AB4"/>
    <w:rsid w:val="00BD54DB"/>
    <w:rsid w:val="00BE0D6B"/>
    <w:rsid w:val="00BE1DD4"/>
    <w:rsid w:val="00BE3BE6"/>
    <w:rsid w:val="00BE71FB"/>
    <w:rsid w:val="00BF2414"/>
    <w:rsid w:val="00BF2E9C"/>
    <w:rsid w:val="00BF3C5E"/>
    <w:rsid w:val="00C001BC"/>
    <w:rsid w:val="00C00BCE"/>
    <w:rsid w:val="00C03487"/>
    <w:rsid w:val="00C049AC"/>
    <w:rsid w:val="00C06696"/>
    <w:rsid w:val="00C10E1A"/>
    <w:rsid w:val="00C11AAE"/>
    <w:rsid w:val="00C12829"/>
    <w:rsid w:val="00C13B42"/>
    <w:rsid w:val="00C20A3F"/>
    <w:rsid w:val="00C220F6"/>
    <w:rsid w:val="00C25466"/>
    <w:rsid w:val="00C27897"/>
    <w:rsid w:val="00C31865"/>
    <w:rsid w:val="00C33F11"/>
    <w:rsid w:val="00C41612"/>
    <w:rsid w:val="00C46726"/>
    <w:rsid w:val="00C46B9B"/>
    <w:rsid w:val="00C51418"/>
    <w:rsid w:val="00C51A04"/>
    <w:rsid w:val="00C5474D"/>
    <w:rsid w:val="00C54836"/>
    <w:rsid w:val="00C614FE"/>
    <w:rsid w:val="00C62C1A"/>
    <w:rsid w:val="00C65971"/>
    <w:rsid w:val="00C66D9E"/>
    <w:rsid w:val="00C722DB"/>
    <w:rsid w:val="00C804BF"/>
    <w:rsid w:val="00C80533"/>
    <w:rsid w:val="00C8329C"/>
    <w:rsid w:val="00C94264"/>
    <w:rsid w:val="00C950BF"/>
    <w:rsid w:val="00C957FF"/>
    <w:rsid w:val="00CA0625"/>
    <w:rsid w:val="00CA09D7"/>
    <w:rsid w:val="00CA1AB6"/>
    <w:rsid w:val="00CB1A67"/>
    <w:rsid w:val="00CB1EDD"/>
    <w:rsid w:val="00CB25C5"/>
    <w:rsid w:val="00CC1F99"/>
    <w:rsid w:val="00CD45B5"/>
    <w:rsid w:val="00CF7100"/>
    <w:rsid w:val="00D02A43"/>
    <w:rsid w:val="00D02D6F"/>
    <w:rsid w:val="00D057F6"/>
    <w:rsid w:val="00D05816"/>
    <w:rsid w:val="00D06430"/>
    <w:rsid w:val="00D12DB9"/>
    <w:rsid w:val="00D176DB"/>
    <w:rsid w:val="00D20160"/>
    <w:rsid w:val="00D204A9"/>
    <w:rsid w:val="00D20D0B"/>
    <w:rsid w:val="00D23A76"/>
    <w:rsid w:val="00D2730E"/>
    <w:rsid w:val="00D37E83"/>
    <w:rsid w:val="00D4040C"/>
    <w:rsid w:val="00D460F6"/>
    <w:rsid w:val="00D46D8B"/>
    <w:rsid w:val="00D50084"/>
    <w:rsid w:val="00D535D2"/>
    <w:rsid w:val="00D736AC"/>
    <w:rsid w:val="00D868C2"/>
    <w:rsid w:val="00D86DA9"/>
    <w:rsid w:val="00D9112C"/>
    <w:rsid w:val="00D94C65"/>
    <w:rsid w:val="00D973C5"/>
    <w:rsid w:val="00DA6CFE"/>
    <w:rsid w:val="00DB2865"/>
    <w:rsid w:val="00DB3E59"/>
    <w:rsid w:val="00DC0D2B"/>
    <w:rsid w:val="00DC126E"/>
    <w:rsid w:val="00DC2ABA"/>
    <w:rsid w:val="00DC50E7"/>
    <w:rsid w:val="00DD3176"/>
    <w:rsid w:val="00DF19F3"/>
    <w:rsid w:val="00DF1A83"/>
    <w:rsid w:val="00DF314D"/>
    <w:rsid w:val="00DF368E"/>
    <w:rsid w:val="00E06718"/>
    <w:rsid w:val="00E10987"/>
    <w:rsid w:val="00E1241E"/>
    <w:rsid w:val="00E15225"/>
    <w:rsid w:val="00E17578"/>
    <w:rsid w:val="00E2140D"/>
    <w:rsid w:val="00E23B3E"/>
    <w:rsid w:val="00E244F5"/>
    <w:rsid w:val="00E24513"/>
    <w:rsid w:val="00E30C40"/>
    <w:rsid w:val="00E31BB5"/>
    <w:rsid w:val="00E31DA3"/>
    <w:rsid w:val="00E37759"/>
    <w:rsid w:val="00E42C9E"/>
    <w:rsid w:val="00E4371E"/>
    <w:rsid w:val="00E5021C"/>
    <w:rsid w:val="00E52E1B"/>
    <w:rsid w:val="00E53058"/>
    <w:rsid w:val="00E64F43"/>
    <w:rsid w:val="00E742F1"/>
    <w:rsid w:val="00E74F4D"/>
    <w:rsid w:val="00E76D55"/>
    <w:rsid w:val="00E83A1F"/>
    <w:rsid w:val="00E91432"/>
    <w:rsid w:val="00E91D09"/>
    <w:rsid w:val="00E93442"/>
    <w:rsid w:val="00EA3960"/>
    <w:rsid w:val="00EB173F"/>
    <w:rsid w:val="00EB24AC"/>
    <w:rsid w:val="00EB407E"/>
    <w:rsid w:val="00EB54C3"/>
    <w:rsid w:val="00EB5E39"/>
    <w:rsid w:val="00EB6872"/>
    <w:rsid w:val="00EC570D"/>
    <w:rsid w:val="00ED1755"/>
    <w:rsid w:val="00ED2916"/>
    <w:rsid w:val="00ED57C7"/>
    <w:rsid w:val="00ED5D0A"/>
    <w:rsid w:val="00ED77CA"/>
    <w:rsid w:val="00EE4F84"/>
    <w:rsid w:val="00EF054E"/>
    <w:rsid w:val="00EF69D1"/>
    <w:rsid w:val="00F02A6A"/>
    <w:rsid w:val="00F02E30"/>
    <w:rsid w:val="00F03699"/>
    <w:rsid w:val="00F03C05"/>
    <w:rsid w:val="00F075FE"/>
    <w:rsid w:val="00F07FE2"/>
    <w:rsid w:val="00F1304B"/>
    <w:rsid w:val="00F2294C"/>
    <w:rsid w:val="00F23E58"/>
    <w:rsid w:val="00F26248"/>
    <w:rsid w:val="00F30832"/>
    <w:rsid w:val="00F43E83"/>
    <w:rsid w:val="00F44B20"/>
    <w:rsid w:val="00F454C6"/>
    <w:rsid w:val="00F5132E"/>
    <w:rsid w:val="00F53884"/>
    <w:rsid w:val="00F55F2B"/>
    <w:rsid w:val="00F57396"/>
    <w:rsid w:val="00F6272A"/>
    <w:rsid w:val="00F64AD2"/>
    <w:rsid w:val="00F816A8"/>
    <w:rsid w:val="00F826E2"/>
    <w:rsid w:val="00F82FE0"/>
    <w:rsid w:val="00F8683C"/>
    <w:rsid w:val="00F9421E"/>
    <w:rsid w:val="00F96D6A"/>
    <w:rsid w:val="00F973B8"/>
    <w:rsid w:val="00FA65C0"/>
    <w:rsid w:val="00FA6734"/>
    <w:rsid w:val="00FB3E5B"/>
    <w:rsid w:val="00FB5C7E"/>
    <w:rsid w:val="00FD1302"/>
    <w:rsid w:val="00FD51D3"/>
    <w:rsid w:val="00FD5B29"/>
    <w:rsid w:val="00FD6C4F"/>
    <w:rsid w:val="00FE2B77"/>
    <w:rsid w:val="00FE4C03"/>
    <w:rsid w:val="00FF165A"/>
    <w:rsid w:val="00FF1CA5"/>
    <w:rsid w:val="00FF26A2"/>
    <w:rsid w:val="00FF71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F86BEAF-9C1B-473F-A721-40A5FE413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val="en-GB"/>
    </w:rPr>
  </w:style>
  <w:style w:type="paragraph" w:styleId="Heading1">
    <w:name w:val="heading 1"/>
    <w:basedOn w:val="Normal"/>
    <w:next w:val="Normal"/>
    <w:qFormat/>
    <w:pPr>
      <w:keepNext/>
      <w:keepLines/>
      <w:numPr>
        <w:numId w:val="1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12"/>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12"/>
      </w:numPr>
      <w:spacing w:before="240" w:after="60"/>
      <w:outlineLvl w:val="2"/>
    </w:pPr>
    <w:rPr>
      <w:rFonts w:ascii="Arial" w:hAnsi="Arial"/>
      <w:b/>
      <w:sz w:val="24"/>
    </w:rPr>
  </w:style>
  <w:style w:type="paragraph" w:styleId="Heading4">
    <w:name w:val="heading 4"/>
    <w:basedOn w:val="Normal"/>
    <w:next w:val="Normal"/>
    <w:qFormat/>
    <w:rsid w:val="0047516D"/>
    <w:pPr>
      <w:numPr>
        <w:ilvl w:val="3"/>
        <w:numId w:val="12"/>
      </w:numPr>
      <w:outlineLvl w:val="3"/>
    </w:pPr>
    <w:rPr>
      <w:rFonts w:ascii="Times" w:eastAsia="Times New Roman" w:hAnsi="Times"/>
      <w:sz w:val="24"/>
      <w:u w:val="single"/>
      <w:lang w:val="en-US"/>
    </w:rPr>
  </w:style>
  <w:style w:type="paragraph" w:styleId="Heading5">
    <w:name w:val="heading 5"/>
    <w:basedOn w:val="Normal"/>
    <w:next w:val="Normal"/>
    <w:qFormat/>
    <w:rsid w:val="0047516D"/>
    <w:pPr>
      <w:numPr>
        <w:ilvl w:val="4"/>
        <w:numId w:val="12"/>
      </w:numPr>
      <w:spacing w:before="240" w:after="60"/>
      <w:outlineLvl w:val="4"/>
    </w:pPr>
    <w:rPr>
      <w:rFonts w:eastAsia="Times New Roman"/>
      <w:u w:val="single"/>
      <w:lang w:val="en-US"/>
    </w:rPr>
  </w:style>
  <w:style w:type="paragraph" w:styleId="Heading6">
    <w:name w:val="heading 6"/>
    <w:basedOn w:val="Normal"/>
    <w:next w:val="Normal"/>
    <w:qFormat/>
    <w:rsid w:val="0047516D"/>
    <w:pPr>
      <w:numPr>
        <w:ilvl w:val="5"/>
        <w:numId w:val="12"/>
      </w:numPr>
      <w:spacing w:before="240" w:after="60"/>
      <w:outlineLvl w:val="5"/>
    </w:pPr>
    <w:rPr>
      <w:rFonts w:eastAsia="Times New Roman"/>
      <w:i/>
      <w:lang w:val="en-US"/>
    </w:rPr>
  </w:style>
  <w:style w:type="paragraph" w:styleId="Heading7">
    <w:name w:val="heading 7"/>
    <w:basedOn w:val="Normal"/>
    <w:next w:val="Normal"/>
    <w:qFormat/>
    <w:rsid w:val="0047516D"/>
    <w:pPr>
      <w:numPr>
        <w:ilvl w:val="6"/>
        <w:numId w:val="12"/>
      </w:numPr>
      <w:spacing w:before="240" w:after="60"/>
      <w:outlineLvl w:val="6"/>
    </w:pPr>
    <w:rPr>
      <w:rFonts w:ascii="Arial" w:eastAsia="Times New Roman" w:hAnsi="Arial"/>
      <w:sz w:val="20"/>
      <w:lang w:val="en-US"/>
    </w:rPr>
  </w:style>
  <w:style w:type="paragraph" w:styleId="Heading8">
    <w:name w:val="heading 8"/>
    <w:basedOn w:val="Normal"/>
    <w:next w:val="Normal"/>
    <w:qFormat/>
    <w:rsid w:val="0047516D"/>
    <w:pPr>
      <w:numPr>
        <w:ilvl w:val="7"/>
        <w:numId w:val="12"/>
      </w:numPr>
      <w:spacing w:before="240" w:after="60"/>
      <w:outlineLvl w:val="7"/>
    </w:pPr>
    <w:rPr>
      <w:rFonts w:ascii="Arial" w:eastAsia="Times New Roman" w:hAnsi="Arial"/>
      <w:i/>
      <w:sz w:val="20"/>
      <w:lang w:val="en-US"/>
    </w:rPr>
  </w:style>
  <w:style w:type="paragraph" w:styleId="Heading9">
    <w:name w:val="heading 9"/>
    <w:basedOn w:val="Normal"/>
    <w:next w:val="Normal"/>
    <w:qFormat/>
    <w:rsid w:val="0047516D"/>
    <w:pPr>
      <w:numPr>
        <w:ilvl w:val="8"/>
        <w:numId w:val="12"/>
      </w:numPr>
      <w:spacing w:before="240" w:after="60"/>
      <w:outlineLvl w:val="8"/>
    </w:pPr>
    <w:rPr>
      <w:rFonts w:ascii="Arial" w:eastAsia="Times New Roman" w:hAnsi="Arial"/>
      <w:b/>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styleId="DocumentMap">
    <w:name w:val="Document Map"/>
    <w:basedOn w:val="Normal"/>
    <w:semiHidden/>
    <w:pPr>
      <w:shd w:val="clear" w:color="auto" w:fill="000080"/>
    </w:pPr>
    <w:rPr>
      <w:rFonts w:ascii="Tahoma" w:hAnsi="Tahoma" w:cs="Tahoma"/>
      <w:sz w:val="20"/>
    </w:rPr>
  </w:style>
  <w:style w:type="paragraph" w:customStyle="1" w:styleId="IEEEStdsParagraph">
    <w:name w:val="IEEEStds Paragraph"/>
    <w:pPr>
      <w:spacing w:before="100" w:beforeAutospacing="1" w:after="100" w:afterAutospacing="1"/>
      <w:jc w:val="both"/>
    </w:pPr>
    <w:rPr>
      <w:lang w:eastAsia="ja-JP" w:bidi="yi-Hebr"/>
    </w:rPr>
  </w:style>
  <w:style w:type="character" w:customStyle="1" w:styleId="IEEEStdsParagraphChar">
    <w:name w:val="IEEEStds Paragraph Char"/>
    <w:rPr>
      <w:lang w:val="en-US" w:eastAsia="ja-JP" w:bidi="yi-Hebr"/>
    </w:rPr>
  </w:style>
  <w:style w:type="paragraph" w:customStyle="1" w:styleId="CellBody">
    <w:name w:val="CellBody"/>
    <w:basedOn w:val="Normal"/>
    <w:pPr>
      <w:overflowPunct w:val="0"/>
      <w:autoSpaceDE w:val="0"/>
      <w:autoSpaceDN w:val="0"/>
      <w:adjustRightInd w:val="0"/>
      <w:textAlignment w:val="baseline"/>
    </w:pPr>
    <w:rPr>
      <w:noProof/>
      <w:color w:val="000000"/>
      <w:sz w:val="24"/>
      <w:lang w:val="en-US" w:eastAsia="ja-JP"/>
    </w:rPr>
  </w:style>
  <w:style w:type="paragraph" w:customStyle="1" w:styleId="CellHeading">
    <w:name w:val="CellHeading"/>
    <w:basedOn w:val="Normal"/>
    <w:pPr>
      <w:overflowPunct w:val="0"/>
      <w:autoSpaceDE w:val="0"/>
      <w:autoSpaceDN w:val="0"/>
      <w:adjustRightInd w:val="0"/>
      <w:jc w:val="center"/>
      <w:textAlignment w:val="baseline"/>
    </w:pPr>
    <w:rPr>
      <w:noProof/>
      <w:color w:val="000000"/>
      <w:sz w:val="24"/>
      <w:lang w:val="en-US" w:eastAsia="ja-JP"/>
    </w:rPr>
  </w:style>
  <w:style w:type="paragraph" w:styleId="Caption">
    <w:name w:val="caption"/>
    <w:aliases w:val="Caption Char1,Caption Char Char,Caption Char1 Char,Caption Char2,Caption Char Char Char,Caption Char Char1,Caption Char,fig and tbl,fighead2,Table Caption,fighead21,fighead22,fighead23,Table Caption1,fighead211,fighead24,Table Caption2,fighead25"/>
    <w:basedOn w:val="Normal"/>
    <w:next w:val="Normal"/>
    <w:qFormat/>
    <w:rPr>
      <w:b/>
      <w:bCs/>
      <w:sz w:val="20"/>
    </w:rPr>
  </w:style>
  <w:style w:type="character" w:customStyle="1" w:styleId="EldadPerahia">
    <w:name w:val="Eldad Perahia"/>
    <w:semiHidden/>
    <w:rPr>
      <w:rFonts w:ascii="Arial" w:hAnsi="Arial" w:cs="Arial"/>
      <w:color w:val="auto"/>
      <w:sz w:val="20"/>
      <w:szCs w:val="20"/>
    </w:rPr>
  </w:style>
  <w:style w:type="paragraph" w:customStyle="1" w:styleId="TableFootnote">
    <w:name w:val="TableFootnote"/>
    <w:basedOn w:val="Normal"/>
    <w:pPr>
      <w:overflowPunct w:val="0"/>
      <w:autoSpaceDE w:val="0"/>
      <w:autoSpaceDN w:val="0"/>
      <w:adjustRightInd w:val="0"/>
      <w:ind w:left="200" w:right="200" w:hanging="200"/>
      <w:jc w:val="both"/>
      <w:textAlignment w:val="baseline"/>
    </w:pPr>
    <w:rPr>
      <w:noProof/>
      <w:color w:val="000000"/>
      <w:sz w:val="18"/>
      <w:lang w:val="en-US" w:eastAsia="ja-JP"/>
    </w:rPr>
  </w:style>
  <w:style w:type="character" w:customStyle="1" w:styleId="Subscript">
    <w:name w:val="Subscript"/>
    <w:rPr>
      <w:vertAlign w:val="subscript"/>
    </w:rPr>
  </w:style>
  <w:style w:type="paragraph" w:customStyle="1" w:styleId="IEEEStdsEquationVariableList">
    <w:name w:val="IEEEStds Equation Variable List"/>
    <w:basedOn w:val="IEEEStdsParagraph"/>
    <w:pPr>
      <w:tabs>
        <w:tab w:val="left" w:pos="760"/>
      </w:tabs>
      <w:spacing w:line="280" w:lineRule="exact"/>
      <w:ind w:left="764" w:hanging="562"/>
    </w:pPr>
    <w:rPr>
      <w:snapToGrid w:val="0"/>
    </w:rPr>
  </w:style>
  <w:style w:type="character" w:customStyle="1" w:styleId="IEEEStdsParagraphChar1">
    <w:name w:val="IEEEStds Paragraph Char1"/>
    <w:rPr>
      <w:lang w:val="en-US" w:eastAsia="ja-JP" w:bidi="yi-Hebr"/>
    </w:rPr>
  </w:style>
  <w:style w:type="paragraph" w:customStyle="1" w:styleId="IEEEStdsComputerCode">
    <w:name w:val="IEEEStds Computer Code"/>
    <w:basedOn w:val="IEEEStdsParagraph"/>
    <w:pPr>
      <w:spacing w:before="0" w:beforeAutospacing="0" w:after="0" w:afterAutospacing="0"/>
    </w:pPr>
    <w:rPr>
      <w:rFonts w:ascii="Courier New" w:hAnsi="Courier New" w:cs="Courier"/>
    </w:rPr>
  </w:style>
  <w:style w:type="paragraph" w:customStyle="1" w:styleId="TGnFigTitleLOF">
    <w:name w:val="TGnFigTitleLOF"/>
    <w:rsid w:val="00D02A43"/>
    <w:pPr>
      <w:widowControl w:val="0"/>
      <w:tabs>
        <w:tab w:val="right" w:leader="dot" w:pos="8640"/>
      </w:tabs>
      <w:autoSpaceDE w:val="0"/>
      <w:autoSpaceDN w:val="0"/>
      <w:adjustRightInd w:val="0"/>
      <w:spacing w:line="240" w:lineRule="atLeast"/>
    </w:pPr>
    <w:rPr>
      <w:color w:val="000000"/>
      <w:w w:val="0"/>
      <w:lang w:eastAsia="ja-JP"/>
    </w:rPr>
  </w:style>
  <w:style w:type="paragraph" w:customStyle="1" w:styleId="Default">
    <w:name w:val="Default"/>
    <w:rsid w:val="00241E2A"/>
    <w:pPr>
      <w:autoSpaceDE w:val="0"/>
      <w:autoSpaceDN w:val="0"/>
      <w:adjustRightInd w:val="0"/>
    </w:pPr>
    <w:rPr>
      <w:color w:val="000000"/>
      <w:sz w:val="24"/>
      <w:szCs w:val="24"/>
      <w:lang w:eastAsia="ja-JP"/>
    </w:rPr>
  </w:style>
  <w:style w:type="paragraph" w:customStyle="1" w:styleId="Body">
    <w:name w:val="Body"/>
    <w:rsid w:val="006E31C6"/>
    <w:pPr>
      <w:widowControl w:val="0"/>
      <w:autoSpaceDE w:val="0"/>
      <w:autoSpaceDN w:val="0"/>
      <w:adjustRightInd w:val="0"/>
      <w:spacing w:before="240" w:line="240" w:lineRule="atLeast"/>
      <w:jc w:val="both"/>
    </w:pPr>
    <w:rPr>
      <w:color w:val="000000"/>
      <w:w w:val="0"/>
      <w:lang w:eastAsia="ja-JP"/>
    </w:rPr>
  </w:style>
  <w:style w:type="paragraph" w:customStyle="1" w:styleId="AH4">
    <w:name w:val="AH4"/>
    <w:aliases w:val="A.1.1.1.1,A.1.1.1.1TOC,AH41"/>
    <w:next w:val="Normal"/>
    <w:rsid w:val="0098399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hAnsi="Arial" w:cs="Arial"/>
      <w:b/>
      <w:bCs/>
      <w:color w:val="000000"/>
      <w:w w:val="0"/>
      <w:lang w:eastAsia="ja-JP"/>
    </w:rPr>
  </w:style>
  <w:style w:type="paragraph" w:customStyle="1" w:styleId="AI">
    <w:name w:val="AI"/>
    <w:aliases w:val="Annex,AnnexTOC,AI1"/>
    <w:next w:val="Normal"/>
    <w:rsid w:val="0098399F"/>
    <w:pPr>
      <w:keepNext/>
      <w:autoSpaceDE w:val="0"/>
      <w:autoSpaceDN w:val="0"/>
      <w:adjustRightInd w:val="0"/>
      <w:spacing w:before="480" w:after="240" w:line="320" w:lineRule="atLeast"/>
    </w:pPr>
    <w:rPr>
      <w:rFonts w:ascii="Arial" w:hAnsi="Arial" w:cs="Arial"/>
      <w:b/>
      <w:bCs/>
      <w:color w:val="000000"/>
      <w:w w:val="0"/>
      <w:sz w:val="28"/>
      <w:szCs w:val="28"/>
      <w:lang w:eastAsia="ja-JP"/>
    </w:rPr>
  </w:style>
  <w:style w:type="table" w:styleId="TableGrid">
    <w:name w:val="Table Grid"/>
    <w:basedOn w:val="TableNormal"/>
    <w:uiPriority w:val="39"/>
    <w:rsid w:val="00F07F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Paragraph">
    <w:name w:val="BlockParagraph"/>
    <w:basedOn w:val="Normal"/>
    <w:rsid w:val="0047516D"/>
    <w:pPr>
      <w:spacing w:before="120"/>
    </w:pPr>
    <w:rPr>
      <w:rFonts w:ascii="Palatino" w:eastAsia="Times New Roman" w:hAnsi="Palatino"/>
      <w:sz w:val="24"/>
      <w:lang w:val="en-US"/>
    </w:rPr>
  </w:style>
  <w:style w:type="paragraph" w:customStyle="1" w:styleId="covertext">
    <w:name w:val="cover text"/>
    <w:basedOn w:val="Normal"/>
    <w:rsid w:val="0047516D"/>
    <w:pPr>
      <w:spacing w:before="120" w:after="120"/>
    </w:pPr>
    <w:rPr>
      <w:rFonts w:eastAsia="Times New Roman"/>
      <w:sz w:val="24"/>
      <w:lang w:val="en-US"/>
    </w:rPr>
  </w:style>
  <w:style w:type="paragraph" w:customStyle="1" w:styleId="StyleHeading1Before16ptAfter0pt">
    <w:name w:val="Style Heading 1 + Before:  16 pt After:  0 pt"/>
    <w:basedOn w:val="Heading1"/>
    <w:rsid w:val="0047516D"/>
    <w:pPr>
      <w:keepLines w:val="0"/>
    </w:pPr>
    <w:rPr>
      <w:rFonts w:eastAsia="Times New Roman"/>
      <w:bCs/>
      <w:kern w:val="28"/>
      <w:sz w:val="28"/>
      <w:u w:val="none"/>
      <w:lang w:val="en-US"/>
    </w:rPr>
  </w:style>
  <w:style w:type="paragraph" w:customStyle="1" w:styleId="StyleHeading2Before14ptAfter0pt">
    <w:name w:val="Style Heading 2 + Before:  14 pt After:  0 pt"/>
    <w:basedOn w:val="Heading2"/>
    <w:rsid w:val="0047516D"/>
    <w:pPr>
      <w:keepLines w:val="0"/>
      <w:numPr>
        <w:numId w:val="0"/>
      </w:numPr>
      <w:tabs>
        <w:tab w:val="num" w:pos="576"/>
      </w:tabs>
      <w:ind w:left="576" w:hanging="576"/>
    </w:pPr>
    <w:rPr>
      <w:rFonts w:eastAsia="Times New Roman"/>
      <w:bCs/>
      <w:i/>
      <w:iCs/>
      <w:u w:val="none"/>
      <w:lang w:val="en-US"/>
    </w:rPr>
  </w:style>
  <w:style w:type="character" w:styleId="Emphasis">
    <w:name w:val="Emphasis"/>
    <w:qFormat/>
    <w:rsid w:val="007C50D1"/>
    <w:rPr>
      <w:i/>
      <w:iCs/>
    </w:rPr>
  </w:style>
  <w:style w:type="paragraph" w:styleId="ListParagraph">
    <w:name w:val="List Paragraph"/>
    <w:basedOn w:val="Normal"/>
    <w:uiPriority w:val="34"/>
    <w:qFormat/>
    <w:rsid w:val="00BD0AB4"/>
    <w:pPr>
      <w:ind w:left="720"/>
      <w:contextualSpacing/>
    </w:pPr>
  </w:style>
  <w:style w:type="character" w:styleId="FollowedHyperlink">
    <w:name w:val="FollowedHyperlink"/>
    <w:basedOn w:val="DefaultParagraphFont"/>
    <w:rsid w:val="002344E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29719">
      <w:bodyDiv w:val="1"/>
      <w:marLeft w:val="0"/>
      <w:marRight w:val="0"/>
      <w:marTop w:val="0"/>
      <w:marBottom w:val="0"/>
      <w:divBdr>
        <w:top w:val="none" w:sz="0" w:space="0" w:color="auto"/>
        <w:left w:val="none" w:sz="0" w:space="0" w:color="auto"/>
        <w:bottom w:val="none" w:sz="0" w:space="0" w:color="auto"/>
        <w:right w:val="none" w:sz="0" w:space="0" w:color="auto"/>
      </w:divBdr>
    </w:div>
    <w:div w:id="40441581">
      <w:bodyDiv w:val="1"/>
      <w:marLeft w:val="0"/>
      <w:marRight w:val="0"/>
      <w:marTop w:val="0"/>
      <w:marBottom w:val="0"/>
      <w:divBdr>
        <w:top w:val="none" w:sz="0" w:space="0" w:color="auto"/>
        <w:left w:val="none" w:sz="0" w:space="0" w:color="auto"/>
        <w:bottom w:val="none" w:sz="0" w:space="0" w:color="auto"/>
        <w:right w:val="none" w:sz="0" w:space="0" w:color="auto"/>
      </w:divBdr>
      <w:divsChild>
        <w:div w:id="1311641194">
          <w:marLeft w:val="0"/>
          <w:marRight w:val="0"/>
          <w:marTop w:val="0"/>
          <w:marBottom w:val="0"/>
          <w:divBdr>
            <w:top w:val="none" w:sz="0" w:space="0" w:color="auto"/>
            <w:left w:val="none" w:sz="0" w:space="0" w:color="auto"/>
            <w:bottom w:val="none" w:sz="0" w:space="0" w:color="auto"/>
            <w:right w:val="none" w:sz="0" w:space="0" w:color="auto"/>
          </w:divBdr>
          <w:divsChild>
            <w:div w:id="855463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19842">
      <w:bodyDiv w:val="1"/>
      <w:marLeft w:val="0"/>
      <w:marRight w:val="0"/>
      <w:marTop w:val="0"/>
      <w:marBottom w:val="0"/>
      <w:divBdr>
        <w:top w:val="none" w:sz="0" w:space="0" w:color="auto"/>
        <w:left w:val="none" w:sz="0" w:space="0" w:color="auto"/>
        <w:bottom w:val="none" w:sz="0" w:space="0" w:color="auto"/>
        <w:right w:val="none" w:sz="0" w:space="0" w:color="auto"/>
      </w:divBdr>
      <w:divsChild>
        <w:div w:id="1070690198">
          <w:marLeft w:val="0"/>
          <w:marRight w:val="0"/>
          <w:marTop w:val="0"/>
          <w:marBottom w:val="0"/>
          <w:divBdr>
            <w:top w:val="none" w:sz="0" w:space="0" w:color="auto"/>
            <w:left w:val="none" w:sz="0" w:space="0" w:color="auto"/>
            <w:bottom w:val="none" w:sz="0" w:space="0" w:color="auto"/>
            <w:right w:val="none" w:sz="0" w:space="0" w:color="auto"/>
          </w:divBdr>
          <w:divsChild>
            <w:div w:id="101137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66412">
      <w:bodyDiv w:val="1"/>
      <w:marLeft w:val="0"/>
      <w:marRight w:val="0"/>
      <w:marTop w:val="0"/>
      <w:marBottom w:val="0"/>
      <w:divBdr>
        <w:top w:val="none" w:sz="0" w:space="0" w:color="auto"/>
        <w:left w:val="none" w:sz="0" w:space="0" w:color="auto"/>
        <w:bottom w:val="none" w:sz="0" w:space="0" w:color="auto"/>
        <w:right w:val="none" w:sz="0" w:space="0" w:color="auto"/>
      </w:divBdr>
    </w:div>
    <w:div w:id="200480665">
      <w:bodyDiv w:val="1"/>
      <w:marLeft w:val="0"/>
      <w:marRight w:val="0"/>
      <w:marTop w:val="0"/>
      <w:marBottom w:val="0"/>
      <w:divBdr>
        <w:top w:val="none" w:sz="0" w:space="0" w:color="auto"/>
        <w:left w:val="none" w:sz="0" w:space="0" w:color="auto"/>
        <w:bottom w:val="none" w:sz="0" w:space="0" w:color="auto"/>
        <w:right w:val="none" w:sz="0" w:space="0" w:color="auto"/>
      </w:divBdr>
      <w:divsChild>
        <w:div w:id="799542426">
          <w:marLeft w:val="0"/>
          <w:marRight w:val="0"/>
          <w:marTop w:val="0"/>
          <w:marBottom w:val="0"/>
          <w:divBdr>
            <w:top w:val="none" w:sz="0" w:space="0" w:color="auto"/>
            <w:left w:val="none" w:sz="0" w:space="0" w:color="auto"/>
            <w:bottom w:val="none" w:sz="0" w:space="0" w:color="auto"/>
            <w:right w:val="none" w:sz="0" w:space="0" w:color="auto"/>
          </w:divBdr>
        </w:div>
      </w:divsChild>
    </w:div>
    <w:div w:id="277294740">
      <w:bodyDiv w:val="1"/>
      <w:marLeft w:val="0"/>
      <w:marRight w:val="0"/>
      <w:marTop w:val="0"/>
      <w:marBottom w:val="0"/>
      <w:divBdr>
        <w:top w:val="none" w:sz="0" w:space="0" w:color="auto"/>
        <w:left w:val="none" w:sz="0" w:space="0" w:color="auto"/>
        <w:bottom w:val="none" w:sz="0" w:space="0" w:color="auto"/>
        <w:right w:val="none" w:sz="0" w:space="0" w:color="auto"/>
      </w:divBdr>
    </w:div>
    <w:div w:id="293370918">
      <w:bodyDiv w:val="1"/>
      <w:marLeft w:val="0"/>
      <w:marRight w:val="0"/>
      <w:marTop w:val="0"/>
      <w:marBottom w:val="0"/>
      <w:divBdr>
        <w:top w:val="none" w:sz="0" w:space="0" w:color="auto"/>
        <w:left w:val="none" w:sz="0" w:space="0" w:color="auto"/>
        <w:bottom w:val="none" w:sz="0" w:space="0" w:color="auto"/>
        <w:right w:val="none" w:sz="0" w:space="0" w:color="auto"/>
      </w:divBdr>
      <w:divsChild>
        <w:div w:id="948663140">
          <w:marLeft w:val="0"/>
          <w:marRight w:val="0"/>
          <w:marTop w:val="0"/>
          <w:marBottom w:val="0"/>
          <w:divBdr>
            <w:top w:val="none" w:sz="0" w:space="0" w:color="auto"/>
            <w:left w:val="none" w:sz="0" w:space="0" w:color="auto"/>
            <w:bottom w:val="none" w:sz="0" w:space="0" w:color="auto"/>
            <w:right w:val="none" w:sz="0" w:space="0" w:color="auto"/>
          </w:divBdr>
        </w:div>
        <w:div w:id="1357150576">
          <w:marLeft w:val="0"/>
          <w:marRight w:val="0"/>
          <w:marTop w:val="0"/>
          <w:marBottom w:val="0"/>
          <w:divBdr>
            <w:top w:val="none" w:sz="0" w:space="0" w:color="auto"/>
            <w:left w:val="none" w:sz="0" w:space="0" w:color="auto"/>
            <w:bottom w:val="none" w:sz="0" w:space="0" w:color="auto"/>
            <w:right w:val="none" w:sz="0" w:space="0" w:color="auto"/>
          </w:divBdr>
        </w:div>
        <w:div w:id="1751461362">
          <w:marLeft w:val="0"/>
          <w:marRight w:val="0"/>
          <w:marTop w:val="0"/>
          <w:marBottom w:val="0"/>
          <w:divBdr>
            <w:top w:val="none" w:sz="0" w:space="0" w:color="auto"/>
            <w:left w:val="none" w:sz="0" w:space="0" w:color="auto"/>
            <w:bottom w:val="none" w:sz="0" w:space="0" w:color="auto"/>
            <w:right w:val="none" w:sz="0" w:space="0" w:color="auto"/>
          </w:divBdr>
        </w:div>
        <w:div w:id="1787969778">
          <w:marLeft w:val="0"/>
          <w:marRight w:val="0"/>
          <w:marTop w:val="0"/>
          <w:marBottom w:val="0"/>
          <w:divBdr>
            <w:top w:val="none" w:sz="0" w:space="0" w:color="auto"/>
            <w:left w:val="none" w:sz="0" w:space="0" w:color="auto"/>
            <w:bottom w:val="none" w:sz="0" w:space="0" w:color="auto"/>
            <w:right w:val="none" w:sz="0" w:space="0" w:color="auto"/>
          </w:divBdr>
        </w:div>
      </w:divsChild>
    </w:div>
    <w:div w:id="334966179">
      <w:bodyDiv w:val="1"/>
      <w:marLeft w:val="0"/>
      <w:marRight w:val="0"/>
      <w:marTop w:val="0"/>
      <w:marBottom w:val="0"/>
      <w:divBdr>
        <w:top w:val="none" w:sz="0" w:space="0" w:color="auto"/>
        <w:left w:val="none" w:sz="0" w:space="0" w:color="auto"/>
        <w:bottom w:val="none" w:sz="0" w:space="0" w:color="auto"/>
        <w:right w:val="none" w:sz="0" w:space="0" w:color="auto"/>
      </w:divBdr>
      <w:divsChild>
        <w:div w:id="1579748874">
          <w:marLeft w:val="0"/>
          <w:marRight w:val="0"/>
          <w:marTop w:val="0"/>
          <w:marBottom w:val="0"/>
          <w:divBdr>
            <w:top w:val="none" w:sz="0" w:space="0" w:color="auto"/>
            <w:left w:val="none" w:sz="0" w:space="0" w:color="auto"/>
            <w:bottom w:val="none" w:sz="0" w:space="0" w:color="auto"/>
            <w:right w:val="none" w:sz="0" w:space="0" w:color="auto"/>
          </w:divBdr>
          <w:divsChild>
            <w:div w:id="332101135">
              <w:marLeft w:val="0"/>
              <w:marRight w:val="0"/>
              <w:marTop w:val="0"/>
              <w:marBottom w:val="0"/>
              <w:divBdr>
                <w:top w:val="none" w:sz="0" w:space="0" w:color="auto"/>
                <w:left w:val="none" w:sz="0" w:space="0" w:color="auto"/>
                <w:bottom w:val="none" w:sz="0" w:space="0" w:color="auto"/>
                <w:right w:val="none" w:sz="0" w:space="0" w:color="auto"/>
              </w:divBdr>
            </w:div>
            <w:div w:id="124814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567168">
      <w:bodyDiv w:val="1"/>
      <w:marLeft w:val="0"/>
      <w:marRight w:val="0"/>
      <w:marTop w:val="0"/>
      <w:marBottom w:val="0"/>
      <w:divBdr>
        <w:top w:val="none" w:sz="0" w:space="0" w:color="auto"/>
        <w:left w:val="none" w:sz="0" w:space="0" w:color="auto"/>
        <w:bottom w:val="none" w:sz="0" w:space="0" w:color="auto"/>
        <w:right w:val="none" w:sz="0" w:space="0" w:color="auto"/>
      </w:divBdr>
    </w:div>
    <w:div w:id="448666480">
      <w:bodyDiv w:val="1"/>
      <w:marLeft w:val="0"/>
      <w:marRight w:val="0"/>
      <w:marTop w:val="0"/>
      <w:marBottom w:val="0"/>
      <w:divBdr>
        <w:top w:val="none" w:sz="0" w:space="0" w:color="auto"/>
        <w:left w:val="none" w:sz="0" w:space="0" w:color="auto"/>
        <w:bottom w:val="none" w:sz="0" w:space="0" w:color="auto"/>
        <w:right w:val="none" w:sz="0" w:space="0" w:color="auto"/>
      </w:divBdr>
      <w:divsChild>
        <w:div w:id="1703557932">
          <w:marLeft w:val="0"/>
          <w:marRight w:val="0"/>
          <w:marTop w:val="0"/>
          <w:marBottom w:val="0"/>
          <w:divBdr>
            <w:top w:val="none" w:sz="0" w:space="0" w:color="auto"/>
            <w:left w:val="none" w:sz="0" w:space="0" w:color="auto"/>
            <w:bottom w:val="none" w:sz="0" w:space="0" w:color="auto"/>
            <w:right w:val="none" w:sz="0" w:space="0" w:color="auto"/>
          </w:divBdr>
          <w:divsChild>
            <w:div w:id="61305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814457">
      <w:bodyDiv w:val="1"/>
      <w:marLeft w:val="0"/>
      <w:marRight w:val="0"/>
      <w:marTop w:val="0"/>
      <w:marBottom w:val="0"/>
      <w:divBdr>
        <w:top w:val="none" w:sz="0" w:space="0" w:color="auto"/>
        <w:left w:val="none" w:sz="0" w:space="0" w:color="auto"/>
        <w:bottom w:val="none" w:sz="0" w:space="0" w:color="auto"/>
        <w:right w:val="none" w:sz="0" w:space="0" w:color="auto"/>
      </w:divBdr>
      <w:divsChild>
        <w:div w:id="1806969833">
          <w:marLeft w:val="0"/>
          <w:marRight w:val="0"/>
          <w:marTop w:val="0"/>
          <w:marBottom w:val="0"/>
          <w:divBdr>
            <w:top w:val="none" w:sz="0" w:space="0" w:color="auto"/>
            <w:left w:val="none" w:sz="0" w:space="0" w:color="auto"/>
            <w:bottom w:val="none" w:sz="0" w:space="0" w:color="auto"/>
            <w:right w:val="none" w:sz="0" w:space="0" w:color="auto"/>
          </w:divBdr>
        </w:div>
      </w:divsChild>
    </w:div>
    <w:div w:id="499782537">
      <w:bodyDiv w:val="1"/>
      <w:marLeft w:val="0"/>
      <w:marRight w:val="0"/>
      <w:marTop w:val="0"/>
      <w:marBottom w:val="0"/>
      <w:divBdr>
        <w:top w:val="none" w:sz="0" w:space="0" w:color="auto"/>
        <w:left w:val="none" w:sz="0" w:space="0" w:color="auto"/>
        <w:bottom w:val="none" w:sz="0" w:space="0" w:color="auto"/>
        <w:right w:val="none" w:sz="0" w:space="0" w:color="auto"/>
      </w:divBdr>
    </w:div>
    <w:div w:id="673533967">
      <w:bodyDiv w:val="1"/>
      <w:marLeft w:val="0"/>
      <w:marRight w:val="0"/>
      <w:marTop w:val="0"/>
      <w:marBottom w:val="0"/>
      <w:divBdr>
        <w:top w:val="none" w:sz="0" w:space="0" w:color="auto"/>
        <w:left w:val="none" w:sz="0" w:space="0" w:color="auto"/>
        <w:bottom w:val="none" w:sz="0" w:space="0" w:color="auto"/>
        <w:right w:val="none" w:sz="0" w:space="0" w:color="auto"/>
      </w:divBdr>
    </w:div>
    <w:div w:id="711809778">
      <w:bodyDiv w:val="1"/>
      <w:marLeft w:val="0"/>
      <w:marRight w:val="0"/>
      <w:marTop w:val="0"/>
      <w:marBottom w:val="0"/>
      <w:divBdr>
        <w:top w:val="none" w:sz="0" w:space="0" w:color="auto"/>
        <w:left w:val="none" w:sz="0" w:space="0" w:color="auto"/>
        <w:bottom w:val="none" w:sz="0" w:space="0" w:color="auto"/>
        <w:right w:val="none" w:sz="0" w:space="0" w:color="auto"/>
      </w:divBdr>
    </w:div>
    <w:div w:id="746150312">
      <w:bodyDiv w:val="1"/>
      <w:marLeft w:val="0"/>
      <w:marRight w:val="0"/>
      <w:marTop w:val="0"/>
      <w:marBottom w:val="0"/>
      <w:divBdr>
        <w:top w:val="none" w:sz="0" w:space="0" w:color="auto"/>
        <w:left w:val="none" w:sz="0" w:space="0" w:color="auto"/>
        <w:bottom w:val="none" w:sz="0" w:space="0" w:color="auto"/>
        <w:right w:val="none" w:sz="0" w:space="0" w:color="auto"/>
      </w:divBdr>
      <w:divsChild>
        <w:div w:id="1651589846">
          <w:marLeft w:val="0"/>
          <w:marRight w:val="0"/>
          <w:marTop w:val="0"/>
          <w:marBottom w:val="0"/>
          <w:divBdr>
            <w:top w:val="none" w:sz="0" w:space="0" w:color="auto"/>
            <w:left w:val="none" w:sz="0" w:space="0" w:color="auto"/>
            <w:bottom w:val="none" w:sz="0" w:space="0" w:color="auto"/>
            <w:right w:val="none" w:sz="0" w:space="0" w:color="auto"/>
          </w:divBdr>
          <w:divsChild>
            <w:div w:id="198681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451894">
      <w:bodyDiv w:val="1"/>
      <w:marLeft w:val="0"/>
      <w:marRight w:val="0"/>
      <w:marTop w:val="0"/>
      <w:marBottom w:val="0"/>
      <w:divBdr>
        <w:top w:val="none" w:sz="0" w:space="0" w:color="auto"/>
        <w:left w:val="none" w:sz="0" w:space="0" w:color="auto"/>
        <w:bottom w:val="none" w:sz="0" w:space="0" w:color="auto"/>
        <w:right w:val="none" w:sz="0" w:space="0" w:color="auto"/>
      </w:divBdr>
      <w:divsChild>
        <w:div w:id="362707637">
          <w:marLeft w:val="0"/>
          <w:marRight w:val="0"/>
          <w:marTop w:val="0"/>
          <w:marBottom w:val="0"/>
          <w:divBdr>
            <w:top w:val="none" w:sz="0" w:space="0" w:color="auto"/>
            <w:left w:val="none" w:sz="0" w:space="0" w:color="auto"/>
            <w:bottom w:val="none" w:sz="0" w:space="0" w:color="auto"/>
            <w:right w:val="none" w:sz="0" w:space="0" w:color="auto"/>
          </w:divBdr>
          <w:divsChild>
            <w:div w:id="48115711">
              <w:marLeft w:val="0"/>
              <w:marRight w:val="0"/>
              <w:marTop w:val="0"/>
              <w:marBottom w:val="0"/>
              <w:divBdr>
                <w:top w:val="none" w:sz="0" w:space="0" w:color="auto"/>
                <w:left w:val="none" w:sz="0" w:space="0" w:color="auto"/>
                <w:bottom w:val="none" w:sz="0" w:space="0" w:color="auto"/>
                <w:right w:val="none" w:sz="0" w:space="0" w:color="auto"/>
              </w:divBdr>
            </w:div>
            <w:div w:id="60908958">
              <w:marLeft w:val="0"/>
              <w:marRight w:val="0"/>
              <w:marTop w:val="0"/>
              <w:marBottom w:val="0"/>
              <w:divBdr>
                <w:top w:val="none" w:sz="0" w:space="0" w:color="auto"/>
                <w:left w:val="none" w:sz="0" w:space="0" w:color="auto"/>
                <w:bottom w:val="none" w:sz="0" w:space="0" w:color="auto"/>
                <w:right w:val="none" w:sz="0" w:space="0" w:color="auto"/>
              </w:divBdr>
            </w:div>
            <w:div w:id="119107380">
              <w:marLeft w:val="0"/>
              <w:marRight w:val="0"/>
              <w:marTop w:val="0"/>
              <w:marBottom w:val="0"/>
              <w:divBdr>
                <w:top w:val="none" w:sz="0" w:space="0" w:color="auto"/>
                <w:left w:val="none" w:sz="0" w:space="0" w:color="auto"/>
                <w:bottom w:val="none" w:sz="0" w:space="0" w:color="auto"/>
                <w:right w:val="none" w:sz="0" w:space="0" w:color="auto"/>
              </w:divBdr>
            </w:div>
            <w:div w:id="231895094">
              <w:marLeft w:val="0"/>
              <w:marRight w:val="0"/>
              <w:marTop w:val="0"/>
              <w:marBottom w:val="0"/>
              <w:divBdr>
                <w:top w:val="none" w:sz="0" w:space="0" w:color="auto"/>
                <w:left w:val="none" w:sz="0" w:space="0" w:color="auto"/>
                <w:bottom w:val="none" w:sz="0" w:space="0" w:color="auto"/>
                <w:right w:val="none" w:sz="0" w:space="0" w:color="auto"/>
              </w:divBdr>
            </w:div>
            <w:div w:id="418871137">
              <w:marLeft w:val="0"/>
              <w:marRight w:val="0"/>
              <w:marTop w:val="0"/>
              <w:marBottom w:val="0"/>
              <w:divBdr>
                <w:top w:val="none" w:sz="0" w:space="0" w:color="auto"/>
                <w:left w:val="none" w:sz="0" w:space="0" w:color="auto"/>
                <w:bottom w:val="none" w:sz="0" w:space="0" w:color="auto"/>
                <w:right w:val="none" w:sz="0" w:space="0" w:color="auto"/>
              </w:divBdr>
            </w:div>
            <w:div w:id="422996278">
              <w:marLeft w:val="0"/>
              <w:marRight w:val="0"/>
              <w:marTop w:val="0"/>
              <w:marBottom w:val="0"/>
              <w:divBdr>
                <w:top w:val="none" w:sz="0" w:space="0" w:color="auto"/>
                <w:left w:val="none" w:sz="0" w:space="0" w:color="auto"/>
                <w:bottom w:val="none" w:sz="0" w:space="0" w:color="auto"/>
                <w:right w:val="none" w:sz="0" w:space="0" w:color="auto"/>
              </w:divBdr>
            </w:div>
            <w:div w:id="490220967">
              <w:marLeft w:val="0"/>
              <w:marRight w:val="0"/>
              <w:marTop w:val="0"/>
              <w:marBottom w:val="0"/>
              <w:divBdr>
                <w:top w:val="none" w:sz="0" w:space="0" w:color="auto"/>
                <w:left w:val="none" w:sz="0" w:space="0" w:color="auto"/>
                <w:bottom w:val="none" w:sz="0" w:space="0" w:color="auto"/>
                <w:right w:val="none" w:sz="0" w:space="0" w:color="auto"/>
              </w:divBdr>
            </w:div>
            <w:div w:id="496773547">
              <w:marLeft w:val="0"/>
              <w:marRight w:val="0"/>
              <w:marTop w:val="0"/>
              <w:marBottom w:val="0"/>
              <w:divBdr>
                <w:top w:val="none" w:sz="0" w:space="0" w:color="auto"/>
                <w:left w:val="none" w:sz="0" w:space="0" w:color="auto"/>
                <w:bottom w:val="none" w:sz="0" w:space="0" w:color="auto"/>
                <w:right w:val="none" w:sz="0" w:space="0" w:color="auto"/>
              </w:divBdr>
            </w:div>
            <w:div w:id="665285297">
              <w:marLeft w:val="0"/>
              <w:marRight w:val="0"/>
              <w:marTop w:val="0"/>
              <w:marBottom w:val="0"/>
              <w:divBdr>
                <w:top w:val="none" w:sz="0" w:space="0" w:color="auto"/>
                <w:left w:val="none" w:sz="0" w:space="0" w:color="auto"/>
                <w:bottom w:val="none" w:sz="0" w:space="0" w:color="auto"/>
                <w:right w:val="none" w:sz="0" w:space="0" w:color="auto"/>
              </w:divBdr>
            </w:div>
            <w:div w:id="710114032">
              <w:marLeft w:val="0"/>
              <w:marRight w:val="0"/>
              <w:marTop w:val="0"/>
              <w:marBottom w:val="0"/>
              <w:divBdr>
                <w:top w:val="none" w:sz="0" w:space="0" w:color="auto"/>
                <w:left w:val="none" w:sz="0" w:space="0" w:color="auto"/>
                <w:bottom w:val="none" w:sz="0" w:space="0" w:color="auto"/>
                <w:right w:val="none" w:sz="0" w:space="0" w:color="auto"/>
              </w:divBdr>
            </w:div>
            <w:div w:id="730033665">
              <w:marLeft w:val="0"/>
              <w:marRight w:val="0"/>
              <w:marTop w:val="0"/>
              <w:marBottom w:val="0"/>
              <w:divBdr>
                <w:top w:val="none" w:sz="0" w:space="0" w:color="auto"/>
                <w:left w:val="none" w:sz="0" w:space="0" w:color="auto"/>
                <w:bottom w:val="none" w:sz="0" w:space="0" w:color="auto"/>
                <w:right w:val="none" w:sz="0" w:space="0" w:color="auto"/>
              </w:divBdr>
            </w:div>
            <w:div w:id="945695020">
              <w:marLeft w:val="0"/>
              <w:marRight w:val="0"/>
              <w:marTop w:val="0"/>
              <w:marBottom w:val="0"/>
              <w:divBdr>
                <w:top w:val="none" w:sz="0" w:space="0" w:color="auto"/>
                <w:left w:val="none" w:sz="0" w:space="0" w:color="auto"/>
                <w:bottom w:val="none" w:sz="0" w:space="0" w:color="auto"/>
                <w:right w:val="none" w:sz="0" w:space="0" w:color="auto"/>
              </w:divBdr>
            </w:div>
            <w:div w:id="1021472481">
              <w:marLeft w:val="0"/>
              <w:marRight w:val="0"/>
              <w:marTop w:val="0"/>
              <w:marBottom w:val="0"/>
              <w:divBdr>
                <w:top w:val="none" w:sz="0" w:space="0" w:color="auto"/>
                <w:left w:val="none" w:sz="0" w:space="0" w:color="auto"/>
                <w:bottom w:val="none" w:sz="0" w:space="0" w:color="auto"/>
                <w:right w:val="none" w:sz="0" w:space="0" w:color="auto"/>
              </w:divBdr>
            </w:div>
            <w:div w:id="1113011653">
              <w:marLeft w:val="0"/>
              <w:marRight w:val="0"/>
              <w:marTop w:val="0"/>
              <w:marBottom w:val="0"/>
              <w:divBdr>
                <w:top w:val="none" w:sz="0" w:space="0" w:color="auto"/>
                <w:left w:val="none" w:sz="0" w:space="0" w:color="auto"/>
                <w:bottom w:val="none" w:sz="0" w:space="0" w:color="auto"/>
                <w:right w:val="none" w:sz="0" w:space="0" w:color="auto"/>
              </w:divBdr>
            </w:div>
            <w:div w:id="1280641989">
              <w:marLeft w:val="0"/>
              <w:marRight w:val="0"/>
              <w:marTop w:val="0"/>
              <w:marBottom w:val="0"/>
              <w:divBdr>
                <w:top w:val="none" w:sz="0" w:space="0" w:color="auto"/>
                <w:left w:val="none" w:sz="0" w:space="0" w:color="auto"/>
                <w:bottom w:val="none" w:sz="0" w:space="0" w:color="auto"/>
                <w:right w:val="none" w:sz="0" w:space="0" w:color="auto"/>
              </w:divBdr>
            </w:div>
            <w:div w:id="1505896876">
              <w:marLeft w:val="0"/>
              <w:marRight w:val="0"/>
              <w:marTop w:val="0"/>
              <w:marBottom w:val="0"/>
              <w:divBdr>
                <w:top w:val="none" w:sz="0" w:space="0" w:color="auto"/>
                <w:left w:val="none" w:sz="0" w:space="0" w:color="auto"/>
                <w:bottom w:val="none" w:sz="0" w:space="0" w:color="auto"/>
                <w:right w:val="none" w:sz="0" w:space="0" w:color="auto"/>
              </w:divBdr>
            </w:div>
            <w:div w:id="1584290660">
              <w:marLeft w:val="0"/>
              <w:marRight w:val="0"/>
              <w:marTop w:val="0"/>
              <w:marBottom w:val="0"/>
              <w:divBdr>
                <w:top w:val="none" w:sz="0" w:space="0" w:color="auto"/>
                <w:left w:val="none" w:sz="0" w:space="0" w:color="auto"/>
                <w:bottom w:val="none" w:sz="0" w:space="0" w:color="auto"/>
                <w:right w:val="none" w:sz="0" w:space="0" w:color="auto"/>
              </w:divBdr>
            </w:div>
            <w:div w:id="1605533372">
              <w:marLeft w:val="0"/>
              <w:marRight w:val="0"/>
              <w:marTop w:val="0"/>
              <w:marBottom w:val="0"/>
              <w:divBdr>
                <w:top w:val="none" w:sz="0" w:space="0" w:color="auto"/>
                <w:left w:val="none" w:sz="0" w:space="0" w:color="auto"/>
                <w:bottom w:val="none" w:sz="0" w:space="0" w:color="auto"/>
                <w:right w:val="none" w:sz="0" w:space="0" w:color="auto"/>
              </w:divBdr>
            </w:div>
            <w:div w:id="1635677502">
              <w:marLeft w:val="0"/>
              <w:marRight w:val="0"/>
              <w:marTop w:val="0"/>
              <w:marBottom w:val="0"/>
              <w:divBdr>
                <w:top w:val="none" w:sz="0" w:space="0" w:color="auto"/>
                <w:left w:val="none" w:sz="0" w:space="0" w:color="auto"/>
                <w:bottom w:val="none" w:sz="0" w:space="0" w:color="auto"/>
                <w:right w:val="none" w:sz="0" w:space="0" w:color="auto"/>
              </w:divBdr>
            </w:div>
            <w:div w:id="1840807326">
              <w:marLeft w:val="0"/>
              <w:marRight w:val="0"/>
              <w:marTop w:val="0"/>
              <w:marBottom w:val="0"/>
              <w:divBdr>
                <w:top w:val="none" w:sz="0" w:space="0" w:color="auto"/>
                <w:left w:val="none" w:sz="0" w:space="0" w:color="auto"/>
                <w:bottom w:val="none" w:sz="0" w:space="0" w:color="auto"/>
                <w:right w:val="none" w:sz="0" w:space="0" w:color="auto"/>
              </w:divBdr>
            </w:div>
            <w:div w:id="2014647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133503">
      <w:bodyDiv w:val="1"/>
      <w:marLeft w:val="0"/>
      <w:marRight w:val="0"/>
      <w:marTop w:val="0"/>
      <w:marBottom w:val="0"/>
      <w:divBdr>
        <w:top w:val="none" w:sz="0" w:space="0" w:color="auto"/>
        <w:left w:val="none" w:sz="0" w:space="0" w:color="auto"/>
        <w:bottom w:val="none" w:sz="0" w:space="0" w:color="auto"/>
        <w:right w:val="none" w:sz="0" w:space="0" w:color="auto"/>
      </w:divBdr>
      <w:divsChild>
        <w:div w:id="1255939312">
          <w:marLeft w:val="0"/>
          <w:marRight w:val="0"/>
          <w:marTop w:val="0"/>
          <w:marBottom w:val="0"/>
          <w:divBdr>
            <w:top w:val="none" w:sz="0" w:space="0" w:color="auto"/>
            <w:left w:val="none" w:sz="0" w:space="0" w:color="auto"/>
            <w:bottom w:val="none" w:sz="0" w:space="0" w:color="auto"/>
            <w:right w:val="none" w:sz="0" w:space="0" w:color="auto"/>
          </w:divBdr>
          <w:divsChild>
            <w:div w:id="390811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060283">
      <w:bodyDiv w:val="1"/>
      <w:marLeft w:val="0"/>
      <w:marRight w:val="0"/>
      <w:marTop w:val="0"/>
      <w:marBottom w:val="0"/>
      <w:divBdr>
        <w:top w:val="none" w:sz="0" w:space="0" w:color="auto"/>
        <w:left w:val="none" w:sz="0" w:space="0" w:color="auto"/>
        <w:bottom w:val="none" w:sz="0" w:space="0" w:color="auto"/>
        <w:right w:val="none" w:sz="0" w:space="0" w:color="auto"/>
      </w:divBdr>
      <w:divsChild>
        <w:div w:id="514004704">
          <w:marLeft w:val="0"/>
          <w:marRight w:val="0"/>
          <w:marTop w:val="0"/>
          <w:marBottom w:val="0"/>
          <w:divBdr>
            <w:top w:val="none" w:sz="0" w:space="0" w:color="auto"/>
            <w:left w:val="none" w:sz="0" w:space="0" w:color="auto"/>
            <w:bottom w:val="none" w:sz="0" w:space="0" w:color="auto"/>
            <w:right w:val="none" w:sz="0" w:space="0" w:color="auto"/>
          </w:divBdr>
          <w:divsChild>
            <w:div w:id="199113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275756">
      <w:bodyDiv w:val="1"/>
      <w:marLeft w:val="0"/>
      <w:marRight w:val="0"/>
      <w:marTop w:val="0"/>
      <w:marBottom w:val="0"/>
      <w:divBdr>
        <w:top w:val="none" w:sz="0" w:space="0" w:color="auto"/>
        <w:left w:val="none" w:sz="0" w:space="0" w:color="auto"/>
        <w:bottom w:val="none" w:sz="0" w:space="0" w:color="auto"/>
        <w:right w:val="none" w:sz="0" w:space="0" w:color="auto"/>
      </w:divBdr>
    </w:div>
    <w:div w:id="897277629">
      <w:bodyDiv w:val="1"/>
      <w:marLeft w:val="0"/>
      <w:marRight w:val="0"/>
      <w:marTop w:val="0"/>
      <w:marBottom w:val="0"/>
      <w:divBdr>
        <w:top w:val="none" w:sz="0" w:space="0" w:color="auto"/>
        <w:left w:val="none" w:sz="0" w:space="0" w:color="auto"/>
        <w:bottom w:val="none" w:sz="0" w:space="0" w:color="auto"/>
        <w:right w:val="none" w:sz="0" w:space="0" w:color="auto"/>
      </w:divBdr>
      <w:divsChild>
        <w:div w:id="821584844">
          <w:marLeft w:val="0"/>
          <w:marRight w:val="0"/>
          <w:marTop w:val="0"/>
          <w:marBottom w:val="0"/>
          <w:divBdr>
            <w:top w:val="none" w:sz="0" w:space="0" w:color="auto"/>
            <w:left w:val="none" w:sz="0" w:space="0" w:color="auto"/>
            <w:bottom w:val="none" w:sz="0" w:space="0" w:color="auto"/>
            <w:right w:val="none" w:sz="0" w:space="0" w:color="auto"/>
          </w:divBdr>
          <w:divsChild>
            <w:div w:id="257717547">
              <w:marLeft w:val="0"/>
              <w:marRight w:val="0"/>
              <w:marTop w:val="0"/>
              <w:marBottom w:val="0"/>
              <w:divBdr>
                <w:top w:val="none" w:sz="0" w:space="0" w:color="auto"/>
                <w:left w:val="none" w:sz="0" w:space="0" w:color="auto"/>
                <w:bottom w:val="none" w:sz="0" w:space="0" w:color="auto"/>
                <w:right w:val="none" w:sz="0" w:space="0" w:color="auto"/>
              </w:divBdr>
            </w:div>
            <w:div w:id="474762920">
              <w:marLeft w:val="0"/>
              <w:marRight w:val="0"/>
              <w:marTop w:val="0"/>
              <w:marBottom w:val="0"/>
              <w:divBdr>
                <w:top w:val="none" w:sz="0" w:space="0" w:color="auto"/>
                <w:left w:val="none" w:sz="0" w:space="0" w:color="auto"/>
                <w:bottom w:val="none" w:sz="0" w:space="0" w:color="auto"/>
                <w:right w:val="none" w:sz="0" w:space="0" w:color="auto"/>
              </w:divBdr>
            </w:div>
            <w:div w:id="603149900">
              <w:marLeft w:val="0"/>
              <w:marRight w:val="0"/>
              <w:marTop w:val="0"/>
              <w:marBottom w:val="0"/>
              <w:divBdr>
                <w:top w:val="none" w:sz="0" w:space="0" w:color="auto"/>
                <w:left w:val="none" w:sz="0" w:space="0" w:color="auto"/>
                <w:bottom w:val="none" w:sz="0" w:space="0" w:color="auto"/>
                <w:right w:val="none" w:sz="0" w:space="0" w:color="auto"/>
              </w:divBdr>
            </w:div>
            <w:div w:id="965237250">
              <w:marLeft w:val="0"/>
              <w:marRight w:val="0"/>
              <w:marTop w:val="0"/>
              <w:marBottom w:val="0"/>
              <w:divBdr>
                <w:top w:val="none" w:sz="0" w:space="0" w:color="auto"/>
                <w:left w:val="none" w:sz="0" w:space="0" w:color="auto"/>
                <w:bottom w:val="none" w:sz="0" w:space="0" w:color="auto"/>
                <w:right w:val="none" w:sz="0" w:space="0" w:color="auto"/>
              </w:divBdr>
            </w:div>
            <w:div w:id="1247575621">
              <w:marLeft w:val="0"/>
              <w:marRight w:val="0"/>
              <w:marTop w:val="0"/>
              <w:marBottom w:val="0"/>
              <w:divBdr>
                <w:top w:val="none" w:sz="0" w:space="0" w:color="auto"/>
                <w:left w:val="none" w:sz="0" w:space="0" w:color="auto"/>
                <w:bottom w:val="none" w:sz="0" w:space="0" w:color="auto"/>
                <w:right w:val="none" w:sz="0" w:space="0" w:color="auto"/>
              </w:divBdr>
            </w:div>
            <w:div w:id="1610550537">
              <w:marLeft w:val="0"/>
              <w:marRight w:val="0"/>
              <w:marTop w:val="0"/>
              <w:marBottom w:val="0"/>
              <w:divBdr>
                <w:top w:val="none" w:sz="0" w:space="0" w:color="auto"/>
                <w:left w:val="none" w:sz="0" w:space="0" w:color="auto"/>
                <w:bottom w:val="none" w:sz="0" w:space="0" w:color="auto"/>
                <w:right w:val="none" w:sz="0" w:space="0" w:color="auto"/>
              </w:divBdr>
            </w:div>
            <w:div w:id="193351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380771">
      <w:bodyDiv w:val="1"/>
      <w:marLeft w:val="0"/>
      <w:marRight w:val="0"/>
      <w:marTop w:val="0"/>
      <w:marBottom w:val="0"/>
      <w:divBdr>
        <w:top w:val="none" w:sz="0" w:space="0" w:color="auto"/>
        <w:left w:val="none" w:sz="0" w:space="0" w:color="auto"/>
        <w:bottom w:val="none" w:sz="0" w:space="0" w:color="auto"/>
        <w:right w:val="none" w:sz="0" w:space="0" w:color="auto"/>
      </w:divBdr>
      <w:divsChild>
        <w:div w:id="1803769350">
          <w:marLeft w:val="0"/>
          <w:marRight w:val="0"/>
          <w:marTop w:val="0"/>
          <w:marBottom w:val="0"/>
          <w:divBdr>
            <w:top w:val="none" w:sz="0" w:space="0" w:color="auto"/>
            <w:left w:val="none" w:sz="0" w:space="0" w:color="auto"/>
            <w:bottom w:val="none" w:sz="0" w:space="0" w:color="auto"/>
            <w:right w:val="none" w:sz="0" w:space="0" w:color="auto"/>
          </w:divBdr>
        </w:div>
      </w:divsChild>
    </w:div>
    <w:div w:id="1037197394">
      <w:bodyDiv w:val="1"/>
      <w:marLeft w:val="0"/>
      <w:marRight w:val="0"/>
      <w:marTop w:val="0"/>
      <w:marBottom w:val="0"/>
      <w:divBdr>
        <w:top w:val="none" w:sz="0" w:space="0" w:color="auto"/>
        <w:left w:val="none" w:sz="0" w:space="0" w:color="auto"/>
        <w:bottom w:val="none" w:sz="0" w:space="0" w:color="auto"/>
        <w:right w:val="none" w:sz="0" w:space="0" w:color="auto"/>
      </w:divBdr>
      <w:divsChild>
        <w:div w:id="1430078560">
          <w:marLeft w:val="0"/>
          <w:marRight w:val="0"/>
          <w:marTop w:val="0"/>
          <w:marBottom w:val="0"/>
          <w:divBdr>
            <w:top w:val="none" w:sz="0" w:space="0" w:color="auto"/>
            <w:left w:val="none" w:sz="0" w:space="0" w:color="auto"/>
            <w:bottom w:val="none" w:sz="0" w:space="0" w:color="auto"/>
            <w:right w:val="none" w:sz="0" w:space="0" w:color="auto"/>
          </w:divBdr>
          <w:divsChild>
            <w:div w:id="146454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212303">
      <w:bodyDiv w:val="1"/>
      <w:marLeft w:val="0"/>
      <w:marRight w:val="0"/>
      <w:marTop w:val="0"/>
      <w:marBottom w:val="0"/>
      <w:divBdr>
        <w:top w:val="none" w:sz="0" w:space="0" w:color="auto"/>
        <w:left w:val="none" w:sz="0" w:space="0" w:color="auto"/>
        <w:bottom w:val="none" w:sz="0" w:space="0" w:color="auto"/>
        <w:right w:val="none" w:sz="0" w:space="0" w:color="auto"/>
      </w:divBdr>
      <w:divsChild>
        <w:div w:id="665018086">
          <w:marLeft w:val="0"/>
          <w:marRight w:val="0"/>
          <w:marTop w:val="0"/>
          <w:marBottom w:val="0"/>
          <w:divBdr>
            <w:top w:val="none" w:sz="0" w:space="0" w:color="auto"/>
            <w:left w:val="none" w:sz="0" w:space="0" w:color="auto"/>
            <w:bottom w:val="none" w:sz="0" w:space="0" w:color="auto"/>
            <w:right w:val="none" w:sz="0" w:space="0" w:color="auto"/>
          </w:divBdr>
        </w:div>
      </w:divsChild>
    </w:div>
    <w:div w:id="1109163946">
      <w:bodyDiv w:val="1"/>
      <w:marLeft w:val="0"/>
      <w:marRight w:val="0"/>
      <w:marTop w:val="0"/>
      <w:marBottom w:val="0"/>
      <w:divBdr>
        <w:top w:val="none" w:sz="0" w:space="0" w:color="auto"/>
        <w:left w:val="none" w:sz="0" w:space="0" w:color="auto"/>
        <w:bottom w:val="none" w:sz="0" w:space="0" w:color="auto"/>
        <w:right w:val="none" w:sz="0" w:space="0" w:color="auto"/>
      </w:divBdr>
      <w:divsChild>
        <w:div w:id="163861525">
          <w:marLeft w:val="0"/>
          <w:marRight w:val="0"/>
          <w:marTop w:val="0"/>
          <w:marBottom w:val="0"/>
          <w:divBdr>
            <w:top w:val="none" w:sz="0" w:space="0" w:color="auto"/>
            <w:left w:val="none" w:sz="0" w:space="0" w:color="auto"/>
            <w:bottom w:val="none" w:sz="0" w:space="0" w:color="auto"/>
            <w:right w:val="none" w:sz="0" w:space="0" w:color="auto"/>
          </w:divBdr>
        </w:div>
      </w:divsChild>
    </w:div>
    <w:div w:id="1194726529">
      <w:bodyDiv w:val="1"/>
      <w:marLeft w:val="0"/>
      <w:marRight w:val="0"/>
      <w:marTop w:val="0"/>
      <w:marBottom w:val="0"/>
      <w:divBdr>
        <w:top w:val="none" w:sz="0" w:space="0" w:color="auto"/>
        <w:left w:val="none" w:sz="0" w:space="0" w:color="auto"/>
        <w:bottom w:val="none" w:sz="0" w:space="0" w:color="auto"/>
        <w:right w:val="none" w:sz="0" w:space="0" w:color="auto"/>
      </w:divBdr>
      <w:divsChild>
        <w:div w:id="148717037">
          <w:marLeft w:val="0"/>
          <w:marRight w:val="0"/>
          <w:marTop w:val="0"/>
          <w:marBottom w:val="0"/>
          <w:divBdr>
            <w:top w:val="none" w:sz="0" w:space="0" w:color="auto"/>
            <w:left w:val="none" w:sz="0" w:space="0" w:color="auto"/>
            <w:bottom w:val="none" w:sz="0" w:space="0" w:color="auto"/>
            <w:right w:val="none" w:sz="0" w:space="0" w:color="auto"/>
          </w:divBdr>
          <w:divsChild>
            <w:div w:id="166215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671089">
      <w:bodyDiv w:val="1"/>
      <w:marLeft w:val="0"/>
      <w:marRight w:val="0"/>
      <w:marTop w:val="0"/>
      <w:marBottom w:val="0"/>
      <w:divBdr>
        <w:top w:val="none" w:sz="0" w:space="0" w:color="auto"/>
        <w:left w:val="none" w:sz="0" w:space="0" w:color="auto"/>
        <w:bottom w:val="none" w:sz="0" w:space="0" w:color="auto"/>
        <w:right w:val="none" w:sz="0" w:space="0" w:color="auto"/>
      </w:divBdr>
      <w:divsChild>
        <w:div w:id="109712879">
          <w:marLeft w:val="0"/>
          <w:marRight w:val="0"/>
          <w:marTop w:val="0"/>
          <w:marBottom w:val="0"/>
          <w:divBdr>
            <w:top w:val="none" w:sz="0" w:space="0" w:color="auto"/>
            <w:left w:val="none" w:sz="0" w:space="0" w:color="auto"/>
            <w:bottom w:val="none" w:sz="0" w:space="0" w:color="auto"/>
            <w:right w:val="none" w:sz="0" w:space="0" w:color="auto"/>
          </w:divBdr>
        </w:div>
        <w:div w:id="163396379">
          <w:marLeft w:val="0"/>
          <w:marRight w:val="0"/>
          <w:marTop w:val="0"/>
          <w:marBottom w:val="0"/>
          <w:divBdr>
            <w:top w:val="none" w:sz="0" w:space="0" w:color="auto"/>
            <w:left w:val="none" w:sz="0" w:space="0" w:color="auto"/>
            <w:bottom w:val="none" w:sz="0" w:space="0" w:color="auto"/>
            <w:right w:val="none" w:sz="0" w:space="0" w:color="auto"/>
          </w:divBdr>
        </w:div>
        <w:div w:id="177700389">
          <w:marLeft w:val="0"/>
          <w:marRight w:val="0"/>
          <w:marTop w:val="0"/>
          <w:marBottom w:val="0"/>
          <w:divBdr>
            <w:top w:val="none" w:sz="0" w:space="0" w:color="auto"/>
            <w:left w:val="none" w:sz="0" w:space="0" w:color="auto"/>
            <w:bottom w:val="none" w:sz="0" w:space="0" w:color="auto"/>
            <w:right w:val="none" w:sz="0" w:space="0" w:color="auto"/>
          </w:divBdr>
        </w:div>
        <w:div w:id="581917097">
          <w:marLeft w:val="0"/>
          <w:marRight w:val="0"/>
          <w:marTop w:val="0"/>
          <w:marBottom w:val="0"/>
          <w:divBdr>
            <w:top w:val="none" w:sz="0" w:space="0" w:color="auto"/>
            <w:left w:val="none" w:sz="0" w:space="0" w:color="auto"/>
            <w:bottom w:val="none" w:sz="0" w:space="0" w:color="auto"/>
            <w:right w:val="none" w:sz="0" w:space="0" w:color="auto"/>
          </w:divBdr>
        </w:div>
        <w:div w:id="1467819191">
          <w:marLeft w:val="0"/>
          <w:marRight w:val="0"/>
          <w:marTop w:val="0"/>
          <w:marBottom w:val="0"/>
          <w:divBdr>
            <w:top w:val="none" w:sz="0" w:space="0" w:color="auto"/>
            <w:left w:val="none" w:sz="0" w:space="0" w:color="auto"/>
            <w:bottom w:val="none" w:sz="0" w:space="0" w:color="auto"/>
            <w:right w:val="none" w:sz="0" w:space="0" w:color="auto"/>
          </w:divBdr>
        </w:div>
      </w:divsChild>
    </w:div>
    <w:div w:id="1314259946">
      <w:bodyDiv w:val="1"/>
      <w:marLeft w:val="0"/>
      <w:marRight w:val="0"/>
      <w:marTop w:val="0"/>
      <w:marBottom w:val="0"/>
      <w:divBdr>
        <w:top w:val="none" w:sz="0" w:space="0" w:color="auto"/>
        <w:left w:val="none" w:sz="0" w:space="0" w:color="auto"/>
        <w:bottom w:val="none" w:sz="0" w:space="0" w:color="auto"/>
        <w:right w:val="none" w:sz="0" w:space="0" w:color="auto"/>
      </w:divBdr>
      <w:divsChild>
        <w:div w:id="1845583083">
          <w:marLeft w:val="0"/>
          <w:marRight w:val="0"/>
          <w:marTop w:val="0"/>
          <w:marBottom w:val="0"/>
          <w:divBdr>
            <w:top w:val="none" w:sz="0" w:space="0" w:color="auto"/>
            <w:left w:val="none" w:sz="0" w:space="0" w:color="auto"/>
            <w:bottom w:val="none" w:sz="0" w:space="0" w:color="auto"/>
            <w:right w:val="none" w:sz="0" w:space="0" w:color="auto"/>
          </w:divBdr>
        </w:div>
      </w:divsChild>
    </w:div>
    <w:div w:id="1317495665">
      <w:bodyDiv w:val="1"/>
      <w:marLeft w:val="0"/>
      <w:marRight w:val="0"/>
      <w:marTop w:val="0"/>
      <w:marBottom w:val="0"/>
      <w:divBdr>
        <w:top w:val="none" w:sz="0" w:space="0" w:color="auto"/>
        <w:left w:val="none" w:sz="0" w:space="0" w:color="auto"/>
        <w:bottom w:val="none" w:sz="0" w:space="0" w:color="auto"/>
        <w:right w:val="none" w:sz="0" w:space="0" w:color="auto"/>
      </w:divBdr>
      <w:divsChild>
        <w:div w:id="958031191">
          <w:marLeft w:val="0"/>
          <w:marRight w:val="0"/>
          <w:marTop w:val="0"/>
          <w:marBottom w:val="0"/>
          <w:divBdr>
            <w:top w:val="none" w:sz="0" w:space="0" w:color="auto"/>
            <w:left w:val="none" w:sz="0" w:space="0" w:color="auto"/>
            <w:bottom w:val="none" w:sz="0" w:space="0" w:color="auto"/>
            <w:right w:val="none" w:sz="0" w:space="0" w:color="auto"/>
          </w:divBdr>
          <w:divsChild>
            <w:div w:id="108071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352022">
      <w:bodyDiv w:val="1"/>
      <w:marLeft w:val="0"/>
      <w:marRight w:val="0"/>
      <w:marTop w:val="0"/>
      <w:marBottom w:val="0"/>
      <w:divBdr>
        <w:top w:val="none" w:sz="0" w:space="0" w:color="auto"/>
        <w:left w:val="none" w:sz="0" w:space="0" w:color="auto"/>
        <w:bottom w:val="none" w:sz="0" w:space="0" w:color="auto"/>
        <w:right w:val="none" w:sz="0" w:space="0" w:color="auto"/>
      </w:divBdr>
      <w:divsChild>
        <w:div w:id="1819230168">
          <w:marLeft w:val="0"/>
          <w:marRight w:val="0"/>
          <w:marTop w:val="0"/>
          <w:marBottom w:val="0"/>
          <w:divBdr>
            <w:top w:val="none" w:sz="0" w:space="0" w:color="auto"/>
            <w:left w:val="none" w:sz="0" w:space="0" w:color="auto"/>
            <w:bottom w:val="none" w:sz="0" w:space="0" w:color="auto"/>
            <w:right w:val="none" w:sz="0" w:space="0" w:color="auto"/>
          </w:divBdr>
        </w:div>
      </w:divsChild>
    </w:div>
    <w:div w:id="1508710373">
      <w:bodyDiv w:val="1"/>
      <w:marLeft w:val="0"/>
      <w:marRight w:val="0"/>
      <w:marTop w:val="0"/>
      <w:marBottom w:val="0"/>
      <w:divBdr>
        <w:top w:val="none" w:sz="0" w:space="0" w:color="auto"/>
        <w:left w:val="none" w:sz="0" w:space="0" w:color="auto"/>
        <w:bottom w:val="none" w:sz="0" w:space="0" w:color="auto"/>
        <w:right w:val="none" w:sz="0" w:space="0" w:color="auto"/>
      </w:divBdr>
    </w:div>
    <w:div w:id="1516379731">
      <w:bodyDiv w:val="1"/>
      <w:marLeft w:val="0"/>
      <w:marRight w:val="0"/>
      <w:marTop w:val="0"/>
      <w:marBottom w:val="0"/>
      <w:divBdr>
        <w:top w:val="none" w:sz="0" w:space="0" w:color="auto"/>
        <w:left w:val="none" w:sz="0" w:space="0" w:color="auto"/>
        <w:bottom w:val="none" w:sz="0" w:space="0" w:color="auto"/>
        <w:right w:val="none" w:sz="0" w:space="0" w:color="auto"/>
      </w:divBdr>
      <w:divsChild>
        <w:div w:id="988939577">
          <w:marLeft w:val="0"/>
          <w:marRight w:val="0"/>
          <w:marTop w:val="0"/>
          <w:marBottom w:val="0"/>
          <w:divBdr>
            <w:top w:val="none" w:sz="0" w:space="0" w:color="auto"/>
            <w:left w:val="none" w:sz="0" w:space="0" w:color="auto"/>
            <w:bottom w:val="none" w:sz="0" w:space="0" w:color="auto"/>
            <w:right w:val="none" w:sz="0" w:space="0" w:color="auto"/>
          </w:divBdr>
          <w:divsChild>
            <w:div w:id="73396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824499">
      <w:bodyDiv w:val="1"/>
      <w:marLeft w:val="0"/>
      <w:marRight w:val="0"/>
      <w:marTop w:val="0"/>
      <w:marBottom w:val="0"/>
      <w:divBdr>
        <w:top w:val="none" w:sz="0" w:space="0" w:color="auto"/>
        <w:left w:val="none" w:sz="0" w:space="0" w:color="auto"/>
        <w:bottom w:val="none" w:sz="0" w:space="0" w:color="auto"/>
        <w:right w:val="none" w:sz="0" w:space="0" w:color="auto"/>
      </w:divBdr>
      <w:divsChild>
        <w:div w:id="1564372555">
          <w:marLeft w:val="288"/>
          <w:marRight w:val="0"/>
          <w:marTop w:val="240"/>
          <w:marBottom w:val="0"/>
          <w:divBdr>
            <w:top w:val="none" w:sz="0" w:space="0" w:color="auto"/>
            <w:left w:val="none" w:sz="0" w:space="0" w:color="auto"/>
            <w:bottom w:val="none" w:sz="0" w:space="0" w:color="auto"/>
            <w:right w:val="none" w:sz="0" w:space="0" w:color="auto"/>
          </w:divBdr>
        </w:div>
      </w:divsChild>
    </w:div>
    <w:div w:id="1844201454">
      <w:bodyDiv w:val="1"/>
      <w:marLeft w:val="0"/>
      <w:marRight w:val="0"/>
      <w:marTop w:val="0"/>
      <w:marBottom w:val="0"/>
      <w:divBdr>
        <w:top w:val="none" w:sz="0" w:space="0" w:color="auto"/>
        <w:left w:val="none" w:sz="0" w:space="0" w:color="auto"/>
        <w:bottom w:val="none" w:sz="0" w:space="0" w:color="auto"/>
        <w:right w:val="none" w:sz="0" w:space="0" w:color="auto"/>
      </w:divBdr>
      <w:divsChild>
        <w:div w:id="9523214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l.acm.org/citation.cfm?id=322442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urldefense.proofpoint.com/v2/url?u=https-3A__cept.org_files_9522_Draft-2520ECC-2520Report-2520302rev..docx&amp;d=DwMGaQ&amp;c=C5b8zRQO1miGmBeVZ2LFWg&amp;r=CJpcKjV7C3TczgWxHrsFmPscm1VuXKM-giLBsGdAZJk&amp;m=i3Xw2ZPlZqLehRXO1WKeeMT68mo8u1Yuo4S2bxPohs8&amp;s=UARqQgc-kmo67ikGQVCJkqodqWbENbRgzBpCjczFxAw&amp;e=" TargetMode="External"/><Relationship Id="rId4" Type="http://schemas.openxmlformats.org/officeDocument/2006/relationships/webSettings" Target="webSettings.xml"/><Relationship Id="rId9" Type="http://schemas.openxmlformats.org/officeDocument/2006/relationships/hyperlink" Target="https://www.wi-fi.org/file/coexistence-test-plan" TargetMode="Externa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vyjs\Desktop\802.11n\06_05_Jacksonville\11-06-0587-00-000n%20txop-truncation-under-dual-cts-protection_DRAFT_fil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58</TotalTime>
  <Pages>7</Pages>
  <Words>2312</Words>
  <Characters>13179</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doc.: IEEE 802.11-16/1348r5</vt:lpstr>
    </vt:vector>
  </TitlesOfParts>
  <Company>Intel</Company>
  <LinksUpToDate>false</LinksUpToDate>
  <CharactersWithSpaces>15461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802.11-16/1348r5</dc:title>
  <dc:subject>Submission</dc:subject>
  <dc:creator>Eldad Perahia</dc:creator>
  <cp:keywords>January 2019</cp:keywords>
  <dc:description/>
  <cp:lastModifiedBy>Perahia, Eldad</cp:lastModifiedBy>
  <cp:revision>8</cp:revision>
  <dcterms:created xsi:type="dcterms:W3CDTF">2019-10-31T14:57:00Z</dcterms:created>
  <dcterms:modified xsi:type="dcterms:W3CDTF">2019-11-07T18:30:00Z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