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887267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bookmarkStart w:id="0" w:name="_GoBack"/>
      <w:bookmarkEnd w:id="0"/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416FDAC4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5799C6E3" w14:textId="77777777" w:rsidR="00CA09B2" w:rsidRDefault="006B3143">
            <w:pPr>
              <w:pStyle w:val="T2"/>
            </w:pPr>
            <w:r>
              <w:t>IEEE 802.11ax Annex B (PICs)</w:t>
            </w:r>
          </w:p>
        </w:tc>
      </w:tr>
      <w:tr w:rsidR="00CA09B2" w14:paraId="57B96103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B28650B" w14:textId="2E02A36B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 w:rsidR="006B3143">
              <w:rPr>
                <w:b w:val="0"/>
                <w:sz w:val="20"/>
              </w:rPr>
              <w:t xml:space="preserve">  2016-</w:t>
            </w:r>
            <w:r w:rsidR="00D637CA">
              <w:rPr>
                <w:b w:val="0"/>
                <w:sz w:val="20"/>
              </w:rPr>
              <w:t>10</w:t>
            </w:r>
            <w:r w:rsidR="006B3143">
              <w:rPr>
                <w:b w:val="0"/>
                <w:sz w:val="20"/>
              </w:rPr>
              <w:t>-</w:t>
            </w:r>
            <w:r w:rsidR="00D637CA">
              <w:rPr>
                <w:b w:val="0"/>
                <w:sz w:val="20"/>
              </w:rPr>
              <w:t>1</w:t>
            </w:r>
            <w:r w:rsidR="0025409A">
              <w:rPr>
                <w:b w:val="0"/>
                <w:sz w:val="20"/>
              </w:rPr>
              <w:t>2</w:t>
            </w:r>
          </w:p>
        </w:tc>
      </w:tr>
      <w:tr w:rsidR="00CA09B2" w14:paraId="07D59A57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7DCBA06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175E1AAD" w14:textId="77777777">
        <w:trPr>
          <w:jc w:val="center"/>
        </w:trPr>
        <w:tc>
          <w:tcPr>
            <w:tcW w:w="1336" w:type="dxa"/>
            <w:vAlign w:val="center"/>
          </w:tcPr>
          <w:p w14:paraId="288EA61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038699D3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5DC7E27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584876A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6EFDBD8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5F1D9DAA" w14:textId="77777777">
        <w:trPr>
          <w:jc w:val="center"/>
        </w:trPr>
        <w:tc>
          <w:tcPr>
            <w:tcW w:w="1336" w:type="dxa"/>
            <w:vAlign w:val="center"/>
          </w:tcPr>
          <w:p w14:paraId="10321EEA" w14:textId="77777777" w:rsidR="00CA09B2" w:rsidRDefault="006B314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Osama </w:t>
            </w:r>
            <w:proofErr w:type="spellStart"/>
            <w:r>
              <w:rPr>
                <w:b w:val="0"/>
                <w:sz w:val="20"/>
              </w:rPr>
              <w:t>Aboul-Magd</w:t>
            </w:r>
            <w:proofErr w:type="spellEnd"/>
          </w:p>
        </w:tc>
        <w:tc>
          <w:tcPr>
            <w:tcW w:w="2064" w:type="dxa"/>
            <w:vAlign w:val="center"/>
          </w:tcPr>
          <w:p w14:paraId="6DD8B618" w14:textId="77777777" w:rsidR="00CA09B2" w:rsidRDefault="006B314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Huawei Technologies</w:t>
            </w:r>
          </w:p>
        </w:tc>
        <w:tc>
          <w:tcPr>
            <w:tcW w:w="2814" w:type="dxa"/>
            <w:vAlign w:val="center"/>
          </w:tcPr>
          <w:p w14:paraId="2DCEB4AD" w14:textId="77777777" w:rsidR="00CA09B2" w:rsidRDefault="006B314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303 Terry Fox Drive</w:t>
            </w:r>
          </w:p>
          <w:p w14:paraId="6DF6115C" w14:textId="77777777" w:rsidR="006B3143" w:rsidRDefault="006B314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Ottawa, ONT, Canada</w:t>
            </w:r>
          </w:p>
          <w:p w14:paraId="1404DF53" w14:textId="77777777" w:rsidR="006B3143" w:rsidRDefault="006B314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K2K-3J1</w:t>
            </w:r>
          </w:p>
        </w:tc>
        <w:tc>
          <w:tcPr>
            <w:tcW w:w="1715" w:type="dxa"/>
            <w:vAlign w:val="center"/>
          </w:tcPr>
          <w:p w14:paraId="19F83205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61A3AC80" w14:textId="77777777" w:rsidR="00CA09B2" w:rsidRDefault="006B314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Osama.aboulmagd@huawei.com</w:t>
            </w:r>
          </w:p>
        </w:tc>
      </w:tr>
      <w:tr w:rsidR="00CA09B2" w14:paraId="07D458F4" w14:textId="77777777">
        <w:trPr>
          <w:jc w:val="center"/>
        </w:trPr>
        <w:tc>
          <w:tcPr>
            <w:tcW w:w="1336" w:type="dxa"/>
            <w:vAlign w:val="center"/>
          </w:tcPr>
          <w:p w14:paraId="0E366392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57967F3A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439BADD6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4668B572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3A05B3ED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7865318C" w14:textId="36E348D0" w:rsidR="00CA09B2" w:rsidRDefault="00C66876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B5CF5C8" wp14:editId="3865DD30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7BEB79" w14:textId="77777777" w:rsidR="00277350" w:rsidRDefault="00277350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6A2BCFF0" w14:textId="77777777" w:rsidR="00D637CA" w:rsidRDefault="00D637CA">
                            <w:pPr>
                              <w:jc w:val="both"/>
                            </w:pPr>
                            <w:r>
                              <w:t>This document includes proposed resolutions to CIDs 1700 and 2504 related to Annex B</w:t>
                            </w:r>
                          </w:p>
                          <w:p w14:paraId="62A33436" w14:textId="77777777" w:rsidR="00D637CA" w:rsidRDefault="00D637CA">
                            <w:pPr>
                              <w:jc w:val="both"/>
                            </w:pPr>
                          </w:p>
                          <w:p w14:paraId="2A16D801" w14:textId="77777777" w:rsidR="00D637CA" w:rsidRDefault="00D637CA">
                            <w:pPr>
                              <w:jc w:val="both"/>
                            </w:pPr>
                          </w:p>
                          <w:p w14:paraId="75057744" w14:textId="5EE5B0B3" w:rsidR="00277350" w:rsidRDefault="00D637CA">
                            <w:pPr>
                              <w:jc w:val="both"/>
                            </w:pPr>
                            <w:r>
                              <w:t>R0: Initial draft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5CF5C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687BEB79" w14:textId="77777777" w:rsidR="00277350" w:rsidRDefault="00277350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6A2BCFF0" w14:textId="77777777" w:rsidR="00D637CA" w:rsidRDefault="00D637CA">
                      <w:pPr>
                        <w:jc w:val="both"/>
                      </w:pPr>
                      <w:r>
                        <w:t>This document includes proposed resolutions to CIDs 1700 and 2504 related to Annex B</w:t>
                      </w:r>
                    </w:p>
                    <w:p w14:paraId="62A33436" w14:textId="77777777" w:rsidR="00D637CA" w:rsidRDefault="00D637CA">
                      <w:pPr>
                        <w:jc w:val="both"/>
                      </w:pPr>
                    </w:p>
                    <w:p w14:paraId="2A16D801" w14:textId="77777777" w:rsidR="00D637CA" w:rsidRDefault="00D637CA">
                      <w:pPr>
                        <w:jc w:val="both"/>
                      </w:pPr>
                    </w:p>
                    <w:p w14:paraId="75057744" w14:textId="5EE5B0B3" w:rsidR="00277350" w:rsidRDefault="00D637CA">
                      <w:pPr>
                        <w:jc w:val="both"/>
                      </w:pPr>
                      <w:r>
                        <w:t>R0: Initial draft</w:t>
                      </w:r>
                    </w:p>
                  </w:txbxContent>
                </v:textbox>
              </v:shape>
            </w:pict>
          </mc:Fallback>
        </mc:AlternateContent>
      </w:r>
    </w:p>
    <w:p w14:paraId="3FB5F40B" w14:textId="77777777" w:rsidR="00D637CA" w:rsidRDefault="00CA09B2" w:rsidP="006B3143">
      <w:r>
        <w:br w:type="page"/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916"/>
        <w:gridCol w:w="918"/>
        <w:gridCol w:w="1120"/>
        <w:gridCol w:w="2637"/>
        <w:gridCol w:w="2637"/>
        <w:gridCol w:w="1842"/>
      </w:tblGrid>
      <w:tr w:rsidR="00D637CA" w:rsidRPr="00D637CA" w14:paraId="6D6C32A3" w14:textId="77777777" w:rsidTr="00D637CA">
        <w:trPr>
          <w:trHeight w:val="765"/>
        </w:trPr>
        <w:tc>
          <w:tcPr>
            <w:tcW w:w="662" w:type="dxa"/>
            <w:shd w:val="clear" w:color="auto" w:fill="auto"/>
            <w:hideMark/>
          </w:tcPr>
          <w:p w14:paraId="426022DC" w14:textId="77777777" w:rsidR="00D637CA" w:rsidRPr="00D637CA" w:rsidRDefault="00D637CA" w:rsidP="00D637CA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D637CA">
              <w:rPr>
                <w:rFonts w:ascii="Arial" w:hAnsi="Arial" w:cs="Arial"/>
                <w:b/>
                <w:bCs/>
                <w:sz w:val="20"/>
                <w:lang w:val="en-US"/>
              </w:rPr>
              <w:lastRenderedPageBreak/>
              <w:t>CID</w:t>
            </w:r>
          </w:p>
        </w:tc>
        <w:tc>
          <w:tcPr>
            <w:tcW w:w="916" w:type="dxa"/>
            <w:shd w:val="clear" w:color="auto" w:fill="auto"/>
            <w:hideMark/>
          </w:tcPr>
          <w:p w14:paraId="7D263C18" w14:textId="77777777" w:rsidR="00D637CA" w:rsidRPr="00D637CA" w:rsidRDefault="00D637CA" w:rsidP="00D637CA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D637CA">
              <w:rPr>
                <w:rFonts w:ascii="Arial" w:hAnsi="Arial" w:cs="Arial"/>
                <w:b/>
                <w:bCs/>
                <w:sz w:val="20"/>
                <w:lang w:val="en-US"/>
              </w:rPr>
              <w:t>Page</w:t>
            </w:r>
          </w:p>
        </w:tc>
        <w:tc>
          <w:tcPr>
            <w:tcW w:w="918" w:type="dxa"/>
            <w:shd w:val="clear" w:color="auto" w:fill="auto"/>
            <w:hideMark/>
          </w:tcPr>
          <w:p w14:paraId="3EDC4D52" w14:textId="77777777" w:rsidR="00D637CA" w:rsidRPr="00D637CA" w:rsidRDefault="00D637CA" w:rsidP="00D637CA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D637CA">
              <w:rPr>
                <w:rFonts w:ascii="Arial" w:hAnsi="Arial" w:cs="Arial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1120" w:type="dxa"/>
            <w:shd w:val="clear" w:color="auto" w:fill="auto"/>
            <w:hideMark/>
          </w:tcPr>
          <w:p w14:paraId="248F0C25" w14:textId="77777777" w:rsidR="00D637CA" w:rsidRPr="00D637CA" w:rsidRDefault="00D637CA" w:rsidP="00D637CA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D637CA">
              <w:rPr>
                <w:rFonts w:ascii="Arial" w:hAnsi="Arial" w:cs="Arial"/>
                <w:b/>
                <w:bCs/>
                <w:sz w:val="20"/>
                <w:lang w:val="en-US"/>
              </w:rPr>
              <w:t>Duplicate of CID</w:t>
            </w:r>
          </w:p>
        </w:tc>
        <w:tc>
          <w:tcPr>
            <w:tcW w:w="2637" w:type="dxa"/>
            <w:shd w:val="clear" w:color="auto" w:fill="auto"/>
            <w:hideMark/>
          </w:tcPr>
          <w:p w14:paraId="6EF0E456" w14:textId="77777777" w:rsidR="00D637CA" w:rsidRPr="00D637CA" w:rsidRDefault="00D637CA" w:rsidP="00D637CA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D637CA">
              <w:rPr>
                <w:rFonts w:ascii="Arial" w:hAnsi="Arial" w:cs="Arial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2637" w:type="dxa"/>
            <w:shd w:val="clear" w:color="auto" w:fill="auto"/>
            <w:hideMark/>
          </w:tcPr>
          <w:p w14:paraId="2A74A623" w14:textId="77777777" w:rsidR="00D637CA" w:rsidRPr="00D637CA" w:rsidRDefault="00D637CA" w:rsidP="00D637CA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D637CA">
              <w:rPr>
                <w:rFonts w:ascii="Arial" w:hAnsi="Arial" w:cs="Arial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1842" w:type="dxa"/>
            <w:shd w:val="clear" w:color="auto" w:fill="auto"/>
            <w:hideMark/>
          </w:tcPr>
          <w:p w14:paraId="58165FF6" w14:textId="77777777" w:rsidR="00D637CA" w:rsidRPr="00D637CA" w:rsidRDefault="00D637CA" w:rsidP="00D637CA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D637CA">
              <w:rPr>
                <w:rFonts w:ascii="Arial" w:hAnsi="Arial" w:cs="Arial"/>
                <w:b/>
                <w:bCs/>
                <w:sz w:val="20"/>
                <w:lang w:val="en-US"/>
              </w:rPr>
              <w:t>Resolution</w:t>
            </w:r>
          </w:p>
        </w:tc>
      </w:tr>
      <w:tr w:rsidR="00D637CA" w:rsidRPr="00D637CA" w14:paraId="73F9F99E" w14:textId="77777777" w:rsidTr="00D637CA">
        <w:trPr>
          <w:trHeight w:val="510"/>
        </w:trPr>
        <w:tc>
          <w:tcPr>
            <w:tcW w:w="662" w:type="dxa"/>
            <w:shd w:val="clear" w:color="auto" w:fill="auto"/>
            <w:hideMark/>
          </w:tcPr>
          <w:p w14:paraId="6ADF81FC" w14:textId="77777777" w:rsidR="00D637CA" w:rsidRPr="00D637CA" w:rsidRDefault="00D637CA" w:rsidP="00D637CA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D637CA">
              <w:rPr>
                <w:rFonts w:ascii="Arial" w:hAnsi="Arial" w:cs="Arial"/>
                <w:sz w:val="20"/>
                <w:lang w:val="en-US"/>
              </w:rPr>
              <w:t>1700</w:t>
            </w:r>
          </w:p>
        </w:tc>
        <w:tc>
          <w:tcPr>
            <w:tcW w:w="916" w:type="dxa"/>
            <w:shd w:val="clear" w:color="auto" w:fill="auto"/>
            <w:hideMark/>
          </w:tcPr>
          <w:p w14:paraId="1B8A9A9C" w14:textId="77777777" w:rsidR="00D637CA" w:rsidRPr="00D637CA" w:rsidRDefault="00D637CA" w:rsidP="00D637CA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18" w:type="dxa"/>
            <w:shd w:val="clear" w:color="auto" w:fill="auto"/>
            <w:hideMark/>
          </w:tcPr>
          <w:p w14:paraId="2F5A021A" w14:textId="77777777" w:rsidR="00D637CA" w:rsidRPr="00D637CA" w:rsidRDefault="00D637CA" w:rsidP="00D637CA">
            <w:pPr>
              <w:rPr>
                <w:sz w:val="20"/>
                <w:lang w:val="en-US"/>
              </w:rPr>
            </w:pPr>
          </w:p>
        </w:tc>
        <w:tc>
          <w:tcPr>
            <w:tcW w:w="1120" w:type="dxa"/>
            <w:shd w:val="clear" w:color="auto" w:fill="auto"/>
            <w:hideMark/>
          </w:tcPr>
          <w:p w14:paraId="2B0F7876" w14:textId="77777777" w:rsidR="00D637CA" w:rsidRPr="00D637CA" w:rsidRDefault="00D637CA" w:rsidP="00D637CA">
            <w:pPr>
              <w:rPr>
                <w:sz w:val="20"/>
                <w:lang w:val="en-US"/>
              </w:rPr>
            </w:pPr>
          </w:p>
        </w:tc>
        <w:tc>
          <w:tcPr>
            <w:tcW w:w="2637" w:type="dxa"/>
            <w:shd w:val="clear" w:color="auto" w:fill="auto"/>
            <w:hideMark/>
          </w:tcPr>
          <w:p w14:paraId="3EF61F65" w14:textId="77777777" w:rsidR="00D637CA" w:rsidRPr="00D637CA" w:rsidRDefault="00D637CA" w:rsidP="00D637CA">
            <w:pPr>
              <w:rPr>
                <w:rFonts w:ascii="Arial" w:hAnsi="Arial" w:cs="Arial"/>
                <w:sz w:val="20"/>
                <w:lang w:val="en-US"/>
              </w:rPr>
            </w:pPr>
            <w:r w:rsidRPr="00D637CA">
              <w:rPr>
                <w:rFonts w:ascii="Arial" w:hAnsi="Arial" w:cs="Arial"/>
                <w:sz w:val="20"/>
                <w:lang w:val="en-US"/>
              </w:rPr>
              <w:t>Annex B (PICS) is missing</w:t>
            </w:r>
          </w:p>
        </w:tc>
        <w:tc>
          <w:tcPr>
            <w:tcW w:w="2637" w:type="dxa"/>
            <w:shd w:val="clear" w:color="auto" w:fill="auto"/>
            <w:hideMark/>
          </w:tcPr>
          <w:p w14:paraId="031F2FCD" w14:textId="77777777" w:rsidR="00D637CA" w:rsidRPr="00D637CA" w:rsidRDefault="00D637CA" w:rsidP="00D637CA">
            <w:pPr>
              <w:rPr>
                <w:rFonts w:ascii="Arial" w:hAnsi="Arial" w:cs="Arial"/>
                <w:sz w:val="20"/>
                <w:lang w:val="en-US"/>
              </w:rPr>
            </w:pPr>
            <w:r w:rsidRPr="00D637CA">
              <w:rPr>
                <w:rFonts w:ascii="Arial" w:hAnsi="Arial" w:cs="Arial"/>
                <w:sz w:val="20"/>
                <w:lang w:val="en-US"/>
              </w:rPr>
              <w:t>Add PICS</w:t>
            </w:r>
          </w:p>
        </w:tc>
        <w:tc>
          <w:tcPr>
            <w:tcW w:w="1842" w:type="dxa"/>
            <w:shd w:val="clear" w:color="auto" w:fill="auto"/>
            <w:hideMark/>
          </w:tcPr>
          <w:p w14:paraId="5E79713C" w14:textId="53F7ABA3" w:rsidR="00D637CA" w:rsidRPr="00D637CA" w:rsidRDefault="00D637CA" w:rsidP="00D637CA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Revised: Proposed PICS table is in &lt;this document&gt;</w:t>
            </w:r>
          </w:p>
        </w:tc>
      </w:tr>
      <w:tr w:rsidR="00D637CA" w:rsidRPr="00D637CA" w14:paraId="0203A63E" w14:textId="77777777" w:rsidTr="00D637CA">
        <w:trPr>
          <w:trHeight w:val="510"/>
        </w:trPr>
        <w:tc>
          <w:tcPr>
            <w:tcW w:w="662" w:type="dxa"/>
            <w:shd w:val="clear" w:color="auto" w:fill="auto"/>
            <w:hideMark/>
          </w:tcPr>
          <w:p w14:paraId="57EA05AD" w14:textId="77777777" w:rsidR="00D637CA" w:rsidRPr="00D637CA" w:rsidRDefault="00D637CA" w:rsidP="00D637CA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D637CA">
              <w:rPr>
                <w:rFonts w:ascii="Arial" w:hAnsi="Arial" w:cs="Arial"/>
                <w:sz w:val="20"/>
                <w:lang w:val="en-US"/>
              </w:rPr>
              <w:t>2504</w:t>
            </w:r>
          </w:p>
        </w:tc>
        <w:tc>
          <w:tcPr>
            <w:tcW w:w="916" w:type="dxa"/>
            <w:shd w:val="clear" w:color="auto" w:fill="auto"/>
            <w:hideMark/>
          </w:tcPr>
          <w:p w14:paraId="47E8B19D" w14:textId="77777777" w:rsidR="00D637CA" w:rsidRPr="00D637CA" w:rsidRDefault="00D637CA" w:rsidP="00D637CA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D637CA">
              <w:rPr>
                <w:rFonts w:ascii="Arial" w:hAnsi="Arial" w:cs="Arial"/>
                <w:sz w:val="20"/>
                <w:lang w:val="en-US"/>
              </w:rPr>
              <w:t>201.01</w:t>
            </w:r>
          </w:p>
        </w:tc>
        <w:tc>
          <w:tcPr>
            <w:tcW w:w="918" w:type="dxa"/>
            <w:shd w:val="clear" w:color="auto" w:fill="auto"/>
            <w:hideMark/>
          </w:tcPr>
          <w:p w14:paraId="44F29FDD" w14:textId="77777777" w:rsidR="00D637CA" w:rsidRPr="00D637CA" w:rsidRDefault="00D637CA" w:rsidP="00D637CA">
            <w:pPr>
              <w:rPr>
                <w:rFonts w:ascii="Arial" w:hAnsi="Arial" w:cs="Arial"/>
                <w:sz w:val="20"/>
                <w:lang w:val="en-US"/>
              </w:rPr>
            </w:pPr>
            <w:r w:rsidRPr="00D637CA">
              <w:rPr>
                <w:rFonts w:ascii="Arial" w:hAnsi="Arial" w:cs="Arial"/>
                <w:sz w:val="20"/>
                <w:lang w:val="en-US"/>
              </w:rPr>
              <w:t>Annex B</w:t>
            </w:r>
          </w:p>
        </w:tc>
        <w:tc>
          <w:tcPr>
            <w:tcW w:w="1120" w:type="dxa"/>
            <w:shd w:val="clear" w:color="auto" w:fill="auto"/>
            <w:hideMark/>
          </w:tcPr>
          <w:p w14:paraId="2AEBB43B" w14:textId="77777777" w:rsidR="00D637CA" w:rsidRPr="00D637CA" w:rsidRDefault="00D637CA" w:rsidP="00D637CA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637" w:type="dxa"/>
            <w:shd w:val="clear" w:color="auto" w:fill="auto"/>
            <w:hideMark/>
          </w:tcPr>
          <w:p w14:paraId="2DA30B0F" w14:textId="77777777" w:rsidR="00D637CA" w:rsidRPr="00D637CA" w:rsidRDefault="00D637CA" w:rsidP="00D637CA">
            <w:pPr>
              <w:rPr>
                <w:rFonts w:ascii="Arial" w:hAnsi="Arial" w:cs="Arial"/>
                <w:sz w:val="20"/>
                <w:lang w:val="en-US"/>
              </w:rPr>
            </w:pPr>
            <w:r w:rsidRPr="00D637CA">
              <w:rPr>
                <w:rFonts w:ascii="Arial" w:hAnsi="Arial" w:cs="Arial"/>
                <w:sz w:val="20"/>
                <w:lang w:val="en-US"/>
              </w:rPr>
              <w:t>Make Annex B for 802.11ax MAC/PHY features.</w:t>
            </w:r>
          </w:p>
        </w:tc>
        <w:tc>
          <w:tcPr>
            <w:tcW w:w="2637" w:type="dxa"/>
            <w:shd w:val="clear" w:color="auto" w:fill="auto"/>
            <w:hideMark/>
          </w:tcPr>
          <w:p w14:paraId="62EC1092" w14:textId="77777777" w:rsidR="00D637CA" w:rsidRPr="00D637CA" w:rsidRDefault="00D637CA" w:rsidP="00D637CA">
            <w:pPr>
              <w:rPr>
                <w:rFonts w:ascii="Arial" w:hAnsi="Arial" w:cs="Arial"/>
                <w:sz w:val="20"/>
                <w:lang w:val="en-US"/>
              </w:rPr>
            </w:pPr>
            <w:r w:rsidRPr="00D637CA">
              <w:rPr>
                <w:rFonts w:ascii="Arial" w:hAnsi="Arial" w:cs="Arial"/>
                <w:sz w:val="20"/>
                <w:lang w:val="en-US"/>
              </w:rPr>
              <w:t>As per comment</w:t>
            </w:r>
          </w:p>
        </w:tc>
        <w:tc>
          <w:tcPr>
            <w:tcW w:w="1842" w:type="dxa"/>
            <w:shd w:val="clear" w:color="auto" w:fill="auto"/>
            <w:hideMark/>
          </w:tcPr>
          <w:p w14:paraId="15448DE1" w14:textId="08E1CD49" w:rsidR="00D637CA" w:rsidRPr="00D637CA" w:rsidRDefault="00D637CA" w:rsidP="00D637CA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Revised: Proposed PICS table is in &lt;this document&gt;</w:t>
            </w:r>
          </w:p>
        </w:tc>
      </w:tr>
    </w:tbl>
    <w:p w14:paraId="48981B3F" w14:textId="77777777" w:rsidR="006B3143" w:rsidRDefault="006B3143" w:rsidP="006B3143"/>
    <w:p w14:paraId="0E5A28A4" w14:textId="77777777" w:rsidR="006B3143" w:rsidRDefault="006B3143" w:rsidP="006B3143"/>
    <w:p w14:paraId="33D5CC82" w14:textId="77777777" w:rsidR="006B3143" w:rsidRDefault="006B3143" w:rsidP="006B3143">
      <w:pPr>
        <w:pStyle w:val="AN"/>
        <w:numPr>
          <w:ilvl w:val="0"/>
          <w:numId w:val="1"/>
        </w:numPr>
        <w:rPr>
          <w:w w:val="100"/>
        </w:rPr>
      </w:pPr>
    </w:p>
    <w:p w14:paraId="2C136228" w14:textId="77777777" w:rsidR="006B3143" w:rsidRDefault="006B3143" w:rsidP="006B3143">
      <w:pPr>
        <w:pStyle w:val="Nor"/>
        <w:numPr>
          <w:ilvl w:val="0"/>
          <w:numId w:val="2"/>
        </w:numPr>
        <w:rPr>
          <w:w w:val="100"/>
        </w:rPr>
      </w:pPr>
      <w:bookmarkStart w:id="1" w:name="RTF5f546f633336323334313237"/>
      <w:bookmarkEnd w:id="1"/>
    </w:p>
    <w:p w14:paraId="7EA96494" w14:textId="77777777" w:rsidR="006B3143" w:rsidRDefault="006B3143" w:rsidP="006B3143">
      <w:pPr>
        <w:pStyle w:val="AT"/>
        <w:rPr>
          <w:w w:val="100"/>
        </w:rPr>
      </w:pPr>
      <w:r>
        <w:rPr>
          <w:w w:val="100"/>
        </w:rPr>
        <w:t>Protocol Implementation Conformance Statement (PICS) -</w:t>
      </w:r>
      <w:proofErr w:type="spellStart"/>
      <w:r>
        <w:rPr>
          <w:w w:val="100"/>
        </w:rPr>
        <w:t>proforma</w:t>
      </w:r>
      <w:proofErr w:type="spellEnd"/>
    </w:p>
    <w:p w14:paraId="43848FFB" w14:textId="77777777" w:rsidR="006B3143" w:rsidRDefault="006B3143" w:rsidP="006B3143">
      <w:pPr>
        <w:pStyle w:val="AH1"/>
        <w:numPr>
          <w:ilvl w:val="0"/>
          <w:numId w:val="3"/>
        </w:numPr>
        <w:rPr>
          <w:w w:val="100"/>
        </w:rPr>
      </w:pPr>
      <w:r>
        <w:rPr>
          <w:w w:val="100"/>
        </w:rPr>
        <w:t>Introduction</w:t>
      </w:r>
    </w:p>
    <w:p w14:paraId="4F9460BB" w14:textId="77777777" w:rsidR="006B3143" w:rsidRDefault="006B3143" w:rsidP="006B3143"/>
    <w:p w14:paraId="0A4FC9E4" w14:textId="77777777" w:rsidR="006B3143" w:rsidRDefault="006B3143" w:rsidP="006B3143">
      <w:pPr>
        <w:pStyle w:val="AH2"/>
        <w:numPr>
          <w:ilvl w:val="0"/>
          <w:numId w:val="4"/>
        </w:numPr>
        <w:rPr>
          <w:w w:val="100"/>
        </w:rPr>
      </w:pPr>
      <w:r>
        <w:rPr>
          <w:w w:val="100"/>
        </w:rPr>
        <w:t>General abbreviations for Item and Support columns</w:t>
      </w:r>
    </w:p>
    <w:p w14:paraId="3200EF25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N/A</w:t>
      </w:r>
      <w:r>
        <w:rPr>
          <w:w w:val="100"/>
        </w:rPr>
        <w:tab/>
        <w:t>not applicable</w:t>
      </w:r>
    </w:p>
    <w:p w14:paraId="68E32492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AD</w:t>
      </w:r>
      <w:r>
        <w:rPr>
          <w:w w:val="100"/>
        </w:rPr>
        <w:tab/>
        <w:t>address function</w:t>
      </w:r>
      <w:r>
        <w:rPr>
          <w:vanish/>
          <w:w w:val="100"/>
        </w:rPr>
        <w:t>(#2425)</w:t>
      </w:r>
    </w:p>
    <w:p w14:paraId="6CFEF5D7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AVT</w:t>
      </w:r>
      <w:r>
        <w:rPr>
          <w:w w:val="100"/>
        </w:rPr>
        <w:tab/>
        <w:t>audio video transport</w:t>
      </w:r>
      <w:r>
        <w:rPr>
          <w:vanish/>
          <w:w w:val="100"/>
        </w:rPr>
        <w:t>(11aa)</w:t>
      </w:r>
    </w:p>
    <w:p w14:paraId="0C2A1C2A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CF</w:t>
      </w:r>
      <w:r>
        <w:rPr>
          <w:w w:val="100"/>
        </w:rPr>
        <w:tab/>
        <w:t xml:space="preserve">implementation under test (IUT) configuration </w:t>
      </w:r>
    </w:p>
    <w:p w14:paraId="46872FD4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DMG-M</w:t>
      </w:r>
      <w:r>
        <w:rPr>
          <w:w w:val="100"/>
        </w:rPr>
        <w:tab/>
        <w:t>directional multi-gigabit (DMG) medium access control (MAC) features</w:t>
      </w:r>
      <w:r>
        <w:rPr>
          <w:vanish/>
          <w:w w:val="100"/>
        </w:rPr>
        <w:t>(#2425)</w:t>
      </w:r>
    </w:p>
    <w:p w14:paraId="4B42B72D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DMG-P</w:t>
      </w:r>
      <w:r>
        <w:rPr>
          <w:w w:val="100"/>
        </w:rPr>
        <w:tab/>
        <w:t>directional multi-gigabit (DMG) physical layer (PHY) features</w:t>
      </w:r>
      <w:r>
        <w:rPr>
          <w:vanish/>
          <w:w w:val="100"/>
        </w:rPr>
        <w:t>(#2425)</w:t>
      </w:r>
    </w:p>
    <w:p w14:paraId="597A070C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DS</w:t>
      </w:r>
      <w:r>
        <w:rPr>
          <w:w w:val="100"/>
        </w:rPr>
        <w:tab/>
        <w:t>direct sequence</w:t>
      </w:r>
    </w:p>
    <w:p w14:paraId="396D3F10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DSE</w:t>
      </w:r>
      <w:r>
        <w:rPr>
          <w:w w:val="100"/>
        </w:rPr>
        <w:tab/>
        <w:t>dynamic station enablement</w:t>
      </w:r>
    </w:p>
    <w:p w14:paraId="2F190B46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ERP</w:t>
      </w:r>
      <w:r>
        <w:rPr>
          <w:w w:val="100"/>
        </w:rPr>
        <w:tab/>
        <w:t>extended rate physical layer (PHY)</w:t>
      </w:r>
      <w:r>
        <w:rPr>
          <w:vanish/>
          <w:w w:val="100"/>
        </w:rPr>
        <w:t>(#63)</w:t>
      </w:r>
    </w:p>
    <w:p w14:paraId="6ED25AB0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FR</w:t>
      </w:r>
      <w:r>
        <w:rPr>
          <w:w w:val="100"/>
        </w:rPr>
        <w:tab/>
        <w:t>frame reception</w:t>
      </w:r>
      <w:r>
        <w:rPr>
          <w:vanish/>
          <w:w w:val="100"/>
        </w:rPr>
        <w:t>(#2425)</w:t>
      </w:r>
    </w:p>
    <w:p w14:paraId="16EDFF1C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FS</w:t>
      </w:r>
      <w:r>
        <w:rPr>
          <w:w w:val="100"/>
        </w:rPr>
        <w:tab/>
        <w:t xml:space="preserve">frame </w:t>
      </w:r>
      <w:r>
        <w:rPr>
          <w:spacing w:val="-2"/>
          <w:w w:val="100"/>
        </w:rPr>
        <w:t>exchange</w:t>
      </w:r>
      <w:r>
        <w:rPr>
          <w:vanish/>
          <w:w w:val="100"/>
        </w:rPr>
        <w:t>(#6299)</w:t>
      </w:r>
      <w:r>
        <w:rPr>
          <w:w w:val="100"/>
        </w:rPr>
        <w:t xml:space="preserve"> sequence</w:t>
      </w:r>
      <w:r>
        <w:rPr>
          <w:vanish/>
          <w:w w:val="100"/>
        </w:rPr>
        <w:t>(#2425)</w:t>
      </w:r>
    </w:p>
    <w:p w14:paraId="4360A1AC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FT</w:t>
      </w:r>
      <w:r>
        <w:rPr>
          <w:w w:val="100"/>
        </w:rPr>
        <w:tab/>
        <w:t>frame transmission</w:t>
      </w:r>
    </w:p>
    <w:p w14:paraId="6D272EC7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HRDS</w:t>
      </w:r>
      <w:r>
        <w:rPr>
          <w:w w:val="100"/>
        </w:rPr>
        <w:tab/>
        <w:t>high rate direct sequence</w:t>
      </w:r>
    </w:p>
    <w:p w14:paraId="133A8CB2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HTM</w:t>
      </w:r>
      <w:r>
        <w:rPr>
          <w:w w:val="100"/>
        </w:rPr>
        <w:tab/>
      </w:r>
      <w:r>
        <w:rPr>
          <w:vanish/>
          <w:w w:val="100"/>
        </w:rPr>
        <w:t>(#2425)</w:t>
      </w:r>
      <w:r>
        <w:rPr>
          <w:w w:val="100"/>
        </w:rPr>
        <w:t>high throughput</w:t>
      </w:r>
      <w:r>
        <w:rPr>
          <w:vanish/>
          <w:w w:val="100"/>
        </w:rPr>
        <w:t>(#1533)</w:t>
      </w:r>
      <w:r>
        <w:rPr>
          <w:w w:val="100"/>
        </w:rPr>
        <w:t xml:space="preserve"> (HT) medium access control (MAC) features</w:t>
      </w:r>
    </w:p>
    <w:p w14:paraId="48343AA4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HTP</w:t>
      </w:r>
      <w:r>
        <w:rPr>
          <w:w w:val="100"/>
        </w:rPr>
        <w:tab/>
      </w:r>
      <w:r>
        <w:rPr>
          <w:vanish/>
          <w:w w:val="100"/>
        </w:rPr>
        <w:t>(#2425)</w:t>
      </w:r>
      <w:r>
        <w:rPr>
          <w:w w:val="100"/>
        </w:rPr>
        <w:t>high throughput</w:t>
      </w:r>
      <w:r>
        <w:rPr>
          <w:vanish/>
          <w:w w:val="100"/>
        </w:rPr>
        <w:t>(#1533)</w:t>
      </w:r>
      <w:r>
        <w:rPr>
          <w:w w:val="100"/>
        </w:rPr>
        <w:t xml:space="preserve"> (HT) physical layer (PHY) features</w:t>
      </w:r>
    </w:p>
    <w:p w14:paraId="16BA8557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HWM</w:t>
      </w:r>
      <w:r>
        <w:rPr>
          <w:w w:val="100"/>
        </w:rPr>
        <w:tab/>
        <w:t>hybrid wireless mesh protocol (HWMP)</w:t>
      </w:r>
      <w:r>
        <w:rPr>
          <w:vanish/>
          <w:w w:val="100"/>
        </w:rPr>
        <w:t>(#2425)</w:t>
      </w:r>
      <w:r>
        <w:rPr>
          <w:w w:val="100"/>
        </w:rPr>
        <w:t xml:space="preserve"> path selection protocol capability</w:t>
      </w:r>
      <w:r>
        <w:rPr>
          <w:vanish/>
          <w:w w:val="100"/>
        </w:rPr>
        <w:t>(#64)</w:t>
      </w:r>
    </w:p>
    <w:p w14:paraId="0C9A1354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IW</w:t>
      </w:r>
      <w:r>
        <w:rPr>
          <w:w w:val="100"/>
        </w:rPr>
        <w:tab/>
        <w:t>interworking with external networks</w:t>
      </w:r>
    </w:p>
    <w:p w14:paraId="0DE44440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MD</w:t>
      </w:r>
      <w:r>
        <w:rPr>
          <w:w w:val="100"/>
        </w:rPr>
        <w:tab/>
      </w:r>
      <w:proofErr w:type="spellStart"/>
      <w:r>
        <w:rPr>
          <w:w w:val="100"/>
        </w:rPr>
        <w:t>multidomain</w:t>
      </w:r>
      <w:proofErr w:type="spellEnd"/>
    </w:p>
    <w:p w14:paraId="091B10B6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MP</w:t>
      </w:r>
      <w:r>
        <w:rPr>
          <w:w w:val="100"/>
        </w:rPr>
        <w:tab/>
        <w:t>mesh protocol</w:t>
      </w:r>
      <w:r>
        <w:rPr>
          <w:vanish/>
          <w:w w:val="100"/>
        </w:rPr>
        <w:t>(#2425)</w:t>
      </w:r>
    </w:p>
    <w:p w14:paraId="6E5CD834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OC</w:t>
      </w:r>
      <w:r>
        <w:rPr>
          <w:w w:val="100"/>
        </w:rPr>
        <w:tab/>
        <w:t>operating classes</w:t>
      </w:r>
      <w:r>
        <w:rPr>
          <w:vanish/>
          <w:w w:val="100"/>
        </w:rPr>
        <w:t>(#2425)</w:t>
      </w:r>
    </w:p>
    <w:p w14:paraId="7ADF24AB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OF</w:t>
      </w:r>
      <w:r>
        <w:rPr>
          <w:w w:val="100"/>
        </w:rPr>
        <w:tab/>
        <w:t>orthogonal frequency division multiplexing (OFDM)</w:t>
      </w:r>
    </w:p>
    <w:p w14:paraId="5D8EB5F8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PC</w:t>
      </w:r>
      <w:r>
        <w:rPr>
          <w:w w:val="100"/>
        </w:rPr>
        <w:tab/>
        <w:t>protocol capability</w:t>
      </w:r>
    </w:p>
    <w:p w14:paraId="46E7E30E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RM</w:t>
      </w:r>
      <w:r>
        <w:rPr>
          <w:w w:val="100"/>
        </w:rPr>
        <w:tab/>
        <w:t>radio management</w:t>
      </w:r>
    </w:p>
    <w:p w14:paraId="48FE6282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QB</w:t>
      </w:r>
      <w:r>
        <w:rPr>
          <w:w w:val="100"/>
        </w:rPr>
        <w:tab/>
        <w:t>quality-of-service (</w:t>
      </w:r>
      <w:proofErr w:type="spellStart"/>
      <w:r>
        <w:rPr>
          <w:w w:val="100"/>
        </w:rPr>
        <w:t>QoS</w:t>
      </w:r>
      <w:proofErr w:type="spellEnd"/>
      <w:r>
        <w:rPr>
          <w:w w:val="100"/>
        </w:rPr>
        <w:t>) base functionality</w:t>
      </w:r>
    </w:p>
    <w:p w14:paraId="6215E792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lastRenderedPageBreak/>
        <w:t>QD</w:t>
      </w:r>
      <w:r>
        <w:rPr>
          <w:w w:val="100"/>
        </w:rPr>
        <w:tab/>
        <w:t>quality-of-service (</w:t>
      </w:r>
      <w:proofErr w:type="spellStart"/>
      <w:r>
        <w:rPr>
          <w:w w:val="100"/>
        </w:rPr>
        <w:t>QoS</w:t>
      </w:r>
      <w:proofErr w:type="spellEnd"/>
      <w:r>
        <w:rPr>
          <w:w w:val="100"/>
        </w:rPr>
        <w:t>) enhanced distributed channel access (EDCA)</w:t>
      </w:r>
    </w:p>
    <w:p w14:paraId="7D61BDC7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QMF</w:t>
      </w:r>
      <w:r>
        <w:rPr>
          <w:w w:val="100"/>
        </w:rPr>
        <w:tab/>
        <w:t xml:space="preserve">quality-of-service </w:t>
      </w:r>
      <w:r>
        <w:rPr>
          <w:vanish/>
          <w:w w:val="100"/>
        </w:rPr>
        <w:t>(Ed)</w:t>
      </w:r>
      <w:r>
        <w:rPr>
          <w:w w:val="100"/>
        </w:rPr>
        <w:t>Management frame</w:t>
      </w:r>
      <w:r>
        <w:rPr>
          <w:vanish/>
          <w:w w:val="100"/>
        </w:rPr>
        <w:t>(11ae)</w:t>
      </w:r>
    </w:p>
    <w:p w14:paraId="29BA7128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QP</w:t>
      </w:r>
      <w:r>
        <w:rPr>
          <w:w w:val="100"/>
        </w:rPr>
        <w:tab/>
        <w:t>quality-of-service (</w:t>
      </w:r>
      <w:proofErr w:type="spellStart"/>
      <w:r>
        <w:rPr>
          <w:w w:val="100"/>
        </w:rPr>
        <w:t>QoS</w:t>
      </w:r>
      <w:proofErr w:type="spellEnd"/>
      <w:r>
        <w:rPr>
          <w:w w:val="100"/>
        </w:rPr>
        <w:t>) hybrid coordination function (HCF) controlled channel access (HCCA)</w:t>
      </w:r>
    </w:p>
    <w:p w14:paraId="7093DABA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SM</w:t>
      </w:r>
      <w:r>
        <w:rPr>
          <w:w w:val="100"/>
        </w:rPr>
        <w:tab/>
        <w:t>spectrum management</w:t>
      </w:r>
    </w:p>
    <w:p w14:paraId="733B118C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TDLS</w:t>
      </w:r>
      <w:r>
        <w:rPr>
          <w:w w:val="100"/>
        </w:rPr>
        <w:tab/>
        <w:t>tunneled direct-link setup</w:t>
      </w:r>
    </w:p>
    <w:p w14:paraId="3C1D0AFD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TVHTM</w:t>
      </w:r>
      <w:r>
        <w:rPr>
          <w:w w:val="100"/>
        </w:rPr>
        <w:tab/>
        <w:t>television very high throughput medium access control (MAC) features</w:t>
      </w:r>
      <w:r>
        <w:rPr>
          <w:vanish/>
          <w:w w:val="100"/>
        </w:rPr>
        <w:t>(11af)</w:t>
      </w:r>
    </w:p>
    <w:p w14:paraId="413B71BD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TVHTP</w:t>
      </w:r>
      <w:r>
        <w:rPr>
          <w:w w:val="100"/>
        </w:rPr>
        <w:tab/>
        <w:t>television very high throughput physical layer (PHY) features</w:t>
      </w:r>
      <w:r>
        <w:rPr>
          <w:vanish/>
          <w:w w:val="100"/>
        </w:rPr>
        <w:t>(11af)</w:t>
      </w:r>
    </w:p>
    <w:p w14:paraId="208733BB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TVWS</w:t>
      </w:r>
      <w:r>
        <w:rPr>
          <w:w w:val="100"/>
        </w:rPr>
        <w:tab/>
        <w:t>television white spaces</w:t>
      </w:r>
      <w:r>
        <w:rPr>
          <w:vanish/>
          <w:w w:val="100"/>
        </w:rPr>
        <w:t>(11af)</w:t>
      </w:r>
    </w:p>
    <w:p w14:paraId="7DD85F20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VHTM</w:t>
      </w:r>
      <w:r>
        <w:rPr>
          <w:w w:val="100"/>
        </w:rPr>
        <w:tab/>
        <w:t>Very High Throughput MAC</w:t>
      </w:r>
      <w:r>
        <w:rPr>
          <w:vanish/>
          <w:w w:val="100"/>
        </w:rPr>
        <w:t>(11ac)</w:t>
      </w:r>
      <w:r>
        <w:rPr>
          <w:w w:val="100"/>
        </w:rPr>
        <w:t xml:space="preserve"> </w:t>
      </w:r>
    </w:p>
    <w:p w14:paraId="70C658CA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VHTP</w:t>
      </w:r>
      <w:r>
        <w:rPr>
          <w:w w:val="100"/>
        </w:rPr>
        <w:tab/>
        <w:t>Very High Throughput PHY</w:t>
      </w:r>
      <w:r>
        <w:rPr>
          <w:vanish/>
          <w:w w:val="100"/>
        </w:rPr>
        <w:t>(11ac)</w:t>
      </w:r>
    </w:p>
    <w:p w14:paraId="04493B7E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r>
        <w:rPr>
          <w:w w:val="100"/>
        </w:rPr>
        <w:t>WNM</w:t>
      </w:r>
      <w:r>
        <w:rPr>
          <w:w w:val="100"/>
        </w:rPr>
        <w:tab/>
        <w:t>wireless network management</w:t>
      </w:r>
    </w:p>
    <w:p w14:paraId="087BF8DD" w14:textId="77777777" w:rsidR="006B3143" w:rsidRDefault="006B3143" w:rsidP="006B3143">
      <w:pPr>
        <w:pStyle w:val="VariableList"/>
        <w:tabs>
          <w:tab w:val="clear" w:pos="760"/>
        </w:tabs>
        <w:rPr>
          <w:ins w:id="2" w:author="Osama AboulMagd" w:date="2016-08-29T15:54:00Z"/>
          <w:w w:val="100"/>
        </w:rPr>
      </w:pPr>
      <w:r>
        <w:rPr>
          <w:w w:val="100"/>
        </w:rPr>
        <w:t>WS</w:t>
      </w:r>
      <w:r>
        <w:rPr>
          <w:w w:val="100"/>
        </w:rPr>
        <w:tab/>
        <w:t>white spaces</w:t>
      </w:r>
      <w:r>
        <w:rPr>
          <w:vanish/>
          <w:w w:val="100"/>
        </w:rPr>
        <w:t>(11af)</w:t>
      </w:r>
    </w:p>
    <w:p w14:paraId="1706F095" w14:textId="77777777" w:rsidR="006B3143" w:rsidRDefault="006B3143" w:rsidP="006B3143">
      <w:pPr>
        <w:pStyle w:val="VariableList"/>
        <w:tabs>
          <w:tab w:val="clear" w:pos="760"/>
        </w:tabs>
        <w:rPr>
          <w:ins w:id="3" w:author="Osama AboulMagd" w:date="2016-08-29T15:56:00Z"/>
          <w:w w:val="100"/>
        </w:rPr>
      </w:pPr>
      <w:ins w:id="4" w:author="Osama AboulMagd" w:date="2016-08-29T15:56:00Z">
        <w:r>
          <w:rPr>
            <w:w w:val="100"/>
          </w:rPr>
          <w:t>HEWM</w:t>
        </w:r>
        <w:r>
          <w:rPr>
            <w:w w:val="100"/>
          </w:rPr>
          <w:tab/>
          <w:t>High Efficiency WLAN</w:t>
        </w:r>
      </w:ins>
      <w:ins w:id="5" w:author="Osama AboulMagd" w:date="2016-08-29T15:57:00Z">
        <w:r>
          <w:rPr>
            <w:w w:val="100"/>
          </w:rPr>
          <w:t xml:space="preserve"> physical layer (PHY)</w:t>
        </w:r>
      </w:ins>
      <w:ins w:id="6" w:author="Osama AboulMagd" w:date="2016-08-29T15:56:00Z">
        <w:r>
          <w:rPr>
            <w:w w:val="100"/>
          </w:rPr>
          <w:t xml:space="preserve"> features</w:t>
        </w:r>
      </w:ins>
    </w:p>
    <w:p w14:paraId="004843BF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  <w:ins w:id="7" w:author="Osama AboulMagd" w:date="2016-08-29T15:56:00Z">
        <w:r>
          <w:rPr>
            <w:w w:val="100"/>
          </w:rPr>
          <w:t>HEWP</w:t>
        </w:r>
        <w:r>
          <w:rPr>
            <w:w w:val="100"/>
          </w:rPr>
          <w:tab/>
          <w:t>High Efficiency WLAN medium access control (MAC) features</w:t>
        </w:r>
      </w:ins>
    </w:p>
    <w:p w14:paraId="6F5BB207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</w:p>
    <w:p w14:paraId="2BC9A6DD" w14:textId="77777777" w:rsidR="006B3143" w:rsidRDefault="006B3143" w:rsidP="006B3143">
      <w:pPr>
        <w:pStyle w:val="VariableList"/>
        <w:tabs>
          <w:tab w:val="clear" w:pos="760"/>
        </w:tabs>
        <w:rPr>
          <w:w w:val="100"/>
        </w:rPr>
      </w:pPr>
    </w:p>
    <w:tbl>
      <w:tblPr>
        <w:tblW w:w="0" w:type="auto"/>
        <w:jc w:val="center"/>
        <w:tblLayout w:type="fixed"/>
        <w:tblCellMar>
          <w:top w:w="80" w:type="dxa"/>
          <w:left w:w="120" w:type="dxa"/>
          <w:bottom w:w="40" w:type="dxa"/>
          <w:right w:w="120" w:type="dxa"/>
        </w:tblCellMar>
        <w:tblLook w:val="0000" w:firstRow="0" w:lastRow="0" w:firstColumn="0" w:lastColumn="0" w:noHBand="0" w:noVBand="0"/>
      </w:tblPr>
      <w:tblGrid>
        <w:gridCol w:w="1220"/>
        <w:gridCol w:w="3340"/>
        <w:gridCol w:w="1100"/>
        <w:gridCol w:w="1340"/>
        <w:gridCol w:w="1780"/>
        <w:tblGridChange w:id="8">
          <w:tblGrid>
            <w:gridCol w:w="120"/>
            <w:gridCol w:w="1100"/>
            <w:gridCol w:w="120"/>
            <w:gridCol w:w="3220"/>
            <w:gridCol w:w="120"/>
            <w:gridCol w:w="980"/>
            <w:gridCol w:w="120"/>
            <w:gridCol w:w="1220"/>
            <w:gridCol w:w="120"/>
            <w:gridCol w:w="1660"/>
            <w:gridCol w:w="120"/>
          </w:tblGrid>
        </w:tblGridChange>
      </w:tblGrid>
      <w:tr w:rsidR="00B46AA7" w:rsidRPr="00B46AA7" w14:paraId="667C220E" w14:textId="77777777" w:rsidTr="00C115CB">
        <w:trPr>
          <w:jc w:val="center"/>
        </w:trPr>
        <w:tc>
          <w:tcPr>
            <w:tcW w:w="878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20" w:type="dxa"/>
              <w:bottom w:w="40" w:type="dxa"/>
              <w:right w:w="120" w:type="dxa"/>
            </w:tcMar>
            <w:vAlign w:val="center"/>
          </w:tcPr>
          <w:p w14:paraId="721338EF" w14:textId="77777777" w:rsidR="00B46AA7" w:rsidRDefault="00B46AA7" w:rsidP="00B46AA7">
            <w:pPr>
              <w:pStyle w:val="AH2"/>
              <w:numPr>
                <w:ilvl w:val="0"/>
                <w:numId w:val="5"/>
              </w:numPr>
            </w:pPr>
            <w:r>
              <w:rPr>
                <w:w w:val="100"/>
              </w:rPr>
              <w:t>IUT configuration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 </w:t>
            </w:r>
            <w:r>
              <w:rPr>
                <w:w w:val="100"/>
              </w:rPr>
              <w:fldChar w:fldCharType="end"/>
            </w:r>
          </w:p>
        </w:tc>
      </w:tr>
      <w:tr w:rsidR="00B46AA7" w:rsidRPr="00B46AA7" w14:paraId="4E2E7161" w14:textId="77777777" w:rsidTr="00C115CB">
        <w:trPr>
          <w:trHeight w:val="380"/>
          <w:jc w:val="center"/>
        </w:trPr>
        <w:tc>
          <w:tcPr>
            <w:tcW w:w="12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43336F64" w14:textId="77777777" w:rsidR="00B46AA7" w:rsidRDefault="00B46AA7" w:rsidP="00C115CB">
            <w:pPr>
              <w:pStyle w:val="CellHeading"/>
            </w:pPr>
            <w:r>
              <w:rPr>
                <w:w w:val="100"/>
              </w:rPr>
              <w:t>Item</w:t>
            </w:r>
          </w:p>
        </w:tc>
        <w:tc>
          <w:tcPr>
            <w:tcW w:w="33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27453648" w14:textId="77777777" w:rsidR="00B46AA7" w:rsidRDefault="00B46AA7" w:rsidP="00C115CB">
            <w:pPr>
              <w:pStyle w:val="CellHeading"/>
            </w:pPr>
            <w:r>
              <w:rPr>
                <w:w w:val="100"/>
              </w:rPr>
              <w:t>IUT configuration</w:t>
            </w:r>
          </w:p>
        </w:tc>
        <w:tc>
          <w:tcPr>
            <w:tcW w:w="11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254031AA" w14:textId="77777777" w:rsidR="00B46AA7" w:rsidRDefault="00B46AA7" w:rsidP="00C115CB">
            <w:pPr>
              <w:pStyle w:val="CellHeading"/>
            </w:pPr>
            <w:r>
              <w:rPr>
                <w:w w:val="100"/>
              </w:rPr>
              <w:t>References</w:t>
            </w:r>
          </w:p>
        </w:tc>
        <w:tc>
          <w:tcPr>
            <w:tcW w:w="13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2ABE0181" w14:textId="77777777" w:rsidR="00B46AA7" w:rsidRDefault="00B46AA7" w:rsidP="00C115CB">
            <w:pPr>
              <w:pStyle w:val="CellHeading"/>
            </w:pPr>
            <w:r>
              <w:rPr>
                <w:w w:val="100"/>
              </w:rPr>
              <w:t>Status</w:t>
            </w:r>
          </w:p>
        </w:tc>
        <w:tc>
          <w:tcPr>
            <w:tcW w:w="178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564C74EC" w14:textId="77777777" w:rsidR="00B46AA7" w:rsidRDefault="00B46AA7" w:rsidP="00C115CB">
            <w:pPr>
              <w:pStyle w:val="CellHeading"/>
            </w:pPr>
            <w:r>
              <w:rPr>
                <w:w w:val="100"/>
              </w:rPr>
              <w:t>Support</w:t>
            </w:r>
          </w:p>
        </w:tc>
      </w:tr>
      <w:tr w:rsidR="00B46AA7" w:rsidRPr="00B46AA7" w14:paraId="06FD4071" w14:textId="77777777" w:rsidTr="00C115CB">
        <w:trPr>
          <w:trHeight w:val="300"/>
          <w:jc w:val="center"/>
        </w:trPr>
        <w:tc>
          <w:tcPr>
            <w:tcW w:w="1220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6C06270" w14:textId="77777777" w:rsidR="00B46AA7" w:rsidRDefault="00B46AA7" w:rsidP="00C115CB">
            <w:pPr>
              <w:pStyle w:val="CellBody"/>
            </w:pPr>
          </w:p>
        </w:tc>
        <w:tc>
          <w:tcPr>
            <w:tcW w:w="3340" w:type="dxa"/>
            <w:tcBorders>
              <w:top w:val="single" w:sz="10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D8D5879" w14:textId="77777777" w:rsidR="00B46AA7" w:rsidRDefault="00B46AA7" w:rsidP="00C115CB">
            <w:pPr>
              <w:pStyle w:val="CellBody"/>
              <w:widowControl/>
            </w:pPr>
            <w:r>
              <w:rPr>
                <w:w w:val="100"/>
              </w:rPr>
              <w:t>What is the configuration of the IUT?</w:t>
            </w:r>
          </w:p>
        </w:tc>
        <w:tc>
          <w:tcPr>
            <w:tcW w:w="1100" w:type="dxa"/>
            <w:tcBorders>
              <w:top w:val="single" w:sz="10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288087A" w14:textId="77777777" w:rsidR="00B46AA7" w:rsidRDefault="00B46AA7" w:rsidP="00C115CB">
            <w:pPr>
              <w:pStyle w:val="CellBody"/>
            </w:pPr>
          </w:p>
        </w:tc>
        <w:tc>
          <w:tcPr>
            <w:tcW w:w="1340" w:type="dxa"/>
            <w:tcBorders>
              <w:top w:val="single" w:sz="10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7BA072A" w14:textId="77777777" w:rsidR="00B46AA7" w:rsidRDefault="00B46AA7" w:rsidP="00C115CB">
            <w:pPr>
              <w:pStyle w:val="CellBody"/>
              <w:jc w:val="center"/>
            </w:pPr>
          </w:p>
        </w:tc>
        <w:tc>
          <w:tcPr>
            <w:tcW w:w="1780" w:type="dxa"/>
            <w:tcBorders>
              <w:top w:val="single" w:sz="10" w:space="0" w:color="000000"/>
              <w:left w:val="single" w:sz="2" w:space="0" w:color="000000"/>
              <w:bottom w:val="single" w:sz="8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6B19DBE" w14:textId="77777777" w:rsidR="00B46AA7" w:rsidRDefault="00B46AA7" w:rsidP="00C115CB">
            <w:pPr>
              <w:pStyle w:val="CellBody"/>
            </w:pPr>
          </w:p>
        </w:tc>
      </w:tr>
      <w:tr w:rsidR="00B46AA7" w:rsidRPr="00B46AA7" w14:paraId="135AD84D" w14:textId="77777777" w:rsidTr="00C115CB">
        <w:trPr>
          <w:trHeight w:val="300"/>
          <w:jc w:val="center"/>
        </w:trPr>
        <w:tc>
          <w:tcPr>
            <w:tcW w:w="122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C9DEE4A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 xml:space="preserve">*CF2.3 </w:t>
            </w:r>
          </w:p>
        </w:tc>
        <w:tc>
          <w:tcPr>
            <w:tcW w:w="33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1CB726A" w14:textId="77777777" w:rsidR="00B46AA7" w:rsidRDefault="00B46AA7" w:rsidP="00C115CB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 xml:space="preserve">Reserved </w:t>
            </w:r>
            <w:r>
              <w:rPr>
                <w:i/>
                <w:iCs/>
                <w:vanish/>
                <w:w w:val="100"/>
              </w:rPr>
              <w:t>(#2425)</w:t>
            </w:r>
          </w:p>
        </w:tc>
        <w:tc>
          <w:tcPr>
            <w:tcW w:w="11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4F104B4" w14:textId="77777777" w:rsidR="00B46AA7" w:rsidRDefault="00B46AA7" w:rsidP="00C115CB">
            <w:pPr>
              <w:pStyle w:val="CellBody"/>
              <w:jc w:val="center"/>
            </w:pPr>
          </w:p>
        </w:tc>
        <w:tc>
          <w:tcPr>
            <w:tcW w:w="13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D4E5012" w14:textId="77777777" w:rsidR="00B46AA7" w:rsidRDefault="00B46AA7" w:rsidP="00C115CB">
            <w:pPr>
              <w:pStyle w:val="CellBody"/>
            </w:pPr>
          </w:p>
        </w:tc>
        <w:tc>
          <w:tcPr>
            <w:tcW w:w="178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062A4D8" w14:textId="77777777" w:rsidR="00B46AA7" w:rsidRDefault="00B46AA7" w:rsidP="00C115CB">
            <w:pPr>
              <w:pStyle w:val="CellBody"/>
            </w:pPr>
          </w:p>
        </w:tc>
      </w:tr>
      <w:tr w:rsidR="00B46AA7" w:rsidRPr="00B46AA7" w14:paraId="76EB5846" w14:textId="77777777" w:rsidTr="00C115CB">
        <w:trPr>
          <w:trHeight w:val="300"/>
          <w:jc w:val="center"/>
        </w:trPr>
        <w:tc>
          <w:tcPr>
            <w:tcW w:w="8780" w:type="dxa"/>
            <w:gridSpan w:val="5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F28AFC2" w14:textId="77777777" w:rsidR="00B46AA7" w:rsidRDefault="00B46AA7" w:rsidP="00C115CB">
            <w:pPr>
              <w:pStyle w:val="Note"/>
            </w:pPr>
            <w:r>
              <w:rPr>
                <w:w w:val="100"/>
              </w:rPr>
              <w:t>NOTE—See CFMBSS</w:t>
            </w:r>
            <w:r>
              <w:rPr>
                <w:vanish/>
                <w:w w:val="100"/>
              </w:rPr>
              <w:t>(#6573)</w:t>
            </w:r>
            <w:r>
              <w:rPr>
                <w:w w:val="100"/>
              </w:rPr>
              <w:t xml:space="preserve"> for mesh STA and CFOCB</w:t>
            </w:r>
            <w:r>
              <w:rPr>
                <w:vanish/>
                <w:w w:val="100"/>
              </w:rPr>
              <w:t>(#6573)</w:t>
            </w:r>
            <w:r>
              <w:rPr>
                <w:w w:val="100"/>
              </w:rPr>
              <w:t xml:space="preserve"> for OCB operation.</w:t>
            </w:r>
            <w:r>
              <w:rPr>
                <w:vanish/>
                <w:w w:val="100"/>
              </w:rPr>
              <w:t xml:space="preserve"> (#2425)(#241)</w:t>
            </w:r>
          </w:p>
        </w:tc>
      </w:tr>
      <w:tr w:rsidR="00B46AA7" w:rsidRPr="00B46AA7" w14:paraId="5ABF0E0D" w14:textId="77777777" w:rsidTr="00C115CB">
        <w:trPr>
          <w:trHeight w:val="300"/>
          <w:jc w:val="center"/>
        </w:trPr>
        <w:tc>
          <w:tcPr>
            <w:tcW w:w="12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DA67B7A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>CF3</w:t>
            </w:r>
          </w:p>
        </w:tc>
        <w:tc>
          <w:tcPr>
            <w:tcW w:w="3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6DBCF83" w14:textId="77777777" w:rsidR="00B46AA7" w:rsidRDefault="00B46AA7" w:rsidP="00C115CB">
            <w:pPr>
              <w:pStyle w:val="CellBody"/>
            </w:pPr>
            <w:r>
              <w:rPr>
                <w:i/>
                <w:iCs/>
                <w:w w:val="100"/>
              </w:rPr>
              <w:t>Reserved</w:t>
            </w:r>
            <w:r>
              <w:rPr>
                <w:vanish/>
                <w:w w:val="100"/>
              </w:rPr>
              <w:t>(#63)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9B4A66A" w14:textId="77777777" w:rsidR="00B46AA7" w:rsidRDefault="00B46AA7" w:rsidP="00C115CB">
            <w:pPr>
              <w:pStyle w:val="CellBody"/>
            </w:pP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260F179" w14:textId="77777777" w:rsidR="00B46AA7" w:rsidRDefault="00B46AA7" w:rsidP="00C115CB">
            <w:pPr>
              <w:pStyle w:val="CellBody"/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C1C74F1" w14:textId="77777777" w:rsidR="00B46AA7" w:rsidRDefault="00B46AA7" w:rsidP="00C115CB">
            <w:pPr>
              <w:pStyle w:val="CellBody"/>
            </w:pPr>
          </w:p>
        </w:tc>
      </w:tr>
      <w:tr w:rsidR="00B46AA7" w:rsidRPr="00B46AA7" w14:paraId="2890A9CC" w14:textId="77777777" w:rsidTr="00C115CB">
        <w:trPr>
          <w:trHeight w:val="300"/>
          <w:jc w:val="center"/>
        </w:trPr>
        <w:tc>
          <w:tcPr>
            <w:tcW w:w="12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E8AF404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>CF5</w:t>
            </w:r>
          </w:p>
        </w:tc>
        <w:tc>
          <w:tcPr>
            <w:tcW w:w="3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3C041D9" w14:textId="77777777" w:rsidR="00B46AA7" w:rsidRDefault="00B46AA7" w:rsidP="00C115CB">
            <w:pPr>
              <w:pStyle w:val="CellBody"/>
            </w:pPr>
            <w:r>
              <w:rPr>
                <w:i/>
                <w:iCs/>
                <w:w w:val="100"/>
              </w:rPr>
              <w:t>Reserved</w:t>
            </w:r>
            <w:r>
              <w:rPr>
                <w:vanish/>
                <w:w w:val="100"/>
              </w:rPr>
              <w:t>(#64)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1AB2089" w14:textId="77777777" w:rsidR="00B46AA7" w:rsidRDefault="00B46AA7" w:rsidP="00C115CB">
            <w:pPr>
              <w:pStyle w:val="CellBody"/>
            </w:pP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D0C0786" w14:textId="77777777" w:rsidR="00B46AA7" w:rsidRDefault="00B46AA7" w:rsidP="00C115CB">
            <w:pPr>
              <w:pStyle w:val="CellBody"/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189A520" w14:textId="77777777" w:rsidR="00B46AA7" w:rsidRDefault="00B46AA7" w:rsidP="00C115CB">
            <w:pPr>
              <w:pStyle w:val="CellBody"/>
            </w:pPr>
          </w:p>
        </w:tc>
      </w:tr>
      <w:tr w:rsidR="00B46AA7" w:rsidRPr="00B46AA7" w14:paraId="1E01AE61" w14:textId="77777777" w:rsidTr="00C115CB">
        <w:trPr>
          <w:trHeight w:val="1100"/>
          <w:jc w:val="center"/>
        </w:trPr>
        <w:tc>
          <w:tcPr>
            <w:tcW w:w="12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0CEC389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>* CFOFDM</w:t>
            </w:r>
            <w:r>
              <w:rPr>
                <w:vanish/>
                <w:w w:val="100"/>
              </w:rPr>
              <w:t>(#6573)</w:t>
            </w:r>
          </w:p>
        </w:tc>
        <w:tc>
          <w:tcPr>
            <w:tcW w:w="3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730431A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>Orthogonal frequency division multiplexing (OFDM) PHY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18AF83E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>—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B62140D" w14:textId="77777777" w:rsidR="00B46AA7" w:rsidRDefault="00B46AA7" w:rsidP="00C115CB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O.2</w:t>
            </w:r>
          </w:p>
          <w:p w14:paraId="0CA8130A" w14:textId="77777777" w:rsidR="00B46AA7" w:rsidRDefault="00B46AA7" w:rsidP="00C115CB">
            <w:pPr>
              <w:pStyle w:val="CellBody"/>
              <w:rPr>
                <w:w w:val="100"/>
              </w:rPr>
            </w:pPr>
            <w:commentRangeStart w:id="9"/>
            <w:r>
              <w:rPr>
                <w:w w:val="100"/>
              </w:rPr>
              <w:t>CFHT5G:M</w:t>
            </w:r>
            <w:commentRangeEnd w:id="9"/>
            <w:r>
              <w:rPr>
                <w:rStyle w:val="CommentReference"/>
                <w:rFonts w:eastAsia="Times New Roman"/>
                <w:color w:val="auto"/>
                <w:w w:val="100"/>
                <w:lang w:val="en-GB"/>
              </w:rPr>
              <w:commentReference w:id="9"/>
            </w:r>
            <w:r>
              <w:rPr>
                <w:vanish/>
                <w:w w:val="100"/>
              </w:rPr>
              <w:t>(11ad)</w:t>
            </w:r>
          </w:p>
          <w:p w14:paraId="26EF1D2F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>CFTVHT</w:t>
            </w:r>
            <w:r>
              <w:rPr>
                <w:vanish/>
                <w:w w:val="100"/>
              </w:rPr>
              <w:t>(#6573)</w:t>
            </w:r>
            <w:r>
              <w:rPr>
                <w:w w:val="100"/>
              </w:rPr>
              <w:t>:M</w:t>
            </w:r>
            <w:r>
              <w:rPr>
                <w:vanish/>
                <w:w w:val="100"/>
              </w:rPr>
              <w:t>(#3136)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E3F508B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 xml:space="preserve">Yes </w:t>
            </w:r>
            <w:r>
              <w:rPr>
                <w:rFonts w:ascii="Wingdings" w:hAnsi="Wingdings" w:cs="Wingdings"/>
                <w:w w:val="100"/>
              </w:rPr>
              <w:t></w:t>
            </w:r>
            <w:r>
              <w:rPr>
                <w:w w:val="100"/>
              </w:rPr>
              <w:t xml:space="preserve"> No </w:t>
            </w:r>
            <w:r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B46AA7" w:rsidRPr="00B46AA7" w14:paraId="019E4883" w14:textId="77777777" w:rsidTr="00C115CB">
        <w:trPr>
          <w:trHeight w:val="2900"/>
          <w:jc w:val="center"/>
        </w:trPr>
        <w:tc>
          <w:tcPr>
            <w:tcW w:w="12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18B7676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 xml:space="preserve">* </w:t>
            </w:r>
            <w:proofErr w:type="spellStart"/>
            <w:r>
              <w:rPr>
                <w:w w:val="100"/>
              </w:rPr>
              <w:t>CFQoS</w:t>
            </w:r>
            <w:proofErr w:type="spellEnd"/>
            <w:r>
              <w:rPr>
                <w:vanish/>
                <w:w w:val="100"/>
              </w:rPr>
              <w:t>(#6573)</w:t>
            </w:r>
          </w:p>
        </w:tc>
        <w:tc>
          <w:tcPr>
            <w:tcW w:w="3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E4C61B0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>Quality of service (</w:t>
            </w:r>
            <w:proofErr w:type="spellStart"/>
            <w:r>
              <w:rPr>
                <w:w w:val="100"/>
              </w:rPr>
              <w:t>QoS</w:t>
            </w:r>
            <w:proofErr w:type="spellEnd"/>
            <w:r>
              <w:rPr>
                <w:w w:val="100"/>
              </w:rPr>
              <w:t>)</w:t>
            </w:r>
            <w:r>
              <w:rPr>
                <w:vanish/>
                <w:w w:val="100"/>
              </w:rPr>
              <w:t xml:space="preserve"> (#2425)</w:t>
            </w:r>
          </w:p>
        </w:tc>
        <w:tc>
          <w:tcPr>
            <w:tcW w:w="1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34C6816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 xml:space="preserve">10.22 (HCF), 10.24 (Block acknowledgment (block </w:t>
            </w:r>
            <w:proofErr w:type="spellStart"/>
            <w:r>
              <w:rPr>
                <w:w w:val="100"/>
              </w:rPr>
              <w:t>ack</w:t>
            </w:r>
            <w:proofErr w:type="spellEnd"/>
            <w:r>
              <w:rPr>
                <w:w w:val="100"/>
              </w:rPr>
              <w:t>)), 4.3.13 (High throughput (HT) STA), 4.3.20.3 (Mesh STA)</w:t>
            </w:r>
            <w:r>
              <w:rPr>
                <w:vanish/>
                <w:w w:val="100"/>
              </w:rPr>
              <w:t>(Ed)</w:t>
            </w:r>
          </w:p>
        </w:tc>
        <w:tc>
          <w:tcPr>
            <w:tcW w:w="1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5421B50" w14:textId="77777777" w:rsidR="00B46AA7" w:rsidRDefault="00B46AA7" w:rsidP="00C115CB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O</w:t>
            </w:r>
          </w:p>
          <w:p w14:paraId="641EA7B3" w14:textId="77777777" w:rsidR="00B46AA7" w:rsidRDefault="00B46AA7" w:rsidP="00C115CB">
            <w:pPr>
              <w:pStyle w:val="CellBody"/>
              <w:rPr>
                <w:w w:val="100"/>
              </w:rPr>
            </w:pPr>
          </w:p>
          <w:p w14:paraId="07145D7D" w14:textId="77777777" w:rsidR="00B46AA7" w:rsidRDefault="00B46AA7" w:rsidP="00C115CB">
            <w:pPr>
              <w:pStyle w:val="CellBody"/>
              <w:rPr>
                <w:w w:val="100"/>
              </w:rPr>
            </w:pPr>
            <w:r w:rsidRPr="00B46AA7">
              <w:rPr>
                <w:w w:val="100"/>
                <w:highlight w:val="yellow"/>
              </w:rPr>
              <w:t>CFHT</w:t>
            </w:r>
            <w:r>
              <w:rPr>
                <w:w w:val="100"/>
              </w:rPr>
              <w:t xml:space="preserve"> OR CFMBSS OR CFQMF OR CFAVT:M</w:t>
            </w:r>
          </w:p>
          <w:p w14:paraId="3353479F" w14:textId="77777777" w:rsidR="00B46AA7" w:rsidRDefault="00B46AA7" w:rsidP="00C115CB">
            <w:pPr>
              <w:pStyle w:val="CellBody"/>
              <w:rPr>
                <w:w w:val="100"/>
              </w:rPr>
            </w:pPr>
          </w:p>
          <w:p w14:paraId="1CEF75FB" w14:textId="77777777" w:rsidR="00B46AA7" w:rsidRDefault="00B46AA7" w:rsidP="00C115CB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CFDMG:M</w:t>
            </w:r>
            <w:r>
              <w:rPr>
                <w:vanish/>
                <w:w w:val="100"/>
              </w:rPr>
              <w:t>(11ad)</w:t>
            </w:r>
          </w:p>
          <w:p w14:paraId="298DE225" w14:textId="77777777" w:rsidR="00B46AA7" w:rsidRDefault="00B46AA7" w:rsidP="00C115CB">
            <w:pPr>
              <w:pStyle w:val="CellBody"/>
              <w:rPr>
                <w:w w:val="100"/>
              </w:rPr>
            </w:pPr>
          </w:p>
          <w:p w14:paraId="698D9044" w14:textId="77777777" w:rsidR="008C5141" w:rsidRDefault="00B46AA7" w:rsidP="00C115CB">
            <w:pPr>
              <w:pStyle w:val="CellBody"/>
              <w:rPr>
                <w:ins w:id="10" w:author="Osama AboulMagd" w:date="2016-09-30T09:25:00Z"/>
                <w:w w:val="100"/>
              </w:rPr>
            </w:pPr>
            <w:r>
              <w:rPr>
                <w:w w:val="100"/>
              </w:rPr>
              <w:t>CFTVHT</w:t>
            </w:r>
            <w:r>
              <w:rPr>
                <w:vanish/>
                <w:w w:val="100"/>
              </w:rPr>
              <w:t>(#6573)</w:t>
            </w:r>
            <w:r>
              <w:rPr>
                <w:w w:val="100"/>
              </w:rPr>
              <w:t>:M</w:t>
            </w:r>
          </w:p>
          <w:p w14:paraId="3588A918" w14:textId="77777777" w:rsidR="008C5141" w:rsidRDefault="008C5141" w:rsidP="00C115CB">
            <w:pPr>
              <w:pStyle w:val="CellBody"/>
              <w:rPr>
                <w:ins w:id="11" w:author="Osama AboulMagd" w:date="2016-09-30T09:25:00Z"/>
                <w:w w:val="100"/>
              </w:rPr>
            </w:pPr>
          </w:p>
          <w:p w14:paraId="4329759D" w14:textId="56CBD35C" w:rsidR="00B46AA7" w:rsidRDefault="008C5141" w:rsidP="00C115CB">
            <w:pPr>
              <w:pStyle w:val="CellBody"/>
            </w:pPr>
            <w:ins w:id="12" w:author="Osama AboulMagd" w:date="2016-09-30T09:25:00Z">
              <w:r>
                <w:rPr>
                  <w:w w:val="100"/>
                </w:rPr>
                <w:t>CFHEW20: M</w:t>
              </w:r>
            </w:ins>
            <w:r w:rsidR="00B46AA7">
              <w:rPr>
                <w:vanish/>
                <w:w w:val="100"/>
              </w:rPr>
              <w:t>(11af)</w:t>
            </w: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891EF83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 xml:space="preserve">Yes </w:t>
            </w:r>
            <w:r>
              <w:rPr>
                <w:rFonts w:ascii="Wingdings" w:hAnsi="Wingdings" w:cs="Wingdings"/>
                <w:w w:val="100"/>
              </w:rPr>
              <w:t></w:t>
            </w:r>
            <w:r>
              <w:rPr>
                <w:w w:val="100"/>
              </w:rPr>
              <w:t xml:space="preserve"> No </w:t>
            </w:r>
            <w:r>
              <w:rPr>
                <w:rFonts w:ascii="Wingdings" w:hAnsi="Wingdings" w:cs="Wingdings"/>
                <w:w w:val="100"/>
              </w:rPr>
              <w:t></w:t>
            </w:r>
            <w:r>
              <w:rPr>
                <w:w w:val="100"/>
                <w:sz w:val="17"/>
                <w:szCs w:val="17"/>
              </w:rPr>
              <w:t xml:space="preserve"> N/A </w:t>
            </w:r>
            <w:r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B46AA7" w:rsidRPr="00B46AA7" w14:paraId="43981FB3" w14:textId="77777777" w:rsidTr="00C115CB">
        <w:trPr>
          <w:trHeight w:val="1100"/>
          <w:jc w:val="center"/>
        </w:trPr>
        <w:tc>
          <w:tcPr>
            <w:tcW w:w="12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0508DDA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>*CFHT</w:t>
            </w:r>
            <w:r>
              <w:rPr>
                <w:vanish/>
                <w:w w:val="100"/>
              </w:rPr>
              <w:t>(#6573)</w:t>
            </w:r>
          </w:p>
        </w:tc>
        <w:tc>
          <w:tcPr>
            <w:tcW w:w="3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D5EA9E2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>High throughput</w:t>
            </w:r>
            <w:r>
              <w:rPr>
                <w:vanish/>
                <w:w w:val="100"/>
              </w:rPr>
              <w:t>(#1533)</w:t>
            </w:r>
            <w:r>
              <w:rPr>
                <w:w w:val="100"/>
              </w:rPr>
              <w:t xml:space="preserve"> (HT) PHY</w:t>
            </w:r>
            <w:r>
              <w:rPr>
                <w:vanish/>
                <w:w w:val="100"/>
              </w:rPr>
              <w:t xml:space="preserve"> (#2425)</w:t>
            </w:r>
          </w:p>
        </w:tc>
        <w:tc>
          <w:tcPr>
            <w:tcW w:w="1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3A7FF3B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>9.4.2.56 (HT Capabilities element)</w:t>
            </w:r>
            <w:r>
              <w:rPr>
                <w:vanish/>
                <w:w w:val="100"/>
              </w:rPr>
              <w:t>(Ed)</w:t>
            </w:r>
          </w:p>
        </w:tc>
        <w:tc>
          <w:tcPr>
            <w:tcW w:w="1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EF75E7F" w14:textId="77777777" w:rsidR="00B46AA7" w:rsidRDefault="00B46AA7" w:rsidP="00C115CB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O.2</w:t>
            </w:r>
            <w:r>
              <w:rPr>
                <w:vanish/>
                <w:w w:val="100"/>
              </w:rPr>
              <w:t>(#2425)</w:t>
            </w:r>
          </w:p>
          <w:p w14:paraId="19CE5E44" w14:textId="77777777" w:rsidR="009E33A5" w:rsidRDefault="00B46AA7" w:rsidP="00C115CB">
            <w:pPr>
              <w:pStyle w:val="CellBody"/>
              <w:rPr>
                <w:ins w:id="13" w:author="Osama AboulMagd" w:date="2016-09-30T09:10:00Z"/>
                <w:w w:val="100"/>
              </w:rPr>
            </w:pPr>
            <w:r w:rsidRPr="00B46AA7">
              <w:rPr>
                <w:w w:val="100"/>
                <w:highlight w:val="yellow"/>
              </w:rPr>
              <w:t>CFVHT</w:t>
            </w:r>
            <w:r w:rsidRPr="00B46AA7">
              <w:rPr>
                <w:vanish/>
                <w:w w:val="100"/>
                <w:highlight w:val="yellow"/>
              </w:rPr>
              <w:t>(#6573)</w:t>
            </w:r>
            <w:r w:rsidRPr="00B46AA7">
              <w:rPr>
                <w:w w:val="100"/>
                <w:highlight w:val="yellow"/>
              </w:rPr>
              <w:t>:M</w:t>
            </w:r>
          </w:p>
          <w:p w14:paraId="22F1316A" w14:textId="1CC0A950" w:rsidR="00B46AA7" w:rsidRDefault="009E33A5" w:rsidP="00C115CB">
            <w:pPr>
              <w:pStyle w:val="CellBody"/>
            </w:pPr>
            <w:ins w:id="14" w:author="Osama AboulMagd" w:date="2016-09-30T09:10:00Z">
              <w:r>
                <w:rPr>
                  <w:w w:val="100"/>
                </w:rPr>
                <w:t>CFHEW:M</w:t>
              </w:r>
            </w:ins>
            <w:r w:rsidR="00B46AA7">
              <w:rPr>
                <w:vanish/>
                <w:w w:val="100"/>
              </w:rPr>
              <w:t>(#3051)</w:t>
            </w: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A016BFA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 xml:space="preserve">Yes </w:t>
            </w:r>
            <w:r>
              <w:rPr>
                <w:rFonts w:ascii="Wingdings" w:hAnsi="Wingdings" w:cs="Wingdings"/>
                <w:w w:val="100"/>
              </w:rPr>
              <w:t></w:t>
            </w:r>
            <w:r>
              <w:rPr>
                <w:w w:val="100"/>
              </w:rPr>
              <w:t xml:space="preserve"> No </w:t>
            </w:r>
            <w:r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B46AA7" w:rsidRPr="00B46AA7" w14:paraId="72F235DA" w14:textId="77777777" w:rsidTr="00C115CB">
        <w:trPr>
          <w:trHeight w:val="1100"/>
          <w:jc w:val="center"/>
        </w:trPr>
        <w:tc>
          <w:tcPr>
            <w:tcW w:w="12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E04F39D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lastRenderedPageBreak/>
              <w:t>* CFHT2G4</w:t>
            </w:r>
            <w:r>
              <w:rPr>
                <w:vanish/>
                <w:w w:val="100"/>
              </w:rPr>
              <w:t>(#6573)(11ad)</w:t>
            </w:r>
          </w:p>
        </w:tc>
        <w:tc>
          <w:tcPr>
            <w:tcW w:w="3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F02A2DA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>HT operation in 2.4 GHz band</w:t>
            </w:r>
          </w:p>
        </w:tc>
        <w:tc>
          <w:tcPr>
            <w:tcW w:w="1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32E76B7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>19 (High Throughput (HT) PHY specification)</w:t>
            </w:r>
            <w:r>
              <w:rPr>
                <w:vanish/>
                <w:w w:val="100"/>
              </w:rPr>
              <w:t>(Ed)</w:t>
            </w:r>
          </w:p>
        </w:tc>
        <w:tc>
          <w:tcPr>
            <w:tcW w:w="1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88D0513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>CFHT</w:t>
            </w:r>
            <w:r>
              <w:rPr>
                <w:vanish/>
                <w:w w:val="100"/>
              </w:rPr>
              <w:t>(#6573)</w:t>
            </w:r>
            <w:r>
              <w:rPr>
                <w:w w:val="100"/>
              </w:rPr>
              <w:t>:O.6</w:t>
            </w: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5088564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 xml:space="preserve">Yes </w:t>
            </w:r>
            <w:r>
              <w:rPr>
                <w:rFonts w:ascii="Wingdings" w:hAnsi="Wingdings" w:cs="Wingdings"/>
                <w:w w:val="100"/>
              </w:rPr>
              <w:t></w:t>
            </w:r>
            <w:r>
              <w:rPr>
                <w:w w:val="100"/>
              </w:rPr>
              <w:t xml:space="preserve"> No </w:t>
            </w:r>
            <w:r>
              <w:rPr>
                <w:rFonts w:ascii="Wingdings" w:hAnsi="Wingdings" w:cs="Wingdings"/>
                <w:w w:val="100"/>
              </w:rPr>
              <w:t></w:t>
            </w:r>
            <w:r>
              <w:rPr>
                <w:w w:val="100"/>
              </w:rPr>
              <w:t xml:space="preserve"> N/A </w:t>
            </w:r>
            <w:r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B46AA7" w:rsidRPr="00B46AA7" w14:paraId="033093AE" w14:textId="77777777" w:rsidTr="00C115CB">
        <w:trPr>
          <w:trHeight w:val="1100"/>
          <w:jc w:val="center"/>
        </w:trPr>
        <w:tc>
          <w:tcPr>
            <w:tcW w:w="12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108D4F2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>* CFHT5G</w:t>
            </w:r>
            <w:r>
              <w:rPr>
                <w:vanish/>
                <w:w w:val="100"/>
              </w:rPr>
              <w:t>(#6573)(11ad)</w:t>
            </w:r>
          </w:p>
        </w:tc>
        <w:tc>
          <w:tcPr>
            <w:tcW w:w="3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ADE1F5B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>HT operation in 5 GHz band</w:t>
            </w:r>
          </w:p>
        </w:tc>
        <w:tc>
          <w:tcPr>
            <w:tcW w:w="1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665BEED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>19 (High Throughput (HT) PHY specification)</w:t>
            </w:r>
            <w:r>
              <w:rPr>
                <w:vanish/>
                <w:w w:val="100"/>
              </w:rPr>
              <w:t>(Ed)</w:t>
            </w:r>
          </w:p>
        </w:tc>
        <w:tc>
          <w:tcPr>
            <w:tcW w:w="1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85A4DE8" w14:textId="77777777" w:rsidR="00B46AA7" w:rsidRDefault="00B46AA7" w:rsidP="00C115CB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CFHT:O.6</w:t>
            </w:r>
          </w:p>
          <w:p w14:paraId="1B6BA5E2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>CFVHT</w:t>
            </w:r>
            <w:r>
              <w:rPr>
                <w:vanish/>
                <w:w w:val="100"/>
              </w:rPr>
              <w:t>(#6573)</w:t>
            </w:r>
            <w:r>
              <w:rPr>
                <w:w w:val="100"/>
              </w:rPr>
              <w:t>:M</w:t>
            </w:r>
            <w:r>
              <w:rPr>
                <w:vanish/>
                <w:w w:val="100"/>
              </w:rPr>
              <w:t xml:space="preserve"> (11ac)</w:t>
            </w: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BC79876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 xml:space="preserve">Yes </w:t>
            </w:r>
            <w:r>
              <w:rPr>
                <w:rFonts w:ascii="Wingdings" w:hAnsi="Wingdings" w:cs="Wingdings"/>
                <w:w w:val="100"/>
              </w:rPr>
              <w:t></w:t>
            </w:r>
            <w:r>
              <w:rPr>
                <w:w w:val="100"/>
              </w:rPr>
              <w:t xml:space="preserve"> No </w:t>
            </w:r>
            <w:r>
              <w:rPr>
                <w:rFonts w:ascii="Wingdings" w:hAnsi="Wingdings" w:cs="Wingdings"/>
                <w:w w:val="100"/>
              </w:rPr>
              <w:t></w:t>
            </w:r>
            <w:r>
              <w:rPr>
                <w:w w:val="100"/>
              </w:rPr>
              <w:t xml:space="preserve"> N/A </w:t>
            </w:r>
            <w:r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B46AA7" w:rsidRPr="00B46AA7" w14:paraId="764B4B8B" w14:textId="77777777" w:rsidTr="00C115CB">
        <w:trPr>
          <w:trHeight w:val="500"/>
          <w:jc w:val="center"/>
        </w:trPr>
        <w:tc>
          <w:tcPr>
            <w:tcW w:w="12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99E1F26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>*CF5G9</w:t>
            </w:r>
            <w:r>
              <w:rPr>
                <w:vanish/>
                <w:w w:val="100"/>
              </w:rPr>
              <w:t>(#6573)</w:t>
            </w:r>
          </w:p>
        </w:tc>
        <w:tc>
          <w:tcPr>
            <w:tcW w:w="3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21DE3B3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 xml:space="preserve">5.9 GHz band </w:t>
            </w:r>
          </w:p>
        </w:tc>
        <w:tc>
          <w:tcPr>
            <w:tcW w:w="1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FB5345B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>Annex E</w:t>
            </w:r>
            <w:r>
              <w:rPr>
                <w:vanish/>
                <w:w w:val="100"/>
              </w:rPr>
              <w:t>(Ed)</w:t>
            </w:r>
          </w:p>
        </w:tc>
        <w:tc>
          <w:tcPr>
            <w:tcW w:w="1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5A630DF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>CFOFDM</w:t>
            </w:r>
            <w:r>
              <w:rPr>
                <w:vanish/>
                <w:w w:val="100"/>
              </w:rPr>
              <w:t>(#6573)</w:t>
            </w:r>
            <w:proofErr w:type="gramStart"/>
            <w:r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3AD9C20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 xml:space="preserve">Yes </w:t>
            </w:r>
            <w:r>
              <w:rPr>
                <w:rFonts w:ascii="Wingdings" w:hAnsi="Wingdings" w:cs="Wingdings"/>
                <w:w w:val="100"/>
              </w:rPr>
              <w:t></w:t>
            </w:r>
            <w:r>
              <w:rPr>
                <w:w w:val="100"/>
              </w:rPr>
              <w:t xml:space="preserve"> No </w:t>
            </w:r>
            <w:r>
              <w:rPr>
                <w:rFonts w:ascii="Wingdings" w:hAnsi="Wingdings" w:cs="Wingdings"/>
                <w:w w:val="100"/>
              </w:rPr>
              <w:t></w:t>
            </w:r>
            <w:r>
              <w:rPr>
                <w:w w:val="100"/>
              </w:rPr>
              <w:t xml:space="preserve"> N/A </w:t>
            </w:r>
            <w:r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B46AA7" w:rsidRPr="00B46AA7" w14:paraId="1D6B3809" w14:textId="77777777" w:rsidTr="00C115CB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19DFE1F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>CF24</w:t>
            </w:r>
          </w:p>
        </w:tc>
        <w:tc>
          <w:tcPr>
            <w:tcW w:w="3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52AB105" w14:textId="77777777" w:rsidR="00B46AA7" w:rsidRDefault="00B46AA7" w:rsidP="00C115CB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Reserved</w:t>
            </w:r>
          </w:p>
        </w:tc>
        <w:tc>
          <w:tcPr>
            <w:tcW w:w="1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1D5EAC7" w14:textId="77777777" w:rsidR="00B46AA7" w:rsidRDefault="00B46AA7" w:rsidP="00C115CB">
            <w:pPr>
              <w:pStyle w:val="CellBody"/>
            </w:pPr>
          </w:p>
        </w:tc>
        <w:tc>
          <w:tcPr>
            <w:tcW w:w="1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69CA596" w14:textId="77777777" w:rsidR="00B46AA7" w:rsidRDefault="00B46AA7" w:rsidP="00C115CB">
            <w:pPr>
              <w:pStyle w:val="CellBody"/>
            </w:pP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2896EC4" w14:textId="77777777" w:rsidR="00B46AA7" w:rsidRDefault="00B46AA7" w:rsidP="00C115CB">
            <w:pPr>
              <w:pStyle w:val="CellBody"/>
            </w:pPr>
          </w:p>
        </w:tc>
      </w:tr>
      <w:tr w:rsidR="00B46AA7" w:rsidRPr="00B46AA7" w14:paraId="505AE5C3" w14:textId="77777777" w:rsidTr="00C115CB">
        <w:trPr>
          <w:trHeight w:val="2300"/>
          <w:jc w:val="center"/>
        </w:trPr>
        <w:tc>
          <w:tcPr>
            <w:tcW w:w="12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5517B3A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>*CFMBO</w:t>
            </w:r>
            <w:r>
              <w:rPr>
                <w:vanish/>
                <w:w w:val="100"/>
              </w:rPr>
              <w:t>(#6573)(11ad)</w:t>
            </w:r>
          </w:p>
        </w:tc>
        <w:tc>
          <w:tcPr>
            <w:tcW w:w="3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1F11E44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 xml:space="preserve">Multi-band operation </w:t>
            </w:r>
          </w:p>
        </w:tc>
        <w:tc>
          <w:tcPr>
            <w:tcW w:w="1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A22C109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>9.6.21 (FST Action frame details)</w:t>
            </w:r>
            <w:r>
              <w:rPr>
                <w:w w:val="100"/>
                <w:sz w:val="20"/>
                <w:szCs w:val="20"/>
              </w:rPr>
              <w:t xml:space="preserve">, </w:t>
            </w:r>
            <w:r>
              <w:rPr>
                <w:w w:val="100"/>
              </w:rPr>
              <w:t>11.32 (Spatial sharing and interference mitigation for DMG STAs)</w:t>
            </w:r>
            <w:r>
              <w:rPr>
                <w:vanish/>
                <w:w w:val="100"/>
              </w:rPr>
              <w:t>(Ed)</w:t>
            </w:r>
          </w:p>
        </w:tc>
        <w:tc>
          <w:tcPr>
            <w:tcW w:w="1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2546829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>At least two of CFDSSS, CFOFDM, CF3G6, CF5G9, CFDMG</w:t>
            </w:r>
            <w:r>
              <w:rPr>
                <w:vanish/>
                <w:w w:val="100"/>
              </w:rPr>
              <w:t>(#6573)</w:t>
            </w:r>
            <w:proofErr w:type="gramStart"/>
            <w:r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B2CCA55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 xml:space="preserve">Yes </w:t>
            </w:r>
            <w:r>
              <w:rPr>
                <w:rFonts w:ascii="Wingdings" w:hAnsi="Wingdings" w:cs="Wingdings"/>
                <w:w w:val="100"/>
              </w:rPr>
              <w:t></w:t>
            </w:r>
            <w:r>
              <w:rPr>
                <w:w w:val="100"/>
              </w:rPr>
              <w:t xml:space="preserve"> No </w:t>
            </w:r>
            <w:r>
              <w:rPr>
                <w:rFonts w:ascii="Wingdings" w:hAnsi="Wingdings" w:cs="Wingdings"/>
                <w:w w:val="100"/>
              </w:rPr>
              <w:t></w:t>
            </w:r>
            <w:r>
              <w:rPr>
                <w:w w:val="100"/>
              </w:rPr>
              <w:t xml:space="preserve"> N/A </w:t>
            </w:r>
            <w:r>
              <w:rPr>
                <w:rFonts w:ascii="Wingdings" w:hAnsi="Wingdings" w:cs="Wingdings"/>
                <w:w w:val="100"/>
              </w:rPr>
              <w:t></w:t>
            </w:r>
            <w:r>
              <w:rPr>
                <w:vanish/>
                <w:w w:val="100"/>
              </w:rPr>
              <w:t>(#7556)</w:t>
            </w:r>
          </w:p>
        </w:tc>
      </w:tr>
      <w:tr w:rsidR="00B46AA7" w:rsidRPr="00B46AA7" w14:paraId="22E0EB37" w14:textId="77777777" w:rsidTr="00C115CB">
        <w:trPr>
          <w:trHeight w:val="1100"/>
          <w:jc w:val="center"/>
        </w:trPr>
        <w:tc>
          <w:tcPr>
            <w:tcW w:w="12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A2D3D3C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>*CFVHT</w:t>
            </w:r>
            <w:r>
              <w:rPr>
                <w:vanish/>
                <w:w w:val="100"/>
              </w:rPr>
              <w:t>(#6573)(11ac)</w:t>
            </w:r>
          </w:p>
        </w:tc>
        <w:tc>
          <w:tcPr>
            <w:tcW w:w="3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4930701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>Very High Throughput (VHT) Features</w:t>
            </w:r>
          </w:p>
        </w:tc>
        <w:tc>
          <w:tcPr>
            <w:tcW w:w="1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78093E5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>9.4.2.158 (VHT Capabilities element)</w:t>
            </w:r>
            <w:r>
              <w:rPr>
                <w:vanish/>
                <w:w w:val="100"/>
              </w:rPr>
              <w:t>(Ed)</w:t>
            </w:r>
          </w:p>
        </w:tc>
        <w:tc>
          <w:tcPr>
            <w:tcW w:w="1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5C81C92" w14:textId="77777777" w:rsidR="009E33A5" w:rsidRDefault="00B46AA7" w:rsidP="00C115CB">
            <w:pPr>
              <w:pStyle w:val="CellBody"/>
              <w:rPr>
                <w:ins w:id="15" w:author="Osama AboulMagd" w:date="2016-09-30T09:09:00Z"/>
                <w:w w:val="100"/>
              </w:rPr>
            </w:pPr>
            <w:r>
              <w:rPr>
                <w:w w:val="100"/>
              </w:rPr>
              <w:t>O.2</w:t>
            </w:r>
          </w:p>
          <w:p w14:paraId="7AB68C8F" w14:textId="262C1132" w:rsidR="00B46AA7" w:rsidRDefault="009E33A5" w:rsidP="00C115CB">
            <w:pPr>
              <w:pStyle w:val="CellBody"/>
            </w:pPr>
            <w:ins w:id="16" w:author="Osama AboulMagd" w:date="2016-09-30T09:09:00Z">
              <w:r>
                <w:rPr>
                  <w:w w:val="100"/>
                </w:rPr>
                <w:t>CFHEW</w:t>
              </w:r>
            </w:ins>
            <w:ins w:id="17" w:author="Osama AboulMagd" w:date="2016-09-30T09:10:00Z">
              <w:r>
                <w:rPr>
                  <w:w w:val="100"/>
                </w:rPr>
                <w:t>5G:M</w:t>
              </w:r>
            </w:ins>
            <w:r w:rsidR="00B46AA7">
              <w:rPr>
                <w:vanish/>
                <w:w w:val="100"/>
              </w:rPr>
              <w:t>(#3051)</w:t>
            </w: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83B3805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 xml:space="preserve">Yes </w:t>
            </w:r>
            <w:r>
              <w:rPr>
                <w:rFonts w:ascii="Wingdings" w:hAnsi="Wingdings" w:cs="Wingdings"/>
                <w:w w:val="100"/>
              </w:rPr>
              <w:t></w:t>
            </w:r>
            <w:r>
              <w:rPr>
                <w:w w:val="100"/>
              </w:rPr>
              <w:t xml:space="preserve"> No </w:t>
            </w:r>
            <w:r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B46AA7" w:rsidRPr="00B46AA7" w14:paraId="559E2C69" w14:textId="77777777" w:rsidTr="00B46AA7">
        <w:tblPrEx>
          <w:tblW w:w="0" w:type="auto"/>
          <w:jc w:val="center"/>
          <w:tblLayout w:type="fixed"/>
          <w:tblCellMar>
            <w:top w:w="80" w:type="dxa"/>
            <w:left w:w="120" w:type="dxa"/>
            <w:bottom w:w="40" w:type="dxa"/>
            <w:right w:w="120" w:type="dxa"/>
          </w:tblCellMar>
          <w:tblLook w:val="0000" w:firstRow="0" w:lastRow="0" w:firstColumn="0" w:lastColumn="0" w:noHBand="0" w:noVBand="0"/>
          <w:tblPrExChange w:id="18" w:author="Osama AboulMagd" w:date="2016-08-29T16:07:00Z">
            <w:tblPrEx>
              <w:tblW w:w="0" w:type="auto"/>
              <w:jc w:val="center"/>
              <w:tblLayout w:type="fixed"/>
              <w:tblCellMar>
                <w:top w:w="80" w:type="dxa"/>
                <w:left w:w="120" w:type="dxa"/>
                <w:bottom w:w="40" w:type="dxa"/>
                <w:right w:w="12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1300"/>
          <w:jc w:val="center"/>
          <w:trPrChange w:id="19" w:author="Osama AboulMagd" w:date="2016-08-29T16:07:00Z">
            <w:trPr>
              <w:gridAfter w:val="0"/>
              <w:trHeight w:val="1300"/>
              <w:jc w:val="center"/>
            </w:trPr>
          </w:trPrChange>
        </w:trPr>
        <w:tc>
          <w:tcPr>
            <w:tcW w:w="12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20" w:author="Osama AboulMagd" w:date="2016-08-29T16:07:00Z">
              <w:tcPr>
                <w:tcW w:w="1220" w:type="dxa"/>
                <w:gridSpan w:val="2"/>
                <w:tcBorders>
                  <w:top w:val="single" w:sz="10" w:space="0" w:color="000000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9AC56D4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>*CFESM</w:t>
            </w:r>
            <w:r>
              <w:rPr>
                <w:vanish/>
                <w:w w:val="100"/>
              </w:rPr>
              <w:t>(#6573) (#3479)</w:t>
            </w:r>
          </w:p>
        </w:tc>
        <w:tc>
          <w:tcPr>
            <w:tcW w:w="33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21" w:author="Osama AboulMagd" w:date="2016-08-29T16:07:00Z">
              <w:tcPr>
                <w:tcW w:w="3340" w:type="dxa"/>
                <w:gridSpan w:val="2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538BBF2F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>Extended spectrum management</w:t>
            </w:r>
            <w:r>
              <w:rPr>
                <w:vanish/>
                <w:w w:val="100"/>
              </w:rPr>
              <w:t>(#3479)</w:t>
            </w:r>
          </w:p>
        </w:tc>
        <w:tc>
          <w:tcPr>
            <w:tcW w:w="11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22" w:author="Osama AboulMagd" w:date="2016-08-29T16:07:00Z">
              <w:tcPr>
                <w:tcW w:w="1100" w:type="dxa"/>
                <w:gridSpan w:val="2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33324272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>10.21.3 (Operation with operating classes)</w:t>
            </w:r>
            <w:r>
              <w:rPr>
                <w:vanish/>
                <w:w w:val="100"/>
              </w:rPr>
              <w:t>(Ed)</w:t>
            </w:r>
          </w:p>
        </w:tc>
        <w:tc>
          <w:tcPr>
            <w:tcW w:w="13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23" w:author="Osama AboulMagd" w:date="2016-08-29T16:07:00Z">
              <w:tcPr>
                <w:tcW w:w="1340" w:type="dxa"/>
                <w:gridSpan w:val="2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A2BD71F" w14:textId="77777777" w:rsidR="00B46AA7" w:rsidRDefault="00B46AA7" w:rsidP="00C115CB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O</w:t>
            </w:r>
          </w:p>
          <w:p w14:paraId="6EE89394" w14:textId="77777777" w:rsidR="00B46AA7" w:rsidRDefault="00B46AA7" w:rsidP="00C115CB">
            <w:pPr>
              <w:pStyle w:val="CellBody"/>
              <w:rPr>
                <w:w w:val="100"/>
              </w:rPr>
            </w:pPr>
            <w:r w:rsidRPr="00B46AA7">
              <w:rPr>
                <w:w w:val="100"/>
                <w:highlight w:val="yellow"/>
              </w:rPr>
              <w:t>CFVHT OR</w:t>
            </w:r>
            <w:r>
              <w:rPr>
                <w:w w:val="100"/>
              </w:rPr>
              <w:t xml:space="preserve"> CFTVHT</w:t>
            </w:r>
            <w:r>
              <w:rPr>
                <w:vanish/>
                <w:w w:val="100"/>
              </w:rPr>
              <w:t>(#6573)</w:t>
            </w:r>
            <w:r>
              <w:rPr>
                <w:w w:val="100"/>
              </w:rPr>
              <w:t>:M</w:t>
            </w:r>
          </w:p>
          <w:p w14:paraId="6B72945E" w14:textId="77777777" w:rsidR="00B46AA7" w:rsidRDefault="00B46AA7" w:rsidP="00C115CB">
            <w:pPr>
              <w:pStyle w:val="CellBody"/>
            </w:pPr>
            <w:r>
              <w:rPr>
                <w:vanish/>
                <w:w w:val="100"/>
              </w:rPr>
              <w:t>(#3479)</w:t>
            </w:r>
          </w:p>
        </w:tc>
        <w:tc>
          <w:tcPr>
            <w:tcW w:w="178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24" w:author="Osama AboulMagd" w:date="2016-08-29T16:07:00Z">
              <w:tcPr>
                <w:tcW w:w="1780" w:type="dxa"/>
                <w:gridSpan w:val="2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5B2C0E1" w14:textId="77777777" w:rsidR="00B46AA7" w:rsidRDefault="00B46AA7" w:rsidP="00C115CB">
            <w:pPr>
              <w:pStyle w:val="CellBody"/>
            </w:pPr>
            <w:r>
              <w:rPr>
                <w:w w:val="100"/>
              </w:rPr>
              <w:t xml:space="preserve">Yes </w:t>
            </w:r>
            <w:r>
              <w:rPr>
                <w:rFonts w:ascii="Wingdings" w:hAnsi="Wingdings" w:cs="Wingdings"/>
                <w:w w:val="100"/>
              </w:rPr>
              <w:t></w:t>
            </w:r>
            <w:r>
              <w:rPr>
                <w:w w:val="100"/>
              </w:rPr>
              <w:t xml:space="preserve"> No </w:t>
            </w:r>
            <w:r>
              <w:rPr>
                <w:rFonts w:ascii="Wingdings" w:hAnsi="Wingdings" w:cs="Wingdings"/>
                <w:w w:val="100"/>
              </w:rPr>
              <w:t></w:t>
            </w:r>
            <w:r>
              <w:rPr>
                <w:vanish/>
                <w:w w:val="100"/>
              </w:rPr>
              <w:t>(#3479)</w:t>
            </w:r>
          </w:p>
        </w:tc>
      </w:tr>
      <w:tr w:rsidR="00B46AA7" w:rsidRPr="00B46AA7" w14:paraId="0443D2F6" w14:textId="77777777" w:rsidTr="00B46AA7">
        <w:tblPrEx>
          <w:tblW w:w="0" w:type="auto"/>
          <w:jc w:val="center"/>
          <w:tblLayout w:type="fixed"/>
          <w:tblCellMar>
            <w:top w:w="80" w:type="dxa"/>
            <w:left w:w="120" w:type="dxa"/>
            <w:bottom w:w="40" w:type="dxa"/>
            <w:right w:w="120" w:type="dxa"/>
          </w:tblCellMar>
          <w:tblLook w:val="0000" w:firstRow="0" w:lastRow="0" w:firstColumn="0" w:lastColumn="0" w:noHBand="0" w:noVBand="0"/>
          <w:tblPrExChange w:id="25" w:author="Osama AboulMagd" w:date="2016-08-29T16:09:00Z">
            <w:tblPrEx>
              <w:tblW w:w="0" w:type="auto"/>
              <w:jc w:val="center"/>
              <w:tblLayout w:type="fixed"/>
              <w:tblCellMar>
                <w:top w:w="80" w:type="dxa"/>
                <w:left w:w="120" w:type="dxa"/>
                <w:bottom w:w="40" w:type="dxa"/>
                <w:right w:w="12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1300"/>
          <w:jc w:val="center"/>
          <w:ins w:id="26" w:author="Osama AboulMagd" w:date="2016-08-29T16:07:00Z"/>
          <w:trPrChange w:id="27" w:author="Osama AboulMagd" w:date="2016-08-29T16:09:00Z">
            <w:trPr>
              <w:gridAfter w:val="0"/>
              <w:trHeight w:val="1300"/>
              <w:jc w:val="center"/>
            </w:trPr>
          </w:trPrChange>
        </w:trPr>
        <w:tc>
          <w:tcPr>
            <w:tcW w:w="12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28" w:author="Osama AboulMagd" w:date="2016-08-29T16:09:00Z">
              <w:tcPr>
                <w:tcW w:w="1220" w:type="dxa"/>
                <w:gridSpan w:val="2"/>
                <w:tcBorders>
                  <w:top w:val="single" w:sz="10" w:space="0" w:color="000000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301AAC96" w14:textId="77777777" w:rsidR="00B46AA7" w:rsidRDefault="00B46AA7" w:rsidP="00C115CB">
            <w:pPr>
              <w:pStyle w:val="CellBody"/>
              <w:rPr>
                <w:ins w:id="29" w:author="Osama AboulMagd" w:date="2016-08-29T16:07:00Z"/>
                <w:w w:val="100"/>
              </w:rPr>
            </w:pPr>
            <w:ins w:id="30" w:author="Osama AboulMagd" w:date="2016-08-29T16:07:00Z">
              <w:r>
                <w:rPr>
                  <w:w w:val="100"/>
                </w:rPr>
                <w:t>*CFHEW</w:t>
              </w:r>
            </w:ins>
          </w:p>
        </w:tc>
        <w:tc>
          <w:tcPr>
            <w:tcW w:w="33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31" w:author="Osama AboulMagd" w:date="2016-08-29T16:09:00Z">
              <w:tcPr>
                <w:tcW w:w="3340" w:type="dxa"/>
                <w:gridSpan w:val="2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A5BB450" w14:textId="77777777" w:rsidR="00B46AA7" w:rsidRDefault="00B46AA7" w:rsidP="00C115CB">
            <w:pPr>
              <w:pStyle w:val="CellBody"/>
              <w:rPr>
                <w:ins w:id="32" w:author="Osama AboulMagd" w:date="2016-08-29T16:07:00Z"/>
                <w:w w:val="100"/>
              </w:rPr>
            </w:pPr>
            <w:ins w:id="33" w:author="Osama AboulMagd" w:date="2016-08-29T16:07:00Z">
              <w:r>
                <w:rPr>
                  <w:w w:val="100"/>
                </w:rPr>
                <w:t>High Efficiency WLAN (HEW) Operation</w:t>
              </w:r>
            </w:ins>
          </w:p>
        </w:tc>
        <w:tc>
          <w:tcPr>
            <w:tcW w:w="11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34" w:author="Osama AboulMagd" w:date="2016-08-29T16:09:00Z">
              <w:tcPr>
                <w:tcW w:w="1100" w:type="dxa"/>
                <w:gridSpan w:val="2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7B210EEA" w14:textId="77777777" w:rsidR="00B46AA7" w:rsidRDefault="00B46AA7" w:rsidP="00C115CB">
            <w:pPr>
              <w:pStyle w:val="CellBody"/>
              <w:rPr>
                <w:ins w:id="35" w:author="Osama AboulMagd" w:date="2016-08-29T16:07:00Z"/>
                <w:w w:val="100"/>
              </w:rPr>
            </w:pPr>
            <w:ins w:id="36" w:author="Osama AboulMagd" w:date="2016-08-29T16:07:00Z">
              <w:r>
                <w:rPr>
                  <w:w w:val="100"/>
                </w:rPr>
                <w:t xml:space="preserve">9.4.2.213 </w:t>
              </w:r>
            </w:ins>
            <w:ins w:id="37" w:author="Osama AboulMagd" w:date="2016-08-29T16:09:00Z">
              <w:r w:rsidR="00C66876">
                <w:rPr>
                  <w:w w:val="100"/>
                </w:rPr>
                <w:t>(</w:t>
              </w:r>
            </w:ins>
            <w:ins w:id="38" w:author="Osama AboulMagd" w:date="2016-08-29T16:07:00Z">
              <w:r>
                <w:rPr>
                  <w:w w:val="100"/>
                </w:rPr>
                <w:t>HE Capabilities element</w:t>
              </w:r>
            </w:ins>
            <w:ins w:id="39" w:author="Osama AboulMagd" w:date="2016-08-29T16:10:00Z">
              <w:r w:rsidR="00C66876">
                <w:rPr>
                  <w:w w:val="100"/>
                </w:rPr>
                <w:t>)</w:t>
              </w:r>
            </w:ins>
          </w:p>
        </w:tc>
        <w:tc>
          <w:tcPr>
            <w:tcW w:w="13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40" w:author="Osama AboulMagd" w:date="2016-08-29T16:09:00Z">
              <w:tcPr>
                <w:tcW w:w="1340" w:type="dxa"/>
                <w:gridSpan w:val="2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3E462D81" w14:textId="77777777" w:rsidR="00B46AA7" w:rsidRDefault="00B46AA7" w:rsidP="00C115CB">
            <w:pPr>
              <w:pStyle w:val="CellBody"/>
              <w:rPr>
                <w:ins w:id="41" w:author="Osama AboulMagd" w:date="2016-08-29T16:07:00Z"/>
                <w:w w:val="100"/>
              </w:rPr>
            </w:pPr>
            <w:ins w:id="42" w:author="Osama AboulMagd" w:date="2016-08-29T16:08:00Z">
              <w:r>
                <w:rPr>
                  <w:w w:val="100"/>
                </w:rPr>
                <w:t>O</w:t>
              </w:r>
            </w:ins>
          </w:p>
        </w:tc>
        <w:tc>
          <w:tcPr>
            <w:tcW w:w="178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43" w:author="Osama AboulMagd" w:date="2016-08-29T16:09:00Z">
              <w:tcPr>
                <w:tcW w:w="1780" w:type="dxa"/>
                <w:gridSpan w:val="2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54C8981" w14:textId="77777777" w:rsidR="00B46AA7" w:rsidRDefault="00B46AA7" w:rsidP="00C115CB">
            <w:pPr>
              <w:pStyle w:val="CellBody"/>
              <w:rPr>
                <w:ins w:id="44" w:author="Osama AboulMagd" w:date="2016-08-29T16:07:00Z"/>
                <w:w w:val="100"/>
              </w:rPr>
            </w:pPr>
            <w:ins w:id="45" w:author="Osama AboulMagd" w:date="2016-08-29T16:08:00Z">
              <w:r>
                <w:rPr>
                  <w:w w:val="100"/>
                </w:rPr>
                <w:t xml:space="preserve">Yes </w:t>
              </w:r>
              <w:r>
                <w:rPr>
                  <w:rFonts w:ascii="Wingdings" w:hAnsi="Wingdings" w:cs="Wingdings"/>
                  <w:w w:val="100"/>
                </w:rPr>
                <w:t></w:t>
              </w:r>
              <w:r>
                <w:rPr>
                  <w:w w:val="100"/>
                </w:rPr>
                <w:t xml:space="preserve"> No </w:t>
              </w:r>
              <w:r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B46AA7" w:rsidRPr="00B46AA7" w14:paraId="3B41D80E" w14:textId="77777777" w:rsidTr="00C66876">
        <w:tblPrEx>
          <w:tblW w:w="0" w:type="auto"/>
          <w:jc w:val="center"/>
          <w:tblLayout w:type="fixed"/>
          <w:tblCellMar>
            <w:top w:w="80" w:type="dxa"/>
            <w:left w:w="120" w:type="dxa"/>
            <w:bottom w:w="40" w:type="dxa"/>
            <w:right w:w="120" w:type="dxa"/>
          </w:tblCellMar>
          <w:tblLook w:val="0000" w:firstRow="0" w:lastRow="0" w:firstColumn="0" w:lastColumn="0" w:noHBand="0" w:noVBand="0"/>
          <w:tblPrExChange w:id="46" w:author="Osama AboulMagd" w:date="2016-08-29T16:11:00Z">
            <w:tblPrEx>
              <w:tblW w:w="0" w:type="auto"/>
              <w:jc w:val="center"/>
              <w:tblLayout w:type="fixed"/>
              <w:tblCellMar>
                <w:top w:w="80" w:type="dxa"/>
                <w:left w:w="120" w:type="dxa"/>
                <w:bottom w:w="40" w:type="dxa"/>
                <w:right w:w="12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1300"/>
          <w:jc w:val="center"/>
          <w:ins w:id="47" w:author="Osama AboulMagd" w:date="2016-08-29T16:09:00Z"/>
          <w:trPrChange w:id="48" w:author="Osama AboulMagd" w:date="2016-08-29T16:11:00Z">
            <w:trPr>
              <w:gridAfter w:val="0"/>
              <w:trHeight w:val="1300"/>
              <w:jc w:val="center"/>
            </w:trPr>
          </w:trPrChange>
        </w:trPr>
        <w:tc>
          <w:tcPr>
            <w:tcW w:w="12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49" w:author="Osama AboulMagd" w:date="2016-08-29T16:11:00Z">
              <w:tcPr>
                <w:tcW w:w="1220" w:type="dxa"/>
                <w:gridSpan w:val="2"/>
                <w:tcBorders>
                  <w:top w:val="single" w:sz="10" w:space="0" w:color="000000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3900EA94" w14:textId="77777777" w:rsidR="00B46AA7" w:rsidRDefault="00B46AA7" w:rsidP="00C115CB">
            <w:pPr>
              <w:pStyle w:val="CellBody"/>
              <w:rPr>
                <w:ins w:id="50" w:author="Osama AboulMagd" w:date="2016-08-29T16:09:00Z"/>
                <w:w w:val="100"/>
              </w:rPr>
            </w:pPr>
            <w:ins w:id="51" w:author="Osama AboulMagd" w:date="2016-08-29T16:09:00Z">
              <w:r>
                <w:rPr>
                  <w:w w:val="100"/>
                </w:rPr>
                <w:t>CFHEW2G4</w:t>
              </w:r>
            </w:ins>
          </w:p>
        </w:tc>
        <w:tc>
          <w:tcPr>
            <w:tcW w:w="33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52" w:author="Osama AboulMagd" w:date="2016-08-29T16:11:00Z">
              <w:tcPr>
                <w:tcW w:w="3340" w:type="dxa"/>
                <w:gridSpan w:val="2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733406FB" w14:textId="77777777" w:rsidR="00B46AA7" w:rsidRDefault="00B46AA7" w:rsidP="00C115CB">
            <w:pPr>
              <w:pStyle w:val="CellBody"/>
              <w:rPr>
                <w:ins w:id="53" w:author="Osama AboulMagd" w:date="2016-08-29T16:09:00Z"/>
                <w:w w:val="100"/>
              </w:rPr>
            </w:pPr>
            <w:ins w:id="54" w:author="Osama AboulMagd" w:date="2016-08-29T16:09:00Z">
              <w:r>
                <w:rPr>
                  <w:w w:val="100"/>
                </w:rPr>
                <w:t>HEW Operation in 2.4 GHz band</w:t>
              </w:r>
            </w:ins>
          </w:p>
        </w:tc>
        <w:tc>
          <w:tcPr>
            <w:tcW w:w="11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55" w:author="Osama AboulMagd" w:date="2016-08-29T16:11:00Z">
              <w:tcPr>
                <w:tcW w:w="1100" w:type="dxa"/>
                <w:gridSpan w:val="2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DFCB582" w14:textId="77777777" w:rsidR="00B46AA7" w:rsidRDefault="00B46AA7" w:rsidP="00C115CB">
            <w:pPr>
              <w:pStyle w:val="CellBody"/>
              <w:rPr>
                <w:ins w:id="56" w:author="Osama AboulMagd" w:date="2016-08-29T16:09:00Z"/>
                <w:w w:val="100"/>
              </w:rPr>
            </w:pPr>
            <w:ins w:id="57" w:author="Osama AboulMagd" w:date="2016-08-29T16:09:00Z">
              <w:r>
                <w:rPr>
                  <w:w w:val="100"/>
                </w:rPr>
                <w:t>26 (High Efficiency (</w:t>
              </w:r>
            </w:ins>
            <w:ins w:id="58" w:author="Osama AboulMagd" w:date="2016-08-29T16:10:00Z">
              <w:r w:rsidR="00C66876">
                <w:rPr>
                  <w:w w:val="100"/>
                </w:rPr>
                <w:t>HE) PHY specification</w:t>
              </w:r>
            </w:ins>
          </w:p>
        </w:tc>
        <w:tc>
          <w:tcPr>
            <w:tcW w:w="13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59" w:author="Osama AboulMagd" w:date="2016-08-29T16:11:00Z">
              <w:tcPr>
                <w:tcW w:w="1340" w:type="dxa"/>
                <w:gridSpan w:val="2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52CC0C79" w14:textId="649BF922" w:rsidR="00C66876" w:rsidRDefault="00C66876" w:rsidP="00C115CB">
            <w:pPr>
              <w:pStyle w:val="CellBody"/>
              <w:rPr>
                <w:ins w:id="60" w:author="Osama AboulMagd" w:date="2016-08-29T16:10:00Z"/>
                <w:w w:val="100"/>
              </w:rPr>
            </w:pPr>
            <w:ins w:id="61" w:author="Osama AboulMagd" w:date="2016-08-29T16:10:00Z">
              <w:r>
                <w:rPr>
                  <w:w w:val="100"/>
                </w:rPr>
                <w:t>CFHEW:</w:t>
              </w:r>
            </w:ins>
            <w:ins w:id="62" w:author="Osama AboulMagd" w:date="2016-09-30T09:24:00Z">
              <w:r w:rsidR="008C5141">
                <w:rPr>
                  <w:w w:val="100"/>
                </w:rPr>
                <w:t xml:space="preserve"> </w:t>
              </w:r>
            </w:ins>
            <w:ins w:id="63" w:author="Osama AboulMagd" w:date="2016-08-29T16:10:00Z">
              <w:r w:rsidR="00950C36">
                <w:rPr>
                  <w:w w:val="100"/>
                </w:rPr>
                <w:t>M</w:t>
              </w:r>
            </w:ins>
          </w:p>
          <w:p w14:paraId="79076C66" w14:textId="77777777" w:rsidR="00C66876" w:rsidRDefault="00C66876" w:rsidP="00C115CB">
            <w:pPr>
              <w:pStyle w:val="CellBody"/>
              <w:rPr>
                <w:ins w:id="64" w:author="Osama AboulMagd" w:date="2016-08-29T16:09:00Z"/>
                <w:w w:val="100"/>
              </w:rPr>
            </w:pPr>
          </w:p>
        </w:tc>
        <w:tc>
          <w:tcPr>
            <w:tcW w:w="178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65" w:author="Osama AboulMagd" w:date="2016-08-29T16:11:00Z">
              <w:tcPr>
                <w:tcW w:w="1780" w:type="dxa"/>
                <w:gridSpan w:val="2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CD67B38" w14:textId="77777777" w:rsidR="00B46AA7" w:rsidRDefault="00C66876" w:rsidP="00C115CB">
            <w:pPr>
              <w:pStyle w:val="CellBody"/>
              <w:rPr>
                <w:ins w:id="66" w:author="Osama AboulMagd" w:date="2016-08-29T16:09:00Z"/>
                <w:w w:val="100"/>
              </w:rPr>
            </w:pPr>
            <w:ins w:id="67" w:author="Osama AboulMagd" w:date="2016-08-29T16:11:00Z">
              <w:r>
                <w:rPr>
                  <w:w w:val="100"/>
                </w:rPr>
                <w:t xml:space="preserve">Yes </w:t>
              </w:r>
              <w:r>
                <w:rPr>
                  <w:rFonts w:ascii="Wingdings" w:hAnsi="Wingdings" w:cs="Wingdings"/>
                  <w:w w:val="100"/>
                </w:rPr>
                <w:t></w:t>
              </w:r>
              <w:r>
                <w:rPr>
                  <w:w w:val="100"/>
                </w:rPr>
                <w:t xml:space="preserve"> No </w:t>
              </w:r>
              <w:r>
                <w:rPr>
                  <w:rFonts w:ascii="Wingdings" w:hAnsi="Wingdings" w:cs="Wingdings"/>
                  <w:w w:val="100"/>
                </w:rPr>
                <w:t></w:t>
              </w:r>
              <w:r>
                <w:rPr>
                  <w:w w:val="100"/>
                </w:rPr>
                <w:t xml:space="preserve"> N/A </w:t>
              </w:r>
              <w:r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C66876" w:rsidRPr="00B46AA7" w14:paraId="7B158A0E" w14:textId="77777777" w:rsidTr="00464F86">
        <w:tblPrEx>
          <w:tblW w:w="0" w:type="auto"/>
          <w:jc w:val="center"/>
          <w:tblLayout w:type="fixed"/>
          <w:tblCellMar>
            <w:top w:w="80" w:type="dxa"/>
            <w:left w:w="120" w:type="dxa"/>
            <w:bottom w:w="40" w:type="dxa"/>
            <w:right w:w="120" w:type="dxa"/>
          </w:tblCellMar>
          <w:tblLook w:val="0000" w:firstRow="0" w:lastRow="0" w:firstColumn="0" w:lastColumn="0" w:noHBand="0" w:noVBand="0"/>
          <w:tblPrExChange w:id="68" w:author="Osama AboulMagd" w:date="2016-08-29T16:14:00Z">
            <w:tblPrEx>
              <w:tblW w:w="0" w:type="auto"/>
              <w:jc w:val="center"/>
              <w:tblLayout w:type="fixed"/>
              <w:tblCellMar>
                <w:top w:w="80" w:type="dxa"/>
                <w:left w:w="120" w:type="dxa"/>
                <w:bottom w:w="40" w:type="dxa"/>
                <w:right w:w="12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1300"/>
          <w:jc w:val="center"/>
          <w:ins w:id="69" w:author="Osama AboulMagd" w:date="2016-08-29T16:11:00Z"/>
          <w:trPrChange w:id="70" w:author="Osama AboulMagd" w:date="2016-08-29T16:14:00Z">
            <w:trPr>
              <w:gridBefore w:val="1"/>
              <w:trHeight w:val="1300"/>
              <w:jc w:val="center"/>
            </w:trPr>
          </w:trPrChange>
        </w:trPr>
        <w:tc>
          <w:tcPr>
            <w:tcW w:w="12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71" w:author="Osama AboulMagd" w:date="2016-08-29T16:14:00Z">
              <w:tcPr>
                <w:tcW w:w="1220" w:type="dxa"/>
                <w:gridSpan w:val="2"/>
                <w:tcBorders>
                  <w:top w:val="single" w:sz="10" w:space="0" w:color="000000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80A5A37" w14:textId="77777777" w:rsidR="00C66876" w:rsidRDefault="00C66876" w:rsidP="00C115CB">
            <w:pPr>
              <w:pStyle w:val="CellBody"/>
              <w:rPr>
                <w:ins w:id="72" w:author="Osama AboulMagd" w:date="2016-08-29T16:11:00Z"/>
                <w:w w:val="100"/>
              </w:rPr>
            </w:pPr>
            <w:ins w:id="73" w:author="Osama AboulMagd" w:date="2016-08-29T16:11:00Z">
              <w:r>
                <w:rPr>
                  <w:w w:val="100"/>
                </w:rPr>
                <w:t>CFHEW5G</w:t>
              </w:r>
            </w:ins>
          </w:p>
        </w:tc>
        <w:tc>
          <w:tcPr>
            <w:tcW w:w="33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74" w:author="Osama AboulMagd" w:date="2016-08-29T16:14:00Z">
              <w:tcPr>
                <w:tcW w:w="3340" w:type="dxa"/>
                <w:gridSpan w:val="2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7033D49B" w14:textId="77777777" w:rsidR="00C66876" w:rsidRDefault="00C66876" w:rsidP="00C115CB">
            <w:pPr>
              <w:pStyle w:val="CellBody"/>
              <w:rPr>
                <w:ins w:id="75" w:author="Osama AboulMagd" w:date="2016-08-29T16:11:00Z"/>
                <w:w w:val="100"/>
              </w:rPr>
            </w:pPr>
            <w:ins w:id="76" w:author="Osama AboulMagd" w:date="2016-08-29T16:11:00Z">
              <w:r>
                <w:rPr>
                  <w:w w:val="100"/>
                </w:rPr>
                <w:t>HEW Operation in 5 GHz band</w:t>
              </w:r>
            </w:ins>
          </w:p>
        </w:tc>
        <w:tc>
          <w:tcPr>
            <w:tcW w:w="11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77" w:author="Osama AboulMagd" w:date="2016-08-29T16:14:00Z">
              <w:tcPr>
                <w:tcW w:w="1100" w:type="dxa"/>
                <w:gridSpan w:val="2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F703C57" w14:textId="77777777" w:rsidR="00C66876" w:rsidRDefault="00C66876" w:rsidP="00C115CB">
            <w:pPr>
              <w:pStyle w:val="CellBody"/>
              <w:rPr>
                <w:ins w:id="78" w:author="Osama AboulMagd" w:date="2016-08-29T16:11:00Z"/>
                <w:w w:val="100"/>
              </w:rPr>
            </w:pPr>
            <w:ins w:id="79" w:author="Osama AboulMagd" w:date="2016-08-29T16:11:00Z">
              <w:r>
                <w:rPr>
                  <w:w w:val="100"/>
                </w:rPr>
                <w:t>26 (High Efficiency (HE) PHY specification</w:t>
              </w:r>
            </w:ins>
          </w:p>
        </w:tc>
        <w:tc>
          <w:tcPr>
            <w:tcW w:w="13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80" w:author="Osama AboulMagd" w:date="2016-08-29T16:14:00Z">
              <w:tcPr>
                <w:tcW w:w="1340" w:type="dxa"/>
                <w:gridSpan w:val="2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5FC79D29" w14:textId="091AFA18" w:rsidR="00C66876" w:rsidRDefault="00C66876" w:rsidP="00C115CB">
            <w:pPr>
              <w:pStyle w:val="CellBody"/>
              <w:rPr>
                <w:ins w:id="81" w:author="Osama AboulMagd" w:date="2016-08-29T16:11:00Z"/>
                <w:w w:val="100"/>
              </w:rPr>
            </w:pPr>
            <w:ins w:id="82" w:author="Osama AboulMagd" w:date="2016-08-29T16:11:00Z">
              <w:r>
                <w:rPr>
                  <w:w w:val="100"/>
                </w:rPr>
                <w:t>CFHEW:</w:t>
              </w:r>
            </w:ins>
            <w:ins w:id="83" w:author="Osama AboulMagd" w:date="2016-09-30T09:24:00Z">
              <w:r w:rsidR="008C5141">
                <w:rPr>
                  <w:w w:val="100"/>
                </w:rPr>
                <w:t xml:space="preserve"> </w:t>
              </w:r>
            </w:ins>
            <w:ins w:id="84" w:author="Osama AboulMagd" w:date="2016-08-29T16:11:00Z">
              <w:r w:rsidR="00950C36">
                <w:rPr>
                  <w:w w:val="100"/>
                </w:rPr>
                <w:t>M</w:t>
              </w:r>
            </w:ins>
          </w:p>
        </w:tc>
        <w:tc>
          <w:tcPr>
            <w:tcW w:w="178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85" w:author="Osama AboulMagd" w:date="2016-08-29T16:14:00Z">
              <w:tcPr>
                <w:tcW w:w="1780" w:type="dxa"/>
                <w:gridSpan w:val="2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7E519A5" w14:textId="77777777" w:rsidR="00C66876" w:rsidRDefault="00C66876" w:rsidP="00C115CB">
            <w:pPr>
              <w:pStyle w:val="CellBody"/>
              <w:rPr>
                <w:ins w:id="86" w:author="Osama AboulMagd" w:date="2016-08-29T16:11:00Z"/>
                <w:w w:val="100"/>
              </w:rPr>
            </w:pPr>
            <w:ins w:id="87" w:author="Osama AboulMagd" w:date="2016-08-29T16:11:00Z">
              <w:r>
                <w:rPr>
                  <w:w w:val="100"/>
                </w:rPr>
                <w:t xml:space="preserve">Yes </w:t>
              </w:r>
              <w:r>
                <w:rPr>
                  <w:rFonts w:ascii="Wingdings" w:hAnsi="Wingdings" w:cs="Wingdings"/>
                  <w:w w:val="100"/>
                </w:rPr>
                <w:t></w:t>
              </w:r>
              <w:r>
                <w:rPr>
                  <w:w w:val="100"/>
                </w:rPr>
                <w:t xml:space="preserve"> No </w:t>
              </w:r>
              <w:r>
                <w:rPr>
                  <w:rFonts w:ascii="Wingdings" w:hAnsi="Wingdings" w:cs="Wingdings"/>
                  <w:w w:val="100"/>
                </w:rPr>
                <w:t></w:t>
              </w:r>
              <w:r>
                <w:rPr>
                  <w:w w:val="100"/>
                </w:rPr>
                <w:t xml:space="preserve"> N/A </w:t>
              </w:r>
              <w:r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464F86" w:rsidRPr="00B46AA7" w14:paraId="6ABD1682" w14:textId="77777777" w:rsidTr="00C115CB">
        <w:trPr>
          <w:trHeight w:val="1300"/>
          <w:jc w:val="center"/>
          <w:ins w:id="88" w:author="Osama AboulMagd" w:date="2016-08-29T16:14:00Z"/>
        </w:trPr>
        <w:tc>
          <w:tcPr>
            <w:tcW w:w="122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95E5355" w14:textId="14CCFD17" w:rsidR="00464F86" w:rsidRDefault="00464F86" w:rsidP="00464F86">
            <w:pPr>
              <w:pStyle w:val="CellBody"/>
              <w:rPr>
                <w:ins w:id="89" w:author="Osama AboulMagd" w:date="2016-08-29T16:14:00Z"/>
                <w:w w:val="100"/>
              </w:rPr>
            </w:pPr>
            <w:ins w:id="90" w:author="Osama AboulMagd" w:date="2016-08-29T16:14:00Z">
              <w:r>
                <w:rPr>
                  <w:w w:val="100"/>
                </w:rPr>
                <w:lastRenderedPageBreak/>
                <w:t>CFHEW20</w:t>
              </w:r>
            </w:ins>
          </w:p>
        </w:tc>
        <w:tc>
          <w:tcPr>
            <w:tcW w:w="33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2AFD3F8" w14:textId="171623D0" w:rsidR="00464F86" w:rsidRDefault="00464F86" w:rsidP="00464F86">
            <w:pPr>
              <w:pStyle w:val="CellBody"/>
              <w:rPr>
                <w:ins w:id="91" w:author="Osama AboulMagd" w:date="2016-08-29T16:14:00Z"/>
                <w:w w:val="100"/>
              </w:rPr>
            </w:pPr>
            <w:ins w:id="92" w:author="Osama AboulMagd" w:date="2016-08-29T16:14:00Z">
              <w:r>
                <w:rPr>
                  <w:w w:val="100"/>
                </w:rPr>
                <w:t>HEW Operation in 20 MHz channel only</w:t>
              </w:r>
            </w:ins>
          </w:p>
        </w:tc>
        <w:tc>
          <w:tcPr>
            <w:tcW w:w="11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E63C71C" w14:textId="5638A689" w:rsidR="00464F86" w:rsidRDefault="00464F86" w:rsidP="00464F86">
            <w:pPr>
              <w:pStyle w:val="CellBody"/>
              <w:rPr>
                <w:ins w:id="93" w:author="Osama AboulMagd" w:date="2016-08-29T16:14:00Z"/>
                <w:w w:val="100"/>
              </w:rPr>
            </w:pPr>
            <w:ins w:id="94" w:author="Osama AboulMagd" w:date="2016-08-29T16:14:00Z">
              <w:r>
                <w:rPr>
                  <w:w w:val="100"/>
                </w:rPr>
                <w:t>26 (High Efficiency (HE) PHY specification</w:t>
              </w:r>
            </w:ins>
          </w:p>
        </w:tc>
        <w:tc>
          <w:tcPr>
            <w:tcW w:w="13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4DA33DF" w14:textId="1BAB8554" w:rsidR="00464F86" w:rsidRDefault="008C2BC2" w:rsidP="00464F86">
            <w:pPr>
              <w:pStyle w:val="CellBody"/>
              <w:rPr>
                <w:ins w:id="95" w:author="Osama AboulMagd" w:date="2016-08-29T16:14:00Z"/>
                <w:w w:val="100"/>
              </w:rPr>
            </w:pPr>
            <w:proofErr w:type="spellStart"/>
            <w:ins w:id="96" w:author="Osama AboulMagd" w:date="2016-10-11T14:53:00Z">
              <w:r>
                <w:rPr>
                  <w:w w:val="100"/>
                </w:rPr>
                <w:t>CFIndSTA</w:t>
              </w:r>
              <w:proofErr w:type="spellEnd"/>
              <w:r>
                <w:rPr>
                  <w:w w:val="100"/>
                </w:rPr>
                <w:t xml:space="preserve"> and </w:t>
              </w:r>
            </w:ins>
            <w:ins w:id="97" w:author="Osama AboulMagd" w:date="2016-08-29T16:15:00Z">
              <w:r w:rsidR="00464F86">
                <w:rPr>
                  <w:w w:val="100"/>
                </w:rPr>
                <w:t>CFHEW</w:t>
              </w:r>
              <w:proofErr w:type="gramStart"/>
              <w:r w:rsidR="00464F86">
                <w:rPr>
                  <w:w w:val="100"/>
                </w:rPr>
                <w:t>:O</w:t>
              </w:r>
            </w:ins>
            <w:proofErr w:type="gramEnd"/>
          </w:p>
        </w:tc>
        <w:tc>
          <w:tcPr>
            <w:tcW w:w="178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204BC6A" w14:textId="31D131E1" w:rsidR="00464F86" w:rsidRDefault="00464F86" w:rsidP="00464F86">
            <w:pPr>
              <w:pStyle w:val="CellBody"/>
              <w:rPr>
                <w:ins w:id="98" w:author="Osama AboulMagd" w:date="2016-08-29T16:14:00Z"/>
                <w:w w:val="100"/>
              </w:rPr>
            </w:pPr>
            <w:ins w:id="99" w:author="Osama AboulMagd" w:date="2016-08-29T16:15:00Z">
              <w:r>
                <w:rPr>
                  <w:w w:val="100"/>
                </w:rPr>
                <w:t xml:space="preserve">Yes </w:t>
              </w:r>
              <w:r>
                <w:rPr>
                  <w:rFonts w:ascii="Wingdings" w:hAnsi="Wingdings" w:cs="Wingdings"/>
                  <w:w w:val="100"/>
                </w:rPr>
                <w:t></w:t>
              </w:r>
              <w:r>
                <w:rPr>
                  <w:w w:val="100"/>
                </w:rPr>
                <w:t xml:space="preserve"> No </w:t>
              </w:r>
              <w:r>
                <w:rPr>
                  <w:rFonts w:ascii="Wingdings" w:hAnsi="Wingdings" w:cs="Wingdings"/>
                  <w:w w:val="100"/>
                </w:rPr>
                <w:t></w:t>
              </w:r>
              <w:r>
                <w:rPr>
                  <w:w w:val="100"/>
                </w:rPr>
                <w:t xml:space="preserve"> N/A </w:t>
              </w:r>
              <w:r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</w:tbl>
    <w:p w14:paraId="045E475B" w14:textId="77777777" w:rsidR="00B46AA7" w:rsidRDefault="00B46AA7" w:rsidP="006B3143">
      <w:pPr>
        <w:pStyle w:val="VariableList"/>
        <w:tabs>
          <w:tab w:val="clear" w:pos="760"/>
        </w:tabs>
        <w:rPr>
          <w:w w:val="100"/>
        </w:rPr>
      </w:pPr>
    </w:p>
    <w:p w14:paraId="2FE422BC" w14:textId="77777777" w:rsidR="006B3143" w:rsidRPr="006B3143" w:rsidRDefault="006B3143" w:rsidP="006B3143">
      <w:pPr>
        <w:pStyle w:val="VariableList"/>
        <w:tabs>
          <w:tab w:val="clear" w:pos="760"/>
        </w:tabs>
        <w:rPr>
          <w:w w:val="100"/>
        </w:rPr>
      </w:pPr>
    </w:p>
    <w:p w14:paraId="5E15545F" w14:textId="77777777" w:rsidR="00CA09B2" w:rsidRDefault="00CA09B2"/>
    <w:p w14:paraId="43EE97E2" w14:textId="77777777" w:rsidR="009216E0" w:rsidRDefault="009216E0" w:rsidP="009216E0">
      <w:pPr>
        <w:pStyle w:val="AH2"/>
        <w:numPr>
          <w:ilvl w:val="0"/>
          <w:numId w:val="6"/>
        </w:numPr>
        <w:rPr>
          <w:w w:val="100"/>
        </w:rPr>
      </w:pPr>
      <w:bookmarkStart w:id="100" w:name="RTF33363838363a204148322c41"/>
      <w:r>
        <w:rPr>
          <w:w w:val="100"/>
        </w:rPr>
        <w:t>MAC protocol</w:t>
      </w:r>
      <w:bookmarkEnd w:id="100"/>
    </w:p>
    <w:tbl>
      <w:tblPr>
        <w:tblW w:w="0" w:type="auto"/>
        <w:jc w:val="center"/>
        <w:tblLayout w:type="fixed"/>
        <w:tblCellMar>
          <w:top w:w="80" w:type="dxa"/>
          <w:left w:w="120" w:type="dxa"/>
          <w:bottom w:w="40" w:type="dxa"/>
          <w:right w:w="120" w:type="dxa"/>
        </w:tblCellMar>
        <w:tblLook w:val="0000" w:firstRow="0" w:lastRow="0" w:firstColumn="0" w:lastColumn="0" w:noHBand="0" w:noVBand="0"/>
      </w:tblPr>
      <w:tblGrid>
        <w:gridCol w:w="9060"/>
      </w:tblGrid>
      <w:tr w:rsidR="009216E0" w14:paraId="111A0298" w14:textId="77777777" w:rsidTr="00C115CB">
        <w:trPr>
          <w:jc w:val="center"/>
        </w:trPr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20" w:type="dxa"/>
              <w:bottom w:w="40" w:type="dxa"/>
              <w:right w:w="120" w:type="dxa"/>
            </w:tcMar>
            <w:vAlign w:val="center"/>
          </w:tcPr>
          <w:p w14:paraId="3345A00E" w14:textId="77777777" w:rsidR="009216E0" w:rsidRDefault="009216E0" w:rsidP="009216E0">
            <w:pPr>
              <w:pStyle w:val="AH3"/>
              <w:numPr>
                <w:ilvl w:val="0"/>
                <w:numId w:val="7"/>
              </w:numPr>
            </w:pPr>
            <w:r>
              <w:rPr>
                <w:w w:val="100"/>
              </w:rPr>
              <w:t>MAC protocol capabilities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 </w:t>
            </w:r>
            <w:r>
              <w:rPr>
                <w:w w:val="100"/>
              </w:rPr>
              <w:fldChar w:fldCharType="end"/>
            </w:r>
          </w:p>
        </w:tc>
      </w:tr>
    </w:tbl>
    <w:p w14:paraId="7352A4B0" w14:textId="77777777" w:rsidR="00CA09B2" w:rsidRDefault="00CA09B2"/>
    <w:tbl>
      <w:tblPr>
        <w:tblW w:w="0" w:type="auto"/>
        <w:jc w:val="center"/>
        <w:tblLayout w:type="fixed"/>
        <w:tblCellMar>
          <w:top w:w="80" w:type="dxa"/>
          <w:left w:w="120" w:type="dxa"/>
          <w:bottom w:w="40" w:type="dxa"/>
          <w:right w:w="120" w:type="dxa"/>
        </w:tblCellMar>
        <w:tblLook w:val="0000" w:firstRow="0" w:lastRow="0" w:firstColumn="0" w:lastColumn="0" w:noHBand="0" w:noVBand="0"/>
      </w:tblPr>
      <w:tblGrid>
        <w:gridCol w:w="1320"/>
        <w:gridCol w:w="3200"/>
        <w:gridCol w:w="1500"/>
        <w:gridCol w:w="1260"/>
        <w:gridCol w:w="1780"/>
      </w:tblGrid>
      <w:tr w:rsidR="009216E0" w14:paraId="623A05B3" w14:textId="77777777" w:rsidTr="00DE17FF">
        <w:trPr>
          <w:trHeight w:val="700"/>
          <w:jc w:val="center"/>
        </w:trPr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1DF4830" w14:textId="77777777" w:rsidR="009216E0" w:rsidRDefault="009216E0" w:rsidP="00C115CB">
            <w:pPr>
              <w:pStyle w:val="CellBody"/>
            </w:pPr>
            <w:r>
              <w:rPr>
                <w:w w:val="100"/>
              </w:rPr>
              <w:t>PC6</w:t>
            </w:r>
          </w:p>
        </w:tc>
        <w:tc>
          <w:tcPr>
            <w:tcW w:w="3200" w:type="dxa"/>
            <w:tcBorders>
              <w:left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DE13141" w14:textId="77777777" w:rsidR="009216E0" w:rsidRDefault="009216E0" w:rsidP="00C115CB">
            <w:pPr>
              <w:pStyle w:val="CellBody"/>
              <w:tabs>
                <w:tab w:val="left" w:pos="80"/>
              </w:tabs>
            </w:pPr>
            <w:r>
              <w:rPr>
                <w:w w:val="100"/>
              </w:rPr>
              <w:t>Fragmentation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32B5FF5" w14:textId="77777777" w:rsidR="009216E0" w:rsidRDefault="009216E0" w:rsidP="00C115CB">
            <w:pPr>
              <w:pStyle w:val="CellBody"/>
            </w:pPr>
            <w:r>
              <w:rPr>
                <w:w w:val="100"/>
              </w:rPr>
              <w:t>10.3 (DCF), 10.5 (Fragmentation)</w:t>
            </w:r>
            <w:r>
              <w:rPr>
                <w:vanish/>
                <w:w w:val="100"/>
              </w:rPr>
              <w:t xml:space="preserve"> (#5059)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20D0F92" w14:textId="77777777" w:rsidR="009216E0" w:rsidRDefault="009216E0" w:rsidP="00C115CB">
            <w:pPr>
              <w:pStyle w:val="CellBody"/>
            </w:pPr>
            <w:del w:id="101" w:author="Osama AboulMagd" w:date="2016-08-29T16:29:00Z">
              <w:r w:rsidDel="00DE17FF">
                <w:rPr>
                  <w:w w:val="100"/>
                </w:rPr>
                <w:delText>M</w:delText>
              </w:r>
            </w:del>
          </w:p>
        </w:tc>
        <w:tc>
          <w:tcPr>
            <w:tcW w:w="1780" w:type="dxa"/>
            <w:tcBorders>
              <w:left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A1B3E83" w14:textId="43164CAC" w:rsidR="009216E0" w:rsidRDefault="009216E0" w:rsidP="00C115CB">
            <w:pPr>
              <w:pStyle w:val="CellBody"/>
            </w:pPr>
            <w:del w:id="102" w:author="Osama AboulMagd" w:date="2016-08-29T16:26:00Z">
              <w:r w:rsidDel="00DE17FF">
                <w:rPr>
                  <w:w w:val="100"/>
                </w:rPr>
                <w:delText xml:space="preserve">Yes </w:delText>
              </w:r>
              <w:r w:rsidDel="00DE17FF">
                <w:rPr>
                  <w:rFonts w:ascii="Wingdings" w:hAnsi="Wingdings" w:cs="Wingdings"/>
                  <w:w w:val="100"/>
                </w:rPr>
                <w:delText></w:delText>
              </w:r>
              <w:r w:rsidDel="00DE17FF">
                <w:rPr>
                  <w:w w:val="100"/>
                </w:rPr>
                <w:delText xml:space="preserve"> No </w:delText>
              </w:r>
              <w:r w:rsidDel="00DE17FF">
                <w:rPr>
                  <w:rFonts w:ascii="Wingdings" w:hAnsi="Wingdings" w:cs="Wingdings"/>
                  <w:w w:val="100"/>
                </w:rPr>
                <w:delText></w:delText>
              </w:r>
            </w:del>
          </w:p>
        </w:tc>
      </w:tr>
      <w:tr w:rsidR="009216E0" w14:paraId="1ED5ECE8" w14:textId="77777777" w:rsidTr="00DE17FF">
        <w:trPr>
          <w:trHeight w:val="700"/>
          <w:jc w:val="center"/>
        </w:trPr>
        <w:tc>
          <w:tcPr>
            <w:tcW w:w="1320" w:type="dxa"/>
            <w:tcBorders>
              <w:left w:val="single" w:sz="10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57D032A" w14:textId="1B38E8B9" w:rsidR="009216E0" w:rsidRDefault="00DE17FF" w:rsidP="00C115CB">
            <w:pPr>
              <w:pStyle w:val="CellBody"/>
              <w:rPr>
                <w:w w:val="100"/>
              </w:rPr>
            </w:pPr>
            <w:ins w:id="103" w:author="Osama AboulMagd" w:date="2016-08-29T16:25:00Z">
              <w:r>
                <w:rPr>
                  <w:w w:val="100"/>
                </w:rPr>
                <w:t>PC6.1</w:t>
              </w:r>
            </w:ins>
          </w:p>
        </w:tc>
        <w:tc>
          <w:tcPr>
            <w:tcW w:w="3200" w:type="dxa"/>
            <w:tcBorders>
              <w:left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7EF605C" w14:textId="68ECDFAC" w:rsidR="009216E0" w:rsidRDefault="00DE17FF" w:rsidP="00C115CB">
            <w:pPr>
              <w:pStyle w:val="CellBody"/>
              <w:tabs>
                <w:tab w:val="left" w:pos="80"/>
              </w:tabs>
              <w:rPr>
                <w:w w:val="100"/>
              </w:rPr>
            </w:pPr>
            <w:ins w:id="104" w:author="Osama AboulMagd" w:date="2016-08-29T16:25:00Z">
              <w:r>
                <w:rPr>
                  <w:w w:val="100"/>
                </w:rPr>
                <w:t>Static Fragmentation</w:t>
              </w:r>
            </w:ins>
          </w:p>
        </w:tc>
        <w:tc>
          <w:tcPr>
            <w:tcW w:w="1500" w:type="dxa"/>
            <w:tcBorders>
              <w:left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5509E3D" w14:textId="6C2EB109" w:rsidR="009216E0" w:rsidRDefault="00DE17FF" w:rsidP="00C115CB">
            <w:pPr>
              <w:pStyle w:val="CellBody"/>
              <w:rPr>
                <w:w w:val="100"/>
              </w:rPr>
            </w:pPr>
            <w:ins w:id="105" w:author="Osama AboulMagd" w:date="2016-08-29T16:26:00Z">
              <w:r>
                <w:rPr>
                  <w:w w:val="100"/>
                </w:rPr>
                <w:t>10.3 (DCF), 10.5 (Fragmentation)</w:t>
              </w:r>
            </w:ins>
          </w:p>
        </w:tc>
        <w:tc>
          <w:tcPr>
            <w:tcW w:w="1260" w:type="dxa"/>
            <w:tcBorders>
              <w:left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0D34474" w14:textId="422BD35A" w:rsidR="009216E0" w:rsidRDefault="00DE17FF" w:rsidP="00C115CB">
            <w:pPr>
              <w:pStyle w:val="CellBody"/>
              <w:rPr>
                <w:w w:val="100"/>
              </w:rPr>
            </w:pPr>
            <w:ins w:id="106" w:author="Osama AboulMagd" w:date="2016-08-29T16:29:00Z">
              <w:r>
                <w:rPr>
                  <w:w w:val="100"/>
                </w:rPr>
                <w:t>M</w:t>
              </w:r>
            </w:ins>
          </w:p>
        </w:tc>
        <w:tc>
          <w:tcPr>
            <w:tcW w:w="1780" w:type="dxa"/>
            <w:tcBorders>
              <w:left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3F5FC1E" w14:textId="49884218" w:rsidR="009216E0" w:rsidRDefault="00DE17FF" w:rsidP="00C115CB">
            <w:pPr>
              <w:pStyle w:val="CellBody"/>
              <w:rPr>
                <w:w w:val="100"/>
              </w:rPr>
            </w:pPr>
            <w:ins w:id="107" w:author="Osama AboulMagd" w:date="2016-08-29T16:26:00Z">
              <w:r>
                <w:rPr>
                  <w:w w:val="100"/>
                </w:rPr>
                <w:t xml:space="preserve">Yes </w:t>
              </w:r>
              <w:r>
                <w:rPr>
                  <w:rFonts w:ascii="Wingdings" w:hAnsi="Wingdings" w:cs="Wingdings"/>
                  <w:w w:val="100"/>
                </w:rPr>
                <w:t></w:t>
              </w:r>
              <w:r>
                <w:rPr>
                  <w:w w:val="100"/>
                </w:rPr>
                <w:t xml:space="preserve"> No </w:t>
              </w:r>
              <w:r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DE17FF" w14:paraId="2DD4B668" w14:textId="77777777" w:rsidTr="00DE17FF">
        <w:trPr>
          <w:trHeight w:val="700"/>
          <w:jc w:val="center"/>
          <w:ins w:id="108" w:author="Osama AboulMagd" w:date="2016-08-29T16:27:00Z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E236485" w14:textId="4BF4DE59" w:rsidR="00DE17FF" w:rsidRDefault="008C2BC2" w:rsidP="00C115CB">
            <w:pPr>
              <w:pStyle w:val="CellBody"/>
              <w:rPr>
                <w:ins w:id="109" w:author="Osama AboulMagd" w:date="2016-08-29T16:27:00Z"/>
                <w:w w:val="100"/>
              </w:rPr>
            </w:pPr>
            <w:ins w:id="110" w:author="Osama AboulMagd" w:date="2016-08-29T16:29:00Z">
              <w:r>
                <w:rPr>
                  <w:w w:val="100"/>
                </w:rPr>
                <w:t>PC</w:t>
              </w:r>
              <w:r w:rsidR="00DE17FF">
                <w:rPr>
                  <w:w w:val="100"/>
                </w:rPr>
                <w:t>6.2</w:t>
              </w:r>
            </w:ins>
          </w:p>
        </w:tc>
        <w:tc>
          <w:tcPr>
            <w:tcW w:w="3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ED42FB7" w14:textId="624DC56A" w:rsidR="00DE17FF" w:rsidRDefault="00DE17FF" w:rsidP="00C115CB">
            <w:pPr>
              <w:pStyle w:val="CellBody"/>
              <w:tabs>
                <w:tab w:val="left" w:pos="80"/>
              </w:tabs>
              <w:rPr>
                <w:ins w:id="111" w:author="Osama AboulMagd" w:date="2016-08-29T16:27:00Z"/>
                <w:w w:val="100"/>
              </w:rPr>
            </w:pPr>
            <w:ins w:id="112" w:author="Osama AboulMagd" w:date="2016-08-29T16:29:00Z">
              <w:r>
                <w:rPr>
                  <w:w w:val="100"/>
                </w:rPr>
                <w:t>Dynamic Fragmentation</w:t>
              </w:r>
            </w:ins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D373A72" w14:textId="4755D07B" w:rsidR="00DE17FF" w:rsidRDefault="00DE17FF" w:rsidP="00C115CB">
            <w:pPr>
              <w:pStyle w:val="CellBody"/>
              <w:rPr>
                <w:ins w:id="113" w:author="Osama AboulMagd" w:date="2016-08-29T16:27:00Z"/>
                <w:w w:val="100"/>
              </w:rPr>
            </w:pPr>
            <w:ins w:id="114" w:author="Osama AboulMagd" w:date="2016-08-29T16:29:00Z">
              <w:r>
                <w:rPr>
                  <w:w w:val="100"/>
                </w:rPr>
                <w:t>10.3 (DCF), 10.5 (Fragmentation)</w:t>
              </w:r>
            </w:ins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ACA25BE" w14:textId="23D3D26F" w:rsidR="00DE17FF" w:rsidRDefault="00DE17FF" w:rsidP="00C115CB">
            <w:pPr>
              <w:pStyle w:val="CellBody"/>
              <w:rPr>
                <w:ins w:id="115" w:author="Osama AboulMagd" w:date="2016-08-29T16:27:00Z"/>
                <w:w w:val="100"/>
              </w:rPr>
            </w:pPr>
          </w:p>
        </w:tc>
        <w:tc>
          <w:tcPr>
            <w:tcW w:w="1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816CD74" w14:textId="06B94C4F" w:rsidR="00DE17FF" w:rsidRDefault="00DE17FF" w:rsidP="00C115CB">
            <w:pPr>
              <w:pStyle w:val="CellBody"/>
              <w:rPr>
                <w:ins w:id="116" w:author="Osama AboulMagd" w:date="2016-08-29T16:27:00Z"/>
                <w:w w:val="100"/>
              </w:rPr>
            </w:pPr>
          </w:p>
        </w:tc>
      </w:tr>
      <w:tr w:rsidR="009E33A5" w14:paraId="3591203A" w14:textId="77777777" w:rsidTr="00DE17FF">
        <w:trPr>
          <w:trHeight w:val="700"/>
          <w:jc w:val="center"/>
          <w:ins w:id="117" w:author="Osama AboulMagd" w:date="2016-09-30T09:14:00Z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2D98C5A" w14:textId="58DB9641" w:rsidR="009E33A5" w:rsidRDefault="009E33A5" w:rsidP="00C115CB">
            <w:pPr>
              <w:pStyle w:val="CellBody"/>
              <w:rPr>
                <w:ins w:id="118" w:author="Osama AboulMagd" w:date="2016-09-30T09:14:00Z"/>
                <w:w w:val="100"/>
              </w:rPr>
            </w:pPr>
            <w:ins w:id="119" w:author="Osama AboulMagd" w:date="2016-09-30T09:15:00Z">
              <w:r>
                <w:rPr>
                  <w:w w:val="100"/>
                </w:rPr>
                <w:t>PC6.2.1</w:t>
              </w:r>
            </w:ins>
          </w:p>
        </w:tc>
        <w:tc>
          <w:tcPr>
            <w:tcW w:w="3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EEA1D8F" w14:textId="7B201513" w:rsidR="009E33A5" w:rsidRDefault="009E33A5" w:rsidP="00C115CB">
            <w:pPr>
              <w:pStyle w:val="CellBody"/>
              <w:tabs>
                <w:tab w:val="left" w:pos="80"/>
              </w:tabs>
              <w:rPr>
                <w:ins w:id="120" w:author="Osama AboulMagd" w:date="2016-09-30T09:14:00Z"/>
                <w:w w:val="100"/>
              </w:rPr>
            </w:pPr>
            <w:ins w:id="121" w:author="Osama AboulMagd" w:date="2016-09-30T09:15:00Z">
              <w:r>
                <w:rPr>
                  <w:w w:val="100"/>
                </w:rPr>
                <w:t>Dynamic Fragmentation-Level 0</w:t>
              </w:r>
            </w:ins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67CA7A7" w14:textId="26E829D6" w:rsidR="009E33A5" w:rsidRDefault="008C5141" w:rsidP="00C115CB">
            <w:pPr>
              <w:pStyle w:val="CellBody"/>
              <w:rPr>
                <w:ins w:id="122" w:author="Osama AboulMagd" w:date="2016-09-30T09:14:00Z"/>
                <w:w w:val="100"/>
              </w:rPr>
            </w:pPr>
            <w:ins w:id="123" w:author="Osama AboulMagd" w:date="2016-09-30T09:21:00Z">
              <w:r>
                <w:rPr>
                  <w:w w:val="100"/>
                </w:rPr>
                <w:t>25.3.3.1</w:t>
              </w:r>
            </w:ins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7388E0E" w14:textId="34CD9260" w:rsidR="009E33A5" w:rsidRDefault="009E33A5" w:rsidP="00C115CB">
            <w:pPr>
              <w:pStyle w:val="CellBody"/>
              <w:rPr>
                <w:ins w:id="124" w:author="Osama AboulMagd" w:date="2016-09-30T09:14:00Z"/>
                <w:w w:val="100"/>
              </w:rPr>
            </w:pPr>
            <w:ins w:id="125" w:author="Osama AboulMagd" w:date="2016-09-30T09:15:00Z">
              <w:r>
                <w:rPr>
                  <w:w w:val="100"/>
                </w:rPr>
                <w:t>CFHEW:</w:t>
              </w:r>
            </w:ins>
            <w:ins w:id="126" w:author="Osama AboulMagd" w:date="2016-09-30T09:18:00Z">
              <w:r>
                <w:rPr>
                  <w:w w:val="100"/>
                </w:rPr>
                <w:t xml:space="preserve"> </w:t>
              </w:r>
            </w:ins>
            <w:ins w:id="127" w:author="Osama AboulMagd" w:date="2016-09-30T09:15:00Z">
              <w:r>
                <w:rPr>
                  <w:w w:val="100"/>
                </w:rPr>
                <w:t>M</w:t>
              </w:r>
            </w:ins>
          </w:p>
        </w:tc>
        <w:tc>
          <w:tcPr>
            <w:tcW w:w="1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FAE8781" w14:textId="5552904E" w:rsidR="009E33A5" w:rsidRDefault="008C5141" w:rsidP="00C115CB">
            <w:pPr>
              <w:pStyle w:val="CellBody"/>
              <w:rPr>
                <w:ins w:id="128" w:author="Osama AboulMagd" w:date="2016-09-30T09:14:00Z"/>
                <w:w w:val="100"/>
              </w:rPr>
            </w:pPr>
            <w:ins w:id="129" w:author="Osama AboulMagd" w:date="2016-09-30T09:20:00Z">
              <w:r>
                <w:rPr>
                  <w:w w:val="100"/>
                </w:rPr>
                <w:t xml:space="preserve">Yes </w:t>
              </w:r>
              <w:r>
                <w:rPr>
                  <w:rFonts w:ascii="Wingdings" w:hAnsi="Wingdings" w:cs="Wingdings"/>
                  <w:w w:val="100"/>
                </w:rPr>
                <w:t></w:t>
              </w:r>
              <w:r>
                <w:rPr>
                  <w:w w:val="100"/>
                </w:rPr>
                <w:t xml:space="preserve"> No </w:t>
              </w:r>
              <w:r>
                <w:rPr>
                  <w:rFonts w:ascii="Wingdings" w:hAnsi="Wingdings" w:cs="Wingdings"/>
                  <w:w w:val="100"/>
                </w:rPr>
                <w:t></w:t>
              </w:r>
              <w:r>
                <w:rPr>
                  <w:w w:val="100"/>
                </w:rPr>
                <w:t xml:space="preserve"> N/A </w:t>
              </w:r>
              <w:r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9E33A5" w14:paraId="5AA6ABAE" w14:textId="77777777" w:rsidTr="00DE17FF">
        <w:trPr>
          <w:trHeight w:val="700"/>
          <w:jc w:val="center"/>
          <w:ins w:id="130" w:author="Osama AboulMagd" w:date="2016-09-30T09:15:00Z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9489E36" w14:textId="10D1D9FD" w:rsidR="009E33A5" w:rsidRDefault="009E33A5" w:rsidP="00C115CB">
            <w:pPr>
              <w:pStyle w:val="CellBody"/>
              <w:rPr>
                <w:ins w:id="131" w:author="Osama AboulMagd" w:date="2016-09-30T09:15:00Z"/>
                <w:w w:val="100"/>
              </w:rPr>
            </w:pPr>
            <w:ins w:id="132" w:author="Osama AboulMagd" w:date="2016-09-30T09:15:00Z">
              <w:r>
                <w:rPr>
                  <w:w w:val="100"/>
                </w:rPr>
                <w:t>PC6.</w:t>
              </w:r>
            </w:ins>
            <w:ins w:id="133" w:author="Osama AboulMagd" w:date="2016-09-30T09:16:00Z">
              <w:r>
                <w:rPr>
                  <w:w w:val="100"/>
                </w:rPr>
                <w:t>2.2</w:t>
              </w:r>
            </w:ins>
          </w:p>
        </w:tc>
        <w:tc>
          <w:tcPr>
            <w:tcW w:w="3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1EA658A" w14:textId="5DA4759B" w:rsidR="009E33A5" w:rsidRDefault="009E33A5" w:rsidP="00C115CB">
            <w:pPr>
              <w:pStyle w:val="CellBody"/>
              <w:tabs>
                <w:tab w:val="left" w:pos="80"/>
              </w:tabs>
              <w:rPr>
                <w:ins w:id="134" w:author="Osama AboulMagd" w:date="2016-09-30T09:15:00Z"/>
                <w:w w:val="100"/>
              </w:rPr>
            </w:pPr>
            <w:ins w:id="135" w:author="Osama AboulMagd" w:date="2016-09-30T09:16:00Z">
              <w:r>
                <w:rPr>
                  <w:w w:val="100"/>
                </w:rPr>
                <w:t>Dynamic Fragmentation Level 1</w:t>
              </w:r>
            </w:ins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8465CF0" w14:textId="3399CA84" w:rsidR="009E33A5" w:rsidRDefault="008C5141" w:rsidP="00C115CB">
            <w:pPr>
              <w:pStyle w:val="CellBody"/>
              <w:rPr>
                <w:ins w:id="136" w:author="Osama AboulMagd" w:date="2016-09-30T09:15:00Z"/>
                <w:w w:val="100"/>
              </w:rPr>
            </w:pPr>
            <w:ins w:id="137" w:author="Osama AboulMagd" w:date="2016-09-30T09:21:00Z">
              <w:r>
                <w:rPr>
                  <w:w w:val="100"/>
                </w:rPr>
                <w:t>25.3.3.2</w:t>
              </w:r>
            </w:ins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E683C20" w14:textId="7084E18B" w:rsidR="009E33A5" w:rsidRDefault="009E33A5" w:rsidP="00C115CB">
            <w:pPr>
              <w:pStyle w:val="CellBody"/>
              <w:rPr>
                <w:ins w:id="138" w:author="Osama AboulMagd" w:date="2016-09-30T09:15:00Z"/>
                <w:w w:val="100"/>
              </w:rPr>
            </w:pPr>
            <w:ins w:id="139" w:author="Osama AboulMagd" w:date="2016-09-30T09:16:00Z">
              <w:r>
                <w:rPr>
                  <w:w w:val="100"/>
                </w:rPr>
                <w:t>CFHEW:</w:t>
              </w:r>
            </w:ins>
            <w:ins w:id="140" w:author="Osama AboulMagd" w:date="2016-09-30T09:18:00Z">
              <w:r>
                <w:rPr>
                  <w:w w:val="100"/>
                </w:rPr>
                <w:t xml:space="preserve"> </w:t>
              </w:r>
            </w:ins>
            <w:ins w:id="141" w:author="Osama AboulMagd" w:date="2016-09-30T09:16:00Z">
              <w:r>
                <w:rPr>
                  <w:w w:val="100"/>
                </w:rPr>
                <w:t>O</w:t>
              </w:r>
            </w:ins>
          </w:p>
        </w:tc>
        <w:tc>
          <w:tcPr>
            <w:tcW w:w="1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FD788C5" w14:textId="5B76E736" w:rsidR="009E33A5" w:rsidRDefault="008C5141" w:rsidP="00C115CB">
            <w:pPr>
              <w:pStyle w:val="CellBody"/>
              <w:rPr>
                <w:ins w:id="142" w:author="Osama AboulMagd" w:date="2016-09-30T09:15:00Z"/>
                <w:w w:val="100"/>
              </w:rPr>
            </w:pPr>
            <w:ins w:id="143" w:author="Osama AboulMagd" w:date="2016-09-30T09:20:00Z">
              <w:r>
                <w:rPr>
                  <w:w w:val="100"/>
                </w:rPr>
                <w:t xml:space="preserve">Yes </w:t>
              </w:r>
              <w:r>
                <w:rPr>
                  <w:rFonts w:ascii="Wingdings" w:hAnsi="Wingdings" w:cs="Wingdings"/>
                  <w:w w:val="100"/>
                </w:rPr>
                <w:t></w:t>
              </w:r>
              <w:r>
                <w:rPr>
                  <w:w w:val="100"/>
                </w:rPr>
                <w:t xml:space="preserve"> No </w:t>
              </w:r>
              <w:r>
                <w:rPr>
                  <w:rFonts w:ascii="Wingdings" w:hAnsi="Wingdings" w:cs="Wingdings"/>
                  <w:w w:val="100"/>
                </w:rPr>
                <w:t></w:t>
              </w:r>
              <w:r>
                <w:rPr>
                  <w:w w:val="100"/>
                </w:rPr>
                <w:t xml:space="preserve"> N/A </w:t>
              </w:r>
              <w:r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9E33A5" w14:paraId="296C4C9A" w14:textId="77777777" w:rsidTr="00DE17FF">
        <w:trPr>
          <w:trHeight w:val="700"/>
          <w:jc w:val="center"/>
          <w:ins w:id="144" w:author="Osama AboulMagd" w:date="2016-09-30T09:16:00Z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20719B6" w14:textId="3AC374BB" w:rsidR="009E33A5" w:rsidRDefault="009E33A5" w:rsidP="00C115CB">
            <w:pPr>
              <w:pStyle w:val="CellBody"/>
              <w:rPr>
                <w:ins w:id="145" w:author="Osama AboulMagd" w:date="2016-09-30T09:16:00Z"/>
                <w:w w:val="100"/>
              </w:rPr>
            </w:pPr>
            <w:ins w:id="146" w:author="Osama AboulMagd" w:date="2016-09-30T09:16:00Z">
              <w:r>
                <w:rPr>
                  <w:w w:val="100"/>
                </w:rPr>
                <w:t>PC6.2.3</w:t>
              </w:r>
            </w:ins>
          </w:p>
        </w:tc>
        <w:tc>
          <w:tcPr>
            <w:tcW w:w="3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57210FF" w14:textId="757B441B" w:rsidR="009E33A5" w:rsidRDefault="009E33A5" w:rsidP="00C115CB">
            <w:pPr>
              <w:pStyle w:val="CellBody"/>
              <w:tabs>
                <w:tab w:val="left" w:pos="80"/>
              </w:tabs>
              <w:rPr>
                <w:ins w:id="147" w:author="Osama AboulMagd" w:date="2016-09-30T09:16:00Z"/>
                <w:w w:val="100"/>
              </w:rPr>
            </w:pPr>
            <w:ins w:id="148" w:author="Osama AboulMagd" w:date="2016-09-30T09:16:00Z">
              <w:r>
                <w:rPr>
                  <w:w w:val="100"/>
                </w:rPr>
                <w:t xml:space="preserve">Dynamic Fragmentation </w:t>
              </w:r>
            </w:ins>
            <w:ins w:id="149" w:author="Osama AboulMagd" w:date="2016-09-30T09:17:00Z">
              <w:r>
                <w:rPr>
                  <w:w w:val="100"/>
                </w:rPr>
                <w:t>–</w:t>
              </w:r>
            </w:ins>
            <w:ins w:id="150" w:author="Osama AboulMagd" w:date="2016-09-30T09:16:00Z">
              <w:r>
                <w:rPr>
                  <w:w w:val="100"/>
                </w:rPr>
                <w:t xml:space="preserve"> Level </w:t>
              </w:r>
            </w:ins>
            <w:ins w:id="151" w:author="Osama AboulMagd" w:date="2016-09-30T09:17:00Z">
              <w:r>
                <w:rPr>
                  <w:w w:val="100"/>
                </w:rPr>
                <w:t>2</w:t>
              </w:r>
            </w:ins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402AAC2" w14:textId="2DFAEBC7" w:rsidR="009E33A5" w:rsidRDefault="008C5141" w:rsidP="00C115CB">
            <w:pPr>
              <w:pStyle w:val="CellBody"/>
              <w:rPr>
                <w:ins w:id="152" w:author="Osama AboulMagd" w:date="2016-09-30T09:16:00Z"/>
                <w:w w:val="100"/>
              </w:rPr>
            </w:pPr>
            <w:ins w:id="153" w:author="Osama AboulMagd" w:date="2016-09-30T09:21:00Z">
              <w:r>
                <w:rPr>
                  <w:w w:val="100"/>
                </w:rPr>
                <w:t>25.3.3.3</w:t>
              </w:r>
            </w:ins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55D76B7" w14:textId="14F0AF61" w:rsidR="009E33A5" w:rsidRDefault="009E33A5" w:rsidP="00C115CB">
            <w:pPr>
              <w:pStyle w:val="CellBody"/>
              <w:rPr>
                <w:ins w:id="154" w:author="Osama AboulMagd" w:date="2016-09-30T09:16:00Z"/>
                <w:w w:val="100"/>
              </w:rPr>
            </w:pPr>
            <w:ins w:id="155" w:author="Osama AboulMagd" w:date="2016-09-30T09:17:00Z">
              <w:r>
                <w:rPr>
                  <w:w w:val="100"/>
                </w:rPr>
                <w:t>CFHEW: O</w:t>
              </w:r>
            </w:ins>
          </w:p>
        </w:tc>
        <w:tc>
          <w:tcPr>
            <w:tcW w:w="1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DA04B0F" w14:textId="7B90EB83" w:rsidR="009E33A5" w:rsidRDefault="008C5141" w:rsidP="00C115CB">
            <w:pPr>
              <w:pStyle w:val="CellBody"/>
              <w:rPr>
                <w:ins w:id="156" w:author="Osama AboulMagd" w:date="2016-09-30T09:16:00Z"/>
                <w:w w:val="100"/>
              </w:rPr>
            </w:pPr>
            <w:ins w:id="157" w:author="Osama AboulMagd" w:date="2016-09-30T09:20:00Z">
              <w:r>
                <w:rPr>
                  <w:w w:val="100"/>
                </w:rPr>
                <w:t xml:space="preserve">Yes </w:t>
              </w:r>
              <w:r>
                <w:rPr>
                  <w:rFonts w:ascii="Wingdings" w:hAnsi="Wingdings" w:cs="Wingdings"/>
                  <w:w w:val="100"/>
                </w:rPr>
                <w:t></w:t>
              </w:r>
              <w:r>
                <w:rPr>
                  <w:w w:val="100"/>
                </w:rPr>
                <w:t xml:space="preserve"> No </w:t>
              </w:r>
              <w:r>
                <w:rPr>
                  <w:rFonts w:ascii="Wingdings" w:hAnsi="Wingdings" w:cs="Wingdings"/>
                  <w:w w:val="100"/>
                </w:rPr>
                <w:t></w:t>
              </w:r>
              <w:r>
                <w:rPr>
                  <w:w w:val="100"/>
                </w:rPr>
                <w:t xml:space="preserve"> N/A </w:t>
              </w:r>
              <w:r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8C5141" w14:paraId="55A26FFC" w14:textId="77777777" w:rsidTr="00DE17FF">
        <w:trPr>
          <w:trHeight w:val="700"/>
          <w:jc w:val="center"/>
          <w:ins w:id="158" w:author="Osama AboulMagd" w:date="2016-09-30T09:19:00Z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AAB1A47" w14:textId="53AEECA3" w:rsidR="008C5141" w:rsidRDefault="008C5141" w:rsidP="00C115CB">
            <w:pPr>
              <w:pStyle w:val="CellBody"/>
              <w:rPr>
                <w:ins w:id="159" w:author="Osama AboulMagd" w:date="2016-09-30T09:19:00Z"/>
                <w:w w:val="100"/>
              </w:rPr>
            </w:pPr>
            <w:ins w:id="160" w:author="Osama AboulMagd" w:date="2016-09-30T09:19:00Z">
              <w:r>
                <w:rPr>
                  <w:w w:val="100"/>
                </w:rPr>
                <w:t>PC6.2.4</w:t>
              </w:r>
            </w:ins>
          </w:p>
        </w:tc>
        <w:tc>
          <w:tcPr>
            <w:tcW w:w="3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11BD7E1" w14:textId="0F573405" w:rsidR="008C5141" w:rsidRDefault="008C5141" w:rsidP="00C115CB">
            <w:pPr>
              <w:pStyle w:val="CellBody"/>
              <w:tabs>
                <w:tab w:val="left" w:pos="80"/>
              </w:tabs>
              <w:rPr>
                <w:ins w:id="161" w:author="Osama AboulMagd" w:date="2016-09-30T09:19:00Z"/>
                <w:w w:val="100"/>
              </w:rPr>
            </w:pPr>
            <w:ins w:id="162" w:author="Osama AboulMagd" w:date="2016-09-30T09:19:00Z">
              <w:r>
                <w:rPr>
                  <w:w w:val="100"/>
                </w:rPr>
                <w:t>Dynamic Fragmentation – Level 3</w:t>
              </w:r>
            </w:ins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435B485" w14:textId="0E340DDF" w:rsidR="008C5141" w:rsidRDefault="008C5141" w:rsidP="00C115CB">
            <w:pPr>
              <w:pStyle w:val="CellBody"/>
              <w:rPr>
                <w:ins w:id="163" w:author="Osama AboulMagd" w:date="2016-09-30T09:19:00Z"/>
                <w:w w:val="100"/>
              </w:rPr>
            </w:pPr>
            <w:ins w:id="164" w:author="Osama AboulMagd" w:date="2016-09-30T09:21:00Z">
              <w:r>
                <w:rPr>
                  <w:w w:val="100"/>
                </w:rPr>
                <w:t>25.3.3.4</w:t>
              </w:r>
            </w:ins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B5B2DBC" w14:textId="1F736D19" w:rsidR="008C5141" w:rsidRDefault="008C5141" w:rsidP="00C115CB">
            <w:pPr>
              <w:pStyle w:val="CellBody"/>
              <w:rPr>
                <w:ins w:id="165" w:author="Osama AboulMagd" w:date="2016-09-30T09:19:00Z"/>
                <w:w w:val="100"/>
              </w:rPr>
            </w:pPr>
            <w:ins w:id="166" w:author="Osama AboulMagd" w:date="2016-09-30T09:19:00Z">
              <w:r>
                <w:rPr>
                  <w:w w:val="100"/>
                </w:rPr>
                <w:t>CFHEW: O</w:t>
              </w:r>
            </w:ins>
          </w:p>
        </w:tc>
        <w:tc>
          <w:tcPr>
            <w:tcW w:w="1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3F6297D" w14:textId="01A80C2F" w:rsidR="008C5141" w:rsidRDefault="008C5141" w:rsidP="00C115CB">
            <w:pPr>
              <w:pStyle w:val="CellBody"/>
              <w:rPr>
                <w:ins w:id="167" w:author="Osama AboulMagd" w:date="2016-09-30T09:19:00Z"/>
                <w:w w:val="100"/>
              </w:rPr>
            </w:pPr>
            <w:ins w:id="168" w:author="Osama AboulMagd" w:date="2016-09-30T09:20:00Z">
              <w:r>
                <w:rPr>
                  <w:w w:val="100"/>
                </w:rPr>
                <w:t xml:space="preserve">Yes </w:t>
              </w:r>
              <w:r>
                <w:rPr>
                  <w:rFonts w:ascii="Wingdings" w:hAnsi="Wingdings" w:cs="Wingdings"/>
                  <w:w w:val="100"/>
                </w:rPr>
                <w:t></w:t>
              </w:r>
              <w:r>
                <w:rPr>
                  <w:w w:val="100"/>
                </w:rPr>
                <w:t xml:space="preserve"> No </w:t>
              </w:r>
              <w:r>
                <w:rPr>
                  <w:rFonts w:ascii="Wingdings" w:hAnsi="Wingdings" w:cs="Wingdings"/>
                  <w:w w:val="100"/>
                </w:rPr>
                <w:t></w:t>
              </w:r>
              <w:r>
                <w:rPr>
                  <w:w w:val="100"/>
                </w:rPr>
                <w:t xml:space="preserve"> N/A </w:t>
              </w:r>
              <w:r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9216E0" w14:paraId="326B54CB" w14:textId="77777777" w:rsidTr="00DE17FF">
        <w:trPr>
          <w:trHeight w:val="700"/>
          <w:jc w:val="center"/>
        </w:trPr>
        <w:tc>
          <w:tcPr>
            <w:tcW w:w="1320" w:type="dxa"/>
            <w:tcBorders>
              <w:top w:val="single" w:sz="4" w:space="0" w:color="auto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6F98342" w14:textId="77777777" w:rsidR="009216E0" w:rsidRDefault="009216E0" w:rsidP="00C115CB">
            <w:pPr>
              <w:pStyle w:val="CellBody"/>
            </w:pPr>
            <w:r>
              <w:rPr>
                <w:w w:val="100"/>
              </w:rPr>
              <w:t>PC7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D2D7603" w14:textId="77777777" w:rsidR="009216E0" w:rsidRDefault="009216E0" w:rsidP="00C115CB">
            <w:pPr>
              <w:pStyle w:val="CellBody"/>
              <w:tabs>
                <w:tab w:val="left" w:pos="80"/>
              </w:tabs>
            </w:pPr>
            <w:r>
              <w:rPr>
                <w:w w:val="100"/>
              </w:rPr>
              <w:t>Defragmentation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4150E4F" w14:textId="77777777" w:rsidR="009216E0" w:rsidRDefault="009216E0" w:rsidP="00C115CB">
            <w:pPr>
              <w:pStyle w:val="CellBody"/>
            </w:pPr>
            <w:r>
              <w:rPr>
                <w:w w:val="100"/>
              </w:rPr>
              <w:t>10.3 (DCF), 10.6 (Defragmentation)</w:t>
            </w:r>
            <w:r>
              <w:rPr>
                <w:vanish/>
                <w:w w:val="100"/>
              </w:rPr>
              <w:t>(#5059)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6D2AF89" w14:textId="77777777" w:rsidR="009216E0" w:rsidRDefault="009216E0" w:rsidP="00C115CB">
            <w:pPr>
              <w:pStyle w:val="CellBody"/>
            </w:pPr>
            <w:r>
              <w:rPr>
                <w:w w:val="100"/>
              </w:rPr>
              <w:t>M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BA4F581" w14:textId="77777777" w:rsidR="009216E0" w:rsidRDefault="009216E0" w:rsidP="00C115CB">
            <w:pPr>
              <w:pStyle w:val="CellBody"/>
            </w:pPr>
            <w:r>
              <w:rPr>
                <w:w w:val="100"/>
              </w:rPr>
              <w:t xml:space="preserve">Yes </w:t>
            </w:r>
            <w:r>
              <w:rPr>
                <w:rFonts w:ascii="Wingdings" w:hAnsi="Wingdings" w:cs="Wingdings"/>
                <w:w w:val="100"/>
              </w:rPr>
              <w:t></w:t>
            </w:r>
            <w:r>
              <w:rPr>
                <w:w w:val="100"/>
              </w:rPr>
              <w:t xml:space="preserve"> No </w:t>
            </w:r>
            <w:r>
              <w:rPr>
                <w:rFonts w:ascii="Wingdings" w:hAnsi="Wingdings" w:cs="Wingdings"/>
                <w:w w:val="100"/>
              </w:rPr>
              <w:t></w:t>
            </w:r>
          </w:p>
        </w:tc>
      </w:tr>
    </w:tbl>
    <w:p w14:paraId="1B4E9CBA" w14:textId="77777777" w:rsidR="009216E0" w:rsidRDefault="009216E0"/>
    <w:p w14:paraId="4484EE85" w14:textId="77777777" w:rsidR="00CA09B2" w:rsidRDefault="00CA09B2"/>
    <w:tbl>
      <w:tblPr>
        <w:tblW w:w="9060" w:type="dxa"/>
        <w:jc w:val="center"/>
        <w:tblLayout w:type="fixed"/>
        <w:tblCellMar>
          <w:top w:w="80" w:type="dxa"/>
          <w:left w:w="120" w:type="dxa"/>
          <w:bottom w:w="40" w:type="dxa"/>
          <w:right w:w="120" w:type="dxa"/>
        </w:tblCellMar>
        <w:tblLook w:val="0000" w:firstRow="0" w:lastRow="0" w:firstColumn="0" w:lastColumn="0" w:noHBand="0" w:noVBand="0"/>
      </w:tblPr>
      <w:tblGrid>
        <w:gridCol w:w="9060"/>
      </w:tblGrid>
      <w:tr w:rsidR="00580D32" w:rsidRPr="000F0B6D" w14:paraId="542B1187" w14:textId="77777777" w:rsidTr="00C115CB">
        <w:trPr>
          <w:jc w:val="center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20" w:type="dxa"/>
              <w:bottom w:w="40" w:type="dxa"/>
              <w:right w:w="120" w:type="dxa"/>
            </w:tcMar>
            <w:vAlign w:val="center"/>
          </w:tcPr>
          <w:p w14:paraId="143519CA" w14:textId="77777777" w:rsidR="00580D32" w:rsidRPr="000F0B6D" w:rsidRDefault="00580D32" w:rsidP="00580D32">
            <w:pPr>
              <w:pStyle w:val="AH3"/>
              <w:numPr>
                <w:ilvl w:val="0"/>
                <w:numId w:val="8"/>
              </w:numPr>
            </w:pPr>
            <w:r w:rsidRPr="000F0B6D">
              <w:rPr>
                <w:w w:val="100"/>
              </w:rPr>
              <w:t>MAC frames</w:t>
            </w:r>
            <w:r w:rsidRPr="000F0B6D">
              <w:rPr>
                <w:w w:val="100"/>
              </w:rPr>
              <w:fldChar w:fldCharType="begin"/>
            </w:r>
            <w:r w:rsidRPr="000F0B6D">
              <w:rPr>
                <w:w w:val="100"/>
              </w:rPr>
              <w:instrText xml:space="preserve"> FILENAME </w:instrText>
            </w:r>
            <w:r w:rsidRPr="000F0B6D">
              <w:rPr>
                <w:w w:val="100"/>
              </w:rPr>
              <w:fldChar w:fldCharType="separate"/>
            </w:r>
            <w:r w:rsidRPr="000F0B6D">
              <w:rPr>
                <w:w w:val="100"/>
              </w:rPr>
              <w:t> </w:t>
            </w:r>
            <w:r w:rsidRPr="000F0B6D">
              <w:rPr>
                <w:w w:val="100"/>
              </w:rPr>
              <w:fldChar w:fldCharType="end"/>
            </w:r>
          </w:p>
        </w:tc>
      </w:tr>
    </w:tbl>
    <w:p w14:paraId="3ABF4473" w14:textId="73015950" w:rsidR="00CA09B2" w:rsidRDefault="00CA09B2"/>
    <w:p w14:paraId="56B1CB57" w14:textId="77777777" w:rsidR="00CA09B2" w:rsidRDefault="00CA09B2"/>
    <w:p w14:paraId="7DD2A118" w14:textId="77777777" w:rsidR="00CA09B2" w:rsidRDefault="00CA09B2"/>
    <w:tbl>
      <w:tblPr>
        <w:tblW w:w="9060" w:type="dxa"/>
        <w:jc w:val="center"/>
        <w:tblLayout w:type="fixed"/>
        <w:tblCellMar>
          <w:top w:w="80" w:type="dxa"/>
          <w:left w:w="120" w:type="dxa"/>
          <w:bottom w:w="40" w:type="dxa"/>
          <w:right w:w="120" w:type="dxa"/>
        </w:tblCellMar>
        <w:tblLook w:val="0000" w:firstRow="0" w:lastRow="0" w:firstColumn="0" w:lastColumn="0" w:noHBand="0" w:noVBand="0"/>
      </w:tblPr>
      <w:tblGrid>
        <w:gridCol w:w="1327"/>
        <w:gridCol w:w="3055"/>
        <w:gridCol w:w="1222"/>
        <w:gridCol w:w="1475"/>
        <w:gridCol w:w="1981"/>
        <w:tblGridChange w:id="169">
          <w:tblGrid>
            <w:gridCol w:w="13"/>
            <w:gridCol w:w="1314"/>
            <w:gridCol w:w="13"/>
            <w:gridCol w:w="3042"/>
            <w:gridCol w:w="13"/>
            <w:gridCol w:w="1209"/>
            <w:gridCol w:w="13"/>
            <w:gridCol w:w="1462"/>
            <w:gridCol w:w="13"/>
            <w:gridCol w:w="1968"/>
            <w:gridCol w:w="13"/>
          </w:tblGrid>
        </w:tblGridChange>
      </w:tblGrid>
      <w:tr w:rsidR="007B0B19" w:rsidRPr="000F0B6D" w14:paraId="49B39C7D" w14:textId="77777777" w:rsidTr="00C115CB">
        <w:trPr>
          <w:trHeight w:val="700"/>
          <w:jc w:val="center"/>
        </w:trPr>
        <w:tc>
          <w:tcPr>
            <w:tcW w:w="126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B2FF251" w14:textId="77777777" w:rsidR="007B0B19" w:rsidRPr="000F0B6D" w:rsidRDefault="007B0B19" w:rsidP="00C115CB">
            <w:pPr>
              <w:pStyle w:val="CellBody"/>
            </w:pPr>
            <w:r w:rsidRPr="000F0B6D">
              <w:rPr>
                <w:w w:val="100"/>
              </w:rPr>
              <w:t>FT40</w:t>
            </w:r>
            <w:r w:rsidRPr="000F0B6D">
              <w:rPr>
                <w:vanish/>
                <w:w w:val="100"/>
              </w:rPr>
              <w:t>(11ac)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96FDAD5" w14:textId="77777777" w:rsidR="007B0B19" w:rsidRPr="000F0B6D" w:rsidRDefault="007B0B19" w:rsidP="00C115CB">
            <w:pPr>
              <w:pStyle w:val="CellBody"/>
            </w:pPr>
            <w:r w:rsidRPr="000F0B6D">
              <w:rPr>
                <w:w w:val="100"/>
              </w:rPr>
              <w:t>VHT NDP Announcement</w:t>
            </w:r>
          </w:p>
        </w:tc>
        <w:tc>
          <w:tcPr>
            <w:tcW w:w="11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32AC2D8" w14:textId="77777777" w:rsidR="007B0B19" w:rsidRPr="000F0B6D" w:rsidRDefault="007B0B19" w:rsidP="00C115CB">
            <w:pPr>
              <w:pStyle w:val="CellBody"/>
            </w:pPr>
            <w:r w:rsidRPr="000F0B6D">
              <w:rPr>
                <w:w w:val="100"/>
              </w:rPr>
              <w:t xml:space="preserve">9 (Frame formats) 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4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A81AB6A" w14:textId="77777777" w:rsidR="007B0B19" w:rsidRPr="000F0B6D" w:rsidRDefault="007B0B19" w:rsidP="00C115CB">
            <w:pPr>
              <w:pStyle w:val="CellBody"/>
              <w:rPr>
                <w:w w:val="100"/>
              </w:rPr>
            </w:pPr>
            <w:r w:rsidRPr="000F0B6D">
              <w:rPr>
                <w:w w:val="100"/>
              </w:rPr>
              <w:t>VHTM4.1:M</w:t>
            </w:r>
          </w:p>
          <w:p w14:paraId="1B99DE46" w14:textId="77777777" w:rsidR="007B0B19" w:rsidRPr="000F0B6D" w:rsidRDefault="007B0B19" w:rsidP="00C115CB">
            <w:pPr>
              <w:pStyle w:val="CellBody"/>
            </w:pPr>
            <w:r w:rsidRPr="000F0B6D">
              <w:rPr>
                <w:w w:val="100"/>
              </w:rPr>
              <w:t>TVHTM4.1:M</w:t>
            </w:r>
            <w:r w:rsidRPr="000F0B6D">
              <w:rPr>
                <w:vanish/>
                <w:w w:val="100"/>
              </w:rPr>
              <w:t>(11af)</w:t>
            </w:r>
          </w:p>
        </w:tc>
        <w:tc>
          <w:tcPr>
            <w:tcW w:w="1880" w:type="dxa"/>
            <w:tcBorders>
              <w:top w:val="nil"/>
              <w:left w:val="single" w:sz="2" w:space="0" w:color="000000"/>
              <w:bottom w:val="nil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8F0D1F5" w14:textId="77777777" w:rsidR="007B0B19" w:rsidRPr="000F0B6D" w:rsidRDefault="007B0B19" w:rsidP="00C115CB">
            <w:pPr>
              <w:pStyle w:val="CellBody"/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7B0B19" w:rsidRPr="000F0B6D" w14:paraId="21711913" w14:textId="77777777" w:rsidTr="00C115CB">
        <w:trPr>
          <w:trHeight w:val="1300"/>
          <w:jc w:val="center"/>
        </w:trPr>
        <w:tc>
          <w:tcPr>
            <w:tcW w:w="126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A874440" w14:textId="77777777" w:rsidR="007B0B19" w:rsidRPr="000F0B6D" w:rsidRDefault="007B0B19" w:rsidP="00C115CB">
            <w:pPr>
              <w:pStyle w:val="CellBody"/>
            </w:pPr>
            <w:r w:rsidRPr="000F0B6D">
              <w:rPr>
                <w:w w:val="100"/>
              </w:rPr>
              <w:lastRenderedPageBreak/>
              <w:t>FT41</w:t>
            </w:r>
            <w:r w:rsidRPr="000F0B6D">
              <w:rPr>
                <w:vanish/>
                <w:w w:val="100"/>
              </w:rPr>
              <w:t>(11ac)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25200C1" w14:textId="77777777" w:rsidR="007B0B19" w:rsidRPr="000F0B6D" w:rsidRDefault="007B0B19" w:rsidP="00C115CB">
            <w:pPr>
              <w:pStyle w:val="CellBody"/>
            </w:pPr>
            <w:proofErr w:type="spellStart"/>
            <w:r w:rsidRPr="000F0B6D">
              <w:rPr>
                <w:w w:val="100"/>
              </w:rPr>
              <w:t>Beamforming</w:t>
            </w:r>
            <w:proofErr w:type="spellEnd"/>
            <w:r w:rsidRPr="000F0B6D">
              <w:rPr>
                <w:w w:val="100"/>
              </w:rPr>
              <w:t xml:space="preserve"> Report Poll</w:t>
            </w:r>
          </w:p>
        </w:tc>
        <w:tc>
          <w:tcPr>
            <w:tcW w:w="11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EF393C1" w14:textId="77777777" w:rsidR="007B0B19" w:rsidRPr="000F0B6D" w:rsidRDefault="007B0B19" w:rsidP="00C115CB">
            <w:pPr>
              <w:pStyle w:val="CellBody"/>
            </w:pPr>
            <w:r w:rsidRPr="000F0B6D">
              <w:rPr>
                <w:w w:val="100"/>
              </w:rPr>
              <w:t xml:space="preserve">9 (Frame formats) 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4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17809F8" w14:textId="77777777" w:rsidR="007B0B19" w:rsidRPr="000F0B6D" w:rsidRDefault="007B0B19" w:rsidP="00C115CB">
            <w:pPr>
              <w:pStyle w:val="CellBody"/>
              <w:rPr>
                <w:w w:val="100"/>
              </w:rPr>
            </w:pPr>
            <w:r w:rsidRPr="000F0B6D">
              <w:rPr>
                <w:w w:val="100"/>
              </w:rPr>
              <w:t>VHTM4.1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  <w:p w14:paraId="752311B5" w14:textId="77777777" w:rsidR="007B0B19" w:rsidRPr="000F0B6D" w:rsidRDefault="007B0B19" w:rsidP="00C115CB">
            <w:pPr>
              <w:pStyle w:val="CellBody"/>
              <w:rPr>
                <w:w w:val="100"/>
              </w:rPr>
            </w:pPr>
            <w:r w:rsidRPr="000F0B6D">
              <w:rPr>
                <w:w w:val="100"/>
              </w:rPr>
              <w:t>VHTM4.3:M</w:t>
            </w:r>
          </w:p>
          <w:p w14:paraId="5D6B49CF" w14:textId="77777777" w:rsidR="007B0B19" w:rsidRPr="000F0B6D" w:rsidRDefault="007B0B19" w:rsidP="00C115CB">
            <w:pPr>
              <w:pStyle w:val="CellBody"/>
              <w:rPr>
                <w:w w:val="100"/>
              </w:rPr>
            </w:pPr>
            <w:r w:rsidRPr="000F0B6D">
              <w:rPr>
                <w:w w:val="100"/>
              </w:rPr>
              <w:t>TVHTM4.1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  <w:r w:rsidRPr="000F0B6D">
              <w:rPr>
                <w:vanish/>
                <w:w w:val="100"/>
              </w:rPr>
              <w:t>(11af)</w:t>
            </w:r>
          </w:p>
          <w:p w14:paraId="77FB75B8" w14:textId="77777777" w:rsidR="007B0B19" w:rsidRPr="000F0B6D" w:rsidRDefault="007B0B19" w:rsidP="00C115CB">
            <w:pPr>
              <w:pStyle w:val="CellBody"/>
            </w:pPr>
            <w:r w:rsidRPr="000F0B6D">
              <w:rPr>
                <w:w w:val="100"/>
              </w:rPr>
              <w:t>TVHTM4.3:M</w:t>
            </w:r>
            <w:r w:rsidRPr="000F0B6D">
              <w:rPr>
                <w:vanish/>
                <w:w w:val="100"/>
              </w:rPr>
              <w:t>(11af)</w:t>
            </w:r>
          </w:p>
        </w:tc>
        <w:tc>
          <w:tcPr>
            <w:tcW w:w="1880" w:type="dxa"/>
            <w:tcBorders>
              <w:top w:val="nil"/>
              <w:left w:val="single" w:sz="2" w:space="0" w:color="000000"/>
              <w:bottom w:val="nil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4E006CA" w14:textId="77777777" w:rsidR="007B0B19" w:rsidRPr="000F0B6D" w:rsidRDefault="007B0B19" w:rsidP="00C115CB">
            <w:pPr>
              <w:pStyle w:val="CellBody"/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7B0B19" w:rsidRPr="000F0B6D" w14:paraId="68D4774F" w14:textId="77777777" w:rsidTr="007B0B19">
        <w:trPr>
          <w:trHeight w:val="3700"/>
          <w:jc w:val="center"/>
        </w:trPr>
        <w:tc>
          <w:tcPr>
            <w:tcW w:w="126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ADBAF65" w14:textId="77777777" w:rsidR="007B0B19" w:rsidRPr="000F0B6D" w:rsidRDefault="007B0B19" w:rsidP="00C115CB">
            <w:pPr>
              <w:pStyle w:val="CellBody"/>
            </w:pPr>
            <w:r w:rsidRPr="000F0B6D">
              <w:rPr>
                <w:w w:val="100"/>
              </w:rPr>
              <w:t>FT42</w:t>
            </w:r>
            <w:r w:rsidRPr="000F0B6D">
              <w:rPr>
                <w:vanish/>
                <w:w w:val="100"/>
              </w:rPr>
              <w:t>(11ac)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8E45FBA" w14:textId="77777777" w:rsidR="007B0B19" w:rsidRPr="000F0B6D" w:rsidRDefault="007B0B19" w:rsidP="00C115CB">
            <w:pPr>
              <w:pStyle w:val="CellBody"/>
            </w:pPr>
            <w:r w:rsidRPr="000F0B6D">
              <w:rPr>
                <w:w w:val="100"/>
              </w:rPr>
              <w:t>Transmission of Operating Mode Notification frame and Operating Mode Notification element</w:t>
            </w:r>
          </w:p>
        </w:tc>
        <w:tc>
          <w:tcPr>
            <w:tcW w:w="11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C393896" w14:textId="77777777" w:rsidR="007B0B19" w:rsidRPr="000F0B6D" w:rsidRDefault="007B0B19" w:rsidP="00C115CB">
            <w:pPr>
              <w:pStyle w:val="CellBody"/>
            </w:pPr>
            <w:r w:rsidRPr="000F0B6D">
              <w:rPr>
                <w:w w:val="100"/>
              </w:rPr>
              <w:t>9.6.23.4 (Operating Mode Notification frame format(11ac)), 9.4.2.166 (Operating Mode Notification element(11ac)), 11.42 (Notification of operating mode changes(11ac))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4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A3CC06A" w14:textId="77777777" w:rsidR="007B0B19" w:rsidRPr="000F0B6D" w:rsidRDefault="007B0B19" w:rsidP="00C115CB">
            <w:pPr>
              <w:pStyle w:val="CellBody"/>
            </w:pPr>
            <w:r w:rsidRPr="000F0B6D">
              <w:rPr>
                <w:w w:val="100"/>
              </w:rPr>
              <w:t>O</w:t>
            </w:r>
          </w:p>
        </w:tc>
        <w:tc>
          <w:tcPr>
            <w:tcW w:w="1880" w:type="dxa"/>
            <w:tcBorders>
              <w:top w:val="nil"/>
              <w:left w:val="single" w:sz="2" w:space="0" w:color="000000"/>
              <w:bottom w:val="nil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7AE67E5" w14:textId="77777777" w:rsidR="007B0B19" w:rsidRPr="000F0B6D" w:rsidRDefault="007B0B19" w:rsidP="00C115CB">
            <w:pPr>
              <w:pStyle w:val="CellBody"/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7B0B19" w:rsidRPr="000F0B6D" w14:paraId="6AABDE6D" w14:textId="77777777" w:rsidTr="00580D32">
        <w:tblPrEx>
          <w:tblW w:w="9060" w:type="dxa"/>
          <w:jc w:val="center"/>
          <w:tblLayout w:type="fixed"/>
          <w:tblCellMar>
            <w:top w:w="80" w:type="dxa"/>
            <w:left w:w="120" w:type="dxa"/>
            <w:bottom w:w="40" w:type="dxa"/>
            <w:right w:w="120" w:type="dxa"/>
          </w:tblCellMar>
          <w:tblLook w:val="0000" w:firstRow="0" w:lastRow="0" w:firstColumn="0" w:lastColumn="0" w:noHBand="0" w:noVBand="0"/>
          <w:tblPrExChange w:id="170" w:author="Osama AboulMagd" w:date="2016-10-03T09:11:00Z">
            <w:tblPrEx>
              <w:tblW w:w="9060" w:type="dxa"/>
              <w:jc w:val="center"/>
              <w:tblLayout w:type="fixed"/>
              <w:tblCellMar>
                <w:top w:w="80" w:type="dxa"/>
                <w:left w:w="120" w:type="dxa"/>
                <w:bottom w:w="40" w:type="dxa"/>
                <w:right w:w="12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1045"/>
          <w:jc w:val="center"/>
          <w:trPrChange w:id="171" w:author="Osama AboulMagd" w:date="2016-10-03T09:11:00Z">
            <w:trPr>
              <w:gridAfter w:val="0"/>
              <w:trHeight w:val="3700"/>
              <w:jc w:val="center"/>
            </w:trPr>
          </w:trPrChange>
        </w:trPr>
        <w:tc>
          <w:tcPr>
            <w:tcW w:w="1260" w:type="dxa"/>
            <w:tcBorders>
              <w:top w:val="nil"/>
              <w:left w:val="single" w:sz="10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72" w:author="Osama AboulMagd" w:date="2016-10-03T09:11:00Z">
              <w:tcPr>
                <w:tcW w:w="1260" w:type="dxa"/>
                <w:gridSpan w:val="2"/>
                <w:tcBorders>
                  <w:top w:val="nil"/>
                  <w:left w:val="single" w:sz="10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55686FB3" w14:textId="332C8958" w:rsidR="007B0B19" w:rsidRPr="000F0B6D" w:rsidRDefault="007B0B19" w:rsidP="00C115CB">
            <w:pPr>
              <w:pStyle w:val="CellBody"/>
              <w:rPr>
                <w:w w:val="100"/>
              </w:rPr>
            </w:pPr>
            <w:proofErr w:type="spellStart"/>
            <w:ins w:id="173" w:author="Osama AboulMagd" w:date="2016-10-03T09:06:00Z">
              <w:r>
                <w:rPr>
                  <w:w w:val="100"/>
                </w:rPr>
                <w:t>FR</w:t>
              </w:r>
              <w:r w:rsidR="00196CBB">
                <w:rPr>
                  <w:w w:val="100"/>
                </w:rPr>
                <w:t>xx</w:t>
              </w:r>
            </w:ins>
            <w:proofErr w:type="spellEnd"/>
          </w:p>
        </w:tc>
        <w:tc>
          <w:tcPr>
            <w:tcW w:w="2900" w:type="dxa"/>
            <w:tcBorders>
              <w:top w:val="nil"/>
              <w:left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74" w:author="Osama AboulMagd" w:date="2016-10-03T09:11:00Z">
              <w:tcPr>
                <w:tcW w:w="2900" w:type="dxa"/>
                <w:gridSpan w:val="2"/>
                <w:tcBorders>
                  <w:top w:val="nil"/>
                  <w:left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2920198" w14:textId="5EE99361" w:rsidR="007B0B19" w:rsidRPr="000F0B6D" w:rsidRDefault="00580D32" w:rsidP="00C115CB">
            <w:pPr>
              <w:pStyle w:val="CellBody"/>
              <w:rPr>
                <w:w w:val="100"/>
              </w:rPr>
            </w:pPr>
            <w:ins w:id="175" w:author="Osama AboulMagd" w:date="2016-10-03T09:06:00Z">
              <w:r>
                <w:rPr>
                  <w:w w:val="100"/>
                </w:rPr>
                <w:t>Trigger Frame</w:t>
              </w:r>
            </w:ins>
          </w:p>
        </w:tc>
        <w:tc>
          <w:tcPr>
            <w:tcW w:w="1160" w:type="dxa"/>
            <w:tcBorders>
              <w:top w:val="nil"/>
              <w:left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76" w:author="Osama AboulMagd" w:date="2016-10-03T09:11:00Z">
              <w:tcPr>
                <w:tcW w:w="1160" w:type="dxa"/>
                <w:gridSpan w:val="2"/>
                <w:tcBorders>
                  <w:top w:val="nil"/>
                  <w:left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5653D658" w14:textId="41C43D13" w:rsidR="007B0B19" w:rsidRPr="000F0B6D" w:rsidRDefault="00580D32" w:rsidP="00C115CB">
            <w:pPr>
              <w:pStyle w:val="CellBody"/>
              <w:rPr>
                <w:w w:val="100"/>
              </w:rPr>
            </w:pPr>
            <w:ins w:id="177" w:author="Osama AboulMagd" w:date="2016-10-03T09:07:00Z">
              <w:r>
                <w:rPr>
                  <w:w w:val="100"/>
                </w:rPr>
                <w:t>9</w:t>
              </w:r>
            </w:ins>
            <w:r>
              <w:rPr>
                <w:w w:val="100"/>
              </w:rPr>
              <w:t>.</w:t>
            </w:r>
            <w:ins w:id="178" w:author="Osama AboulMagd" w:date="2016-10-03T09:07:00Z">
              <w:r>
                <w:rPr>
                  <w:w w:val="100"/>
                </w:rPr>
                <w:t xml:space="preserve"> (Frame formats)</w:t>
              </w:r>
            </w:ins>
          </w:p>
        </w:tc>
        <w:tc>
          <w:tcPr>
            <w:tcW w:w="1400" w:type="dxa"/>
            <w:tcBorders>
              <w:top w:val="nil"/>
              <w:left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79" w:author="Osama AboulMagd" w:date="2016-10-03T09:11:00Z">
              <w:tcPr>
                <w:tcW w:w="1400" w:type="dxa"/>
                <w:gridSpan w:val="2"/>
                <w:tcBorders>
                  <w:top w:val="nil"/>
                  <w:left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7D408033" w14:textId="77777777" w:rsidR="007B0B19" w:rsidRDefault="00580D32" w:rsidP="00C115CB">
            <w:pPr>
              <w:pStyle w:val="CellBody"/>
              <w:rPr>
                <w:ins w:id="180" w:author="Osama AboulMagd" w:date="2016-10-03T09:09:00Z"/>
                <w:w w:val="100"/>
              </w:rPr>
            </w:pPr>
            <w:ins w:id="181" w:author="Osama AboulMagd" w:date="2016-10-03T09:09:00Z">
              <w:r>
                <w:rPr>
                  <w:w w:val="100"/>
                </w:rPr>
                <w:t>CFHEW: M</w:t>
              </w:r>
            </w:ins>
          </w:p>
          <w:p w14:paraId="6952DBA9" w14:textId="791F0080" w:rsidR="00580D32" w:rsidRPr="000F0B6D" w:rsidRDefault="00580D32" w:rsidP="00C115CB">
            <w:pPr>
              <w:pStyle w:val="CellBody"/>
              <w:rPr>
                <w:w w:val="100"/>
              </w:rPr>
            </w:pPr>
            <w:ins w:id="182" w:author="Osama AboulMagd" w:date="2016-10-03T09:10:00Z">
              <w:r>
                <w:rPr>
                  <w:w w:val="100"/>
                </w:rPr>
                <w:t>CFHEW20: M</w:t>
              </w:r>
            </w:ins>
          </w:p>
        </w:tc>
        <w:tc>
          <w:tcPr>
            <w:tcW w:w="1880" w:type="dxa"/>
            <w:tcBorders>
              <w:top w:val="nil"/>
              <w:left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83" w:author="Osama AboulMagd" w:date="2016-10-03T09:11:00Z">
              <w:tcPr>
                <w:tcW w:w="1880" w:type="dxa"/>
                <w:gridSpan w:val="2"/>
                <w:tcBorders>
                  <w:top w:val="nil"/>
                  <w:left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AC1DF9A" w14:textId="2154199E" w:rsidR="007B0B19" w:rsidRPr="000F0B6D" w:rsidRDefault="00580D32" w:rsidP="00C115CB">
            <w:pPr>
              <w:pStyle w:val="CellBody"/>
              <w:rPr>
                <w:w w:val="100"/>
              </w:rPr>
            </w:pPr>
            <w:ins w:id="184" w:author="Osama AboulMagd" w:date="2016-10-03T09:11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</w:tbl>
    <w:p w14:paraId="147B036B" w14:textId="2E832B40" w:rsidR="00CA09B2" w:rsidRDefault="00CA09B2"/>
    <w:p w14:paraId="4E3ED059" w14:textId="77777777" w:rsidR="00CA09B2" w:rsidRDefault="00CA09B2"/>
    <w:tbl>
      <w:tblPr>
        <w:tblW w:w="9060" w:type="dxa"/>
        <w:jc w:val="center"/>
        <w:tblLayout w:type="fixed"/>
        <w:tblCellMar>
          <w:top w:w="80" w:type="dxa"/>
          <w:left w:w="120" w:type="dxa"/>
          <w:bottom w:w="40" w:type="dxa"/>
          <w:right w:w="120" w:type="dxa"/>
        </w:tblCellMar>
        <w:tblLook w:val="0000" w:firstRow="0" w:lastRow="0" w:firstColumn="0" w:lastColumn="0" w:noHBand="0" w:noVBand="0"/>
      </w:tblPr>
      <w:tblGrid>
        <w:gridCol w:w="1327"/>
        <w:gridCol w:w="3055"/>
        <w:gridCol w:w="1222"/>
        <w:gridCol w:w="1475"/>
        <w:gridCol w:w="1981"/>
        <w:tblGridChange w:id="185">
          <w:tblGrid>
            <w:gridCol w:w="13"/>
            <w:gridCol w:w="1247"/>
            <w:gridCol w:w="80"/>
            <w:gridCol w:w="2820"/>
            <w:gridCol w:w="235"/>
            <w:gridCol w:w="925"/>
            <w:gridCol w:w="297"/>
            <w:gridCol w:w="1103"/>
            <w:gridCol w:w="372"/>
            <w:gridCol w:w="1508"/>
            <w:gridCol w:w="473"/>
          </w:tblGrid>
        </w:tblGridChange>
      </w:tblGrid>
      <w:tr w:rsidR="00580D32" w:rsidRPr="000F0B6D" w14:paraId="59DABA9E" w14:textId="77777777" w:rsidTr="00C115CB">
        <w:trPr>
          <w:trHeight w:val="700"/>
          <w:jc w:val="center"/>
        </w:trPr>
        <w:tc>
          <w:tcPr>
            <w:tcW w:w="126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BA73D97" w14:textId="77777777" w:rsidR="00580D32" w:rsidRPr="000F0B6D" w:rsidRDefault="00580D32" w:rsidP="00C115CB">
            <w:pPr>
              <w:pStyle w:val="CellBody"/>
            </w:pPr>
            <w:r w:rsidRPr="000F0B6D">
              <w:rPr>
                <w:w w:val="100"/>
              </w:rPr>
              <w:t>FR41</w:t>
            </w:r>
            <w:r w:rsidRPr="000F0B6D">
              <w:rPr>
                <w:vanish/>
                <w:w w:val="100"/>
              </w:rPr>
              <w:t>(11ac)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9F28952" w14:textId="77777777" w:rsidR="00580D32" w:rsidRPr="000F0B6D" w:rsidRDefault="00580D32" w:rsidP="00C115CB">
            <w:pPr>
              <w:pStyle w:val="CellBody"/>
            </w:pPr>
            <w:r w:rsidRPr="000F0B6D">
              <w:rPr>
                <w:w w:val="100"/>
              </w:rPr>
              <w:t>VHT NDP Announcement</w:t>
            </w:r>
          </w:p>
        </w:tc>
        <w:tc>
          <w:tcPr>
            <w:tcW w:w="11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88AE2DB" w14:textId="77777777" w:rsidR="00580D32" w:rsidRPr="000F0B6D" w:rsidRDefault="00580D32" w:rsidP="00C115CB">
            <w:pPr>
              <w:pStyle w:val="CellBody"/>
            </w:pPr>
            <w:r w:rsidRPr="000F0B6D">
              <w:rPr>
                <w:w w:val="100"/>
              </w:rPr>
              <w:t xml:space="preserve">9 (Frame formats) 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4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32DE41F" w14:textId="77777777" w:rsidR="00580D32" w:rsidRPr="000F0B6D" w:rsidRDefault="00580D32" w:rsidP="00C115CB">
            <w:pPr>
              <w:pStyle w:val="CellBody"/>
              <w:rPr>
                <w:w w:val="100"/>
              </w:rPr>
            </w:pPr>
            <w:r w:rsidRPr="000F0B6D">
              <w:rPr>
                <w:w w:val="100"/>
              </w:rPr>
              <w:t>VHTM4.2:M</w:t>
            </w:r>
          </w:p>
          <w:p w14:paraId="129536C8" w14:textId="77777777" w:rsidR="00580D32" w:rsidRPr="000F0B6D" w:rsidRDefault="00580D32" w:rsidP="00C115CB">
            <w:pPr>
              <w:pStyle w:val="CellBody"/>
            </w:pPr>
            <w:r w:rsidRPr="000F0B6D">
              <w:rPr>
                <w:w w:val="100"/>
              </w:rPr>
              <w:t>TVHTM4.2:M</w:t>
            </w:r>
            <w:r w:rsidRPr="000F0B6D">
              <w:rPr>
                <w:vanish/>
                <w:w w:val="100"/>
              </w:rPr>
              <w:t>(11af)</w:t>
            </w:r>
          </w:p>
        </w:tc>
        <w:tc>
          <w:tcPr>
            <w:tcW w:w="1880" w:type="dxa"/>
            <w:tcBorders>
              <w:top w:val="nil"/>
              <w:left w:val="single" w:sz="2" w:space="0" w:color="000000"/>
              <w:bottom w:val="nil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1634F02" w14:textId="77777777" w:rsidR="00580D32" w:rsidRPr="000F0B6D" w:rsidRDefault="00580D32" w:rsidP="00C115CB">
            <w:pPr>
              <w:pStyle w:val="CellBody"/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580D32" w:rsidRPr="000F0B6D" w14:paraId="50E92171" w14:textId="77777777" w:rsidTr="00C115CB">
        <w:trPr>
          <w:trHeight w:val="1300"/>
          <w:jc w:val="center"/>
        </w:trPr>
        <w:tc>
          <w:tcPr>
            <w:tcW w:w="126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73636C3" w14:textId="77777777" w:rsidR="00580D32" w:rsidRPr="000F0B6D" w:rsidRDefault="00580D32" w:rsidP="00C115CB">
            <w:pPr>
              <w:pStyle w:val="CellBody"/>
            </w:pPr>
            <w:r w:rsidRPr="000F0B6D">
              <w:rPr>
                <w:w w:val="100"/>
              </w:rPr>
              <w:t>FR42</w:t>
            </w:r>
            <w:r w:rsidRPr="000F0B6D">
              <w:rPr>
                <w:vanish/>
                <w:w w:val="100"/>
              </w:rPr>
              <w:t>(11ac)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5DFA358" w14:textId="77777777" w:rsidR="00580D32" w:rsidRPr="000F0B6D" w:rsidRDefault="00580D32" w:rsidP="00C115CB">
            <w:pPr>
              <w:pStyle w:val="CellBody"/>
            </w:pPr>
            <w:proofErr w:type="spellStart"/>
            <w:r w:rsidRPr="000F0B6D">
              <w:rPr>
                <w:w w:val="100"/>
              </w:rPr>
              <w:t>Beamforming</w:t>
            </w:r>
            <w:proofErr w:type="spellEnd"/>
            <w:r w:rsidRPr="000F0B6D">
              <w:rPr>
                <w:w w:val="100"/>
              </w:rPr>
              <w:t xml:space="preserve"> Report Poll</w:t>
            </w:r>
          </w:p>
        </w:tc>
        <w:tc>
          <w:tcPr>
            <w:tcW w:w="11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F8A2BE7" w14:textId="77777777" w:rsidR="00580D32" w:rsidRPr="000F0B6D" w:rsidRDefault="00580D32" w:rsidP="00C115CB">
            <w:pPr>
              <w:pStyle w:val="CellBody"/>
            </w:pPr>
            <w:r w:rsidRPr="000F0B6D">
              <w:rPr>
                <w:w w:val="100"/>
              </w:rPr>
              <w:t xml:space="preserve">9 (Frame formats) 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4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2C31AF4" w14:textId="77777777" w:rsidR="00580D32" w:rsidRPr="000F0B6D" w:rsidRDefault="00580D32" w:rsidP="00C115CB">
            <w:pPr>
              <w:pStyle w:val="CellBody"/>
              <w:rPr>
                <w:w w:val="100"/>
              </w:rPr>
            </w:pPr>
            <w:r w:rsidRPr="000F0B6D">
              <w:rPr>
                <w:w w:val="100"/>
              </w:rPr>
              <w:t>VHTM4.2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  <w:p w14:paraId="21EDDAE9" w14:textId="77777777" w:rsidR="00580D32" w:rsidRPr="000F0B6D" w:rsidRDefault="00580D32" w:rsidP="00C115CB">
            <w:pPr>
              <w:pStyle w:val="CellBody"/>
              <w:rPr>
                <w:w w:val="100"/>
              </w:rPr>
            </w:pPr>
            <w:r w:rsidRPr="000F0B6D">
              <w:rPr>
                <w:w w:val="100"/>
              </w:rPr>
              <w:t>VHTM4.4:M</w:t>
            </w:r>
          </w:p>
          <w:p w14:paraId="3CF3CF12" w14:textId="77777777" w:rsidR="00580D32" w:rsidRPr="000F0B6D" w:rsidRDefault="00580D32" w:rsidP="00C115CB">
            <w:pPr>
              <w:pStyle w:val="CellBody"/>
              <w:rPr>
                <w:w w:val="100"/>
              </w:rPr>
            </w:pPr>
            <w:r w:rsidRPr="000F0B6D">
              <w:rPr>
                <w:w w:val="100"/>
              </w:rPr>
              <w:t>TVHTM4.2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  <w:r w:rsidRPr="000F0B6D">
              <w:rPr>
                <w:vanish/>
                <w:w w:val="100"/>
              </w:rPr>
              <w:t>(11af)</w:t>
            </w:r>
          </w:p>
          <w:p w14:paraId="705BC8BE" w14:textId="77777777" w:rsidR="00580D32" w:rsidRPr="000F0B6D" w:rsidRDefault="00580D32" w:rsidP="00C115CB">
            <w:pPr>
              <w:pStyle w:val="CellBody"/>
            </w:pPr>
            <w:r w:rsidRPr="000F0B6D">
              <w:rPr>
                <w:w w:val="100"/>
              </w:rPr>
              <w:t>TVHTM4.4:M</w:t>
            </w:r>
            <w:r w:rsidRPr="000F0B6D">
              <w:rPr>
                <w:vanish/>
                <w:w w:val="100"/>
              </w:rPr>
              <w:t>(11af)</w:t>
            </w:r>
          </w:p>
        </w:tc>
        <w:tc>
          <w:tcPr>
            <w:tcW w:w="1880" w:type="dxa"/>
            <w:tcBorders>
              <w:top w:val="nil"/>
              <w:left w:val="single" w:sz="2" w:space="0" w:color="000000"/>
              <w:bottom w:val="nil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C310DBF" w14:textId="77777777" w:rsidR="00580D32" w:rsidRPr="000F0B6D" w:rsidRDefault="00580D32" w:rsidP="00C115CB">
            <w:pPr>
              <w:pStyle w:val="CellBody"/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580D32" w:rsidRPr="000F0B6D" w14:paraId="2CD9E364" w14:textId="77777777" w:rsidTr="00C115CB">
        <w:tblPrEx>
          <w:tblW w:w="9060" w:type="dxa"/>
          <w:jc w:val="center"/>
          <w:tblLayout w:type="fixed"/>
          <w:tblCellMar>
            <w:top w:w="80" w:type="dxa"/>
            <w:left w:w="120" w:type="dxa"/>
            <w:bottom w:w="40" w:type="dxa"/>
            <w:right w:w="120" w:type="dxa"/>
          </w:tblCellMar>
          <w:tblLook w:val="0000" w:firstRow="0" w:lastRow="0" w:firstColumn="0" w:lastColumn="0" w:noHBand="0" w:noVBand="0"/>
          <w:tblPrExChange w:id="186" w:author="o00903653" w:date="2016-08-23T13:56:00Z">
            <w:tblPrEx>
              <w:tblW w:w="0" w:type="auto"/>
              <w:jc w:val="center"/>
              <w:tblLayout w:type="fixed"/>
              <w:tblCellMar>
                <w:top w:w="80" w:type="dxa"/>
                <w:left w:w="120" w:type="dxa"/>
                <w:bottom w:w="40" w:type="dxa"/>
                <w:right w:w="12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700"/>
          <w:jc w:val="center"/>
          <w:trPrChange w:id="187" w:author="o00903653" w:date="2016-08-23T13:56:00Z">
            <w:trPr>
              <w:gridAfter w:val="0"/>
              <w:wAfter w:w="460" w:type="dxa"/>
              <w:trHeight w:val="3700"/>
              <w:jc w:val="center"/>
            </w:trPr>
          </w:trPrChange>
        </w:trPr>
        <w:tc>
          <w:tcPr>
            <w:tcW w:w="126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88" w:author="o00903653" w:date="2016-08-23T13:56:00Z">
              <w:tcPr>
                <w:tcW w:w="1260" w:type="dxa"/>
                <w:gridSpan w:val="2"/>
                <w:tcBorders>
                  <w:top w:val="nil"/>
                  <w:left w:val="single" w:sz="10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1AB4C9B7" w14:textId="77777777" w:rsidR="00580D32" w:rsidRPr="000F0B6D" w:rsidRDefault="00580D32" w:rsidP="00C115CB">
            <w:pPr>
              <w:pStyle w:val="CellBody"/>
            </w:pPr>
            <w:r w:rsidRPr="000F0B6D">
              <w:rPr>
                <w:w w:val="100"/>
              </w:rPr>
              <w:t>FR43</w:t>
            </w:r>
            <w:r w:rsidRPr="000F0B6D">
              <w:rPr>
                <w:vanish/>
                <w:w w:val="100"/>
              </w:rPr>
              <w:t>(11ac)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89" w:author="o00903653" w:date="2016-08-23T13:56:00Z">
              <w:tcPr>
                <w:tcW w:w="2900" w:type="dxa"/>
                <w:gridSpan w:val="2"/>
                <w:tcBorders>
                  <w:top w:val="nil"/>
                  <w:left w:val="single" w:sz="2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4AB26E8" w14:textId="77777777" w:rsidR="00580D32" w:rsidRPr="000F0B6D" w:rsidRDefault="00580D32" w:rsidP="00C115CB">
            <w:pPr>
              <w:pStyle w:val="CellBody"/>
            </w:pPr>
            <w:r w:rsidRPr="000F0B6D">
              <w:rPr>
                <w:w w:val="100"/>
              </w:rPr>
              <w:t>Reception of Operating Mode Notification frame and Operating Mode Notification element</w:t>
            </w:r>
          </w:p>
        </w:tc>
        <w:tc>
          <w:tcPr>
            <w:tcW w:w="11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90" w:author="o00903653" w:date="2016-08-23T13:56:00Z">
              <w:tcPr>
                <w:tcW w:w="1160" w:type="dxa"/>
                <w:gridSpan w:val="2"/>
                <w:tcBorders>
                  <w:top w:val="nil"/>
                  <w:left w:val="single" w:sz="2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55005950" w14:textId="77777777" w:rsidR="00580D32" w:rsidRPr="000F0B6D" w:rsidRDefault="00580D32" w:rsidP="00C115CB">
            <w:pPr>
              <w:pStyle w:val="CellBody"/>
            </w:pPr>
            <w:r w:rsidRPr="000F0B6D">
              <w:rPr>
                <w:w w:val="100"/>
              </w:rPr>
              <w:t>9.6.23.4 (Operating Mode Notification frame format(11ac)), 9.4.2.166 (Operating Mode Notification element(11ac)), 11.42 (Notification of operating mode changes(11ac))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4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91" w:author="o00903653" w:date="2016-08-23T13:56:00Z">
              <w:tcPr>
                <w:tcW w:w="1400" w:type="dxa"/>
                <w:gridSpan w:val="2"/>
                <w:tcBorders>
                  <w:top w:val="nil"/>
                  <w:left w:val="single" w:sz="2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96F3366" w14:textId="77777777" w:rsidR="00580D32" w:rsidRPr="000F0B6D" w:rsidRDefault="00580D32" w:rsidP="00C115CB">
            <w:pPr>
              <w:pStyle w:val="CellBody"/>
              <w:rPr>
                <w:w w:val="100"/>
              </w:rPr>
            </w:pPr>
            <w:r w:rsidRPr="000F0B6D">
              <w:rPr>
                <w:w w:val="100"/>
              </w:rPr>
              <w:t>CFVHT:M</w:t>
            </w:r>
          </w:p>
          <w:p w14:paraId="0A1381A9" w14:textId="77777777" w:rsidR="00580D32" w:rsidRPr="000F0B6D" w:rsidRDefault="00580D32" w:rsidP="00C115CB">
            <w:pPr>
              <w:pStyle w:val="CellBody"/>
            </w:pPr>
            <w:r w:rsidRPr="000F0B6D">
              <w:rPr>
                <w:w w:val="100"/>
              </w:rPr>
              <w:t>CFTVHT</w:t>
            </w:r>
            <w:r w:rsidRPr="000F0B6D">
              <w:rPr>
                <w:vanish/>
                <w:w w:val="100"/>
              </w:rPr>
              <w:t>(#6573)</w:t>
            </w:r>
            <w:r w:rsidRPr="000F0B6D">
              <w:rPr>
                <w:w w:val="100"/>
              </w:rPr>
              <w:t>:M</w:t>
            </w:r>
            <w:r w:rsidRPr="000F0B6D">
              <w:rPr>
                <w:vanish/>
                <w:w w:val="100"/>
              </w:rPr>
              <w:t xml:space="preserve"> (11af)(#5955)</w:t>
            </w:r>
          </w:p>
        </w:tc>
        <w:tc>
          <w:tcPr>
            <w:tcW w:w="1880" w:type="dxa"/>
            <w:tcBorders>
              <w:top w:val="nil"/>
              <w:left w:val="single" w:sz="2" w:space="0" w:color="000000"/>
              <w:bottom w:val="nil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92" w:author="o00903653" w:date="2016-08-23T13:56:00Z">
              <w:tcPr>
                <w:tcW w:w="1880" w:type="dxa"/>
                <w:gridSpan w:val="2"/>
                <w:tcBorders>
                  <w:top w:val="nil"/>
                  <w:left w:val="single" w:sz="2" w:space="0" w:color="000000"/>
                  <w:bottom w:val="single" w:sz="10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961ED50" w14:textId="77777777" w:rsidR="00580D32" w:rsidRPr="000F0B6D" w:rsidRDefault="00580D32" w:rsidP="00C115CB">
            <w:pPr>
              <w:pStyle w:val="CellBody"/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580D32" w:rsidRPr="000F0B6D" w14:paraId="0C80CC03" w14:textId="77777777" w:rsidTr="00C115CB">
        <w:tblPrEx>
          <w:tblW w:w="9060" w:type="dxa"/>
          <w:jc w:val="center"/>
          <w:tblLayout w:type="fixed"/>
          <w:tblCellMar>
            <w:top w:w="80" w:type="dxa"/>
            <w:left w:w="120" w:type="dxa"/>
            <w:bottom w:w="40" w:type="dxa"/>
            <w:right w:w="120" w:type="dxa"/>
          </w:tblCellMar>
          <w:tblLook w:val="0000" w:firstRow="0" w:lastRow="0" w:firstColumn="0" w:lastColumn="0" w:noHBand="0" w:noVBand="0"/>
          <w:tblPrExChange w:id="193" w:author="o00903653" w:date="2016-08-23T13:56:00Z">
            <w:tblPrEx>
              <w:tblW w:w="0" w:type="auto"/>
              <w:jc w:val="center"/>
              <w:tblLayout w:type="fixed"/>
              <w:tblCellMar>
                <w:top w:w="80" w:type="dxa"/>
                <w:left w:w="120" w:type="dxa"/>
                <w:bottom w:w="40" w:type="dxa"/>
                <w:right w:w="12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1090"/>
          <w:jc w:val="center"/>
          <w:trPrChange w:id="194" w:author="o00903653" w:date="2016-08-23T13:56:00Z">
            <w:trPr>
              <w:gridAfter w:val="0"/>
              <w:wAfter w:w="460" w:type="dxa"/>
              <w:trHeight w:val="3700"/>
              <w:jc w:val="center"/>
            </w:trPr>
          </w:trPrChange>
        </w:trPr>
        <w:tc>
          <w:tcPr>
            <w:tcW w:w="1260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95" w:author="o00903653" w:date="2016-08-23T13:56:00Z">
              <w:tcPr>
                <w:tcW w:w="1260" w:type="dxa"/>
                <w:gridSpan w:val="2"/>
                <w:tcBorders>
                  <w:top w:val="nil"/>
                  <w:left w:val="single" w:sz="10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3DF53830" w14:textId="69A79B37" w:rsidR="00580D32" w:rsidRPr="000F0B6D" w:rsidRDefault="00A5621F" w:rsidP="00C115CB">
            <w:pPr>
              <w:pStyle w:val="CellBody"/>
              <w:rPr>
                <w:w w:val="100"/>
              </w:rPr>
            </w:pPr>
            <w:proofErr w:type="spellStart"/>
            <w:ins w:id="196" w:author="Osama AboulMagd" w:date="2016-10-03T09:16:00Z">
              <w:r>
                <w:rPr>
                  <w:w w:val="100"/>
                </w:rPr>
                <w:lastRenderedPageBreak/>
                <w:t>FRxx</w:t>
              </w:r>
            </w:ins>
            <w:proofErr w:type="spellEnd"/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97" w:author="o00903653" w:date="2016-08-23T13:56:00Z">
              <w:tcPr>
                <w:tcW w:w="2900" w:type="dxa"/>
                <w:gridSpan w:val="2"/>
                <w:tcBorders>
                  <w:top w:val="nil"/>
                  <w:left w:val="single" w:sz="2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3796082" w14:textId="5DFA7CD9" w:rsidR="00580D32" w:rsidRPr="000F0B6D" w:rsidRDefault="00A5621F" w:rsidP="00C115CB">
            <w:pPr>
              <w:pStyle w:val="CellBody"/>
              <w:rPr>
                <w:w w:val="100"/>
              </w:rPr>
            </w:pPr>
            <w:ins w:id="198" w:author="Osama AboulMagd" w:date="2016-10-03T09:17:00Z">
              <w:r>
                <w:rPr>
                  <w:w w:val="100"/>
                </w:rPr>
                <w:t>Trigger Frame</w:t>
              </w:r>
            </w:ins>
          </w:p>
        </w:tc>
        <w:tc>
          <w:tcPr>
            <w:tcW w:w="1160" w:type="dxa"/>
            <w:tcBorders>
              <w:top w:val="nil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99" w:author="o00903653" w:date="2016-08-23T13:56:00Z">
              <w:tcPr>
                <w:tcW w:w="1160" w:type="dxa"/>
                <w:gridSpan w:val="2"/>
                <w:tcBorders>
                  <w:top w:val="nil"/>
                  <w:left w:val="single" w:sz="2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2781140" w14:textId="6D9471F0" w:rsidR="00580D32" w:rsidRPr="000F0B6D" w:rsidRDefault="00A5621F" w:rsidP="00C115CB">
            <w:pPr>
              <w:pStyle w:val="CellBody"/>
              <w:rPr>
                <w:w w:val="100"/>
              </w:rPr>
            </w:pPr>
            <w:ins w:id="200" w:author="Osama AboulMagd" w:date="2016-10-03T09:17:00Z">
              <w:r>
                <w:rPr>
                  <w:w w:val="100"/>
                </w:rPr>
                <w:t xml:space="preserve">9.3.2.13 </w:t>
              </w:r>
            </w:ins>
          </w:p>
        </w:tc>
        <w:tc>
          <w:tcPr>
            <w:tcW w:w="1400" w:type="dxa"/>
            <w:tcBorders>
              <w:top w:val="nil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201" w:author="o00903653" w:date="2016-08-23T13:56:00Z">
              <w:tcPr>
                <w:tcW w:w="1400" w:type="dxa"/>
                <w:gridSpan w:val="2"/>
                <w:tcBorders>
                  <w:top w:val="nil"/>
                  <w:left w:val="single" w:sz="2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72E3ED9C" w14:textId="77777777" w:rsidR="00580D32" w:rsidRDefault="00A5621F" w:rsidP="00C115CB">
            <w:pPr>
              <w:pStyle w:val="CellBody"/>
              <w:rPr>
                <w:ins w:id="202" w:author="Osama AboulMagd" w:date="2016-10-03T09:17:00Z"/>
                <w:w w:val="100"/>
              </w:rPr>
            </w:pPr>
            <w:ins w:id="203" w:author="Osama AboulMagd" w:date="2016-10-03T09:17:00Z">
              <w:r>
                <w:rPr>
                  <w:w w:val="100"/>
                </w:rPr>
                <w:t>CFHEW: M</w:t>
              </w:r>
            </w:ins>
          </w:p>
          <w:p w14:paraId="333A9CAB" w14:textId="291AF493" w:rsidR="00A5621F" w:rsidRPr="000F0B6D" w:rsidRDefault="00A5621F" w:rsidP="00C115CB">
            <w:pPr>
              <w:pStyle w:val="CellBody"/>
              <w:rPr>
                <w:w w:val="100"/>
              </w:rPr>
            </w:pPr>
            <w:ins w:id="204" w:author="Osama AboulMagd" w:date="2016-10-03T09:17:00Z">
              <w:r>
                <w:rPr>
                  <w:w w:val="100"/>
                </w:rPr>
                <w:t>CFHEW20: M</w:t>
              </w:r>
            </w:ins>
          </w:p>
        </w:tc>
        <w:tc>
          <w:tcPr>
            <w:tcW w:w="1880" w:type="dxa"/>
            <w:tcBorders>
              <w:top w:val="nil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205" w:author="o00903653" w:date="2016-08-23T13:56:00Z">
              <w:tcPr>
                <w:tcW w:w="1880" w:type="dxa"/>
                <w:gridSpan w:val="2"/>
                <w:tcBorders>
                  <w:top w:val="nil"/>
                  <w:left w:val="single" w:sz="2" w:space="0" w:color="000000"/>
                  <w:bottom w:val="single" w:sz="10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A990C7B" w14:textId="5B531A41" w:rsidR="00580D32" w:rsidRPr="000F0B6D" w:rsidRDefault="00A5621F" w:rsidP="00C115CB">
            <w:pPr>
              <w:pStyle w:val="CellBody"/>
              <w:rPr>
                <w:w w:val="100"/>
              </w:rPr>
            </w:pPr>
            <w:ins w:id="206" w:author="Osama AboulMagd" w:date="2016-10-03T09:17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</w:tbl>
    <w:p w14:paraId="3C415F12" w14:textId="2D1F6964" w:rsidR="00580D32" w:rsidRDefault="00580D32"/>
    <w:p w14:paraId="5ACBD42D" w14:textId="77777777" w:rsidR="00CA09B2" w:rsidRDefault="00CA09B2">
      <w:pPr>
        <w:rPr>
          <w:ins w:id="207" w:author="Osama AboulMagd" w:date="2016-10-11T12:07:00Z"/>
        </w:rPr>
      </w:pPr>
    </w:p>
    <w:tbl>
      <w:tblPr>
        <w:tblW w:w="0" w:type="auto"/>
        <w:jc w:val="center"/>
        <w:tblLayout w:type="fixed"/>
        <w:tblCellMar>
          <w:top w:w="80" w:type="dxa"/>
          <w:left w:w="120" w:type="dxa"/>
          <w:bottom w:w="40" w:type="dxa"/>
          <w:right w:w="120" w:type="dxa"/>
        </w:tblCellMar>
        <w:tblLook w:val="0000" w:firstRow="0" w:lastRow="0" w:firstColumn="0" w:lastColumn="0" w:noHBand="0" w:noVBand="0"/>
      </w:tblPr>
      <w:tblGrid>
        <w:gridCol w:w="120"/>
        <w:gridCol w:w="720"/>
        <w:gridCol w:w="2660"/>
        <w:gridCol w:w="1600"/>
        <w:gridCol w:w="1760"/>
        <w:gridCol w:w="1920"/>
        <w:gridCol w:w="120"/>
        <w:tblGridChange w:id="208">
          <w:tblGrid>
            <w:gridCol w:w="120"/>
            <w:gridCol w:w="720"/>
            <w:gridCol w:w="2660"/>
            <w:gridCol w:w="1600"/>
            <w:gridCol w:w="1760"/>
            <w:gridCol w:w="1920"/>
            <w:gridCol w:w="120"/>
          </w:tblGrid>
        </w:tblGridChange>
      </w:tblGrid>
      <w:tr w:rsidR="00277350" w:rsidRPr="000F0B6D" w14:paraId="4308FC82" w14:textId="77777777" w:rsidTr="00277350">
        <w:trPr>
          <w:gridBefore w:val="1"/>
          <w:wBefore w:w="120" w:type="dxa"/>
          <w:jc w:val="center"/>
        </w:trPr>
        <w:tc>
          <w:tcPr>
            <w:tcW w:w="878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20" w:type="dxa"/>
              <w:bottom w:w="40" w:type="dxa"/>
              <w:right w:w="120" w:type="dxa"/>
            </w:tcMar>
            <w:vAlign w:val="center"/>
          </w:tcPr>
          <w:p w14:paraId="642D9062" w14:textId="77777777" w:rsidR="00277350" w:rsidRPr="000F0B6D" w:rsidRDefault="00277350">
            <w:pPr>
              <w:pStyle w:val="AH2"/>
              <w:numPr>
                <w:ilvl w:val="0"/>
                <w:numId w:val="60"/>
              </w:numPr>
              <w:pPrChange w:id="209" w:author="o00903653" w:date="2016-08-22T12:43:00Z">
                <w:pPr>
                  <w:pStyle w:val="AH2"/>
                  <w:numPr>
                    <w:numId w:val="34"/>
                  </w:numPr>
                </w:pPr>
              </w:pPrChange>
            </w:pPr>
            <w:proofErr w:type="spellStart"/>
            <w:r w:rsidRPr="000F0B6D">
              <w:t>QoS</w:t>
            </w:r>
            <w:proofErr w:type="spellEnd"/>
            <w:r w:rsidRPr="000F0B6D">
              <w:t xml:space="preserve"> base functionality</w:t>
            </w:r>
            <w:r w:rsidR="009F58C4">
              <w:fldChar w:fldCharType="begin"/>
            </w:r>
            <w:r w:rsidR="009F58C4">
              <w:instrText xml:space="preserve"> FILENAME </w:instrText>
            </w:r>
            <w:r w:rsidR="009F58C4">
              <w:fldChar w:fldCharType="separate"/>
            </w:r>
            <w:r w:rsidRPr="000F0B6D">
              <w:t> </w:t>
            </w:r>
            <w:r w:rsidR="009F58C4">
              <w:fldChar w:fldCharType="end"/>
            </w:r>
          </w:p>
        </w:tc>
      </w:tr>
      <w:tr w:rsidR="00277350" w:rsidRPr="000F0B6D" w14:paraId="0F9D1F4E" w14:textId="77777777" w:rsidTr="00277350">
        <w:trPr>
          <w:gridAfter w:val="1"/>
          <w:wAfter w:w="120" w:type="dxa"/>
          <w:trHeight w:val="500"/>
          <w:jc w:val="center"/>
        </w:trPr>
        <w:tc>
          <w:tcPr>
            <w:tcW w:w="840" w:type="dxa"/>
            <w:gridSpan w:val="2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830AD50" w14:textId="77777777" w:rsidR="00277350" w:rsidRPr="000F0B6D" w:rsidRDefault="00277350" w:rsidP="00277350">
            <w:pPr>
              <w:pStyle w:val="CellBody"/>
              <w:jc w:val="center"/>
            </w:pPr>
            <w:r w:rsidRPr="000F0B6D">
              <w:rPr>
                <w:w w:val="100"/>
              </w:rPr>
              <w:t>QB4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E7596F3" w14:textId="77777777" w:rsidR="00277350" w:rsidRPr="000F0B6D" w:rsidRDefault="00277350" w:rsidP="00277350">
            <w:pPr>
              <w:pStyle w:val="CellBody"/>
              <w:tabs>
                <w:tab w:val="left" w:pos="80"/>
              </w:tabs>
            </w:pPr>
            <w:r w:rsidRPr="000F0B6D">
              <w:rPr>
                <w:w w:val="100"/>
              </w:rPr>
              <w:t xml:space="preserve">Block acknowledgments (block </w:t>
            </w:r>
            <w:proofErr w:type="spellStart"/>
            <w:r w:rsidRPr="000F0B6D">
              <w:rPr>
                <w:w w:val="100"/>
              </w:rPr>
              <w:t>ack</w:t>
            </w:r>
            <w:proofErr w:type="spellEnd"/>
            <w:r w:rsidRPr="000F0B6D">
              <w:rPr>
                <w:w w:val="100"/>
              </w:rPr>
              <w:t>)</w:t>
            </w:r>
            <w:r w:rsidRPr="000F0B6D">
              <w:rPr>
                <w:vanish/>
                <w:w w:val="100"/>
              </w:rPr>
              <w:t>(#2069)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02CCDA8" w14:textId="77777777" w:rsidR="00277350" w:rsidRPr="000F0B6D" w:rsidRDefault="00277350" w:rsidP="00277350">
            <w:pPr>
              <w:pStyle w:val="CellBody"/>
            </w:pPr>
          </w:p>
        </w:tc>
        <w:tc>
          <w:tcPr>
            <w:tcW w:w="17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1DA76BB" w14:textId="77777777" w:rsidR="00277350" w:rsidRPr="000F0B6D" w:rsidRDefault="00277350" w:rsidP="00277350">
            <w:pPr>
              <w:pStyle w:val="CellBody"/>
            </w:pPr>
          </w:p>
        </w:tc>
        <w:tc>
          <w:tcPr>
            <w:tcW w:w="19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509AF75" w14:textId="77777777" w:rsidR="00277350" w:rsidRPr="000F0B6D" w:rsidRDefault="00277350" w:rsidP="00277350">
            <w:pPr>
              <w:pStyle w:val="CellBody"/>
              <w:rPr>
                <w:rFonts w:ascii="Wingdings" w:hAnsi="Wingdings" w:cs="Wingdings"/>
              </w:rPr>
            </w:pPr>
          </w:p>
        </w:tc>
      </w:tr>
      <w:tr w:rsidR="00277350" w:rsidRPr="000F0B6D" w14:paraId="75C8D393" w14:textId="77777777" w:rsidTr="00277350">
        <w:trPr>
          <w:gridAfter w:val="1"/>
          <w:wAfter w:w="120" w:type="dxa"/>
          <w:trHeight w:val="5100"/>
          <w:jc w:val="center"/>
        </w:trPr>
        <w:tc>
          <w:tcPr>
            <w:tcW w:w="840" w:type="dxa"/>
            <w:gridSpan w:val="2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9C6BA4C" w14:textId="77777777" w:rsidR="00277350" w:rsidRPr="000F0B6D" w:rsidRDefault="00277350" w:rsidP="00277350">
            <w:pPr>
              <w:pStyle w:val="CellBody"/>
            </w:pPr>
            <w:r w:rsidRPr="000F0B6D">
              <w:rPr>
                <w:w w:val="100"/>
              </w:rPr>
              <w:t>QB4.1</w:t>
            </w:r>
          </w:p>
        </w:tc>
        <w:tc>
          <w:tcPr>
            <w:tcW w:w="26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7E5A99B" w14:textId="77777777" w:rsidR="00277350" w:rsidRPr="000F0B6D" w:rsidRDefault="00277350" w:rsidP="00277350">
            <w:pPr>
              <w:pStyle w:val="CellBody"/>
              <w:rPr>
                <w:w w:val="100"/>
              </w:rPr>
            </w:pPr>
            <w:r w:rsidRPr="000F0B6D">
              <w:rPr>
                <w:w w:val="100"/>
              </w:rPr>
              <w:t xml:space="preserve">Immediate block </w:t>
            </w:r>
            <w:proofErr w:type="spellStart"/>
            <w:r w:rsidRPr="000F0B6D">
              <w:rPr>
                <w:w w:val="100"/>
              </w:rPr>
              <w:t>ack</w:t>
            </w:r>
            <w:proofErr w:type="spellEnd"/>
            <w:r w:rsidRPr="000F0B6D">
              <w:rPr>
                <w:vanish/>
                <w:w w:val="100"/>
              </w:rPr>
              <w:t>(#2069)</w:t>
            </w:r>
          </w:p>
          <w:p w14:paraId="40A8A1C2" w14:textId="77777777" w:rsidR="00277350" w:rsidRPr="000F0B6D" w:rsidRDefault="00277350" w:rsidP="00277350">
            <w:pPr>
              <w:pStyle w:val="CellBody"/>
              <w:rPr>
                <w:w w:val="100"/>
              </w:rPr>
            </w:pPr>
          </w:p>
          <w:p w14:paraId="20527276" w14:textId="77777777" w:rsidR="00277350" w:rsidRPr="000F0B6D" w:rsidRDefault="00277350" w:rsidP="00277350">
            <w:pPr>
              <w:pStyle w:val="CellBody"/>
            </w:pPr>
            <w:r w:rsidRPr="000F0B6D">
              <w:rPr>
                <w:w w:val="100"/>
              </w:rPr>
              <w:t xml:space="preserve">Non-HT block </w:t>
            </w:r>
            <w:proofErr w:type="spellStart"/>
            <w:r w:rsidRPr="000F0B6D">
              <w:rPr>
                <w:w w:val="100"/>
              </w:rPr>
              <w:t>ack</w:t>
            </w:r>
            <w:proofErr w:type="spellEnd"/>
            <w:r w:rsidRPr="000F0B6D">
              <w:rPr>
                <w:w w:val="100"/>
              </w:rPr>
              <w:t xml:space="preserve"> is obsolete. Support for this mechanism might be removed in a later revision of the standard.</w:t>
            </w:r>
            <w:r w:rsidRPr="000F0B6D">
              <w:rPr>
                <w:vanish/>
                <w:w w:val="100"/>
              </w:rPr>
              <w:t>(#6488)</w:t>
            </w:r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5FDCA53" w14:textId="77777777" w:rsidR="00277350" w:rsidRPr="000F0B6D" w:rsidRDefault="00277350" w:rsidP="00277350">
            <w:pPr>
              <w:pStyle w:val="CellBody"/>
            </w:pPr>
            <w:r w:rsidRPr="000F0B6D">
              <w:rPr>
                <w:w w:val="100"/>
              </w:rPr>
              <w:t xml:space="preserve">9.3.1.8.1 (Overview), 9.3.1.8.2 (Basic </w:t>
            </w:r>
            <w:proofErr w:type="spellStart"/>
            <w:r w:rsidRPr="000F0B6D">
              <w:rPr>
                <w:w w:val="100"/>
              </w:rPr>
              <w:t>BlockAckReq</w:t>
            </w:r>
            <w:proofErr w:type="spellEnd"/>
            <w:r w:rsidRPr="000F0B6D">
              <w:rPr>
                <w:w w:val="100"/>
              </w:rPr>
              <w:t xml:space="preserve"> variant), 9.3.1.9.1 (Overview), 9.3.1.9.2 (Basic </w:t>
            </w:r>
            <w:proofErr w:type="spellStart"/>
            <w:r w:rsidRPr="000F0B6D">
              <w:rPr>
                <w:w w:val="100"/>
              </w:rPr>
              <w:t>BlockAck</w:t>
            </w:r>
            <w:proofErr w:type="spellEnd"/>
            <w:r w:rsidRPr="000F0B6D">
              <w:rPr>
                <w:w w:val="100"/>
              </w:rPr>
              <w:t xml:space="preserve"> variant), 9.6.5 (Block </w:t>
            </w:r>
            <w:proofErr w:type="spellStart"/>
            <w:r w:rsidRPr="000F0B6D">
              <w:rPr>
                <w:w w:val="100"/>
              </w:rPr>
              <w:t>Ack</w:t>
            </w:r>
            <w:proofErr w:type="spellEnd"/>
            <w:r w:rsidRPr="000F0B6D">
              <w:rPr>
                <w:w w:val="100"/>
              </w:rPr>
              <w:t xml:space="preserve"> Action frame details), 10.24 (Block acknowledgment (block </w:t>
            </w:r>
            <w:proofErr w:type="spellStart"/>
            <w:r w:rsidRPr="000F0B6D">
              <w:rPr>
                <w:w w:val="100"/>
              </w:rPr>
              <w:t>ack</w:t>
            </w:r>
            <w:proofErr w:type="spellEnd"/>
            <w:r w:rsidRPr="000F0B6D">
              <w:rPr>
                <w:w w:val="100"/>
              </w:rPr>
              <w:t xml:space="preserve">)(#2069)) (except 10.24.7 (HT-immediate block </w:t>
            </w:r>
            <w:proofErr w:type="spellStart"/>
            <w:r w:rsidRPr="000F0B6D">
              <w:rPr>
                <w:w w:val="100"/>
              </w:rPr>
              <w:t>ack</w:t>
            </w:r>
            <w:proofErr w:type="spellEnd"/>
            <w:r w:rsidRPr="000F0B6D">
              <w:rPr>
                <w:w w:val="100"/>
              </w:rPr>
              <w:t xml:space="preserve">(#2069) extensions) and 10.24.8 (HT-delayed block </w:t>
            </w:r>
            <w:proofErr w:type="spellStart"/>
            <w:r w:rsidRPr="000F0B6D">
              <w:rPr>
                <w:w w:val="100"/>
              </w:rPr>
              <w:t>ack</w:t>
            </w:r>
            <w:proofErr w:type="spellEnd"/>
            <w:r w:rsidRPr="000F0B6D">
              <w:rPr>
                <w:w w:val="100"/>
              </w:rPr>
              <w:t xml:space="preserve">(#2069) extensions)), 11.5 (Block </w:t>
            </w:r>
            <w:proofErr w:type="spellStart"/>
            <w:r w:rsidRPr="000F0B6D">
              <w:rPr>
                <w:w w:val="100"/>
              </w:rPr>
              <w:t>ack</w:t>
            </w:r>
            <w:proofErr w:type="spellEnd"/>
            <w:r w:rsidRPr="000F0B6D">
              <w:rPr>
                <w:w w:val="100"/>
              </w:rPr>
              <w:t>(#2069) operation)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7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4478122" w14:textId="77777777" w:rsidR="00277350" w:rsidRPr="000F0B6D" w:rsidRDefault="00277350" w:rsidP="00277350">
            <w:pPr>
              <w:pStyle w:val="CellBody"/>
              <w:rPr>
                <w:w w:val="100"/>
              </w:rPr>
            </w:pPr>
            <w:proofErr w:type="spellStart"/>
            <w:r w:rsidRPr="000F0B6D">
              <w:rPr>
                <w:w w:val="100"/>
              </w:rPr>
              <w:t>CFQoS</w:t>
            </w:r>
            <w:proofErr w:type="gramStart"/>
            <w:r w:rsidRPr="000F0B6D">
              <w:rPr>
                <w:w w:val="100"/>
              </w:rPr>
              <w:t>:O</w:t>
            </w:r>
            <w:proofErr w:type="spellEnd"/>
            <w:proofErr w:type="gramEnd"/>
          </w:p>
          <w:p w14:paraId="0631CAEC" w14:textId="77777777" w:rsidR="00277350" w:rsidRPr="000F0B6D" w:rsidRDefault="00277350" w:rsidP="00277350">
            <w:pPr>
              <w:pStyle w:val="CellBody"/>
            </w:pPr>
            <w:r w:rsidRPr="000F0B6D">
              <w:rPr>
                <w:w w:val="100"/>
              </w:rPr>
              <w:t>CFHT OR CFDMG</w:t>
            </w:r>
            <w:r w:rsidRPr="000F0B6D">
              <w:rPr>
                <w:vanish/>
                <w:w w:val="100"/>
              </w:rPr>
              <w:t>(11ad)</w:t>
            </w:r>
            <w:r w:rsidRPr="000F0B6D">
              <w:rPr>
                <w:w w:val="100"/>
              </w:rPr>
              <w:t xml:space="preserve"> OR CFTVHT</w:t>
            </w:r>
            <w:r w:rsidRPr="000F0B6D">
              <w:rPr>
                <w:vanish/>
                <w:w w:val="100"/>
              </w:rPr>
              <w:t>(#6573)(11af)</w:t>
            </w:r>
            <w:r w:rsidRPr="000F0B6D">
              <w:rPr>
                <w:w w:val="100"/>
              </w:rPr>
              <w:t>:M</w:t>
            </w: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F4283D8" w14:textId="77777777" w:rsidR="00277350" w:rsidRPr="000F0B6D" w:rsidRDefault="00277350" w:rsidP="00277350">
            <w:pPr>
              <w:pStyle w:val="CellBody"/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277350" w:rsidRPr="000F0B6D" w14:paraId="7B7D97AE" w14:textId="77777777" w:rsidTr="00277350">
        <w:trPr>
          <w:gridAfter w:val="1"/>
          <w:wAfter w:w="120" w:type="dxa"/>
          <w:trHeight w:val="5100"/>
          <w:jc w:val="center"/>
        </w:trPr>
        <w:tc>
          <w:tcPr>
            <w:tcW w:w="840" w:type="dxa"/>
            <w:gridSpan w:val="2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469B400" w14:textId="77777777" w:rsidR="00277350" w:rsidRPr="000F0B6D" w:rsidRDefault="00277350" w:rsidP="00277350">
            <w:pPr>
              <w:pStyle w:val="CellBody"/>
            </w:pPr>
            <w:r w:rsidRPr="000F0B6D">
              <w:rPr>
                <w:w w:val="100"/>
              </w:rPr>
              <w:lastRenderedPageBreak/>
              <w:t>*QB4.2</w:t>
            </w:r>
            <w:r w:rsidRPr="000F0B6D">
              <w:rPr>
                <w:vanish/>
                <w:w w:val="100"/>
              </w:rPr>
              <w:t>(#346)</w:t>
            </w: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62B38BE" w14:textId="77777777" w:rsidR="00277350" w:rsidRPr="000F0B6D" w:rsidRDefault="00277350" w:rsidP="00277350">
            <w:pPr>
              <w:pStyle w:val="CellBody"/>
              <w:rPr>
                <w:w w:val="100"/>
              </w:rPr>
            </w:pPr>
            <w:r w:rsidRPr="000F0B6D">
              <w:rPr>
                <w:w w:val="100"/>
              </w:rPr>
              <w:t xml:space="preserve">Delayed block </w:t>
            </w:r>
            <w:proofErr w:type="spellStart"/>
            <w:r w:rsidRPr="000F0B6D">
              <w:rPr>
                <w:w w:val="100"/>
              </w:rPr>
              <w:t>ack</w:t>
            </w:r>
            <w:proofErr w:type="spellEnd"/>
            <w:r w:rsidRPr="000F0B6D">
              <w:rPr>
                <w:vanish/>
                <w:w w:val="100"/>
              </w:rPr>
              <w:t>(#2069)</w:t>
            </w:r>
          </w:p>
          <w:p w14:paraId="532CBB92" w14:textId="77777777" w:rsidR="00277350" w:rsidRPr="000F0B6D" w:rsidRDefault="00277350" w:rsidP="00277350">
            <w:pPr>
              <w:pStyle w:val="CellBody"/>
              <w:rPr>
                <w:w w:val="100"/>
              </w:rPr>
            </w:pPr>
          </w:p>
          <w:p w14:paraId="7624B51D" w14:textId="77777777" w:rsidR="00277350" w:rsidRPr="000F0B6D" w:rsidRDefault="00277350" w:rsidP="00277350">
            <w:pPr>
              <w:pStyle w:val="CellBody"/>
            </w:pPr>
            <w:r w:rsidRPr="000F0B6D">
              <w:rPr>
                <w:w w:val="100"/>
              </w:rPr>
              <w:t xml:space="preserve">Non-HT block </w:t>
            </w:r>
            <w:proofErr w:type="spellStart"/>
            <w:r w:rsidRPr="000F0B6D">
              <w:rPr>
                <w:w w:val="100"/>
              </w:rPr>
              <w:t>ack</w:t>
            </w:r>
            <w:proofErr w:type="spellEnd"/>
            <w:r w:rsidRPr="000F0B6D">
              <w:rPr>
                <w:w w:val="100"/>
              </w:rPr>
              <w:t xml:space="preserve"> is obsolete. Support for this mechanism might be removed in a later revision of the standard.</w:t>
            </w:r>
            <w:r w:rsidRPr="000F0B6D">
              <w:rPr>
                <w:vanish/>
                <w:w w:val="100"/>
              </w:rPr>
              <w:t>(#6488)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9451B02" w14:textId="77777777" w:rsidR="00277350" w:rsidRPr="000F0B6D" w:rsidRDefault="00277350" w:rsidP="00277350">
            <w:pPr>
              <w:pStyle w:val="CellBody"/>
            </w:pPr>
            <w:r w:rsidRPr="000F0B6D">
              <w:rPr>
                <w:w w:val="100"/>
              </w:rPr>
              <w:t xml:space="preserve">9.3.1.8.1 (Overview), 9.3.1.8.2 (Basic </w:t>
            </w:r>
            <w:proofErr w:type="spellStart"/>
            <w:r w:rsidRPr="000F0B6D">
              <w:rPr>
                <w:w w:val="100"/>
              </w:rPr>
              <w:t>BlockAckReq</w:t>
            </w:r>
            <w:proofErr w:type="spellEnd"/>
            <w:r w:rsidRPr="000F0B6D">
              <w:rPr>
                <w:w w:val="100"/>
              </w:rPr>
              <w:t xml:space="preserve"> variant), 9.3.1.9.1 (Overview), 9.3.1.9.2 (Basic </w:t>
            </w:r>
            <w:proofErr w:type="spellStart"/>
            <w:r w:rsidRPr="000F0B6D">
              <w:rPr>
                <w:w w:val="100"/>
              </w:rPr>
              <w:t>BlockAck</w:t>
            </w:r>
            <w:proofErr w:type="spellEnd"/>
            <w:r w:rsidRPr="000F0B6D">
              <w:rPr>
                <w:w w:val="100"/>
              </w:rPr>
              <w:t xml:space="preserve"> variant), 9.6.5 (Block </w:t>
            </w:r>
            <w:proofErr w:type="spellStart"/>
            <w:r w:rsidRPr="000F0B6D">
              <w:rPr>
                <w:w w:val="100"/>
              </w:rPr>
              <w:t>Ack</w:t>
            </w:r>
            <w:proofErr w:type="spellEnd"/>
            <w:r w:rsidRPr="000F0B6D">
              <w:rPr>
                <w:w w:val="100"/>
              </w:rPr>
              <w:t xml:space="preserve"> Action frame details), 10.24 (Block acknowledgment (block </w:t>
            </w:r>
            <w:proofErr w:type="spellStart"/>
            <w:r w:rsidRPr="000F0B6D">
              <w:rPr>
                <w:w w:val="100"/>
              </w:rPr>
              <w:t>ack</w:t>
            </w:r>
            <w:proofErr w:type="spellEnd"/>
            <w:r w:rsidRPr="000F0B6D">
              <w:rPr>
                <w:w w:val="100"/>
              </w:rPr>
              <w:t xml:space="preserve">)(#2069)) (except 10.24.7 (HT-immediate block </w:t>
            </w:r>
            <w:proofErr w:type="spellStart"/>
            <w:r w:rsidRPr="000F0B6D">
              <w:rPr>
                <w:w w:val="100"/>
              </w:rPr>
              <w:t>ack</w:t>
            </w:r>
            <w:proofErr w:type="spellEnd"/>
            <w:r w:rsidRPr="000F0B6D">
              <w:rPr>
                <w:w w:val="100"/>
              </w:rPr>
              <w:t xml:space="preserve">(#2069) extensions) and 10.24.8 (HT-delayed block </w:t>
            </w:r>
            <w:proofErr w:type="spellStart"/>
            <w:r w:rsidRPr="000F0B6D">
              <w:rPr>
                <w:w w:val="100"/>
              </w:rPr>
              <w:t>ack</w:t>
            </w:r>
            <w:proofErr w:type="spellEnd"/>
            <w:r w:rsidRPr="000F0B6D">
              <w:rPr>
                <w:w w:val="100"/>
              </w:rPr>
              <w:t xml:space="preserve">(#2069) extensions)), 11.5 (Block </w:t>
            </w:r>
            <w:proofErr w:type="spellStart"/>
            <w:r w:rsidRPr="000F0B6D">
              <w:rPr>
                <w:w w:val="100"/>
              </w:rPr>
              <w:t>ack</w:t>
            </w:r>
            <w:proofErr w:type="spellEnd"/>
            <w:r w:rsidRPr="000F0B6D">
              <w:rPr>
                <w:w w:val="100"/>
              </w:rPr>
              <w:t>(#2069) operation)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B2A1722" w14:textId="77777777" w:rsidR="00277350" w:rsidRPr="000F0B6D" w:rsidRDefault="00277350" w:rsidP="00277350">
            <w:pPr>
              <w:pStyle w:val="CellBody"/>
            </w:pPr>
            <w:proofErr w:type="spellStart"/>
            <w:r w:rsidRPr="000F0B6D">
              <w:rPr>
                <w:w w:val="100"/>
              </w:rPr>
              <w:t>CFQoS</w:t>
            </w:r>
            <w:r w:rsidRPr="000F0B6D">
              <w:rPr>
                <w:vanish/>
                <w:w w:val="100"/>
              </w:rPr>
              <w:t>(#6573)</w:t>
            </w:r>
            <w:proofErr w:type="gramStart"/>
            <w:r w:rsidRPr="000F0B6D">
              <w:rPr>
                <w:w w:val="100"/>
              </w:rPr>
              <w:t>:O</w:t>
            </w:r>
            <w:proofErr w:type="spellEnd"/>
            <w:proofErr w:type="gramEnd"/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8C6537C" w14:textId="77777777" w:rsidR="00277350" w:rsidRPr="000F0B6D" w:rsidRDefault="00277350" w:rsidP="00277350">
            <w:pPr>
              <w:pStyle w:val="CellBody"/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277350" w:rsidRPr="000F0B6D" w14:paraId="1F01CDDC" w14:textId="77777777" w:rsidTr="00277350">
        <w:trPr>
          <w:gridAfter w:val="1"/>
          <w:wAfter w:w="120" w:type="dxa"/>
          <w:trHeight w:val="300"/>
          <w:jc w:val="center"/>
        </w:trPr>
        <w:tc>
          <w:tcPr>
            <w:tcW w:w="840" w:type="dxa"/>
            <w:gridSpan w:val="2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C30F409" w14:textId="77777777" w:rsidR="00277350" w:rsidRPr="000F0B6D" w:rsidRDefault="00277350" w:rsidP="00277350">
            <w:pPr>
              <w:pStyle w:val="CellBody"/>
            </w:pPr>
            <w:r w:rsidRPr="000F0B6D">
              <w:rPr>
                <w:w w:val="100"/>
              </w:rPr>
              <w:t>QB4.3</w:t>
            </w:r>
          </w:p>
        </w:tc>
        <w:tc>
          <w:tcPr>
            <w:tcW w:w="26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D0EC0A2" w14:textId="77777777" w:rsidR="00277350" w:rsidRPr="000F0B6D" w:rsidRDefault="00277350" w:rsidP="00277350">
            <w:pPr>
              <w:pStyle w:val="CellBody"/>
            </w:pPr>
            <w:r w:rsidRPr="000F0B6D">
              <w:rPr>
                <w:w w:val="100"/>
              </w:rPr>
              <w:t xml:space="preserve">Compressed Block </w:t>
            </w:r>
            <w:proofErr w:type="spellStart"/>
            <w:r w:rsidRPr="000F0B6D">
              <w:rPr>
                <w:w w:val="100"/>
              </w:rPr>
              <w:t>Ack</w:t>
            </w:r>
            <w:proofErr w:type="spellEnd"/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A00C5A4" w14:textId="77777777" w:rsidR="00277350" w:rsidRPr="000F0B6D" w:rsidRDefault="00277350" w:rsidP="00277350">
            <w:pPr>
              <w:pStyle w:val="CellBody"/>
            </w:pPr>
          </w:p>
        </w:tc>
        <w:tc>
          <w:tcPr>
            <w:tcW w:w="17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AAB06A8" w14:textId="77777777" w:rsidR="00277350" w:rsidRPr="000F0B6D" w:rsidRDefault="00277350" w:rsidP="00277350">
            <w:pPr>
              <w:pStyle w:val="CellBody"/>
            </w:pP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E2B5251" w14:textId="77777777" w:rsidR="00277350" w:rsidRPr="000F0B6D" w:rsidRDefault="00277350" w:rsidP="00277350">
            <w:pPr>
              <w:pStyle w:val="CellBody"/>
            </w:pPr>
          </w:p>
        </w:tc>
      </w:tr>
      <w:tr w:rsidR="00277350" w:rsidRPr="000F0B6D" w14:paraId="44F6F34B" w14:textId="77777777" w:rsidTr="00277350">
        <w:trPr>
          <w:gridAfter w:val="1"/>
          <w:wAfter w:w="120" w:type="dxa"/>
          <w:trHeight w:val="1100"/>
          <w:jc w:val="center"/>
        </w:trPr>
        <w:tc>
          <w:tcPr>
            <w:tcW w:w="840" w:type="dxa"/>
            <w:gridSpan w:val="2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34341FF" w14:textId="77777777" w:rsidR="00277350" w:rsidRPr="000F0B6D" w:rsidRDefault="00277350" w:rsidP="00277350">
            <w:pPr>
              <w:pStyle w:val="CellBody"/>
            </w:pPr>
            <w:r w:rsidRPr="000F0B6D">
              <w:rPr>
                <w:w w:val="100"/>
              </w:rPr>
              <w:t>QB4.3.1</w:t>
            </w:r>
            <w:r w:rsidRPr="000F0B6D">
              <w:rPr>
                <w:vanish/>
                <w:w w:val="100"/>
              </w:rPr>
              <w:t>(11ad)</w:t>
            </w:r>
          </w:p>
        </w:tc>
        <w:tc>
          <w:tcPr>
            <w:tcW w:w="26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6479BA4" w14:textId="77777777" w:rsidR="00277350" w:rsidRPr="000F0B6D" w:rsidRDefault="00277350" w:rsidP="00277350">
            <w:pPr>
              <w:pStyle w:val="CellBody"/>
            </w:pPr>
            <w:r w:rsidRPr="000F0B6D">
              <w:rPr>
                <w:w w:val="100"/>
              </w:rPr>
              <w:t xml:space="preserve">Compressed Block </w:t>
            </w:r>
            <w:proofErr w:type="spellStart"/>
            <w:r w:rsidRPr="000F0B6D">
              <w:rPr>
                <w:w w:val="100"/>
              </w:rPr>
              <w:t>Ack</w:t>
            </w:r>
            <w:proofErr w:type="spellEnd"/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42AD1C5" w14:textId="77777777" w:rsidR="00277350" w:rsidRPr="000F0B6D" w:rsidRDefault="00277350" w:rsidP="00277350">
            <w:pPr>
              <w:pStyle w:val="CellBody"/>
            </w:pPr>
            <w:r w:rsidRPr="000F0B6D">
              <w:rPr>
                <w:w w:val="100"/>
              </w:rPr>
              <w:t xml:space="preserve">9.3.1.8.3 (Compressed </w:t>
            </w:r>
            <w:proofErr w:type="spellStart"/>
            <w:r w:rsidRPr="000F0B6D">
              <w:rPr>
                <w:w w:val="100"/>
              </w:rPr>
              <w:t>BlockAckReq</w:t>
            </w:r>
            <w:proofErr w:type="spellEnd"/>
            <w:r w:rsidRPr="000F0B6D">
              <w:rPr>
                <w:w w:val="100"/>
              </w:rPr>
              <w:t xml:space="preserve"> variant)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7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9BE61AF" w14:textId="77777777" w:rsidR="00277350" w:rsidRPr="000F0B6D" w:rsidRDefault="00277350" w:rsidP="00277350">
            <w:pPr>
              <w:pStyle w:val="CellBody"/>
              <w:rPr>
                <w:w w:val="100"/>
              </w:rPr>
            </w:pPr>
            <w:proofErr w:type="spellStart"/>
            <w:r w:rsidRPr="000F0B6D">
              <w:rPr>
                <w:w w:val="100"/>
              </w:rPr>
              <w:t>CFQoS</w:t>
            </w:r>
            <w:proofErr w:type="gramStart"/>
            <w:r w:rsidRPr="000F0B6D">
              <w:rPr>
                <w:w w:val="100"/>
              </w:rPr>
              <w:t>:O</w:t>
            </w:r>
            <w:proofErr w:type="spellEnd"/>
            <w:proofErr w:type="gramEnd"/>
          </w:p>
          <w:p w14:paraId="77B65EB9" w14:textId="77777777" w:rsidR="00277350" w:rsidRPr="000F0B6D" w:rsidRDefault="00277350" w:rsidP="00277350">
            <w:pPr>
              <w:pStyle w:val="CellBody"/>
            </w:pPr>
            <w:r w:rsidRPr="000F0B6D">
              <w:rPr>
                <w:w w:val="100"/>
              </w:rPr>
              <w:t>CFHT OR CFDMG OR CFTVHT</w:t>
            </w:r>
            <w:r w:rsidRPr="000F0B6D">
              <w:rPr>
                <w:vanish/>
                <w:w w:val="100"/>
              </w:rPr>
              <w:t>(#6573)(11af)</w:t>
            </w:r>
            <w:r w:rsidRPr="000F0B6D">
              <w:rPr>
                <w:w w:val="100"/>
              </w:rPr>
              <w:t>:M</w:t>
            </w: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A5CCB7B" w14:textId="77777777" w:rsidR="00277350" w:rsidRPr="000F0B6D" w:rsidRDefault="00277350" w:rsidP="00277350">
            <w:pPr>
              <w:pStyle w:val="CellBody"/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277350" w:rsidRPr="000F0B6D" w14:paraId="7ECAFAA0" w14:textId="77777777" w:rsidTr="00277350">
        <w:trPr>
          <w:gridAfter w:val="1"/>
          <w:wAfter w:w="120" w:type="dxa"/>
          <w:trHeight w:val="1100"/>
          <w:jc w:val="center"/>
        </w:trPr>
        <w:tc>
          <w:tcPr>
            <w:tcW w:w="840" w:type="dxa"/>
            <w:gridSpan w:val="2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0E05445" w14:textId="77777777" w:rsidR="00277350" w:rsidRPr="000F0B6D" w:rsidRDefault="00277350" w:rsidP="00277350">
            <w:pPr>
              <w:pStyle w:val="CellBody"/>
            </w:pPr>
            <w:r w:rsidRPr="000F0B6D">
              <w:rPr>
                <w:w w:val="100"/>
              </w:rPr>
              <w:t>QB4.3.2</w:t>
            </w:r>
            <w:r w:rsidRPr="000F0B6D">
              <w:rPr>
                <w:vanish/>
                <w:w w:val="100"/>
              </w:rPr>
              <w:t>(11ad)</w:t>
            </w:r>
          </w:p>
        </w:tc>
        <w:tc>
          <w:tcPr>
            <w:tcW w:w="26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90DB49B" w14:textId="77777777" w:rsidR="00277350" w:rsidRPr="000F0B6D" w:rsidRDefault="00277350" w:rsidP="00277350">
            <w:pPr>
              <w:pStyle w:val="CellBody"/>
            </w:pPr>
            <w:r w:rsidRPr="000F0B6D">
              <w:rPr>
                <w:w w:val="100"/>
              </w:rPr>
              <w:t xml:space="preserve">Extended Compressed Block </w:t>
            </w:r>
            <w:proofErr w:type="spellStart"/>
            <w:r w:rsidRPr="000F0B6D">
              <w:rPr>
                <w:w w:val="100"/>
              </w:rPr>
              <w:t>Ack</w:t>
            </w:r>
            <w:proofErr w:type="spellEnd"/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DD67A79" w14:textId="77777777" w:rsidR="00277350" w:rsidRPr="000F0B6D" w:rsidRDefault="00277350" w:rsidP="00277350">
            <w:pPr>
              <w:pStyle w:val="CellBody"/>
            </w:pPr>
            <w:r w:rsidRPr="000F0B6D">
              <w:rPr>
                <w:w w:val="100"/>
              </w:rPr>
              <w:t xml:space="preserve">9.3.1.8.4 (Extended Compressed </w:t>
            </w:r>
            <w:proofErr w:type="spellStart"/>
            <w:r w:rsidRPr="000F0B6D">
              <w:rPr>
                <w:w w:val="100"/>
              </w:rPr>
              <w:t>BlockAckReq</w:t>
            </w:r>
            <w:proofErr w:type="spellEnd"/>
            <w:r w:rsidRPr="000F0B6D">
              <w:rPr>
                <w:w w:val="100"/>
              </w:rPr>
              <w:t xml:space="preserve"> variant(11ad))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7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8253778" w14:textId="77777777" w:rsidR="00277350" w:rsidRPr="000F0B6D" w:rsidRDefault="00277350" w:rsidP="00277350">
            <w:pPr>
              <w:pStyle w:val="CellBody"/>
            </w:pPr>
            <w:r w:rsidRPr="000F0B6D">
              <w:rPr>
                <w:w w:val="100"/>
              </w:rPr>
              <w:t>CFDMG</w:t>
            </w:r>
            <w:r w:rsidRPr="000F0B6D">
              <w:rPr>
                <w:vanish/>
                <w:w w:val="100"/>
              </w:rPr>
              <w:t>(#6573)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6CDC351" w14:textId="77777777" w:rsidR="00277350" w:rsidRPr="000F0B6D" w:rsidRDefault="00277350" w:rsidP="00277350">
            <w:pPr>
              <w:pStyle w:val="CellBody"/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277350" w:rsidRPr="000F0B6D" w14:paraId="11AD69BA" w14:textId="77777777" w:rsidTr="00277350">
        <w:tblPrEx>
          <w:tblW w:w="0" w:type="auto"/>
          <w:jc w:val="center"/>
          <w:tblLayout w:type="fixed"/>
          <w:tblCellMar>
            <w:top w:w="80" w:type="dxa"/>
            <w:left w:w="120" w:type="dxa"/>
            <w:bottom w:w="40" w:type="dxa"/>
            <w:right w:w="120" w:type="dxa"/>
          </w:tblCellMar>
          <w:tblLook w:val="0000" w:firstRow="0" w:lastRow="0" w:firstColumn="0" w:lastColumn="0" w:noHBand="0" w:noVBand="0"/>
          <w:tblPrExChange w:id="210" w:author="Osama AboulMagd" w:date="2016-10-11T12:10:00Z">
            <w:tblPrEx>
              <w:tblW w:w="0" w:type="auto"/>
              <w:jc w:val="center"/>
              <w:tblLayout w:type="fixed"/>
              <w:tblCellMar>
                <w:top w:w="80" w:type="dxa"/>
                <w:left w:w="120" w:type="dxa"/>
                <w:bottom w:w="40" w:type="dxa"/>
                <w:right w:w="12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20" w:type="dxa"/>
          <w:trHeight w:val="900"/>
          <w:jc w:val="center"/>
          <w:trPrChange w:id="211" w:author="Osama AboulMagd" w:date="2016-10-11T12:10:00Z">
            <w:trPr>
              <w:gridAfter w:val="1"/>
              <w:wAfter w:w="120" w:type="dxa"/>
              <w:trHeight w:val="900"/>
              <w:jc w:val="center"/>
            </w:trPr>
          </w:trPrChange>
        </w:trPr>
        <w:tc>
          <w:tcPr>
            <w:tcW w:w="840" w:type="dxa"/>
            <w:gridSpan w:val="2"/>
            <w:tcBorders>
              <w:top w:val="nil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212" w:author="Osama AboulMagd" w:date="2016-10-11T12:10:00Z">
              <w:tcPr>
                <w:tcW w:w="840" w:type="dxa"/>
                <w:gridSpan w:val="2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4BFDC429" w14:textId="77777777" w:rsidR="00277350" w:rsidRPr="000F0B6D" w:rsidRDefault="00277350" w:rsidP="00277350">
            <w:pPr>
              <w:pStyle w:val="CellBody"/>
            </w:pPr>
            <w:r w:rsidRPr="000F0B6D">
              <w:rPr>
                <w:w w:val="100"/>
              </w:rPr>
              <w:t>QB4.4</w:t>
            </w:r>
          </w:p>
        </w:tc>
        <w:tc>
          <w:tcPr>
            <w:tcW w:w="266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213" w:author="Osama AboulMagd" w:date="2016-10-11T12:10:00Z">
              <w:tcPr>
                <w:tcW w:w="266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15B326F" w14:textId="77777777" w:rsidR="00277350" w:rsidRPr="000F0B6D" w:rsidRDefault="00277350" w:rsidP="00277350">
            <w:pPr>
              <w:pStyle w:val="CellBody"/>
            </w:pPr>
            <w:r w:rsidRPr="000F0B6D">
              <w:rPr>
                <w:w w:val="100"/>
              </w:rPr>
              <w:t>Multi-TID</w:t>
            </w:r>
            <w:r w:rsidRPr="000F0B6D">
              <w:rPr>
                <w:vanish/>
                <w:w w:val="100"/>
              </w:rPr>
              <w:t>(#6748)</w:t>
            </w:r>
            <w:r w:rsidRPr="000F0B6D">
              <w:rPr>
                <w:w w:val="100"/>
              </w:rPr>
              <w:t xml:space="preserve"> Block </w:t>
            </w:r>
            <w:proofErr w:type="spellStart"/>
            <w:r w:rsidRPr="000F0B6D">
              <w:rPr>
                <w:w w:val="100"/>
              </w:rPr>
              <w:t>Ack</w:t>
            </w:r>
            <w:proofErr w:type="spellEnd"/>
          </w:p>
        </w:tc>
        <w:tc>
          <w:tcPr>
            <w:tcW w:w="160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214" w:author="Osama AboulMagd" w:date="2016-10-11T12:10:00Z">
              <w:tcPr>
                <w:tcW w:w="160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2AAA87D" w14:textId="77777777" w:rsidR="00277350" w:rsidRPr="000F0B6D" w:rsidRDefault="00277350" w:rsidP="00277350">
            <w:pPr>
              <w:pStyle w:val="CellBody"/>
            </w:pPr>
            <w:r w:rsidRPr="000F0B6D">
              <w:rPr>
                <w:w w:val="100"/>
              </w:rPr>
              <w:t xml:space="preserve">9.3.1.9.4 (Multi-TID </w:t>
            </w:r>
            <w:proofErr w:type="spellStart"/>
            <w:r w:rsidRPr="000F0B6D">
              <w:rPr>
                <w:w w:val="100"/>
              </w:rPr>
              <w:t>BlockAck</w:t>
            </w:r>
            <w:proofErr w:type="spellEnd"/>
            <w:r w:rsidRPr="000F0B6D">
              <w:rPr>
                <w:w w:val="100"/>
              </w:rPr>
              <w:t xml:space="preserve"> variant)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76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215" w:author="Osama AboulMagd" w:date="2016-10-11T12:10:00Z">
              <w:tcPr>
                <w:tcW w:w="176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80E86EB" w14:textId="77777777" w:rsidR="00277350" w:rsidRPr="000F0B6D" w:rsidRDefault="00277350" w:rsidP="00277350">
            <w:pPr>
              <w:pStyle w:val="CellBody"/>
              <w:rPr>
                <w:w w:val="100"/>
              </w:rPr>
            </w:pPr>
            <w:proofErr w:type="spellStart"/>
            <w:r w:rsidRPr="000F0B6D">
              <w:rPr>
                <w:w w:val="100"/>
              </w:rPr>
              <w:t>CFQoS</w:t>
            </w:r>
            <w:proofErr w:type="gramStart"/>
            <w:r w:rsidRPr="000F0B6D">
              <w:rPr>
                <w:w w:val="100"/>
              </w:rPr>
              <w:t>:O</w:t>
            </w:r>
            <w:proofErr w:type="spellEnd"/>
            <w:proofErr w:type="gramEnd"/>
          </w:p>
          <w:p w14:paraId="105AD877" w14:textId="77777777" w:rsidR="00277350" w:rsidRPr="000F0B6D" w:rsidRDefault="00277350" w:rsidP="00277350">
            <w:pPr>
              <w:pStyle w:val="CellBody"/>
            </w:pPr>
            <w:r w:rsidRPr="000F0B6D">
              <w:rPr>
                <w:w w:val="100"/>
              </w:rPr>
              <w:t>CFHT OR CFTVHT</w:t>
            </w:r>
            <w:r w:rsidRPr="000F0B6D">
              <w:rPr>
                <w:vanish/>
                <w:w w:val="100"/>
              </w:rPr>
              <w:t>(#6573)(11af)</w:t>
            </w:r>
            <w:r w:rsidRPr="000F0B6D">
              <w:rPr>
                <w:w w:val="100"/>
              </w:rPr>
              <w:t>:M</w:t>
            </w: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216" w:author="Osama AboulMagd" w:date="2016-10-11T12:10:00Z">
              <w:tcPr>
                <w:tcW w:w="192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82F17B7" w14:textId="77777777" w:rsidR="00277350" w:rsidRPr="000F0B6D" w:rsidRDefault="00277350" w:rsidP="00277350">
            <w:pPr>
              <w:pStyle w:val="CellBody"/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277350" w:rsidRPr="000F0B6D" w14:paraId="6C2403F6" w14:textId="77777777" w:rsidTr="00277350">
        <w:tblPrEx>
          <w:tblW w:w="0" w:type="auto"/>
          <w:jc w:val="center"/>
          <w:tblLayout w:type="fixed"/>
          <w:tblCellMar>
            <w:top w:w="80" w:type="dxa"/>
            <w:left w:w="120" w:type="dxa"/>
            <w:bottom w:w="40" w:type="dxa"/>
            <w:right w:w="120" w:type="dxa"/>
          </w:tblCellMar>
          <w:tblLook w:val="0000" w:firstRow="0" w:lastRow="0" w:firstColumn="0" w:lastColumn="0" w:noHBand="0" w:noVBand="0"/>
          <w:tblPrExChange w:id="217" w:author="Osama AboulMagd" w:date="2016-10-11T12:16:00Z">
            <w:tblPrEx>
              <w:tblW w:w="0" w:type="auto"/>
              <w:jc w:val="center"/>
              <w:tblLayout w:type="fixed"/>
              <w:tblCellMar>
                <w:top w:w="80" w:type="dxa"/>
                <w:left w:w="120" w:type="dxa"/>
                <w:bottom w:w="40" w:type="dxa"/>
                <w:right w:w="12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20" w:type="dxa"/>
          <w:trHeight w:val="675"/>
          <w:jc w:val="center"/>
          <w:ins w:id="218" w:author="Osama AboulMagd" w:date="2016-10-11T12:10:00Z"/>
          <w:trPrChange w:id="219" w:author="Osama AboulMagd" w:date="2016-10-11T12:16:00Z">
            <w:trPr>
              <w:gridAfter w:val="1"/>
              <w:wAfter w:w="120" w:type="dxa"/>
              <w:trHeight w:val="900"/>
              <w:jc w:val="center"/>
            </w:trPr>
          </w:trPrChange>
        </w:trPr>
        <w:tc>
          <w:tcPr>
            <w:tcW w:w="840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220" w:author="Osama AboulMagd" w:date="2016-10-11T12:16:00Z">
              <w:tcPr>
                <w:tcW w:w="840" w:type="dxa"/>
                <w:gridSpan w:val="2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7D488421" w14:textId="48A9BB45" w:rsidR="00277350" w:rsidRPr="000F0B6D" w:rsidRDefault="00277350" w:rsidP="00277350">
            <w:pPr>
              <w:pStyle w:val="CellBody"/>
              <w:rPr>
                <w:ins w:id="221" w:author="Osama AboulMagd" w:date="2016-10-11T12:10:00Z"/>
                <w:w w:val="100"/>
              </w:rPr>
            </w:pPr>
            <w:ins w:id="222" w:author="Osama AboulMagd" w:date="2016-10-11T12:10:00Z">
              <w:r>
                <w:rPr>
                  <w:w w:val="100"/>
                </w:rPr>
                <w:t>QB4.5</w:t>
              </w:r>
            </w:ins>
          </w:p>
        </w:tc>
        <w:tc>
          <w:tcPr>
            <w:tcW w:w="2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223" w:author="Osama AboulMagd" w:date="2016-10-11T12:16:00Z">
              <w:tcPr>
                <w:tcW w:w="266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201D7E1" w14:textId="206105E6" w:rsidR="00277350" w:rsidRPr="000F0B6D" w:rsidRDefault="00277350" w:rsidP="00277350">
            <w:pPr>
              <w:pStyle w:val="CellBody"/>
              <w:rPr>
                <w:ins w:id="224" w:author="Osama AboulMagd" w:date="2016-10-11T12:10:00Z"/>
                <w:w w:val="100"/>
              </w:rPr>
            </w:pPr>
            <w:ins w:id="225" w:author="Osama AboulMagd" w:date="2016-10-11T12:10:00Z">
              <w:r>
                <w:rPr>
                  <w:w w:val="100"/>
                </w:rPr>
                <w:t xml:space="preserve">Multi-User Block </w:t>
              </w:r>
              <w:proofErr w:type="spellStart"/>
              <w:r>
                <w:rPr>
                  <w:w w:val="100"/>
                </w:rPr>
                <w:t>Ack</w:t>
              </w:r>
            </w:ins>
            <w:proofErr w:type="spellEnd"/>
            <w:ins w:id="226" w:author="Osama AboulMagd" w:date="2016-10-11T12:16:00Z">
              <w:r>
                <w:rPr>
                  <w:w w:val="100"/>
                </w:rPr>
                <w:t xml:space="preserve"> (M-BA)</w:t>
              </w:r>
            </w:ins>
          </w:p>
        </w:tc>
        <w:tc>
          <w:tcPr>
            <w:tcW w:w="16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227" w:author="Osama AboulMagd" w:date="2016-10-11T12:16:00Z">
              <w:tcPr>
                <w:tcW w:w="160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7BC3B02C" w14:textId="5262BF2D" w:rsidR="00277350" w:rsidRPr="000F0B6D" w:rsidRDefault="00277350" w:rsidP="00277350">
            <w:pPr>
              <w:pStyle w:val="CellBody"/>
              <w:rPr>
                <w:ins w:id="228" w:author="Osama AboulMagd" w:date="2016-10-11T12:10:00Z"/>
                <w:w w:val="100"/>
              </w:rPr>
            </w:pPr>
            <w:ins w:id="229" w:author="Osama AboulMagd" w:date="2016-10-11T12:14:00Z">
              <w:r>
                <w:rPr>
                  <w:w w:val="100"/>
                </w:rPr>
                <w:t xml:space="preserve">9.3.1.9.7 (Multi-STA </w:t>
              </w:r>
              <w:proofErr w:type="spellStart"/>
              <w:r>
                <w:rPr>
                  <w:w w:val="100"/>
                </w:rPr>
                <w:t>BlockAck</w:t>
              </w:r>
              <w:proofErr w:type="spellEnd"/>
              <w:r>
                <w:rPr>
                  <w:w w:val="100"/>
                </w:rPr>
                <w:t xml:space="preserve"> variant)</w:t>
              </w:r>
            </w:ins>
          </w:p>
        </w:tc>
        <w:tc>
          <w:tcPr>
            <w:tcW w:w="17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230" w:author="Osama AboulMagd" w:date="2016-10-11T12:16:00Z">
              <w:tcPr>
                <w:tcW w:w="176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1D4A753B" w14:textId="77777777" w:rsidR="00277350" w:rsidRPr="000F0B6D" w:rsidRDefault="00277350" w:rsidP="00277350">
            <w:pPr>
              <w:pStyle w:val="CellBody"/>
              <w:rPr>
                <w:ins w:id="231" w:author="Osama AboulMagd" w:date="2016-10-11T12:10:00Z"/>
                <w:w w:val="10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232" w:author="Osama AboulMagd" w:date="2016-10-11T12:16:00Z">
              <w:tcPr>
                <w:tcW w:w="192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4C802BFA" w14:textId="77777777" w:rsidR="00277350" w:rsidRPr="000F0B6D" w:rsidRDefault="00277350" w:rsidP="00277350">
            <w:pPr>
              <w:pStyle w:val="CellBody"/>
              <w:rPr>
                <w:ins w:id="233" w:author="Osama AboulMagd" w:date="2016-10-11T12:10:00Z"/>
                <w:w w:val="100"/>
              </w:rPr>
            </w:pPr>
          </w:p>
        </w:tc>
      </w:tr>
      <w:tr w:rsidR="00277350" w:rsidRPr="000F0B6D" w14:paraId="6A645BDB" w14:textId="77777777" w:rsidTr="00277350">
        <w:trPr>
          <w:gridAfter w:val="1"/>
          <w:wAfter w:w="120" w:type="dxa"/>
          <w:trHeight w:val="675"/>
          <w:jc w:val="center"/>
          <w:ins w:id="234" w:author="Osama AboulMagd" w:date="2016-10-11T12:16:00Z"/>
        </w:trPr>
        <w:tc>
          <w:tcPr>
            <w:tcW w:w="840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94126D4" w14:textId="2724C2A4" w:rsidR="00277350" w:rsidRDefault="00277350" w:rsidP="00277350">
            <w:pPr>
              <w:pStyle w:val="CellBody"/>
              <w:rPr>
                <w:ins w:id="235" w:author="Osama AboulMagd" w:date="2016-10-11T12:16:00Z"/>
                <w:w w:val="100"/>
              </w:rPr>
            </w:pPr>
            <w:ins w:id="236" w:author="Osama AboulMagd" w:date="2016-10-11T12:16:00Z">
              <w:r>
                <w:rPr>
                  <w:w w:val="100"/>
                </w:rPr>
                <w:t>QB4.5.1</w:t>
              </w:r>
            </w:ins>
          </w:p>
        </w:tc>
        <w:tc>
          <w:tcPr>
            <w:tcW w:w="2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37B9684" w14:textId="46842D25" w:rsidR="00277350" w:rsidRDefault="00277350" w:rsidP="00277350">
            <w:pPr>
              <w:pStyle w:val="CellBody"/>
              <w:rPr>
                <w:ins w:id="237" w:author="Osama AboulMagd" w:date="2016-10-11T12:16:00Z"/>
                <w:w w:val="100"/>
              </w:rPr>
            </w:pPr>
            <w:ins w:id="238" w:author="Osama AboulMagd" w:date="2016-10-11T12:16:00Z">
              <w:r>
                <w:rPr>
                  <w:w w:val="100"/>
                </w:rPr>
                <w:t>Transmission of M-BA</w:t>
              </w:r>
            </w:ins>
          </w:p>
        </w:tc>
        <w:tc>
          <w:tcPr>
            <w:tcW w:w="16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74A1766" w14:textId="28CACC56" w:rsidR="00277350" w:rsidRDefault="00277350" w:rsidP="00277350">
            <w:pPr>
              <w:pStyle w:val="CellBody"/>
              <w:rPr>
                <w:ins w:id="239" w:author="Osama AboulMagd" w:date="2016-10-11T12:16:00Z"/>
                <w:w w:val="100"/>
              </w:rPr>
            </w:pPr>
            <w:ins w:id="240" w:author="Osama AboulMagd" w:date="2016-10-11T12:17:00Z">
              <w:r>
                <w:rPr>
                  <w:w w:val="100"/>
                </w:rPr>
                <w:t xml:space="preserve">9.3.1.9.7 (Multi-STA </w:t>
              </w:r>
              <w:proofErr w:type="spellStart"/>
              <w:r>
                <w:rPr>
                  <w:w w:val="100"/>
                </w:rPr>
                <w:t>BlockAck</w:t>
              </w:r>
              <w:proofErr w:type="spellEnd"/>
              <w:r>
                <w:rPr>
                  <w:w w:val="100"/>
                </w:rPr>
                <w:t xml:space="preserve"> variant)</w:t>
              </w:r>
            </w:ins>
          </w:p>
        </w:tc>
        <w:tc>
          <w:tcPr>
            <w:tcW w:w="17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0708EE8" w14:textId="3C1966FE" w:rsidR="00277350" w:rsidRPr="000F0B6D" w:rsidRDefault="000D3642" w:rsidP="00277350">
            <w:pPr>
              <w:pStyle w:val="CellBody"/>
              <w:rPr>
                <w:ins w:id="241" w:author="Osama AboulMagd" w:date="2016-10-11T12:16:00Z"/>
                <w:w w:val="100"/>
              </w:rPr>
            </w:pPr>
            <w:ins w:id="242" w:author="Osama AboulMagd" w:date="2016-10-11T12:17:00Z">
              <w:r>
                <w:rPr>
                  <w:w w:val="100"/>
                </w:rPr>
                <w:t>CFAP and CFHEW:M</w:t>
              </w:r>
            </w:ins>
          </w:p>
        </w:tc>
        <w:tc>
          <w:tcPr>
            <w:tcW w:w="19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9270E81" w14:textId="4D9E85CD" w:rsidR="00277350" w:rsidRPr="000F0B6D" w:rsidRDefault="000D3642" w:rsidP="00277350">
            <w:pPr>
              <w:pStyle w:val="CellBody"/>
              <w:rPr>
                <w:ins w:id="243" w:author="Osama AboulMagd" w:date="2016-10-11T12:16:00Z"/>
                <w:w w:val="100"/>
              </w:rPr>
            </w:pPr>
            <w:ins w:id="244" w:author="Osama AboulMagd" w:date="2016-10-11T12:17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0D3642" w:rsidRPr="000F0B6D" w14:paraId="265E8550" w14:textId="77777777" w:rsidTr="00277350">
        <w:trPr>
          <w:gridAfter w:val="1"/>
          <w:wAfter w:w="120" w:type="dxa"/>
          <w:trHeight w:val="675"/>
          <w:jc w:val="center"/>
          <w:ins w:id="245" w:author="Osama AboulMagd" w:date="2016-10-11T12:17:00Z"/>
        </w:trPr>
        <w:tc>
          <w:tcPr>
            <w:tcW w:w="840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E139D68" w14:textId="132D20B6" w:rsidR="000D3642" w:rsidRDefault="000D3642" w:rsidP="00277350">
            <w:pPr>
              <w:pStyle w:val="CellBody"/>
              <w:rPr>
                <w:ins w:id="246" w:author="Osama AboulMagd" w:date="2016-10-11T12:17:00Z"/>
                <w:w w:val="100"/>
              </w:rPr>
            </w:pPr>
            <w:ins w:id="247" w:author="Osama AboulMagd" w:date="2016-10-11T12:17:00Z">
              <w:r>
                <w:rPr>
                  <w:w w:val="100"/>
                </w:rPr>
                <w:t>QB4.5.2</w:t>
              </w:r>
            </w:ins>
          </w:p>
        </w:tc>
        <w:tc>
          <w:tcPr>
            <w:tcW w:w="2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18A7732" w14:textId="454CA701" w:rsidR="000D3642" w:rsidRDefault="000D3642" w:rsidP="00277350">
            <w:pPr>
              <w:pStyle w:val="CellBody"/>
              <w:rPr>
                <w:ins w:id="248" w:author="Osama AboulMagd" w:date="2016-10-11T12:17:00Z"/>
                <w:w w:val="100"/>
              </w:rPr>
            </w:pPr>
            <w:ins w:id="249" w:author="Osama AboulMagd" w:date="2016-10-11T12:18:00Z">
              <w:r>
                <w:rPr>
                  <w:w w:val="100"/>
                </w:rPr>
                <w:t>Reception of M-BA</w:t>
              </w:r>
            </w:ins>
          </w:p>
        </w:tc>
        <w:tc>
          <w:tcPr>
            <w:tcW w:w="16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80B9FE3" w14:textId="672072EA" w:rsidR="000D3642" w:rsidRDefault="000D3642" w:rsidP="00277350">
            <w:pPr>
              <w:pStyle w:val="CellBody"/>
              <w:rPr>
                <w:ins w:id="250" w:author="Osama AboulMagd" w:date="2016-10-11T12:17:00Z"/>
                <w:w w:val="100"/>
              </w:rPr>
            </w:pPr>
            <w:ins w:id="251" w:author="Osama AboulMagd" w:date="2016-10-11T12:18:00Z">
              <w:r>
                <w:rPr>
                  <w:w w:val="100"/>
                </w:rPr>
                <w:t xml:space="preserve">9.3.1.9.7 (Multi-STA </w:t>
              </w:r>
              <w:proofErr w:type="spellStart"/>
              <w:r>
                <w:rPr>
                  <w:w w:val="100"/>
                </w:rPr>
                <w:t>BlockAck</w:t>
              </w:r>
              <w:proofErr w:type="spellEnd"/>
              <w:r>
                <w:rPr>
                  <w:w w:val="100"/>
                </w:rPr>
                <w:t xml:space="preserve"> variant)</w:t>
              </w:r>
            </w:ins>
          </w:p>
        </w:tc>
        <w:tc>
          <w:tcPr>
            <w:tcW w:w="17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6DA4DA1" w14:textId="77777777" w:rsidR="000D3642" w:rsidRDefault="000D3642" w:rsidP="00277350">
            <w:pPr>
              <w:pStyle w:val="CellBody"/>
              <w:rPr>
                <w:ins w:id="252" w:author="Osama AboulMagd" w:date="2016-10-11T12:19:00Z"/>
                <w:w w:val="100"/>
              </w:rPr>
            </w:pPr>
            <w:proofErr w:type="spellStart"/>
            <w:ins w:id="253" w:author="Osama AboulMagd" w:date="2016-10-11T12:18:00Z">
              <w:r>
                <w:rPr>
                  <w:w w:val="100"/>
                </w:rPr>
                <w:t>CF</w:t>
              </w:r>
            </w:ins>
            <w:ins w:id="254" w:author="Osama AboulMagd" w:date="2016-10-11T12:19:00Z">
              <w:r>
                <w:rPr>
                  <w:w w:val="100"/>
                </w:rPr>
                <w:t>STAofAP</w:t>
              </w:r>
              <w:proofErr w:type="spellEnd"/>
              <w:r>
                <w:rPr>
                  <w:w w:val="100"/>
                </w:rPr>
                <w:t xml:space="preserve"> and CFHEW:M</w:t>
              </w:r>
            </w:ins>
          </w:p>
          <w:p w14:paraId="7101C8CA" w14:textId="2B20F6D2" w:rsidR="000D3642" w:rsidRDefault="000D3642" w:rsidP="00277350">
            <w:pPr>
              <w:pStyle w:val="CellBody"/>
              <w:rPr>
                <w:ins w:id="255" w:author="Osama AboulMagd" w:date="2016-10-11T12:17:00Z"/>
                <w:w w:val="100"/>
              </w:rPr>
            </w:pPr>
            <w:proofErr w:type="spellStart"/>
            <w:ins w:id="256" w:author="Osama AboulMagd" w:date="2016-10-11T12:19:00Z">
              <w:r>
                <w:rPr>
                  <w:w w:val="100"/>
                </w:rPr>
                <w:t>CFSTAofAP</w:t>
              </w:r>
              <w:proofErr w:type="spellEnd"/>
              <w:r>
                <w:rPr>
                  <w:w w:val="100"/>
                </w:rPr>
                <w:t xml:space="preserve"> and CFHEW20:M</w:t>
              </w:r>
            </w:ins>
          </w:p>
        </w:tc>
        <w:tc>
          <w:tcPr>
            <w:tcW w:w="19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C80DB00" w14:textId="28AFB6BE" w:rsidR="000D3642" w:rsidRPr="000F0B6D" w:rsidRDefault="000D3642" w:rsidP="00277350">
            <w:pPr>
              <w:pStyle w:val="CellBody"/>
              <w:rPr>
                <w:ins w:id="257" w:author="Osama AboulMagd" w:date="2016-10-11T12:17:00Z"/>
                <w:w w:val="100"/>
              </w:rPr>
            </w:pPr>
            <w:ins w:id="258" w:author="Osama AboulMagd" w:date="2016-10-11T12:18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</w:tbl>
    <w:p w14:paraId="7C97BCA9" w14:textId="4FE0E850" w:rsidR="00277350" w:rsidRDefault="00277350"/>
    <w:p w14:paraId="1418C24F" w14:textId="77777777" w:rsidR="006B555B" w:rsidRDefault="006B555B" w:rsidP="00277350">
      <w:pPr>
        <w:pStyle w:val="AH2"/>
        <w:numPr>
          <w:ilvl w:val="0"/>
          <w:numId w:val="41"/>
        </w:numPr>
        <w:rPr>
          <w:vanish/>
        </w:rPr>
      </w:pPr>
      <w:r>
        <w:t>Very high throughput (VHT) features</w:t>
      </w:r>
    </w:p>
    <w:p w14:paraId="014D0F5B" w14:textId="77777777" w:rsidR="006B555B" w:rsidRDefault="006B555B" w:rsidP="006B555B">
      <w:pPr>
        <w:pStyle w:val="AH2"/>
        <w:numPr>
          <w:ilvl w:val="0"/>
          <w:numId w:val="54"/>
        </w:numPr>
      </w:pPr>
      <w:r>
        <w:t>(11ac)</w:t>
      </w:r>
    </w:p>
    <w:tbl>
      <w:tblPr>
        <w:tblW w:w="0" w:type="auto"/>
        <w:jc w:val="center"/>
        <w:tblLayout w:type="fixed"/>
        <w:tblCellMar>
          <w:top w:w="80" w:type="dxa"/>
          <w:left w:w="120" w:type="dxa"/>
          <w:bottom w:w="40" w:type="dxa"/>
          <w:right w:w="120" w:type="dxa"/>
        </w:tblCellMar>
        <w:tblLook w:val="0000" w:firstRow="0" w:lastRow="0" w:firstColumn="0" w:lastColumn="0" w:noHBand="0" w:noVBand="0"/>
      </w:tblPr>
      <w:tblGrid>
        <w:gridCol w:w="1300"/>
        <w:gridCol w:w="2900"/>
        <w:gridCol w:w="1380"/>
        <w:gridCol w:w="1380"/>
        <w:gridCol w:w="1780"/>
      </w:tblGrid>
      <w:tr w:rsidR="006B555B" w:rsidRPr="000F0B6D" w14:paraId="750AB576" w14:textId="77777777" w:rsidTr="006E1C05">
        <w:trPr>
          <w:jc w:val="center"/>
        </w:trPr>
        <w:tc>
          <w:tcPr>
            <w:tcW w:w="874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20" w:type="dxa"/>
              <w:bottom w:w="40" w:type="dxa"/>
              <w:right w:w="120" w:type="dxa"/>
            </w:tcMar>
            <w:vAlign w:val="center"/>
          </w:tcPr>
          <w:p w14:paraId="0452BC33" w14:textId="77777777" w:rsidR="006B555B" w:rsidRPr="000F0B6D" w:rsidRDefault="006B555B" w:rsidP="006B555B">
            <w:pPr>
              <w:pStyle w:val="AH3"/>
              <w:numPr>
                <w:ilvl w:val="0"/>
                <w:numId w:val="56"/>
              </w:numPr>
            </w:pPr>
            <w:r w:rsidRPr="000F0B6D">
              <w:rPr>
                <w:w w:val="100"/>
              </w:rPr>
              <w:t>VHT PHY features</w:t>
            </w:r>
            <w:r w:rsidRPr="000F0B6D">
              <w:rPr>
                <w:w w:val="100"/>
              </w:rPr>
              <w:fldChar w:fldCharType="begin"/>
            </w:r>
            <w:r w:rsidRPr="000F0B6D">
              <w:rPr>
                <w:w w:val="100"/>
              </w:rPr>
              <w:instrText xml:space="preserve"> FILENAME </w:instrText>
            </w:r>
            <w:r w:rsidRPr="000F0B6D">
              <w:rPr>
                <w:w w:val="100"/>
              </w:rPr>
              <w:fldChar w:fldCharType="separate"/>
            </w:r>
            <w:r w:rsidRPr="000F0B6D">
              <w:rPr>
                <w:w w:val="100"/>
              </w:rPr>
              <w:t> </w:t>
            </w:r>
            <w:r w:rsidRPr="000F0B6D">
              <w:rPr>
                <w:w w:val="100"/>
              </w:rPr>
              <w:fldChar w:fldCharType="end"/>
            </w:r>
          </w:p>
        </w:tc>
      </w:tr>
      <w:tr w:rsidR="006B555B" w:rsidRPr="000F0B6D" w14:paraId="5303951C" w14:textId="77777777" w:rsidTr="006E1C05">
        <w:trPr>
          <w:trHeight w:val="380"/>
          <w:jc w:val="center"/>
        </w:trPr>
        <w:tc>
          <w:tcPr>
            <w:tcW w:w="13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36E05966" w14:textId="77777777" w:rsidR="006B555B" w:rsidRPr="000F0B6D" w:rsidRDefault="006B555B" w:rsidP="006E1C05">
            <w:pPr>
              <w:pStyle w:val="CellHeading"/>
            </w:pPr>
            <w:r w:rsidRPr="000F0B6D">
              <w:rPr>
                <w:w w:val="100"/>
              </w:rPr>
              <w:lastRenderedPageBreak/>
              <w:t>Item</w:t>
            </w:r>
          </w:p>
        </w:tc>
        <w:tc>
          <w:tcPr>
            <w:tcW w:w="29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57D27D70" w14:textId="77777777" w:rsidR="006B555B" w:rsidRPr="000F0B6D" w:rsidRDefault="006B555B" w:rsidP="006E1C05">
            <w:pPr>
              <w:pStyle w:val="CellHeading"/>
            </w:pPr>
            <w:r w:rsidRPr="000F0B6D">
              <w:rPr>
                <w:w w:val="100"/>
              </w:rPr>
              <w:t>Protocol capability</w:t>
            </w:r>
          </w:p>
        </w:tc>
        <w:tc>
          <w:tcPr>
            <w:tcW w:w="138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4123144B" w14:textId="77777777" w:rsidR="006B555B" w:rsidRPr="000F0B6D" w:rsidRDefault="006B555B" w:rsidP="006E1C05">
            <w:pPr>
              <w:pStyle w:val="CellHeading"/>
            </w:pPr>
            <w:r w:rsidRPr="000F0B6D">
              <w:rPr>
                <w:w w:val="100"/>
              </w:rPr>
              <w:t>References</w:t>
            </w:r>
          </w:p>
        </w:tc>
        <w:tc>
          <w:tcPr>
            <w:tcW w:w="138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79CE5C95" w14:textId="77777777" w:rsidR="006B555B" w:rsidRPr="000F0B6D" w:rsidRDefault="006B555B" w:rsidP="006E1C05">
            <w:pPr>
              <w:pStyle w:val="CellHeading"/>
            </w:pPr>
            <w:r w:rsidRPr="000F0B6D">
              <w:rPr>
                <w:w w:val="100"/>
              </w:rPr>
              <w:t>Status</w:t>
            </w:r>
          </w:p>
        </w:tc>
        <w:tc>
          <w:tcPr>
            <w:tcW w:w="178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7CC2AA13" w14:textId="77777777" w:rsidR="006B555B" w:rsidRPr="000F0B6D" w:rsidRDefault="006B555B" w:rsidP="006E1C05">
            <w:pPr>
              <w:pStyle w:val="CellHeading"/>
            </w:pPr>
            <w:r w:rsidRPr="000F0B6D">
              <w:rPr>
                <w:w w:val="100"/>
              </w:rPr>
              <w:t>Support</w:t>
            </w:r>
          </w:p>
        </w:tc>
      </w:tr>
      <w:tr w:rsidR="006B555B" w:rsidRPr="000F0B6D" w14:paraId="0E6ABE53" w14:textId="77777777" w:rsidTr="006E1C05">
        <w:trPr>
          <w:trHeight w:val="5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B7C36E7" w14:textId="77777777" w:rsidR="006B555B" w:rsidRPr="000F0B6D" w:rsidRDefault="006B555B" w:rsidP="006E1C05">
            <w:pPr>
              <w:pStyle w:val="CellBody"/>
            </w:pP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7530CB0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Are the following PHY protocol features supported?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81AB4CC" w14:textId="77777777" w:rsidR="006B555B" w:rsidRPr="000F0B6D" w:rsidRDefault="006B555B" w:rsidP="006E1C05">
            <w:pPr>
              <w:pStyle w:val="CellBody"/>
            </w:pP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396CF80" w14:textId="77777777" w:rsidR="006B555B" w:rsidRPr="000F0B6D" w:rsidRDefault="006B555B" w:rsidP="006E1C05">
            <w:pPr>
              <w:pStyle w:val="CellBody"/>
            </w:pP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BA32FBB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</w:p>
        </w:tc>
      </w:tr>
      <w:tr w:rsidR="006B555B" w:rsidRPr="000F0B6D" w14:paraId="55A63176" w14:textId="77777777" w:rsidTr="006E1C05">
        <w:trPr>
          <w:trHeight w:val="3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0144222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VHTP1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439CCE0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PHY operating modes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8755B89" w14:textId="77777777" w:rsidR="006B555B" w:rsidRPr="000F0B6D" w:rsidRDefault="006B555B" w:rsidP="006E1C05">
            <w:pPr>
              <w:pStyle w:val="CellBody"/>
            </w:pP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945460D" w14:textId="77777777" w:rsidR="006B555B" w:rsidRPr="000F0B6D" w:rsidRDefault="006B555B" w:rsidP="006E1C05">
            <w:pPr>
              <w:pStyle w:val="CellBody"/>
            </w:pP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19D2BCE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</w:p>
        </w:tc>
      </w:tr>
      <w:tr w:rsidR="006B555B" w:rsidRPr="000F0B6D" w14:paraId="42652D26" w14:textId="77777777" w:rsidTr="006E1C05">
        <w:trPr>
          <w:trHeight w:val="17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3C45B79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VHTP1.1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EF62877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Operation according to Clause 18 (Orthogonal frequency division multiplexing (OFDM) PHY specification) (Orthogonal frequency division multiplexing (OFDM) PHY specification) and/or Clause 20 (High Throughput (HT) PHY specification) (High Throughput)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47B5291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21.1.4 (PPDU formats)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A1B6FE6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r w:rsidRPr="000F0B6D">
              <w:rPr>
                <w:w w:val="100"/>
              </w:rPr>
              <w:t>:M</w:t>
            </w: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9A0A1A0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0D17B67C" w14:textId="77777777" w:rsidTr="006E1C05">
        <w:trPr>
          <w:trHeight w:val="7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E81E33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VHTP2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7F6C213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 format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0800780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21.3.2 (VHT PPDU format)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AACA6F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r w:rsidRPr="000F0B6D">
              <w:rPr>
                <w:w w:val="100"/>
              </w:rPr>
              <w:t>:M</w:t>
            </w: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C8E6078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285B7240" w14:textId="77777777" w:rsidTr="006E1C05">
        <w:trPr>
          <w:trHeight w:val="3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1C0732F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VHTP3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F0FBE7F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BSS bandwidth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A0BE19C" w14:textId="77777777" w:rsidR="006B555B" w:rsidRPr="000F0B6D" w:rsidRDefault="006B555B" w:rsidP="006E1C05">
            <w:pPr>
              <w:pStyle w:val="CellBody"/>
            </w:pP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4DADE7D" w14:textId="77777777" w:rsidR="006B555B" w:rsidRPr="000F0B6D" w:rsidRDefault="006B555B" w:rsidP="006E1C05">
            <w:pPr>
              <w:pStyle w:val="CellBody"/>
            </w:pP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B961975" w14:textId="77777777" w:rsidR="006B555B" w:rsidRPr="000F0B6D" w:rsidRDefault="006B555B" w:rsidP="006E1C05">
            <w:pPr>
              <w:pStyle w:val="CellBody"/>
              <w:spacing w:line="160" w:lineRule="atLeast"/>
              <w:rPr>
                <w:rFonts w:ascii="Wingdings 2" w:hAnsi="Wingdings 2" w:cs="Wingdings 2"/>
                <w:sz w:val="16"/>
                <w:szCs w:val="16"/>
              </w:rPr>
            </w:pPr>
          </w:p>
        </w:tc>
      </w:tr>
      <w:tr w:rsidR="006B555B" w:rsidRPr="000F0B6D" w14:paraId="5CEE257C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73AC56F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VHTP3.1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4B5186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20 MHz operation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276028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11.40.1 (Basic VHT BSS functionality(11ac))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B9C5CC5" w14:textId="77777777" w:rsidR="006B555B" w:rsidRDefault="006B555B" w:rsidP="006E1C05">
            <w:pPr>
              <w:pStyle w:val="CellBody"/>
              <w:rPr>
                <w:ins w:id="259" w:author="Osama AboulMagd" w:date="2016-10-05T12:27:00Z"/>
                <w:w w:val="100"/>
              </w:rPr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r w:rsidRPr="000F0B6D">
              <w:rPr>
                <w:w w:val="100"/>
              </w:rPr>
              <w:t>:M</w:t>
            </w:r>
          </w:p>
          <w:p w14:paraId="389FE57B" w14:textId="77777777" w:rsidR="006B555B" w:rsidRDefault="006B555B" w:rsidP="006E1C05">
            <w:pPr>
              <w:pStyle w:val="CellBody"/>
              <w:rPr>
                <w:ins w:id="260" w:author="Osama AboulMagd" w:date="2016-10-05T12:27:00Z"/>
                <w:w w:val="100"/>
              </w:rPr>
            </w:pPr>
            <w:ins w:id="261" w:author="Osama AboulMagd" w:date="2016-10-05T12:27:00Z">
              <w:r>
                <w:rPr>
                  <w:w w:val="100"/>
                </w:rPr>
                <w:t>CFHEW2G4:M</w:t>
              </w:r>
            </w:ins>
          </w:p>
          <w:p w14:paraId="744BF072" w14:textId="76C9DB59" w:rsidR="006B555B" w:rsidRPr="000F0B6D" w:rsidRDefault="006B555B" w:rsidP="006E1C05">
            <w:pPr>
              <w:pStyle w:val="CellBody"/>
            </w:pPr>
            <w:ins w:id="262" w:author="Osama AboulMagd" w:date="2016-10-05T12:27:00Z">
              <w:r>
                <w:rPr>
                  <w:w w:val="100"/>
                </w:rPr>
                <w:t>CFHEW20:M</w:t>
              </w:r>
            </w:ins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0544BD6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6B971629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720F099" w14:textId="69337985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VHTP3.2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5BADC4D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40 MHz operation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CA22AB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11.40.1 (Basic VHT BSS functionality(11ac))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8F0E516" w14:textId="77777777" w:rsidR="006B555B" w:rsidRDefault="006B555B" w:rsidP="006E1C05">
            <w:pPr>
              <w:pStyle w:val="CellBody"/>
              <w:rPr>
                <w:ins w:id="263" w:author="Osama AboulMagd" w:date="2016-10-05T12:27:00Z"/>
                <w:w w:val="100"/>
              </w:rPr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r w:rsidRPr="000F0B6D">
              <w:rPr>
                <w:w w:val="100"/>
              </w:rPr>
              <w:t>:M</w:t>
            </w:r>
          </w:p>
          <w:p w14:paraId="244DD041" w14:textId="0C914B4C" w:rsidR="006B555B" w:rsidRPr="000F0B6D" w:rsidRDefault="006B555B" w:rsidP="006E1C05">
            <w:pPr>
              <w:pStyle w:val="CellBody"/>
            </w:pPr>
            <w:ins w:id="264" w:author="Osama AboulMagd" w:date="2016-10-05T12:27:00Z">
              <w:r>
                <w:rPr>
                  <w:w w:val="100"/>
                </w:rPr>
                <w:t>CFHEW2G4:M</w:t>
              </w:r>
            </w:ins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83B0762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2E62F234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E3A21C0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VHTP3.3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72D8A2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80 MHz operation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919FE57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11.40.1 (Basic VHT BSS functionality(11ac))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53F3955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r w:rsidRPr="000F0B6D">
              <w:rPr>
                <w:w w:val="100"/>
              </w:rPr>
              <w:t>:M</w:t>
            </w: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58730AC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4FFC9620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4F285D1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VHTP3.4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7045D00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160 MHz operation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D7073B5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11.40.1 (Basic VHT BSS functionality(11ac))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E13D51F" w14:textId="77777777" w:rsidR="006B555B" w:rsidRPr="000F0B6D" w:rsidRDefault="006B555B" w:rsidP="006E1C05">
            <w:pPr>
              <w:pStyle w:val="CellBody"/>
              <w:rPr>
                <w:w w:val="100"/>
              </w:rPr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  <w:p w14:paraId="09E3F575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VHTP3.5:M</w:t>
            </w: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94C5243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19E6793C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81835E6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VHTP3.5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3D87E17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80+80 MHz operation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36A0169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11.40.1 (Basic VHT BSS functionality(11ac))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4C4F6CD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33D18A0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3AAB9089" w14:textId="77777777" w:rsidTr="006E1C05">
        <w:trPr>
          <w:trHeight w:val="13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9C5B4BC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VHTP4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0B36424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Bandwidth indication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D159CBC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17.3.5.5 (PHY(#61) DATA scrambler and descrambler)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12AA241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r w:rsidRPr="000F0B6D">
              <w:rPr>
                <w:w w:val="100"/>
              </w:rPr>
              <w:t>:M</w:t>
            </w: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B9F55CE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5E6F074B" w14:textId="77777777" w:rsidTr="006E1C05">
        <w:trPr>
          <w:trHeight w:val="3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2D4A34C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VHTP5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289780C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PHY timing parameters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ECF2B3E" w14:textId="77777777" w:rsidR="006B555B" w:rsidRPr="000F0B6D" w:rsidRDefault="006B555B" w:rsidP="006E1C05">
            <w:pPr>
              <w:pStyle w:val="CellBody"/>
            </w:pP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CBABCEC" w14:textId="77777777" w:rsidR="006B555B" w:rsidRPr="000F0B6D" w:rsidRDefault="006B555B" w:rsidP="006E1C05">
            <w:pPr>
              <w:pStyle w:val="CellBody"/>
            </w:pP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2EE6395" w14:textId="77777777" w:rsidR="006B555B" w:rsidRPr="000F0B6D" w:rsidRDefault="006B555B" w:rsidP="006E1C05">
            <w:pPr>
              <w:pStyle w:val="CellBody"/>
              <w:spacing w:line="160" w:lineRule="atLeast"/>
              <w:rPr>
                <w:rFonts w:ascii="Wingdings 2" w:hAnsi="Wingdings 2" w:cs="Wingdings 2"/>
                <w:sz w:val="16"/>
                <w:szCs w:val="16"/>
              </w:rPr>
            </w:pPr>
          </w:p>
        </w:tc>
      </w:tr>
      <w:tr w:rsidR="006B555B" w:rsidRPr="000F0B6D" w14:paraId="2375F2CE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477C2FA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VHTP5.1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17FDEE3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Values in 20 MHz channel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196A427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21.3.6 (Timing-related parameters)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B241F0C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r w:rsidRPr="000F0B6D">
              <w:rPr>
                <w:w w:val="100"/>
              </w:rPr>
              <w:t>:M</w:t>
            </w: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3C7CFA7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2315CEB8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EF07C5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lastRenderedPageBreak/>
              <w:t>VHTP5.2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ADF4AAB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Values in 40 MHz channel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3406CBF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21.3.6 (Timing-related parameters)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998A126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r w:rsidRPr="000F0B6D">
              <w:rPr>
                <w:w w:val="100"/>
              </w:rPr>
              <w:t>:M</w:t>
            </w: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F6AE666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75E71C14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6A81F65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VHTP5.3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AC92229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Values in 80 MHz channel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13048C7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21.3.6 (Timing-related parameters)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464B184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r w:rsidRPr="000F0B6D">
              <w:rPr>
                <w:w w:val="100"/>
              </w:rPr>
              <w:t>:M</w:t>
            </w: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5FAE9C6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07DDD5F4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E2D3296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VHTP5.4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6FA8021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Values in 160 MHz channel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3125173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21.3.6 (Timing-related parameters)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0CB6BFD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VHTP3.4:M</w:t>
            </w: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6FAA020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19FA65C2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4659B86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VHTP5.5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90C5220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Values in 80+80 MHz channel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8B7656C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21.3.6 (Timing-related parameters)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EBACB3C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VHTP3.5:M</w:t>
            </w: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F137EF6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072E6214" w14:textId="77777777" w:rsidTr="006E1C05">
        <w:trPr>
          <w:trHeight w:val="5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61E746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VHTP6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96484B6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 preamble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044062C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21.3.8 (VHT preamble)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CAD8779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r w:rsidRPr="000F0B6D">
              <w:rPr>
                <w:w w:val="100"/>
              </w:rPr>
              <w:t>:M</w:t>
            </w: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832FD5A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458193D4" w14:textId="77777777" w:rsidTr="006E1C05">
        <w:trPr>
          <w:trHeight w:val="7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97560D3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VHTP7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7104409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Use of LDPC Code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60EEEC0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21.3.10.5.4 (LDPC coding)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5EA21A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219DEB4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556545EA" w14:textId="77777777" w:rsidTr="006E1C05">
        <w:trPr>
          <w:trHeight w:val="5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7111033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4A72263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Modulation and coding schemes (MCS)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ADEE9BD" w14:textId="77777777" w:rsidR="006B555B" w:rsidRPr="000F0B6D" w:rsidRDefault="006B555B" w:rsidP="006E1C05">
            <w:pPr>
              <w:pStyle w:val="CellBody"/>
            </w:pP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4B9ACDB" w14:textId="77777777" w:rsidR="006B555B" w:rsidRPr="000F0B6D" w:rsidRDefault="006B555B" w:rsidP="006E1C05">
            <w:pPr>
              <w:pStyle w:val="CellBody"/>
            </w:pP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2294C6A" w14:textId="77777777" w:rsidR="006B555B" w:rsidRPr="000F0B6D" w:rsidRDefault="006B555B" w:rsidP="006E1C05">
            <w:pPr>
              <w:pStyle w:val="CellBody"/>
              <w:spacing w:line="160" w:lineRule="atLeast"/>
              <w:rPr>
                <w:rFonts w:ascii="Wingdings 2" w:hAnsi="Wingdings 2" w:cs="Wingdings 2"/>
                <w:sz w:val="16"/>
                <w:szCs w:val="16"/>
              </w:rPr>
            </w:pPr>
          </w:p>
        </w:tc>
      </w:tr>
      <w:tr w:rsidR="006B555B" w:rsidRPr="000F0B6D" w14:paraId="66CD6153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937FFD2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45DDEA6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CBW20, CBW40 and CBW80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B77BFAF" w14:textId="77777777" w:rsidR="00FF5734" w:rsidRDefault="006B555B" w:rsidP="006E1C05">
            <w:pPr>
              <w:pStyle w:val="CellBody"/>
              <w:rPr>
                <w:ins w:id="265" w:author="Osama AboulMagd" w:date="2016-10-07T10:01:00Z"/>
                <w:w w:val="100"/>
              </w:rPr>
            </w:pPr>
            <w:r w:rsidRPr="000F0B6D">
              <w:rPr>
                <w:w w:val="100"/>
              </w:rPr>
              <w:t>21.5 (Parameters for VHT-MCSs)</w:t>
            </w:r>
          </w:p>
          <w:p w14:paraId="5E9E9863" w14:textId="77777777" w:rsidR="00FF5734" w:rsidRDefault="00FF5734" w:rsidP="006E1C05">
            <w:pPr>
              <w:pStyle w:val="CellBody"/>
              <w:rPr>
                <w:ins w:id="266" w:author="Osama AboulMagd" w:date="2016-10-07T10:01:00Z"/>
                <w:w w:val="100"/>
              </w:rPr>
            </w:pPr>
          </w:p>
          <w:p w14:paraId="00336B76" w14:textId="17248209" w:rsidR="006B555B" w:rsidRPr="000F0B6D" w:rsidRDefault="00FF5734" w:rsidP="006E1C05">
            <w:pPr>
              <w:pStyle w:val="CellBody"/>
            </w:pPr>
            <w:ins w:id="267" w:author="Osama AboulMagd" w:date="2016-10-07T10:01:00Z">
              <w:r>
                <w:rPr>
                  <w:w w:val="100"/>
                </w:rPr>
                <w:t>26.5</w:t>
              </w:r>
            </w:ins>
            <w:ins w:id="268" w:author="Osama AboulMagd" w:date="2016-10-07T10:05:00Z">
              <w:r>
                <w:rPr>
                  <w:w w:val="100"/>
                </w:rPr>
                <w:t xml:space="preserve"> (Parameters for HE-MCSs)</w:t>
              </w:r>
            </w:ins>
            <w:r w:rsidR="006B555B"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FAE4996" w14:textId="77777777" w:rsidR="006B555B" w:rsidRPr="000F0B6D" w:rsidRDefault="006B555B" w:rsidP="006E1C05">
            <w:pPr>
              <w:pStyle w:val="CellBody"/>
            </w:pP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C49D06A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</w:p>
        </w:tc>
      </w:tr>
      <w:tr w:rsidR="006B555B" w:rsidRPr="000F0B6D" w14:paraId="761C4589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01B9FDD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VHTP8.1.1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ED0E502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0-7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1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C781741" w14:textId="77777777" w:rsidR="00FF5734" w:rsidRDefault="006B555B" w:rsidP="006E1C05">
            <w:pPr>
              <w:pStyle w:val="CellBody"/>
              <w:rPr>
                <w:ins w:id="269" w:author="Osama AboulMagd" w:date="2016-10-07T10:05:00Z"/>
                <w:w w:val="100"/>
              </w:rPr>
            </w:pPr>
            <w:r w:rsidRPr="000F0B6D">
              <w:rPr>
                <w:w w:val="100"/>
              </w:rPr>
              <w:t>21.5 (Parameters for VHT-MCSs)</w:t>
            </w:r>
          </w:p>
          <w:p w14:paraId="65396965" w14:textId="77777777" w:rsidR="00FF5734" w:rsidRDefault="00FF5734" w:rsidP="006E1C05">
            <w:pPr>
              <w:pStyle w:val="CellBody"/>
              <w:rPr>
                <w:ins w:id="270" w:author="Osama AboulMagd" w:date="2016-10-07T10:05:00Z"/>
                <w:w w:val="100"/>
              </w:rPr>
            </w:pPr>
          </w:p>
          <w:p w14:paraId="5EEE6427" w14:textId="5065E367" w:rsidR="006B555B" w:rsidRPr="000F0B6D" w:rsidRDefault="00FF5734" w:rsidP="006E1C05">
            <w:pPr>
              <w:pStyle w:val="CellBody"/>
            </w:pPr>
            <w:ins w:id="271" w:author="Osama AboulMagd" w:date="2016-10-07T10:05:00Z">
              <w:r>
                <w:rPr>
                  <w:w w:val="100"/>
                </w:rPr>
                <w:t>26.5 (Parameters for HE-MCSs)</w:t>
              </w:r>
              <w:r w:rsidRPr="000F0B6D">
                <w:rPr>
                  <w:vanish/>
                  <w:w w:val="100"/>
                </w:rPr>
                <w:t xml:space="preserve"> </w:t>
              </w:r>
            </w:ins>
            <w:r w:rsidR="006B555B"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16537CF" w14:textId="77777777" w:rsidR="00F603E1" w:rsidRDefault="006B555B" w:rsidP="006E1C05">
            <w:pPr>
              <w:pStyle w:val="CellBody"/>
              <w:rPr>
                <w:ins w:id="272" w:author="Osama AboulMagd" w:date="2016-10-07T09:26:00Z"/>
                <w:w w:val="100"/>
              </w:rPr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r w:rsidRPr="000F0B6D">
              <w:rPr>
                <w:w w:val="100"/>
              </w:rPr>
              <w:t>:M</w:t>
            </w:r>
          </w:p>
          <w:p w14:paraId="12D15338" w14:textId="77777777" w:rsidR="00EA5304" w:rsidRDefault="00EA5304" w:rsidP="006E1C05">
            <w:pPr>
              <w:pStyle w:val="CellBody"/>
              <w:rPr>
                <w:ins w:id="273" w:author="Osama AboulMagd" w:date="2016-10-07T09:19:00Z"/>
                <w:w w:val="100"/>
              </w:rPr>
            </w:pPr>
          </w:p>
          <w:p w14:paraId="331ADBEA" w14:textId="77777777" w:rsidR="000F329C" w:rsidRDefault="000F329C" w:rsidP="006E1C05">
            <w:pPr>
              <w:pStyle w:val="CellBody"/>
              <w:rPr>
                <w:ins w:id="274" w:author="Osama AboulMagd" w:date="2016-10-07T09:19:00Z"/>
                <w:w w:val="100"/>
              </w:rPr>
            </w:pPr>
            <w:ins w:id="275" w:author="Osama AboulMagd" w:date="2016-10-07T09:19:00Z">
              <w:r>
                <w:rPr>
                  <w:w w:val="100"/>
                </w:rPr>
                <w:t>HEWP6.1:M</w:t>
              </w:r>
            </w:ins>
          </w:p>
          <w:p w14:paraId="6D3977FD" w14:textId="28861554" w:rsidR="000F329C" w:rsidRDefault="000F329C" w:rsidP="006E1C05">
            <w:pPr>
              <w:pStyle w:val="CellBody"/>
              <w:rPr>
                <w:ins w:id="276" w:author="Osama AboulMagd" w:date="2016-10-07T09:19:00Z"/>
                <w:w w:val="100"/>
              </w:rPr>
            </w:pPr>
            <w:ins w:id="277" w:author="Osama AboulMagd" w:date="2016-10-07T09:19:00Z">
              <w:r>
                <w:rPr>
                  <w:w w:val="100"/>
                </w:rPr>
                <w:t>HEWP6.2:M</w:t>
              </w:r>
            </w:ins>
          </w:p>
          <w:p w14:paraId="02EF5F2A" w14:textId="2F2AD67F" w:rsidR="000F329C" w:rsidRDefault="000F329C" w:rsidP="006E1C05">
            <w:pPr>
              <w:pStyle w:val="CellBody"/>
              <w:rPr>
                <w:ins w:id="278" w:author="Osama AboulMagd" w:date="2016-10-07T09:19:00Z"/>
                <w:w w:val="100"/>
              </w:rPr>
            </w:pPr>
            <w:ins w:id="279" w:author="Osama AboulMagd" w:date="2016-10-07T09:19:00Z">
              <w:r>
                <w:rPr>
                  <w:w w:val="100"/>
                </w:rPr>
                <w:t>HEWP6.3:M</w:t>
              </w:r>
            </w:ins>
          </w:p>
          <w:p w14:paraId="6E63D870" w14:textId="77777777" w:rsidR="000F329C" w:rsidRDefault="000F329C" w:rsidP="006E1C05">
            <w:pPr>
              <w:pStyle w:val="CellBody"/>
              <w:rPr>
                <w:ins w:id="280" w:author="Osama AboulMagd" w:date="2016-10-07T09:19:00Z"/>
                <w:w w:val="100"/>
              </w:rPr>
            </w:pPr>
            <w:ins w:id="281" w:author="Osama AboulMagd" w:date="2016-10-07T09:19:00Z">
              <w:r>
                <w:rPr>
                  <w:w w:val="100"/>
                </w:rPr>
                <w:t>HEWP6.4:M</w:t>
              </w:r>
            </w:ins>
          </w:p>
          <w:p w14:paraId="0773386E" w14:textId="77777777" w:rsidR="000F329C" w:rsidRDefault="000F329C" w:rsidP="006E1C05">
            <w:pPr>
              <w:pStyle w:val="CellBody"/>
              <w:rPr>
                <w:ins w:id="282" w:author="Osama AboulMagd" w:date="2016-10-07T09:19:00Z"/>
                <w:w w:val="100"/>
              </w:rPr>
            </w:pPr>
            <w:ins w:id="283" w:author="Osama AboulMagd" w:date="2016-10-07T09:19:00Z">
              <w:r>
                <w:rPr>
                  <w:w w:val="100"/>
                </w:rPr>
                <w:t>HEWP6.5:M</w:t>
              </w:r>
            </w:ins>
          </w:p>
          <w:p w14:paraId="7A8511B1" w14:textId="006A8DDF" w:rsidR="000F329C" w:rsidRPr="000C1282" w:rsidRDefault="000F329C" w:rsidP="006E1C05">
            <w:pPr>
              <w:pStyle w:val="CellBody"/>
              <w:rPr>
                <w:w w:val="100"/>
                <w:rPrChange w:id="284" w:author="Osama AboulMagd" w:date="2016-10-05T15:37:00Z">
                  <w:rPr/>
                </w:rPrChange>
              </w:rPr>
            </w:pPr>
            <w:ins w:id="285" w:author="Osama AboulMagd" w:date="2016-10-07T09:20:00Z">
              <w:r>
                <w:rPr>
                  <w:w w:val="100"/>
                </w:rPr>
                <w:t>HEWP6.6:M</w:t>
              </w:r>
            </w:ins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E04B839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697E7330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5A48903" w14:textId="6A488230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VHTP8.1.2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42915D4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0-8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1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7372269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8803055" w14:textId="77777777" w:rsidR="00F603E1" w:rsidRDefault="006B555B" w:rsidP="00F603E1">
            <w:pPr>
              <w:pStyle w:val="CellBody"/>
              <w:rPr>
                <w:ins w:id="286" w:author="Osama AboulMagd" w:date="2016-10-07T09:20:00Z"/>
                <w:w w:val="100"/>
              </w:rPr>
            </w:pPr>
            <w:r w:rsidRPr="000F0B6D">
              <w:rPr>
                <w:w w:val="100"/>
              </w:rPr>
              <w:t>VHTP8.1.1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  <w:p w14:paraId="592FD90E" w14:textId="7CA55703" w:rsidR="000F329C" w:rsidRPr="000C1282" w:rsidRDefault="000F329C" w:rsidP="00F603E1">
            <w:pPr>
              <w:pStyle w:val="CellBody"/>
              <w:rPr>
                <w:w w:val="100"/>
                <w:rPrChange w:id="287" w:author="Osama AboulMagd" w:date="2016-10-05T15:37:00Z">
                  <w:rPr/>
                </w:rPrChange>
              </w:rPr>
            </w:pP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BA6CFCC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4B3EA3C6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315ED7A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VHTP8.1.3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B443084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0-9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1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20637EF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39C889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VHTP8.1.2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730EE9C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50A41AC8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D1DB93F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VHTP8.1.4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8588951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0-7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2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798C3B0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68BBB07" w14:textId="77777777" w:rsidR="006B555B" w:rsidRDefault="006B555B" w:rsidP="006E1C05">
            <w:pPr>
              <w:pStyle w:val="CellBody"/>
              <w:rPr>
                <w:ins w:id="288" w:author="Osama AboulMagd" w:date="2016-10-07T09:26:00Z"/>
                <w:w w:val="100"/>
              </w:rPr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  <w:p w14:paraId="22C472DF" w14:textId="77777777" w:rsidR="00EA5304" w:rsidRDefault="00EA5304" w:rsidP="006E1C05">
            <w:pPr>
              <w:pStyle w:val="CellBody"/>
              <w:rPr>
                <w:ins w:id="289" w:author="Osama AboulMagd" w:date="2016-10-07T09:26:00Z"/>
                <w:w w:val="100"/>
              </w:rPr>
            </w:pPr>
          </w:p>
          <w:p w14:paraId="4992EEA2" w14:textId="36CA28ED" w:rsidR="00EA5304" w:rsidRDefault="00EA5304" w:rsidP="00EA5304">
            <w:pPr>
              <w:pStyle w:val="CellBody"/>
              <w:rPr>
                <w:ins w:id="290" w:author="Osama AboulMagd" w:date="2016-10-07T09:26:00Z"/>
                <w:w w:val="100"/>
              </w:rPr>
            </w:pPr>
            <w:ins w:id="291" w:author="Osama AboulMagd" w:date="2016-10-07T09:26:00Z">
              <w:r>
                <w:rPr>
                  <w:w w:val="100"/>
                </w:rPr>
                <w:t>HEWP6.1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24D996B1" w14:textId="4531011A" w:rsidR="00EA5304" w:rsidRDefault="00EA5304" w:rsidP="00EA5304">
            <w:pPr>
              <w:pStyle w:val="CellBody"/>
              <w:rPr>
                <w:ins w:id="292" w:author="Osama AboulMagd" w:date="2016-10-07T09:26:00Z"/>
                <w:w w:val="100"/>
              </w:rPr>
            </w:pPr>
            <w:ins w:id="293" w:author="Osama AboulMagd" w:date="2016-10-07T09:26:00Z">
              <w:r>
                <w:rPr>
                  <w:w w:val="100"/>
                </w:rPr>
                <w:t>HEWP6.2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4A76D5F9" w14:textId="2CC3ADEF" w:rsidR="00EA5304" w:rsidRDefault="00EA5304" w:rsidP="00EA5304">
            <w:pPr>
              <w:pStyle w:val="CellBody"/>
              <w:rPr>
                <w:ins w:id="294" w:author="Osama AboulMagd" w:date="2016-10-07T09:26:00Z"/>
                <w:w w:val="100"/>
              </w:rPr>
            </w:pPr>
            <w:ins w:id="295" w:author="Osama AboulMagd" w:date="2016-10-07T09:26:00Z">
              <w:r>
                <w:rPr>
                  <w:w w:val="100"/>
                </w:rPr>
                <w:t>HEWP6.3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4BFB8AD9" w14:textId="631E716E" w:rsidR="00EA5304" w:rsidRDefault="00EA5304" w:rsidP="00EA5304">
            <w:pPr>
              <w:pStyle w:val="CellBody"/>
              <w:rPr>
                <w:ins w:id="296" w:author="Osama AboulMagd" w:date="2016-10-07T09:26:00Z"/>
                <w:w w:val="100"/>
              </w:rPr>
            </w:pPr>
            <w:ins w:id="297" w:author="Osama AboulMagd" w:date="2016-10-07T09:26:00Z">
              <w:r>
                <w:rPr>
                  <w:w w:val="100"/>
                </w:rPr>
                <w:t>HEWP6.4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0C0A7510" w14:textId="6D5A4666" w:rsidR="00EA5304" w:rsidRDefault="00EA5304" w:rsidP="00EA5304">
            <w:pPr>
              <w:pStyle w:val="CellBody"/>
              <w:rPr>
                <w:ins w:id="298" w:author="Osama AboulMagd" w:date="2016-10-07T09:26:00Z"/>
                <w:w w:val="100"/>
              </w:rPr>
            </w:pPr>
            <w:ins w:id="299" w:author="Osama AboulMagd" w:date="2016-10-07T09:26:00Z">
              <w:r>
                <w:rPr>
                  <w:w w:val="100"/>
                </w:rPr>
                <w:t>HEWP6.5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7A9819EA" w14:textId="5EA06050" w:rsidR="00EA5304" w:rsidRPr="000F0B6D" w:rsidRDefault="00EA5304" w:rsidP="00EA5304">
            <w:pPr>
              <w:pStyle w:val="CellBody"/>
            </w:pPr>
            <w:ins w:id="300" w:author="Osama AboulMagd" w:date="2016-10-07T09:26:00Z">
              <w:r>
                <w:rPr>
                  <w:w w:val="100"/>
                </w:rPr>
                <w:t>HEWP6.6</w:t>
              </w:r>
              <w:proofErr w:type="gramStart"/>
              <w:r>
                <w:rPr>
                  <w:w w:val="100"/>
                </w:rPr>
                <w:t>:O</w:t>
              </w:r>
            </w:ins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8272430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604C9CC8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2A44039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lastRenderedPageBreak/>
              <w:t>VHTP8.1.5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240B52E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0-8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2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77383D1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594EE86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VHTP8.1.4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D8F5F6C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660E888B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62789BB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VHTP8.1.6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5DBCC6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0-9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2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C3DAD30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529EA7F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VHTP8.1.5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415DEBB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01CCBE60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69929D1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VHTP8.1.7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CE6114A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0-7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3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1321FF9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99BD1CD" w14:textId="77777777" w:rsidR="006B555B" w:rsidRDefault="006B555B" w:rsidP="006E1C05">
            <w:pPr>
              <w:pStyle w:val="CellBody"/>
              <w:rPr>
                <w:ins w:id="301" w:author="Osama AboulMagd" w:date="2016-10-07T09:27:00Z"/>
                <w:w w:val="100"/>
              </w:rPr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  <w:p w14:paraId="79CC7F29" w14:textId="77777777" w:rsidR="00EA5304" w:rsidRDefault="00EA5304" w:rsidP="006E1C05">
            <w:pPr>
              <w:pStyle w:val="CellBody"/>
              <w:rPr>
                <w:ins w:id="302" w:author="Osama AboulMagd" w:date="2016-10-07T09:27:00Z"/>
                <w:w w:val="100"/>
              </w:rPr>
            </w:pPr>
          </w:p>
          <w:p w14:paraId="353731FE" w14:textId="55288A24" w:rsidR="00EA5304" w:rsidRDefault="00EA5304" w:rsidP="00EA5304">
            <w:pPr>
              <w:pStyle w:val="CellBody"/>
              <w:rPr>
                <w:ins w:id="303" w:author="Osama AboulMagd" w:date="2016-10-07T09:27:00Z"/>
                <w:w w:val="100"/>
              </w:rPr>
            </w:pPr>
            <w:ins w:id="304" w:author="Osama AboulMagd" w:date="2016-10-07T09:27:00Z">
              <w:r>
                <w:rPr>
                  <w:w w:val="100"/>
                </w:rPr>
                <w:t>HEWP6.1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2185BEE8" w14:textId="6775C0A2" w:rsidR="00EA5304" w:rsidRDefault="00EA5304" w:rsidP="00EA5304">
            <w:pPr>
              <w:pStyle w:val="CellBody"/>
              <w:rPr>
                <w:ins w:id="305" w:author="Osama AboulMagd" w:date="2016-10-07T09:27:00Z"/>
                <w:w w:val="100"/>
              </w:rPr>
            </w:pPr>
            <w:ins w:id="306" w:author="Osama AboulMagd" w:date="2016-10-07T09:27:00Z">
              <w:r>
                <w:rPr>
                  <w:w w:val="100"/>
                </w:rPr>
                <w:t>HEWP6.2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22F997C2" w14:textId="6A60155E" w:rsidR="00EA5304" w:rsidRDefault="00EA5304" w:rsidP="00EA5304">
            <w:pPr>
              <w:pStyle w:val="CellBody"/>
              <w:rPr>
                <w:ins w:id="307" w:author="Osama AboulMagd" w:date="2016-10-07T09:27:00Z"/>
                <w:w w:val="100"/>
              </w:rPr>
            </w:pPr>
            <w:ins w:id="308" w:author="Osama AboulMagd" w:date="2016-10-07T09:27:00Z">
              <w:r>
                <w:rPr>
                  <w:w w:val="100"/>
                </w:rPr>
                <w:t>HEWP6.3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5C3FC045" w14:textId="173B3F7C" w:rsidR="00EA5304" w:rsidRDefault="00EA5304" w:rsidP="00EA5304">
            <w:pPr>
              <w:pStyle w:val="CellBody"/>
              <w:rPr>
                <w:ins w:id="309" w:author="Osama AboulMagd" w:date="2016-10-07T09:27:00Z"/>
                <w:w w:val="100"/>
              </w:rPr>
            </w:pPr>
            <w:ins w:id="310" w:author="Osama AboulMagd" w:date="2016-10-07T09:27:00Z">
              <w:r>
                <w:rPr>
                  <w:w w:val="100"/>
                </w:rPr>
                <w:t>HEWP6.4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14C00C42" w14:textId="1843A4B1" w:rsidR="00EA5304" w:rsidRDefault="00EA5304" w:rsidP="00EA5304">
            <w:pPr>
              <w:pStyle w:val="CellBody"/>
              <w:rPr>
                <w:ins w:id="311" w:author="Osama AboulMagd" w:date="2016-10-07T09:27:00Z"/>
                <w:w w:val="100"/>
              </w:rPr>
            </w:pPr>
            <w:ins w:id="312" w:author="Osama AboulMagd" w:date="2016-10-07T09:27:00Z">
              <w:r>
                <w:rPr>
                  <w:w w:val="100"/>
                </w:rPr>
                <w:t>HEWP6.5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6B014FFF" w14:textId="249A16C2" w:rsidR="00EA5304" w:rsidRPr="000F0B6D" w:rsidRDefault="00EA5304" w:rsidP="00EA5304">
            <w:pPr>
              <w:pStyle w:val="CellBody"/>
            </w:pPr>
            <w:ins w:id="313" w:author="Osama AboulMagd" w:date="2016-10-07T09:27:00Z">
              <w:r>
                <w:rPr>
                  <w:w w:val="100"/>
                </w:rPr>
                <w:t>HEWP6.6</w:t>
              </w:r>
              <w:proofErr w:type="gramStart"/>
              <w:r>
                <w:rPr>
                  <w:w w:val="100"/>
                </w:rPr>
                <w:t>:O</w:t>
              </w:r>
            </w:ins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C66E0D9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5B50546A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6B01EAD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VHTP8.1.8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D95965C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0-8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3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EB62B26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DA247F1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VHTP8.1.7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5AEBB32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0F6222FF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3C34BE3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VHTP8.1.9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6431416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0-9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3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6667AEA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4864491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VHTP8.1.7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E01352E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43E5FFF7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2E538B9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VHTP8.1.10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EBDF1DD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0-7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4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7F49144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220A796" w14:textId="77777777" w:rsidR="006B555B" w:rsidRDefault="006B555B" w:rsidP="006E1C05">
            <w:pPr>
              <w:pStyle w:val="CellBody"/>
              <w:rPr>
                <w:ins w:id="314" w:author="Osama AboulMagd" w:date="2016-10-07T09:28:00Z"/>
                <w:w w:val="100"/>
              </w:rPr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  <w:p w14:paraId="29C9F238" w14:textId="77777777" w:rsidR="00EA5304" w:rsidRDefault="00EA5304" w:rsidP="006E1C05">
            <w:pPr>
              <w:pStyle w:val="CellBody"/>
              <w:rPr>
                <w:ins w:id="315" w:author="Osama AboulMagd" w:date="2016-10-07T09:28:00Z"/>
                <w:w w:val="100"/>
              </w:rPr>
            </w:pPr>
          </w:p>
          <w:p w14:paraId="435E282F" w14:textId="77777777" w:rsidR="00EA5304" w:rsidRDefault="00EA5304" w:rsidP="00EA5304">
            <w:pPr>
              <w:pStyle w:val="CellBody"/>
              <w:rPr>
                <w:ins w:id="316" w:author="Osama AboulMagd" w:date="2016-10-07T09:28:00Z"/>
                <w:w w:val="100"/>
              </w:rPr>
            </w:pPr>
            <w:ins w:id="317" w:author="Osama AboulMagd" w:date="2016-10-07T09:28:00Z">
              <w:r>
                <w:rPr>
                  <w:w w:val="100"/>
                </w:rPr>
                <w:t>HEWP6.1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0E3864C0" w14:textId="77777777" w:rsidR="00EA5304" w:rsidRDefault="00EA5304" w:rsidP="00EA5304">
            <w:pPr>
              <w:pStyle w:val="CellBody"/>
              <w:rPr>
                <w:ins w:id="318" w:author="Osama AboulMagd" w:date="2016-10-07T09:28:00Z"/>
                <w:w w:val="100"/>
              </w:rPr>
            </w:pPr>
            <w:ins w:id="319" w:author="Osama AboulMagd" w:date="2016-10-07T09:28:00Z">
              <w:r>
                <w:rPr>
                  <w:w w:val="100"/>
                </w:rPr>
                <w:t>HEWP6.2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247DCCC7" w14:textId="77777777" w:rsidR="00EA5304" w:rsidRDefault="00EA5304" w:rsidP="00EA5304">
            <w:pPr>
              <w:pStyle w:val="CellBody"/>
              <w:rPr>
                <w:ins w:id="320" w:author="Osama AboulMagd" w:date="2016-10-07T09:28:00Z"/>
                <w:w w:val="100"/>
              </w:rPr>
            </w:pPr>
            <w:ins w:id="321" w:author="Osama AboulMagd" w:date="2016-10-07T09:28:00Z">
              <w:r>
                <w:rPr>
                  <w:w w:val="100"/>
                </w:rPr>
                <w:t>HEWP6.3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0925BC86" w14:textId="77777777" w:rsidR="00EA5304" w:rsidRDefault="00EA5304" w:rsidP="00EA5304">
            <w:pPr>
              <w:pStyle w:val="CellBody"/>
              <w:rPr>
                <w:ins w:id="322" w:author="Osama AboulMagd" w:date="2016-10-07T09:28:00Z"/>
                <w:w w:val="100"/>
              </w:rPr>
            </w:pPr>
            <w:ins w:id="323" w:author="Osama AboulMagd" w:date="2016-10-07T09:28:00Z">
              <w:r>
                <w:rPr>
                  <w:w w:val="100"/>
                </w:rPr>
                <w:t>HEWP6.4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07BE0613" w14:textId="77777777" w:rsidR="00EA5304" w:rsidRDefault="00EA5304" w:rsidP="00EA5304">
            <w:pPr>
              <w:pStyle w:val="CellBody"/>
              <w:rPr>
                <w:ins w:id="324" w:author="Osama AboulMagd" w:date="2016-10-07T09:28:00Z"/>
                <w:w w:val="100"/>
              </w:rPr>
            </w:pPr>
            <w:ins w:id="325" w:author="Osama AboulMagd" w:date="2016-10-07T09:28:00Z">
              <w:r>
                <w:rPr>
                  <w:w w:val="100"/>
                </w:rPr>
                <w:t>HEWP6.5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4C75996C" w14:textId="1FFBAC85" w:rsidR="00EA5304" w:rsidRPr="000F0B6D" w:rsidRDefault="00EA5304" w:rsidP="00EA5304">
            <w:pPr>
              <w:pStyle w:val="CellBody"/>
            </w:pPr>
            <w:ins w:id="326" w:author="Osama AboulMagd" w:date="2016-10-07T09:28:00Z">
              <w:r>
                <w:rPr>
                  <w:w w:val="100"/>
                </w:rPr>
                <w:t>HEWP6.6</w:t>
              </w:r>
              <w:proofErr w:type="gramStart"/>
              <w:r>
                <w:rPr>
                  <w:w w:val="100"/>
                </w:rPr>
                <w:t>:O</w:t>
              </w:r>
            </w:ins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68B9528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39657FFD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99977CD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VHTP8.1.11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F95E1D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0-8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4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405E44C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11426BB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VHTP8.1.10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D1E95CC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7A7C6140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5EBCE54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VHTP8.1.12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2570F95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0-9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4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0FDA145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D209B40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VHTP8.1.11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6F0AF28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5441370A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0ABDEA5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VHTP8.1.13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C89264D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0-7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5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48F20F4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51624D7" w14:textId="77777777" w:rsidR="006B555B" w:rsidRDefault="006B555B" w:rsidP="006E1C05">
            <w:pPr>
              <w:pStyle w:val="CellBody"/>
              <w:rPr>
                <w:ins w:id="327" w:author="Osama AboulMagd" w:date="2016-10-07T09:28:00Z"/>
                <w:w w:val="100"/>
              </w:rPr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  <w:p w14:paraId="0D8FFA44" w14:textId="77777777" w:rsidR="00EA5304" w:rsidRDefault="00EA5304" w:rsidP="006E1C05">
            <w:pPr>
              <w:pStyle w:val="CellBody"/>
              <w:rPr>
                <w:ins w:id="328" w:author="Osama AboulMagd" w:date="2016-10-07T09:28:00Z"/>
                <w:w w:val="100"/>
              </w:rPr>
            </w:pPr>
          </w:p>
          <w:p w14:paraId="6780B1FB" w14:textId="77777777" w:rsidR="00EA5304" w:rsidRDefault="00EA5304" w:rsidP="00EA5304">
            <w:pPr>
              <w:pStyle w:val="CellBody"/>
              <w:rPr>
                <w:ins w:id="329" w:author="Osama AboulMagd" w:date="2016-10-07T09:28:00Z"/>
                <w:w w:val="100"/>
              </w:rPr>
            </w:pPr>
            <w:ins w:id="330" w:author="Osama AboulMagd" w:date="2016-10-07T09:28:00Z">
              <w:r>
                <w:rPr>
                  <w:w w:val="100"/>
                </w:rPr>
                <w:t>HEWP6.1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4F38DBA0" w14:textId="77777777" w:rsidR="00EA5304" w:rsidRDefault="00EA5304" w:rsidP="00EA5304">
            <w:pPr>
              <w:pStyle w:val="CellBody"/>
              <w:rPr>
                <w:ins w:id="331" w:author="Osama AboulMagd" w:date="2016-10-07T09:28:00Z"/>
                <w:w w:val="100"/>
              </w:rPr>
            </w:pPr>
            <w:ins w:id="332" w:author="Osama AboulMagd" w:date="2016-10-07T09:28:00Z">
              <w:r>
                <w:rPr>
                  <w:w w:val="100"/>
                </w:rPr>
                <w:t>HEWP6.2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534E631D" w14:textId="77777777" w:rsidR="00EA5304" w:rsidRDefault="00EA5304" w:rsidP="00EA5304">
            <w:pPr>
              <w:pStyle w:val="CellBody"/>
              <w:rPr>
                <w:ins w:id="333" w:author="Osama AboulMagd" w:date="2016-10-07T09:28:00Z"/>
                <w:w w:val="100"/>
              </w:rPr>
            </w:pPr>
            <w:ins w:id="334" w:author="Osama AboulMagd" w:date="2016-10-07T09:28:00Z">
              <w:r>
                <w:rPr>
                  <w:w w:val="100"/>
                </w:rPr>
                <w:t>HEWP6.3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013D2F26" w14:textId="77777777" w:rsidR="00EA5304" w:rsidRDefault="00EA5304" w:rsidP="00EA5304">
            <w:pPr>
              <w:pStyle w:val="CellBody"/>
              <w:rPr>
                <w:ins w:id="335" w:author="Osama AboulMagd" w:date="2016-10-07T09:28:00Z"/>
                <w:w w:val="100"/>
              </w:rPr>
            </w:pPr>
            <w:ins w:id="336" w:author="Osama AboulMagd" w:date="2016-10-07T09:28:00Z">
              <w:r>
                <w:rPr>
                  <w:w w:val="100"/>
                </w:rPr>
                <w:t>HEWP6.4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23466F97" w14:textId="77777777" w:rsidR="00EA5304" w:rsidRDefault="00EA5304" w:rsidP="00EA5304">
            <w:pPr>
              <w:pStyle w:val="CellBody"/>
              <w:rPr>
                <w:ins w:id="337" w:author="Osama AboulMagd" w:date="2016-10-07T09:28:00Z"/>
                <w:w w:val="100"/>
              </w:rPr>
            </w:pPr>
            <w:ins w:id="338" w:author="Osama AboulMagd" w:date="2016-10-07T09:28:00Z">
              <w:r>
                <w:rPr>
                  <w:w w:val="100"/>
                </w:rPr>
                <w:t>HEWP6.5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21F00756" w14:textId="6033C2D4" w:rsidR="00EA5304" w:rsidRPr="000F0B6D" w:rsidRDefault="00EA5304" w:rsidP="00EA5304">
            <w:pPr>
              <w:pStyle w:val="CellBody"/>
            </w:pPr>
            <w:ins w:id="339" w:author="Osama AboulMagd" w:date="2016-10-07T09:28:00Z">
              <w:r>
                <w:rPr>
                  <w:w w:val="100"/>
                </w:rPr>
                <w:t>HEWP6.6</w:t>
              </w:r>
              <w:proofErr w:type="gramStart"/>
              <w:r>
                <w:rPr>
                  <w:w w:val="100"/>
                </w:rPr>
                <w:t>:O</w:t>
              </w:r>
            </w:ins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05627CA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595E7045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4E95F7C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VHTP8.1.14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801049E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0-8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5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A1B02CF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94777C5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VHTP8.1.13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5CA9FB9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168DE57C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705EEC5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VHTP8.1.15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9A5BE07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0-9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5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677F0CD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25DD5A6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VHTP8.1.14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4D9E75E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134DC236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CA9727A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lastRenderedPageBreak/>
              <w:t>VHTP8.1.16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B99A781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0-7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6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0BC035E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CC63597" w14:textId="77777777" w:rsidR="006B555B" w:rsidRDefault="006B555B" w:rsidP="006E1C05">
            <w:pPr>
              <w:pStyle w:val="CellBody"/>
              <w:rPr>
                <w:ins w:id="340" w:author="Osama AboulMagd" w:date="2016-10-07T09:28:00Z"/>
                <w:w w:val="100"/>
              </w:rPr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  <w:p w14:paraId="1B02B9AD" w14:textId="77777777" w:rsidR="00EA5304" w:rsidRDefault="00EA5304" w:rsidP="006E1C05">
            <w:pPr>
              <w:pStyle w:val="CellBody"/>
              <w:rPr>
                <w:ins w:id="341" w:author="Osama AboulMagd" w:date="2016-10-07T09:28:00Z"/>
                <w:w w:val="100"/>
              </w:rPr>
            </w:pPr>
          </w:p>
          <w:p w14:paraId="5299D0D4" w14:textId="77777777" w:rsidR="00EA5304" w:rsidRDefault="00EA5304" w:rsidP="00EA5304">
            <w:pPr>
              <w:pStyle w:val="CellBody"/>
              <w:rPr>
                <w:ins w:id="342" w:author="Osama AboulMagd" w:date="2016-10-07T09:28:00Z"/>
                <w:w w:val="100"/>
              </w:rPr>
            </w:pPr>
            <w:ins w:id="343" w:author="Osama AboulMagd" w:date="2016-10-07T09:28:00Z">
              <w:r>
                <w:rPr>
                  <w:w w:val="100"/>
                </w:rPr>
                <w:t>HEWP6.1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71ED2A95" w14:textId="77777777" w:rsidR="00EA5304" w:rsidRDefault="00EA5304" w:rsidP="00EA5304">
            <w:pPr>
              <w:pStyle w:val="CellBody"/>
              <w:rPr>
                <w:ins w:id="344" w:author="Osama AboulMagd" w:date="2016-10-07T09:28:00Z"/>
                <w:w w:val="100"/>
              </w:rPr>
            </w:pPr>
            <w:ins w:id="345" w:author="Osama AboulMagd" w:date="2016-10-07T09:28:00Z">
              <w:r>
                <w:rPr>
                  <w:w w:val="100"/>
                </w:rPr>
                <w:t>HEWP6.2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3287809A" w14:textId="77777777" w:rsidR="00EA5304" w:rsidRDefault="00EA5304" w:rsidP="00EA5304">
            <w:pPr>
              <w:pStyle w:val="CellBody"/>
              <w:rPr>
                <w:ins w:id="346" w:author="Osama AboulMagd" w:date="2016-10-07T09:28:00Z"/>
                <w:w w:val="100"/>
              </w:rPr>
            </w:pPr>
            <w:ins w:id="347" w:author="Osama AboulMagd" w:date="2016-10-07T09:28:00Z">
              <w:r>
                <w:rPr>
                  <w:w w:val="100"/>
                </w:rPr>
                <w:t>HEWP6.3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135D7222" w14:textId="77777777" w:rsidR="00EA5304" w:rsidRDefault="00EA5304" w:rsidP="00EA5304">
            <w:pPr>
              <w:pStyle w:val="CellBody"/>
              <w:rPr>
                <w:ins w:id="348" w:author="Osama AboulMagd" w:date="2016-10-07T09:28:00Z"/>
                <w:w w:val="100"/>
              </w:rPr>
            </w:pPr>
            <w:ins w:id="349" w:author="Osama AboulMagd" w:date="2016-10-07T09:28:00Z">
              <w:r>
                <w:rPr>
                  <w:w w:val="100"/>
                </w:rPr>
                <w:t>HEWP6.4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02F04232" w14:textId="77777777" w:rsidR="00EA5304" w:rsidRDefault="00EA5304" w:rsidP="00EA5304">
            <w:pPr>
              <w:pStyle w:val="CellBody"/>
              <w:rPr>
                <w:ins w:id="350" w:author="Osama AboulMagd" w:date="2016-10-07T09:28:00Z"/>
                <w:w w:val="100"/>
              </w:rPr>
            </w:pPr>
            <w:ins w:id="351" w:author="Osama AboulMagd" w:date="2016-10-07T09:28:00Z">
              <w:r>
                <w:rPr>
                  <w:w w:val="100"/>
                </w:rPr>
                <w:t>HEWP6.5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47D9D83B" w14:textId="56282259" w:rsidR="00EA5304" w:rsidRPr="000F0B6D" w:rsidRDefault="00EA5304" w:rsidP="00EA5304">
            <w:pPr>
              <w:pStyle w:val="CellBody"/>
            </w:pPr>
            <w:ins w:id="352" w:author="Osama AboulMagd" w:date="2016-10-07T09:28:00Z">
              <w:r>
                <w:rPr>
                  <w:w w:val="100"/>
                </w:rPr>
                <w:t>HEWP6.6</w:t>
              </w:r>
              <w:proofErr w:type="gramStart"/>
              <w:r>
                <w:rPr>
                  <w:w w:val="100"/>
                </w:rPr>
                <w:t>:O</w:t>
              </w:r>
            </w:ins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B493A49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52001711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920543B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VHTP8.1.17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84C2144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0-8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6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BA512A1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6C89E0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VHTP8.1.16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9634FFA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49981BC1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881BA92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VHTP8.1.18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3DF533F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0-9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6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9897A6B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A2A2F3D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VHTP8.1.17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F63253A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4070940D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B6D945A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VHTP8.1.19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5E1275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0-7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7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9AF557B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CBA944A" w14:textId="77777777" w:rsidR="006B555B" w:rsidRDefault="006B555B" w:rsidP="006E1C05">
            <w:pPr>
              <w:pStyle w:val="CellBody"/>
              <w:rPr>
                <w:ins w:id="353" w:author="Osama AboulMagd" w:date="2016-10-07T09:28:00Z"/>
                <w:w w:val="100"/>
              </w:rPr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  <w:p w14:paraId="7CD7B132" w14:textId="77777777" w:rsidR="00EA5304" w:rsidRDefault="00EA5304" w:rsidP="006E1C05">
            <w:pPr>
              <w:pStyle w:val="CellBody"/>
              <w:rPr>
                <w:ins w:id="354" w:author="Osama AboulMagd" w:date="2016-10-07T09:28:00Z"/>
                <w:w w:val="100"/>
              </w:rPr>
            </w:pPr>
          </w:p>
          <w:p w14:paraId="79B5D4F4" w14:textId="77777777" w:rsidR="00EA5304" w:rsidRDefault="00EA5304" w:rsidP="00EA5304">
            <w:pPr>
              <w:pStyle w:val="CellBody"/>
              <w:rPr>
                <w:ins w:id="355" w:author="Osama AboulMagd" w:date="2016-10-07T09:28:00Z"/>
                <w:w w:val="100"/>
              </w:rPr>
            </w:pPr>
            <w:ins w:id="356" w:author="Osama AboulMagd" w:date="2016-10-07T09:28:00Z">
              <w:r>
                <w:rPr>
                  <w:w w:val="100"/>
                </w:rPr>
                <w:t>HEWP6.1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4FB79657" w14:textId="77777777" w:rsidR="00EA5304" w:rsidRDefault="00EA5304" w:rsidP="00EA5304">
            <w:pPr>
              <w:pStyle w:val="CellBody"/>
              <w:rPr>
                <w:ins w:id="357" w:author="Osama AboulMagd" w:date="2016-10-07T09:28:00Z"/>
                <w:w w:val="100"/>
              </w:rPr>
            </w:pPr>
            <w:ins w:id="358" w:author="Osama AboulMagd" w:date="2016-10-07T09:28:00Z">
              <w:r>
                <w:rPr>
                  <w:w w:val="100"/>
                </w:rPr>
                <w:t>HEWP6.2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510F71A1" w14:textId="77777777" w:rsidR="00EA5304" w:rsidRDefault="00EA5304" w:rsidP="00EA5304">
            <w:pPr>
              <w:pStyle w:val="CellBody"/>
              <w:rPr>
                <w:ins w:id="359" w:author="Osama AboulMagd" w:date="2016-10-07T09:28:00Z"/>
                <w:w w:val="100"/>
              </w:rPr>
            </w:pPr>
            <w:ins w:id="360" w:author="Osama AboulMagd" w:date="2016-10-07T09:28:00Z">
              <w:r>
                <w:rPr>
                  <w:w w:val="100"/>
                </w:rPr>
                <w:t>HEWP6.3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58870826" w14:textId="77777777" w:rsidR="00EA5304" w:rsidRDefault="00EA5304" w:rsidP="00EA5304">
            <w:pPr>
              <w:pStyle w:val="CellBody"/>
              <w:rPr>
                <w:ins w:id="361" w:author="Osama AboulMagd" w:date="2016-10-07T09:28:00Z"/>
                <w:w w:val="100"/>
              </w:rPr>
            </w:pPr>
            <w:ins w:id="362" w:author="Osama AboulMagd" w:date="2016-10-07T09:28:00Z">
              <w:r>
                <w:rPr>
                  <w:w w:val="100"/>
                </w:rPr>
                <w:t>HEWP6.4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4F5091C4" w14:textId="77777777" w:rsidR="00EA5304" w:rsidRDefault="00EA5304" w:rsidP="00EA5304">
            <w:pPr>
              <w:pStyle w:val="CellBody"/>
              <w:rPr>
                <w:ins w:id="363" w:author="Osama AboulMagd" w:date="2016-10-07T09:28:00Z"/>
                <w:w w:val="100"/>
              </w:rPr>
            </w:pPr>
            <w:ins w:id="364" w:author="Osama AboulMagd" w:date="2016-10-07T09:28:00Z">
              <w:r>
                <w:rPr>
                  <w:w w:val="100"/>
                </w:rPr>
                <w:t>HEWP6.5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266F027D" w14:textId="60F4DE9F" w:rsidR="00EA5304" w:rsidRPr="000F0B6D" w:rsidRDefault="00EA5304" w:rsidP="00EA5304">
            <w:pPr>
              <w:pStyle w:val="CellBody"/>
            </w:pPr>
            <w:ins w:id="365" w:author="Osama AboulMagd" w:date="2016-10-07T09:28:00Z">
              <w:r>
                <w:rPr>
                  <w:w w:val="100"/>
                </w:rPr>
                <w:t>HEWP6.6</w:t>
              </w:r>
              <w:proofErr w:type="gramStart"/>
              <w:r>
                <w:rPr>
                  <w:w w:val="100"/>
                </w:rPr>
                <w:t>:O</w:t>
              </w:r>
            </w:ins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BBF2EBC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79834507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9EC8194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VHTP8.1.20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133CFDA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0-8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7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BB9A3CD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BCDE5DD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VHTP8.1.19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4F80276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0204B815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BFC076B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VHTP8.1.21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EB560AC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0-9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7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F4A874B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93515CD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VHTP8.1.20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4920CDF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273F6ED0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A16B4C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VHTP8.1.22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4220426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0-7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8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805E5B6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D0D7279" w14:textId="77777777" w:rsidR="006B555B" w:rsidRDefault="006B555B" w:rsidP="006E1C05">
            <w:pPr>
              <w:pStyle w:val="CellBody"/>
              <w:rPr>
                <w:ins w:id="366" w:author="Osama AboulMagd" w:date="2016-10-07T09:28:00Z"/>
                <w:w w:val="100"/>
              </w:rPr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  <w:p w14:paraId="77ED5755" w14:textId="77777777" w:rsidR="00EA5304" w:rsidRDefault="00EA5304" w:rsidP="006E1C05">
            <w:pPr>
              <w:pStyle w:val="CellBody"/>
              <w:rPr>
                <w:ins w:id="367" w:author="Osama AboulMagd" w:date="2016-10-07T09:28:00Z"/>
                <w:w w:val="100"/>
              </w:rPr>
            </w:pPr>
          </w:p>
          <w:p w14:paraId="673C4DBD" w14:textId="77777777" w:rsidR="00EA5304" w:rsidRDefault="00EA5304" w:rsidP="00EA5304">
            <w:pPr>
              <w:pStyle w:val="CellBody"/>
              <w:rPr>
                <w:ins w:id="368" w:author="Osama AboulMagd" w:date="2016-10-07T09:28:00Z"/>
                <w:w w:val="100"/>
              </w:rPr>
            </w:pPr>
            <w:ins w:id="369" w:author="Osama AboulMagd" w:date="2016-10-07T09:28:00Z">
              <w:r>
                <w:rPr>
                  <w:w w:val="100"/>
                </w:rPr>
                <w:t>HEWP6.1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0F7F413A" w14:textId="77777777" w:rsidR="00EA5304" w:rsidRDefault="00EA5304" w:rsidP="00EA5304">
            <w:pPr>
              <w:pStyle w:val="CellBody"/>
              <w:rPr>
                <w:ins w:id="370" w:author="Osama AboulMagd" w:date="2016-10-07T09:28:00Z"/>
                <w:w w:val="100"/>
              </w:rPr>
            </w:pPr>
            <w:ins w:id="371" w:author="Osama AboulMagd" w:date="2016-10-07T09:28:00Z">
              <w:r>
                <w:rPr>
                  <w:w w:val="100"/>
                </w:rPr>
                <w:t>HEWP6.2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1FF60153" w14:textId="77777777" w:rsidR="00EA5304" w:rsidRDefault="00EA5304" w:rsidP="00EA5304">
            <w:pPr>
              <w:pStyle w:val="CellBody"/>
              <w:rPr>
                <w:ins w:id="372" w:author="Osama AboulMagd" w:date="2016-10-07T09:28:00Z"/>
                <w:w w:val="100"/>
              </w:rPr>
            </w:pPr>
            <w:ins w:id="373" w:author="Osama AboulMagd" w:date="2016-10-07T09:28:00Z">
              <w:r>
                <w:rPr>
                  <w:w w:val="100"/>
                </w:rPr>
                <w:t>HEWP6.3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3B9D89EB" w14:textId="77777777" w:rsidR="00EA5304" w:rsidRDefault="00EA5304" w:rsidP="00EA5304">
            <w:pPr>
              <w:pStyle w:val="CellBody"/>
              <w:rPr>
                <w:ins w:id="374" w:author="Osama AboulMagd" w:date="2016-10-07T09:28:00Z"/>
                <w:w w:val="100"/>
              </w:rPr>
            </w:pPr>
            <w:ins w:id="375" w:author="Osama AboulMagd" w:date="2016-10-07T09:28:00Z">
              <w:r>
                <w:rPr>
                  <w:w w:val="100"/>
                </w:rPr>
                <w:t>HEWP6.4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25C0E220" w14:textId="77777777" w:rsidR="00EA5304" w:rsidRDefault="00EA5304" w:rsidP="00EA5304">
            <w:pPr>
              <w:pStyle w:val="CellBody"/>
              <w:rPr>
                <w:ins w:id="376" w:author="Osama AboulMagd" w:date="2016-10-07T09:28:00Z"/>
                <w:w w:val="100"/>
              </w:rPr>
            </w:pPr>
            <w:ins w:id="377" w:author="Osama AboulMagd" w:date="2016-10-07T09:28:00Z">
              <w:r>
                <w:rPr>
                  <w:w w:val="100"/>
                </w:rPr>
                <w:t>HEWP6.5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254A3F63" w14:textId="73AFB2B9" w:rsidR="00EA5304" w:rsidRPr="000F0B6D" w:rsidRDefault="00EA5304" w:rsidP="00EA5304">
            <w:pPr>
              <w:pStyle w:val="CellBody"/>
            </w:pPr>
            <w:ins w:id="378" w:author="Osama AboulMagd" w:date="2016-10-07T09:28:00Z">
              <w:r>
                <w:rPr>
                  <w:w w:val="100"/>
                </w:rPr>
                <w:t>HEWP6.6</w:t>
              </w:r>
              <w:proofErr w:type="gramStart"/>
              <w:r>
                <w:rPr>
                  <w:w w:val="100"/>
                </w:rPr>
                <w:t>:O</w:t>
              </w:r>
            </w:ins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C6E870B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7AB2BD60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78AF5C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VHTP8.1.23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903D9CA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0-8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8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3C6F5F1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2D61D67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VHTP8.1.22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B32E61D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277C5A0E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617F9B9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VHTP8.1.24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0D3ECC5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0-9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8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D2F351A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7152A1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VHTP8.1.23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1FCBA1B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306B1A72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897800F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718A967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CBW160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82781C0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EA97879" w14:textId="77777777" w:rsidR="006B555B" w:rsidRPr="000F0B6D" w:rsidRDefault="006B555B" w:rsidP="006E1C05">
            <w:pPr>
              <w:pStyle w:val="CellBody"/>
            </w:pP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67F65A5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</w:p>
        </w:tc>
      </w:tr>
      <w:tr w:rsidR="006B555B" w:rsidRPr="000F0B6D" w14:paraId="054B2896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7E26766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VHTP8.2.1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3A581AE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0-7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1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F6CD0F1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73B4633" w14:textId="77777777" w:rsidR="006B555B" w:rsidRDefault="006B555B" w:rsidP="006E1C05">
            <w:pPr>
              <w:pStyle w:val="CellBody"/>
              <w:rPr>
                <w:ins w:id="379" w:author="Osama AboulMagd" w:date="2016-10-07T09:55:00Z"/>
                <w:w w:val="100"/>
              </w:rPr>
            </w:pPr>
            <w:r w:rsidRPr="000F0B6D">
              <w:rPr>
                <w:w w:val="100"/>
              </w:rPr>
              <w:t>VHTP3.4:M</w:t>
            </w:r>
          </w:p>
          <w:p w14:paraId="4246125F" w14:textId="77777777" w:rsidR="00BD4CA2" w:rsidRDefault="00BD4CA2" w:rsidP="006E1C05">
            <w:pPr>
              <w:pStyle w:val="CellBody"/>
              <w:rPr>
                <w:ins w:id="380" w:author="Osama AboulMagd" w:date="2016-10-07T09:55:00Z"/>
                <w:w w:val="100"/>
              </w:rPr>
            </w:pPr>
          </w:p>
          <w:p w14:paraId="05441500" w14:textId="77777777" w:rsidR="00992EE8" w:rsidRDefault="00992EE8" w:rsidP="006E1C05">
            <w:pPr>
              <w:pStyle w:val="CellBody"/>
              <w:rPr>
                <w:ins w:id="381" w:author="Osama AboulMagd" w:date="2016-10-07T09:55:00Z"/>
                <w:w w:val="100"/>
              </w:rPr>
            </w:pPr>
            <w:ins w:id="382" w:author="Osama AboulMagd" w:date="2016-10-07T09:55:00Z">
              <w:r>
                <w:rPr>
                  <w:w w:val="100"/>
                </w:rPr>
                <w:t>(VHTP3.4 and HEWP6.1):M</w:t>
              </w:r>
            </w:ins>
          </w:p>
          <w:p w14:paraId="153B94E4" w14:textId="77777777" w:rsidR="00BD4CA2" w:rsidRDefault="00BD4CA2" w:rsidP="006E1C05">
            <w:pPr>
              <w:pStyle w:val="CellBody"/>
              <w:rPr>
                <w:ins w:id="383" w:author="Osama AboulMagd" w:date="2016-10-07T09:55:00Z"/>
                <w:w w:val="100"/>
              </w:rPr>
            </w:pPr>
          </w:p>
          <w:p w14:paraId="3F2FBE56" w14:textId="77777777" w:rsidR="00BD4CA2" w:rsidRDefault="00BD4CA2" w:rsidP="006E1C05">
            <w:pPr>
              <w:pStyle w:val="CellBody"/>
              <w:rPr>
                <w:ins w:id="384" w:author="Osama AboulMagd" w:date="2016-10-07T09:56:00Z"/>
                <w:w w:val="100"/>
              </w:rPr>
            </w:pPr>
            <w:ins w:id="385" w:author="Osama AboulMagd" w:date="2016-10-07T09:55:00Z">
              <w:r>
                <w:rPr>
                  <w:w w:val="100"/>
                </w:rPr>
                <w:lastRenderedPageBreak/>
                <w:t>(VHTP3.4 and HEWP6.2):M</w:t>
              </w:r>
            </w:ins>
          </w:p>
          <w:p w14:paraId="25A5B6B8" w14:textId="77777777" w:rsidR="00BD4CA2" w:rsidRDefault="00BD4CA2" w:rsidP="006E1C05">
            <w:pPr>
              <w:pStyle w:val="CellBody"/>
              <w:rPr>
                <w:ins w:id="386" w:author="Osama AboulMagd" w:date="2016-10-07T09:56:00Z"/>
                <w:w w:val="100"/>
              </w:rPr>
            </w:pPr>
          </w:p>
          <w:p w14:paraId="2D9B35F6" w14:textId="77777777" w:rsidR="00BD4CA2" w:rsidRDefault="00BD4CA2" w:rsidP="006E1C05">
            <w:pPr>
              <w:pStyle w:val="CellBody"/>
              <w:rPr>
                <w:ins w:id="387" w:author="Osama AboulMagd" w:date="2016-10-07T09:56:00Z"/>
                <w:w w:val="100"/>
              </w:rPr>
            </w:pPr>
            <w:ins w:id="388" w:author="Osama AboulMagd" w:date="2016-10-07T09:56:00Z">
              <w:r>
                <w:rPr>
                  <w:w w:val="100"/>
                </w:rPr>
                <w:t>(VHTP3.4 and HEWP6.3):M</w:t>
              </w:r>
            </w:ins>
          </w:p>
          <w:p w14:paraId="3671DBE2" w14:textId="77777777" w:rsidR="00BD4CA2" w:rsidRDefault="00BD4CA2" w:rsidP="006E1C05">
            <w:pPr>
              <w:pStyle w:val="CellBody"/>
              <w:rPr>
                <w:ins w:id="389" w:author="Osama AboulMagd" w:date="2016-10-07T09:56:00Z"/>
                <w:w w:val="100"/>
              </w:rPr>
            </w:pPr>
          </w:p>
          <w:p w14:paraId="3DDF437D" w14:textId="77777777" w:rsidR="00BD4CA2" w:rsidRDefault="00BD4CA2" w:rsidP="006E1C05">
            <w:pPr>
              <w:pStyle w:val="CellBody"/>
              <w:rPr>
                <w:ins w:id="390" w:author="Osama AboulMagd" w:date="2016-10-07T09:56:00Z"/>
                <w:w w:val="100"/>
              </w:rPr>
            </w:pPr>
            <w:ins w:id="391" w:author="Osama AboulMagd" w:date="2016-10-07T09:56:00Z">
              <w:r>
                <w:rPr>
                  <w:w w:val="100"/>
                </w:rPr>
                <w:t>(VHTP3.4 and HEWP6.4):M</w:t>
              </w:r>
            </w:ins>
          </w:p>
          <w:p w14:paraId="392CDF70" w14:textId="77777777" w:rsidR="00BD4CA2" w:rsidRDefault="00BD4CA2" w:rsidP="006E1C05">
            <w:pPr>
              <w:pStyle w:val="CellBody"/>
              <w:rPr>
                <w:ins w:id="392" w:author="Osama AboulMagd" w:date="2016-10-07T09:56:00Z"/>
                <w:w w:val="100"/>
              </w:rPr>
            </w:pPr>
          </w:p>
          <w:p w14:paraId="1B9F12DA" w14:textId="77777777" w:rsidR="00BD4CA2" w:rsidRDefault="00BD4CA2" w:rsidP="006E1C05">
            <w:pPr>
              <w:pStyle w:val="CellBody"/>
              <w:rPr>
                <w:ins w:id="393" w:author="Osama AboulMagd" w:date="2016-10-07T09:56:00Z"/>
                <w:w w:val="100"/>
              </w:rPr>
            </w:pPr>
            <w:ins w:id="394" w:author="Osama AboulMagd" w:date="2016-10-07T09:56:00Z">
              <w:r>
                <w:rPr>
                  <w:w w:val="100"/>
                </w:rPr>
                <w:t>(VHTP3.4 and HEWP6.5):M</w:t>
              </w:r>
            </w:ins>
          </w:p>
          <w:p w14:paraId="40A2FB41" w14:textId="77777777" w:rsidR="00BD4CA2" w:rsidRDefault="00BD4CA2" w:rsidP="006E1C05">
            <w:pPr>
              <w:pStyle w:val="CellBody"/>
              <w:rPr>
                <w:ins w:id="395" w:author="Osama AboulMagd" w:date="2016-10-07T09:56:00Z"/>
                <w:w w:val="100"/>
              </w:rPr>
            </w:pPr>
          </w:p>
          <w:p w14:paraId="68421AA1" w14:textId="77777777" w:rsidR="00BD4CA2" w:rsidRDefault="00BD4CA2" w:rsidP="006E1C05">
            <w:pPr>
              <w:pStyle w:val="CellBody"/>
              <w:rPr>
                <w:ins w:id="396" w:author="Osama AboulMagd" w:date="2016-10-07T09:56:00Z"/>
                <w:w w:val="100"/>
              </w:rPr>
            </w:pPr>
            <w:ins w:id="397" w:author="Osama AboulMagd" w:date="2016-10-07T09:56:00Z">
              <w:r>
                <w:rPr>
                  <w:w w:val="100"/>
                </w:rPr>
                <w:t>(VHTP3.4 and HEWP6.6):M</w:t>
              </w:r>
            </w:ins>
          </w:p>
          <w:p w14:paraId="4B047D09" w14:textId="77777777" w:rsidR="00BD4CA2" w:rsidRDefault="00BD4CA2" w:rsidP="006E1C05">
            <w:pPr>
              <w:pStyle w:val="CellBody"/>
              <w:rPr>
                <w:ins w:id="398" w:author="Osama AboulMagd" w:date="2016-10-07T09:56:00Z"/>
                <w:w w:val="100"/>
              </w:rPr>
            </w:pPr>
          </w:p>
          <w:p w14:paraId="6C989A7E" w14:textId="5A9AD675" w:rsidR="00BD4CA2" w:rsidRPr="000F0B6D" w:rsidRDefault="00BD4CA2" w:rsidP="006E1C05">
            <w:pPr>
              <w:pStyle w:val="CellBody"/>
            </w:pPr>
            <w:ins w:id="399" w:author="Osama AboulMagd" w:date="2016-10-07T09:56:00Z">
              <w:r>
                <w:rPr>
                  <w:w w:val="100"/>
                </w:rPr>
                <w:t>(VHTP3.4 and HEWP6.7):M</w:t>
              </w:r>
            </w:ins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56BD806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lastRenderedPageBreak/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5998D0C9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F60C421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VHTP8.2.2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E510453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0-8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1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51FB1ED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BF9BFC4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VHTP8.2.1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73EA6FC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2BAAFE16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68E948C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VHTP8.2.3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6E59D6B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0-9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1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1D4F48E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1B6A78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VHTP8.2.2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745CBDF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6850D8CA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9E254D4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VHTP8.2.4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ADD23C1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0-7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2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0B17BAD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3E29082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5CEC464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0924CEEA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0999A86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VHTP8.2.5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FC9B1B1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0-8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2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7B290D2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86A8C23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VHTP8.2.4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A8EF39D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0D687D99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422AAAB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VHTP8.2.6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0FA3CC9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0-9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2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AFABC9E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022CBD2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VHTP8.2.5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1F209A3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0D7537E2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CA6FFB7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VHTP8.2.7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DAD04F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0-7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3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1A470BD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C85E9E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86B7506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5CD2BEC2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4ED7E44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VHTP8.2.8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611D424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0-8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3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5042FF5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CB0C3C3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VHTP8.2.7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452F01F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05676BE8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BED0F17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VHTP8.2.9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068AD6F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0-9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3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AD2717C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6588D1E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VHTP8.2.8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E2AA778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2E50D2DC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BA3576E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VHTP8.2.10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45E00FB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0-7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4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5589E49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3BD2F29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BC70D2A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08942B9E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DB60A26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lastRenderedPageBreak/>
              <w:t>VHTP8.2.11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BB057E6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0-8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4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7291BC0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F1A5EB4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VHTP8.2.10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1B003F1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41F0AF28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759F1A3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VHTP8.2.12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097DE9F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0-9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4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D443C86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DD2B473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VHTP8.2.11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7617C78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4ACA9472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97C67C6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VHTP8.2.13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4A5F364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0-7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5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D7722B7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E7B82B9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r w:rsidRPr="000F0B6D">
              <w:rPr>
                <w:w w:val="100"/>
              </w:rPr>
              <w:t>9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352CE8B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3D07BBAA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8ADAD42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VHTP8.2.14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9DCA0A2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0-8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5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00B30A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85673A7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VHTP8.2.13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79F803E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75093B94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CB74D62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VHTP8.2.15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F20A6A1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0-9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5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2A55C69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CD6ED8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VHTP8.2.14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C633587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2E67BCAD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E3F9E2A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VHTP8.2.16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9A3A5C5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0-7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6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61B61CA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3835974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10B6D2B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42A6A0CB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CBDF936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VHTP8.2.17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F0E7314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0-8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6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861C25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969A262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VHTP8.2.16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487391B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18A28F20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D735960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VHTP8.2.18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D38723F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0-9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6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983A179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9D6567A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VHTP8.2.17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EC07703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1091BD52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F597AB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VHTP8.2.19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6C5B23F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0-7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7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953E6B7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2C6CD6D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FC3AB5B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15C12981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2189E9F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VHTP8.2.20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58A1D91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0-8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7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E9D1B6A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C31A63F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VHTP8.2.19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7C39894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78442AB4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E61F522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VHTP8.2.21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F05E6D3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0-9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7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07525D0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9386B76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VHTP8.2.20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47F71F9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4619772F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A274601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VHTP8.2.22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FB59610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0-7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8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44ACDC2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4C485AF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2496E4E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7E1C0A1A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9FE1F8A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VHTP8.2.23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50CC655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0-8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8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6214C25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6731A2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VHTP8.2.22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8BF4DE5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17F55796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4BC8554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lastRenderedPageBreak/>
              <w:t>VHTP8.2.24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F53A0FD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0-9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8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653C999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769DB8F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VHTP8.2.23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318C2C8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334F0A7D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A2DE2BE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D60774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CBW80+80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8CCB9FB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107AE31" w14:textId="77777777" w:rsidR="006B555B" w:rsidRPr="000F0B6D" w:rsidRDefault="006B555B" w:rsidP="006E1C05">
            <w:pPr>
              <w:pStyle w:val="CellBody"/>
            </w:pP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EB2901A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</w:p>
        </w:tc>
      </w:tr>
      <w:tr w:rsidR="006B555B" w:rsidRPr="000F0B6D" w14:paraId="46001CB1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A523D77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VHTP8.3.1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00CF930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0-7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1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CC08320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073308E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VHTP3.5:M</w:t>
            </w: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E1A6777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4E347969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D5991B0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VHTP8.3.2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036C92E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0-8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1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0D0C50D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424474F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VHTP8.3.1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ED07564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1B248D80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E228331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VHTP8.3.3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D0FC4AC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0-9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1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0F8B41C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0223D6F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VHTP8.3.2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C9BAC0F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12B5AC69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4551701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VHTP8.3.4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F606159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0-7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2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F8360F6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E2B77BD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49D543E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2310718B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EA40279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VHTP8.3.5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4FFBCFD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0-8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2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202185D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56D9B8C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VHTP8.3.4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8F53C1F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36868D19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8E093C6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VHTP8.3.6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A91E832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0-9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2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A85BB20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768A937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VHTP8.3.5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530A715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220CF192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2DFC1F6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VHTP8.3.7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D20D7F4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0-7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3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0098076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791FA04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63172C6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19318632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59C2722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VHTP8.3.8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2962CED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0-8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3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6465750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3908264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VHTP8.3.7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9E6E024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1E21CA3A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BF5D9B9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VHTP8.3.9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1AE527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0-9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3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79E8B47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851F9C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VHTP8.3.8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BE8696F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51FAC6A8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157D323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VHTP8.3.10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14BA4CD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0-7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4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DFE4A6C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F7A1E7A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AEFF0EF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32AA199C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CA3FFF6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VHTP8.3.11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A9F4D8B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0-8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4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C6EAAC9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C9A99F7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VHTP8.3.10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211745E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5C379747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2A538E2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lastRenderedPageBreak/>
              <w:t>VHTP8.3.12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7840D51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0-9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4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FFFC6BF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27883ED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VHTP8.3.11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469DC5C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1521C652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BB3612C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VHTP8.3.13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BA3C1C9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0-7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5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44DE59B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B6E3DE1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F48C106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61BF3EEE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BC1E1AC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VHTP8.3.14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7FB71ED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0-8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5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44E8743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3A7D9F9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VHTP8.3.13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9620DFC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5ED840D7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0DE2E1F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VHTP8.3.15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69BFFD3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0-9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5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9B23413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484637E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VHTP8.3.14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5E9A128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0678C414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93C529F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VHTP8.3.16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A3A616D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0-7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6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CB846E5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484B727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27325AA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1F464A1C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206D42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VHTP8.3.17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B05F8C5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0-8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6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F25692B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9407B07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VHTP8.3.16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9BC7E4F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6CA5A020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695CA7E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VHTP8.3.18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B863811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0-9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6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721940F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E39B98D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VHTP8.3.17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7900F3D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596AE9A3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8FCED54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VHTP8.3.19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A29732E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0-7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7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3346002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B5424B0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610466F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7CA8AF6E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591FFD5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VHTP8.3.20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D10849D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0-8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7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DBC6D26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0B43D3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VHTP8.3.19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D9D7545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62A14A60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E5F073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VHTP8.3.21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EA4DDB6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0-9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7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5DA7E63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A2F6BB0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VHTP8.3.20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84322F8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2EEA7C59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0AF2D40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VHTP8.3.22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B67CB10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0-7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8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7E60459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E419482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4EB38AF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29AD98B5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4B135F3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VHTP8.3.23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D6FA064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0-8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8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E68F292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B2EA781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VHTP8.3.22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7DCB8E2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576AB8DA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3C8331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VHTP8.3.24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25CE34E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 xml:space="preserve">VHT-MCS with Index 0-9 and </w:t>
            </w:r>
            <w:r w:rsidRPr="000F0B6D">
              <w:rPr>
                <w:i/>
                <w:iCs/>
                <w:w w:val="100"/>
              </w:rPr>
              <w:t>N</w:t>
            </w:r>
            <w:r w:rsidRPr="000F0B6D">
              <w:rPr>
                <w:i/>
                <w:iCs/>
                <w:w w:val="100"/>
                <w:vertAlign w:val="subscript"/>
              </w:rPr>
              <w:t>SS</w:t>
            </w:r>
            <w:r w:rsidRPr="000F0B6D">
              <w:rPr>
                <w:w w:val="100"/>
              </w:rPr>
              <w:t> = 8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088FB08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21337A1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VHTP8.3.23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649C72D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1F448A8F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442632E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lastRenderedPageBreak/>
              <w:t>VHTP8.4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1E3A955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Transmit and receive support for 400 ns GI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5E428F9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21.5 (Parameters for VHT-MCSs)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D04C57A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B18BE2D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71C0D276" w14:textId="77777777" w:rsidTr="006E1C05">
        <w:trPr>
          <w:trHeight w:val="9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3844AFF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VHTP9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53DD136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Space-time block coding (STBC)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F8FBD6A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21.3.10.9.4 (Space-time block coding)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8625935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proofErr w:type="gramStart"/>
            <w:r w:rsidRPr="000F0B6D">
              <w:rPr>
                <w:w w:val="100"/>
              </w:rPr>
              <w:t>:O</w:t>
            </w:r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0052DF4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  <w:tr w:rsidR="006B555B" w:rsidRPr="000F0B6D" w14:paraId="2ED8DCE3" w14:textId="77777777" w:rsidTr="006E1C05">
        <w:trPr>
          <w:trHeight w:val="1100"/>
          <w:jc w:val="center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D56FD7E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VHTP10</w:t>
            </w: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D4791BB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Non-HT duplicate format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DAE8D4D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21.3.10.12 (Non-HT duplicate transmission)</w:t>
            </w:r>
            <w:r w:rsidRPr="000F0B6D">
              <w:rPr>
                <w:vanish/>
                <w:w w:val="100"/>
              </w:rPr>
              <w:t>(Ed)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C6F78B2" w14:textId="77777777" w:rsidR="006B555B" w:rsidRPr="000F0B6D" w:rsidRDefault="006B555B" w:rsidP="006E1C05">
            <w:pPr>
              <w:pStyle w:val="CellBody"/>
            </w:pPr>
            <w:r w:rsidRPr="000F0B6D">
              <w:rPr>
                <w:w w:val="100"/>
              </w:rPr>
              <w:t>CFVHT</w:t>
            </w:r>
            <w:r w:rsidRPr="000F0B6D">
              <w:rPr>
                <w:vanish/>
                <w:w w:val="100"/>
              </w:rPr>
              <w:t>(#6573)</w:t>
            </w:r>
            <w:r w:rsidRPr="000F0B6D">
              <w:rPr>
                <w:w w:val="100"/>
              </w:rPr>
              <w:t>:M</w:t>
            </w: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B762791" w14:textId="77777777" w:rsidR="006B555B" w:rsidRPr="000F0B6D" w:rsidRDefault="006B555B" w:rsidP="006E1C05">
            <w:pPr>
              <w:pStyle w:val="CellBody"/>
              <w:spacing w:line="160" w:lineRule="atLeast"/>
              <w:rPr>
                <w:sz w:val="16"/>
                <w:szCs w:val="16"/>
              </w:rPr>
            </w:pPr>
            <w:r w:rsidRPr="000F0B6D">
              <w:rPr>
                <w:w w:val="100"/>
              </w:rPr>
              <w:t xml:space="preserve">Yes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No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  <w:r w:rsidRPr="000F0B6D">
              <w:rPr>
                <w:w w:val="100"/>
              </w:rPr>
              <w:t xml:space="preserve"> N/A </w:t>
            </w:r>
            <w:r w:rsidRPr="000F0B6D">
              <w:rPr>
                <w:rFonts w:ascii="Wingdings" w:hAnsi="Wingdings" w:cs="Wingdings"/>
                <w:w w:val="100"/>
              </w:rPr>
              <w:t></w:t>
            </w:r>
          </w:p>
        </w:tc>
      </w:tr>
    </w:tbl>
    <w:p w14:paraId="509ECA01" w14:textId="77777777" w:rsidR="006B555B" w:rsidRDefault="006B555B" w:rsidP="006B555B">
      <w:pPr>
        <w:pStyle w:val="T"/>
        <w:spacing w:before="280" w:line="280" w:lineRule="atLeast"/>
        <w:rPr>
          <w:w w:val="100"/>
          <w:sz w:val="24"/>
          <w:szCs w:val="24"/>
        </w:rPr>
      </w:pPr>
    </w:p>
    <w:p w14:paraId="49E892CE" w14:textId="77777777" w:rsidR="00A5621F" w:rsidRDefault="00A5621F">
      <w:pPr>
        <w:rPr>
          <w:ins w:id="400" w:author="Osama AboulMagd" w:date="2016-10-03T09:18:00Z"/>
        </w:rPr>
      </w:pPr>
    </w:p>
    <w:p w14:paraId="23EAB3EC" w14:textId="76B86486" w:rsidR="00A5621F" w:rsidRDefault="006B555B" w:rsidP="00A5621F">
      <w:pPr>
        <w:pStyle w:val="AH2"/>
        <w:numPr>
          <w:ilvl w:val="0"/>
          <w:numId w:val="9"/>
        </w:numPr>
        <w:rPr>
          <w:ins w:id="401" w:author="Osama AboulMagd" w:date="2016-10-03T09:19:00Z"/>
        </w:rPr>
      </w:pPr>
      <w:ins w:id="402" w:author="Osama AboulMagd" w:date="2016-10-05T12:26:00Z">
        <w:r>
          <w:t>B.4.xx</w:t>
        </w:r>
        <w:r>
          <w:tab/>
        </w:r>
      </w:ins>
      <w:ins w:id="403" w:author="Osama AboulMagd" w:date="2016-10-03T09:19:00Z">
        <w:r w:rsidR="00A5621F">
          <w:t>High Efficiency WLAN (HEW) features   </w:t>
        </w:r>
      </w:ins>
    </w:p>
    <w:tbl>
      <w:tblPr>
        <w:tblW w:w="0" w:type="auto"/>
        <w:jc w:val="center"/>
        <w:tblLayout w:type="fixed"/>
        <w:tblCellMar>
          <w:top w:w="80" w:type="dxa"/>
          <w:left w:w="120" w:type="dxa"/>
          <w:bottom w:w="40" w:type="dxa"/>
          <w:right w:w="120" w:type="dxa"/>
        </w:tblCellMar>
        <w:tblLook w:val="0000" w:firstRow="0" w:lastRow="0" w:firstColumn="0" w:lastColumn="0" w:noHBand="0" w:noVBand="0"/>
      </w:tblPr>
      <w:tblGrid>
        <w:gridCol w:w="1200"/>
        <w:gridCol w:w="3100"/>
        <w:gridCol w:w="1380"/>
        <w:gridCol w:w="1320"/>
        <w:gridCol w:w="1780"/>
        <w:tblGridChange w:id="404">
          <w:tblGrid>
            <w:gridCol w:w="120"/>
            <w:gridCol w:w="1080"/>
            <w:gridCol w:w="120"/>
            <w:gridCol w:w="2980"/>
            <w:gridCol w:w="120"/>
            <w:gridCol w:w="1260"/>
            <w:gridCol w:w="120"/>
            <w:gridCol w:w="1200"/>
            <w:gridCol w:w="60"/>
            <w:gridCol w:w="60"/>
            <w:gridCol w:w="1660"/>
            <w:gridCol w:w="120"/>
          </w:tblGrid>
        </w:tblGridChange>
      </w:tblGrid>
      <w:tr w:rsidR="00A5621F" w:rsidRPr="000F0B6D" w14:paraId="27E2BA3C" w14:textId="77777777" w:rsidTr="00C115CB">
        <w:trPr>
          <w:jc w:val="center"/>
          <w:ins w:id="405" w:author="Osama AboulMagd" w:date="2016-10-03T09:19:00Z"/>
        </w:trPr>
        <w:tc>
          <w:tcPr>
            <w:tcW w:w="878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20" w:type="dxa"/>
              <w:bottom w:w="40" w:type="dxa"/>
              <w:right w:w="120" w:type="dxa"/>
            </w:tcMar>
            <w:vAlign w:val="center"/>
          </w:tcPr>
          <w:p w14:paraId="7E052ED6" w14:textId="506CDE63" w:rsidR="00A5621F" w:rsidRPr="000F0B6D" w:rsidRDefault="006B555B">
            <w:pPr>
              <w:pStyle w:val="AH3"/>
              <w:rPr>
                <w:ins w:id="406" w:author="Osama AboulMagd" w:date="2016-10-03T09:19:00Z"/>
              </w:rPr>
              <w:pPrChange w:id="407" w:author="Osama AboulMagd" w:date="2016-10-05T12:26:00Z">
                <w:pPr>
                  <w:pStyle w:val="AH3"/>
                  <w:numPr>
                    <w:numId w:val="10"/>
                  </w:numPr>
                </w:pPr>
              </w:pPrChange>
            </w:pPr>
            <w:ins w:id="408" w:author="Osama AboulMagd" w:date="2016-10-05T12:26:00Z">
              <w:r>
                <w:rPr>
                  <w:w w:val="100"/>
                </w:rPr>
                <w:t>B.4.xx.1</w:t>
              </w:r>
            </w:ins>
            <w:ins w:id="409" w:author="Osama AboulMagd" w:date="2016-10-03T09:19:00Z">
              <w:r w:rsidR="00A5621F" w:rsidRPr="000F0B6D">
                <w:rPr>
                  <w:w w:val="100"/>
                </w:rPr>
                <w:t>HEW MAC features</w:t>
              </w:r>
              <w:r w:rsidR="00A5621F" w:rsidRPr="000F0B6D">
                <w:rPr>
                  <w:w w:val="100"/>
                </w:rPr>
                <w:fldChar w:fldCharType="begin"/>
              </w:r>
              <w:r w:rsidR="00A5621F" w:rsidRPr="000F0B6D">
                <w:rPr>
                  <w:w w:val="100"/>
                </w:rPr>
                <w:instrText xml:space="preserve"> FILENAME </w:instrText>
              </w:r>
              <w:r w:rsidR="00A5621F" w:rsidRPr="000F0B6D">
                <w:rPr>
                  <w:w w:val="100"/>
                </w:rPr>
                <w:fldChar w:fldCharType="separate"/>
              </w:r>
              <w:r w:rsidR="00A5621F" w:rsidRPr="000F0B6D">
                <w:rPr>
                  <w:w w:val="100"/>
                </w:rPr>
                <w:t> </w:t>
              </w:r>
              <w:r w:rsidR="00A5621F" w:rsidRPr="000F0B6D">
                <w:rPr>
                  <w:w w:val="100"/>
                </w:rPr>
                <w:fldChar w:fldCharType="end"/>
              </w:r>
            </w:ins>
          </w:p>
        </w:tc>
      </w:tr>
      <w:tr w:rsidR="00A5621F" w:rsidRPr="000F0B6D" w14:paraId="1051D29E" w14:textId="77777777" w:rsidTr="00C115CB">
        <w:tblPrEx>
          <w:tblW w:w="0" w:type="auto"/>
          <w:jc w:val="center"/>
          <w:tblLayout w:type="fixed"/>
          <w:tblCellMar>
            <w:top w:w="80" w:type="dxa"/>
            <w:left w:w="120" w:type="dxa"/>
            <w:bottom w:w="40" w:type="dxa"/>
            <w:right w:w="120" w:type="dxa"/>
          </w:tblCellMar>
          <w:tblLook w:val="0000" w:firstRow="0" w:lastRow="0" w:firstColumn="0" w:lastColumn="0" w:noHBand="0" w:noVBand="0"/>
          <w:tblPrExChange w:id="410" w:author="o00903653" w:date="2016-08-23T14:11:00Z">
            <w:tblPrEx>
              <w:tblW w:w="0" w:type="auto"/>
              <w:jc w:val="center"/>
              <w:tblLayout w:type="fixed"/>
              <w:tblCellMar>
                <w:top w:w="80" w:type="dxa"/>
                <w:left w:w="120" w:type="dxa"/>
                <w:bottom w:w="40" w:type="dxa"/>
                <w:right w:w="12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80"/>
          <w:jc w:val="center"/>
          <w:ins w:id="411" w:author="Osama AboulMagd" w:date="2016-10-03T09:19:00Z"/>
          <w:trPrChange w:id="412" w:author="o00903653" w:date="2016-08-23T14:11:00Z">
            <w:trPr>
              <w:gridAfter w:val="0"/>
              <w:trHeight w:val="380"/>
              <w:jc w:val="center"/>
            </w:trPr>
          </w:trPrChange>
        </w:trPr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  <w:tcPrChange w:id="413" w:author="o00903653" w:date="2016-08-23T14:11:00Z">
              <w:tcPr>
                <w:tcW w:w="1200" w:type="dxa"/>
                <w:gridSpan w:val="2"/>
                <w:tcBorders>
                  <w:top w:val="single" w:sz="10" w:space="0" w:color="000000"/>
                  <w:left w:val="single" w:sz="10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20" w:type="dxa"/>
                  <w:left w:w="120" w:type="dxa"/>
                  <w:bottom w:w="80" w:type="dxa"/>
                  <w:right w:w="120" w:type="dxa"/>
                </w:tcMar>
                <w:vAlign w:val="center"/>
              </w:tcPr>
            </w:tcPrChange>
          </w:tcPr>
          <w:p w14:paraId="400F5841" w14:textId="77777777" w:rsidR="00A5621F" w:rsidRPr="000F0B6D" w:rsidRDefault="00A5621F" w:rsidP="00C115CB">
            <w:pPr>
              <w:pStyle w:val="CellHeading"/>
              <w:rPr>
                <w:ins w:id="414" w:author="Osama AboulMagd" w:date="2016-10-03T09:19:00Z"/>
              </w:rPr>
            </w:pPr>
            <w:ins w:id="415" w:author="Osama AboulMagd" w:date="2016-10-03T09:19:00Z">
              <w:r w:rsidRPr="000F0B6D">
                <w:rPr>
                  <w:w w:val="100"/>
                </w:rPr>
                <w:t>Item</w:t>
              </w:r>
            </w:ins>
          </w:p>
        </w:tc>
        <w:tc>
          <w:tcPr>
            <w:tcW w:w="31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  <w:tcPrChange w:id="416" w:author="o00903653" w:date="2016-08-23T14:11:00Z">
              <w:tcPr>
                <w:tcW w:w="3100" w:type="dxa"/>
                <w:gridSpan w:val="2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20" w:type="dxa"/>
                  <w:left w:w="120" w:type="dxa"/>
                  <w:bottom w:w="80" w:type="dxa"/>
                  <w:right w:w="120" w:type="dxa"/>
                </w:tcMar>
                <w:vAlign w:val="center"/>
              </w:tcPr>
            </w:tcPrChange>
          </w:tcPr>
          <w:p w14:paraId="27B981E4" w14:textId="77777777" w:rsidR="00A5621F" w:rsidRPr="000F0B6D" w:rsidRDefault="00A5621F" w:rsidP="00C115CB">
            <w:pPr>
              <w:pStyle w:val="CellHeading"/>
              <w:rPr>
                <w:ins w:id="417" w:author="Osama AboulMagd" w:date="2016-10-03T09:19:00Z"/>
              </w:rPr>
            </w:pPr>
            <w:ins w:id="418" w:author="Osama AboulMagd" w:date="2016-10-03T09:19:00Z">
              <w:r w:rsidRPr="000F0B6D">
                <w:rPr>
                  <w:w w:val="100"/>
                </w:rPr>
                <w:t>Protocol capability</w:t>
              </w:r>
            </w:ins>
          </w:p>
        </w:tc>
        <w:tc>
          <w:tcPr>
            <w:tcW w:w="138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  <w:tcPrChange w:id="419" w:author="o00903653" w:date="2016-08-23T14:11:00Z">
              <w:tcPr>
                <w:tcW w:w="1380" w:type="dxa"/>
                <w:gridSpan w:val="2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20" w:type="dxa"/>
                  <w:left w:w="120" w:type="dxa"/>
                  <w:bottom w:w="80" w:type="dxa"/>
                  <w:right w:w="120" w:type="dxa"/>
                </w:tcMar>
                <w:vAlign w:val="center"/>
              </w:tcPr>
            </w:tcPrChange>
          </w:tcPr>
          <w:p w14:paraId="12B8DE39" w14:textId="77777777" w:rsidR="00A5621F" w:rsidRPr="000F0B6D" w:rsidRDefault="00A5621F" w:rsidP="00C115CB">
            <w:pPr>
              <w:pStyle w:val="CellHeading"/>
              <w:rPr>
                <w:ins w:id="420" w:author="Osama AboulMagd" w:date="2016-10-03T09:19:00Z"/>
              </w:rPr>
            </w:pPr>
            <w:ins w:id="421" w:author="Osama AboulMagd" w:date="2016-10-03T09:19:00Z">
              <w:r w:rsidRPr="000F0B6D">
                <w:rPr>
                  <w:w w:val="100"/>
                </w:rPr>
                <w:t>References</w:t>
              </w:r>
            </w:ins>
          </w:p>
        </w:tc>
        <w:tc>
          <w:tcPr>
            <w:tcW w:w="13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  <w:tcPrChange w:id="422" w:author="o00903653" w:date="2016-08-23T14:11:00Z">
              <w:tcPr>
                <w:tcW w:w="1380" w:type="dxa"/>
                <w:gridSpan w:val="3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20" w:type="dxa"/>
                  <w:left w:w="120" w:type="dxa"/>
                  <w:bottom w:w="80" w:type="dxa"/>
                  <w:right w:w="120" w:type="dxa"/>
                </w:tcMar>
                <w:vAlign w:val="center"/>
              </w:tcPr>
            </w:tcPrChange>
          </w:tcPr>
          <w:p w14:paraId="5931F4BE" w14:textId="77777777" w:rsidR="00A5621F" w:rsidRPr="000F0B6D" w:rsidRDefault="00A5621F" w:rsidP="00C115CB">
            <w:pPr>
              <w:pStyle w:val="CellHeading"/>
              <w:rPr>
                <w:ins w:id="423" w:author="Osama AboulMagd" w:date="2016-10-03T09:19:00Z"/>
              </w:rPr>
            </w:pPr>
            <w:ins w:id="424" w:author="Osama AboulMagd" w:date="2016-10-03T09:19:00Z">
              <w:r w:rsidRPr="000F0B6D">
                <w:rPr>
                  <w:w w:val="100"/>
                </w:rPr>
                <w:t>Status</w:t>
              </w:r>
            </w:ins>
          </w:p>
        </w:tc>
        <w:tc>
          <w:tcPr>
            <w:tcW w:w="178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  <w:tcPrChange w:id="425" w:author="o00903653" w:date="2016-08-23T14:11:00Z">
              <w:tcPr>
                <w:tcW w:w="1720" w:type="dxa"/>
                <w:gridSpan w:val="2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10" w:space="0" w:color="000000"/>
                </w:tcBorders>
                <w:tcMar>
                  <w:top w:w="120" w:type="dxa"/>
                  <w:left w:w="120" w:type="dxa"/>
                  <w:bottom w:w="80" w:type="dxa"/>
                  <w:right w:w="120" w:type="dxa"/>
                </w:tcMar>
                <w:vAlign w:val="center"/>
              </w:tcPr>
            </w:tcPrChange>
          </w:tcPr>
          <w:p w14:paraId="6C86F42A" w14:textId="77777777" w:rsidR="00A5621F" w:rsidRPr="000F0B6D" w:rsidRDefault="00A5621F" w:rsidP="00C115CB">
            <w:pPr>
              <w:pStyle w:val="CellHeading"/>
              <w:rPr>
                <w:ins w:id="426" w:author="Osama AboulMagd" w:date="2016-10-03T09:19:00Z"/>
              </w:rPr>
            </w:pPr>
            <w:ins w:id="427" w:author="Osama AboulMagd" w:date="2016-10-03T09:19:00Z">
              <w:r w:rsidRPr="000F0B6D">
                <w:rPr>
                  <w:w w:val="100"/>
                </w:rPr>
                <w:t>Support</w:t>
              </w:r>
            </w:ins>
          </w:p>
        </w:tc>
      </w:tr>
      <w:tr w:rsidR="00A5621F" w:rsidRPr="000F0B6D" w14:paraId="3D48D51E" w14:textId="77777777" w:rsidTr="00C115CB">
        <w:tblPrEx>
          <w:tblW w:w="0" w:type="auto"/>
          <w:jc w:val="center"/>
          <w:tblLayout w:type="fixed"/>
          <w:tblCellMar>
            <w:top w:w="80" w:type="dxa"/>
            <w:left w:w="120" w:type="dxa"/>
            <w:bottom w:w="40" w:type="dxa"/>
            <w:right w:w="120" w:type="dxa"/>
          </w:tblCellMar>
          <w:tblLook w:val="0000" w:firstRow="0" w:lastRow="0" w:firstColumn="0" w:lastColumn="0" w:noHBand="0" w:noVBand="0"/>
          <w:tblPrExChange w:id="428" w:author="o00903653" w:date="2016-08-23T14:11:00Z">
            <w:tblPrEx>
              <w:tblW w:w="0" w:type="auto"/>
              <w:jc w:val="center"/>
              <w:tblLayout w:type="fixed"/>
              <w:tblCellMar>
                <w:top w:w="80" w:type="dxa"/>
                <w:left w:w="120" w:type="dxa"/>
                <w:bottom w:w="40" w:type="dxa"/>
                <w:right w:w="12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500"/>
          <w:jc w:val="center"/>
          <w:ins w:id="429" w:author="Osama AboulMagd" w:date="2016-10-03T09:19:00Z"/>
          <w:trPrChange w:id="430" w:author="o00903653" w:date="2016-08-23T14:11:00Z">
            <w:trPr>
              <w:gridAfter w:val="0"/>
              <w:trHeight w:val="500"/>
              <w:jc w:val="center"/>
            </w:trPr>
          </w:trPrChange>
        </w:trPr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431" w:author="o00903653" w:date="2016-08-23T14:11:00Z">
              <w:tcPr>
                <w:tcW w:w="1200" w:type="dxa"/>
                <w:gridSpan w:val="2"/>
                <w:tcBorders>
                  <w:top w:val="single" w:sz="10" w:space="0" w:color="000000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E09A57B" w14:textId="77777777" w:rsidR="00A5621F" w:rsidRPr="000F0B6D" w:rsidRDefault="00A5621F" w:rsidP="00C115CB">
            <w:pPr>
              <w:pStyle w:val="CellBody"/>
              <w:rPr>
                <w:ins w:id="432" w:author="Osama AboulMagd" w:date="2016-10-03T09:19:00Z"/>
              </w:rPr>
            </w:pPr>
          </w:p>
        </w:tc>
        <w:tc>
          <w:tcPr>
            <w:tcW w:w="31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433" w:author="o00903653" w:date="2016-08-23T14:11:00Z">
              <w:tcPr>
                <w:tcW w:w="3100" w:type="dxa"/>
                <w:gridSpan w:val="2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431E2E5C" w14:textId="77777777" w:rsidR="00A5621F" w:rsidRPr="000F0B6D" w:rsidRDefault="00A5621F" w:rsidP="00C115CB">
            <w:pPr>
              <w:pStyle w:val="CellBody"/>
              <w:rPr>
                <w:ins w:id="434" w:author="Osama AboulMagd" w:date="2016-10-03T09:19:00Z"/>
              </w:rPr>
            </w:pPr>
            <w:ins w:id="435" w:author="Osama AboulMagd" w:date="2016-10-03T09:19:00Z">
              <w:r w:rsidRPr="000F0B6D">
                <w:rPr>
                  <w:w w:val="100"/>
                </w:rPr>
                <w:t>Are the following MAC protocol features supported?</w:t>
              </w:r>
            </w:ins>
          </w:p>
        </w:tc>
        <w:tc>
          <w:tcPr>
            <w:tcW w:w="138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436" w:author="o00903653" w:date="2016-08-23T14:11:00Z">
              <w:tcPr>
                <w:tcW w:w="1380" w:type="dxa"/>
                <w:gridSpan w:val="2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77E54E9E" w14:textId="77777777" w:rsidR="00A5621F" w:rsidRPr="000F0B6D" w:rsidRDefault="00A5621F" w:rsidP="00C115CB">
            <w:pPr>
              <w:pStyle w:val="CellBody"/>
              <w:rPr>
                <w:ins w:id="437" w:author="Osama AboulMagd" w:date="2016-10-03T09:19:00Z"/>
              </w:rPr>
            </w:pPr>
          </w:p>
        </w:tc>
        <w:tc>
          <w:tcPr>
            <w:tcW w:w="13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438" w:author="o00903653" w:date="2016-08-23T14:11:00Z">
              <w:tcPr>
                <w:tcW w:w="1380" w:type="dxa"/>
                <w:gridSpan w:val="3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33060361" w14:textId="77777777" w:rsidR="00A5621F" w:rsidRPr="000F0B6D" w:rsidRDefault="00A5621F" w:rsidP="00C115CB">
            <w:pPr>
              <w:pStyle w:val="CellBody"/>
              <w:rPr>
                <w:ins w:id="439" w:author="Osama AboulMagd" w:date="2016-10-03T09:19:00Z"/>
              </w:rPr>
            </w:pPr>
          </w:p>
        </w:tc>
        <w:tc>
          <w:tcPr>
            <w:tcW w:w="178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440" w:author="o00903653" w:date="2016-08-23T14:11:00Z">
              <w:tcPr>
                <w:tcW w:w="1720" w:type="dxa"/>
                <w:gridSpan w:val="2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8BC5D02" w14:textId="77777777" w:rsidR="00A5621F" w:rsidRPr="000F0B6D" w:rsidRDefault="00A5621F" w:rsidP="00C115CB">
            <w:pPr>
              <w:pStyle w:val="CellBody"/>
              <w:rPr>
                <w:ins w:id="441" w:author="Osama AboulMagd" w:date="2016-10-03T09:19:00Z"/>
              </w:rPr>
            </w:pPr>
          </w:p>
        </w:tc>
      </w:tr>
      <w:tr w:rsidR="00A5621F" w:rsidRPr="000F0B6D" w14:paraId="355046E2" w14:textId="77777777" w:rsidTr="00C115CB">
        <w:tblPrEx>
          <w:tblW w:w="0" w:type="auto"/>
          <w:jc w:val="center"/>
          <w:tblLayout w:type="fixed"/>
          <w:tblCellMar>
            <w:top w:w="80" w:type="dxa"/>
            <w:left w:w="120" w:type="dxa"/>
            <w:bottom w:w="40" w:type="dxa"/>
            <w:right w:w="120" w:type="dxa"/>
          </w:tblCellMar>
          <w:tblLook w:val="0000" w:firstRow="0" w:lastRow="0" w:firstColumn="0" w:lastColumn="0" w:noHBand="0" w:noVBand="0"/>
          <w:tblPrExChange w:id="442" w:author="o00903653" w:date="2016-08-23T14:11:00Z">
            <w:tblPrEx>
              <w:tblW w:w="0" w:type="auto"/>
              <w:jc w:val="center"/>
              <w:tblLayout w:type="fixed"/>
              <w:tblCellMar>
                <w:top w:w="80" w:type="dxa"/>
                <w:left w:w="120" w:type="dxa"/>
                <w:bottom w:w="40" w:type="dxa"/>
                <w:right w:w="12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00"/>
          <w:jc w:val="center"/>
          <w:ins w:id="443" w:author="Osama AboulMagd" w:date="2016-10-03T09:19:00Z"/>
          <w:trPrChange w:id="444" w:author="o00903653" w:date="2016-08-23T14:11:00Z">
            <w:trPr>
              <w:gridAfter w:val="0"/>
              <w:trHeight w:val="300"/>
              <w:jc w:val="center"/>
            </w:trPr>
          </w:trPrChange>
        </w:trPr>
        <w:tc>
          <w:tcPr>
            <w:tcW w:w="12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445" w:author="o00903653" w:date="2016-08-23T14:11:00Z">
              <w:tcPr>
                <w:tcW w:w="1200" w:type="dxa"/>
                <w:gridSpan w:val="2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E24AD00" w14:textId="77777777" w:rsidR="00A5621F" w:rsidRPr="000F0B6D" w:rsidRDefault="00A5621F" w:rsidP="00C115CB">
            <w:pPr>
              <w:pStyle w:val="CellBody"/>
              <w:rPr>
                <w:ins w:id="446" w:author="Osama AboulMagd" w:date="2016-10-03T09:19:00Z"/>
              </w:rPr>
            </w:pPr>
            <w:ins w:id="447" w:author="Osama AboulMagd" w:date="2016-10-03T09:19:00Z">
              <w:r w:rsidRPr="000F0B6D">
                <w:rPr>
                  <w:w w:val="100"/>
                </w:rPr>
                <w:t>HEWM1</w:t>
              </w:r>
            </w:ins>
          </w:p>
        </w:tc>
        <w:tc>
          <w:tcPr>
            <w:tcW w:w="3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448" w:author="o00903653" w:date="2016-08-23T14:11:00Z">
              <w:tcPr>
                <w:tcW w:w="310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500DAF51" w14:textId="77777777" w:rsidR="00A5621F" w:rsidRPr="000F0B6D" w:rsidRDefault="00A5621F" w:rsidP="00C115CB">
            <w:pPr>
              <w:pStyle w:val="CellBody"/>
              <w:rPr>
                <w:ins w:id="449" w:author="Osama AboulMagd" w:date="2016-10-03T09:19:00Z"/>
              </w:rPr>
            </w:pPr>
            <w:ins w:id="450" w:author="Osama AboulMagd" w:date="2016-10-03T09:19:00Z">
              <w:r w:rsidRPr="000F0B6D">
                <w:rPr>
                  <w:w w:val="100"/>
                </w:rPr>
                <w:t>HE capabilities signaling</w:t>
              </w:r>
            </w:ins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451" w:author="o00903653" w:date="2016-08-23T14:11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380B99DB" w14:textId="77777777" w:rsidR="00A5621F" w:rsidRPr="000F0B6D" w:rsidRDefault="00A5621F" w:rsidP="00C115CB">
            <w:pPr>
              <w:pStyle w:val="CellBody"/>
              <w:rPr>
                <w:ins w:id="452" w:author="Osama AboulMagd" w:date="2016-10-03T09:19:00Z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453" w:author="o00903653" w:date="2016-08-23T14:11:00Z">
              <w:tcPr>
                <w:tcW w:w="1380" w:type="dxa"/>
                <w:gridSpan w:val="3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301A41D3" w14:textId="77777777" w:rsidR="00A5621F" w:rsidRPr="000F0B6D" w:rsidRDefault="00A5621F" w:rsidP="00C115CB">
            <w:pPr>
              <w:pStyle w:val="CellBody"/>
              <w:rPr>
                <w:ins w:id="454" w:author="Osama AboulMagd" w:date="2016-10-03T09:19:00Z"/>
              </w:rPr>
            </w:pP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455" w:author="o00903653" w:date="2016-08-23T14:11:00Z">
              <w:tcPr>
                <w:tcW w:w="172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7A5BF844" w14:textId="77777777" w:rsidR="00A5621F" w:rsidRPr="000F0B6D" w:rsidRDefault="00A5621F" w:rsidP="00C115CB">
            <w:pPr>
              <w:pStyle w:val="CellBody"/>
              <w:rPr>
                <w:ins w:id="456" w:author="Osama AboulMagd" w:date="2016-10-03T09:19:00Z"/>
              </w:rPr>
            </w:pPr>
          </w:p>
        </w:tc>
      </w:tr>
      <w:tr w:rsidR="00A5621F" w:rsidRPr="000F0B6D" w14:paraId="315E8384" w14:textId="77777777" w:rsidTr="00C115CB">
        <w:tblPrEx>
          <w:tblW w:w="0" w:type="auto"/>
          <w:jc w:val="center"/>
          <w:tblLayout w:type="fixed"/>
          <w:tblCellMar>
            <w:top w:w="80" w:type="dxa"/>
            <w:left w:w="120" w:type="dxa"/>
            <w:bottom w:w="40" w:type="dxa"/>
            <w:right w:w="120" w:type="dxa"/>
          </w:tblCellMar>
          <w:tblLook w:val="0000" w:firstRow="0" w:lastRow="0" w:firstColumn="0" w:lastColumn="0" w:noHBand="0" w:noVBand="0"/>
          <w:tblPrExChange w:id="457" w:author="o00903653" w:date="2016-08-23T14:11:00Z">
            <w:tblPrEx>
              <w:tblW w:w="0" w:type="auto"/>
              <w:jc w:val="center"/>
              <w:tblLayout w:type="fixed"/>
              <w:tblCellMar>
                <w:top w:w="80" w:type="dxa"/>
                <w:left w:w="120" w:type="dxa"/>
                <w:bottom w:w="40" w:type="dxa"/>
                <w:right w:w="12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900"/>
          <w:jc w:val="center"/>
          <w:ins w:id="458" w:author="Osama AboulMagd" w:date="2016-10-03T09:19:00Z"/>
          <w:trPrChange w:id="459" w:author="o00903653" w:date="2016-08-23T14:11:00Z">
            <w:trPr>
              <w:gridAfter w:val="0"/>
              <w:trHeight w:val="900"/>
              <w:jc w:val="center"/>
            </w:trPr>
          </w:trPrChange>
        </w:trPr>
        <w:tc>
          <w:tcPr>
            <w:tcW w:w="1200" w:type="dxa"/>
            <w:tcBorders>
              <w:top w:val="nil"/>
              <w:left w:val="single" w:sz="10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460" w:author="o00903653" w:date="2016-08-23T14:11:00Z">
              <w:tcPr>
                <w:tcW w:w="1200" w:type="dxa"/>
                <w:gridSpan w:val="2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3BC2171" w14:textId="77777777" w:rsidR="00A5621F" w:rsidRPr="000F0B6D" w:rsidRDefault="00A5621F" w:rsidP="00C115CB">
            <w:pPr>
              <w:pStyle w:val="CellBody"/>
              <w:rPr>
                <w:ins w:id="461" w:author="Osama AboulMagd" w:date="2016-10-03T09:19:00Z"/>
              </w:rPr>
            </w:pPr>
            <w:ins w:id="462" w:author="Osama AboulMagd" w:date="2016-10-03T09:19:00Z">
              <w:r w:rsidRPr="000F0B6D">
                <w:rPr>
                  <w:w w:val="100"/>
                </w:rPr>
                <w:t>HEWM1.1</w:t>
              </w:r>
            </w:ins>
          </w:p>
        </w:tc>
        <w:tc>
          <w:tcPr>
            <w:tcW w:w="3100" w:type="dxa"/>
            <w:tcBorders>
              <w:top w:val="nil"/>
              <w:left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463" w:author="o00903653" w:date="2016-08-23T14:11:00Z">
              <w:tcPr>
                <w:tcW w:w="310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435BE7FB" w14:textId="77777777" w:rsidR="00A5621F" w:rsidRPr="000F0B6D" w:rsidRDefault="00A5621F" w:rsidP="00C115CB">
            <w:pPr>
              <w:pStyle w:val="A1FigTitle"/>
              <w:suppressAutoHyphens/>
              <w:spacing w:before="0" w:line="200" w:lineRule="atLeast"/>
              <w:ind w:left="100"/>
              <w:jc w:val="left"/>
              <w:rPr>
                <w:ins w:id="464" w:author="Osama AboulMagd" w:date="2016-10-03T09:19:00Z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ins w:id="465" w:author="Osama AboulMagd" w:date="2016-10-03T09:19:00Z">
              <w:r w:rsidRPr="000F0B6D">
                <w:rPr>
                  <w:rFonts w:ascii="Times New Roman" w:hAnsi="Times New Roman" w:cs="Times New Roman"/>
                  <w:b w:val="0"/>
                  <w:bCs w:val="0"/>
                  <w:w w:val="100"/>
                  <w:sz w:val="18"/>
                  <w:szCs w:val="18"/>
                </w:rPr>
                <w:t>HE Capabilities element</w:t>
              </w:r>
            </w:ins>
          </w:p>
        </w:tc>
        <w:tc>
          <w:tcPr>
            <w:tcW w:w="1380" w:type="dxa"/>
            <w:tcBorders>
              <w:top w:val="nil"/>
              <w:left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466" w:author="o00903653" w:date="2016-08-23T14:11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37DF72A8" w14:textId="77777777" w:rsidR="00A5621F" w:rsidRPr="000F0B6D" w:rsidRDefault="00A5621F" w:rsidP="00C115CB">
            <w:pPr>
              <w:pStyle w:val="CellBody"/>
              <w:rPr>
                <w:ins w:id="467" w:author="Osama AboulMagd" w:date="2016-10-03T09:19:00Z"/>
              </w:rPr>
            </w:pPr>
            <w:ins w:id="468" w:author="Osama AboulMagd" w:date="2016-10-03T09:19:00Z">
              <w:r w:rsidRPr="000F0B6D">
                <w:rPr>
                  <w:w w:val="100"/>
                </w:rPr>
                <w:t>9.4.2.213(HE Capabilities element)</w:t>
              </w:r>
              <w:r w:rsidRPr="000F0B6D">
                <w:rPr>
                  <w:vanish/>
                  <w:w w:val="100"/>
                </w:rPr>
                <w:t>(Ed)</w:t>
              </w:r>
            </w:ins>
          </w:p>
        </w:tc>
        <w:tc>
          <w:tcPr>
            <w:tcW w:w="1320" w:type="dxa"/>
            <w:tcBorders>
              <w:top w:val="nil"/>
              <w:left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469" w:author="o00903653" w:date="2016-08-23T14:11:00Z">
              <w:tcPr>
                <w:tcW w:w="1380" w:type="dxa"/>
                <w:gridSpan w:val="3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123E7525" w14:textId="77777777" w:rsidR="00A5621F" w:rsidRPr="000F0B6D" w:rsidRDefault="00A5621F" w:rsidP="00C115CB">
            <w:pPr>
              <w:pStyle w:val="CellBody"/>
              <w:rPr>
                <w:ins w:id="470" w:author="Osama AboulMagd" w:date="2016-10-03T09:19:00Z"/>
                <w:w w:val="100"/>
              </w:rPr>
            </w:pPr>
            <w:ins w:id="471" w:author="Osama AboulMagd" w:date="2016-10-03T09:19:00Z">
              <w:r w:rsidRPr="000F0B6D">
                <w:rPr>
                  <w:w w:val="100"/>
                </w:rPr>
                <w:t>CFHEW:M</w:t>
              </w:r>
            </w:ins>
          </w:p>
          <w:p w14:paraId="0120C551" w14:textId="77777777" w:rsidR="00A5621F" w:rsidRPr="000F0B6D" w:rsidRDefault="00A5621F" w:rsidP="00C115CB">
            <w:pPr>
              <w:pStyle w:val="CellBody"/>
              <w:rPr>
                <w:ins w:id="472" w:author="Osama AboulMagd" w:date="2016-10-03T09:19:00Z"/>
              </w:rPr>
            </w:pPr>
            <w:ins w:id="473" w:author="Osama AboulMagd" w:date="2016-10-03T09:19:00Z">
              <w:r w:rsidRPr="000F0B6D">
                <w:rPr>
                  <w:w w:val="100"/>
                </w:rPr>
                <w:t>CFHEW20</w:t>
              </w:r>
              <w:r w:rsidRPr="000F0B6D">
                <w:rPr>
                  <w:vanish/>
                  <w:w w:val="100"/>
                </w:rPr>
                <w:t>(#6573)</w:t>
              </w:r>
              <w:r w:rsidRPr="000F0B6D">
                <w:rPr>
                  <w:w w:val="100"/>
                </w:rPr>
                <w:t>:M</w:t>
              </w:r>
              <w:r w:rsidRPr="000F0B6D">
                <w:rPr>
                  <w:vanish/>
                  <w:w w:val="100"/>
                </w:rPr>
                <w:t>(11af)</w:t>
              </w:r>
            </w:ins>
          </w:p>
        </w:tc>
        <w:tc>
          <w:tcPr>
            <w:tcW w:w="1780" w:type="dxa"/>
            <w:tcBorders>
              <w:top w:val="nil"/>
              <w:left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474" w:author="o00903653" w:date="2016-08-23T14:11:00Z">
              <w:tcPr>
                <w:tcW w:w="172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13E62BB" w14:textId="77777777" w:rsidR="00A5621F" w:rsidRPr="000F0B6D" w:rsidRDefault="00A5621F" w:rsidP="00C115CB">
            <w:pPr>
              <w:pStyle w:val="CellBody"/>
              <w:spacing w:line="180" w:lineRule="atLeast"/>
              <w:rPr>
                <w:ins w:id="475" w:author="Osama AboulMagd" w:date="2016-10-03T09:19:00Z"/>
              </w:rPr>
            </w:pPr>
            <w:ins w:id="476" w:author="Osama AboulMagd" w:date="2016-10-03T09:19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A5621F" w:rsidRPr="000F0B6D" w14:paraId="54A3CC27" w14:textId="77777777" w:rsidTr="00C115CB">
        <w:tblPrEx>
          <w:tblW w:w="0" w:type="auto"/>
          <w:jc w:val="center"/>
          <w:tblLayout w:type="fixed"/>
          <w:tblCellMar>
            <w:top w:w="80" w:type="dxa"/>
            <w:left w:w="120" w:type="dxa"/>
            <w:bottom w:w="40" w:type="dxa"/>
            <w:right w:w="120" w:type="dxa"/>
          </w:tblCellMar>
          <w:tblLook w:val="0000" w:firstRow="0" w:lastRow="0" w:firstColumn="0" w:lastColumn="0" w:noHBand="0" w:noVBand="0"/>
          <w:tblPrExChange w:id="477" w:author="o00903653" w:date="2016-08-23T14:11:00Z">
            <w:tblPrEx>
              <w:tblW w:w="0" w:type="auto"/>
              <w:jc w:val="center"/>
              <w:tblLayout w:type="fixed"/>
              <w:tblCellMar>
                <w:top w:w="80" w:type="dxa"/>
                <w:left w:w="120" w:type="dxa"/>
                <w:bottom w:w="40" w:type="dxa"/>
                <w:right w:w="12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2700"/>
          <w:jc w:val="center"/>
          <w:ins w:id="478" w:author="Osama AboulMagd" w:date="2016-10-03T09:19:00Z"/>
          <w:trPrChange w:id="479" w:author="o00903653" w:date="2016-08-23T14:11:00Z">
            <w:trPr>
              <w:gridAfter w:val="0"/>
              <w:trHeight w:val="2700"/>
              <w:jc w:val="center"/>
            </w:trPr>
          </w:trPrChange>
        </w:trPr>
        <w:tc>
          <w:tcPr>
            <w:tcW w:w="1200" w:type="dxa"/>
            <w:tcBorders>
              <w:top w:val="nil"/>
              <w:left w:val="single" w:sz="1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480" w:author="o00903653" w:date="2016-08-23T14:11:00Z">
              <w:tcPr>
                <w:tcW w:w="1200" w:type="dxa"/>
                <w:gridSpan w:val="2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11E82D42" w14:textId="77777777" w:rsidR="00A5621F" w:rsidRPr="000F0B6D" w:rsidRDefault="00A5621F" w:rsidP="00C115CB">
            <w:pPr>
              <w:pStyle w:val="CellBody"/>
              <w:rPr>
                <w:ins w:id="481" w:author="Osama AboulMagd" w:date="2016-10-03T09:19:00Z"/>
              </w:rPr>
            </w:pPr>
            <w:ins w:id="482" w:author="Osama AboulMagd" w:date="2016-10-03T09:19:00Z">
              <w:r w:rsidRPr="000F0B6D">
                <w:rPr>
                  <w:w w:val="100"/>
                </w:rPr>
                <w:t>HEWM1.2</w:t>
              </w:r>
            </w:ins>
          </w:p>
        </w:tc>
        <w:tc>
          <w:tcPr>
            <w:tcW w:w="3100" w:type="dxa"/>
            <w:tcBorders>
              <w:top w:val="nil"/>
              <w:left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483" w:author="o00903653" w:date="2016-08-23T14:11:00Z">
              <w:tcPr>
                <w:tcW w:w="310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131CE956" w14:textId="77777777" w:rsidR="00A5621F" w:rsidRPr="000F0B6D" w:rsidRDefault="00A5621F" w:rsidP="00C115CB">
            <w:pPr>
              <w:pStyle w:val="A1FigTitle"/>
              <w:suppressAutoHyphens/>
              <w:spacing w:before="0" w:line="200" w:lineRule="atLeast"/>
              <w:ind w:left="100"/>
              <w:jc w:val="left"/>
              <w:rPr>
                <w:ins w:id="484" w:author="Osama AboulMagd" w:date="2016-10-03T09:19:00Z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ins w:id="485" w:author="Osama AboulMagd" w:date="2016-10-03T09:19:00Z">
              <w:r w:rsidRPr="000F0B6D">
                <w:rPr>
                  <w:rFonts w:ascii="Times New Roman" w:hAnsi="Times New Roman" w:cs="Times New Roman"/>
                  <w:b w:val="0"/>
                  <w:bCs w:val="0"/>
                  <w:w w:val="100"/>
                  <w:sz w:val="18"/>
                  <w:szCs w:val="18"/>
                </w:rPr>
                <w:t>Signaling of STA capabilities in Probe Request, (Re)Association Request frames</w:t>
              </w:r>
            </w:ins>
          </w:p>
        </w:tc>
        <w:tc>
          <w:tcPr>
            <w:tcW w:w="1380" w:type="dxa"/>
            <w:tcBorders>
              <w:top w:val="nil"/>
              <w:left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486" w:author="o00903653" w:date="2016-08-23T14:11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57305019" w14:textId="77777777" w:rsidR="00A5621F" w:rsidRPr="000F0B6D" w:rsidRDefault="00A5621F" w:rsidP="00C115CB">
            <w:pPr>
              <w:pStyle w:val="CellBody"/>
              <w:rPr>
                <w:ins w:id="487" w:author="Osama AboulMagd" w:date="2016-10-03T09:19:00Z"/>
              </w:rPr>
            </w:pPr>
            <w:ins w:id="488" w:author="Osama AboulMagd" w:date="2016-10-03T09:19:00Z">
              <w:r w:rsidRPr="000F0B6D">
                <w:rPr>
                  <w:w w:val="100"/>
                </w:rPr>
                <w:t>9.3.3.6 (Association Request frame format), 9.3.3.8 (</w:t>
              </w:r>
              <w:proofErr w:type="spellStart"/>
              <w:r w:rsidRPr="000F0B6D">
                <w:rPr>
                  <w:w w:val="100"/>
                </w:rPr>
                <w:t>Reassociation</w:t>
              </w:r>
              <w:proofErr w:type="spellEnd"/>
              <w:r w:rsidRPr="000F0B6D">
                <w:rPr>
                  <w:w w:val="100"/>
                </w:rPr>
                <w:t xml:space="preserve"> Request frame format), 9.3.3.10 (Probe Request frame format), 9.4.2.213 (HE Capabilities element)</w:t>
              </w:r>
              <w:r w:rsidRPr="000F0B6D">
                <w:rPr>
                  <w:vanish/>
                  <w:w w:val="100"/>
                </w:rPr>
                <w:t>(Ed)</w:t>
              </w:r>
            </w:ins>
          </w:p>
        </w:tc>
        <w:tc>
          <w:tcPr>
            <w:tcW w:w="1320" w:type="dxa"/>
            <w:tcBorders>
              <w:top w:val="nil"/>
              <w:left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489" w:author="o00903653" w:date="2016-08-23T14:11:00Z">
              <w:tcPr>
                <w:tcW w:w="1380" w:type="dxa"/>
                <w:gridSpan w:val="3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737DB056" w14:textId="566145E1" w:rsidR="00A5621F" w:rsidRPr="000F0B6D" w:rsidRDefault="005E73D5" w:rsidP="00C115CB">
            <w:pPr>
              <w:pStyle w:val="CellBody"/>
              <w:rPr>
                <w:ins w:id="490" w:author="Osama AboulMagd" w:date="2016-10-03T09:19:00Z"/>
                <w:w w:val="100"/>
              </w:rPr>
            </w:pPr>
            <w:ins w:id="491" w:author="Osama AboulMagd" w:date="2016-10-03T09:19:00Z">
              <w:r>
                <w:rPr>
                  <w:w w:val="100"/>
                </w:rPr>
                <w:t xml:space="preserve">(CFHEW AND </w:t>
              </w:r>
              <w:proofErr w:type="spellStart"/>
              <w:r>
                <w:rPr>
                  <w:w w:val="100"/>
                </w:rPr>
                <w:t>CF</w:t>
              </w:r>
              <w:r w:rsidR="00A5621F" w:rsidRPr="000F0B6D">
                <w:rPr>
                  <w:w w:val="100"/>
                </w:rPr>
                <w:t>STA</w:t>
              </w:r>
            </w:ins>
            <w:ins w:id="492" w:author="Osama AboulMagd" w:date="2016-10-11T12:39:00Z">
              <w:r>
                <w:rPr>
                  <w:w w:val="100"/>
                </w:rPr>
                <w:t>of</w:t>
              </w:r>
              <w:proofErr w:type="spellEnd"/>
              <w:r>
                <w:rPr>
                  <w:w w:val="100"/>
                </w:rPr>
                <w:t xml:space="preserve"> AP</w:t>
              </w:r>
            </w:ins>
            <w:ins w:id="493" w:author="Osama AboulMagd" w:date="2016-10-03T09:19:00Z">
              <w:r w:rsidR="00A5621F" w:rsidRPr="000F0B6D">
                <w:rPr>
                  <w:w w:val="100"/>
                </w:rPr>
                <w:t>):M</w:t>
              </w:r>
            </w:ins>
          </w:p>
          <w:p w14:paraId="37E2CA9B" w14:textId="11148D3D" w:rsidR="00A5621F" w:rsidRPr="000F0B6D" w:rsidRDefault="005E73D5" w:rsidP="00C115CB">
            <w:pPr>
              <w:pStyle w:val="CellBody"/>
              <w:rPr>
                <w:ins w:id="494" w:author="Osama AboulMagd" w:date="2016-10-03T09:19:00Z"/>
              </w:rPr>
            </w:pPr>
            <w:ins w:id="495" w:author="Osama AboulMagd" w:date="2016-10-03T09:19:00Z">
              <w:r>
                <w:rPr>
                  <w:w w:val="100"/>
                </w:rPr>
                <w:t xml:space="preserve">(CFHEW20 AND </w:t>
              </w:r>
              <w:proofErr w:type="spellStart"/>
              <w:r>
                <w:rPr>
                  <w:w w:val="100"/>
                </w:rPr>
                <w:t>CF</w:t>
              </w:r>
              <w:r w:rsidR="00A5621F" w:rsidRPr="000F0B6D">
                <w:rPr>
                  <w:w w:val="100"/>
                </w:rPr>
                <w:t>STA</w:t>
              </w:r>
            </w:ins>
            <w:ins w:id="496" w:author="Osama AboulMagd" w:date="2016-10-11T12:39:00Z">
              <w:r>
                <w:rPr>
                  <w:w w:val="100"/>
                </w:rPr>
                <w:t>ofAP</w:t>
              </w:r>
            </w:ins>
            <w:proofErr w:type="spellEnd"/>
            <w:ins w:id="497" w:author="Osama AboulMagd" w:date="2016-10-03T09:19:00Z">
              <w:r w:rsidR="00A5621F" w:rsidRPr="000F0B6D">
                <w:rPr>
                  <w:vanish/>
                  <w:w w:val="100"/>
                </w:rPr>
                <w:t>(#6573)</w:t>
              </w:r>
              <w:r w:rsidR="00A5621F" w:rsidRPr="000F0B6D">
                <w:rPr>
                  <w:w w:val="100"/>
                </w:rPr>
                <w:t>):M</w:t>
              </w:r>
              <w:r w:rsidR="00A5621F" w:rsidRPr="000F0B6D">
                <w:rPr>
                  <w:vanish/>
                  <w:w w:val="100"/>
                </w:rPr>
                <w:t>(11af)</w:t>
              </w:r>
            </w:ins>
          </w:p>
        </w:tc>
        <w:tc>
          <w:tcPr>
            <w:tcW w:w="1780" w:type="dxa"/>
            <w:tcBorders>
              <w:top w:val="nil"/>
              <w:left w:val="single" w:sz="2" w:space="0" w:color="000000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498" w:author="o00903653" w:date="2016-08-23T14:11:00Z">
              <w:tcPr>
                <w:tcW w:w="172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12835D6D" w14:textId="77777777" w:rsidR="00A5621F" w:rsidRPr="000F0B6D" w:rsidRDefault="00A5621F" w:rsidP="00C115CB">
            <w:pPr>
              <w:pStyle w:val="CellBody"/>
              <w:spacing w:line="160" w:lineRule="atLeast"/>
              <w:rPr>
                <w:ins w:id="499" w:author="Osama AboulMagd" w:date="2016-10-03T09:19:00Z"/>
                <w:sz w:val="16"/>
                <w:szCs w:val="16"/>
              </w:rPr>
            </w:pPr>
            <w:ins w:id="500" w:author="Osama AboulMagd" w:date="2016-10-03T09:19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A5621F" w:rsidRPr="000F0B6D" w14:paraId="33420059" w14:textId="77777777" w:rsidTr="00C115CB">
        <w:tblPrEx>
          <w:tblW w:w="0" w:type="auto"/>
          <w:jc w:val="center"/>
          <w:tblLayout w:type="fixed"/>
          <w:tblCellMar>
            <w:top w:w="80" w:type="dxa"/>
            <w:left w:w="120" w:type="dxa"/>
            <w:bottom w:w="40" w:type="dxa"/>
            <w:right w:w="120" w:type="dxa"/>
          </w:tblCellMar>
          <w:tblLook w:val="0000" w:firstRow="0" w:lastRow="0" w:firstColumn="0" w:lastColumn="0" w:noHBand="0" w:noVBand="0"/>
          <w:tblPrExChange w:id="501" w:author="o00903653" w:date="2016-08-23T14:11:00Z">
            <w:tblPrEx>
              <w:tblW w:w="0" w:type="auto"/>
              <w:jc w:val="center"/>
              <w:tblLayout w:type="fixed"/>
              <w:tblCellMar>
                <w:top w:w="80" w:type="dxa"/>
                <w:left w:w="120" w:type="dxa"/>
                <w:bottom w:w="40" w:type="dxa"/>
                <w:right w:w="12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300"/>
          <w:jc w:val="center"/>
          <w:ins w:id="502" w:author="Osama AboulMagd" w:date="2016-10-03T09:19:00Z"/>
          <w:trPrChange w:id="503" w:author="o00903653" w:date="2016-08-23T14:11:00Z">
            <w:trPr>
              <w:gridAfter w:val="0"/>
              <w:trHeight w:val="3300"/>
              <w:jc w:val="center"/>
            </w:trPr>
          </w:trPrChange>
        </w:trPr>
        <w:tc>
          <w:tcPr>
            <w:tcW w:w="1200" w:type="dxa"/>
            <w:tcBorders>
              <w:top w:val="nil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504" w:author="o00903653" w:date="2016-08-23T14:11:00Z">
              <w:tcPr>
                <w:tcW w:w="1200" w:type="dxa"/>
                <w:gridSpan w:val="2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ADBDECB" w14:textId="77777777" w:rsidR="00A5621F" w:rsidRPr="000F0B6D" w:rsidRDefault="00A5621F" w:rsidP="00C115CB">
            <w:pPr>
              <w:pStyle w:val="CellBody"/>
              <w:rPr>
                <w:ins w:id="505" w:author="Osama AboulMagd" w:date="2016-10-03T09:19:00Z"/>
              </w:rPr>
            </w:pPr>
            <w:ins w:id="506" w:author="Osama AboulMagd" w:date="2016-10-03T09:19:00Z">
              <w:r w:rsidRPr="000F0B6D">
                <w:rPr>
                  <w:w w:val="100"/>
                </w:rPr>
                <w:lastRenderedPageBreak/>
                <w:t>HEWM1.3</w:t>
              </w:r>
            </w:ins>
          </w:p>
        </w:tc>
        <w:tc>
          <w:tcPr>
            <w:tcW w:w="3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507" w:author="o00903653" w:date="2016-08-23T14:11:00Z">
              <w:tcPr>
                <w:tcW w:w="310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4FFED76E" w14:textId="77777777" w:rsidR="00A5621F" w:rsidRPr="000F0B6D" w:rsidRDefault="00A5621F" w:rsidP="00C115CB">
            <w:pPr>
              <w:pStyle w:val="A1FigTitle"/>
              <w:suppressAutoHyphens/>
              <w:spacing w:before="0" w:line="200" w:lineRule="atLeast"/>
              <w:ind w:left="100"/>
              <w:jc w:val="left"/>
              <w:rPr>
                <w:ins w:id="508" w:author="Osama AboulMagd" w:date="2016-10-03T09:19:00Z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ins w:id="509" w:author="Osama AboulMagd" w:date="2016-10-03T09:19:00Z">
              <w:r w:rsidRPr="000F0B6D">
                <w:rPr>
                  <w:rFonts w:ascii="Times New Roman" w:hAnsi="Times New Roman" w:cs="Times New Roman"/>
                  <w:b w:val="0"/>
                  <w:bCs w:val="0"/>
                  <w:w w:val="100"/>
                  <w:sz w:val="18"/>
                  <w:szCs w:val="18"/>
                </w:rPr>
                <w:t>Signaling of STA and BSS capabilities in Beacon, Probe Response, (Re)Association Response frames</w:t>
              </w:r>
            </w:ins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510" w:author="o00903653" w:date="2016-08-23T14:11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7E9B6DF3" w14:textId="77777777" w:rsidR="00A5621F" w:rsidRPr="000F0B6D" w:rsidRDefault="00A5621F" w:rsidP="00C115CB">
            <w:pPr>
              <w:pStyle w:val="CellBody"/>
              <w:rPr>
                <w:ins w:id="511" w:author="Osama AboulMagd" w:date="2016-10-03T09:19:00Z"/>
              </w:rPr>
            </w:pPr>
            <w:ins w:id="512" w:author="Osama AboulMagd" w:date="2016-10-03T09:19:00Z">
              <w:r w:rsidRPr="000F0B6D">
                <w:rPr>
                  <w:w w:val="100"/>
                </w:rPr>
                <w:t>9.3.3.3 (Beacon frame format), 9.3.3.7 (Association Response frame format), 9.3.3.9 (</w:t>
              </w:r>
              <w:proofErr w:type="spellStart"/>
              <w:r w:rsidRPr="000F0B6D">
                <w:rPr>
                  <w:w w:val="100"/>
                </w:rPr>
                <w:t>Reassociation</w:t>
              </w:r>
              <w:proofErr w:type="spellEnd"/>
              <w:r w:rsidRPr="000F0B6D">
                <w:rPr>
                  <w:w w:val="100"/>
                </w:rPr>
                <w:t xml:space="preserve"> Response frame format), 9.3.3.11 (Probe Response frame format), 9.4.2.213 (HE Capabilities element)</w:t>
              </w:r>
              <w:r w:rsidRPr="000F0B6D">
                <w:rPr>
                  <w:vanish/>
                  <w:w w:val="100"/>
                </w:rPr>
                <w:t>(Ed)</w:t>
              </w:r>
            </w:ins>
          </w:p>
        </w:tc>
        <w:tc>
          <w:tcPr>
            <w:tcW w:w="1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513" w:author="o00903653" w:date="2016-08-23T14:11:00Z">
              <w:tcPr>
                <w:tcW w:w="1380" w:type="dxa"/>
                <w:gridSpan w:val="3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BD5FF0F" w14:textId="77777777" w:rsidR="00A5621F" w:rsidRPr="000F0B6D" w:rsidRDefault="00A5621F" w:rsidP="00C115CB">
            <w:pPr>
              <w:pStyle w:val="CellBody"/>
              <w:rPr>
                <w:ins w:id="514" w:author="Osama AboulMagd" w:date="2016-10-03T09:19:00Z"/>
                <w:w w:val="100"/>
              </w:rPr>
            </w:pPr>
            <w:ins w:id="515" w:author="Osama AboulMagd" w:date="2016-10-03T09:19:00Z">
              <w:r w:rsidRPr="000F0B6D">
                <w:rPr>
                  <w:w w:val="100"/>
                </w:rPr>
                <w:t>(CFHEW AND CFAP):M</w:t>
              </w:r>
            </w:ins>
          </w:p>
          <w:p w14:paraId="4BA6BEFC" w14:textId="77777777" w:rsidR="00A5621F" w:rsidRPr="000F0B6D" w:rsidRDefault="00A5621F" w:rsidP="00C115CB">
            <w:pPr>
              <w:pStyle w:val="CellBody"/>
              <w:rPr>
                <w:ins w:id="516" w:author="Osama AboulMagd" w:date="2016-10-03T09:19:00Z"/>
                <w:w w:val="100"/>
              </w:rPr>
            </w:pPr>
          </w:p>
          <w:p w14:paraId="56F9AFE6" w14:textId="77777777" w:rsidR="00A5621F" w:rsidRPr="000F0B6D" w:rsidRDefault="00A5621F" w:rsidP="00C115CB">
            <w:pPr>
              <w:pStyle w:val="CellBody"/>
              <w:rPr>
                <w:ins w:id="517" w:author="Osama AboulMagd" w:date="2016-10-03T09:19:00Z"/>
              </w:rPr>
            </w:pPr>
            <w:ins w:id="518" w:author="Osama AboulMagd" w:date="2016-10-03T09:19:00Z">
              <w:r w:rsidRPr="000F0B6D">
                <w:rPr>
                  <w:w w:val="100"/>
                </w:rPr>
                <w:t>(CFHEW20 AND CFAP</w:t>
              </w:r>
              <w:r w:rsidRPr="000F0B6D">
                <w:rPr>
                  <w:vanish/>
                  <w:w w:val="100"/>
                </w:rPr>
                <w:t>(#6573)</w:t>
              </w:r>
              <w:r w:rsidRPr="000F0B6D">
                <w:rPr>
                  <w:w w:val="100"/>
                </w:rPr>
                <w:t>):M</w:t>
              </w:r>
              <w:r w:rsidRPr="000F0B6D">
                <w:rPr>
                  <w:vanish/>
                  <w:w w:val="100"/>
                </w:rPr>
                <w:t>(11af)</w:t>
              </w:r>
            </w:ins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519" w:author="o00903653" w:date="2016-08-23T14:11:00Z">
              <w:tcPr>
                <w:tcW w:w="172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43DDE90A" w14:textId="77777777" w:rsidR="00A5621F" w:rsidRPr="000F0B6D" w:rsidRDefault="00A5621F" w:rsidP="00C115CB">
            <w:pPr>
              <w:pStyle w:val="CellBody"/>
              <w:spacing w:line="160" w:lineRule="atLeast"/>
              <w:rPr>
                <w:ins w:id="520" w:author="Osama AboulMagd" w:date="2016-10-03T09:19:00Z"/>
                <w:sz w:val="16"/>
                <w:szCs w:val="16"/>
              </w:rPr>
            </w:pPr>
            <w:ins w:id="521" w:author="Osama AboulMagd" w:date="2016-10-03T09:19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A5621F" w:rsidRPr="000F0B6D" w14:paraId="5965578B" w14:textId="77777777" w:rsidTr="00C115CB">
        <w:tblPrEx>
          <w:tblW w:w="0" w:type="auto"/>
          <w:jc w:val="center"/>
          <w:tblLayout w:type="fixed"/>
          <w:tblCellMar>
            <w:top w:w="80" w:type="dxa"/>
            <w:left w:w="120" w:type="dxa"/>
            <w:bottom w:w="40" w:type="dxa"/>
            <w:right w:w="120" w:type="dxa"/>
          </w:tblCellMar>
          <w:tblLook w:val="0000" w:firstRow="0" w:lastRow="0" w:firstColumn="0" w:lastColumn="0" w:noHBand="0" w:noVBand="0"/>
          <w:tblPrExChange w:id="522" w:author="o00903653" w:date="2016-08-23T14:11:00Z">
            <w:tblPrEx>
              <w:tblW w:w="0" w:type="auto"/>
              <w:jc w:val="center"/>
              <w:tblLayout w:type="fixed"/>
              <w:tblCellMar>
                <w:top w:w="80" w:type="dxa"/>
                <w:left w:w="120" w:type="dxa"/>
                <w:bottom w:w="40" w:type="dxa"/>
                <w:right w:w="12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1300"/>
          <w:jc w:val="center"/>
          <w:ins w:id="523" w:author="Osama AboulMagd" w:date="2016-10-03T09:19:00Z"/>
          <w:trPrChange w:id="524" w:author="o00903653" w:date="2016-08-23T14:11:00Z">
            <w:trPr>
              <w:gridAfter w:val="0"/>
              <w:trHeight w:val="1300"/>
              <w:jc w:val="center"/>
            </w:trPr>
          </w:trPrChange>
        </w:trPr>
        <w:tc>
          <w:tcPr>
            <w:tcW w:w="12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525" w:author="o00903653" w:date="2016-08-23T14:11:00Z">
              <w:tcPr>
                <w:tcW w:w="1200" w:type="dxa"/>
                <w:gridSpan w:val="2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6141666" w14:textId="77777777" w:rsidR="00A5621F" w:rsidRPr="000F0B6D" w:rsidRDefault="00A5621F" w:rsidP="00C115CB">
            <w:pPr>
              <w:pStyle w:val="CellBody"/>
              <w:rPr>
                <w:ins w:id="526" w:author="Osama AboulMagd" w:date="2016-10-03T09:19:00Z"/>
              </w:rPr>
            </w:pPr>
            <w:ins w:id="527" w:author="Osama AboulMagd" w:date="2016-10-03T09:19:00Z">
              <w:r w:rsidRPr="000F0B6D">
                <w:rPr>
                  <w:w w:val="100"/>
                </w:rPr>
                <w:t>HEWM2</w:t>
              </w:r>
            </w:ins>
          </w:p>
        </w:tc>
        <w:tc>
          <w:tcPr>
            <w:tcW w:w="3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528" w:author="o00903653" w:date="2016-08-23T14:11:00Z">
              <w:tcPr>
                <w:tcW w:w="310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4BAC0625" w14:textId="77777777" w:rsidR="00A5621F" w:rsidRPr="000F0B6D" w:rsidRDefault="00A5621F" w:rsidP="00C115CB">
            <w:pPr>
              <w:pStyle w:val="CellBody"/>
              <w:rPr>
                <w:ins w:id="529" w:author="Osama AboulMagd" w:date="2016-10-03T09:19:00Z"/>
              </w:rPr>
            </w:pPr>
            <w:ins w:id="530" w:author="Osama AboulMagd" w:date="2016-10-03T09:19:00Z">
              <w:r w:rsidRPr="000F0B6D">
                <w:rPr>
                  <w:w w:val="100"/>
                </w:rPr>
                <w:t>Signaling of HT operation</w:t>
              </w:r>
            </w:ins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531" w:author="o00903653" w:date="2016-08-23T14:11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1749109" w14:textId="77777777" w:rsidR="00A5621F" w:rsidRPr="000F0B6D" w:rsidRDefault="00A5621F" w:rsidP="00C115CB">
            <w:pPr>
              <w:pStyle w:val="CellBody"/>
              <w:rPr>
                <w:ins w:id="532" w:author="Osama AboulMagd" w:date="2016-10-03T09:19:00Z"/>
              </w:rPr>
            </w:pPr>
            <w:ins w:id="533" w:author="Osama AboulMagd" w:date="2016-10-03T09:19:00Z">
              <w:r w:rsidRPr="000F0B6D">
                <w:rPr>
                  <w:w w:val="100"/>
                </w:rPr>
                <w:t>9.4.2.214 (HE Operation element)</w:t>
              </w:r>
              <w:r w:rsidRPr="000F0B6D">
                <w:rPr>
                  <w:vanish/>
                  <w:w w:val="100"/>
                </w:rPr>
                <w:t>(Ed)</w:t>
              </w:r>
            </w:ins>
          </w:p>
        </w:tc>
        <w:tc>
          <w:tcPr>
            <w:tcW w:w="1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534" w:author="o00903653" w:date="2016-08-23T14:11:00Z">
              <w:tcPr>
                <w:tcW w:w="1380" w:type="dxa"/>
                <w:gridSpan w:val="3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FECC6B6" w14:textId="77777777" w:rsidR="00A5621F" w:rsidRPr="000F0B6D" w:rsidRDefault="00A5621F" w:rsidP="00C115CB">
            <w:pPr>
              <w:pStyle w:val="CellBody"/>
              <w:rPr>
                <w:ins w:id="535" w:author="Osama AboulMagd" w:date="2016-10-03T09:19:00Z"/>
                <w:w w:val="100"/>
              </w:rPr>
            </w:pPr>
            <w:ins w:id="536" w:author="Osama AboulMagd" w:date="2016-10-03T09:19:00Z">
              <w:r w:rsidRPr="000F0B6D">
                <w:rPr>
                  <w:w w:val="100"/>
                </w:rPr>
                <w:t>(CFHEW AND CFAP):M</w:t>
              </w:r>
            </w:ins>
          </w:p>
          <w:p w14:paraId="098FEFB0" w14:textId="77777777" w:rsidR="00A5621F" w:rsidRPr="000F0B6D" w:rsidRDefault="00A5621F" w:rsidP="00C115CB">
            <w:pPr>
              <w:pStyle w:val="CellBody"/>
              <w:rPr>
                <w:ins w:id="537" w:author="Osama AboulMagd" w:date="2016-10-03T09:19:00Z"/>
                <w:w w:val="100"/>
              </w:rPr>
            </w:pPr>
          </w:p>
          <w:p w14:paraId="71EAF5EC" w14:textId="77777777" w:rsidR="00A5621F" w:rsidRPr="000F0B6D" w:rsidRDefault="00A5621F" w:rsidP="00C115CB">
            <w:pPr>
              <w:pStyle w:val="CellBody"/>
              <w:rPr>
                <w:ins w:id="538" w:author="Osama AboulMagd" w:date="2016-10-03T09:19:00Z"/>
              </w:rPr>
            </w:pPr>
            <w:ins w:id="539" w:author="Osama AboulMagd" w:date="2016-10-03T09:19:00Z">
              <w:r w:rsidRPr="000F0B6D">
                <w:rPr>
                  <w:w w:val="100"/>
                </w:rPr>
                <w:t>(CFHEW20 AND CFAP</w:t>
              </w:r>
              <w:r w:rsidRPr="000F0B6D">
                <w:rPr>
                  <w:vanish/>
                  <w:w w:val="100"/>
                </w:rPr>
                <w:t>(#6573)</w:t>
              </w:r>
              <w:r w:rsidRPr="000F0B6D">
                <w:rPr>
                  <w:w w:val="100"/>
                </w:rPr>
                <w:t>):M</w:t>
              </w:r>
              <w:r w:rsidRPr="000F0B6D">
                <w:rPr>
                  <w:vanish/>
                  <w:w w:val="100"/>
                </w:rPr>
                <w:t>(11af)</w:t>
              </w:r>
            </w:ins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540" w:author="o00903653" w:date="2016-08-23T14:11:00Z">
              <w:tcPr>
                <w:tcW w:w="172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5DE94768" w14:textId="77777777" w:rsidR="00A5621F" w:rsidRPr="000F0B6D" w:rsidRDefault="00A5621F" w:rsidP="00C115CB">
            <w:pPr>
              <w:pStyle w:val="CellBody"/>
              <w:spacing w:line="160" w:lineRule="atLeast"/>
              <w:rPr>
                <w:ins w:id="541" w:author="Osama AboulMagd" w:date="2016-10-03T09:19:00Z"/>
                <w:sz w:val="16"/>
                <w:szCs w:val="16"/>
              </w:rPr>
            </w:pPr>
            <w:ins w:id="542" w:author="Osama AboulMagd" w:date="2016-10-03T09:19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A5621F" w:rsidRPr="000F0B6D" w14:paraId="643BAD64" w14:textId="77777777" w:rsidTr="00C115CB">
        <w:tblPrEx>
          <w:tblW w:w="0" w:type="auto"/>
          <w:jc w:val="center"/>
          <w:tblLayout w:type="fixed"/>
          <w:tblCellMar>
            <w:top w:w="80" w:type="dxa"/>
            <w:left w:w="120" w:type="dxa"/>
            <w:bottom w:w="40" w:type="dxa"/>
            <w:right w:w="120" w:type="dxa"/>
          </w:tblCellMar>
          <w:tblLook w:val="0000" w:firstRow="0" w:lastRow="0" w:firstColumn="0" w:lastColumn="0" w:noHBand="0" w:noVBand="0"/>
          <w:tblPrExChange w:id="543" w:author="o00903653" w:date="2016-08-23T14:30:00Z">
            <w:tblPrEx>
              <w:tblW w:w="0" w:type="auto"/>
              <w:jc w:val="center"/>
              <w:tblLayout w:type="fixed"/>
              <w:tblCellMar>
                <w:top w:w="80" w:type="dxa"/>
                <w:left w:w="120" w:type="dxa"/>
                <w:bottom w:w="40" w:type="dxa"/>
                <w:right w:w="12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00"/>
          <w:jc w:val="center"/>
          <w:ins w:id="544" w:author="Osama AboulMagd" w:date="2016-10-03T09:19:00Z"/>
          <w:trPrChange w:id="545" w:author="o00903653" w:date="2016-08-23T14:30:00Z">
            <w:trPr>
              <w:gridAfter w:val="0"/>
              <w:trHeight w:val="300"/>
              <w:jc w:val="center"/>
            </w:trPr>
          </w:trPrChange>
        </w:trPr>
        <w:tc>
          <w:tcPr>
            <w:tcW w:w="12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546" w:author="o00903653" w:date="2016-08-23T14:30:00Z">
              <w:tcPr>
                <w:tcW w:w="1200" w:type="dxa"/>
                <w:gridSpan w:val="2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1FDC4584" w14:textId="77777777" w:rsidR="00A5621F" w:rsidRPr="000F0B6D" w:rsidRDefault="00A5621F" w:rsidP="00C115CB">
            <w:pPr>
              <w:pStyle w:val="CellBody"/>
              <w:rPr>
                <w:ins w:id="547" w:author="Osama AboulMagd" w:date="2016-10-03T09:19:00Z"/>
              </w:rPr>
            </w:pPr>
            <w:ins w:id="548" w:author="Osama AboulMagd" w:date="2016-10-03T09:19:00Z">
              <w:r w:rsidRPr="000F0B6D">
                <w:rPr>
                  <w:w w:val="100"/>
                </w:rPr>
                <w:t>HEWM3</w:t>
              </w:r>
            </w:ins>
          </w:p>
        </w:tc>
        <w:tc>
          <w:tcPr>
            <w:tcW w:w="3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549" w:author="o00903653" w:date="2016-08-23T14:30:00Z">
              <w:tcPr>
                <w:tcW w:w="310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063A082" w14:textId="77777777" w:rsidR="00A5621F" w:rsidRPr="000F0B6D" w:rsidRDefault="00A5621F" w:rsidP="00C115CB">
            <w:pPr>
              <w:pStyle w:val="CellBody"/>
              <w:rPr>
                <w:ins w:id="550" w:author="Osama AboulMagd" w:date="2016-10-03T09:19:00Z"/>
              </w:rPr>
            </w:pPr>
            <w:ins w:id="551" w:author="Osama AboulMagd" w:date="2016-10-03T09:19:00Z">
              <w:r>
                <w:rPr>
                  <w:w w:val="100"/>
                </w:rPr>
                <w:t>A-MPDU with multiple TIDs</w:t>
              </w:r>
            </w:ins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552" w:author="o00903653" w:date="2016-08-23T14:30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91186F9" w14:textId="77777777" w:rsidR="00A5621F" w:rsidRPr="000F0B6D" w:rsidRDefault="00A5621F" w:rsidP="00C115CB">
            <w:pPr>
              <w:pStyle w:val="CellBody"/>
              <w:rPr>
                <w:ins w:id="553" w:author="Osama AboulMagd" w:date="2016-10-03T09:19:00Z"/>
              </w:rPr>
            </w:pPr>
            <w:ins w:id="554" w:author="Osama AboulMagd" w:date="2016-10-03T09:19:00Z">
              <w:r>
                <w:t>25.10.4(A-MPDU with multiple TIDs)</w:t>
              </w:r>
            </w:ins>
          </w:p>
        </w:tc>
        <w:tc>
          <w:tcPr>
            <w:tcW w:w="1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555" w:author="o00903653" w:date="2016-08-23T14:30:00Z">
              <w:tcPr>
                <w:tcW w:w="1380" w:type="dxa"/>
                <w:gridSpan w:val="3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073DFF0" w14:textId="77777777" w:rsidR="00A5621F" w:rsidRPr="000F0B6D" w:rsidRDefault="00A5621F" w:rsidP="00C115CB">
            <w:pPr>
              <w:pStyle w:val="CellBody"/>
              <w:rPr>
                <w:ins w:id="556" w:author="Osama AboulMagd" w:date="2016-10-03T09:19:00Z"/>
              </w:rPr>
            </w:pPr>
            <w:ins w:id="557" w:author="Osama AboulMagd" w:date="2016-10-03T09:19:00Z">
              <w:r>
                <w:t>CFHEW</w:t>
              </w:r>
              <w:proofErr w:type="gramStart"/>
              <w:r>
                <w:t>:O</w:t>
              </w:r>
              <w:proofErr w:type="gramEnd"/>
            </w:ins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558" w:author="o00903653" w:date="2016-08-23T14:30:00Z">
              <w:tcPr>
                <w:tcW w:w="172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5862E017" w14:textId="77777777" w:rsidR="00A5621F" w:rsidRPr="000F0B6D" w:rsidRDefault="00A5621F" w:rsidP="00C115CB">
            <w:pPr>
              <w:pStyle w:val="CellBody"/>
              <w:rPr>
                <w:ins w:id="559" w:author="Osama AboulMagd" w:date="2016-10-03T09:19:00Z"/>
              </w:rPr>
            </w:pPr>
            <w:ins w:id="560" w:author="Osama AboulMagd" w:date="2016-10-03T09:19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4E7C61" w:rsidRPr="000F0B6D" w14:paraId="0F972DC4" w14:textId="77777777" w:rsidTr="00D64CE9">
        <w:tblPrEx>
          <w:tblW w:w="0" w:type="auto"/>
          <w:jc w:val="center"/>
          <w:tblLayout w:type="fixed"/>
          <w:tblCellMar>
            <w:top w:w="80" w:type="dxa"/>
            <w:left w:w="120" w:type="dxa"/>
            <w:bottom w:w="40" w:type="dxa"/>
            <w:right w:w="120" w:type="dxa"/>
          </w:tblCellMar>
          <w:tblLook w:val="0000" w:firstRow="0" w:lastRow="0" w:firstColumn="0" w:lastColumn="0" w:noHBand="0" w:noVBand="0"/>
          <w:tblPrExChange w:id="561" w:author="Osama AboulMagd" w:date="2016-10-03T10:08:00Z">
            <w:tblPrEx>
              <w:tblW w:w="0" w:type="auto"/>
              <w:jc w:val="center"/>
              <w:tblLayout w:type="fixed"/>
              <w:tblCellMar>
                <w:top w:w="80" w:type="dxa"/>
                <w:left w:w="120" w:type="dxa"/>
                <w:bottom w:w="40" w:type="dxa"/>
                <w:right w:w="12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00"/>
          <w:jc w:val="center"/>
          <w:ins w:id="562" w:author="Osama AboulMagd" w:date="2016-10-03T09:35:00Z"/>
          <w:trPrChange w:id="563" w:author="Osama AboulMagd" w:date="2016-10-03T10:08:00Z">
            <w:trPr>
              <w:gridBefore w:val="1"/>
              <w:trHeight w:val="300"/>
              <w:jc w:val="center"/>
            </w:trPr>
          </w:trPrChange>
        </w:trPr>
        <w:tc>
          <w:tcPr>
            <w:tcW w:w="1200" w:type="dxa"/>
            <w:tcBorders>
              <w:top w:val="nil"/>
              <w:left w:val="single" w:sz="10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564" w:author="Osama AboulMagd" w:date="2016-10-03T10:08:00Z">
              <w:tcPr>
                <w:tcW w:w="1200" w:type="dxa"/>
                <w:gridSpan w:val="2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44FA699C" w14:textId="35C375B8" w:rsidR="004E7C61" w:rsidRPr="000F0B6D" w:rsidRDefault="004E7C61" w:rsidP="00C115CB">
            <w:pPr>
              <w:pStyle w:val="CellBody"/>
              <w:rPr>
                <w:ins w:id="565" w:author="Osama AboulMagd" w:date="2016-10-03T09:35:00Z"/>
                <w:w w:val="100"/>
              </w:rPr>
            </w:pPr>
            <w:ins w:id="566" w:author="Osama AboulMagd" w:date="2016-10-03T09:35:00Z">
              <w:r>
                <w:rPr>
                  <w:w w:val="100"/>
                </w:rPr>
                <w:t>HEWM4</w:t>
              </w:r>
            </w:ins>
          </w:p>
        </w:tc>
        <w:tc>
          <w:tcPr>
            <w:tcW w:w="3100" w:type="dxa"/>
            <w:tcBorders>
              <w:top w:val="nil"/>
              <w:left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567" w:author="Osama AboulMagd" w:date="2016-10-03T10:08:00Z">
              <w:tcPr>
                <w:tcW w:w="310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55B25326" w14:textId="5C7ADCFB" w:rsidR="004E7C61" w:rsidRDefault="00BF6516" w:rsidP="00C115CB">
            <w:pPr>
              <w:pStyle w:val="CellBody"/>
              <w:rPr>
                <w:ins w:id="568" w:author="Osama AboulMagd" w:date="2016-10-03T09:35:00Z"/>
                <w:w w:val="100"/>
              </w:rPr>
            </w:pPr>
            <w:ins w:id="569" w:author="Osama AboulMagd" w:date="2016-10-03T09:55:00Z">
              <w:r>
                <w:rPr>
                  <w:w w:val="100"/>
                </w:rPr>
                <w:t xml:space="preserve">HE Variant HT Control </w:t>
              </w:r>
            </w:ins>
          </w:p>
        </w:tc>
        <w:tc>
          <w:tcPr>
            <w:tcW w:w="1380" w:type="dxa"/>
            <w:tcBorders>
              <w:top w:val="nil"/>
              <w:left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570" w:author="Osama AboulMagd" w:date="2016-10-03T10:08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352CAB9A" w14:textId="77777777" w:rsidR="004E7C61" w:rsidRDefault="004E7C61" w:rsidP="00C115CB">
            <w:pPr>
              <w:pStyle w:val="CellBody"/>
              <w:rPr>
                <w:ins w:id="571" w:author="Osama AboulMagd" w:date="2016-10-03T09:35:00Z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572" w:author="Osama AboulMagd" w:date="2016-10-03T10:08:00Z">
              <w:tcPr>
                <w:tcW w:w="1320" w:type="dxa"/>
                <w:gridSpan w:val="3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DC001C6" w14:textId="77777777" w:rsidR="004E7C61" w:rsidRDefault="004E7C61" w:rsidP="00C115CB">
            <w:pPr>
              <w:pStyle w:val="CellBody"/>
              <w:rPr>
                <w:ins w:id="573" w:author="Osama AboulMagd" w:date="2016-10-03T09:35:00Z"/>
              </w:rPr>
            </w:pPr>
          </w:p>
        </w:tc>
        <w:tc>
          <w:tcPr>
            <w:tcW w:w="1780" w:type="dxa"/>
            <w:tcBorders>
              <w:top w:val="nil"/>
              <w:left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574" w:author="Osama AboulMagd" w:date="2016-10-03T10:08:00Z">
              <w:tcPr>
                <w:tcW w:w="17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1A10BFB4" w14:textId="77777777" w:rsidR="004E7C61" w:rsidRPr="000F0B6D" w:rsidRDefault="004E7C61" w:rsidP="00C115CB">
            <w:pPr>
              <w:pStyle w:val="CellBody"/>
              <w:rPr>
                <w:ins w:id="575" w:author="Osama AboulMagd" w:date="2016-10-03T09:35:00Z"/>
                <w:w w:val="100"/>
              </w:rPr>
            </w:pPr>
          </w:p>
        </w:tc>
      </w:tr>
      <w:tr w:rsidR="00BF6516" w:rsidRPr="000F0B6D" w14:paraId="4CDBE4B2" w14:textId="77777777" w:rsidTr="00D64CE9">
        <w:tblPrEx>
          <w:tblW w:w="0" w:type="auto"/>
          <w:jc w:val="center"/>
          <w:tblLayout w:type="fixed"/>
          <w:tblCellMar>
            <w:top w:w="80" w:type="dxa"/>
            <w:left w:w="120" w:type="dxa"/>
            <w:bottom w:w="40" w:type="dxa"/>
            <w:right w:w="120" w:type="dxa"/>
          </w:tblCellMar>
          <w:tblLook w:val="0000" w:firstRow="0" w:lastRow="0" w:firstColumn="0" w:lastColumn="0" w:noHBand="0" w:noVBand="0"/>
          <w:tblPrExChange w:id="576" w:author="Osama AboulMagd" w:date="2016-10-03T10:08:00Z">
            <w:tblPrEx>
              <w:tblW w:w="0" w:type="auto"/>
              <w:jc w:val="center"/>
              <w:tblLayout w:type="fixed"/>
              <w:tblCellMar>
                <w:top w:w="80" w:type="dxa"/>
                <w:left w:w="120" w:type="dxa"/>
                <w:bottom w:w="40" w:type="dxa"/>
                <w:right w:w="12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00"/>
          <w:jc w:val="center"/>
          <w:ins w:id="577" w:author="Osama AboulMagd" w:date="2016-10-03T10:04:00Z"/>
          <w:trPrChange w:id="578" w:author="Osama AboulMagd" w:date="2016-10-03T10:08:00Z">
            <w:trPr>
              <w:gridBefore w:val="1"/>
              <w:trHeight w:val="300"/>
              <w:jc w:val="center"/>
            </w:trPr>
          </w:trPrChange>
        </w:trPr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579" w:author="Osama AboulMagd" w:date="2016-10-03T10:08:00Z">
              <w:tcPr>
                <w:tcW w:w="1200" w:type="dxa"/>
                <w:gridSpan w:val="2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4330839" w14:textId="4A24C4EB" w:rsidR="00BF6516" w:rsidRDefault="00BF6516" w:rsidP="00C115CB">
            <w:pPr>
              <w:pStyle w:val="CellBody"/>
              <w:rPr>
                <w:ins w:id="580" w:author="Osama AboulMagd" w:date="2016-10-03T10:04:00Z"/>
                <w:w w:val="100"/>
              </w:rPr>
            </w:pPr>
            <w:ins w:id="581" w:author="Osama AboulMagd" w:date="2016-10-03T10:05:00Z">
              <w:r>
                <w:rPr>
                  <w:w w:val="100"/>
                </w:rPr>
                <w:t>HEWM4.1</w:t>
              </w:r>
            </w:ins>
          </w:p>
        </w:tc>
        <w:tc>
          <w:tcPr>
            <w:tcW w:w="3100" w:type="dxa"/>
            <w:tcBorders>
              <w:left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582" w:author="Osama AboulMagd" w:date="2016-10-03T10:08:00Z">
              <w:tcPr>
                <w:tcW w:w="310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14CF51CB" w14:textId="42040248" w:rsidR="00BF6516" w:rsidRDefault="00D64CE9" w:rsidP="00C115CB">
            <w:pPr>
              <w:pStyle w:val="CellBody"/>
              <w:rPr>
                <w:ins w:id="583" w:author="Osama AboulMagd" w:date="2016-10-03T10:04:00Z"/>
                <w:w w:val="100"/>
              </w:rPr>
            </w:pPr>
            <w:ins w:id="584" w:author="Osama AboulMagd" w:date="2016-10-03T10:06:00Z">
              <w:r>
                <w:rPr>
                  <w:w w:val="100"/>
                </w:rPr>
                <w:t>UL MU Response Scheduling</w:t>
              </w:r>
            </w:ins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585" w:author="Osama AboulMagd" w:date="2016-10-03T10:08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70819F7A" w14:textId="2ED8565B" w:rsidR="00BF6516" w:rsidRDefault="00D64CE9" w:rsidP="00C115CB">
            <w:pPr>
              <w:pStyle w:val="CellBody"/>
              <w:rPr>
                <w:ins w:id="586" w:author="Osama AboulMagd" w:date="2016-10-03T10:04:00Z"/>
              </w:rPr>
            </w:pPr>
            <w:ins w:id="587" w:author="Osama AboulMagd" w:date="2016-10-03T10:06:00Z">
              <w:r>
                <w:t>9.2.4.6.4.2 (UL MU response scheduling)</w:t>
              </w:r>
            </w:ins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588" w:author="Osama AboulMagd" w:date="2016-10-03T10:08:00Z">
              <w:tcPr>
                <w:tcW w:w="1320" w:type="dxa"/>
                <w:gridSpan w:val="3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3C759E80" w14:textId="77777777" w:rsidR="00BF6516" w:rsidRDefault="00D64CE9" w:rsidP="00C115CB">
            <w:pPr>
              <w:pStyle w:val="CellBody"/>
              <w:rPr>
                <w:ins w:id="589" w:author="Osama AboulMagd" w:date="2016-10-03T10:06:00Z"/>
              </w:rPr>
            </w:pPr>
            <w:ins w:id="590" w:author="Osama AboulMagd" w:date="2016-10-03T10:06:00Z">
              <w:r>
                <w:t>CFHEW: O</w:t>
              </w:r>
            </w:ins>
          </w:p>
          <w:p w14:paraId="37CFF725" w14:textId="4A7C4327" w:rsidR="00D64CE9" w:rsidRDefault="00D64CE9" w:rsidP="00C115CB">
            <w:pPr>
              <w:pStyle w:val="CellBody"/>
              <w:rPr>
                <w:ins w:id="591" w:author="Osama AboulMagd" w:date="2016-10-03T10:04:00Z"/>
              </w:rPr>
            </w:pPr>
            <w:ins w:id="592" w:author="Osama AboulMagd" w:date="2016-10-03T10:07:00Z">
              <w:r>
                <w:t>CFHEW</w:t>
              </w:r>
            </w:ins>
            <w:ins w:id="593" w:author="Osama AboulMagd" w:date="2016-10-03T10:14:00Z">
              <w:r>
                <w:t>20</w:t>
              </w:r>
            </w:ins>
            <w:ins w:id="594" w:author="Osama AboulMagd" w:date="2016-10-03T10:07:00Z">
              <w:r>
                <w:t>: O</w:t>
              </w:r>
            </w:ins>
          </w:p>
        </w:tc>
        <w:tc>
          <w:tcPr>
            <w:tcW w:w="1780" w:type="dxa"/>
            <w:tcBorders>
              <w:left w:val="single" w:sz="4" w:space="0" w:color="auto"/>
              <w:right w:val="single" w:sz="4" w:space="0" w:color="auto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595" w:author="Osama AboulMagd" w:date="2016-10-03T10:08:00Z">
              <w:tcPr>
                <w:tcW w:w="17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4049089A" w14:textId="6A45959F" w:rsidR="00BF6516" w:rsidRPr="000F0B6D" w:rsidRDefault="00D64CE9" w:rsidP="00C115CB">
            <w:pPr>
              <w:pStyle w:val="CellBody"/>
              <w:rPr>
                <w:ins w:id="596" w:author="Osama AboulMagd" w:date="2016-10-03T10:04:00Z"/>
                <w:w w:val="100"/>
              </w:rPr>
            </w:pPr>
            <w:ins w:id="597" w:author="Osama AboulMagd" w:date="2016-10-03T10:07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D64CE9" w:rsidRPr="000F0B6D" w14:paraId="39D30D61" w14:textId="77777777" w:rsidTr="00D64CE9">
        <w:tblPrEx>
          <w:tblW w:w="0" w:type="auto"/>
          <w:jc w:val="center"/>
          <w:tblLayout w:type="fixed"/>
          <w:tblCellMar>
            <w:top w:w="80" w:type="dxa"/>
            <w:left w:w="120" w:type="dxa"/>
            <w:bottom w:w="40" w:type="dxa"/>
            <w:right w:w="120" w:type="dxa"/>
          </w:tblCellMar>
          <w:tblLook w:val="0000" w:firstRow="0" w:lastRow="0" w:firstColumn="0" w:lastColumn="0" w:noHBand="0" w:noVBand="0"/>
          <w:tblPrExChange w:id="598" w:author="Osama AboulMagd" w:date="2016-10-03T10:08:00Z">
            <w:tblPrEx>
              <w:tblW w:w="0" w:type="auto"/>
              <w:jc w:val="center"/>
              <w:tblLayout w:type="fixed"/>
              <w:tblCellMar>
                <w:top w:w="80" w:type="dxa"/>
                <w:left w:w="120" w:type="dxa"/>
                <w:bottom w:w="40" w:type="dxa"/>
                <w:right w:w="12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00"/>
          <w:jc w:val="center"/>
          <w:ins w:id="599" w:author="Osama AboulMagd" w:date="2016-10-03T10:07:00Z"/>
          <w:trPrChange w:id="600" w:author="Osama AboulMagd" w:date="2016-10-03T10:08:00Z">
            <w:trPr>
              <w:gridBefore w:val="1"/>
              <w:trHeight w:val="300"/>
              <w:jc w:val="center"/>
            </w:trPr>
          </w:trPrChange>
        </w:trPr>
        <w:tc>
          <w:tcPr>
            <w:tcW w:w="1200" w:type="dxa"/>
            <w:tcBorders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601" w:author="Osama AboulMagd" w:date="2016-10-03T10:08:00Z">
              <w:tcPr>
                <w:tcW w:w="1200" w:type="dxa"/>
                <w:gridSpan w:val="2"/>
                <w:tcBorders>
                  <w:top w:val="single" w:sz="2" w:space="0" w:color="000000"/>
                  <w:left w:val="single" w:sz="12" w:space="0" w:color="000000"/>
                  <w:bottom w:val="single" w:sz="4" w:space="0" w:color="auto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42E07FD8" w14:textId="42FF572E" w:rsidR="00D64CE9" w:rsidRDefault="00D64CE9" w:rsidP="00C115CB">
            <w:pPr>
              <w:pStyle w:val="CellBody"/>
              <w:rPr>
                <w:ins w:id="602" w:author="Osama AboulMagd" w:date="2016-10-03T10:07:00Z"/>
                <w:w w:val="100"/>
              </w:rPr>
            </w:pPr>
            <w:ins w:id="603" w:author="Osama AboulMagd" w:date="2016-10-03T10:08:00Z">
              <w:r>
                <w:rPr>
                  <w:w w:val="100"/>
                </w:rPr>
                <w:t>HEWM4.2</w:t>
              </w:r>
            </w:ins>
          </w:p>
        </w:tc>
        <w:tc>
          <w:tcPr>
            <w:tcW w:w="310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604" w:author="Osama AboulMagd" w:date="2016-10-03T10:08:00Z">
              <w:tcPr>
                <w:tcW w:w="3100" w:type="dxa"/>
                <w:gridSpan w:val="2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39956580" w14:textId="58C04E3C" w:rsidR="00D64CE9" w:rsidRDefault="00D64CE9" w:rsidP="00C115CB">
            <w:pPr>
              <w:pStyle w:val="CellBody"/>
              <w:rPr>
                <w:ins w:id="605" w:author="Osama AboulMagd" w:date="2016-10-03T10:07:00Z"/>
                <w:w w:val="100"/>
              </w:rPr>
            </w:pPr>
            <w:ins w:id="606" w:author="Osama AboulMagd" w:date="2016-10-03T10:09:00Z">
              <w:r>
                <w:rPr>
                  <w:w w:val="100"/>
                </w:rPr>
                <w:t>Operating Mode</w:t>
              </w:r>
            </w:ins>
          </w:p>
        </w:tc>
        <w:tc>
          <w:tcPr>
            <w:tcW w:w="138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607" w:author="Osama AboulMagd" w:date="2016-10-03T10:08:00Z">
              <w:tcPr>
                <w:tcW w:w="1380" w:type="dxa"/>
                <w:gridSpan w:val="2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3363A5C9" w14:textId="64863B6C" w:rsidR="00D64CE9" w:rsidRDefault="00D64CE9" w:rsidP="00C115CB">
            <w:pPr>
              <w:pStyle w:val="CellBody"/>
              <w:rPr>
                <w:ins w:id="608" w:author="Osama AboulMagd" w:date="2016-10-03T10:07:00Z"/>
              </w:rPr>
            </w:pPr>
            <w:ins w:id="609" w:author="Osama AboulMagd" w:date="2016-10-03T10:09:00Z">
              <w:r>
                <w:t>9.2.4.6.4.3 (Operating mode)</w:t>
              </w:r>
            </w:ins>
          </w:p>
        </w:tc>
        <w:tc>
          <w:tcPr>
            <w:tcW w:w="132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610" w:author="Osama AboulMagd" w:date="2016-10-03T10:08:00Z">
              <w:tcPr>
                <w:tcW w:w="1320" w:type="dxa"/>
                <w:gridSpan w:val="3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CA28018" w14:textId="77777777" w:rsidR="00D64CE9" w:rsidRDefault="00D64CE9" w:rsidP="00C115CB">
            <w:pPr>
              <w:pStyle w:val="CellBody"/>
              <w:rPr>
                <w:ins w:id="611" w:author="Osama AboulMagd" w:date="2016-10-03T10:13:00Z"/>
              </w:rPr>
            </w:pPr>
            <w:ins w:id="612" w:author="Osama AboulMagd" w:date="2016-10-03T10:12:00Z">
              <w:r>
                <w:t>CFAP and CFHEW: M</w:t>
              </w:r>
            </w:ins>
          </w:p>
          <w:p w14:paraId="40A61D18" w14:textId="3FB6F1AB" w:rsidR="00D64CE9" w:rsidRDefault="00D64CE9" w:rsidP="00C115CB">
            <w:pPr>
              <w:pStyle w:val="CellBody"/>
              <w:rPr>
                <w:ins w:id="613" w:author="Osama AboulMagd" w:date="2016-10-03T10:13:00Z"/>
              </w:rPr>
            </w:pPr>
            <w:proofErr w:type="spellStart"/>
            <w:ins w:id="614" w:author="Osama AboulMagd" w:date="2016-10-03T10:13:00Z">
              <w:r>
                <w:t>CFIndepStA</w:t>
              </w:r>
              <w:proofErr w:type="spellEnd"/>
              <w:r>
                <w:t xml:space="preserve"> and CFHEW</w:t>
              </w:r>
              <w:proofErr w:type="gramStart"/>
              <w:r>
                <w:t>:O</w:t>
              </w:r>
              <w:proofErr w:type="gramEnd"/>
            </w:ins>
          </w:p>
          <w:p w14:paraId="6861FFB1" w14:textId="60CB82A0" w:rsidR="00D64CE9" w:rsidRDefault="00D64CE9" w:rsidP="00C115CB">
            <w:pPr>
              <w:pStyle w:val="CellBody"/>
              <w:rPr>
                <w:ins w:id="615" w:author="Osama AboulMagd" w:date="2016-10-03T10:12:00Z"/>
              </w:rPr>
            </w:pPr>
            <w:ins w:id="616" w:author="Osama AboulMagd" w:date="2016-10-03T10:13:00Z">
              <w:r>
                <w:t>CFHEW: O</w:t>
              </w:r>
            </w:ins>
          </w:p>
          <w:p w14:paraId="10DBD209" w14:textId="77777777" w:rsidR="00D64CE9" w:rsidRDefault="00D64CE9" w:rsidP="00C115CB">
            <w:pPr>
              <w:pStyle w:val="CellBody"/>
              <w:rPr>
                <w:ins w:id="617" w:author="Osama AboulMagd" w:date="2016-10-03T10:07:00Z"/>
              </w:rPr>
            </w:pPr>
          </w:p>
        </w:tc>
        <w:tc>
          <w:tcPr>
            <w:tcW w:w="1780" w:type="dxa"/>
            <w:tcBorders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618" w:author="Osama AboulMagd" w:date="2016-10-03T10:08:00Z">
              <w:tcPr>
                <w:tcW w:w="1780" w:type="dxa"/>
                <w:gridSpan w:val="2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1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5C1557B8" w14:textId="3FADB4F9" w:rsidR="00D64CE9" w:rsidRPr="000F0B6D" w:rsidRDefault="00D64CE9" w:rsidP="00C115CB">
            <w:pPr>
              <w:pStyle w:val="CellBody"/>
              <w:rPr>
                <w:ins w:id="619" w:author="Osama AboulMagd" w:date="2016-10-03T10:07:00Z"/>
                <w:w w:val="100"/>
              </w:rPr>
            </w:pPr>
            <w:ins w:id="620" w:author="Osama AboulMagd" w:date="2016-10-03T10:13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D64CE9" w:rsidRPr="000F0B6D" w14:paraId="5FA3277F" w14:textId="77777777" w:rsidTr="00D64CE9">
        <w:trPr>
          <w:trHeight w:val="300"/>
          <w:jc w:val="center"/>
          <w:ins w:id="621" w:author="Osama AboulMagd" w:date="2016-10-03T10:14:00Z"/>
        </w:trPr>
        <w:tc>
          <w:tcPr>
            <w:tcW w:w="1200" w:type="dxa"/>
            <w:tcBorders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E77B9B8" w14:textId="112F0F01" w:rsidR="00D64CE9" w:rsidRDefault="00D64CE9" w:rsidP="00C115CB">
            <w:pPr>
              <w:pStyle w:val="CellBody"/>
              <w:rPr>
                <w:ins w:id="622" w:author="Osama AboulMagd" w:date="2016-10-03T10:14:00Z"/>
                <w:w w:val="100"/>
              </w:rPr>
            </w:pPr>
            <w:ins w:id="623" w:author="Osama AboulMagd" w:date="2016-10-03T10:14:00Z">
              <w:r>
                <w:rPr>
                  <w:w w:val="100"/>
                </w:rPr>
                <w:t>HEWM4.3</w:t>
              </w:r>
            </w:ins>
          </w:p>
        </w:tc>
        <w:tc>
          <w:tcPr>
            <w:tcW w:w="310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21CC5E1" w14:textId="555F4100" w:rsidR="00D64CE9" w:rsidRDefault="00D64CE9" w:rsidP="00C115CB">
            <w:pPr>
              <w:pStyle w:val="CellBody"/>
              <w:rPr>
                <w:ins w:id="624" w:author="Osama AboulMagd" w:date="2016-10-03T10:14:00Z"/>
                <w:w w:val="100"/>
              </w:rPr>
            </w:pPr>
            <w:ins w:id="625" w:author="Osama AboulMagd" w:date="2016-10-03T10:14:00Z">
              <w:r>
                <w:rPr>
                  <w:w w:val="100"/>
                </w:rPr>
                <w:t>HE Link Adaptation</w:t>
              </w:r>
            </w:ins>
          </w:p>
        </w:tc>
        <w:tc>
          <w:tcPr>
            <w:tcW w:w="138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4DFE9EF" w14:textId="5C196000" w:rsidR="00D64CE9" w:rsidRDefault="00CA3BFE" w:rsidP="00C115CB">
            <w:pPr>
              <w:pStyle w:val="CellBody"/>
              <w:rPr>
                <w:ins w:id="626" w:author="Osama AboulMagd" w:date="2016-10-03T10:14:00Z"/>
              </w:rPr>
            </w:pPr>
            <w:ins w:id="627" w:author="Osama AboulMagd" w:date="2016-10-03T10:15:00Z">
              <w:r>
                <w:t>9.2.4.6.4</w:t>
              </w:r>
              <w:r w:rsidR="00D64CE9">
                <w:t xml:space="preserve"> (HE link adaptation)</w:t>
              </w:r>
            </w:ins>
          </w:p>
        </w:tc>
        <w:tc>
          <w:tcPr>
            <w:tcW w:w="132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17AEB88" w14:textId="77777777" w:rsidR="00D64CE9" w:rsidRDefault="00CA3BFE" w:rsidP="00C115CB">
            <w:pPr>
              <w:pStyle w:val="CellBody"/>
              <w:rPr>
                <w:ins w:id="628" w:author="Osama AboulMagd" w:date="2016-10-03T10:16:00Z"/>
              </w:rPr>
            </w:pPr>
            <w:ins w:id="629" w:author="Osama AboulMagd" w:date="2016-10-03T10:16:00Z">
              <w:r>
                <w:t>CFHEW: O</w:t>
              </w:r>
            </w:ins>
          </w:p>
          <w:p w14:paraId="3D1E3B36" w14:textId="71C14201" w:rsidR="00CA3BFE" w:rsidRDefault="00CA3BFE" w:rsidP="00C115CB">
            <w:pPr>
              <w:pStyle w:val="CellBody"/>
              <w:rPr>
                <w:ins w:id="630" w:author="Osama AboulMagd" w:date="2016-10-03T10:14:00Z"/>
              </w:rPr>
            </w:pPr>
            <w:ins w:id="631" w:author="Osama AboulMagd" w:date="2016-10-03T10:16:00Z">
              <w:r>
                <w:t>CFHEW20: O</w:t>
              </w:r>
            </w:ins>
          </w:p>
        </w:tc>
        <w:tc>
          <w:tcPr>
            <w:tcW w:w="1780" w:type="dxa"/>
            <w:tcBorders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BD258BD" w14:textId="77777777" w:rsidR="00D64CE9" w:rsidRPr="000F0B6D" w:rsidRDefault="00D64CE9" w:rsidP="00C115CB">
            <w:pPr>
              <w:pStyle w:val="CellBody"/>
              <w:rPr>
                <w:ins w:id="632" w:author="Osama AboulMagd" w:date="2016-10-03T10:14:00Z"/>
                <w:w w:val="100"/>
              </w:rPr>
            </w:pPr>
          </w:p>
        </w:tc>
      </w:tr>
      <w:tr w:rsidR="00CA3BFE" w:rsidRPr="000F0B6D" w14:paraId="1DC621AC" w14:textId="77777777" w:rsidTr="00D64CE9">
        <w:trPr>
          <w:trHeight w:val="300"/>
          <w:jc w:val="center"/>
          <w:ins w:id="633" w:author="Osama AboulMagd" w:date="2016-10-03T10:17:00Z"/>
        </w:trPr>
        <w:tc>
          <w:tcPr>
            <w:tcW w:w="1200" w:type="dxa"/>
            <w:tcBorders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C1762C1" w14:textId="1E7126F7" w:rsidR="00CA3BFE" w:rsidRDefault="00CA3BFE" w:rsidP="00C115CB">
            <w:pPr>
              <w:pStyle w:val="CellBody"/>
              <w:rPr>
                <w:ins w:id="634" w:author="Osama AboulMagd" w:date="2016-10-03T10:17:00Z"/>
                <w:w w:val="100"/>
              </w:rPr>
            </w:pPr>
            <w:ins w:id="635" w:author="Osama AboulMagd" w:date="2016-10-03T10:17:00Z">
              <w:r>
                <w:rPr>
                  <w:w w:val="100"/>
                </w:rPr>
                <w:t>HEWM4.4</w:t>
              </w:r>
            </w:ins>
          </w:p>
        </w:tc>
        <w:tc>
          <w:tcPr>
            <w:tcW w:w="310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834565D" w14:textId="0A8819A1" w:rsidR="00CA3BFE" w:rsidRDefault="00CA3BFE" w:rsidP="00C115CB">
            <w:pPr>
              <w:pStyle w:val="CellBody"/>
              <w:rPr>
                <w:ins w:id="636" w:author="Osama AboulMagd" w:date="2016-10-03T10:17:00Z"/>
                <w:w w:val="100"/>
              </w:rPr>
            </w:pPr>
            <w:ins w:id="637" w:author="Osama AboulMagd" w:date="2016-10-03T10:17:00Z">
              <w:r>
                <w:rPr>
                  <w:w w:val="100"/>
                </w:rPr>
                <w:t>Buffer Status Report</w:t>
              </w:r>
            </w:ins>
          </w:p>
        </w:tc>
        <w:tc>
          <w:tcPr>
            <w:tcW w:w="138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AE1F5DE" w14:textId="5484BC76" w:rsidR="00CA3BFE" w:rsidRDefault="00CA3BFE" w:rsidP="00C115CB">
            <w:pPr>
              <w:pStyle w:val="CellBody"/>
              <w:rPr>
                <w:ins w:id="638" w:author="Osama AboulMagd" w:date="2016-10-03T10:17:00Z"/>
              </w:rPr>
            </w:pPr>
            <w:ins w:id="639" w:author="Osama AboulMagd" w:date="2016-10-03T10:18:00Z">
              <w:r>
                <w:t>9.2.4.6.5</w:t>
              </w:r>
            </w:ins>
            <w:ins w:id="640" w:author="Osama AboulMagd" w:date="2016-10-03T10:19:00Z">
              <w:r>
                <w:t>(</w:t>
              </w:r>
              <w:proofErr w:type="spellStart"/>
              <w:r>
                <w:t>Buufer</w:t>
              </w:r>
              <w:proofErr w:type="spellEnd"/>
              <w:r>
                <w:t xml:space="preserve"> Status Report)</w:t>
              </w:r>
            </w:ins>
          </w:p>
        </w:tc>
        <w:tc>
          <w:tcPr>
            <w:tcW w:w="132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D47ABDC" w14:textId="77777777" w:rsidR="00CA3BFE" w:rsidRDefault="00CA3BFE" w:rsidP="00C115CB">
            <w:pPr>
              <w:pStyle w:val="CellBody"/>
              <w:rPr>
                <w:ins w:id="641" w:author="Osama AboulMagd" w:date="2016-10-03T10:19:00Z"/>
              </w:rPr>
            </w:pPr>
            <w:ins w:id="642" w:author="Osama AboulMagd" w:date="2016-10-03T10:19:00Z">
              <w:r>
                <w:t>CFHEW: O</w:t>
              </w:r>
            </w:ins>
          </w:p>
          <w:p w14:paraId="59A21572" w14:textId="3DD31125" w:rsidR="00CA3BFE" w:rsidRDefault="00CA3BFE" w:rsidP="00C115CB">
            <w:pPr>
              <w:pStyle w:val="CellBody"/>
              <w:rPr>
                <w:ins w:id="643" w:author="Osama AboulMagd" w:date="2016-10-03T10:17:00Z"/>
              </w:rPr>
            </w:pPr>
            <w:ins w:id="644" w:author="Osama AboulMagd" w:date="2016-10-03T10:19:00Z">
              <w:r>
                <w:t>CFHEW20: O</w:t>
              </w:r>
            </w:ins>
          </w:p>
        </w:tc>
        <w:tc>
          <w:tcPr>
            <w:tcW w:w="1780" w:type="dxa"/>
            <w:tcBorders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A1DA16A" w14:textId="77777777" w:rsidR="00CA3BFE" w:rsidRPr="000F0B6D" w:rsidRDefault="00CA3BFE" w:rsidP="00C115CB">
            <w:pPr>
              <w:pStyle w:val="CellBody"/>
              <w:rPr>
                <w:ins w:id="645" w:author="Osama AboulMagd" w:date="2016-10-03T10:17:00Z"/>
                <w:w w:val="100"/>
              </w:rPr>
            </w:pPr>
          </w:p>
        </w:tc>
      </w:tr>
      <w:tr w:rsidR="00CA3BFE" w:rsidRPr="000F0B6D" w14:paraId="4819BCEA" w14:textId="77777777" w:rsidTr="00D64CE9">
        <w:trPr>
          <w:trHeight w:val="300"/>
          <w:jc w:val="center"/>
          <w:ins w:id="646" w:author="Osama AboulMagd" w:date="2016-10-03T10:17:00Z"/>
        </w:trPr>
        <w:tc>
          <w:tcPr>
            <w:tcW w:w="1200" w:type="dxa"/>
            <w:tcBorders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D0BE502" w14:textId="6198CBE6" w:rsidR="00CA3BFE" w:rsidRDefault="00CA3BFE" w:rsidP="00C115CB">
            <w:pPr>
              <w:pStyle w:val="CellBody"/>
              <w:rPr>
                <w:ins w:id="647" w:author="Osama AboulMagd" w:date="2016-10-03T10:17:00Z"/>
                <w:w w:val="100"/>
              </w:rPr>
            </w:pPr>
            <w:ins w:id="648" w:author="Osama AboulMagd" w:date="2016-10-03T10:17:00Z">
              <w:r>
                <w:rPr>
                  <w:w w:val="100"/>
                </w:rPr>
                <w:t>HEWM4.5</w:t>
              </w:r>
            </w:ins>
          </w:p>
        </w:tc>
        <w:tc>
          <w:tcPr>
            <w:tcW w:w="310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C5D4549" w14:textId="224BE2E6" w:rsidR="00CA3BFE" w:rsidRDefault="00CA3BFE" w:rsidP="00C115CB">
            <w:pPr>
              <w:pStyle w:val="CellBody"/>
              <w:rPr>
                <w:ins w:id="649" w:author="Osama AboulMagd" w:date="2016-10-03T10:17:00Z"/>
                <w:w w:val="100"/>
              </w:rPr>
            </w:pPr>
            <w:ins w:id="650" w:author="Osama AboulMagd" w:date="2016-10-03T10:17:00Z">
              <w:r>
                <w:rPr>
                  <w:w w:val="100"/>
                </w:rPr>
                <w:t>UL Power Headroom</w:t>
              </w:r>
            </w:ins>
          </w:p>
        </w:tc>
        <w:tc>
          <w:tcPr>
            <w:tcW w:w="138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137C6E7" w14:textId="65458311" w:rsidR="00CA3BFE" w:rsidRDefault="00CA3BFE" w:rsidP="00C115CB">
            <w:pPr>
              <w:pStyle w:val="CellBody"/>
              <w:rPr>
                <w:ins w:id="651" w:author="Osama AboulMagd" w:date="2016-10-03T10:17:00Z"/>
              </w:rPr>
            </w:pPr>
            <w:ins w:id="652" w:author="Osama AboulMagd" w:date="2016-10-03T10:20:00Z">
              <w:r>
                <w:t>9.2.4.6.5.1(UL power headroom)</w:t>
              </w:r>
            </w:ins>
          </w:p>
        </w:tc>
        <w:tc>
          <w:tcPr>
            <w:tcW w:w="132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6C22015" w14:textId="77777777" w:rsidR="00CA3BFE" w:rsidRDefault="00CA3BFE" w:rsidP="00C115CB">
            <w:pPr>
              <w:pStyle w:val="CellBody"/>
              <w:rPr>
                <w:ins w:id="653" w:author="Osama AboulMagd" w:date="2016-10-03T10:22:00Z"/>
              </w:rPr>
            </w:pPr>
            <w:ins w:id="654" w:author="Osama AboulMagd" w:date="2016-10-03T10:22:00Z">
              <w:r>
                <w:t>CFHEW: M</w:t>
              </w:r>
            </w:ins>
          </w:p>
          <w:p w14:paraId="03D66D67" w14:textId="7EA5BDD7" w:rsidR="00CA3BFE" w:rsidRDefault="00CA3BFE" w:rsidP="00C115CB">
            <w:pPr>
              <w:pStyle w:val="CellBody"/>
              <w:rPr>
                <w:ins w:id="655" w:author="Osama AboulMagd" w:date="2016-10-03T10:17:00Z"/>
              </w:rPr>
            </w:pPr>
            <w:ins w:id="656" w:author="Osama AboulMagd" w:date="2016-10-03T10:23:00Z">
              <w:r>
                <w:t>CFHEW20: M</w:t>
              </w:r>
            </w:ins>
          </w:p>
        </w:tc>
        <w:tc>
          <w:tcPr>
            <w:tcW w:w="1780" w:type="dxa"/>
            <w:tcBorders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42FC808" w14:textId="77777777" w:rsidR="00CA3BFE" w:rsidRPr="000F0B6D" w:rsidRDefault="00CA3BFE" w:rsidP="00C115CB">
            <w:pPr>
              <w:pStyle w:val="CellBody"/>
              <w:rPr>
                <w:ins w:id="657" w:author="Osama AboulMagd" w:date="2016-10-03T10:17:00Z"/>
                <w:w w:val="100"/>
              </w:rPr>
            </w:pPr>
          </w:p>
        </w:tc>
      </w:tr>
      <w:tr w:rsidR="00A5621F" w:rsidRPr="000F0B6D" w14:paraId="30914EF6" w14:textId="77777777" w:rsidTr="00C115CB">
        <w:tblPrEx>
          <w:tblW w:w="0" w:type="auto"/>
          <w:jc w:val="center"/>
          <w:tblLayout w:type="fixed"/>
          <w:tblCellMar>
            <w:top w:w="80" w:type="dxa"/>
            <w:left w:w="120" w:type="dxa"/>
            <w:bottom w:w="40" w:type="dxa"/>
            <w:right w:w="120" w:type="dxa"/>
          </w:tblCellMar>
          <w:tblLook w:val="0000" w:firstRow="0" w:lastRow="0" w:firstColumn="0" w:lastColumn="0" w:noHBand="0" w:noVBand="0"/>
          <w:tblPrExChange w:id="658" w:author="o00903653" w:date="2016-08-23T14:31:00Z">
            <w:tblPrEx>
              <w:tblW w:w="0" w:type="auto"/>
              <w:jc w:val="center"/>
              <w:tblLayout w:type="fixed"/>
              <w:tblCellMar>
                <w:top w:w="80" w:type="dxa"/>
                <w:left w:w="120" w:type="dxa"/>
                <w:bottom w:w="40" w:type="dxa"/>
                <w:right w:w="12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00"/>
          <w:jc w:val="center"/>
          <w:ins w:id="659" w:author="Osama AboulMagd" w:date="2016-10-03T09:19:00Z"/>
          <w:trPrChange w:id="660" w:author="o00903653" w:date="2016-08-23T14:31:00Z">
            <w:trPr>
              <w:gridAfter w:val="0"/>
              <w:trHeight w:val="300"/>
              <w:jc w:val="center"/>
            </w:trPr>
          </w:trPrChange>
        </w:trPr>
        <w:tc>
          <w:tcPr>
            <w:tcW w:w="1200" w:type="dxa"/>
            <w:tcBorders>
              <w:top w:val="single" w:sz="2" w:space="0" w:color="000000"/>
              <w:left w:val="single" w:sz="1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661" w:author="o00903653" w:date="2016-08-23T14:31:00Z">
              <w:tcPr>
                <w:tcW w:w="1200" w:type="dxa"/>
                <w:gridSpan w:val="2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8AEAB9E" w14:textId="77777777" w:rsidR="00A5621F" w:rsidRDefault="00A5621F" w:rsidP="00C115CB">
            <w:pPr>
              <w:pStyle w:val="CellBody"/>
              <w:rPr>
                <w:ins w:id="662" w:author="Osama AboulMagd" w:date="2016-10-03T09:19:00Z"/>
                <w:w w:val="100"/>
              </w:rPr>
            </w:pPr>
            <w:ins w:id="663" w:author="Osama AboulMagd" w:date="2016-10-03T09:19:00Z">
              <w:r>
                <w:rPr>
                  <w:w w:val="100"/>
                </w:rPr>
                <w:t>HEWM6</w:t>
              </w:r>
            </w:ins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664" w:author="o00903653" w:date="2016-08-23T14:31:00Z">
              <w:tcPr>
                <w:tcW w:w="310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FFA8917" w14:textId="77777777" w:rsidR="00A5621F" w:rsidRDefault="00A5621F" w:rsidP="00C115CB">
            <w:pPr>
              <w:pStyle w:val="CellBody"/>
              <w:rPr>
                <w:ins w:id="665" w:author="Osama AboulMagd" w:date="2016-10-03T09:19:00Z"/>
                <w:w w:val="100"/>
              </w:rPr>
            </w:pPr>
            <w:ins w:id="666" w:author="Osama AboulMagd" w:date="2016-10-03T09:19:00Z">
              <w:r>
                <w:rPr>
                  <w:w w:val="100"/>
                </w:rPr>
                <w:t>Trigger</w:t>
              </w:r>
            </w:ins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667" w:author="o00903653" w:date="2016-08-23T14:31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396A1624" w14:textId="77777777" w:rsidR="00A5621F" w:rsidRDefault="00A5621F" w:rsidP="00C115CB">
            <w:pPr>
              <w:pStyle w:val="CellBody"/>
              <w:rPr>
                <w:ins w:id="668" w:author="Osama AboulMagd" w:date="2016-10-03T09:19:00Z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669" w:author="o00903653" w:date="2016-08-23T14:31:00Z">
              <w:tcPr>
                <w:tcW w:w="132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35E0344D" w14:textId="77777777" w:rsidR="00A5621F" w:rsidRDefault="00A5621F" w:rsidP="00C115CB">
            <w:pPr>
              <w:pStyle w:val="CellBody"/>
              <w:rPr>
                <w:ins w:id="670" w:author="Osama AboulMagd" w:date="2016-10-03T09:19:00Z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671" w:author="o00903653" w:date="2016-08-23T14:31:00Z">
              <w:tcPr>
                <w:tcW w:w="1780" w:type="dxa"/>
                <w:gridSpan w:val="3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754343EA" w14:textId="77777777" w:rsidR="00A5621F" w:rsidRPr="000F0B6D" w:rsidRDefault="00A5621F" w:rsidP="00C115CB">
            <w:pPr>
              <w:pStyle w:val="CellBody"/>
              <w:rPr>
                <w:ins w:id="672" w:author="Osama AboulMagd" w:date="2016-10-03T09:19:00Z"/>
                <w:w w:val="100"/>
              </w:rPr>
            </w:pPr>
          </w:p>
        </w:tc>
      </w:tr>
      <w:tr w:rsidR="00A5621F" w:rsidRPr="000F0B6D" w14:paraId="3382112C" w14:textId="77777777" w:rsidTr="00C115CB">
        <w:tblPrEx>
          <w:tblW w:w="0" w:type="auto"/>
          <w:jc w:val="center"/>
          <w:tblLayout w:type="fixed"/>
          <w:tblCellMar>
            <w:top w:w="80" w:type="dxa"/>
            <w:left w:w="120" w:type="dxa"/>
            <w:bottom w:w="40" w:type="dxa"/>
            <w:right w:w="120" w:type="dxa"/>
          </w:tblCellMar>
          <w:tblLook w:val="0000" w:firstRow="0" w:lastRow="0" w:firstColumn="0" w:lastColumn="0" w:noHBand="0" w:noVBand="0"/>
          <w:tblPrExChange w:id="673" w:author="o00903653" w:date="2016-08-23T14:31:00Z">
            <w:tblPrEx>
              <w:tblW w:w="0" w:type="auto"/>
              <w:jc w:val="center"/>
              <w:tblLayout w:type="fixed"/>
              <w:tblCellMar>
                <w:top w:w="80" w:type="dxa"/>
                <w:left w:w="120" w:type="dxa"/>
                <w:bottom w:w="40" w:type="dxa"/>
                <w:right w:w="12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00"/>
          <w:jc w:val="center"/>
          <w:ins w:id="674" w:author="Osama AboulMagd" w:date="2016-10-03T09:19:00Z"/>
          <w:trPrChange w:id="675" w:author="o00903653" w:date="2016-08-23T14:31:00Z">
            <w:trPr>
              <w:gridAfter w:val="0"/>
              <w:trHeight w:val="300"/>
              <w:jc w:val="center"/>
            </w:trPr>
          </w:trPrChange>
        </w:trPr>
        <w:tc>
          <w:tcPr>
            <w:tcW w:w="120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676" w:author="o00903653" w:date="2016-08-23T14:31:00Z">
              <w:tcPr>
                <w:tcW w:w="1200" w:type="dxa"/>
                <w:gridSpan w:val="2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518EFD05" w14:textId="77777777" w:rsidR="00A5621F" w:rsidRDefault="00A5621F" w:rsidP="00C115CB">
            <w:pPr>
              <w:pStyle w:val="CellBody"/>
              <w:rPr>
                <w:ins w:id="677" w:author="Osama AboulMagd" w:date="2016-10-03T09:19:00Z"/>
                <w:w w:val="100"/>
              </w:rPr>
            </w:pPr>
            <w:ins w:id="678" w:author="Osama AboulMagd" w:date="2016-10-03T09:19:00Z">
              <w:r>
                <w:rPr>
                  <w:w w:val="100"/>
                </w:rPr>
                <w:t>HEWM6.1</w:t>
              </w:r>
            </w:ins>
          </w:p>
        </w:tc>
        <w:tc>
          <w:tcPr>
            <w:tcW w:w="31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679" w:author="o00903653" w:date="2016-08-23T14:31:00Z">
              <w:tcPr>
                <w:tcW w:w="310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758D97DB" w14:textId="77777777" w:rsidR="00A5621F" w:rsidRDefault="00A5621F" w:rsidP="00C115CB">
            <w:pPr>
              <w:pStyle w:val="CellBody"/>
              <w:rPr>
                <w:ins w:id="680" w:author="Osama AboulMagd" w:date="2016-10-03T09:19:00Z"/>
                <w:w w:val="100"/>
              </w:rPr>
            </w:pPr>
            <w:ins w:id="681" w:author="Osama AboulMagd" w:date="2016-10-03T09:19:00Z">
              <w:r>
                <w:rPr>
                  <w:w w:val="100"/>
                </w:rPr>
                <w:t>Basic Trigger</w:t>
              </w:r>
            </w:ins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682" w:author="o00903653" w:date="2016-08-23T14:31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5407B41A" w14:textId="77777777" w:rsidR="00A5621F" w:rsidRDefault="00A5621F" w:rsidP="00C115CB">
            <w:pPr>
              <w:pStyle w:val="CellBody"/>
              <w:rPr>
                <w:ins w:id="683" w:author="Osama AboulMagd" w:date="2016-10-03T09:19:00Z"/>
              </w:rPr>
            </w:pPr>
            <w:ins w:id="684" w:author="Osama AboulMagd" w:date="2016-10-03T09:19:00Z">
              <w:r>
                <w:t>9.3.1.23.1(Basic Trigger variant)</w:t>
              </w:r>
            </w:ins>
          </w:p>
        </w:tc>
        <w:tc>
          <w:tcPr>
            <w:tcW w:w="13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685" w:author="o00903653" w:date="2016-08-23T14:31:00Z">
              <w:tcPr>
                <w:tcW w:w="132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469539EA" w14:textId="77777777" w:rsidR="00A5621F" w:rsidRDefault="00A5621F" w:rsidP="00C115CB">
            <w:pPr>
              <w:pStyle w:val="CellBody"/>
              <w:rPr>
                <w:ins w:id="686" w:author="Osama AboulMagd" w:date="2016-10-03T09:19:00Z"/>
              </w:rPr>
            </w:pPr>
            <w:ins w:id="687" w:author="Osama AboulMagd" w:date="2016-10-03T09:19:00Z">
              <w:r>
                <w:t>CFHEW:M</w:t>
              </w:r>
            </w:ins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nil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688" w:author="o00903653" w:date="2016-08-23T14:31:00Z">
              <w:tcPr>
                <w:tcW w:w="1780" w:type="dxa"/>
                <w:gridSpan w:val="3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5DB9222" w14:textId="77777777" w:rsidR="00A5621F" w:rsidRPr="000F0B6D" w:rsidRDefault="00A5621F" w:rsidP="00C115CB">
            <w:pPr>
              <w:pStyle w:val="CellBody"/>
              <w:rPr>
                <w:ins w:id="689" w:author="Osama AboulMagd" w:date="2016-10-03T09:19:00Z"/>
                <w:w w:val="100"/>
              </w:rPr>
            </w:pPr>
            <w:ins w:id="690" w:author="Osama AboulMagd" w:date="2016-10-03T09:19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A5621F" w:rsidRPr="000F0B6D" w14:paraId="0093A46F" w14:textId="77777777" w:rsidTr="00C115CB">
        <w:tblPrEx>
          <w:tblW w:w="0" w:type="auto"/>
          <w:jc w:val="center"/>
          <w:tblLayout w:type="fixed"/>
          <w:tblCellMar>
            <w:top w:w="80" w:type="dxa"/>
            <w:left w:w="120" w:type="dxa"/>
            <w:bottom w:w="40" w:type="dxa"/>
            <w:right w:w="120" w:type="dxa"/>
          </w:tblCellMar>
          <w:tblLook w:val="0000" w:firstRow="0" w:lastRow="0" w:firstColumn="0" w:lastColumn="0" w:noHBand="0" w:noVBand="0"/>
          <w:tblPrExChange w:id="691" w:author="o00903653" w:date="2016-08-23T14:34:00Z">
            <w:tblPrEx>
              <w:tblW w:w="0" w:type="auto"/>
              <w:jc w:val="center"/>
              <w:tblLayout w:type="fixed"/>
              <w:tblCellMar>
                <w:top w:w="80" w:type="dxa"/>
                <w:left w:w="120" w:type="dxa"/>
                <w:bottom w:w="40" w:type="dxa"/>
                <w:right w:w="12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00"/>
          <w:jc w:val="center"/>
          <w:ins w:id="692" w:author="Osama AboulMagd" w:date="2016-10-03T09:19:00Z"/>
          <w:trPrChange w:id="693" w:author="o00903653" w:date="2016-08-23T14:34:00Z">
            <w:trPr>
              <w:gridAfter w:val="0"/>
              <w:trHeight w:val="300"/>
              <w:jc w:val="center"/>
            </w:trPr>
          </w:trPrChange>
        </w:trPr>
        <w:tc>
          <w:tcPr>
            <w:tcW w:w="120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694" w:author="o00903653" w:date="2016-08-23T14:34:00Z">
              <w:tcPr>
                <w:tcW w:w="1200" w:type="dxa"/>
                <w:gridSpan w:val="2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1FD99143" w14:textId="77777777" w:rsidR="00A5621F" w:rsidRDefault="00A5621F" w:rsidP="00C115CB">
            <w:pPr>
              <w:pStyle w:val="CellBody"/>
              <w:rPr>
                <w:ins w:id="695" w:author="Osama AboulMagd" w:date="2016-10-03T09:19:00Z"/>
                <w:w w:val="100"/>
              </w:rPr>
            </w:pPr>
            <w:ins w:id="696" w:author="Osama AboulMagd" w:date="2016-10-03T09:19:00Z">
              <w:r>
                <w:rPr>
                  <w:w w:val="100"/>
                </w:rPr>
                <w:t>HEWM6.2</w:t>
              </w:r>
            </w:ins>
          </w:p>
        </w:tc>
        <w:tc>
          <w:tcPr>
            <w:tcW w:w="31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697" w:author="o00903653" w:date="2016-08-23T14:34:00Z">
              <w:tcPr>
                <w:tcW w:w="310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78A68DBB" w14:textId="77777777" w:rsidR="00A5621F" w:rsidRDefault="00A5621F" w:rsidP="00C115CB">
            <w:pPr>
              <w:pStyle w:val="CellBody"/>
              <w:rPr>
                <w:ins w:id="698" w:author="Osama AboulMagd" w:date="2016-10-03T09:19:00Z"/>
                <w:w w:val="100"/>
              </w:rPr>
            </w:pPr>
            <w:proofErr w:type="spellStart"/>
            <w:ins w:id="699" w:author="Osama AboulMagd" w:date="2016-10-03T09:19:00Z">
              <w:r>
                <w:rPr>
                  <w:w w:val="100"/>
                </w:rPr>
                <w:t>Beamforming</w:t>
              </w:r>
              <w:proofErr w:type="spellEnd"/>
              <w:r>
                <w:rPr>
                  <w:w w:val="100"/>
                </w:rPr>
                <w:t xml:space="preserve"> Report Poll</w:t>
              </w:r>
            </w:ins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700" w:author="o00903653" w:date="2016-08-23T14:34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8982955" w14:textId="77777777" w:rsidR="00A5621F" w:rsidRDefault="00A5621F" w:rsidP="00C115CB">
            <w:pPr>
              <w:pStyle w:val="CellBody"/>
              <w:rPr>
                <w:ins w:id="701" w:author="Osama AboulMagd" w:date="2016-10-03T09:19:00Z"/>
              </w:rPr>
            </w:pPr>
            <w:ins w:id="702" w:author="Osama AboulMagd" w:date="2016-10-03T09:19:00Z">
              <w:r>
                <w:t>9.3.1.23.2(</w:t>
              </w:r>
              <w:proofErr w:type="spellStart"/>
              <w:r>
                <w:t>Beamforing</w:t>
              </w:r>
              <w:proofErr w:type="spellEnd"/>
              <w:r>
                <w:t xml:space="preserve"> Report Poll variant)</w:t>
              </w:r>
            </w:ins>
          </w:p>
        </w:tc>
        <w:tc>
          <w:tcPr>
            <w:tcW w:w="13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703" w:author="o00903653" w:date="2016-08-23T14:34:00Z">
              <w:tcPr>
                <w:tcW w:w="132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70767905" w14:textId="4EF43354" w:rsidR="00A5621F" w:rsidRDefault="00A5621F" w:rsidP="00A5621F">
            <w:pPr>
              <w:pStyle w:val="CellBody"/>
              <w:rPr>
                <w:ins w:id="704" w:author="Osama AboulMagd" w:date="2016-10-03T09:19:00Z"/>
              </w:rPr>
            </w:pPr>
            <w:ins w:id="705" w:author="Osama AboulMagd" w:date="2016-10-03T09:19:00Z">
              <w:r>
                <w:t>CFHEW:</w:t>
              </w:r>
            </w:ins>
            <w:ins w:id="706" w:author="Osama AboulMagd" w:date="2016-10-03T09:21:00Z">
              <w:r>
                <w:t>M</w:t>
              </w:r>
            </w:ins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nil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707" w:author="o00903653" w:date="2016-08-23T14:34:00Z">
              <w:tcPr>
                <w:tcW w:w="1780" w:type="dxa"/>
                <w:gridSpan w:val="3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C0D982D" w14:textId="77777777" w:rsidR="00A5621F" w:rsidRPr="000F0B6D" w:rsidRDefault="00A5621F" w:rsidP="00C115CB">
            <w:pPr>
              <w:pStyle w:val="CellBody"/>
              <w:rPr>
                <w:ins w:id="708" w:author="Osama AboulMagd" w:date="2016-10-03T09:19:00Z"/>
                <w:w w:val="100"/>
              </w:rPr>
            </w:pPr>
            <w:ins w:id="709" w:author="Osama AboulMagd" w:date="2016-10-03T09:19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A5621F" w:rsidRPr="000F0B6D" w14:paraId="6D9EF1C0" w14:textId="77777777" w:rsidTr="00C115CB">
        <w:tblPrEx>
          <w:tblW w:w="0" w:type="auto"/>
          <w:jc w:val="center"/>
          <w:tblLayout w:type="fixed"/>
          <w:tblCellMar>
            <w:top w:w="80" w:type="dxa"/>
            <w:left w:w="120" w:type="dxa"/>
            <w:bottom w:w="40" w:type="dxa"/>
            <w:right w:w="120" w:type="dxa"/>
          </w:tblCellMar>
          <w:tblLook w:val="0000" w:firstRow="0" w:lastRow="0" w:firstColumn="0" w:lastColumn="0" w:noHBand="0" w:noVBand="0"/>
          <w:tblPrExChange w:id="710" w:author="o00903653" w:date="2016-08-23T14:35:00Z">
            <w:tblPrEx>
              <w:tblW w:w="0" w:type="auto"/>
              <w:jc w:val="center"/>
              <w:tblLayout w:type="fixed"/>
              <w:tblCellMar>
                <w:top w:w="80" w:type="dxa"/>
                <w:left w:w="120" w:type="dxa"/>
                <w:bottom w:w="40" w:type="dxa"/>
                <w:right w:w="12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00"/>
          <w:jc w:val="center"/>
          <w:ins w:id="711" w:author="Osama AboulMagd" w:date="2016-10-03T09:19:00Z"/>
          <w:trPrChange w:id="712" w:author="o00903653" w:date="2016-08-23T14:35:00Z">
            <w:trPr>
              <w:gridAfter w:val="0"/>
              <w:trHeight w:val="300"/>
              <w:jc w:val="center"/>
            </w:trPr>
          </w:trPrChange>
        </w:trPr>
        <w:tc>
          <w:tcPr>
            <w:tcW w:w="120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713" w:author="o00903653" w:date="2016-08-23T14:35:00Z">
              <w:tcPr>
                <w:tcW w:w="1200" w:type="dxa"/>
                <w:gridSpan w:val="2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3B17DEA3" w14:textId="77777777" w:rsidR="00A5621F" w:rsidRDefault="00A5621F" w:rsidP="00C115CB">
            <w:pPr>
              <w:pStyle w:val="CellBody"/>
              <w:rPr>
                <w:ins w:id="714" w:author="Osama AboulMagd" w:date="2016-10-03T09:19:00Z"/>
                <w:w w:val="100"/>
              </w:rPr>
            </w:pPr>
            <w:ins w:id="715" w:author="Osama AboulMagd" w:date="2016-10-03T09:19:00Z">
              <w:r>
                <w:rPr>
                  <w:w w:val="100"/>
                </w:rPr>
                <w:t>HEWM6.3</w:t>
              </w:r>
            </w:ins>
          </w:p>
        </w:tc>
        <w:tc>
          <w:tcPr>
            <w:tcW w:w="31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716" w:author="o00903653" w:date="2016-08-23T14:35:00Z">
              <w:tcPr>
                <w:tcW w:w="310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1DC4E26B" w14:textId="77777777" w:rsidR="00A5621F" w:rsidRDefault="00A5621F" w:rsidP="00C115CB">
            <w:pPr>
              <w:pStyle w:val="CellBody"/>
              <w:rPr>
                <w:ins w:id="717" w:author="Osama AboulMagd" w:date="2016-10-03T09:19:00Z"/>
                <w:w w:val="100"/>
              </w:rPr>
            </w:pPr>
            <w:ins w:id="718" w:author="Osama AboulMagd" w:date="2016-10-03T09:19:00Z">
              <w:r>
                <w:rPr>
                  <w:w w:val="100"/>
                </w:rPr>
                <w:t>MU-BAR</w:t>
              </w:r>
            </w:ins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719" w:author="o00903653" w:date="2016-08-23T14:35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52EE197" w14:textId="77777777" w:rsidR="00A5621F" w:rsidRDefault="00A5621F" w:rsidP="00C115CB">
            <w:pPr>
              <w:pStyle w:val="CellBody"/>
              <w:rPr>
                <w:ins w:id="720" w:author="Osama AboulMagd" w:date="2016-10-03T09:19:00Z"/>
              </w:rPr>
            </w:pPr>
            <w:ins w:id="721" w:author="Osama AboulMagd" w:date="2016-10-03T09:19:00Z">
              <w:r>
                <w:t>9.3.1.23.3(MU BAR variant)</w:t>
              </w:r>
            </w:ins>
          </w:p>
        </w:tc>
        <w:tc>
          <w:tcPr>
            <w:tcW w:w="13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722" w:author="o00903653" w:date="2016-08-23T14:35:00Z">
              <w:tcPr>
                <w:tcW w:w="132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1291129C" w14:textId="77777777" w:rsidR="00A5621F" w:rsidRDefault="00A5621F" w:rsidP="00C115CB">
            <w:pPr>
              <w:pStyle w:val="CellBody"/>
              <w:rPr>
                <w:ins w:id="723" w:author="Osama AboulMagd" w:date="2016-10-03T09:19:00Z"/>
              </w:rPr>
            </w:pPr>
            <w:ins w:id="724" w:author="Osama AboulMagd" w:date="2016-10-03T09:19:00Z">
              <w:r>
                <w:t>CFHEW</w:t>
              </w:r>
              <w:proofErr w:type="gramStart"/>
              <w:r>
                <w:t>:O</w:t>
              </w:r>
              <w:proofErr w:type="gramEnd"/>
            </w:ins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nil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725" w:author="o00903653" w:date="2016-08-23T14:35:00Z">
              <w:tcPr>
                <w:tcW w:w="1780" w:type="dxa"/>
                <w:gridSpan w:val="3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283995A" w14:textId="77777777" w:rsidR="00A5621F" w:rsidRPr="000F0B6D" w:rsidRDefault="00A5621F" w:rsidP="00C115CB">
            <w:pPr>
              <w:pStyle w:val="CellBody"/>
              <w:rPr>
                <w:ins w:id="726" w:author="Osama AboulMagd" w:date="2016-10-03T09:19:00Z"/>
                <w:w w:val="100"/>
              </w:rPr>
            </w:pPr>
            <w:ins w:id="727" w:author="Osama AboulMagd" w:date="2016-10-03T09:19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A5621F" w:rsidRPr="000F0B6D" w14:paraId="783F7CCF" w14:textId="77777777" w:rsidTr="00C115CB">
        <w:tblPrEx>
          <w:tblW w:w="0" w:type="auto"/>
          <w:jc w:val="center"/>
          <w:tblLayout w:type="fixed"/>
          <w:tblCellMar>
            <w:top w:w="80" w:type="dxa"/>
            <w:left w:w="120" w:type="dxa"/>
            <w:bottom w:w="40" w:type="dxa"/>
            <w:right w:w="120" w:type="dxa"/>
          </w:tblCellMar>
          <w:tblLook w:val="0000" w:firstRow="0" w:lastRow="0" w:firstColumn="0" w:lastColumn="0" w:noHBand="0" w:noVBand="0"/>
          <w:tblPrExChange w:id="728" w:author="o00903653" w:date="2016-08-23T14:37:00Z">
            <w:tblPrEx>
              <w:tblW w:w="0" w:type="auto"/>
              <w:jc w:val="center"/>
              <w:tblLayout w:type="fixed"/>
              <w:tblCellMar>
                <w:top w:w="80" w:type="dxa"/>
                <w:left w:w="120" w:type="dxa"/>
                <w:bottom w:w="40" w:type="dxa"/>
                <w:right w:w="12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00"/>
          <w:jc w:val="center"/>
          <w:ins w:id="729" w:author="Osama AboulMagd" w:date="2016-10-03T09:19:00Z"/>
          <w:trPrChange w:id="730" w:author="o00903653" w:date="2016-08-23T14:37:00Z">
            <w:trPr>
              <w:gridAfter w:val="0"/>
              <w:trHeight w:val="300"/>
              <w:jc w:val="center"/>
            </w:trPr>
          </w:trPrChange>
        </w:trPr>
        <w:tc>
          <w:tcPr>
            <w:tcW w:w="120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731" w:author="o00903653" w:date="2016-08-23T14:37:00Z">
              <w:tcPr>
                <w:tcW w:w="1200" w:type="dxa"/>
                <w:gridSpan w:val="2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5AD4DB6" w14:textId="77777777" w:rsidR="00A5621F" w:rsidRDefault="00A5621F" w:rsidP="00C115CB">
            <w:pPr>
              <w:pStyle w:val="CellBody"/>
              <w:rPr>
                <w:ins w:id="732" w:author="Osama AboulMagd" w:date="2016-10-03T09:19:00Z"/>
                <w:w w:val="100"/>
              </w:rPr>
            </w:pPr>
            <w:ins w:id="733" w:author="Osama AboulMagd" w:date="2016-10-03T09:19:00Z">
              <w:r>
                <w:rPr>
                  <w:w w:val="100"/>
                </w:rPr>
                <w:t>HEWM6.4</w:t>
              </w:r>
            </w:ins>
          </w:p>
        </w:tc>
        <w:tc>
          <w:tcPr>
            <w:tcW w:w="31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734" w:author="o00903653" w:date="2016-08-23T14:37:00Z">
              <w:tcPr>
                <w:tcW w:w="310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48AF570" w14:textId="77777777" w:rsidR="00A5621F" w:rsidRDefault="00A5621F" w:rsidP="00C115CB">
            <w:pPr>
              <w:pStyle w:val="CellBody"/>
              <w:rPr>
                <w:ins w:id="735" w:author="Osama AboulMagd" w:date="2016-10-03T09:19:00Z"/>
                <w:w w:val="100"/>
              </w:rPr>
            </w:pPr>
            <w:ins w:id="736" w:author="Osama AboulMagd" w:date="2016-10-03T09:19:00Z">
              <w:r>
                <w:rPr>
                  <w:w w:val="100"/>
                </w:rPr>
                <w:t>MU-RTS</w:t>
              </w:r>
            </w:ins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737" w:author="o00903653" w:date="2016-08-23T14:37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41F6BDFA" w14:textId="77777777" w:rsidR="00A5621F" w:rsidRDefault="00A5621F" w:rsidP="00C115CB">
            <w:pPr>
              <w:pStyle w:val="CellBody"/>
              <w:rPr>
                <w:ins w:id="738" w:author="Osama AboulMagd" w:date="2016-10-03T09:19:00Z"/>
              </w:rPr>
            </w:pPr>
            <w:ins w:id="739" w:author="Osama AboulMagd" w:date="2016-10-03T09:19:00Z">
              <w:r>
                <w:t>9.3.1.23.4(MU-RTS variant)</w:t>
              </w:r>
            </w:ins>
          </w:p>
        </w:tc>
        <w:tc>
          <w:tcPr>
            <w:tcW w:w="13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740" w:author="o00903653" w:date="2016-08-23T14:37:00Z">
              <w:tcPr>
                <w:tcW w:w="132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31E2F610" w14:textId="77777777" w:rsidR="00A5621F" w:rsidRDefault="00A5621F" w:rsidP="00C115CB">
            <w:pPr>
              <w:pStyle w:val="CellBody"/>
              <w:rPr>
                <w:ins w:id="741" w:author="Osama AboulMagd" w:date="2016-10-03T09:19:00Z"/>
              </w:rPr>
            </w:pPr>
            <w:commentRangeStart w:id="742"/>
            <w:ins w:id="743" w:author="Osama AboulMagd" w:date="2016-10-03T09:19:00Z">
              <w:r>
                <w:t>CFHEW</w:t>
              </w:r>
              <w:proofErr w:type="gramStart"/>
              <w:r>
                <w:t>:O</w:t>
              </w:r>
              <w:commentRangeEnd w:id="742"/>
              <w:proofErr w:type="gramEnd"/>
              <w:r>
                <w:rPr>
                  <w:rStyle w:val="CommentReference"/>
                  <w:rFonts w:ascii="Calibri" w:hAnsi="Calibri" w:cs="Arial"/>
                  <w:color w:val="auto"/>
                  <w:w w:val="100"/>
                </w:rPr>
                <w:commentReference w:id="742"/>
              </w:r>
            </w:ins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nil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744" w:author="o00903653" w:date="2016-08-23T14:37:00Z">
              <w:tcPr>
                <w:tcW w:w="1780" w:type="dxa"/>
                <w:gridSpan w:val="3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B06A046" w14:textId="77777777" w:rsidR="00A5621F" w:rsidRPr="000F0B6D" w:rsidRDefault="00A5621F" w:rsidP="00C115CB">
            <w:pPr>
              <w:pStyle w:val="CellBody"/>
              <w:rPr>
                <w:ins w:id="745" w:author="Osama AboulMagd" w:date="2016-10-03T09:19:00Z"/>
                <w:w w:val="100"/>
              </w:rPr>
            </w:pPr>
            <w:ins w:id="746" w:author="Osama AboulMagd" w:date="2016-10-03T09:19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A5621F" w:rsidRPr="000F0B6D" w14:paraId="50CD63B0" w14:textId="77777777" w:rsidTr="00DE74C9">
        <w:tblPrEx>
          <w:tblW w:w="0" w:type="auto"/>
          <w:jc w:val="center"/>
          <w:tblLayout w:type="fixed"/>
          <w:tblCellMar>
            <w:top w:w="80" w:type="dxa"/>
            <w:left w:w="120" w:type="dxa"/>
            <w:bottom w:w="40" w:type="dxa"/>
            <w:right w:w="120" w:type="dxa"/>
          </w:tblCellMar>
          <w:tblLook w:val="0000" w:firstRow="0" w:lastRow="0" w:firstColumn="0" w:lastColumn="0" w:noHBand="0" w:noVBand="0"/>
          <w:tblPrExChange w:id="747" w:author="Osama AboulMagd" w:date="2016-10-03T10:33:00Z">
            <w:tblPrEx>
              <w:tblW w:w="0" w:type="auto"/>
              <w:jc w:val="center"/>
              <w:tblLayout w:type="fixed"/>
              <w:tblCellMar>
                <w:top w:w="80" w:type="dxa"/>
                <w:left w:w="120" w:type="dxa"/>
                <w:bottom w:w="40" w:type="dxa"/>
                <w:right w:w="12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00"/>
          <w:jc w:val="center"/>
          <w:ins w:id="748" w:author="Osama AboulMagd" w:date="2016-10-03T09:19:00Z"/>
          <w:trPrChange w:id="749" w:author="Osama AboulMagd" w:date="2016-10-03T10:33:00Z">
            <w:trPr>
              <w:gridBefore w:val="1"/>
              <w:trHeight w:val="300"/>
              <w:jc w:val="center"/>
            </w:trPr>
          </w:trPrChange>
        </w:trPr>
        <w:tc>
          <w:tcPr>
            <w:tcW w:w="1200" w:type="dxa"/>
            <w:tcBorders>
              <w:top w:val="nil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750" w:author="Osama AboulMagd" w:date="2016-10-03T10:33:00Z">
              <w:tcPr>
                <w:tcW w:w="1200" w:type="dxa"/>
                <w:gridSpan w:val="2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36A41A3E" w14:textId="77777777" w:rsidR="00A5621F" w:rsidRDefault="00A5621F" w:rsidP="00C115CB">
            <w:pPr>
              <w:pStyle w:val="CellBody"/>
              <w:rPr>
                <w:ins w:id="751" w:author="Osama AboulMagd" w:date="2016-10-03T09:19:00Z"/>
                <w:w w:val="100"/>
              </w:rPr>
            </w:pPr>
            <w:ins w:id="752" w:author="Osama AboulMagd" w:date="2016-10-03T09:19:00Z">
              <w:r>
                <w:rPr>
                  <w:w w:val="100"/>
                </w:rPr>
                <w:lastRenderedPageBreak/>
                <w:t>HEWM6.5</w:t>
              </w:r>
            </w:ins>
          </w:p>
        </w:tc>
        <w:tc>
          <w:tcPr>
            <w:tcW w:w="310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753" w:author="Osama AboulMagd" w:date="2016-10-03T10:33:00Z">
              <w:tcPr>
                <w:tcW w:w="310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508F9EE7" w14:textId="77777777" w:rsidR="00A5621F" w:rsidRDefault="00A5621F" w:rsidP="00C115CB">
            <w:pPr>
              <w:pStyle w:val="CellBody"/>
              <w:rPr>
                <w:ins w:id="754" w:author="Osama AboulMagd" w:date="2016-10-03T09:19:00Z"/>
                <w:w w:val="100"/>
              </w:rPr>
            </w:pPr>
            <w:ins w:id="755" w:author="Osama AboulMagd" w:date="2016-10-03T09:19:00Z">
              <w:r>
                <w:rPr>
                  <w:w w:val="100"/>
                </w:rPr>
                <w:t>BSRP</w:t>
              </w:r>
            </w:ins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756" w:author="Osama AboulMagd" w:date="2016-10-03T10:33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30CFF0B7" w14:textId="77777777" w:rsidR="00A5621F" w:rsidRDefault="00A5621F" w:rsidP="00C115CB">
            <w:pPr>
              <w:pStyle w:val="CellBody"/>
              <w:rPr>
                <w:ins w:id="757" w:author="Osama AboulMagd" w:date="2016-10-03T09:19:00Z"/>
              </w:rPr>
            </w:pPr>
            <w:ins w:id="758" w:author="Osama AboulMagd" w:date="2016-10-03T09:19:00Z">
              <w:r>
                <w:t>9.3.1.23.5(BSRP variant)</w:t>
              </w:r>
            </w:ins>
          </w:p>
        </w:tc>
        <w:tc>
          <w:tcPr>
            <w:tcW w:w="132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759" w:author="Osama AboulMagd" w:date="2016-10-03T10:33:00Z">
              <w:tcPr>
                <w:tcW w:w="1320" w:type="dxa"/>
                <w:gridSpan w:val="3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34526C6E" w14:textId="77777777" w:rsidR="00A5621F" w:rsidRDefault="00A5621F" w:rsidP="00C115CB">
            <w:pPr>
              <w:pStyle w:val="CellBody"/>
              <w:rPr>
                <w:ins w:id="760" w:author="Osama AboulMagd" w:date="2016-10-03T09:19:00Z"/>
              </w:rPr>
            </w:pPr>
            <w:commentRangeStart w:id="761"/>
            <w:ins w:id="762" w:author="Osama AboulMagd" w:date="2016-10-03T09:19:00Z">
              <w:r>
                <w:t>CFHEW</w:t>
              </w:r>
              <w:proofErr w:type="gramStart"/>
              <w:r>
                <w:t>:O</w:t>
              </w:r>
              <w:commentRangeEnd w:id="761"/>
              <w:proofErr w:type="gramEnd"/>
              <w:r>
                <w:rPr>
                  <w:rStyle w:val="CommentReference"/>
                  <w:rFonts w:ascii="Calibri" w:hAnsi="Calibri" w:cs="Arial"/>
                  <w:color w:val="auto"/>
                  <w:w w:val="100"/>
                </w:rPr>
                <w:commentReference w:id="761"/>
              </w:r>
            </w:ins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763" w:author="Osama AboulMagd" w:date="2016-10-03T10:33:00Z">
              <w:tcPr>
                <w:tcW w:w="17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59168A88" w14:textId="77777777" w:rsidR="00A5621F" w:rsidRPr="000F0B6D" w:rsidRDefault="00A5621F" w:rsidP="00C115CB">
            <w:pPr>
              <w:pStyle w:val="CellBody"/>
              <w:rPr>
                <w:ins w:id="764" w:author="Osama AboulMagd" w:date="2016-10-03T09:19:00Z"/>
                <w:w w:val="100"/>
              </w:rPr>
            </w:pPr>
            <w:ins w:id="765" w:author="Osama AboulMagd" w:date="2016-10-03T09:19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4E7C61" w:rsidRPr="000F0B6D" w14:paraId="7D23613C" w14:textId="77777777" w:rsidTr="00DE74C9">
        <w:tblPrEx>
          <w:tblW w:w="0" w:type="auto"/>
          <w:jc w:val="center"/>
          <w:tblLayout w:type="fixed"/>
          <w:tblCellMar>
            <w:top w:w="80" w:type="dxa"/>
            <w:left w:w="120" w:type="dxa"/>
            <w:bottom w:w="40" w:type="dxa"/>
            <w:right w:w="120" w:type="dxa"/>
          </w:tblCellMar>
          <w:tblLook w:val="0000" w:firstRow="0" w:lastRow="0" w:firstColumn="0" w:lastColumn="0" w:noHBand="0" w:noVBand="0"/>
          <w:tblPrExChange w:id="766" w:author="Osama AboulMagd" w:date="2016-10-03T10:33:00Z">
            <w:tblPrEx>
              <w:tblW w:w="0" w:type="auto"/>
              <w:jc w:val="center"/>
              <w:tblLayout w:type="fixed"/>
              <w:tblCellMar>
                <w:top w:w="80" w:type="dxa"/>
                <w:left w:w="120" w:type="dxa"/>
                <w:bottom w:w="40" w:type="dxa"/>
                <w:right w:w="12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00"/>
          <w:jc w:val="center"/>
          <w:ins w:id="767" w:author="Osama AboulMagd" w:date="2016-10-03T09:32:00Z"/>
          <w:trPrChange w:id="768" w:author="Osama AboulMagd" w:date="2016-10-03T10:33:00Z">
            <w:trPr>
              <w:gridBefore w:val="1"/>
              <w:trHeight w:val="300"/>
              <w:jc w:val="center"/>
            </w:trPr>
          </w:trPrChange>
        </w:trPr>
        <w:tc>
          <w:tcPr>
            <w:tcW w:w="12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769" w:author="Osama AboulMagd" w:date="2016-10-03T10:33:00Z">
              <w:tcPr>
                <w:tcW w:w="1200" w:type="dxa"/>
                <w:gridSpan w:val="2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4D5999FD" w14:textId="05DDFE2A" w:rsidR="004E7C61" w:rsidRDefault="004E7C61" w:rsidP="00C115CB">
            <w:pPr>
              <w:pStyle w:val="CellBody"/>
              <w:rPr>
                <w:ins w:id="770" w:author="Osama AboulMagd" w:date="2016-10-03T09:32:00Z"/>
                <w:w w:val="100"/>
              </w:rPr>
            </w:pPr>
            <w:ins w:id="771" w:author="Osama AboulMagd" w:date="2016-10-03T09:33:00Z">
              <w:r>
                <w:rPr>
                  <w:w w:val="100"/>
                </w:rPr>
                <w:t>HEWM7</w:t>
              </w:r>
            </w:ins>
          </w:p>
        </w:tc>
        <w:tc>
          <w:tcPr>
            <w:tcW w:w="3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772" w:author="Osama AboulMagd" w:date="2016-10-03T10:33:00Z">
              <w:tcPr>
                <w:tcW w:w="310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1756E68" w14:textId="40E2FCF8" w:rsidR="004E7C61" w:rsidRDefault="007E5977" w:rsidP="00C115CB">
            <w:pPr>
              <w:pStyle w:val="CellBody"/>
              <w:rPr>
                <w:ins w:id="773" w:author="Osama AboulMagd" w:date="2016-10-03T09:32:00Z"/>
                <w:w w:val="100"/>
              </w:rPr>
            </w:pPr>
            <w:ins w:id="774" w:author="Osama AboulMagd" w:date="2016-10-03T10:32:00Z">
              <w:r>
                <w:rPr>
                  <w:w w:val="100"/>
                </w:rPr>
                <w:t xml:space="preserve">Transmit </w:t>
              </w:r>
              <w:proofErr w:type="spellStart"/>
              <w:r>
                <w:rPr>
                  <w:w w:val="100"/>
                </w:rPr>
                <w:t>beamforming</w:t>
              </w:r>
            </w:ins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775" w:author="Osama AboulMagd" w:date="2016-10-03T10:33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11194A0D" w14:textId="77777777" w:rsidR="004E7C61" w:rsidRDefault="004E7C61" w:rsidP="00C115CB">
            <w:pPr>
              <w:pStyle w:val="CellBody"/>
              <w:rPr>
                <w:ins w:id="776" w:author="Osama AboulMagd" w:date="2016-10-03T09:32:00Z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777" w:author="Osama AboulMagd" w:date="2016-10-03T10:33:00Z">
              <w:tcPr>
                <w:tcW w:w="1320" w:type="dxa"/>
                <w:gridSpan w:val="3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123A8608" w14:textId="77777777" w:rsidR="004E7C61" w:rsidRDefault="004E7C61" w:rsidP="00C115CB">
            <w:pPr>
              <w:pStyle w:val="CellBody"/>
              <w:rPr>
                <w:ins w:id="778" w:author="Osama AboulMagd" w:date="2016-10-03T09:32:00Z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779" w:author="Osama AboulMagd" w:date="2016-10-03T10:33:00Z">
              <w:tcPr>
                <w:tcW w:w="17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A348D73" w14:textId="77777777" w:rsidR="004E7C61" w:rsidRPr="000F0B6D" w:rsidRDefault="004E7C61" w:rsidP="00C115CB">
            <w:pPr>
              <w:pStyle w:val="CellBody"/>
              <w:rPr>
                <w:ins w:id="780" w:author="Osama AboulMagd" w:date="2016-10-03T09:32:00Z"/>
                <w:w w:val="100"/>
              </w:rPr>
            </w:pPr>
          </w:p>
        </w:tc>
      </w:tr>
      <w:tr w:rsidR="007E5977" w:rsidRPr="000F0B6D" w14:paraId="77E8FAB1" w14:textId="77777777" w:rsidTr="00DE74C9">
        <w:trPr>
          <w:trHeight w:val="300"/>
          <w:jc w:val="center"/>
          <w:ins w:id="781" w:author="Osama AboulMagd" w:date="2016-10-11T13:35:00Z"/>
        </w:trPr>
        <w:tc>
          <w:tcPr>
            <w:tcW w:w="12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7159DCF" w14:textId="3FE64938" w:rsidR="007E5977" w:rsidRDefault="007E5977" w:rsidP="00C115CB">
            <w:pPr>
              <w:pStyle w:val="CellBody"/>
              <w:rPr>
                <w:ins w:id="782" w:author="Osama AboulMagd" w:date="2016-10-11T13:35:00Z"/>
                <w:w w:val="100"/>
              </w:rPr>
            </w:pPr>
            <w:ins w:id="783" w:author="Osama AboulMagd" w:date="2016-10-11T13:35:00Z">
              <w:r>
                <w:rPr>
                  <w:w w:val="100"/>
                </w:rPr>
                <w:t>HEWM7.1</w:t>
              </w:r>
            </w:ins>
          </w:p>
        </w:tc>
        <w:tc>
          <w:tcPr>
            <w:tcW w:w="3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353FB4C" w14:textId="0093B8FF" w:rsidR="007E5977" w:rsidRDefault="007E5977" w:rsidP="00C115CB">
            <w:pPr>
              <w:pStyle w:val="CellBody"/>
              <w:rPr>
                <w:ins w:id="784" w:author="Osama AboulMagd" w:date="2016-10-11T13:35:00Z"/>
                <w:w w:val="100"/>
              </w:rPr>
            </w:pPr>
            <w:ins w:id="785" w:author="Osama AboulMagd" w:date="2016-10-11T13:35:00Z">
              <w:r>
                <w:rPr>
                  <w:w w:val="100"/>
                </w:rPr>
                <w:t xml:space="preserve">SU </w:t>
              </w:r>
              <w:proofErr w:type="spellStart"/>
              <w:r>
                <w:rPr>
                  <w:w w:val="100"/>
                </w:rPr>
                <w:t>Beamformer</w:t>
              </w:r>
              <w:proofErr w:type="spellEnd"/>
              <w:r>
                <w:rPr>
                  <w:w w:val="100"/>
                </w:rPr>
                <w:t xml:space="preserve"> Capable</w:t>
              </w:r>
            </w:ins>
          </w:p>
        </w:tc>
        <w:tc>
          <w:tcPr>
            <w:tcW w:w="13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7DC5812" w14:textId="3E2CC556" w:rsidR="007E5977" w:rsidRDefault="007E5977" w:rsidP="00C115CB">
            <w:pPr>
              <w:pStyle w:val="CellBody"/>
              <w:rPr>
                <w:ins w:id="786" w:author="Osama AboulMagd" w:date="2016-10-11T13:35:00Z"/>
              </w:rPr>
            </w:pPr>
            <w:ins w:id="787" w:author="Osama AboulMagd" w:date="2016-10-11T13:35:00Z">
              <w:r>
                <w:t>9.4.2.218 (HE Capability Element)</w:t>
              </w:r>
            </w:ins>
          </w:p>
        </w:tc>
        <w:tc>
          <w:tcPr>
            <w:tcW w:w="13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3F26CEB" w14:textId="77777777" w:rsidR="007E5977" w:rsidRDefault="007E5977" w:rsidP="00C115CB">
            <w:pPr>
              <w:pStyle w:val="CellBody"/>
              <w:rPr>
                <w:ins w:id="788" w:author="Osama AboulMagd" w:date="2016-10-11T13:37:00Z"/>
              </w:rPr>
            </w:pPr>
            <w:ins w:id="789" w:author="Osama AboulMagd" w:date="2016-10-11T13:37:00Z">
              <w:r>
                <w:t>CFHEW</w:t>
              </w:r>
              <w:proofErr w:type="gramStart"/>
              <w:r>
                <w:t>:O</w:t>
              </w:r>
              <w:proofErr w:type="gramEnd"/>
            </w:ins>
          </w:p>
          <w:p w14:paraId="2B2B6CA1" w14:textId="7BC7E475" w:rsidR="007E5977" w:rsidRDefault="007E5977" w:rsidP="00C115CB">
            <w:pPr>
              <w:pStyle w:val="CellBody"/>
              <w:rPr>
                <w:ins w:id="790" w:author="Osama AboulMagd" w:date="2016-10-11T13:35:00Z"/>
              </w:rPr>
            </w:pPr>
            <w:ins w:id="791" w:author="Osama AboulMagd" w:date="2016-10-11T13:37:00Z">
              <w:r>
                <w:t>CFHEW20</w:t>
              </w:r>
              <w:proofErr w:type="gramStart"/>
              <w:r>
                <w:t>:O</w:t>
              </w:r>
            </w:ins>
            <w:proofErr w:type="gramEnd"/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BF317E8" w14:textId="22E9391B" w:rsidR="007E5977" w:rsidRPr="000F0B6D" w:rsidRDefault="007E5977" w:rsidP="00C115CB">
            <w:pPr>
              <w:pStyle w:val="CellBody"/>
              <w:rPr>
                <w:ins w:id="792" w:author="Osama AboulMagd" w:date="2016-10-11T13:35:00Z"/>
                <w:w w:val="100"/>
              </w:rPr>
            </w:pPr>
            <w:ins w:id="793" w:author="Osama AboulMagd" w:date="2016-10-11T13:38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7E5977" w:rsidRPr="000F0B6D" w14:paraId="5372D90F" w14:textId="77777777" w:rsidTr="00DE74C9">
        <w:trPr>
          <w:trHeight w:val="300"/>
          <w:jc w:val="center"/>
          <w:ins w:id="794" w:author="Osama AboulMagd" w:date="2016-10-11T13:36:00Z"/>
        </w:trPr>
        <w:tc>
          <w:tcPr>
            <w:tcW w:w="12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39A6B1F" w14:textId="26494C17" w:rsidR="007E5977" w:rsidRDefault="007E5977" w:rsidP="00C115CB">
            <w:pPr>
              <w:pStyle w:val="CellBody"/>
              <w:rPr>
                <w:ins w:id="795" w:author="Osama AboulMagd" w:date="2016-10-11T13:36:00Z"/>
                <w:w w:val="100"/>
              </w:rPr>
            </w:pPr>
            <w:ins w:id="796" w:author="Osama AboulMagd" w:date="2016-10-11T13:36:00Z">
              <w:r>
                <w:rPr>
                  <w:w w:val="100"/>
                </w:rPr>
                <w:t>HEWM7.2</w:t>
              </w:r>
            </w:ins>
          </w:p>
        </w:tc>
        <w:tc>
          <w:tcPr>
            <w:tcW w:w="3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60C5EED" w14:textId="632A045F" w:rsidR="007E5977" w:rsidRDefault="007E5977" w:rsidP="00C115CB">
            <w:pPr>
              <w:pStyle w:val="CellBody"/>
              <w:rPr>
                <w:ins w:id="797" w:author="Osama AboulMagd" w:date="2016-10-11T13:36:00Z"/>
                <w:w w:val="100"/>
              </w:rPr>
            </w:pPr>
            <w:ins w:id="798" w:author="Osama AboulMagd" w:date="2016-10-11T13:36:00Z">
              <w:r>
                <w:rPr>
                  <w:w w:val="100"/>
                </w:rPr>
                <w:t xml:space="preserve">SU </w:t>
              </w:r>
              <w:proofErr w:type="spellStart"/>
              <w:r>
                <w:rPr>
                  <w:w w:val="100"/>
                </w:rPr>
                <w:t>Beamformee</w:t>
              </w:r>
              <w:proofErr w:type="spellEnd"/>
              <w:r>
                <w:rPr>
                  <w:w w:val="100"/>
                </w:rPr>
                <w:t xml:space="preserve"> Capable</w:t>
              </w:r>
            </w:ins>
          </w:p>
        </w:tc>
        <w:tc>
          <w:tcPr>
            <w:tcW w:w="13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DF6A9F8" w14:textId="5DA87DE4" w:rsidR="007E5977" w:rsidRDefault="007E5977" w:rsidP="007E5977">
            <w:pPr>
              <w:pStyle w:val="CellBody"/>
              <w:rPr>
                <w:ins w:id="799" w:author="Osama AboulMagd" w:date="2016-10-11T13:36:00Z"/>
                <w:w w:val="100"/>
              </w:rPr>
            </w:pPr>
            <w:ins w:id="800" w:author="Osama AboulMagd" w:date="2016-10-11T13:36:00Z">
              <w:r>
                <w:t>9.4.2.218 (HE Capability Element)</w:t>
              </w:r>
            </w:ins>
          </w:p>
          <w:p w14:paraId="63A27BB1" w14:textId="77777777" w:rsidR="007E5977" w:rsidRDefault="007E5977" w:rsidP="00C115CB">
            <w:pPr>
              <w:pStyle w:val="CellBody"/>
              <w:rPr>
                <w:ins w:id="801" w:author="Osama AboulMagd" w:date="2016-10-11T13:36:00Z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EE6CFDB" w14:textId="77777777" w:rsidR="007E5977" w:rsidRDefault="007E5977" w:rsidP="007E5977">
            <w:pPr>
              <w:pStyle w:val="CellBody"/>
              <w:rPr>
                <w:ins w:id="802" w:author="Osama AboulMagd" w:date="2016-10-11T13:38:00Z"/>
              </w:rPr>
            </w:pPr>
            <w:ins w:id="803" w:author="Osama AboulMagd" w:date="2016-10-11T13:38:00Z">
              <w:r>
                <w:t>CFHEW</w:t>
              </w:r>
              <w:proofErr w:type="gramStart"/>
              <w:r>
                <w:t>:O</w:t>
              </w:r>
              <w:proofErr w:type="gramEnd"/>
            </w:ins>
          </w:p>
          <w:p w14:paraId="6B702E15" w14:textId="07C0EC43" w:rsidR="007E5977" w:rsidRDefault="007E5977" w:rsidP="007E5977">
            <w:pPr>
              <w:pStyle w:val="CellBody"/>
              <w:rPr>
                <w:ins w:id="804" w:author="Osama AboulMagd" w:date="2016-10-11T13:36:00Z"/>
              </w:rPr>
            </w:pPr>
            <w:ins w:id="805" w:author="Osama AboulMagd" w:date="2016-10-11T13:38:00Z">
              <w:r>
                <w:t>CFHEW20</w:t>
              </w:r>
              <w:proofErr w:type="gramStart"/>
              <w:r>
                <w:t>:O</w:t>
              </w:r>
            </w:ins>
            <w:proofErr w:type="gramEnd"/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9A4D457" w14:textId="68408D4F" w:rsidR="007E5977" w:rsidRPr="000F0B6D" w:rsidRDefault="007E5977" w:rsidP="00C115CB">
            <w:pPr>
              <w:pStyle w:val="CellBody"/>
              <w:rPr>
                <w:ins w:id="806" w:author="Osama AboulMagd" w:date="2016-10-11T13:36:00Z"/>
                <w:w w:val="100"/>
              </w:rPr>
            </w:pPr>
            <w:ins w:id="807" w:author="Osama AboulMagd" w:date="2016-10-11T13:38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7E5977" w:rsidRPr="000F0B6D" w14:paraId="6BFE14DE" w14:textId="77777777" w:rsidTr="00DE74C9">
        <w:trPr>
          <w:trHeight w:val="300"/>
          <w:jc w:val="center"/>
          <w:ins w:id="808" w:author="Osama AboulMagd" w:date="2016-10-11T13:38:00Z"/>
        </w:trPr>
        <w:tc>
          <w:tcPr>
            <w:tcW w:w="12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39966F6" w14:textId="0D737539" w:rsidR="007E5977" w:rsidRDefault="007E5977" w:rsidP="00C115CB">
            <w:pPr>
              <w:pStyle w:val="CellBody"/>
              <w:rPr>
                <w:ins w:id="809" w:author="Osama AboulMagd" w:date="2016-10-11T13:38:00Z"/>
                <w:w w:val="100"/>
              </w:rPr>
            </w:pPr>
            <w:ins w:id="810" w:author="Osama AboulMagd" w:date="2016-10-11T13:38:00Z">
              <w:r>
                <w:rPr>
                  <w:w w:val="100"/>
                </w:rPr>
                <w:t>HEWM7.3</w:t>
              </w:r>
            </w:ins>
          </w:p>
        </w:tc>
        <w:tc>
          <w:tcPr>
            <w:tcW w:w="3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F0FDAB7" w14:textId="2164C6D4" w:rsidR="007E5977" w:rsidRDefault="007E5977" w:rsidP="00C115CB">
            <w:pPr>
              <w:pStyle w:val="CellBody"/>
              <w:rPr>
                <w:ins w:id="811" w:author="Osama AboulMagd" w:date="2016-10-11T13:38:00Z"/>
                <w:w w:val="100"/>
              </w:rPr>
            </w:pPr>
            <w:ins w:id="812" w:author="Osama AboulMagd" w:date="2016-10-11T13:38:00Z">
              <w:r>
                <w:rPr>
                  <w:w w:val="100"/>
                </w:rPr>
                <w:t xml:space="preserve">MU </w:t>
              </w:r>
              <w:proofErr w:type="spellStart"/>
              <w:r>
                <w:rPr>
                  <w:w w:val="100"/>
                </w:rPr>
                <w:t>Beamformer</w:t>
              </w:r>
              <w:proofErr w:type="spellEnd"/>
              <w:r>
                <w:rPr>
                  <w:w w:val="100"/>
                </w:rPr>
                <w:t xml:space="preserve"> Capable</w:t>
              </w:r>
            </w:ins>
          </w:p>
        </w:tc>
        <w:tc>
          <w:tcPr>
            <w:tcW w:w="13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E464ECF" w14:textId="75F61CDA" w:rsidR="007E5977" w:rsidRPr="007E5977" w:rsidRDefault="007E5977" w:rsidP="007E5977">
            <w:pPr>
              <w:pStyle w:val="CellBody"/>
              <w:rPr>
                <w:ins w:id="813" w:author="Osama AboulMagd" w:date="2016-10-11T13:38:00Z"/>
                <w:w w:val="100"/>
                <w:rPrChange w:id="814" w:author="Osama AboulMagd" w:date="2016-10-11T13:39:00Z">
                  <w:rPr>
                    <w:ins w:id="815" w:author="Osama AboulMagd" w:date="2016-10-11T13:38:00Z"/>
                  </w:rPr>
                </w:rPrChange>
              </w:rPr>
            </w:pPr>
            <w:ins w:id="816" w:author="Osama AboulMagd" w:date="2016-10-11T13:39:00Z">
              <w:r>
                <w:t>9.4.2.218 (HE Capability Element)</w:t>
              </w:r>
            </w:ins>
          </w:p>
        </w:tc>
        <w:tc>
          <w:tcPr>
            <w:tcW w:w="13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A4A3B1C" w14:textId="3B83D5F1" w:rsidR="007E5977" w:rsidRDefault="007E5977" w:rsidP="007E5977">
            <w:pPr>
              <w:pStyle w:val="CellBody"/>
              <w:rPr>
                <w:ins w:id="817" w:author="Osama AboulMagd" w:date="2016-10-11T13:38:00Z"/>
              </w:rPr>
            </w:pPr>
            <w:ins w:id="818" w:author="Osama AboulMagd" w:date="2016-10-11T13:39:00Z">
              <w:r>
                <w:t>CFAP and HEWM7.1</w:t>
              </w:r>
            </w:ins>
            <w:proofErr w:type="gramStart"/>
            <w:ins w:id="819" w:author="Osama AboulMagd" w:date="2016-10-11T13:40:00Z">
              <w:r>
                <w:t>:O</w:t>
              </w:r>
              <w:proofErr w:type="gramEnd"/>
              <w:r>
                <w:t>+</w:t>
              </w:r>
            </w:ins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CCA67D5" w14:textId="783C4785" w:rsidR="007E5977" w:rsidRPr="000F0B6D" w:rsidRDefault="007E5977" w:rsidP="00C115CB">
            <w:pPr>
              <w:pStyle w:val="CellBody"/>
              <w:rPr>
                <w:ins w:id="820" w:author="Osama AboulMagd" w:date="2016-10-11T13:38:00Z"/>
                <w:w w:val="100"/>
              </w:rPr>
            </w:pPr>
            <w:ins w:id="821" w:author="Osama AboulMagd" w:date="2016-10-11T13:39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7E5977" w:rsidRPr="000F0B6D" w14:paraId="0485CAF1" w14:textId="77777777" w:rsidTr="00DE74C9">
        <w:trPr>
          <w:trHeight w:val="300"/>
          <w:jc w:val="center"/>
          <w:ins w:id="822" w:author="Osama AboulMagd" w:date="2016-10-11T13:39:00Z"/>
        </w:trPr>
        <w:tc>
          <w:tcPr>
            <w:tcW w:w="12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6854C0A" w14:textId="1BC72F35" w:rsidR="007E5977" w:rsidRDefault="007E5977" w:rsidP="00C115CB">
            <w:pPr>
              <w:pStyle w:val="CellBody"/>
              <w:rPr>
                <w:ins w:id="823" w:author="Osama AboulMagd" w:date="2016-10-11T13:39:00Z"/>
                <w:w w:val="100"/>
              </w:rPr>
            </w:pPr>
            <w:ins w:id="824" w:author="Osama AboulMagd" w:date="2016-10-11T13:39:00Z">
              <w:r>
                <w:rPr>
                  <w:w w:val="100"/>
                </w:rPr>
                <w:t>HEWM7.4</w:t>
              </w:r>
            </w:ins>
          </w:p>
        </w:tc>
        <w:tc>
          <w:tcPr>
            <w:tcW w:w="3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2C2F2EC" w14:textId="436ACBCF" w:rsidR="007E5977" w:rsidRDefault="007E5977" w:rsidP="00C115CB">
            <w:pPr>
              <w:pStyle w:val="CellBody"/>
              <w:rPr>
                <w:ins w:id="825" w:author="Osama AboulMagd" w:date="2016-10-11T13:39:00Z"/>
                <w:w w:val="100"/>
              </w:rPr>
            </w:pPr>
            <w:ins w:id="826" w:author="Osama AboulMagd" w:date="2016-10-11T13:39:00Z">
              <w:r>
                <w:rPr>
                  <w:w w:val="100"/>
                </w:rPr>
                <w:t xml:space="preserve">MU </w:t>
              </w:r>
              <w:proofErr w:type="spellStart"/>
              <w:r>
                <w:rPr>
                  <w:w w:val="100"/>
                </w:rPr>
                <w:t>Beamformee</w:t>
              </w:r>
              <w:proofErr w:type="spellEnd"/>
              <w:r>
                <w:rPr>
                  <w:w w:val="100"/>
                </w:rPr>
                <w:t xml:space="preserve"> Capable</w:t>
              </w:r>
            </w:ins>
          </w:p>
        </w:tc>
        <w:tc>
          <w:tcPr>
            <w:tcW w:w="13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BEE3907" w14:textId="2DD1E0AC" w:rsidR="007E5977" w:rsidRDefault="007E5977" w:rsidP="007E5977">
            <w:pPr>
              <w:pStyle w:val="CellBody"/>
              <w:rPr>
                <w:ins w:id="827" w:author="Osama AboulMagd" w:date="2016-10-11T13:39:00Z"/>
              </w:rPr>
            </w:pPr>
            <w:ins w:id="828" w:author="Osama AboulMagd" w:date="2016-10-11T13:40:00Z">
              <w:r>
                <w:t>9.4.2.218 (HE Capability Element)</w:t>
              </w:r>
            </w:ins>
          </w:p>
        </w:tc>
        <w:tc>
          <w:tcPr>
            <w:tcW w:w="13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D0E8D99" w14:textId="67A4E220" w:rsidR="007E5977" w:rsidRDefault="007E5977" w:rsidP="007E5977">
            <w:pPr>
              <w:pStyle w:val="CellBody"/>
              <w:rPr>
                <w:ins w:id="829" w:author="Osama AboulMagd" w:date="2016-10-11T13:39:00Z"/>
              </w:rPr>
            </w:pPr>
            <w:proofErr w:type="spellStart"/>
            <w:ins w:id="830" w:author="Osama AboulMagd" w:date="2016-10-11T13:40:00Z">
              <w:r>
                <w:t>VFIndepSTA</w:t>
              </w:r>
              <w:proofErr w:type="spellEnd"/>
              <w:r>
                <w:t xml:space="preserve"> and VHTM7.2</w:t>
              </w:r>
              <w:proofErr w:type="gramStart"/>
              <w:r>
                <w:t>:O</w:t>
              </w:r>
            </w:ins>
            <w:proofErr w:type="gramEnd"/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25AE812" w14:textId="2DD7EDC1" w:rsidR="007E5977" w:rsidRPr="000F0B6D" w:rsidRDefault="007E5977" w:rsidP="00C115CB">
            <w:pPr>
              <w:pStyle w:val="CellBody"/>
              <w:rPr>
                <w:ins w:id="831" w:author="Osama AboulMagd" w:date="2016-10-11T13:39:00Z"/>
                <w:w w:val="100"/>
              </w:rPr>
            </w:pPr>
            <w:ins w:id="832" w:author="Osama AboulMagd" w:date="2016-10-11T13:41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7E5977" w:rsidRPr="000F0B6D" w14:paraId="68292036" w14:textId="77777777" w:rsidTr="00DE74C9">
        <w:trPr>
          <w:trHeight w:val="300"/>
          <w:jc w:val="center"/>
          <w:ins w:id="833" w:author="Osama AboulMagd" w:date="2016-10-11T13:41:00Z"/>
        </w:trPr>
        <w:tc>
          <w:tcPr>
            <w:tcW w:w="12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F121867" w14:textId="0CC5A025" w:rsidR="007E5977" w:rsidRDefault="007E5977" w:rsidP="00C115CB">
            <w:pPr>
              <w:pStyle w:val="CellBody"/>
              <w:rPr>
                <w:ins w:id="834" w:author="Osama AboulMagd" w:date="2016-10-11T13:41:00Z"/>
                <w:w w:val="100"/>
              </w:rPr>
            </w:pPr>
            <w:ins w:id="835" w:author="Osama AboulMagd" w:date="2016-10-11T13:41:00Z">
              <w:r>
                <w:rPr>
                  <w:w w:val="100"/>
                </w:rPr>
                <w:t>HEWM7.5</w:t>
              </w:r>
            </w:ins>
          </w:p>
        </w:tc>
        <w:tc>
          <w:tcPr>
            <w:tcW w:w="3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43F157E" w14:textId="43CB3869" w:rsidR="007E5977" w:rsidRDefault="007E5977" w:rsidP="00C115CB">
            <w:pPr>
              <w:pStyle w:val="CellBody"/>
              <w:rPr>
                <w:ins w:id="836" w:author="Osama AboulMagd" w:date="2016-10-11T13:41:00Z"/>
                <w:w w:val="100"/>
              </w:rPr>
            </w:pPr>
            <w:proofErr w:type="spellStart"/>
            <w:ins w:id="837" w:author="Osama AboulMagd" w:date="2016-10-11T13:41:00Z">
              <w:r>
                <w:rPr>
                  <w:w w:val="100"/>
                </w:rPr>
                <w:t>Trasnmission</w:t>
              </w:r>
              <w:proofErr w:type="spellEnd"/>
              <w:r>
                <w:rPr>
                  <w:w w:val="100"/>
                </w:rPr>
                <w:t xml:space="preserve"> of </w:t>
              </w:r>
            </w:ins>
            <w:ins w:id="838" w:author="Osama AboulMagd" w:date="2016-10-11T13:47:00Z">
              <w:r w:rsidR="002056AC">
                <w:rPr>
                  <w:w w:val="100"/>
                </w:rPr>
                <w:t xml:space="preserve">HE </w:t>
              </w:r>
            </w:ins>
            <w:ins w:id="839" w:author="Osama AboulMagd" w:date="2016-10-11T13:41:00Z">
              <w:r>
                <w:rPr>
                  <w:w w:val="100"/>
                </w:rPr>
                <w:t>null data packet</w:t>
              </w:r>
            </w:ins>
          </w:p>
        </w:tc>
        <w:tc>
          <w:tcPr>
            <w:tcW w:w="13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3282FBC" w14:textId="2A276D4F" w:rsidR="007E5977" w:rsidRDefault="002056AC" w:rsidP="007E5977">
            <w:pPr>
              <w:pStyle w:val="CellBody"/>
              <w:rPr>
                <w:ins w:id="840" w:author="Osama AboulMagd" w:date="2016-10-11T13:41:00Z"/>
              </w:rPr>
            </w:pPr>
            <w:ins w:id="841" w:author="Osama AboulMagd" w:date="2016-10-11T13:46:00Z">
              <w:r>
                <w:t xml:space="preserve">26.6 </w:t>
              </w:r>
            </w:ins>
            <w:ins w:id="842" w:author="Osama AboulMagd" w:date="2016-10-11T13:47:00Z">
              <w:r>
                <w:t>(HE Sounding Protocol)</w:t>
              </w:r>
            </w:ins>
          </w:p>
        </w:tc>
        <w:tc>
          <w:tcPr>
            <w:tcW w:w="13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7BBF22D" w14:textId="45994112" w:rsidR="007E5977" w:rsidRDefault="002056AC" w:rsidP="007E5977">
            <w:pPr>
              <w:pStyle w:val="CellBody"/>
              <w:rPr>
                <w:ins w:id="843" w:author="Osama AboulMagd" w:date="2016-10-11T13:41:00Z"/>
              </w:rPr>
            </w:pPr>
            <w:ins w:id="844" w:author="Osama AboulMagd" w:date="2016-10-11T13:47:00Z">
              <w:r>
                <w:t>HEWM7.1:M</w:t>
              </w:r>
            </w:ins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04668A4" w14:textId="13AE1463" w:rsidR="007E5977" w:rsidRPr="000F0B6D" w:rsidRDefault="002056AC" w:rsidP="00C115CB">
            <w:pPr>
              <w:pStyle w:val="CellBody"/>
              <w:rPr>
                <w:ins w:id="845" w:author="Osama AboulMagd" w:date="2016-10-11T13:41:00Z"/>
                <w:w w:val="100"/>
              </w:rPr>
            </w:pPr>
            <w:ins w:id="846" w:author="Osama AboulMagd" w:date="2016-10-11T13:47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2056AC" w:rsidRPr="000F0B6D" w14:paraId="2EC525F7" w14:textId="77777777" w:rsidTr="00DE74C9">
        <w:trPr>
          <w:trHeight w:val="300"/>
          <w:jc w:val="center"/>
          <w:ins w:id="847" w:author="Osama AboulMagd" w:date="2016-10-11T13:47:00Z"/>
        </w:trPr>
        <w:tc>
          <w:tcPr>
            <w:tcW w:w="12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409EB56" w14:textId="5C4E45BA" w:rsidR="002056AC" w:rsidRDefault="002056AC" w:rsidP="00C115CB">
            <w:pPr>
              <w:pStyle w:val="CellBody"/>
              <w:rPr>
                <w:ins w:id="848" w:author="Osama AboulMagd" w:date="2016-10-11T13:47:00Z"/>
                <w:w w:val="100"/>
              </w:rPr>
            </w:pPr>
            <w:ins w:id="849" w:author="Osama AboulMagd" w:date="2016-10-11T13:47:00Z">
              <w:r>
                <w:rPr>
                  <w:w w:val="100"/>
                </w:rPr>
                <w:t>HEWM7.6</w:t>
              </w:r>
            </w:ins>
          </w:p>
        </w:tc>
        <w:tc>
          <w:tcPr>
            <w:tcW w:w="3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B9628BE" w14:textId="6DA71335" w:rsidR="002056AC" w:rsidRDefault="002056AC" w:rsidP="00C115CB">
            <w:pPr>
              <w:pStyle w:val="CellBody"/>
              <w:rPr>
                <w:ins w:id="850" w:author="Osama AboulMagd" w:date="2016-10-11T13:47:00Z"/>
                <w:w w:val="100"/>
              </w:rPr>
            </w:pPr>
            <w:ins w:id="851" w:author="Osama AboulMagd" w:date="2016-10-11T13:47:00Z">
              <w:r>
                <w:rPr>
                  <w:w w:val="100"/>
                </w:rPr>
                <w:t>Reception of HE null data packet</w:t>
              </w:r>
            </w:ins>
          </w:p>
        </w:tc>
        <w:tc>
          <w:tcPr>
            <w:tcW w:w="13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AA5ED71" w14:textId="7D2ED76B" w:rsidR="002056AC" w:rsidRDefault="002056AC" w:rsidP="007E5977">
            <w:pPr>
              <w:pStyle w:val="CellBody"/>
              <w:rPr>
                <w:ins w:id="852" w:author="Osama AboulMagd" w:date="2016-10-11T13:47:00Z"/>
              </w:rPr>
            </w:pPr>
            <w:ins w:id="853" w:author="Osama AboulMagd" w:date="2016-10-11T13:48:00Z">
              <w:r>
                <w:t>25.6 (HE Sounding Protocol)</w:t>
              </w:r>
            </w:ins>
          </w:p>
        </w:tc>
        <w:tc>
          <w:tcPr>
            <w:tcW w:w="13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A9301F5" w14:textId="75BD8BC1" w:rsidR="002056AC" w:rsidRDefault="002056AC" w:rsidP="007E5977">
            <w:pPr>
              <w:pStyle w:val="CellBody"/>
              <w:rPr>
                <w:ins w:id="854" w:author="Osama AboulMagd" w:date="2016-10-11T13:47:00Z"/>
              </w:rPr>
            </w:pPr>
            <w:ins w:id="855" w:author="Osama AboulMagd" w:date="2016-10-11T13:48:00Z">
              <w:r>
                <w:t>HEWM7.2:M</w:t>
              </w:r>
            </w:ins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4BF023A" w14:textId="1778CE5C" w:rsidR="002056AC" w:rsidRPr="000F0B6D" w:rsidRDefault="002056AC" w:rsidP="00C115CB">
            <w:pPr>
              <w:pStyle w:val="CellBody"/>
              <w:rPr>
                <w:ins w:id="856" w:author="Osama AboulMagd" w:date="2016-10-11T13:47:00Z"/>
                <w:w w:val="100"/>
              </w:rPr>
            </w:pPr>
            <w:ins w:id="857" w:author="Osama AboulMagd" w:date="2016-10-11T13:48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2056AC" w:rsidRPr="000F0B6D" w14:paraId="2EDB8B68" w14:textId="77777777" w:rsidTr="00DE74C9">
        <w:trPr>
          <w:trHeight w:val="300"/>
          <w:jc w:val="center"/>
          <w:ins w:id="858" w:author="Osama AboulMagd" w:date="2016-10-11T13:54:00Z"/>
        </w:trPr>
        <w:tc>
          <w:tcPr>
            <w:tcW w:w="12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84D9FF3" w14:textId="377FD85E" w:rsidR="002056AC" w:rsidRDefault="002056AC" w:rsidP="00C115CB">
            <w:pPr>
              <w:pStyle w:val="CellBody"/>
              <w:rPr>
                <w:ins w:id="859" w:author="Osama AboulMagd" w:date="2016-10-11T13:54:00Z"/>
                <w:w w:val="100"/>
              </w:rPr>
            </w:pPr>
            <w:ins w:id="860" w:author="Osama AboulMagd" w:date="2016-10-11T13:54:00Z">
              <w:r>
                <w:rPr>
                  <w:w w:val="100"/>
                </w:rPr>
                <w:t>HEW7.7</w:t>
              </w:r>
            </w:ins>
          </w:p>
        </w:tc>
        <w:tc>
          <w:tcPr>
            <w:tcW w:w="3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4FE29E3" w14:textId="3E9C61D8" w:rsidR="002056AC" w:rsidRDefault="002056AC" w:rsidP="00C115CB">
            <w:pPr>
              <w:pStyle w:val="CellBody"/>
              <w:rPr>
                <w:ins w:id="861" w:author="Osama AboulMagd" w:date="2016-10-11T13:54:00Z"/>
                <w:w w:val="100"/>
              </w:rPr>
            </w:pPr>
            <w:ins w:id="862" w:author="Osama AboulMagd" w:date="2016-10-11T13:54:00Z">
              <w:r>
                <w:rPr>
                  <w:w w:val="100"/>
                </w:rPr>
                <w:t>Transmission of Trigger frame</w:t>
              </w:r>
            </w:ins>
          </w:p>
        </w:tc>
        <w:tc>
          <w:tcPr>
            <w:tcW w:w="13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5999F91" w14:textId="438E3AEA" w:rsidR="002056AC" w:rsidRDefault="002056AC" w:rsidP="007E5977">
            <w:pPr>
              <w:pStyle w:val="CellBody"/>
              <w:rPr>
                <w:ins w:id="863" w:author="Osama AboulMagd" w:date="2016-10-11T13:54:00Z"/>
              </w:rPr>
            </w:pPr>
            <w:ins w:id="864" w:author="Osama AboulMagd" w:date="2016-10-11T13:54:00Z">
              <w:r>
                <w:t>25.6 (HE Sounding Protocol)</w:t>
              </w:r>
            </w:ins>
          </w:p>
        </w:tc>
        <w:tc>
          <w:tcPr>
            <w:tcW w:w="13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18B36B3" w14:textId="427702FE" w:rsidR="002056AC" w:rsidRDefault="002056AC" w:rsidP="007E5977">
            <w:pPr>
              <w:pStyle w:val="CellBody"/>
              <w:rPr>
                <w:ins w:id="865" w:author="Osama AboulMagd" w:date="2016-10-11T13:54:00Z"/>
              </w:rPr>
            </w:pPr>
            <w:ins w:id="866" w:author="Osama AboulMagd" w:date="2016-10-11T13:54:00Z">
              <w:r>
                <w:t>HEWM7.1</w:t>
              </w:r>
              <w:proofErr w:type="gramStart"/>
              <w:r>
                <w:t>:O</w:t>
              </w:r>
              <w:proofErr w:type="gramEnd"/>
            </w:ins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4BE2D46" w14:textId="39566477" w:rsidR="002056AC" w:rsidRPr="000F0B6D" w:rsidRDefault="002056AC" w:rsidP="00C115CB">
            <w:pPr>
              <w:pStyle w:val="CellBody"/>
              <w:rPr>
                <w:ins w:id="867" w:author="Osama AboulMagd" w:date="2016-10-11T13:54:00Z"/>
                <w:w w:val="100"/>
              </w:rPr>
            </w:pPr>
            <w:ins w:id="868" w:author="Osama AboulMagd" w:date="2016-10-11T13:54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2056AC" w:rsidRPr="000F0B6D" w14:paraId="51A4168C" w14:textId="77777777" w:rsidTr="00DE74C9">
        <w:trPr>
          <w:trHeight w:val="300"/>
          <w:jc w:val="center"/>
          <w:ins w:id="869" w:author="Osama AboulMagd" w:date="2016-10-11T13:55:00Z"/>
        </w:trPr>
        <w:tc>
          <w:tcPr>
            <w:tcW w:w="12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4198B83" w14:textId="1F01E7C1" w:rsidR="002056AC" w:rsidRDefault="002056AC" w:rsidP="00C115CB">
            <w:pPr>
              <w:pStyle w:val="CellBody"/>
              <w:rPr>
                <w:ins w:id="870" w:author="Osama AboulMagd" w:date="2016-10-11T13:55:00Z"/>
                <w:w w:val="100"/>
              </w:rPr>
            </w:pPr>
            <w:ins w:id="871" w:author="Osama AboulMagd" w:date="2016-10-11T13:55:00Z">
              <w:r>
                <w:rPr>
                  <w:w w:val="100"/>
                </w:rPr>
                <w:t>HEW7.7</w:t>
              </w:r>
            </w:ins>
          </w:p>
        </w:tc>
        <w:tc>
          <w:tcPr>
            <w:tcW w:w="3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309CD8C" w14:textId="2724AA5C" w:rsidR="002056AC" w:rsidRDefault="002056AC" w:rsidP="00C115CB">
            <w:pPr>
              <w:pStyle w:val="CellBody"/>
              <w:rPr>
                <w:ins w:id="872" w:author="Osama AboulMagd" w:date="2016-10-11T13:55:00Z"/>
                <w:w w:val="100"/>
              </w:rPr>
            </w:pPr>
            <w:ins w:id="873" w:author="Osama AboulMagd" w:date="2016-10-11T13:55:00Z">
              <w:r>
                <w:rPr>
                  <w:w w:val="100"/>
                </w:rPr>
                <w:t>Reception of trigger frame</w:t>
              </w:r>
            </w:ins>
          </w:p>
        </w:tc>
        <w:tc>
          <w:tcPr>
            <w:tcW w:w="13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A1F4D1A" w14:textId="6B03BE85" w:rsidR="002056AC" w:rsidRDefault="002056AC" w:rsidP="007E5977">
            <w:pPr>
              <w:pStyle w:val="CellBody"/>
              <w:rPr>
                <w:ins w:id="874" w:author="Osama AboulMagd" w:date="2016-10-11T13:55:00Z"/>
              </w:rPr>
            </w:pPr>
            <w:ins w:id="875" w:author="Osama AboulMagd" w:date="2016-10-11T13:55:00Z">
              <w:r>
                <w:t>25.6 (HE Sounding Protocol)</w:t>
              </w:r>
            </w:ins>
          </w:p>
        </w:tc>
        <w:tc>
          <w:tcPr>
            <w:tcW w:w="13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DDD9EBB" w14:textId="09B0E96F" w:rsidR="002056AC" w:rsidRDefault="002056AC" w:rsidP="007E5977">
            <w:pPr>
              <w:pStyle w:val="CellBody"/>
              <w:rPr>
                <w:ins w:id="876" w:author="Osama AboulMagd" w:date="2016-10-11T13:55:00Z"/>
              </w:rPr>
            </w:pPr>
            <w:ins w:id="877" w:author="Osama AboulMagd" w:date="2016-10-11T13:55:00Z">
              <w:r>
                <w:t>HEWM7.7:M</w:t>
              </w:r>
            </w:ins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A1F664A" w14:textId="1170F615" w:rsidR="002056AC" w:rsidRPr="000F0B6D" w:rsidRDefault="002056AC" w:rsidP="00C115CB">
            <w:pPr>
              <w:pStyle w:val="CellBody"/>
              <w:rPr>
                <w:ins w:id="878" w:author="Osama AboulMagd" w:date="2016-10-11T13:55:00Z"/>
                <w:w w:val="100"/>
              </w:rPr>
            </w:pPr>
            <w:ins w:id="879" w:author="Osama AboulMagd" w:date="2016-10-11T13:55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2056AC" w:rsidRPr="000F0B6D" w14:paraId="1D4CBE4E" w14:textId="77777777" w:rsidTr="00DE74C9">
        <w:trPr>
          <w:trHeight w:val="300"/>
          <w:jc w:val="center"/>
          <w:ins w:id="880" w:author="Osama AboulMagd" w:date="2016-10-11T13:52:00Z"/>
        </w:trPr>
        <w:tc>
          <w:tcPr>
            <w:tcW w:w="12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6B2F618" w14:textId="242D7C52" w:rsidR="002056AC" w:rsidRDefault="002056AC" w:rsidP="00C115CB">
            <w:pPr>
              <w:pStyle w:val="CellBody"/>
              <w:rPr>
                <w:ins w:id="881" w:author="Osama AboulMagd" w:date="2016-10-11T13:52:00Z"/>
                <w:w w:val="100"/>
              </w:rPr>
            </w:pPr>
            <w:ins w:id="882" w:author="Osama AboulMagd" w:date="2016-10-11T13:52:00Z">
              <w:r>
                <w:rPr>
                  <w:w w:val="100"/>
                </w:rPr>
                <w:t>HEWM8</w:t>
              </w:r>
            </w:ins>
          </w:p>
        </w:tc>
        <w:tc>
          <w:tcPr>
            <w:tcW w:w="3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A97C21A" w14:textId="0007224C" w:rsidR="002056AC" w:rsidRDefault="002056AC" w:rsidP="00C115CB">
            <w:pPr>
              <w:pStyle w:val="CellBody"/>
              <w:rPr>
                <w:ins w:id="883" w:author="Osama AboulMagd" w:date="2016-10-11T13:52:00Z"/>
                <w:w w:val="100"/>
              </w:rPr>
            </w:pPr>
            <w:ins w:id="884" w:author="Osama AboulMagd" w:date="2016-10-11T13:52:00Z">
              <w:r>
                <w:rPr>
                  <w:w w:val="100"/>
                </w:rPr>
                <w:t>Sounding Protocol</w:t>
              </w:r>
            </w:ins>
          </w:p>
        </w:tc>
        <w:tc>
          <w:tcPr>
            <w:tcW w:w="13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AFE0894" w14:textId="77777777" w:rsidR="002056AC" w:rsidRDefault="002056AC" w:rsidP="007E5977">
            <w:pPr>
              <w:pStyle w:val="CellBody"/>
              <w:rPr>
                <w:ins w:id="885" w:author="Osama AboulMagd" w:date="2016-10-11T13:52:00Z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E9C0B40" w14:textId="77777777" w:rsidR="002056AC" w:rsidRDefault="002056AC" w:rsidP="007E5977">
            <w:pPr>
              <w:pStyle w:val="CellBody"/>
              <w:rPr>
                <w:ins w:id="886" w:author="Osama AboulMagd" w:date="2016-10-11T13:52:00Z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3688F42" w14:textId="77777777" w:rsidR="002056AC" w:rsidRPr="000F0B6D" w:rsidRDefault="002056AC" w:rsidP="00C115CB">
            <w:pPr>
              <w:pStyle w:val="CellBody"/>
              <w:rPr>
                <w:ins w:id="887" w:author="Osama AboulMagd" w:date="2016-10-11T13:52:00Z"/>
                <w:w w:val="100"/>
              </w:rPr>
            </w:pPr>
          </w:p>
        </w:tc>
      </w:tr>
      <w:tr w:rsidR="002056AC" w:rsidRPr="000F0B6D" w14:paraId="22585C3F" w14:textId="77777777" w:rsidTr="00DE74C9">
        <w:trPr>
          <w:trHeight w:val="300"/>
          <w:jc w:val="center"/>
          <w:ins w:id="888" w:author="Osama AboulMagd" w:date="2016-10-11T13:52:00Z"/>
        </w:trPr>
        <w:tc>
          <w:tcPr>
            <w:tcW w:w="12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1B4C840" w14:textId="32D79F59" w:rsidR="002056AC" w:rsidRDefault="002056AC" w:rsidP="00C115CB">
            <w:pPr>
              <w:pStyle w:val="CellBody"/>
              <w:rPr>
                <w:ins w:id="889" w:author="Osama AboulMagd" w:date="2016-10-11T13:52:00Z"/>
                <w:w w:val="100"/>
              </w:rPr>
            </w:pPr>
            <w:ins w:id="890" w:author="Osama AboulMagd" w:date="2016-10-11T13:52:00Z">
              <w:r>
                <w:rPr>
                  <w:w w:val="100"/>
                </w:rPr>
                <w:t>HEWM8.1</w:t>
              </w:r>
            </w:ins>
          </w:p>
        </w:tc>
        <w:tc>
          <w:tcPr>
            <w:tcW w:w="3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F730F80" w14:textId="1508F798" w:rsidR="002056AC" w:rsidRDefault="002056AC" w:rsidP="00C115CB">
            <w:pPr>
              <w:pStyle w:val="CellBody"/>
              <w:rPr>
                <w:ins w:id="891" w:author="Osama AboulMagd" w:date="2016-10-11T13:52:00Z"/>
                <w:w w:val="100"/>
              </w:rPr>
            </w:pPr>
            <w:ins w:id="892" w:author="Osama AboulMagd" w:date="2016-10-11T13:52:00Z">
              <w:r>
                <w:rPr>
                  <w:w w:val="100"/>
                </w:rPr>
                <w:t xml:space="preserve">HE Sounding Protocol as SU </w:t>
              </w:r>
              <w:proofErr w:type="spellStart"/>
              <w:r>
                <w:rPr>
                  <w:w w:val="100"/>
                </w:rPr>
                <w:t>beamformer</w:t>
              </w:r>
              <w:proofErr w:type="spellEnd"/>
            </w:ins>
          </w:p>
        </w:tc>
        <w:tc>
          <w:tcPr>
            <w:tcW w:w="13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C266995" w14:textId="21E06243" w:rsidR="002056AC" w:rsidRDefault="002056AC" w:rsidP="007E5977">
            <w:pPr>
              <w:pStyle w:val="CellBody"/>
              <w:rPr>
                <w:ins w:id="893" w:author="Osama AboulMagd" w:date="2016-10-11T13:52:00Z"/>
              </w:rPr>
            </w:pPr>
            <w:ins w:id="894" w:author="Osama AboulMagd" w:date="2016-10-11T13:53:00Z">
              <w:r>
                <w:t>25.6 (HE sounding protocol)</w:t>
              </w:r>
            </w:ins>
          </w:p>
        </w:tc>
        <w:tc>
          <w:tcPr>
            <w:tcW w:w="13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8AD48EE" w14:textId="38266993" w:rsidR="002056AC" w:rsidRDefault="002056AC" w:rsidP="007E5977">
            <w:pPr>
              <w:pStyle w:val="CellBody"/>
              <w:rPr>
                <w:ins w:id="895" w:author="Osama AboulMagd" w:date="2016-10-11T13:52:00Z"/>
              </w:rPr>
            </w:pPr>
            <w:ins w:id="896" w:author="Osama AboulMagd" w:date="2016-10-11T13:53:00Z">
              <w:r>
                <w:t>HEWM7.1:M</w:t>
              </w:r>
            </w:ins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AD39718" w14:textId="1B124D4B" w:rsidR="002056AC" w:rsidRPr="000F0B6D" w:rsidRDefault="002056AC" w:rsidP="00C115CB">
            <w:pPr>
              <w:pStyle w:val="CellBody"/>
              <w:rPr>
                <w:ins w:id="897" w:author="Osama AboulMagd" w:date="2016-10-11T13:52:00Z"/>
                <w:w w:val="100"/>
              </w:rPr>
            </w:pPr>
            <w:ins w:id="898" w:author="Osama AboulMagd" w:date="2016-10-11T13:56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2056AC" w:rsidRPr="000F0B6D" w14:paraId="1C7072F5" w14:textId="77777777" w:rsidTr="00DE74C9">
        <w:trPr>
          <w:trHeight w:val="300"/>
          <w:jc w:val="center"/>
          <w:ins w:id="899" w:author="Osama AboulMagd" w:date="2016-10-11T13:53:00Z"/>
        </w:trPr>
        <w:tc>
          <w:tcPr>
            <w:tcW w:w="12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AFCBA27" w14:textId="359D3FDF" w:rsidR="002056AC" w:rsidRDefault="002056AC" w:rsidP="00C115CB">
            <w:pPr>
              <w:pStyle w:val="CellBody"/>
              <w:rPr>
                <w:ins w:id="900" w:author="Osama AboulMagd" w:date="2016-10-11T13:53:00Z"/>
                <w:w w:val="100"/>
              </w:rPr>
            </w:pPr>
            <w:ins w:id="901" w:author="Osama AboulMagd" w:date="2016-10-11T13:54:00Z">
              <w:r>
                <w:rPr>
                  <w:w w:val="100"/>
                </w:rPr>
                <w:t>HEWM</w:t>
              </w:r>
            </w:ins>
            <w:ins w:id="902" w:author="Osama AboulMagd" w:date="2016-10-11T13:56:00Z">
              <w:r>
                <w:rPr>
                  <w:w w:val="100"/>
                </w:rPr>
                <w:t>8.2</w:t>
              </w:r>
            </w:ins>
          </w:p>
        </w:tc>
        <w:tc>
          <w:tcPr>
            <w:tcW w:w="3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C7E5E88" w14:textId="370334D6" w:rsidR="002056AC" w:rsidRDefault="002056AC" w:rsidP="00C115CB">
            <w:pPr>
              <w:pStyle w:val="CellBody"/>
              <w:rPr>
                <w:ins w:id="903" w:author="Osama AboulMagd" w:date="2016-10-11T13:53:00Z"/>
                <w:w w:val="100"/>
              </w:rPr>
            </w:pPr>
            <w:ins w:id="904" w:author="Osama AboulMagd" w:date="2016-10-11T13:56:00Z">
              <w:r>
                <w:rPr>
                  <w:w w:val="100"/>
                </w:rPr>
                <w:t xml:space="preserve">HE Sounding Protocol as SU </w:t>
              </w:r>
              <w:proofErr w:type="spellStart"/>
              <w:r>
                <w:rPr>
                  <w:w w:val="100"/>
                </w:rPr>
                <w:t>beamformee</w:t>
              </w:r>
            </w:ins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6FD649F" w14:textId="4AD88737" w:rsidR="002056AC" w:rsidRDefault="000A1DCB" w:rsidP="007E5977">
            <w:pPr>
              <w:pStyle w:val="CellBody"/>
              <w:rPr>
                <w:ins w:id="905" w:author="Osama AboulMagd" w:date="2016-10-11T13:53:00Z"/>
              </w:rPr>
            </w:pPr>
            <w:ins w:id="906" w:author="Osama AboulMagd" w:date="2016-10-11T13:57:00Z">
              <w:r>
                <w:t>25.6 (HE sounding protocol)</w:t>
              </w:r>
            </w:ins>
          </w:p>
        </w:tc>
        <w:tc>
          <w:tcPr>
            <w:tcW w:w="13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209D9BD" w14:textId="757302D7" w:rsidR="002056AC" w:rsidRDefault="000A1DCB" w:rsidP="007E5977">
            <w:pPr>
              <w:pStyle w:val="CellBody"/>
              <w:rPr>
                <w:ins w:id="907" w:author="Osama AboulMagd" w:date="2016-10-11T13:53:00Z"/>
              </w:rPr>
            </w:pPr>
            <w:ins w:id="908" w:author="Osama AboulMagd" w:date="2016-10-11T13:57:00Z">
              <w:r>
                <w:t>HEW7.2:M</w:t>
              </w:r>
            </w:ins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EF3076C" w14:textId="282C049F" w:rsidR="002056AC" w:rsidRPr="000F0B6D" w:rsidRDefault="002056AC" w:rsidP="00C115CB">
            <w:pPr>
              <w:pStyle w:val="CellBody"/>
              <w:rPr>
                <w:ins w:id="909" w:author="Osama AboulMagd" w:date="2016-10-11T13:53:00Z"/>
                <w:w w:val="100"/>
              </w:rPr>
            </w:pPr>
            <w:ins w:id="910" w:author="Osama AboulMagd" w:date="2016-10-11T13:56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0A1DCB" w:rsidRPr="000F0B6D" w14:paraId="4FB0BC44" w14:textId="77777777" w:rsidTr="00DE74C9">
        <w:trPr>
          <w:trHeight w:val="300"/>
          <w:jc w:val="center"/>
          <w:ins w:id="911" w:author="Osama AboulMagd" w:date="2016-10-11T13:58:00Z"/>
        </w:trPr>
        <w:tc>
          <w:tcPr>
            <w:tcW w:w="12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6BCFAB5" w14:textId="4A336933" w:rsidR="000A1DCB" w:rsidRDefault="000A1DCB" w:rsidP="00C115CB">
            <w:pPr>
              <w:pStyle w:val="CellBody"/>
              <w:rPr>
                <w:ins w:id="912" w:author="Osama AboulMagd" w:date="2016-10-11T13:58:00Z"/>
                <w:w w:val="100"/>
              </w:rPr>
            </w:pPr>
            <w:ins w:id="913" w:author="Osama AboulMagd" w:date="2016-10-11T13:58:00Z">
              <w:r>
                <w:rPr>
                  <w:w w:val="100"/>
                </w:rPr>
                <w:t>HEWM8.3</w:t>
              </w:r>
            </w:ins>
          </w:p>
        </w:tc>
        <w:tc>
          <w:tcPr>
            <w:tcW w:w="3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AEAA994" w14:textId="4B623B64" w:rsidR="000A1DCB" w:rsidRDefault="000A1DCB" w:rsidP="00C115CB">
            <w:pPr>
              <w:pStyle w:val="CellBody"/>
              <w:rPr>
                <w:ins w:id="914" w:author="Osama AboulMagd" w:date="2016-10-11T13:58:00Z"/>
                <w:w w:val="100"/>
              </w:rPr>
            </w:pPr>
            <w:ins w:id="915" w:author="Osama AboulMagd" w:date="2016-10-11T13:58:00Z">
              <w:r>
                <w:rPr>
                  <w:w w:val="100"/>
                </w:rPr>
                <w:t xml:space="preserve">HE Sounding Protocol as MU </w:t>
              </w:r>
              <w:proofErr w:type="spellStart"/>
              <w:r>
                <w:rPr>
                  <w:w w:val="100"/>
                </w:rPr>
                <w:t>beamformer</w:t>
              </w:r>
              <w:proofErr w:type="spellEnd"/>
            </w:ins>
          </w:p>
        </w:tc>
        <w:tc>
          <w:tcPr>
            <w:tcW w:w="13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778529B" w14:textId="462D8919" w:rsidR="000A1DCB" w:rsidRDefault="000A1DCB" w:rsidP="007E5977">
            <w:pPr>
              <w:pStyle w:val="CellBody"/>
              <w:rPr>
                <w:ins w:id="916" w:author="Osama AboulMagd" w:date="2016-10-11T13:58:00Z"/>
              </w:rPr>
            </w:pPr>
            <w:ins w:id="917" w:author="Osama AboulMagd" w:date="2016-10-11T14:00:00Z">
              <w:r>
                <w:t>25.6 (HE sounding protocol)</w:t>
              </w:r>
            </w:ins>
          </w:p>
        </w:tc>
        <w:tc>
          <w:tcPr>
            <w:tcW w:w="13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E05D4DC" w14:textId="529D3D88" w:rsidR="000A1DCB" w:rsidRDefault="000A1DCB" w:rsidP="007E5977">
            <w:pPr>
              <w:pStyle w:val="CellBody"/>
              <w:rPr>
                <w:ins w:id="918" w:author="Osama AboulMagd" w:date="2016-10-11T13:58:00Z"/>
              </w:rPr>
            </w:pPr>
            <w:ins w:id="919" w:author="Osama AboulMagd" w:date="2016-10-11T13:59:00Z">
              <w:r>
                <w:t>HEW7.4:M</w:t>
              </w:r>
            </w:ins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0C3B983" w14:textId="4DEECBE6" w:rsidR="000A1DCB" w:rsidRPr="000F0B6D" w:rsidRDefault="000A1DCB" w:rsidP="00C115CB">
            <w:pPr>
              <w:pStyle w:val="CellBody"/>
              <w:rPr>
                <w:ins w:id="920" w:author="Osama AboulMagd" w:date="2016-10-11T13:58:00Z"/>
                <w:w w:val="100"/>
              </w:rPr>
            </w:pPr>
            <w:ins w:id="921" w:author="Osama AboulMagd" w:date="2016-10-11T14:00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0A1DCB" w:rsidRPr="000F0B6D" w14:paraId="1E569327" w14:textId="77777777" w:rsidTr="00DE74C9">
        <w:trPr>
          <w:trHeight w:val="300"/>
          <w:jc w:val="center"/>
          <w:ins w:id="922" w:author="Osama AboulMagd" w:date="2016-10-11T13:59:00Z"/>
        </w:trPr>
        <w:tc>
          <w:tcPr>
            <w:tcW w:w="12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B2BC138" w14:textId="7A57FEEE" w:rsidR="000A1DCB" w:rsidRDefault="000A1DCB" w:rsidP="00C115CB">
            <w:pPr>
              <w:pStyle w:val="CellBody"/>
              <w:rPr>
                <w:ins w:id="923" w:author="Osama AboulMagd" w:date="2016-10-11T13:59:00Z"/>
                <w:w w:val="100"/>
              </w:rPr>
            </w:pPr>
            <w:ins w:id="924" w:author="Osama AboulMagd" w:date="2016-10-11T13:59:00Z">
              <w:r>
                <w:rPr>
                  <w:w w:val="100"/>
                </w:rPr>
                <w:t>HWEM8.4</w:t>
              </w:r>
            </w:ins>
          </w:p>
        </w:tc>
        <w:tc>
          <w:tcPr>
            <w:tcW w:w="3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8A03C8A" w14:textId="703A40D1" w:rsidR="000A1DCB" w:rsidRDefault="000A1DCB" w:rsidP="00C115CB">
            <w:pPr>
              <w:pStyle w:val="CellBody"/>
              <w:rPr>
                <w:ins w:id="925" w:author="Osama AboulMagd" w:date="2016-10-11T13:59:00Z"/>
                <w:w w:val="100"/>
              </w:rPr>
            </w:pPr>
            <w:ins w:id="926" w:author="Osama AboulMagd" w:date="2016-10-11T13:59:00Z">
              <w:r>
                <w:rPr>
                  <w:w w:val="100"/>
                </w:rPr>
                <w:t xml:space="preserve">HE Sounding Protocol as MU </w:t>
              </w:r>
              <w:proofErr w:type="spellStart"/>
              <w:r>
                <w:rPr>
                  <w:w w:val="100"/>
                </w:rPr>
                <w:t>beamformee</w:t>
              </w:r>
              <w:proofErr w:type="spellEnd"/>
            </w:ins>
          </w:p>
        </w:tc>
        <w:tc>
          <w:tcPr>
            <w:tcW w:w="13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63F40A4" w14:textId="5BF15022" w:rsidR="000A1DCB" w:rsidRDefault="000A1DCB" w:rsidP="007E5977">
            <w:pPr>
              <w:pStyle w:val="CellBody"/>
              <w:rPr>
                <w:ins w:id="927" w:author="Osama AboulMagd" w:date="2016-10-11T13:59:00Z"/>
              </w:rPr>
            </w:pPr>
            <w:ins w:id="928" w:author="Osama AboulMagd" w:date="2016-10-11T14:00:00Z">
              <w:r>
                <w:t>25.6 (HE sounding protocol)</w:t>
              </w:r>
            </w:ins>
          </w:p>
        </w:tc>
        <w:tc>
          <w:tcPr>
            <w:tcW w:w="13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39FAA7E" w14:textId="05D5926F" w:rsidR="000A1DCB" w:rsidRDefault="000A1DCB" w:rsidP="007E5977">
            <w:pPr>
              <w:pStyle w:val="CellBody"/>
              <w:rPr>
                <w:ins w:id="929" w:author="Osama AboulMagd" w:date="2016-10-11T13:59:00Z"/>
              </w:rPr>
            </w:pPr>
            <w:ins w:id="930" w:author="Osama AboulMagd" w:date="2016-10-11T13:59:00Z">
              <w:r>
                <w:t>HEW7.5:M</w:t>
              </w:r>
            </w:ins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F5C9895" w14:textId="5D112479" w:rsidR="000A1DCB" w:rsidRPr="000F0B6D" w:rsidRDefault="000A1DCB" w:rsidP="00C115CB">
            <w:pPr>
              <w:pStyle w:val="CellBody"/>
              <w:rPr>
                <w:ins w:id="931" w:author="Osama AboulMagd" w:date="2016-10-11T13:59:00Z"/>
                <w:w w:val="100"/>
              </w:rPr>
            </w:pPr>
            <w:ins w:id="932" w:author="Osama AboulMagd" w:date="2016-10-11T14:00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1C3F30" w:rsidRPr="000F0B6D" w14:paraId="5601E506" w14:textId="77777777" w:rsidTr="00DE74C9">
        <w:trPr>
          <w:trHeight w:val="300"/>
          <w:jc w:val="center"/>
          <w:ins w:id="933" w:author="Osama AboulMagd" w:date="2016-10-11T14:12:00Z"/>
        </w:trPr>
        <w:tc>
          <w:tcPr>
            <w:tcW w:w="12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44BF28B" w14:textId="21BC01E1" w:rsidR="001C3F30" w:rsidRDefault="001C3F30" w:rsidP="00C115CB">
            <w:pPr>
              <w:pStyle w:val="CellBody"/>
              <w:rPr>
                <w:ins w:id="934" w:author="Osama AboulMagd" w:date="2016-10-11T14:12:00Z"/>
                <w:w w:val="100"/>
              </w:rPr>
            </w:pPr>
            <w:ins w:id="935" w:author="Osama AboulMagd" w:date="2016-10-11T14:12:00Z">
              <w:r>
                <w:rPr>
                  <w:w w:val="100"/>
                </w:rPr>
                <w:t>HEWM9</w:t>
              </w:r>
            </w:ins>
          </w:p>
        </w:tc>
        <w:tc>
          <w:tcPr>
            <w:tcW w:w="3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0A49005" w14:textId="44A0E164" w:rsidR="001C3F30" w:rsidRDefault="001C3F30" w:rsidP="00C115CB">
            <w:pPr>
              <w:pStyle w:val="CellBody"/>
              <w:rPr>
                <w:ins w:id="936" w:author="Osama AboulMagd" w:date="2016-10-11T14:12:00Z"/>
                <w:w w:val="100"/>
              </w:rPr>
            </w:pPr>
            <w:ins w:id="937" w:author="Osama AboulMagd" w:date="2016-10-11T14:13:00Z">
              <w:r>
                <w:rPr>
                  <w:w w:val="100"/>
                </w:rPr>
                <w:t>NAV Update</w:t>
              </w:r>
            </w:ins>
          </w:p>
        </w:tc>
        <w:tc>
          <w:tcPr>
            <w:tcW w:w="13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435DB46" w14:textId="1C565653" w:rsidR="001C3F30" w:rsidRDefault="001C3F30" w:rsidP="007E5977">
            <w:pPr>
              <w:pStyle w:val="CellBody"/>
              <w:rPr>
                <w:ins w:id="938" w:author="Osama AboulMagd" w:date="2016-10-11T14:12:00Z"/>
              </w:rPr>
            </w:pPr>
            <w:ins w:id="939" w:author="Osama AboulMagd" w:date="2016-10-11T14:13:00Z">
              <w:r>
                <w:t>25.2.2 (Updating two NAVs)</w:t>
              </w:r>
            </w:ins>
          </w:p>
        </w:tc>
        <w:tc>
          <w:tcPr>
            <w:tcW w:w="13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129BC88" w14:textId="77777777" w:rsidR="001C3F30" w:rsidRDefault="001C3F30" w:rsidP="007E5977">
            <w:pPr>
              <w:pStyle w:val="CellBody"/>
              <w:rPr>
                <w:ins w:id="940" w:author="Osama AboulMagd" w:date="2016-10-11T14:12:00Z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9329EC5" w14:textId="77777777" w:rsidR="001C3F30" w:rsidRPr="000F0B6D" w:rsidRDefault="001C3F30" w:rsidP="00C115CB">
            <w:pPr>
              <w:pStyle w:val="CellBody"/>
              <w:rPr>
                <w:ins w:id="941" w:author="Osama AboulMagd" w:date="2016-10-11T14:12:00Z"/>
                <w:w w:val="100"/>
              </w:rPr>
            </w:pPr>
          </w:p>
        </w:tc>
      </w:tr>
      <w:tr w:rsidR="001C3F30" w:rsidRPr="000F0B6D" w14:paraId="6B012F44" w14:textId="77777777" w:rsidTr="00DE74C9">
        <w:trPr>
          <w:trHeight w:val="300"/>
          <w:jc w:val="center"/>
          <w:ins w:id="942" w:author="Osama AboulMagd" w:date="2016-10-11T14:13:00Z"/>
        </w:trPr>
        <w:tc>
          <w:tcPr>
            <w:tcW w:w="12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68FB5BB" w14:textId="277F3F09" w:rsidR="001C3F30" w:rsidRDefault="001C3F30" w:rsidP="00C115CB">
            <w:pPr>
              <w:pStyle w:val="CellBody"/>
              <w:rPr>
                <w:ins w:id="943" w:author="Osama AboulMagd" w:date="2016-10-11T14:13:00Z"/>
                <w:w w:val="100"/>
              </w:rPr>
            </w:pPr>
            <w:ins w:id="944" w:author="Osama AboulMagd" w:date="2016-10-11T14:13:00Z">
              <w:r>
                <w:rPr>
                  <w:w w:val="100"/>
                </w:rPr>
                <w:t>HEWM9.1</w:t>
              </w:r>
            </w:ins>
          </w:p>
        </w:tc>
        <w:tc>
          <w:tcPr>
            <w:tcW w:w="3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23BB335" w14:textId="57A21582" w:rsidR="001C3F30" w:rsidRDefault="001C3F30" w:rsidP="00C115CB">
            <w:pPr>
              <w:pStyle w:val="CellBody"/>
              <w:rPr>
                <w:ins w:id="945" w:author="Osama AboulMagd" w:date="2016-10-11T14:13:00Z"/>
                <w:w w:val="100"/>
              </w:rPr>
            </w:pPr>
            <w:ins w:id="946" w:author="Osama AboulMagd" w:date="2016-10-11T14:13:00Z">
              <w:r>
                <w:rPr>
                  <w:w w:val="100"/>
                </w:rPr>
                <w:t>Update regular NAV</w:t>
              </w:r>
            </w:ins>
          </w:p>
        </w:tc>
        <w:tc>
          <w:tcPr>
            <w:tcW w:w="13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756BDCA" w14:textId="15535AC1" w:rsidR="001C3F30" w:rsidRDefault="001C3F30" w:rsidP="007E5977">
            <w:pPr>
              <w:pStyle w:val="CellBody"/>
              <w:rPr>
                <w:ins w:id="947" w:author="Osama AboulMagd" w:date="2016-10-11T14:13:00Z"/>
              </w:rPr>
            </w:pPr>
            <w:ins w:id="948" w:author="Osama AboulMagd" w:date="2016-10-11T14:14:00Z">
              <w:r>
                <w:t>25.2.2 (Updating two NAVs)</w:t>
              </w:r>
            </w:ins>
          </w:p>
        </w:tc>
        <w:tc>
          <w:tcPr>
            <w:tcW w:w="13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02002E2" w14:textId="77777777" w:rsidR="001C3F30" w:rsidRDefault="001C3F30" w:rsidP="007E5977">
            <w:pPr>
              <w:pStyle w:val="CellBody"/>
              <w:rPr>
                <w:ins w:id="949" w:author="Osama AboulMagd" w:date="2016-10-11T14:14:00Z"/>
              </w:rPr>
            </w:pPr>
            <w:ins w:id="950" w:author="Osama AboulMagd" w:date="2016-10-11T14:14:00Z">
              <w:r>
                <w:t>CFHEW:M</w:t>
              </w:r>
            </w:ins>
          </w:p>
          <w:p w14:paraId="75BBB76F" w14:textId="1C4F0887" w:rsidR="001C3F30" w:rsidRDefault="001C3F30" w:rsidP="007E5977">
            <w:pPr>
              <w:pStyle w:val="CellBody"/>
              <w:rPr>
                <w:ins w:id="951" w:author="Osama AboulMagd" w:date="2016-10-11T14:13:00Z"/>
              </w:rPr>
            </w:pPr>
            <w:ins w:id="952" w:author="Osama AboulMagd" w:date="2016-10-11T14:14:00Z">
              <w:r>
                <w:t>CFHEW20:M</w:t>
              </w:r>
            </w:ins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D792159" w14:textId="55F2EFF7" w:rsidR="001C3F30" w:rsidRPr="000F0B6D" w:rsidRDefault="001C3F30" w:rsidP="00C115CB">
            <w:pPr>
              <w:pStyle w:val="CellBody"/>
              <w:rPr>
                <w:ins w:id="953" w:author="Osama AboulMagd" w:date="2016-10-11T14:13:00Z"/>
                <w:w w:val="100"/>
              </w:rPr>
            </w:pPr>
            <w:ins w:id="954" w:author="Osama AboulMagd" w:date="2016-10-11T14:16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1C3F30" w:rsidRPr="000F0B6D" w14:paraId="6080986C" w14:textId="77777777" w:rsidTr="00DE74C9">
        <w:trPr>
          <w:trHeight w:val="300"/>
          <w:jc w:val="center"/>
          <w:ins w:id="955" w:author="Osama AboulMagd" w:date="2016-10-11T14:14:00Z"/>
        </w:trPr>
        <w:tc>
          <w:tcPr>
            <w:tcW w:w="12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F7A013F" w14:textId="1391FF8D" w:rsidR="001C3F30" w:rsidRDefault="001C3F30" w:rsidP="00C115CB">
            <w:pPr>
              <w:pStyle w:val="CellBody"/>
              <w:rPr>
                <w:ins w:id="956" w:author="Osama AboulMagd" w:date="2016-10-11T14:14:00Z"/>
                <w:w w:val="100"/>
              </w:rPr>
            </w:pPr>
            <w:ins w:id="957" w:author="Osama AboulMagd" w:date="2016-10-11T14:14:00Z">
              <w:r>
                <w:rPr>
                  <w:w w:val="100"/>
                </w:rPr>
                <w:t>HEWM9.2</w:t>
              </w:r>
            </w:ins>
          </w:p>
        </w:tc>
        <w:tc>
          <w:tcPr>
            <w:tcW w:w="3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68E9059" w14:textId="629A4D89" w:rsidR="001C3F30" w:rsidRDefault="001C3F30" w:rsidP="00C115CB">
            <w:pPr>
              <w:pStyle w:val="CellBody"/>
              <w:rPr>
                <w:ins w:id="958" w:author="Osama AboulMagd" w:date="2016-10-11T14:14:00Z"/>
                <w:w w:val="100"/>
              </w:rPr>
            </w:pPr>
            <w:ins w:id="959" w:author="Osama AboulMagd" w:date="2016-10-11T14:14:00Z">
              <w:r>
                <w:rPr>
                  <w:w w:val="100"/>
                </w:rPr>
                <w:t xml:space="preserve">Update </w:t>
              </w:r>
            </w:ins>
            <w:proofErr w:type="spellStart"/>
            <w:ins w:id="960" w:author="Osama AboulMagd" w:date="2016-10-11T14:15:00Z">
              <w:r>
                <w:rPr>
                  <w:w w:val="100"/>
                </w:rPr>
                <w:t>IntraqBSS</w:t>
              </w:r>
              <w:proofErr w:type="spellEnd"/>
              <w:r>
                <w:rPr>
                  <w:w w:val="100"/>
                </w:rPr>
                <w:t xml:space="preserve"> NAV</w:t>
              </w:r>
            </w:ins>
          </w:p>
        </w:tc>
        <w:tc>
          <w:tcPr>
            <w:tcW w:w="13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6448498" w14:textId="549D6D1D" w:rsidR="001C3F30" w:rsidRDefault="001C3F30" w:rsidP="007E5977">
            <w:pPr>
              <w:pStyle w:val="CellBody"/>
              <w:rPr>
                <w:ins w:id="961" w:author="Osama AboulMagd" w:date="2016-10-11T14:14:00Z"/>
              </w:rPr>
            </w:pPr>
            <w:ins w:id="962" w:author="Osama AboulMagd" w:date="2016-10-11T14:15:00Z">
              <w:r>
                <w:t>25.2.2(updating two NAVs)</w:t>
              </w:r>
            </w:ins>
          </w:p>
        </w:tc>
        <w:tc>
          <w:tcPr>
            <w:tcW w:w="13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AEFD847" w14:textId="4E48D530" w:rsidR="001C3F30" w:rsidRDefault="001C3F30" w:rsidP="007E5977">
            <w:pPr>
              <w:pStyle w:val="CellBody"/>
              <w:rPr>
                <w:ins w:id="963" w:author="Osama AboulMagd" w:date="2016-10-11T14:16:00Z"/>
              </w:rPr>
            </w:pPr>
            <w:ins w:id="964" w:author="Osama AboulMagd" w:date="2016-10-11T14:16:00Z">
              <w:r>
                <w:t>CFAP and CFHEW</w:t>
              </w:r>
              <w:proofErr w:type="gramStart"/>
              <w:r>
                <w:t>:O</w:t>
              </w:r>
              <w:proofErr w:type="gramEnd"/>
            </w:ins>
          </w:p>
          <w:p w14:paraId="366FE467" w14:textId="77777777" w:rsidR="001C3F30" w:rsidRDefault="001C3F30" w:rsidP="007E5977">
            <w:pPr>
              <w:pStyle w:val="CellBody"/>
              <w:rPr>
                <w:ins w:id="965" w:author="Osama AboulMagd" w:date="2016-10-11T14:15:00Z"/>
              </w:rPr>
            </w:pPr>
            <w:proofErr w:type="spellStart"/>
            <w:ins w:id="966" w:author="Osama AboulMagd" w:date="2016-10-11T14:15:00Z">
              <w:r>
                <w:t>CFIndSTA</w:t>
              </w:r>
              <w:proofErr w:type="spellEnd"/>
              <w:r>
                <w:t xml:space="preserve"> and CFHEW:M</w:t>
              </w:r>
            </w:ins>
          </w:p>
          <w:p w14:paraId="7D9F8206" w14:textId="7855525F" w:rsidR="001C3F30" w:rsidRDefault="001C3F30" w:rsidP="007E5977">
            <w:pPr>
              <w:pStyle w:val="CellBody"/>
              <w:rPr>
                <w:ins w:id="967" w:author="Osama AboulMagd" w:date="2016-10-11T14:14:00Z"/>
              </w:rPr>
            </w:pPr>
            <w:ins w:id="968" w:author="Osama AboulMagd" w:date="2016-10-11T14:15:00Z">
              <w:r>
                <w:t>CFHEW</w:t>
              </w:r>
            </w:ins>
            <w:ins w:id="969" w:author="Osama AboulMagd" w:date="2016-10-11T14:18:00Z">
              <w:r w:rsidR="00216889">
                <w:t>20</w:t>
              </w:r>
            </w:ins>
            <w:ins w:id="970" w:author="Osama AboulMagd" w:date="2016-10-11T14:15:00Z">
              <w:r>
                <w:t>:M</w:t>
              </w:r>
            </w:ins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B4C12F8" w14:textId="63ECBF2E" w:rsidR="001C3F30" w:rsidRPr="000F0B6D" w:rsidRDefault="001C3F30" w:rsidP="00C115CB">
            <w:pPr>
              <w:pStyle w:val="CellBody"/>
              <w:rPr>
                <w:ins w:id="971" w:author="Osama AboulMagd" w:date="2016-10-11T14:14:00Z"/>
                <w:w w:val="100"/>
              </w:rPr>
            </w:pPr>
            <w:ins w:id="972" w:author="Osama AboulMagd" w:date="2016-10-11T14:16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216889" w:rsidRPr="000F0B6D" w14:paraId="74DA81B3" w14:textId="77777777" w:rsidTr="00AC5CB9">
        <w:tblPrEx>
          <w:tblW w:w="0" w:type="auto"/>
          <w:jc w:val="center"/>
          <w:tblLayout w:type="fixed"/>
          <w:tblCellMar>
            <w:top w:w="80" w:type="dxa"/>
            <w:left w:w="120" w:type="dxa"/>
            <w:bottom w:w="40" w:type="dxa"/>
            <w:right w:w="120" w:type="dxa"/>
          </w:tblCellMar>
          <w:tblLook w:val="0000" w:firstRow="0" w:lastRow="0" w:firstColumn="0" w:lastColumn="0" w:noHBand="0" w:noVBand="0"/>
          <w:tblPrExChange w:id="973" w:author="Osama AboulMagd" w:date="2016-10-11T14:35:00Z">
            <w:tblPrEx>
              <w:tblW w:w="0" w:type="auto"/>
              <w:jc w:val="center"/>
              <w:tblLayout w:type="fixed"/>
              <w:tblCellMar>
                <w:top w:w="80" w:type="dxa"/>
                <w:left w:w="120" w:type="dxa"/>
                <w:bottom w:w="40" w:type="dxa"/>
                <w:right w:w="12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630"/>
          <w:jc w:val="center"/>
          <w:ins w:id="974" w:author="Osama AboulMagd" w:date="2016-10-11T14:17:00Z"/>
          <w:trPrChange w:id="975" w:author="Osama AboulMagd" w:date="2016-10-11T14:35:00Z">
            <w:trPr>
              <w:gridAfter w:val="0"/>
              <w:trHeight w:val="300"/>
              <w:jc w:val="center"/>
            </w:trPr>
          </w:trPrChange>
        </w:trPr>
        <w:tc>
          <w:tcPr>
            <w:tcW w:w="12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976" w:author="Osama AboulMagd" w:date="2016-10-11T14:35:00Z">
              <w:tcPr>
                <w:tcW w:w="1200" w:type="dxa"/>
                <w:gridSpan w:val="2"/>
                <w:tcBorders>
                  <w:top w:val="single" w:sz="4" w:space="0" w:color="auto"/>
                  <w:left w:val="single" w:sz="12" w:space="0" w:color="000000"/>
                  <w:bottom w:val="single" w:sz="4" w:space="0" w:color="auto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9F8D44D" w14:textId="7DAE940E" w:rsidR="00216889" w:rsidRDefault="00216889" w:rsidP="00C115CB">
            <w:pPr>
              <w:pStyle w:val="CellBody"/>
              <w:rPr>
                <w:ins w:id="977" w:author="Osama AboulMagd" w:date="2016-10-11T14:17:00Z"/>
                <w:w w:val="100"/>
              </w:rPr>
            </w:pPr>
            <w:ins w:id="978" w:author="Osama AboulMagd" w:date="2016-10-11T14:17:00Z">
              <w:r>
                <w:rPr>
                  <w:w w:val="100"/>
                </w:rPr>
                <w:lastRenderedPageBreak/>
                <w:t>HEWM10</w:t>
              </w:r>
            </w:ins>
          </w:p>
        </w:tc>
        <w:tc>
          <w:tcPr>
            <w:tcW w:w="3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979" w:author="Osama AboulMagd" w:date="2016-10-11T14:35:00Z">
              <w:tcPr>
                <w:tcW w:w="3100" w:type="dxa"/>
                <w:gridSpan w:val="2"/>
                <w:tcBorders>
                  <w:top w:val="single" w:sz="4" w:space="0" w:color="auto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49F55767" w14:textId="2D72C9CF" w:rsidR="00216889" w:rsidRDefault="00216889" w:rsidP="00C115CB">
            <w:pPr>
              <w:pStyle w:val="CellBody"/>
              <w:rPr>
                <w:ins w:id="980" w:author="Osama AboulMagd" w:date="2016-10-11T14:17:00Z"/>
                <w:w w:val="100"/>
              </w:rPr>
            </w:pPr>
            <w:ins w:id="981" w:author="Osama AboulMagd" w:date="2016-10-11T14:18:00Z">
              <w:r>
                <w:rPr>
                  <w:w w:val="100"/>
                </w:rPr>
                <w:t>OFDMA Radom Access</w:t>
              </w:r>
            </w:ins>
          </w:p>
        </w:tc>
        <w:tc>
          <w:tcPr>
            <w:tcW w:w="13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982" w:author="Osama AboulMagd" w:date="2016-10-11T14:35:00Z">
              <w:tcPr>
                <w:tcW w:w="1380" w:type="dxa"/>
                <w:gridSpan w:val="2"/>
                <w:tcBorders>
                  <w:top w:val="single" w:sz="4" w:space="0" w:color="auto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426E48E" w14:textId="67105337" w:rsidR="00216889" w:rsidRDefault="00216889" w:rsidP="007E5977">
            <w:pPr>
              <w:pStyle w:val="CellBody"/>
              <w:rPr>
                <w:ins w:id="983" w:author="Osama AboulMagd" w:date="2016-10-11T14:17:00Z"/>
              </w:rPr>
            </w:pPr>
            <w:ins w:id="984" w:author="Osama AboulMagd" w:date="2016-10-11T14:18:00Z">
              <w:r>
                <w:t xml:space="preserve">25.5.2.6(UL OFDMA-based </w:t>
              </w:r>
              <w:proofErr w:type="spellStart"/>
              <w:r>
                <w:t>randon</w:t>
              </w:r>
              <w:proofErr w:type="spellEnd"/>
              <w:r>
                <w:t xml:space="preserve"> access)</w:t>
              </w:r>
            </w:ins>
          </w:p>
        </w:tc>
        <w:tc>
          <w:tcPr>
            <w:tcW w:w="13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985" w:author="Osama AboulMagd" w:date="2016-10-11T14:35:00Z">
              <w:tcPr>
                <w:tcW w:w="1320" w:type="dxa"/>
                <w:gridSpan w:val="2"/>
                <w:tcBorders>
                  <w:top w:val="single" w:sz="4" w:space="0" w:color="auto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431B0922" w14:textId="7C460E34" w:rsidR="00216889" w:rsidRDefault="00216889" w:rsidP="007E5977">
            <w:pPr>
              <w:pStyle w:val="CellBody"/>
              <w:rPr>
                <w:ins w:id="986" w:author="Osama AboulMagd" w:date="2016-10-11T14:17:00Z"/>
              </w:rPr>
            </w:pPr>
            <w:ins w:id="987" w:author="Osama AboulMagd" w:date="2016-10-11T14:19:00Z">
              <w:r>
                <w:t>CFHEW</w:t>
              </w:r>
              <w:proofErr w:type="gramStart"/>
              <w:r>
                <w:t>:O</w:t>
              </w:r>
            </w:ins>
            <w:proofErr w:type="gramEnd"/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988" w:author="Osama AboulMagd" w:date="2016-10-11T14:35:00Z">
              <w:tcPr>
                <w:tcW w:w="1780" w:type="dxa"/>
                <w:gridSpan w:val="3"/>
                <w:tcBorders>
                  <w:top w:val="single" w:sz="4" w:space="0" w:color="auto"/>
                  <w:left w:val="single" w:sz="2" w:space="0" w:color="000000"/>
                  <w:bottom w:val="single" w:sz="4" w:space="0" w:color="auto"/>
                  <w:right w:val="single" w:sz="1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7F3A2641" w14:textId="4DB7F336" w:rsidR="00216889" w:rsidRPr="000F0B6D" w:rsidRDefault="00216889" w:rsidP="00C115CB">
            <w:pPr>
              <w:pStyle w:val="CellBody"/>
              <w:rPr>
                <w:ins w:id="989" w:author="Osama AboulMagd" w:date="2016-10-11T14:17:00Z"/>
                <w:w w:val="100"/>
              </w:rPr>
            </w:pPr>
            <w:ins w:id="990" w:author="Osama AboulMagd" w:date="2016-10-11T14:19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AC5CB9" w:rsidRPr="000F0B6D" w14:paraId="6BCA084D" w14:textId="77777777" w:rsidTr="00DE74C9">
        <w:trPr>
          <w:trHeight w:val="300"/>
          <w:jc w:val="center"/>
          <w:ins w:id="991" w:author="Osama AboulMagd" w:date="2016-10-11T14:34:00Z"/>
        </w:trPr>
        <w:tc>
          <w:tcPr>
            <w:tcW w:w="12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A340762" w14:textId="40AD5EFE" w:rsidR="00AC5CB9" w:rsidRDefault="00AC5CB9" w:rsidP="00C115CB">
            <w:pPr>
              <w:pStyle w:val="CellBody"/>
              <w:rPr>
                <w:ins w:id="992" w:author="Osama AboulMagd" w:date="2016-10-11T14:34:00Z"/>
                <w:w w:val="100"/>
              </w:rPr>
            </w:pPr>
            <w:ins w:id="993" w:author="Osama AboulMagd" w:date="2016-10-11T14:34:00Z">
              <w:r>
                <w:rPr>
                  <w:w w:val="100"/>
                </w:rPr>
                <w:t>HEWM11</w:t>
              </w:r>
            </w:ins>
          </w:p>
        </w:tc>
        <w:tc>
          <w:tcPr>
            <w:tcW w:w="3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90C0E72" w14:textId="56221B33" w:rsidR="00AC5CB9" w:rsidRDefault="00AC5CB9" w:rsidP="00C115CB">
            <w:pPr>
              <w:pStyle w:val="CellBody"/>
              <w:rPr>
                <w:ins w:id="994" w:author="Osama AboulMagd" w:date="2016-10-11T14:34:00Z"/>
                <w:w w:val="100"/>
              </w:rPr>
            </w:pPr>
            <w:ins w:id="995" w:author="Osama AboulMagd" w:date="2016-10-11T14:34:00Z">
              <w:r>
                <w:rPr>
                  <w:w w:val="100"/>
                </w:rPr>
                <w:t>TWT Operation</w:t>
              </w:r>
            </w:ins>
          </w:p>
        </w:tc>
        <w:tc>
          <w:tcPr>
            <w:tcW w:w="13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E930F11" w14:textId="757A6710" w:rsidR="00AC5CB9" w:rsidRDefault="00AC5CB9" w:rsidP="007E5977">
            <w:pPr>
              <w:pStyle w:val="CellBody"/>
              <w:rPr>
                <w:ins w:id="996" w:author="Osama AboulMagd" w:date="2016-10-11T14:34:00Z"/>
              </w:rPr>
            </w:pPr>
            <w:ins w:id="997" w:author="Osama AboulMagd" w:date="2016-10-11T14:34:00Z">
              <w:r>
                <w:t>25.7(TWT operation)</w:t>
              </w:r>
            </w:ins>
          </w:p>
        </w:tc>
        <w:tc>
          <w:tcPr>
            <w:tcW w:w="13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AB5EF59" w14:textId="58E05304" w:rsidR="00AC5CB9" w:rsidRDefault="00AC5CB9" w:rsidP="007E5977">
            <w:pPr>
              <w:pStyle w:val="CellBody"/>
              <w:rPr>
                <w:ins w:id="998" w:author="Osama AboulMagd" w:date="2016-10-11T14:34:00Z"/>
              </w:rPr>
            </w:pPr>
            <w:ins w:id="999" w:author="Osama AboulMagd" w:date="2016-10-11T14:35:00Z">
              <w:r>
                <w:t>CFHEW</w:t>
              </w:r>
              <w:proofErr w:type="gramStart"/>
              <w:r>
                <w:t>:O</w:t>
              </w:r>
            </w:ins>
            <w:proofErr w:type="gramEnd"/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0ABD9A9" w14:textId="4B996E87" w:rsidR="00AC5CB9" w:rsidRPr="000F0B6D" w:rsidRDefault="00AC5CB9" w:rsidP="00C115CB">
            <w:pPr>
              <w:pStyle w:val="CellBody"/>
              <w:rPr>
                <w:ins w:id="1000" w:author="Osama AboulMagd" w:date="2016-10-11T14:34:00Z"/>
                <w:w w:val="100"/>
              </w:rPr>
            </w:pPr>
            <w:ins w:id="1001" w:author="Osama AboulMagd" w:date="2016-10-11T14:35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</w:tbl>
    <w:p w14:paraId="7A54D7E0" w14:textId="7D9A0859" w:rsidR="00A5621F" w:rsidRDefault="00A5621F"/>
    <w:p w14:paraId="40AD5137" w14:textId="77777777" w:rsidR="00580D32" w:rsidRDefault="00580D32"/>
    <w:tbl>
      <w:tblPr>
        <w:tblW w:w="0" w:type="auto"/>
        <w:jc w:val="center"/>
        <w:tblLayout w:type="fixed"/>
        <w:tblCellMar>
          <w:top w:w="80" w:type="dxa"/>
          <w:left w:w="120" w:type="dxa"/>
          <w:bottom w:w="40" w:type="dxa"/>
          <w:right w:w="120" w:type="dxa"/>
        </w:tblCellMar>
        <w:tblLook w:val="0000" w:firstRow="0" w:lastRow="0" w:firstColumn="0" w:lastColumn="0" w:noHBand="0" w:noVBand="0"/>
      </w:tblPr>
      <w:tblGrid>
        <w:gridCol w:w="8780"/>
      </w:tblGrid>
      <w:tr w:rsidR="00CD6F4A" w:rsidRPr="000F0B6D" w14:paraId="4C48668C" w14:textId="77777777" w:rsidTr="00C115CB">
        <w:trPr>
          <w:jc w:val="center"/>
          <w:ins w:id="1002" w:author="Osama AboulMagd" w:date="2016-10-03T10:36:00Z"/>
        </w:trPr>
        <w:tc>
          <w:tcPr>
            <w:tcW w:w="878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20" w:type="dxa"/>
              <w:bottom w:w="40" w:type="dxa"/>
              <w:right w:w="120" w:type="dxa"/>
            </w:tcMar>
            <w:vAlign w:val="center"/>
          </w:tcPr>
          <w:p w14:paraId="21156174" w14:textId="49E0DB84" w:rsidR="00CD6F4A" w:rsidRPr="000F0B6D" w:rsidRDefault="006B555B">
            <w:pPr>
              <w:pStyle w:val="AH3"/>
              <w:rPr>
                <w:ins w:id="1003" w:author="Osama AboulMagd" w:date="2016-10-03T10:36:00Z"/>
              </w:rPr>
              <w:pPrChange w:id="1004" w:author="Osama AboulMagd" w:date="2016-10-03T10:36:00Z">
                <w:pPr>
                  <w:pStyle w:val="AH3"/>
                  <w:numPr>
                    <w:numId w:val="10"/>
                  </w:numPr>
                </w:pPr>
              </w:pPrChange>
            </w:pPr>
            <w:ins w:id="1005" w:author="Osama AboulMagd" w:date="2016-10-03T10:36:00Z">
              <w:r>
                <w:rPr>
                  <w:w w:val="100"/>
                </w:rPr>
                <w:t>B.4.xx</w:t>
              </w:r>
              <w:r w:rsidR="00CD6F4A">
                <w:rPr>
                  <w:w w:val="100"/>
                </w:rPr>
                <w:t xml:space="preserve">.2 </w:t>
              </w:r>
              <w:r w:rsidR="00CD6F4A" w:rsidRPr="000F0B6D">
                <w:rPr>
                  <w:w w:val="100"/>
                </w:rPr>
                <w:t>HEW</w:t>
              </w:r>
              <w:r w:rsidR="00CD6F4A">
                <w:rPr>
                  <w:w w:val="100"/>
                </w:rPr>
                <w:t xml:space="preserve"> PHY</w:t>
              </w:r>
              <w:r w:rsidR="00CD6F4A" w:rsidRPr="000F0B6D">
                <w:rPr>
                  <w:w w:val="100"/>
                </w:rPr>
                <w:t xml:space="preserve"> features</w:t>
              </w:r>
              <w:r w:rsidR="00CD6F4A" w:rsidRPr="000F0B6D">
                <w:rPr>
                  <w:w w:val="100"/>
                </w:rPr>
                <w:fldChar w:fldCharType="begin"/>
              </w:r>
              <w:r w:rsidR="00CD6F4A" w:rsidRPr="000F0B6D">
                <w:rPr>
                  <w:w w:val="100"/>
                </w:rPr>
                <w:instrText xml:space="preserve"> FILENAME </w:instrText>
              </w:r>
              <w:r w:rsidR="00CD6F4A" w:rsidRPr="000F0B6D">
                <w:rPr>
                  <w:w w:val="100"/>
                </w:rPr>
                <w:fldChar w:fldCharType="separate"/>
              </w:r>
              <w:r w:rsidR="00CD6F4A" w:rsidRPr="000F0B6D">
                <w:rPr>
                  <w:w w:val="100"/>
                </w:rPr>
                <w:t> </w:t>
              </w:r>
              <w:r w:rsidR="00CD6F4A" w:rsidRPr="000F0B6D">
                <w:rPr>
                  <w:w w:val="100"/>
                </w:rPr>
                <w:fldChar w:fldCharType="end"/>
              </w:r>
            </w:ins>
          </w:p>
        </w:tc>
      </w:tr>
    </w:tbl>
    <w:p w14:paraId="541171A3" w14:textId="69C7625C" w:rsidR="00580D32" w:rsidDel="00CD6F4A" w:rsidRDefault="00580D32">
      <w:pPr>
        <w:rPr>
          <w:del w:id="1006" w:author="Osama AboulMagd" w:date="2016-10-03T10:36:00Z"/>
        </w:rPr>
      </w:pPr>
    </w:p>
    <w:tbl>
      <w:tblPr>
        <w:tblW w:w="0" w:type="auto"/>
        <w:jc w:val="center"/>
        <w:tblLayout w:type="fixed"/>
        <w:tblCellMar>
          <w:top w:w="80" w:type="dxa"/>
          <w:left w:w="120" w:type="dxa"/>
          <w:bottom w:w="40" w:type="dxa"/>
          <w:right w:w="120" w:type="dxa"/>
        </w:tblCellMar>
        <w:tblLook w:val="0000" w:firstRow="0" w:lastRow="0" w:firstColumn="0" w:lastColumn="0" w:noHBand="0" w:noVBand="0"/>
        <w:tblPrChange w:id="1007" w:author="Osama AboulMagd" w:date="2016-10-03T13:48:00Z">
          <w:tblPr>
            <w:tblW w:w="0" w:type="auto"/>
            <w:jc w:val="center"/>
            <w:tblLayout w:type="fixed"/>
            <w:tblCellMar>
              <w:top w:w="80" w:type="dxa"/>
              <w:left w:w="120" w:type="dxa"/>
              <w:bottom w:w="40" w:type="dxa"/>
              <w:right w:w="12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1300"/>
        <w:gridCol w:w="2900"/>
        <w:gridCol w:w="1277"/>
        <w:gridCol w:w="1483"/>
        <w:gridCol w:w="1780"/>
        <w:tblGridChange w:id="1008">
          <w:tblGrid>
            <w:gridCol w:w="1300"/>
            <w:gridCol w:w="2900"/>
            <w:gridCol w:w="1277"/>
            <w:gridCol w:w="103"/>
            <w:gridCol w:w="1380"/>
            <w:gridCol w:w="1780"/>
          </w:tblGrid>
        </w:tblGridChange>
      </w:tblGrid>
      <w:tr w:rsidR="00CD6F4A" w:rsidRPr="000F0B6D" w14:paraId="194D0E1E" w14:textId="77777777" w:rsidTr="00812A89">
        <w:trPr>
          <w:trHeight w:val="380"/>
          <w:jc w:val="center"/>
          <w:ins w:id="1009" w:author="Osama AboulMagd" w:date="2016-10-03T10:39:00Z"/>
          <w:trPrChange w:id="1010" w:author="Osama AboulMagd" w:date="2016-10-03T13:48:00Z">
            <w:trPr>
              <w:trHeight w:val="380"/>
              <w:jc w:val="center"/>
            </w:trPr>
          </w:trPrChange>
        </w:trPr>
        <w:tc>
          <w:tcPr>
            <w:tcW w:w="13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  <w:tcPrChange w:id="1011" w:author="Osama AboulMagd" w:date="2016-10-03T13:48:00Z">
              <w:tcPr>
                <w:tcW w:w="1300" w:type="dxa"/>
                <w:tcBorders>
                  <w:top w:val="single" w:sz="10" w:space="0" w:color="000000"/>
                  <w:left w:val="single" w:sz="10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20" w:type="dxa"/>
                  <w:left w:w="120" w:type="dxa"/>
                  <w:bottom w:w="80" w:type="dxa"/>
                  <w:right w:w="120" w:type="dxa"/>
                </w:tcMar>
                <w:vAlign w:val="center"/>
              </w:tcPr>
            </w:tcPrChange>
          </w:tcPr>
          <w:p w14:paraId="78BB068C" w14:textId="77777777" w:rsidR="00CD6F4A" w:rsidRPr="000F0B6D" w:rsidRDefault="00CD6F4A" w:rsidP="00C115CB">
            <w:pPr>
              <w:pStyle w:val="CellHeading"/>
              <w:rPr>
                <w:ins w:id="1012" w:author="Osama AboulMagd" w:date="2016-10-03T10:39:00Z"/>
              </w:rPr>
            </w:pPr>
            <w:ins w:id="1013" w:author="Osama AboulMagd" w:date="2016-10-03T10:39:00Z">
              <w:r w:rsidRPr="000F0B6D">
                <w:rPr>
                  <w:w w:val="100"/>
                </w:rPr>
                <w:t>Item</w:t>
              </w:r>
            </w:ins>
          </w:p>
        </w:tc>
        <w:tc>
          <w:tcPr>
            <w:tcW w:w="29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  <w:tcPrChange w:id="1014" w:author="Osama AboulMagd" w:date="2016-10-03T13:48:00Z">
              <w:tcPr>
                <w:tcW w:w="2900" w:type="dxa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20" w:type="dxa"/>
                  <w:left w:w="120" w:type="dxa"/>
                  <w:bottom w:w="80" w:type="dxa"/>
                  <w:right w:w="120" w:type="dxa"/>
                </w:tcMar>
                <w:vAlign w:val="center"/>
              </w:tcPr>
            </w:tcPrChange>
          </w:tcPr>
          <w:p w14:paraId="39F71AAD" w14:textId="77777777" w:rsidR="00CD6F4A" w:rsidRPr="000F0B6D" w:rsidRDefault="00CD6F4A" w:rsidP="00C115CB">
            <w:pPr>
              <w:pStyle w:val="CellHeading"/>
              <w:rPr>
                <w:ins w:id="1015" w:author="Osama AboulMagd" w:date="2016-10-03T10:39:00Z"/>
              </w:rPr>
            </w:pPr>
            <w:ins w:id="1016" w:author="Osama AboulMagd" w:date="2016-10-03T10:39:00Z">
              <w:r w:rsidRPr="000F0B6D">
                <w:rPr>
                  <w:w w:val="100"/>
                </w:rPr>
                <w:t>Protocol capability</w:t>
              </w:r>
            </w:ins>
          </w:p>
        </w:tc>
        <w:tc>
          <w:tcPr>
            <w:tcW w:w="1277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  <w:tcPrChange w:id="1017" w:author="Osama AboulMagd" w:date="2016-10-03T13:48:00Z">
              <w:tcPr>
                <w:tcW w:w="1380" w:type="dxa"/>
                <w:gridSpan w:val="2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20" w:type="dxa"/>
                  <w:left w:w="120" w:type="dxa"/>
                  <w:bottom w:w="80" w:type="dxa"/>
                  <w:right w:w="120" w:type="dxa"/>
                </w:tcMar>
                <w:vAlign w:val="center"/>
              </w:tcPr>
            </w:tcPrChange>
          </w:tcPr>
          <w:p w14:paraId="57C73564" w14:textId="77777777" w:rsidR="00CD6F4A" w:rsidRPr="000F0B6D" w:rsidRDefault="00CD6F4A" w:rsidP="00C115CB">
            <w:pPr>
              <w:pStyle w:val="CellHeading"/>
              <w:rPr>
                <w:ins w:id="1018" w:author="Osama AboulMagd" w:date="2016-10-03T10:39:00Z"/>
              </w:rPr>
            </w:pPr>
            <w:ins w:id="1019" w:author="Osama AboulMagd" w:date="2016-10-03T10:39:00Z">
              <w:r w:rsidRPr="000F0B6D">
                <w:rPr>
                  <w:w w:val="100"/>
                </w:rPr>
                <w:t>References</w:t>
              </w:r>
            </w:ins>
          </w:p>
        </w:tc>
        <w:tc>
          <w:tcPr>
            <w:tcW w:w="148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  <w:tcPrChange w:id="1020" w:author="Osama AboulMagd" w:date="2016-10-03T13:48:00Z">
              <w:tcPr>
                <w:tcW w:w="1380" w:type="dxa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20" w:type="dxa"/>
                  <w:left w:w="120" w:type="dxa"/>
                  <w:bottom w:w="80" w:type="dxa"/>
                  <w:right w:w="120" w:type="dxa"/>
                </w:tcMar>
                <w:vAlign w:val="center"/>
              </w:tcPr>
            </w:tcPrChange>
          </w:tcPr>
          <w:p w14:paraId="10580F4E" w14:textId="77777777" w:rsidR="00CD6F4A" w:rsidRPr="000F0B6D" w:rsidRDefault="00CD6F4A" w:rsidP="00C115CB">
            <w:pPr>
              <w:pStyle w:val="CellHeading"/>
              <w:rPr>
                <w:ins w:id="1021" w:author="Osama AboulMagd" w:date="2016-10-03T10:39:00Z"/>
              </w:rPr>
            </w:pPr>
            <w:ins w:id="1022" w:author="Osama AboulMagd" w:date="2016-10-03T10:39:00Z">
              <w:r w:rsidRPr="000F0B6D">
                <w:rPr>
                  <w:w w:val="100"/>
                </w:rPr>
                <w:t>Status</w:t>
              </w:r>
            </w:ins>
          </w:p>
        </w:tc>
        <w:tc>
          <w:tcPr>
            <w:tcW w:w="178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  <w:tcPrChange w:id="1023" w:author="Osama AboulMagd" w:date="2016-10-03T13:48:00Z">
              <w:tcPr>
                <w:tcW w:w="1780" w:type="dxa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10" w:space="0" w:color="000000"/>
                </w:tcBorders>
                <w:tcMar>
                  <w:top w:w="120" w:type="dxa"/>
                  <w:left w:w="120" w:type="dxa"/>
                  <w:bottom w:w="80" w:type="dxa"/>
                  <w:right w:w="120" w:type="dxa"/>
                </w:tcMar>
                <w:vAlign w:val="center"/>
              </w:tcPr>
            </w:tcPrChange>
          </w:tcPr>
          <w:p w14:paraId="1D4FCBE0" w14:textId="77777777" w:rsidR="00CD6F4A" w:rsidRPr="000F0B6D" w:rsidRDefault="00CD6F4A" w:rsidP="00C115CB">
            <w:pPr>
              <w:pStyle w:val="CellHeading"/>
              <w:rPr>
                <w:ins w:id="1024" w:author="Osama AboulMagd" w:date="2016-10-03T10:39:00Z"/>
              </w:rPr>
            </w:pPr>
            <w:ins w:id="1025" w:author="Osama AboulMagd" w:date="2016-10-03T10:39:00Z">
              <w:r w:rsidRPr="000F0B6D">
                <w:rPr>
                  <w:w w:val="100"/>
                </w:rPr>
                <w:t>Support</w:t>
              </w:r>
            </w:ins>
          </w:p>
        </w:tc>
      </w:tr>
      <w:tr w:rsidR="00CD6F4A" w:rsidRPr="000F0B6D" w14:paraId="4DD65DB2" w14:textId="77777777" w:rsidTr="00812A89">
        <w:trPr>
          <w:trHeight w:val="500"/>
          <w:jc w:val="center"/>
          <w:ins w:id="1026" w:author="Osama AboulMagd" w:date="2016-10-03T10:39:00Z"/>
          <w:trPrChange w:id="1027" w:author="Osama AboulMagd" w:date="2016-10-03T13:48:00Z">
            <w:trPr>
              <w:trHeight w:val="500"/>
              <w:jc w:val="center"/>
            </w:trPr>
          </w:trPrChange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028" w:author="Osama AboulMagd" w:date="2016-10-03T13:48:00Z">
              <w:tcPr>
                <w:tcW w:w="1300" w:type="dxa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3C236226" w14:textId="77777777" w:rsidR="00CD6F4A" w:rsidRPr="000F0B6D" w:rsidRDefault="00CD6F4A" w:rsidP="00C115CB">
            <w:pPr>
              <w:pStyle w:val="CellBody"/>
              <w:rPr>
                <w:ins w:id="1029" w:author="Osama AboulMagd" w:date="2016-10-03T10:39:00Z"/>
              </w:rPr>
            </w:pPr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030" w:author="Osama AboulMagd" w:date="2016-10-03T13:48:00Z">
              <w:tcPr>
                <w:tcW w:w="290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3479300F" w14:textId="77777777" w:rsidR="00CD6F4A" w:rsidRPr="000F0B6D" w:rsidRDefault="00CD6F4A" w:rsidP="00C115CB">
            <w:pPr>
              <w:pStyle w:val="CellBody"/>
              <w:rPr>
                <w:ins w:id="1031" w:author="Osama AboulMagd" w:date="2016-10-03T10:39:00Z"/>
              </w:rPr>
            </w:pPr>
            <w:ins w:id="1032" w:author="Osama AboulMagd" w:date="2016-10-03T10:39:00Z">
              <w:r w:rsidRPr="000F0B6D">
                <w:rPr>
                  <w:w w:val="100"/>
                </w:rPr>
                <w:t>Are the following PHY protocol features supported?</w:t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033" w:author="Osama AboulMagd" w:date="2016-10-03T13:48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8358AA4" w14:textId="5089A054" w:rsidR="00CD6F4A" w:rsidRPr="000F0B6D" w:rsidRDefault="00CD6F4A" w:rsidP="00C115CB">
            <w:pPr>
              <w:pStyle w:val="CellBody"/>
              <w:rPr>
                <w:ins w:id="1034" w:author="Osama AboulMagd" w:date="2016-10-03T10:39:00Z"/>
              </w:rPr>
            </w:pPr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035" w:author="Osama AboulMagd" w:date="2016-10-03T13:48:00Z">
              <w:tcPr>
                <w:tcW w:w="13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9146B3A" w14:textId="29D1ECB7" w:rsidR="00CD6F4A" w:rsidRPr="000F0B6D" w:rsidRDefault="00CD6F4A" w:rsidP="00C115CB">
            <w:pPr>
              <w:pStyle w:val="CellBody"/>
              <w:rPr>
                <w:ins w:id="1036" w:author="Osama AboulMagd" w:date="2016-10-03T10:39:00Z"/>
              </w:rPr>
            </w:pP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037" w:author="Osama AboulMagd" w:date="2016-10-03T13:48:00Z">
              <w:tcPr>
                <w:tcW w:w="17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F626C03" w14:textId="77777777" w:rsidR="00CD6F4A" w:rsidRPr="000F0B6D" w:rsidRDefault="00CD6F4A" w:rsidP="00C115CB">
            <w:pPr>
              <w:pStyle w:val="CellBody"/>
              <w:spacing w:line="160" w:lineRule="atLeast"/>
              <w:rPr>
                <w:ins w:id="1038" w:author="Osama AboulMagd" w:date="2016-10-03T10:39:00Z"/>
                <w:sz w:val="16"/>
                <w:szCs w:val="16"/>
              </w:rPr>
            </w:pPr>
          </w:p>
        </w:tc>
      </w:tr>
      <w:tr w:rsidR="00CD6F4A" w:rsidRPr="000F0B6D" w14:paraId="76E8AE70" w14:textId="77777777" w:rsidTr="00812A89">
        <w:trPr>
          <w:trHeight w:val="300"/>
          <w:jc w:val="center"/>
          <w:ins w:id="1039" w:author="Osama AboulMagd" w:date="2016-10-03T10:39:00Z"/>
          <w:trPrChange w:id="1040" w:author="Osama AboulMagd" w:date="2016-10-03T13:48:00Z">
            <w:trPr>
              <w:trHeight w:val="300"/>
              <w:jc w:val="center"/>
            </w:trPr>
          </w:trPrChange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041" w:author="Osama AboulMagd" w:date="2016-10-03T13:48:00Z">
              <w:tcPr>
                <w:tcW w:w="1300" w:type="dxa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33D54EC1" w14:textId="4AAFDC2C" w:rsidR="00CD6F4A" w:rsidRPr="000F0B6D" w:rsidRDefault="000422DC" w:rsidP="00C115CB">
            <w:pPr>
              <w:pStyle w:val="CellBody"/>
              <w:rPr>
                <w:ins w:id="1042" w:author="Osama AboulMagd" w:date="2016-10-03T10:39:00Z"/>
              </w:rPr>
            </w:pPr>
            <w:ins w:id="1043" w:author="Osama AboulMagd" w:date="2016-10-03T10:39:00Z">
              <w:r>
                <w:rPr>
                  <w:w w:val="100"/>
                </w:rPr>
                <w:t>HEWP</w:t>
              </w:r>
              <w:r w:rsidR="00CD6F4A" w:rsidRPr="000F0B6D">
                <w:rPr>
                  <w:w w:val="100"/>
                </w:rPr>
                <w:t>1</w:t>
              </w:r>
            </w:ins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044" w:author="Osama AboulMagd" w:date="2016-10-03T13:48:00Z">
              <w:tcPr>
                <w:tcW w:w="290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193B1AD5" w14:textId="77777777" w:rsidR="00CD6F4A" w:rsidRPr="000F0B6D" w:rsidRDefault="00CD6F4A" w:rsidP="00C115CB">
            <w:pPr>
              <w:pStyle w:val="CellBody"/>
              <w:rPr>
                <w:ins w:id="1045" w:author="Osama AboulMagd" w:date="2016-10-03T10:39:00Z"/>
              </w:rPr>
            </w:pPr>
            <w:ins w:id="1046" w:author="Osama AboulMagd" w:date="2016-10-03T10:39:00Z">
              <w:r w:rsidRPr="000F0B6D">
                <w:rPr>
                  <w:w w:val="100"/>
                </w:rPr>
                <w:t>PHY operating modes</w:t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047" w:author="Osama AboulMagd" w:date="2016-10-03T13:48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B811342" w14:textId="77777777" w:rsidR="00CD6F4A" w:rsidRPr="000F0B6D" w:rsidRDefault="00CD6F4A" w:rsidP="00C115CB">
            <w:pPr>
              <w:pStyle w:val="CellBody"/>
              <w:rPr>
                <w:ins w:id="1048" w:author="Osama AboulMagd" w:date="2016-10-03T10:39:00Z"/>
              </w:rPr>
            </w:pPr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049" w:author="Osama AboulMagd" w:date="2016-10-03T13:48:00Z">
              <w:tcPr>
                <w:tcW w:w="13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71CC6F17" w14:textId="77777777" w:rsidR="00CD6F4A" w:rsidRPr="000F0B6D" w:rsidRDefault="00CD6F4A" w:rsidP="00C115CB">
            <w:pPr>
              <w:pStyle w:val="CellBody"/>
              <w:rPr>
                <w:ins w:id="1050" w:author="Osama AboulMagd" w:date="2016-10-03T10:39:00Z"/>
              </w:rPr>
            </w:pP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051" w:author="Osama AboulMagd" w:date="2016-10-03T13:48:00Z">
              <w:tcPr>
                <w:tcW w:w="17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4ACEB453" w14:textId="77777777" w:rsidR="00CD6F4A" w:rsidRPr="000F0B6D" w:rsidRDefault="00CD6F4A" w:rsidP="00C115CB">
            <w:pPr>
              <w:pStyle w:val="CellBody"/>
              <w:spacing w:line="160" w:lineRule="atLeast"/>
              <w:rPr>
                <w:ins w:id="1052" w:author="Osama AboulMagd" w:date="2016-10-03T10:39:00Z"/>
                <w:sz w:val="16"/>
                <w:szCs w:val="16"/>
              </w:rPr>
            </w:pPr>
          </w:p>
        </w:tc>
      </w:tr>
      <w:tr w:rsidR="00CD6F4A" w:rsidRPr="000F0B6D" w14:paraId="055CE6FB" w14:textId="77777777" w:rsidTr="00812A89">
        <w:trPr>
          <w:trHeight w:val="1700"/>
          <w:jc w:val="center"/>
          <w:ins w:id="1053" w:author="Osama AboulMagd" w:date="2016-10-03T10:39:00Z"/>
          <w:trPrChange w:id="1054" w:author="Osama AboulMagd" w:date="2016-10-03T13:48:00Z">
            <w:trPr>
              <w:trHeight w:val="1700"/>
              <w:jc w:val="center"/>
            </w:trPr>
          </w:trPrChange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055" w:author="Osama AboulMagd" w:date="2016-10-03T13:48:00Z">
              <w:tcPr>
                <w:tcW w:w="1300" w:type="dxa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5778FA2B" w14:textId="6FF2AB4C" w:rsidR="00CD6F4A" w:rsidRPr="000F0B6D" w:rsidRDefault="000422DC" w:rsidP="00C115CB">
            <w:pPr>
              <w:pStyle w:val="CellBody"/>
              <w:rPr>
                <w:ins w:id="1056" w:author="Osama AboulMagd" w:date="2016-10-03T10:39:00Z"/>
              </w:rPr>
            </w:pPr>
            <w:ins w:id="1057" w:author="Osama AboulMagd" w:date="2016-10-03T10:39:00Z">
              <w:r>
                <w:rPr>
                  <w:w w:val="100"/>
                </w:rPr>
                <w:t>HEWP1</w:t>
              </w:r>
              <w:r w:rsidR="00CD6F4A" w:rsidRPr="000F0B6D">
                <w:rPr>
                  <w:w w:val="100"/>
                </w:rPr>
                <w:t>.1</w:t>
              </w:r>
            </w:ins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058" w:author="Osama AboulMagd" w:date="2016-10-03T13:48:00Z">
              <w:tcPr>
                <w:tcW w:w="290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57222AA5" w14:textId="268111E9" w:rsidR="00CD6F4A" w:rsidRPr="000F0B6D" w:rsidRDefault="00CD6F4A" w:rsidP="00C115CB">
            <w:pPr>
              <w:pStyle w:val="CellBody"/>
              <w:rPr>
                <w:ins w:id="1059" w:author="Osama AboulMagd" w:date="2016-10-03T10:39:00Z"/>
              </w:rPr>
            </w:pPr>
            <w:ins w:id="1060" w:author="Osama AboulMagd" w:date="2016-10-03T10:39:00Z">
              <w:r w:rsidRPr="000F0B6D">
                <w:rPr>
                  <w:w w:val="100"/>
                </w:rPr>
                <w:t>O</w:t>
              </w:r>
              <w:r w:rsidR="00215786">
                <w:rPr>
                  <w:w w:val="100"/>
                </w:rPr>
                <w:t xml:space="preserve">peration according to Clause 17 </w:t>
              </w:r>
              <w:r w:rsidRPr="000F0B6D">
                <w:rPr>
                  <w:w w:val="100"/>
                </w:rPr>
                <w:t>(Orthogonal frequency division multiplexing</w:t>
              </w:r>
              <w:r w:rsidR="00215786">
                <w:rPr>
                  <w:w w:val="100"/>
                </w:rPr>
                <w:t xml:space="preserve"> (OFDM) PHY specification) and/or Clause 19 </w:t>
              </w:r>
              <w:r w:rsidRPr="000F0B6D">
                <w:rPr>
                  <w:w w:val="100"/>
                </w:rPr>
                <w:t xml:space="preserve"> (High Throughput (HT) PHY specification) (High Throughput)</w:t>
              </w:r>
            </w:ins>
            <w:ins w:id="1061" w:author="Osama AboulMagd" w:date="2016-10-03T10:46:00Z">
              <w:r w:rsidR="00215786">
                <w:rPr>
                  <w:w w:val="100"/>
                </w:rPr>
                <w:t xml:space="preserve"> and/or Clause 21 (Very High Throughput (VHT) PHY </w:t>
              </w:r>
              <w:proofErr w:type="spellStart"/>
              <w:r w:rsidR="00215786">
                <w:rPr>
                  <w:w w:val="100"/>
                </w:rPr>
                <w:t>specigcation</w:t>
              </w:r>
              <w:proofErr w:type="spellEnd"/>
              <w:r w:rsidR="00215786">
                <w:rPr>
                  <w:w w:val="100"/>
                </w:rPr>
                <w:t xml:space="preserve">) </w:t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062" w:author="Osama AboulMagd" w:date="2016-10-03T13:48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54CAF2C7" w14:textId="79225A25" w:rsidR="00CD6F4A" w:rsidRPr="000F0B6D" w:rsidRDefault="00215786" w:rsidP="00C115CB">
            <w:pPr>
              <w:pStyle w:val="CellBody"/>
              <w:rPr>
                <w:ins w:id="1063" w:author="Osama AboulMagd" w:date="2016-10-03T10:39:00Z"/>
              </w:rPr>
            </w:pPr>
            <w:ins w:id="1064" w:author="Osama AboulMagd" w:date="2016-10-03T10:39:00Z">
              <w:r>
                <w:rPr>
                  <w:w w:val="100"/>
                </w:rPr>
                <w:t>26.1.1 (Introduction to the HE PHY</w:t>
              </w:r>
              <w:r w:rsidR="00CD6F4A" w:rsidRPr="000F0B6D">
                <w:rPr>
                  <w:w w:val="100"/>
                </w:rPr>
                <w:t>)</w:t>
              </w:r>
              <w:r w:rsidR="00CD6F4A" w:rsidRPr="000F0B6D">
                <w:rPr>
                  <w:vanish/>
                  <w:w w:val="100"/>
                </w:rPr>
                <w:t>(Ed)</w:t>
              </w:r>
            </w:ins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065" w:author="Osama AboulMagd" w:date="2016-10-03T13:48:00Z">
              <w:tcPr>
                <w:tcW w:w="13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8D09948" w14:textId="32EF9C69" w:rsidR="00CD6F4A" w:rsidRPr="000F0B6D" w:rsidRDefault="00215786" w:rsidP="00C115CB">
            <w:pPr>
              <w:pStyle w:val="CellBody"/>
              <w:rPr>
                <w:ins w:id="1066" w:author="Osama AboulMagd" w:date="2016-10-03T10:39:00Z"/>
              </w:rPr>
            </w:pPr>
            <w:ins w:id="1067" w:author="Osama AboulMagd" w:date="2016-10-03T10:39:00Z">
              <w:r>
                <w:rPr>
                  <w:w w:val="100"/>
                </w:rPr>
                <w:t>CFHE</w:t>
              </w:r>
              <w:r w:rsidR="000422DC">
                <w:rPr>
                  <w:w w:val="100"/>
                </w:rPr>
                <w:t>E5G</w:t>
              </w:r>
              <w:r w:rsidR="00CD6F4A" w:rsidRPr="000F0B6D">
                <w:rPr>
                  <w:vanish/>
                  <w:w w:val="100"/>
                </w:rPr>
                <w:t>(#6573)</w:t>
              </w:r>
              <w:r w:rsidR="000422DC">
                <w:rPr>
                  <w:w w:val="100"/>
                </w:rPr>
                <w:t xml:space="preserve"> and </w:t>
              </w:r>
            </w:ins>
            <w:ins w:id="1068" w:author="Osama AboulMagd" w:date="2016-10-03T10:59:00Z">
              <w:r w:rsidR="000422DC">
                <w:rPr>
                  <w:w w:val="100"/>
                </w:rPr>
                <w:t xml:space="preserve">(HEWP3.3 or </w:t>
              </w:r>
            </w:ins>
            <w:ins w:id="1069" w:author="Osama AboulMagd" w:date="2016-10-03T11:00:00Z">
              <w:r w:rsidR="000422DC">
                <w:rPr>
                  <w:w w:val="100"/>
                </w:rPr>
                <w:t>HEWP</w:t>
              </w:r>
            </w:ins>
            <w:ins w:id="1070" w:author="Osama AboulMagd" w:date="2016-10-03T10:59:00Z">
              <w:r w:rsidR="000422DC">
                <w:rPr>
                  <w:w w:val="100"/>
                </w:rPr>
                <w:t xml:space="preserve">3.4): </w:t>
              </w:r>
            </w:ins>
            <w:ins w:id="1071" w:author="Osama AboulMagd" w:date="2016-10-03T11:00:00Z">
              <w:r w:rsidR="000422DC">
                <w:rPr>
                  <w:w w:val="100"/>
                </w:rPr>
                <w:t>M</w:t>
              </w:r>
            </w:ins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072" w:author="Osama AboulMagd" w:date="2016-10-03T13:48:00Z">
              <w:tcPr>
                <w:tcW w:w="17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45952297" w14:textId="77777777" w:rsidR="00CD6F4A" w:rsidRPr="000F0B6D" w:rsidRDefault="00CD6F4A" w:rsidP="00C115CB">
            <w:pPr>
              <w:pStyle w:val="CellBody"/>
              <w:spacing w:line="160" w:lineRule="atLeast"/>
              <w:rPr>
                <w:ins w:id="1073" w:author="Osama AboulMagd" w:date="2016-10-03T10:39:00Z"/>
                <w:sz w:val="16"/>
                <w:szCs w:val="16"/>
              </w:rPr>
            </w:pPr>
            <w:ins w:id="1074" w:author="Osama AboulMagd" w:date="2016-10-03T10:39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215786" w:rsidRPr="000F0B6D" w14:paraId="742722B3" w14:textId="77777777" w:rsidTr="00812A89">
        <w:trPr>
          <w:trHeight w:val="1700"/>
          <w:jc w:val="center"/>
          <w:ins w:id="1075" w:author="Osama AboulMagd" w:date="2016-10-03T10:51:00Z"/>
          <w:trPrChange w:id="1076" w:author="Osama AboulMagd" w:date="2016-10-03T13:48:00Z">
            <w:trPr>
              <w:trHeight w:val="1700"/>
              <w:jc w:val="center"/>
            </w:trPr>
          </w:trPrChange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077" w:author="Osama AboulMagd" w:date="2016-10-03T13:48:00Z">
              <w:tcPr>
                <w:tcW w:w="1300" w:type="dxa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40DE7E5C" w14:textId="3F5CA92D" w:rsidR="00215786" w:rsidRPr="000F0B6D" w:rsidRDefault="000422DC" w:rsidP="00C115CB">
            <w:pPr>
              <w:pStyle w:val="CellBody"/>
              <w:rPr>
                <w:ins w:id="1078" w:author="Osama AboulMagd" w:date="2016-10-03T10:51:00Z"/>
                <w:w w:val="100"/>
              </w:rPr>
            </w:pPr>
            <w:ins w:id="1079" w:author="Osama AboulMagd" w:date="2016-10-03T11:06:00Z">
              <w:r>
                <w:rPr>
                  <w:w w:val="100"/>
                </w:rPr>
                <w:t>HEWP</w:t>
              </w:r>
            </w:ins>
            <w:ins w:id="1080" w:author="Osama AboulMagd" w:date="2016-10-03T10:51:00Z">
              <w:r w:rsidR="00215786">
                <w:rPr>
                  <w:w w:val="100"/>
                </w:rPr>
                <w:t>1.2</w:t>
              </w:r>
            </w:ins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081" w:author="Osama AboulMagd" w:date="2016-10-03T13:48:00Z">
              <w:tcPr>
                <w:tcW w:w="290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32A260CC" w14:textId="1AC90DE6" w:rsidR="00215786" w:rsidRPr="000F0B6D" w:rsidRDefault="000422DC" w:rsidP="00C115CB">
            <w:pPr>
              <w:pStyle w:val="CellBody"/>
              <w:rPr>
                <w:ins w:id="1082" w:author="Osama AboulMagd" w:date="2016-10-03T10:51:00Z"/>
                <w:w w:val="100"/>
              </w:rPr>
            </w:pPr>
            <w:ins w:id="1083" w:author="Osama AboulMagd" w:date="2016-10-03T11:01:00Z">
              <w:r>
                <w:rPr>
                  <w:w w:val="100"/>
                </w:rPr>
                <w:t xml:space="preserve">Operation according Clause 19 </w:t>
              </w:r>
              <w:r w:rsidRPr="000F0B6D">
                <w:rPr>
                  <w:w w:val="100"/>
                </w:rPr>
                <w:t xml:space="preserve"> (High Throughput (HT) PHY specification) (High Throughput)</w:t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084" w:author="Osama AboulMagd" w:date="2016-10-03T13:48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1A682FA1" w14:textId="6920C724" w:rsidR="00215786" w:rsidRDefault="000422DC" w:rsidP="00C115CB">
            <w:pPr>
              <w:pStyle w:val="CellBody"/>
              <w:rPr>
                <w:ins w:id="1085" w:author="Osama AboulMagd" w:date="2016-10-03T10:51:00Z"/>
                <w:w w:val="100"/>
              </w:rPr>
            </w:pPr>
            <w:ins w:id="1086" w:author="Osama AboulMagd" w:date="2016-10-03T11:00:00Z">
              <w:r>
                <w:rPr>
                  <w:w w:val="100"/>
                </w:rPr>
                <w:t>26.1.1 (Introduction to the HE PHY</w:t>
              </w:r>
              <w:r w:rsidRPr="000F0B6D">
                <w:rPr>
                  <w:w w:val="100"/>
                </w:rPr>
                <w:t>)</w:t>
              </w:r>
            </w:ins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087" w:author="Osama AboulMagd" w:date="2016-10-03T13:48:00Z">
              <w:tcPr>
                <w:tcW w:w="13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9F7EBD6" w14:textId="651E4D15" w:rsidR="00215786" w:rsidRDefault="000422DC" w:rsidP="00C115CB">
            <w:pPr>
              <w:pStyle w:val="CellBody"/>
              <w:rPr>
                <w:ins w:id="1088" w:author="Osama AboulMagd" w:date="2016-10-03T10:51:00Z"/>
                <w:w w:val="100"/>
              </w:rPr>
            </w:pPr>
            <w:ins w:id="1089" w:author="Osama AboulMagd" w:date="2016-10-03T10:51:00Z">
              <w:r>
                <w:rPr>
                  <w:w w:val="100"/>
                </w:rPr>
                <w:t>CFHEW5G and CFHEW20: M</w:t>
              </w:r>
            </w:ins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090" w:author="Osama AboulMagd" w:date="2016-10-03T13:48:00Z">
              <w:tcPr>
                <w:tcW w:w="17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71F3AFF" w14:textId="5913AC98" w:rsidR="00215786" w:rsidRPr="000F0B6D" w:rsidRDefault="00215786" w:rsidP="00C115CB">
            <w:pPr>
              <w:pStyle w:val="CellBody"/>
              <w:spacing w:line="160" w:lineRule="atLeast"/>
              <w:rPr>
                <w:ins w:id="1091" w:author="Osama AboulMagd" w:date="2016-10-03T10:51:00Z"/>
                <w:w w:val="100"/>
              </w:rPr>
            </w:pPr>
            <w:ins w:id="1092" w:author="Osama AboulMagd" w:date="2016-10-03T10:52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0422DC" w:rsidRPr="000F0B6D" w14:paraId="44D2160D" w14:textId="77777777" w:rsidTr="00812A89">
        <w:trPr>
          <w:trHeight w:val="1700"/>
          <w:jc w:val="center"/>
          <w:ins w:id="1093" w:author="Osama AboulMagd" w:date="2016-10-03T11:01:00Z"/>
          <w:trPrChange w:id="1094" w:author="Osama AboulMagd" w:date="2016-10-03T13:48:00Z">
            <w:trPr>
              <w:trHeight w:val="1700"/>
              <w:jc w:val="center"/>
            </w:trPr>
          </w:trPrChange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095" w:author="Osama AboulMagd" w:date="2016-10-03T13:48:00Z">
              <w:tcPr>
                <w:tcW w:w="1300" w:type="dxa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496D21E3" w14:textId="19142E71" w:rsidR="000422DC" w:rsidRPr="000F0B6D" w:rsidRDefault="000422DC" w:rsidP="00C115CB">
            <w:pPr>
              <w:pStyle w:val="CellBody"/>
              <w:rPr>
                <w:ins w:id="1096" w:author="Osama AboulMagd" w:date="2016-10-03T11:01:00Z"/>
                <w:w w:val="100"/>
              </w:rPr>
            </w:pPr>
            <w:ins w:id="1097" w:author="Osama AboulMagd" w:date="2016-10-03T11:01:00Z">
              <w:r>
                <w:rPr>
                  <w:w w:val="100"/>
                </w:rPr>
                <w:t>HEWP1.3</w:t>
              </w:r>
            </w:ins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098" w:author="Osama AboulMagd" w:date="2016-10-03T13:48:00Z">
              <w:tcPr>
                <w:tcW w:w="290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7AB9EF28" w14:textId="77777777" w:rsidR="000422DC" w:rsidRPr="000F0B6D" w:rsidRDefault="000422DC" w:rsidP="00C115CB">
            <w:pPr>
              <w:pStyle w:val="CellBody"/>
              <w:rPr>
                <w:ins w:id="1099" w:author="Osama AboulMagd" w:date="2016-10-03T11:01:00Z"/>
                <w:w w:val="100"/>
              </w:rPr>
            </w:pPr>
            <w:ins w:id="1100" w:author="Osama AboulMagd" w:date="2016-10-03T11:01:00Z">
              <w:r>
                <w:rPr>
                  <w:w w:val="100"/>
                </w:rPr>
                <w:t xml:space="preserve">Operation according Clause 19 </w:t>
              </w:r>
              <w:r w:rsidRPr="000F0B6D">
                <w:rPr>
                  <w:w w:val="100"/>
                </w:rPr>
                <w:t xml:space="preserve"> (High Throughput (HT) PHY specification) (High Throughput)</w:t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01" w:author="Osama AboulMagd" w:date="2016-10-03T13:48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4A18CEBC" w14:textId="77777777" w:rsidR="000422DC" w:rsidRDefault="000422DC" w:rsidP="00C115CB">
            <w:pPr>
              <w:pStyle w:val="CellBody"/>
              <w:rPr>
                <w:ins w:id="1102" w:author="Osama AboulMagd" w:date="2016-10-03T11:01:00Z"/>
                <w:w w:val="100"/>
              </w:rPr>
            </w:pPr>
            <w:ins w:id="1103" w:author="Osama AboulMagd" w:date="2016-10-03T11:01:00Z">
              <w:r>
                <w:rPr>
                  <w:w w:val="100"/>
                </w:rPr>
                <w:t>26.1.1 (Introduction to the HE PHY</w:t>
              </w:r>
              <w:r w:rsidRPr="000F0B6D">
                <w:rPr>
                  <w:w w:val="100"/>
                </w:rPr>
                <w:t>)</w:t>
              </w:r>
            </w:ins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04" w:author="Osama AboulMagd" w:date="2016-10-03T13:48:00Z">
              <w:tcPr>
                <w:tcW w:w="13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34BFF038" w14:textId="238510AC" w:rsidR="000422DC" w:rsidRDefault="000422DC" w:rsidP="00C115CB">
            <w:pPr>
              <w:pStyle w:val="CellBody"/>
              <w:rPr>
                <w:ins w:id="1105" w:author="Osama AboulMagd" w:date="2016-10-03T11:01:00Z"/>
                <w:w w:val="100"/>
              </w:rPr>
            </w:pPr>
            <w:ins w:id="1106" w:author="Osama AboulMagd" w:date="2016-10-03T11:02:00Z">
              <w:r>
                <w:rPr>
                  <w:w w:val="100"/>
                </w:rPr>
                <w:t>CFHEW2G4:M</w:t>
              </w:r>
            </w:ins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07" w:author="Osama AboulMagd" w:date="2016-10-03T13:48:00Z">
              <w:tcPr>
                <w:tcW w:w="17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426F59BA" w14:textId="77777777" w:rsidR="000422DC" w:rsidRPr="000F0B6D" w:rsidRDefault="000422DC" w:rsidP="00C115CB">
            <w:pPr>
              <w:pStyle w:val="CellBody"/>
              <w:spacing w:line="160" w:lineRule="atLeast"/>
              <w:rPr>
                <w:ins w:id="1108" w:author="Osama AboulMagd" w:date="2016-10-03T11:01:00Z"/>
                <w:w w:val="100"/>
              </w:rPr>
            </w:pPr>
            <w:ins w:id="1109" w:author="Osama AboulMagd" w:date="2016-10-03T11:01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CD6F4A" w:rsidRPr="000F0B6D" w14:paraId="46F59351" w14:textId="77777777" w:rsidTr="00812A89">
        <w:trPr>
          <w:trHeight w:val="595"/>
          <w:jc w:val="center"/>
          <w:ins w:id="1110" w:author="Osama AboulMagd" w:date="2016-10-03T10:39:00Z"/>
          <w:trPrChange w:id="1111" w:author="Osama AboulMagd" w:date="2016-10-03T13:48:00Z">
            <w:trPr>
              <w:trHeight w:val="700"/>
              <w:jc w:val="center"/>
            </w:trPr>
          </w:trPrChange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12" w:author="Osama AboulMagd" w:date="2016-10-03T13:48:00Z">
              <w:tcPr>
                <w:tcW w:w="1300" w:type="dxa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5815E2C7" w14:textId="49287866" w:rsidR="00CD6F4A" w:rsidRPr="000F0B6D" w:rsidRDefault="00B057B1" w:rsidP="00C115CB">
            <w:pPr>
              <w:pStyle w:val="CellBody"/>
              <w:rPr>
                <w:ins w:id="1113" w:author="Osama AboulMagd" w:date="2016-10-03T10:39:00Z"/>
              </w:rPr>
            </w:pPr>
            <w:ins w:id="1114" w:author="Osama AboulMagd" w:date="2016-10-03T10:39:00Z">
              <w:r>
                <w:rPr>
                  <w:w w:val="100"/>
                </w:rPr>
                <w:t>HEW</w:t>
              </w:r>
              <w:r w:rsidR="00CD6F4A" w:rsidRPr="000F0B6D">
                <w:rPr>
                  <w:w w:val="100"/>
                </w:rPr>
                <w:t>P2</w:t>
              </w:r>
            </w:ins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15" w:author="Osama AboulMagd" w:date="2016-10-03T13:48:00Z">
              <w:tcPr>
                <w:tcW w:w="290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5AA9E3F4" w14:textId="1D71E058" w:rsidR="00CD6F4A" w:rsidRPr="000F0B6D" w:rsidRDefault="00B057B1" w:rsidP="00C115CB">
            <w:pPr>
              <w:pStyle w:val="CellBody"/>
              <w:rPr>
                <w:ins w:id="1116" w:author="Osama AboulMagd" w:date="2016-10-03T10:39:00Z"/>
              </w:rPr>
            </w:pPr>
            <w:ins w:id="1117" w:author="Osama AboulMagd" w:date="2016-10-03T10:39:00Z">
              <w:r>
                <w:rPr>
                  <w:w w:val="100"/>
                </w:rPr>
                <w:t xml:space="preserve">HE PPDU </w:t>
              </w:r>
              <w:r w:rsidR="00CD6F4A" w:rsidRPr="000F0B6D">
                <w:rPr>
                  <w:w w:val="100"/>
                </w:rPr>
                <w:t>format</w:t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18" w:author="Osama AboulMagd" w:date="2016-10-03T13:48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429AE48D" w14:textId="7B1102EC" w:rsidR="00CD6F4A" w:rsidRPr="000F0B6D" w:rsidRDefault="002318EA" w:rsidP="00C115CB">
            <w:pPr>
              <w:pStyle w:val="CellBody"/>
              <w:rPr>
                <w:ins w:id="1119" w:author="Osama AboulMagd" w:date="2016-10-03T10:39:00Z"/>
              </w:rPr>
            </w:pPr>
            <w:ins w:id="1120" w:author="Osama AboulMagd" w:date="2016-10-03T11:07:00Z">
              <w:r>
                <w:rPr>
                  <w:w w:val="100"/>
                </w:rPr>
                <w:t>26.1.4</w:t>
              </w:r>
            </w:ins>
            <w:ins w:id="1121" w:author="Osama AboulMagd" w:date="2016-10-03T10:39:00Z">
              <w:r>
                <w:rPr>
                  <w:w w:val="100"/>
                </w:rPr>
                <w:t xml:space="preserve"> (</w:t>
              </w:r>
              <w:r w:rsidR="00CD6F4A" w:rsidRPr="000F0B6D">
                <w:rPr>
                  <w:w w:val="100"/>
                </w:rPr>
                <w:t>PPDU format)</w:t>
              </w:r>
              <w:r w:rsidR="00CD6F4A" w:rsidRPr="000F0B6D">
                <w:rPr>
                  <w:vanish/>
                  <w:w w:val="100"/>
                </w:rPr>
                <w:t>(Ed)</w:t>
              </w:r>
            </w:ins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22" w:author="Osama AboulMagd" w:date="2016-10-03T13:48:00Z">
              <w:tcPr>
                <w:tcW w:w="13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4B3ED80D" w14:textId="3CE32672" w:rsidR="00CD6F4A" w:rsidRPr="000F0B6D" w:rsidRDefault="00CD6F4A" w:rsidP="00C115CB">
            <w:pPr>
              <w:pStyle w:val="CellBody"/>
              <w:rPr>
                <w:ins w:id="1123" w:author="Osama AboulMagd" w:date="2016-10-03T10:39:00Z"/>
              </w:rPr>
            </w:pP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24" w:author="Osama AboulMagd" w:date="2016-10-03T13:48:00Z">
              <w:tcPr>
                <w:tcW w:w="17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44F35AF7" w14:textId="426CF704" w:rsidR="00CD6F4A" w:rsidRPr="000F0B6D" w:rsidRDefault="00CD6F4A" w:rsidP="00C115CB">
            <w:pPr>
              <w:pStyle w:val="CellBody"/>
              <w:spacing w:line="160" w:lineRule="atLeast"/>
              <w:rPr>
                <w:ins w:id="1125" w:author="Osama AboulMagd" w:date="2016-10-03T10:39:00Z"/>
                <w:sz w:val="16"/>
                <w:szCs w:val="16"/>
              </w:rPr>
            </w:pPr>
          </w:p>
        </w:tc>
      </w:tr>
      <w:tr w:rsidR="00B057B1" w:rsidRPr="000F0B6D" w14:paraId="36E51F6E" w14:textId="77777777" w:rsidTr="00812A89">
        <w:trPr>
          <w:trHeight w:val="700"/>
          <w:jc w:val="center"/>
          <w:ins w:id="1126" w:author="Osama AboulMagd" w:date="2016-10-03T13:25:00Z"/>
          <w:trPrChange w:id="1127" w:author="Osama AboulMagd" w:date="2016-10-03T13:48:00Z">
            <w:trPr>
              <w:trHeight w:val="700"/>
              <w:jc w:val="center"/>
            </w:trPr>
          </w:trPrChange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28" w:author="Osama AboulMagd" w:date="2016-10-03T13:48:00Z">
              <w:tcPr>
                <w:tcW w:w="1300" w:type="dxa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56664292" w14:textId="0EF3A2B2" w:rsidR="00B057B1" w:rsidRPr="000F0B6D" w:rsidRDefault="00B057B1" w:rsidP="00C115CB">
            <w:pPr>
              <w:pStyle w:val="CellBody"/>
              <w:rPr>
                <w:ins w:id="1129" w:author="Osama AboulMagd" w:date="2016-10-03T13:25:00Z"/>
                <w:w w:val="100"/>
              </w:rPr>
            </w:pPr>
            <w:ins w:id="1130" w:author="Osama AboulMagd" w:date="2016-10-03T13:25:00Z">
              <w:r>
                <w:rPr>
                  <w:w w:val="100"/>
                </w:rPr>
                <w:t>HEWP2.1</w:t>
              </w:r>
            </w:ins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31" w:author="Osama AboulMagd" w:date="2016-10-03T13:48:00Z">
              <w:tcPr>
                <w:tcW w:w="290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C14AC90" w14:textId="65A20A6E" w:rsidR="00B057B1" w:rsidRDefault="00B057B1" w:rsidP="00C115CB">
            <w:pPr>
              <w:pStyle w:val="CellBody"/>
              <w:rPr>
                <w:ins w:id="1132" w:author="Osama AboulMagd" w:date="2016-10-03T13:25:00Z"/>
                <w:w w:val="100"/>
              </w:rPr>
            </w:pPr>
            <w:ins w:id="1133" w:author="Osama AboulMagd" w:date="2016-10-03T13:26:00Z">
              <w:r>
                <w:rPr>
                  <w:w w:val="100"/>
                </w:rPr>
                <w:t>HE SU PPDU</w:t>
              </w:r>
            </w:ins>
            <w:ins w:id="1134" w:author="Osama AboulMagd" w:date="2016-10-03T13:30:00Z">
              <w:r>
                <w:rPr>
                  <w:w w:val="100"/>
                </w:rPr>
                <w:t xml:space="preserve"> (HE_SU)</w:t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35" w:author="Osama AboulMagd" w:date="2016-10-03T13:48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302CDBC4" w14:textId="56277670" w:rsidR="00B057B1" w:rsidRDefault="00B057B1" w:rsidP="00C115CB">
            <w:pPr>
              <w:pStyle w:val="CellBody"/>
              <w:rPr>
                <w:ins w:id="1136" w:author="Osama AboulMagd" w:date="2016-10-03T13:25:00Z"/>
                <w:w w:val="100"/>
              </w:rPr>
            </w:pPr>
            <w:ins w:id="1137" w:author="Osama AboulMagd" w:date="2016-10-03T13:26:00Z">
              <w:r>
                <w:rPr>
                  <w:w w:val="100"/>
                </w:rPr>
                <w:t>26.1.4 (</w:t>
              </w:r>
              <w:r w:rsidRPr="000F0B6D">
                <w:rPr>
                  <w:w w:val="100"/>
                </w:rPr>
                <w:t>PPDU format)</w:t>
              </w:r>
            </w:ins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38" w:author="Osama AboulMagd" w:date="2016-10-03T13:48:00Z">
              <w:tcPr>
                <w:tcW w:w="13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43F7C4AC" w14:textId="77777777" w:rsidR="00B057B1" w:rsidRPr="000F0B6D" w:rsidRDefault="00B057B1" w:rsidP="00C115CB">
            <w:pPr>
              <w:pStyle w:val="CellBody"/>
              <w:rPr>
                <w:ins w:id="1139" w:author="Osama AboulMagd" w:date="2016-10-03T13:25:00Z"/>
                <w:w w:val="100"/>
              </w:rPr>
            </w:pP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40" w:author="Osama AboulMagd" w:date="2016-10-03T13:48:00Z">
              <w:tcPr>
                <w:tcW w:w="17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1340C57E" w14:textId="630FC3BF" w:rsidR="00B057B1" w:rsidRPr="000F0B6D" w:rsidRDefault="00B057B1" w:rsidP="00C115CB">
            <w:pPr>
              <w:pStyle w:val="CellBody"/>
              <w:spacing w:line="160" w:lineRule="atLeast"/>
              <w:rPr>
                <w:ins w:id="1141" w:author="Osama AboulMagd" w:date="2016-10-03T13:25:00Z"/>
                <w:w w:val="100"/>
              </w:rPr>
            </w:pPr>
            <w:ins w:id="1142" w:author="Osama AboulMagd" w:date="2016-10-03T13:26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B057B1" w:rsidRPr="000F0B6D" w14:paraId="068785A7" w14:textId="77777777" w:rsidTr="00812A89">
        <w:trPr>
          <w:trHeight w:val="700"/>
          <w:jc w:val="center"/>
          <w:ins w:id="1143" w:author="Osama AboulMagd" w:date="2016-10-03T13:28:00Z"/>
          <w:trPrChange w:id="1144" w:author="Osama AboulMagd" w:date="2016-10-03T13:48:00Z">
            <w:trPr>
              <w:trHeight w:val="700"/>
              <w:jc w:val="center"/>
            </w:trPr>
          </w:trPrChange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45" w:author="Osama AboulMagd" w:date="2016-10-03T13:48:00Z">
              <w:tcPr>
                <w:tcW w:w="1300" w:type="dxa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2A8D35A" w14:textId="181F09DF" w:rsidR="00B057B1" w:rsidRDefault="00B057B1" w:rsidP="00C115CB">
            <w:pPr>
              <w:pStyle w:val="CellBody"/>
              <w:rPr>
                <w:ins w:id="1146" w:author="Osama AboulMagd" w:date="2016-10-03T13:28:00Z"/>
                <w:w w:val="100"/>
              </w:rPr>
            </w:pPr>
            <w:ins w:id="1147" w:author="Osama AboulMagd" w:date="2016-10-03T13:28:00Z">
              <w:r>
                <w:rPr>
                  <w:w w:val="100"/>
                </w:rPr>
                <w:t>HEWP2.2</w:t>
              </w:r>
            </w:ins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48" w:author="Osama AboulMagd" w:date="2016-10-03T13:48:00Z">
              <w:tcPr>
                <w:tcW w:w="290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1C0E842" w14:textId="79CA7E4F" w:rsidR="00B057B1" w:rsidRDefault="00B057B1" w:rsidP="00C115CB">
            <w:pPr>
              <w:pStyle w:val="CellBody"/>
              <w:rPr>
                <w:ins w:id="1149" w:author="Osama AboulMagd" w:date="2016-10-03T13:28:00Z"/>
                <w:w w:val="100"/>
              </w:rPr>
            </w:pPr>
            <w:ins w:id="1150" w:author="Osama AboulMagd" w:date="2016-10-03T13:28:00Z">
              <w:r>
                <w:rPr>
                  <w:w w:val="100"/>
                </w:rPr>
                <w:t>HE extended range SU PPDU (HE_EXT_SU)</w:t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51" w:author="Osama AboulMagd" w:date="2016-10-03T13:48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09AE72D" w14:textId="4C1294CB" w:rsidR="00B057B1" w:rsidRDefault="00B057B1" w:rsidP="00C115CB">
            <w:pPr>
              <w:pStyle w:val="CellBody"/>
              <w:rPr>
                <w:ins w:id="1152" w:author="Osama AboulMagd" w:date="2016-10-03T13:28:00Z"/>
                <w:w w:val="100"/>
              </w:rPr>
            </w:pPr>
            <w:ins w:id="1153" w:author="Osama AboulMagd" w:date="2016-10-03T13:29:00Z">
              <w:r>
                <w:rPr>
                  <w:w w:val="100"/>
                </w:rPr>
                <w:t>26.1.4 (</w:t>
              </w:r>
              <w:r w:rsidRPr="000F0B6D">
                <w:rPr>
                  <w:w w:val="100"/>
                </w:rPr>
                <w:t>PPDU format)</w:t>
              </w:r>
            </w:ins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54" w:author="Osama AboulMagd" w:date="2016-10-03T13:48:00Z">
              <w:tcPr>
                <w:tcW w:w="13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51A3607E" w14:textId="77777777" w:rsidR="00B057B1" w:rsidRPr="000F0B6D" w:rsidRDefault="00B057B1" w:rsidP="00C115CB">
            <w:pPr>
              <w:pStyle w:val="CellBody"/>
              <w:rPr>
                <w:ins w:id="1155" w:author="Osama AboulMagd" w:date="2016-10-03T13:28:00Z"/>
                <w:w w:val="100"/>
              </w:rPr>
            </w:pP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56" w:author="Osama AboulMagd" w:date="2016-10-03T13:48:00Z">
              <w:tcPr>
                <w:tcW w:w="17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3B9B5FE" w14:textId="7F2E5D33" w:rsidR="00B057B1" w:rsidRPr="000F0B6D" w:rsidRDefault="00B057B1" w:rsidP="00C115CB">
            <w:pPr>
              <w:pStyle w:val="CellBody"/>
              <w:spacing w:line="160" w:lineRule="atLeast"/>
              <w:rPr>
                <w:ins w:id="1157" w:author="Osama AboulMagd" w:date="2016-10-03T13:28:00Z"/>
                <w:w w:val="100"/>
              </w:rPr>
            </w:pPr>
            <w:ins w:id="1158" w:author="Osama AboulMagd" w:date="2016-10-03T13:31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B057B1" w:rsidRPr="000F0B6D" w14:paraId="48DD30A1" w14:textId="77777777" w:rsidTr="00812A89">
        <w:trPr>
          <w:trHeight w:val="700"/>
          <w:jc w:val="center"/>
          <w:ins w:id="1159" w:author="Osama AboulMagd" w:date="2016-10-03T13:29:00Z"/>
          <w:trPrChange w:id="1160" w:author="Osama AboulMagd" w:date="2016-10-03T13:48:00Z">
            <w:trPr>
              <w:trHeight w:val="700"/>
              <w:jc w:val="center"/>
            </w:trPr>
          </w:trPrChange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61" w:author="Osama AboulMagd" w:date="2016-10-03T13:48:00Z">
              <w:tcPr>
                <w:tcW w:w="1300" w:type="dxa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76DEF182" w14:textId="689F7F28" w:rsidR="00B057B1" w:rsidRDefault="00B057B1" w:rsidP="00C115CB">
            <w:pPr>
              <w:pStyle w:val="CellBody"/>
              <w:rPr>
                <w:ins w:id="1162" w:author="Osama AboulMagd" w:date="2016-10-03T13:29:00Z"/>
                <w:w w:val="100"/>
              </w:rPr>
            </w:pPr>
            <w:ins w:id="1163" w:author="Osama AboulMagd" w:date="2016-10-03T13:29:00Z">
              <w:r>
                <w:rPr>
                  <w:w w:val="100"/>
                </w:rPr>
                <w:t>HEWP2.3</w:t>
              </w:r>
            </w:ins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64" w:author="Osama AboulMagd" w:date="2016-10-03T13:48:00Z">
              <w:tcPr>
                <w:tcW w:w="290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1E40C79" w14:textId="49DE063C" w:rsidR="00B057B1" w:rsidRDefault="00B057B1" w:rsidP="00C115CB">
            <w:pPr>
              <w:pStyle w:val="CellBody"/>
              <w:rPr>
                <w:ins w:id="1165" w:author="Osama AboulMagd" w:date="2016-10-03T13:29:00Z"/>
                <w:w w:val="100"/>
              </w:rPr>
            </w:pPr>
            <w:ins w:id="1166" w:author="Osama AboulMagd" w:date="2016-10-03T13:29:00Z">
              <w:r>
                <w:rPr>
                  <w:w w:val="100"/>
                </w:rPr>
                <w:t>HE MU PPDU (HE_MU)</w:t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67" w:author="Osama AboulMagd" w:date="2016-10-03T13:48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4BF6EBA" w14:textId="1477079D" w:rsidR="00B057B1" w:rsidRDefault="00B057B1" w:rsidP="00C115CB">
            <w:pPr>
              <w:pStyle w:val="CellBody"/>
              <w:rPr>
                <w:ins w:id="1168" w:author="Osama AboulMagd" w:date="2016-10-03T13:29:00Z"/>
                <w:w w:val="100"/>
              </w:rPr>
            </w:pPr>
            <w:ins w:id="1169" w:author="Osama AboulMagd" w:date="2016-10-03T13:30:00Z">
              <w:r>
                <w:rPr>
                  <w:w w:val="100"/>
                </w:rPr>
                <w:t>26.1.4 (</w:t>
              </w:r>
              <w:r w:rsidRPr="000F0B6D">
                <w:rPr>
                  <w:w w:val="100"/>
                </w:rPr>
                <w:t>PPDU format)</w:t>
              </w:r>
            </w:ins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70" w:author="Osama AboulMagd" w:date="2016-10-03T13:48:00Z">
              <w:tcPr>
                <w:tcW w:w="13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3F079735" w14:textId="77777777" w:rsidR="00B057B1" w:rsidRPr="000F0B6D" w:rsidRDefault="00B057B1" w:rsidP="00C115CB">
            <w:pPr>
              <w:pStyle w:val="CellBody"/>
              <w:rPr>
                <w:ins w:id="1171" w:author="Osama AboulMagd" w:date="2016-10-03T13:29:00Z"/>
                <w:w w:val="100"/>
              </w:rPr>
            </w:pP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72" w:author="Osama AboulMagd" w:date="2016-10-03T13:48:00Z">
              <w:tcPr>
                <w:tcW w:w="17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140AA97" w14:textId="30BA70A7" w:rsidR="00B057B1" w:rsidRPr="000F0B6D" w:rsidRDefault="00B057B1" w:rsidP="00C115CB">
            <w:pPr>
              <w:pStyle w:val="CellBody"/>
              <w:spacing w:line="160" w:lineRule="atLeast"/>
              <w:rPr>
                <w:ins w:id="1173" w:author="Osama AboulMagd" w:date="2016-10-03T13:29:00Z"/>
                <w:w w:val="100"/>
              </w:rPr>
            </w:pPr>
            <w:ins w:id="1174" w:author="Osama AboulMagd" w:date="2016-10-03T13:31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B057B1" w:rsidRPr="000F0B6D" w14:paraId="789F406A" w14:textId="77777777" w:rsidTr="00812A89">
        <w:trPr>
          <w:trHeight w:val="700"/>
          <w:jc w:val="center"/>
          <w:ins w:id="1175" w:author="Osama AboulMagd" w:date="2016-10-03T13:30:00Z"/>
          <w:trPrChange w:id="1176" w:author="Osama AboulMagd" w:date="2016-10-03T13:48:00Z">
            <w:trPr>
              <w:trHeight w:val="700"/>
              <w:jc w:val="center"/>
            </w:trPr>
          </w:trPrChange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77" w:author="Osama AboulMagd" w:date="2016-10-03T13:48:00Z">
              <w:tcPr>
                <w:tcW w:w="1300" w:type="dxa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3D5A427" w14:textId="10771407" w:rsidR="00B057B1" w:rsidRDefault="00B057B1" w:rsidP="00C115CB">
            <w:pPr>
              <w:pStyle w:val="CellBody"/>
              <w:rPr>
                <w:ins w:id="1178" w:author="Osama AboulMagd" w:date="2016-10-03T13:30:00Z"/>
                <w:w w:val="100"/>
              </w:rPr>
            </w:pPr>
            <w:ins w:id="1179" w:author="Osama AboulMagd" w:date="2016-10-03T13:30:00Z">
              <w:r>
                <w:rPr>
                  <w:w w:val="100"/>
                </w:rPr>
                <w:lastRenderedPageBreak/>
                <w:t>HEWP2.4</w:t>
              </w:r>
            </w:ins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80" w:author="Osama AboulMagd" w:date="2016-10-03T13:48:00Z">
              <w:tcPr>
                <w:tcW w:w="290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1607476F" w14:textId="43480B36" w:rsidR="00B057B1" w:rsidRDefault="00B057B1" w:rsidP="00C115CB">
            <w:pPr>
              <w:pStyle w:val="CellBody"/>
              <w:rPr>
                <w:ins w:id="1181" w:author="Osama AboulMagd" w:date="2016-10-03T13:30:00Z"/>
                <w:w w:val="100"/>
              </w:rPr>
            </w:pPr>
            <w:ins w:id="1182" w:author="Osama AboulMagd" w:date="2016-10-03T13:30:00Z">
              <w:r>
                <w:rPr>
                  <w:w w:val="100"/>
                </w:rPr>
                <w:t>HE trigger-based PPDU (HE_TRIG)</w:t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83" w:author="Osama AboulMagd" w:date="2016-10-03T13:48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304C29F1" w14:textId="3DE2F913" w:rsidR="00B057B1" w:rsidRDefault="00B057B1" w:rsidP="00C115CB">
            <w:pPr>
              <w:pStyle w:val="CellBody"/>
              <w:rPr>
                <w:ins w:id="1184" w:author="Osama AboulMagd" w:date="2016-10-03T13:30:00Z"/>
                <w:w w:val="100"/>
              </w:rPr>
            </w:pPr>
            <w:ins w:id="1185" w:author="Osama AboulMagd" w:date="2016-10-03T13:31:00Z">
              <w:r>
                <w:rPr>
                  <w:w w:val="100"/>
                </w:rPr>
                <w:t>26.1.4 (</w:t>
              </w:r>
              <w:r w:rsidRPr="000F0B6D">
                <w:rPr>
                  <w:w w:val="100"/>
                </w:rPr>
                <w:t>PPDU format)</w:t>
              </w:r>
            </w:ins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86" w:author="Osama AboulMagd" w:date="2016-10-03T13:48:00Z">
              <w:tcPr>
                <w:tcW w:w="13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74F1DA5D" w14:textId="77777777" w:rsidR="00B057B1" w:rsidRPr="000F0B6D" w:rsidRDefault="00B057B1" w:rsidP="00C115CB">
            <w:pPr>
              <w:pStyle w:val="CellBody"/>
              <w:rPr>
                <w:ins w:id="1187" w:author="Osama AboulMagd" w:date="2016-10-03T13:30:00Z"/>
                <w:w w:val="100"/>
              </w:rPr>
            </w:pP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88" w:author="Osama AboulMagd" w:date="2016-10-03T13:48:00Z">
              <w:tcPr>
                <w:tcW w:w="17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7D531D7D" w14:textId="7B808BB5" w:rsidR="00B057B1" w:rsidRPr="000F0B6D" w:rsidRDefault="00B057B1" w:rsidP="00C115CB">
            <w:pPr>
              <w:pStyle w:val="CellBody"/>
              <w:spacing w:line="160" w:lineRule="atLeast"/>
              <w:rPr>
                <w:ins w:id="1189" w:author="Osama AboulMagd" w:date="2016-10-03T13:30:00Z"/>
                <w:w w:val="100"/>
              </w:rPr>
            </w:pPr>
            <w:ins w:id="1190" w:author="Osama AboulMagd" w:date="2016-10-03T13:31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D26390" w:rsidRPr="000F0B6D" w14:paraId="029D5D48" w14:textId="77777777" w:rsidTr="00812A89">
        <w:trPr>
          <w:trHeight w:val="300"/>
          <w:jc w:val="center"/>
          <w:ins w:id="1191" w:author="Osama AboulMagd" w:date="2016-10-03T10:39:00Z"/>
          <w:trPrChange w:id="1192" w:author="Osama AboulMagd" w:date="2016-10-03T13:48:00Z">
            <w:trPr>
              <w:trHeight w:val="300"/>
              <w:jc w:val="center"/>
            </w:trPr>
          </w:trPrChange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93" w:author="Osama AboulMagd" w:date="2016-10-03T13:48:00Z">
              <w:tcPr>
                <w:tcW w:w="1300" w:type="dxa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56A66B8" w14:textId="1F035C1A" w:rsidR="00D26390" w:rsidRPr="000F0B6D" w:rsidRDefault="00C115CB" w:rsidP="00D26390">
            <w:pPr>
              <w:pStyle w:val="CellBody"/>
              <w:rPr>
                <w:ins w:id="1194" w:author="Osama AboulMagd" w:date="2016-10-03T10:39:00Z"/>
              </w:rPr>
            </w:pPr>
            <w:ins w:id="1195" w:author="Osama AboulMagd" w:date="2016-10-03T10:39:00Z">
              <w:r>
                <w:rPr>
                  <w:w w:val="100"/>
                </w:rPr>
                <w:t>HEWP</w:t>
              </w:r>
              <w:r w:rsidR="006B555B">
                <w:rPr>
                  <w:w w:val="100"/>
                </w:rPr>
                <w:t>3</w:t>
              </w:r>
            </w:ins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96" w:author="Osama AboulMagd" w:date="2016-10-03T13:48:00Z">
              <w:tcPr>
                <w:tcW w:w="290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7DF3554A" w14:textId="77777777" w:rsidR="00D26390" w:rsidRPr="000F0B6D" w:rsidRDefault="00D26390" w:rsidP="00D26390">
            <w:pPr>
              <w:pStyle w:val="CellBody"/>
              <w:rPr>
                <w:ins w:id="1197" w:author="Osama AboulMagd" w:date="2016-10-03T10:39:00Z"/>
              </w:rPr>
            </w:pPr>
            <w:ins w:id="1198" w:author="Osama AboulMagd" w:date="2016-10-03T10:39:00Z">
              <w:r w:rsidRPr="000F0B6D">
                <w:rPr>
                  <w:w w:val="100"/>
                </w:rPr>
                <w:t>PHY timing parameters</w:t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199" w:author="Osama AboulMagd" w:date="2016-10-03T13:48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7B1BFDC7" w14:textId="77777777" w:rsidR="00D26390" w:rsidRPr="000F0B6D" w:rsidRDefault="00D26390" w:rsidP="00D26390">
            <w:pPr>
              <w:pStyle w:val="CellBody"/>
              <w:rPr>
                <w:ins w:id="1200" w:author="Osama AboulMagd" w:date="2016-10-03T10:39:00Z"/>
              </w:rPr>
            </w:pPr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201" w:author="Osama AboulMagd" w:date="2016-10-03T13:48:00Z">
              <w:tcPr>
                <w:tcW w:w="13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7BE3ABE8" w14:textId="77777777" w:rsidR="00D26390" w:rsidRPr="000F0B6D" w:rsidRDefault="00D26390" w:rsidP="00D26390">
            <w:pPr>
              <w:pStyle w:val="CellBody"/>
              <w:rPr>
                <w:ins w:id="1202" w:author="Osama AboulMagd" w:date="2016-10-03T10:39:00Z"/>
              </w:rPr>
            </w:pP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203" w:author="Osama AboulMagd" w:date="2016-10-03T13:48:00Z">
              <w:tcPr>
                <w:tcW w:w="17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846E3C8" w14:textId="77777777" w:rsidR="00D26390" w:rsidRPr="000F0B6D" w:rsidRDefault="00D26390" w:rsidP="00D26390">
            <w:pPr>
              <w:pStyle w:val="CellBody"/>
              <w:spacing w:line="160" w:lineRule="atLeast"/>
              <w:rPr>
                <w:ins w:id="1204" w:author="Osama AboulMagd" w:date="2016-10-03T10:39:00Z"/>
                <w:rFonts w:ascii="Wingdings 2" w:hAnsi="Wingdings 2" w:cs="Wingdings 2"/>
                <w:sz w:val="16"/>
                <w:szCs w:val="16"/>
              </w:rPr>
            </w:pPr>
          </w:p>
        </w:tc>
      </w:tr>
      <w:tr w:rsidR="00D26390" w:rsidRPr="000F0B6D" w14:paraId="7DCBBCAC" w14:textId="77777777" w:rsidTr="00812A89">
        <w:trPr>
          <w:trHeight w:val="900"/>
          <w:jc w:val="center"/>
          <w:ins w:id="1205" w:author="Osama AboulMagd" w:date="2016-10-03T10:39:00Z"/>
          <w:trPrChange w:id="1206" w:author="Osama AboulMagd" w:date="2016-10-03T13:48:00Z">
            <w:trPr>
              <w:trHeight w:val="900"/>
              <w:jc w:val="center"/>
            </w:trPr>
          </w:trPrChange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207" w:author="Osama AboulMagd" w:date="2016-10-03T13:48:00Z">
              <w:tcPr>
                <w:tcW w:w="1300" w:type="dxa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A103CAA" w14:textId="61E8E5CA" w:rsidR="00D26390" w:rsidRPr="000F0B6D" w:rsidRDefault="006B555B" w:rsidP="00D26390">
            <w:pPr>
              <w:pStyle w:val="CellBody"/>
              <w:rPr>
                <w:ins w:id="1208" w:author="Osama AboulMagd" w:date="2016-10-03T10:39:00Z"/>
              </w:rPr>
            </w:pPr>
            <w:ins w:id="1209" w:author="Osama AboulMagd" w:date="2016-10-03T10:39:00Z">
              <w:r>
                <w:rPr>
                  <w:w w:val="100"/>
                </w:rPr>
                <w:t>HEWP3</w:t>
              </w:r>
              <w:r w:rsidR="00C115CB">
                <w:rPr>
                  <w:w w:val="100"/>
                </w:rPr>
                <w:t>.1</w:t>
              </w:r>
            </w:ins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210" w:author="Osama AboulMagd" w:date="2016-10-03T13:48:00Z">
              <w:tcPr>
                <w:tcW w:w="290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BF437BB" w14:textId="77777777" w:rsidR="00D26390" w:rsidRPr="000F0B6D" w:rsidRDefault="00D26390" w:rsidP="00D26390">
            <w:pPr>
              <w:pStyle w:val="CellBody"/>
              <w:rPr>
                <w:ins w:id="1211" w:author="Osama AboulMagd" w:date="2016-10-03T10:39:00Z"/>
              </w:rPr>
            </w:pPr>
            <w:ins w:id="1212" w:author="Osama AboulMagd" w:date="2016-10-03T10:39:00Z">
              <w:r w:rsidRPr="000F0B6D">
                <w:rPr>
                  <w:w w:val="100"/>
                </w:rPr>
                <w:t>Values in 20 MHz channel</w:t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213" w:author="Osama AboulMagd" w:date="2016-10-03T13:48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330AAF9D" w14:textId="12C4640B" w:rsidR="00D26390" w:rsidRPr="000F0B6D" w:rsidRDefault="00C115CB" w:rsidP="00D26390">
            <w:pPr>
              <w:pStyle w:val="CellBody"/>
              <w:rPr>
                <w:ins w:id="1214" w:author="Osama AboulMagd" w:date="2016-10-03T10:39:00Z"/>
              </w:rPr>
            </w:pPr>
            <w:ins w:id="1215" w:author="Osama AboulMagd" w:date="2016-10-03T10:39:00Z">
              <w:r>
                <w:rPr>
                  <w:w w:val="100"/>
                </w:rPr>
                <w:t>26.3.8</w:t>
              </w:r>
              <w:r w:rsidR="00D26390" w:rsidRPr="000F0B6D">
                <w:rPr>
                  <w:w w:val="100"/>
                </w:rPr>
                <w:t xml:space="preserve"> (Timing-related parameters)</w:t>
              </w:r>
              <w:r w:rsidR="00D26390" w:rsidRPr="000F0B6D">
                <w:rPr>
                  <w:vanish/>
                  <w:w w:val="100"/>
                </w:rPr>
                <w:t>(Ed)</w:t>
              </w:r>
            </w:ins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216" w:author="Osama AboulMagd" w:date="2016-10-03T13:48:00Z">
              <w:tcPr>
                <w:tcW w:w="13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43A6887F" w14:textId="77777777" w:rsidR="00D26390" w:rsidRDefault="00C115CB" w:rsidP="00D26390">
            <w:pPr>
              <w:pStyle w:val="CellBody"/>
              <w:rPr>
                <w:ins w:id="1217" w:author="Osama AboulMagd" w:date="2016-10-03T14:23:00Z"/>
                <w:w w:val="100"/>
              </w:rPr>
            </w:pPr>
            <w:ins w:id="1218" w:author="Osama AboulMagd" w:date="2016-10-03T10:39:00Z">
              <w:r>
                <w:rPr>
                  <w:w w:val="100"/>
                </w:rPr>
                <w:t>CFHEW2G4</w:t>
              </w:r>
              <w:r w:rsidR="00D26390" w:rsidRPr="000F0B6D">
                <w:rPr>
                  <w:vanish/>
                  <w:w w:val="100"/>
                </w:rPr>
                <w:t>(#6573)</w:t>
              </w:r>
              <w:r w:rsidR="00D26390" w:rsidRPr="000F0B6D">
                <w:rPr>
                  <w:w w:val="100"/>
                </w:rPr>
                <w:t>:M</w:t>
              </w:r>
            </w:ins>
          </w:p>
          <w:p w14:paraId="66CF470D" w14:textId="77777777" w:rsidR="00C115CB" w:rsidRDefault="00C115CB" w:rsidP="00D26390">
            <w:pPr>
              <w:pStyle w:val="CellBody"/>
              <w:rPr>
                <w:ins w:id="1219" w:author="Osama AboulMagd" w:date="2016-10-03T14:23:00Z"/>
                <w:w w:val="100"/>
              </w:rPr>
            </w:pPr>
            <w:ins w:id="1220" w:author="Osama AboulMagd" w:date="2016-10-03T14:23:00Z">
              <w:r>
                <w:rPr>
                  <w:w w:val="100"/>
                </w:rPr>
                <w:t>CFHEW5G:M</w:t>
              </w:r>
            </w:ins>
          </w:p>
          <w:p w14:paraId="3BFFFA18" w14:textId="5EFF126D" w:rsidR="00C115CB" w:rsidRPr="000F0B6D" w:rsidRDefault="00C115CB" w:rsidP="00D26390">
            <w:pPr>
              <w:pStyle w:val="CellBody"/>
              <w:rPr>
                <w:ins w:id="1221" w:author="Osama AboulMagd" w:date="2016-10-03T10:39:00Z"/>
              </w:rPr>
            </w:pPr>
            <w:ins w:id="1222" w:author="Osama AboulMagd" w:date="2016-10-03T14:23:00Z">
              <w:r>
                <w:rPr>
                  <w:w w:val="100"/>
                </w:rPr>
                <w:t>CFHEW20:M</w:t>
              </w:r>
            </w:ins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223" w:author="Osama AboulMagd" w:date="2016-10-03T13:48:00Z">
              <w:tcPr>
                <w:tcW w:w="17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62A3F50" w14:textId="77777777" w:rsidR="00D26390" w:rsidRPr="000F0B6D" w:rsidRDefault="00D26390" w:rsidP="00D26390">
            <w:pPr>
              <w:pStyle w:val="CellBody"/>
              <w:spacing w:line="160" w:lineRule="atLeast"/>
              <w:rPr>
                <w:ins w:id="1224" w:author="Osama AboulMagd" w:date="2016-10-03T10:39:00Z"/>
                <w:sz w:val="16"/>
                <w:szCs w:val="16"/>
              </w:rPr>
            </w:pPr>
            <w:ins w:id="1225" w:author="Osama AboulMagd" w:date="2016-10-03T10:39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D26390" w:rsidRPr="000F0B6D" w14:paraId="756A5CC1" w14:textId="77777777" w:rsidTr="00812A89">
        <w:trPr>
          <w:trHeight w:val="900"/>
          <w:jc w:val="center"/>
          <w:ins w:id="1226" w:author="Osama AboulMagd" w:date="2016-10-03T10:39:00Z"/>
          <w:trPrChange w:id="1227" w:author="Osama AboulMagd" w:date="2016-10-03T13:48:00Z">
            <w:trPr>
              <w:trHeight w:val="900"/>
              <w:jc w:val="center"/>
            </w:trPr>
          </w:trPrChange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228" w:author="Osama AboulMagd" w:date="2016-10-03T13:48:00Z">
              <w:tcPr>
                <w:tcW w:w="1300" w:type="dxa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C11FFCF" w14:textId="6B401827" w:rsidR="00D26390" w:rsidRPr="000F0B6D" w:rsidRDefault="006B555B" w:rsidP="00D26390">
            <w:pPr>
              <w:pStyle w:val="CellBody"/>
              <w:rPr>
                <w:ins w:id="1229" w:author="Osama AboulMagd" w:date="2016-10-03T10:39:00Z"/>
              </w:rPr>
            </w:pPr>
            <w:ins w:id="1230" w:author="Osama AboulMagd" w:date="2016-10-03T14:19:00Z">
              <w:r>
                <w:rPr>
                  <w:w w:val="100"/>
                </w:rPr>
                <w:t>HEWP3</w:t>
              </w:r>
              <w:r w:rsidR="00C115CB">
                <w:rPr>
                  <w:w w:val="100"/>
                </w:rPr>
                <w:t>.</w:t>
              </w:r>
              <w:r>
                <w:rPr>
                  <w:w w:val="100"/>
                </w:rPr>
                <w:t>2</w:t>
              </w:r>
            </w:ins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231" w:author="Osama AboulMagd" w:date="2016-10-03T13:48:00Z">
              <w:tcPr>
                <w:tcW w:w="290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98F5C47" w14:textId="77777777" w:rsidR="00D26390" w:rsidRPr="000F0B6D" w:rsidRDefault="00D26390" w:rsidP="00D26390">
            <w:pPr>
              <w:pStyle w:val="CellBody"/>
              <w:rPr>
                <w:ins w:id="1232" w:author="Osama AboulMagd" w:date="2016-10-03T10:39:00Z"/>
              </w:rPr>
            </w:pPr>
            <w:ins w:id="1233" w:author="Osama AboulMagd" w:date="2016-10-03T10:39:00Z">
              <w:r w:rsidRPr="000F0B6D">
                <w:rPr>
                  <w:w w:val="100"/>
                </w:rPr>
                <w:t>Values in 40 MHz channel</w:t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234" w:author="Osama AboulMagd" w:date="2016-10-03T13:48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7BD3CC7B" w14:textId="5AE87DED" w:rsidR="00D26390" w:rsidRPr="000F0B6D" w:rsidRDefault="00C115CB" w:rsidP="00D26390">
            <w:pPr>
              <w:pStyle w:val="CellBody"/>
              <w:rPr>
                <w:ins w:id="1235" w:author="Osama AboulMagd" w:date="2016-10-03T10:39:00Z"/>
              </w:rPr>
            </w:pPr>
            <w:ins w:id="1236" w:author="Osama AboulMagd" w:date="2016-10-03T10:39:00Z">
              <w:r>
                <w:rPr>
                  <w:w w:val="100"/>
                </w:rPr>
                <w:t>26.3.8</w:t>
              </w:r>
              <w:r w:rsidR="00D26390" w:rsidRPr="000F0B6D">
                <w:rPr>
                  <w:w w:val="100"/>
                </w:rPr>
                <w:t xml:space="preserve"> (Timing-related parameters)</w:t>
              </w:r>
              <w:r w:rsidR="00D26390" w:rsidRPr="000F0B6D">
                <w:rPr>
                  <w:vanish/>
                  <w:w w:val="100"/>
                </w:rPr>
                <w:t>(Ed)</w:t>
              </w:r>
            </w:ins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237" w:author="Osama AboulMagd" w:date="2016-10-03T13:48:00Z">
              <w:tcPr>
                <w:tcW w:w="13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7B17018A" w14:textId="77777777" w:rsidR="00C115CB" w:rsidRDefault="00C115CB" w:rsidP="00C115CB">
            <w:pPr>
              <w:pStyle w:val="CellBody"/>
              <w:rPr>
                <w:ins w:id="1238" w:author="Osama AboulMagd" w:date="2016-10-03T14:23:00Z"/>
                <w:w w:val="100"/>
              </w:rPr>
            </w:pPr>
            <w:ins w:id="1239" w:author="Osama AboulMagd" w:date="2016-10-03T14:23:00Z">
              <w:r>
                <w:rPr>
                  <w:w w:val="100"/>
                </w:rPr>
                <w:t>CFHEW2G4</w:t>
              </w:r>
              <w:r w:rsidRPr="000F0B6D">
                <w:rPr>
                  <w:vanish/>
                  <w:w w:val="100"/>
                </w:rPr>
                <w:t>(#6573)</w:t>
              </w:r>
              <w:r w:rsidRPr="000F0B6D">
                <w:rPr>
                  <w:w w:val="100"/>
                </w:rPr>
                <w:t>:M</w:t>
              </w:r>
            </w:ins>
          </w:p>
          <w:p w14:paraId="3CA2FDD9" w14:textId="77777777" w:rsidR="00C115CB" w:rsidRDefault="00C115CB" w:rsidP="00C115CB">
            <w:pPr>
              <w:pStyle w:val="CellBody"/>
              <w:rPr>
                <w:ins w:id="1240" w:author="Osama AboulMagd" w:date="2016-10-03T14:23:00Z"/>
                <w:w w:val="100"/>
              </w:rPr>
            </w:pPr>
            <w:ins w:id="1241" w:author="Osama AboulMagd" w:date="2016-10-03T14:23:00Z">
              <w:r>
                <w:rPr>
                  <w:w w:val="100"/>
                </w:rPr>
                <w:t>CFHEW5G:M</w:t>
              </w:r>
            </w:ins>
          </w:p>
          <w:p w14:paraId="07588FD6" w14:textId="53F14B44" w:rsidR="00D26390" w:rsidRPr="000F0B6D" w:rsidRDefault="00C115CB" w:rsidP="00C115CB">
            <w:pPr>
              <w:pStyle w:val="CellBody"/>
              <w:rPr>
                <w:ins w:id="1242" w:author="Osama AboulMagd" w:date="2016-10-03T10:39:00Z"/>
              </w:rPr>
            </w:pPr>
            <w:ins w:id="1243" w:author="Osama AboulMagd" w:date="2016-10-03T14:23:00Z">
              <w:r w:rsidRPr="000F0B6D">
                <w:rPr>
                  <w:vanish/>
                  <w:w w:val="100"/>
                </w:rPr>
                <w:t xml:space="preserve"> </w:t>
              </w:r>
            </w:ins>
            <w:ins w:id="1244" w:author="Osama AboulMagd" w:date="2016-10-03T10:39:00Z">
              <w:r w:rsidR="00D26390" w:rsidRPr="000F0B6D">
                <w:rPr>
                  <w:vanish/>
                  <w:w w:val="100"/>
                </w:rPr>
                <w:t>(#6573)</w:t>
              </w:r>
            </w:ins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245" w:author="Osama AboulMagd" w:date="2016-10-03T13:48:00Z">
              <w:tcPr>
                <w:tcW w:w="17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B92AFAC" w14:textId="77777777" w:rsidR="00D26390" w:rsidRPr="000F0B6D" w:rsidRDefault="00D26390" w:rsidP="00D26390">
            <w:pPr>
              <w:pStyle w:val="CellBody"/>
              <w:spacing w:line="160" w:lineRule="atLeast"/>
              <w:rPr>
                <w:ins w:id="1246" w:author="Osama AboulMagd" w:date="2016-10-03T10:39:00Z"/>
                <w:sz w:val="16"/>
                <w:szCs w:val="16"/>
              </w:rPr>
            </w:pPr>
            <w:ins w:id="1247" w:author="Osama AboulMagd" w:date="2016-10-03T10:39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D26390" w:rsidRPr="000F0B6D" w14:paraId="21786823" w14:textId="77777777" w:rsidTr="00812A89">
        <w:trPr>
          <w:trHeight w:val="900"/>
          <w:jc w:val="center"/>
          <w:ins w:id="1248" w:author="Osama AboulMagd" w:date="2016-10-03T10:39:00Z"/>
          <w:trPrChange w:id="1249" w:author="Osama AboulMagd" w:date="2016-10-03T13:48:00Z">
            <w:trPr>
              <w:trHeight w:val="900"/>
              <w:jc w:val="center"/>
            </w:trPr>
          </w:trPrChange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250" w:author="Osama AboulMagd" w:date="2016-10-03T13:48:00Z">
              <w:tcPr>
                <w:tcW w:w="1300" w:type="dxa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C75614F" w14:textId="2B7EA4BA" w:rsidR="00D26390" w:rsidRPr="000F0B6D" w:rsidRDefault="006B555B" w:rsidP="00D26390">
            <w:pPr>
              <w:pStyle w:val="CellBody"/>
              <w:rPr>
                <w:ins w:id="1251" w:author="Osama AboulMagd" w:date="2016-10-03T10:39:00Z"/>
              </w:rPr>
            </w:pPr>
            <w:ins w:id="1252" w:author="Osama AboulMagd" w:date="2016-10-03T14:19:00Z">
              <w:r>
                <w:rPr>
                  <w:w w:val="100"/>
                </w:rPr>
                <w:t>HEWP3</w:t>
              </w:r>
              <w:r w:rsidR="00C115CB">
                <w:rPr>
                  <w:w w:val="100"/>
                </w:rPr>
                <w:t>.</w:t>
              </w:r>
              <w:r>
                <w:rPr>
                  <w:w w:val="100"/>
                </w:rPr>
                <w:t>3</w:t>
              </w:r>
            </w:ins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253" w:author="Osama AboulMagd" w:date="2016-10-03T13:48:00Z">
              <w:tcPr>
                <w:tcW w:w="290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E22DDA8" w14:textId="77777777" w:rsidR="00D26390" w:rsidRPr="000F0B6D" w:rsidRDefault="00D26390" w:rsidP="00D26390">
            <w:pPr>
              <w:pStyle w:val="CellBody"/>
              <w:rPr>
                <w:ins w:id="1254" w:author="Osama AboulMagd" w:date="2016-10-03T10:39:00Z"/>
              </w:rPr>
            </w:pPr>
            <w:ins w:id="1255" w:author="Osama AboulMagd" w:date="2016-10-03T10:39:00Z">
              <w:r w:rsidRPr="000F0B6D">
                <w:rPr>
                  <w:w w:val="100"/>
                </w:rPr>
                <w:t>Values in 80 MHz channel</w:t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256" w:author="Osama AboulMagd" w:date="2016-10-03T13:48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A9E3438" w14:textId="20006FAA" w:rsidR="00D26390" w:rsidRPr="000F0B6D" w:rsidRDefault="00C115CB" w:rsidP="00D26390">
            <w:pPr>
              <w:pStyle w:val="CellBody"/>
              <w:rPr>
                <w:ins w:id="1257" w:author="Osama AboulMagd" w:date="2016-10-03T10:39:00Z"/>
              </w:rPr>
            </w:pPr>
            <w:ins w:id="1258" w:author="Osama AboulMagd" w:date="2016-10-03T14:26:00Z">
              <w:r>
                <w:rPr>
                  <w:w w:val="100"/>
                </w:rPr>
                <w:t>26.3.8</w:t>
              </w:r>
              <w:r w:rsidRPr="000F0B6D">
                <w:rPr>
                  <w:w w:val="100"/>
                </w:rPr>
                <w:t xml:space="preserve"> (Timing-related parameters)</w:t>
              </w:r>
              <w:r w:rsidRPr="000F0B6D">
                <w:rPr>
                  <w:vanish/>
                  <w:w w:val="100"/>
                </w:rPr>
                <w:t xml:space="preserve"> </w:t>
              </w:r>
            </w:ins>
            <w:ins w:id="1259" w:author="Osama AboulMagd" w:date="2016-10-03T10:39:00Z">
              <w:r w:rsidR="00D26390" w:rsidRPr="000F0B6D">
                <w:rPr>
                  <w:vanish/>
                  <w:w w:val="100"/>
                </w:rPr>
                <w:t>(Ed)</w:t>
              </w:r>
            </w:ins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260" w:author="Osama AboulMagd" w:date="2016-10-03T13:48:00Z">
              <w:tcPr>
                <w:tcW w:w="13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8B894A4" w14:textId="77777777" w:rsidR="00C115CB" w:rsidRDefault="00C115CB" w:rsidP="00C115CB">
            <w:pPr>
              <w:pStyle w:val="CellBody"/>
              <w:rPr>
                <w:ins w:id="1261" w:author="Osama AboulMagd" w:date="2016-10-03T14:24:00Z"/>
                <w:w w:val="100"/>
              </w:rPr>
            </w:pPr>
            <w:ins w:id="1262" w:author="Osama AboulMagd" w:date="2016-10-03T14:24:00Z">
              <w:r>
                <w:rPr>
                  <w:w w:val="100"/>
                </w:rPr>
                <w:t>CFHEW5G:M</w:t>
              </w:r>
            </w:ins>
          </w:p>
          <w:p w14:paraId="52463F67" w14:textId="65D147B3" w:rsidR="00D26390" w:rsidRPr="000F0B6D" w:rsidRDefault="00D26390" w:rsidP="00D26390">
            <w:pPr>
              <w:pStyle w:val="CellBody"/>
              <w:rPr>
                <w:ins w:id="1263" w:author="Osama AboulMagd" w:date="2016-10-03T10:39:00Z"/>
              </w:rPr>
            </w:pP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264" w:author="Osama AboulMagd" w:date="2016-10-03T13:48:00Z">
              <w:tcPr>
                <w:tcW w:w="17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BFB444E" w14:textId="77777777" w:rsidR="00D26390" w:rsidRPr="000F0B6D" w:rsidRDefault="00D26390" w:rsidP="00D26390">
            <w:pPr>
              <w:pStyle w:val="CellBody"/>
              <w:spacing w:line="160" w:lineRule="atLeast"/>
              <w:rPr>
                <w:ins w:id="1265" w:author="Osama AboulMagd" w:date="2016-10-03T10:39:00Z"/>
                <w:sz w:val="16"/>
                <w:szCs w:val="16"/>
              </w:rPr>
            </w:pPr>
            <w:ins w:id="1266" w:author="Osama AboulMagd" w:date="2016-10-03T10:39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D26390" w:rsidRPr="000F0B6D" w14:paraId="5241441E" w14:textId="77777777" w:rsidTr="00812A89">
        <w:trPr>
          <w:trHeight w:val="900"/>
          <w:jc w:val="center"/>
          <w:ins w:id="1267" w:author="Osama AboulMagd" w:date="2016-10-03T10:39:00Z"/>
          <w:trPrChange w:id="1268" w:author="Osama AboulMagd" w:date="2016-10-03T13:48:00Z">
            <w:trPr>
              <w:trHeight w:val="900"/>
              <w:jc w:val="center"/>
            </w:trPr>
          </w:trPrChange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269" w:author="Osama AboulMagd" w:date="2016-10-03T13:48:00Z">
              <w:tcPr>
                <w:tcW w:w="1300" w:type="dxa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33FCDAD" w14:textId="56FDA502" w:rsidR="00D26390" w:rsidRPr="000F0B6D" w:rsidRDefault="006B555B" w:rsidP="00D26390">
            <w:pPr>
              <w:pStyle w:val="CellBody"/>
              <w:rPr>
                <w:ins w:id="1270" w:author="Osama AboulMagd" w:date="2016-10-03T10:39:00Z"/>
              </w:rPr>
            </w:pPr>
            <w:ins w:id="1271" w:author="Osama AboulMagd" w:date="2016-10-03T14:19:00Z">
              <w:r>
                <w:rPr>
                  <w:w w:val="100"/>
                </w:rPr>
                <w:t>HEWP3.4</w:t>
              </w:r>
            </w:ins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272" w:author="Osama AboulMagd" w:date="2016-10-03T13:48:00Z">
              <w:tcPr>
                <w:tcW w:w="290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1C219D9" w14:textId="77777777" w:rsidR="00D26390" w:rsidRPr="000F0B6D" w:rsidRDefault="00D26390" w:rsidP="00D26390">
            <w:pPr>
              <w:pStyle w:val="CellBody"/>
              <w:rPr>
                <w:ins w:id="1273" w:author="Osama AboulMagd" w:date="2016-10-03T10:39:00Z"/>
              </w:rPr>
            </w:pPr>
            <w:ins w:id="1274" w:author="Osama AboulMagd" w:date="2016-10-03T10:39:00Z">
              <w:r w:rsidRPr="000F0B6D">
                <w:rPr>
                  <w:w w:val="100"/>
                </w:rPr>
                <w:t>Values in 160 MHz channel</w:t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275" w:author="Osama AboulMagd" w:date="2016-10-03T13:48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E6675EB" w14:textId="77F04C8B" w:rsidR="00D26390" w:rsidRPr="000F0B6D" w:rsidRDefault="00C115CB" w:rsidP="00D26390">
            <w:pPr>
              <w:pStyle w:val="CellBody"/>
              <w:rPr>
                <w:ins w:id="1276" w:author="Osama AboulMagd" w:date="2016-10-03T10:39:00Z"/>
              </w:rPr>
            </w:pPr>
            <w:ins w:id="1277" w:author="Osama AboulMagd" w:date="2016-10-03T14:26:00Z">
              <w:r>
                <w:rPr>
                  <w:w w:val="100"/>
                </w:rPr>
                <w:t>26.3.8</w:t>
              </w:r>
              <w:r w:rsidRPr="000F0B6D">
                <w:rPr>
                  <w:w w:val="100"/>
                </w:rPr>
                <w:t xml:space="preserve"> (Timing-related parameters)</w:t>
              </w:r>
              <w:r w:rsidRPr="000F0B6D">
                <w:rPr>
                  <w:vanish/>
                  <w:w w:val="100"/>
                </w:rPr>
                <w:t xml:space="preserve"> </w:t>
              </w:r>
            </w:ins>
            <w:ins w:id="1278" w:author="Osama AboulMagd" w:date="2016-10-03T10:39:00Z">
              <w:r w:rsidR="00D26390" w:rsidRPr="000F0B6D">
                <w:rPr>
                  <w:vanish/>
                  <w:w w:val="100"/>
                </w:rPr>
                <w:t>(Ed)</w:t>
              </w:r>
            </w:ins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279" w:author="Osama AboulMagd" w:date="2016-10-03T13:48:00Z">
              <w:tcPr>
                <w:tcW w:w="13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D6A6632" w14:textId="77777777" w:rsidR="00C115CB" w:rsidRDefault="00C115CB" w:rsidP="00C115CB">
            <w:pPr>
              <w:pStyle w:val="CellBody"/>
              <w:rPr>
                <w:ins w:id="1280" w:author="Osama AboulMagd" w:date="2016-10-03T14:24:00Z"/>
                <w:w w:val="100"/>
              </w:rPr>
            </w:pPr>
            <w:ins w:id="1281" w:author="Osama AboulMagd" w:date="2016-10-03T14:24:00Z">
              <w:r>
                <w:rPr>
                  <w:w w:val="100"/>
                </w:rPr>
                <w:t>CFHEW5G:M</w:t>
              </w:r>
            </w:ins>
          </w:p>
          <w:p w14:paraId="6BC69B46" w14:textId="4C2B1FA9" w:rsidR="00D26390" w:rsidRPr="000F0B6D" w:rsidRDefault="00D26390" w:rsidP="00D26390">
            <w:pPr>
              <w:pStyle w:val="CellBody"/>
              <w:rPr>
                <w:ins w:id="1282" w:author="Osama AboulMagd" w:date="2016-10-03T10:39:00Z"/>
              </w:rPr>
            </w:pP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283" w:author="Osama AboulMagd" w:date="2016-10-03T13:48:00Z">
              <w:tcPr>
                <w:tcW w:w="17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3D3FC3A4" w14:textId="77777777" w:rsidR="00D26390" w:rsidRPr="000F0B6D" w:rsidRDefault="00D26390" w:rsidP="00D26390">
            <w:pPr>
              <w:pStyle w:val="CellBody"/>
              <w:spacing w:line="160" w:lineRule="atLeast"/>
              <w:rPr>
                <w:ins w:id="1284" w:author="Osama AboulMagd" w:date="2016-10-03T10:39:00Z"/>
                <w:sz w:val="16"/>
                <w:szCs w:val="16"/>
              </w:rPr>
            </w:pPr>
            <w:ins w:id="1285" w:author="Osama AboulMagd" w:date="2016-10-03T10:39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D26390" w:rsidRPr="000F0B6D" w14:paraId="1F0DA614" w14:textId="77777777" w:rsidTr="00812A89">
        <w:trPr>
          <w:trHeight w:val="900"/>
          <w:jc w:val="center"/>
          <w:ins w:id="1286" w:author="Osama AboulMagd" w:date="2016-10-03T10:39:00Z"/>
          <w:trPrChange w:id="1287" w:author="Osama AboulMagd" w:date="2016-10-03T13:48:00Z">
            <w:trPr>
              <w:trHeight w:val="900"/>
              <w:jc w:val="center"/>
            </w:trPr>
          </w:trPrChange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288" w:author="Osama AboulMagd" w:date="2016-10-03T13:48:00Z">
              <w:tcPr>
                <w:tcW w:w="1300" w:type="dxa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2CDF0F10" w14:textId="7EC7C87E" w:rsidR="00D26390" w:rsidRPr="000F0B6D" w:rsidRDefault="006B555B" w:rsidP="00D26390">
            <w:pPr>
              <w:pStyle w:val="CellBody"/>
              <w:rPr>
                <w:ins w:id="1289" w:author="Osama AboulMagd" w:date="2016-10-03T10:39:00Z"/>
              </w:rPr>
            </w:pPr>
            <w:ins w:id="1290" w:author="Osama AboulMagd" w:date="2016-10-03T14:21:00Z">
              <w:r>
                <w:rPr>
                  <w:w w:val="100"/>
                </w:rPr>
                <w:t>HEWP3.5</w:t>
              </w:r>
            </w:ins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291" w:author="Osama AboulMagd" w:date="2016-10-03T13:48:00Z">
              <w:tcPr>
                <w:tcW w:w="290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4519C54" w14:textId="77777777" w:rsidR="00D26390" w:rsidRPr="000F0B6D" w:rsidRDefault="00D26390" w:rsidP="00D26390">
            <w:pPr>
              <w:pStyle w:val="CellBody"/>
              <w:rPr>
                <w:ins w:id="1292" w:author="Osama AboulMagd" w:date="2016-10-03T10:39:00Z"/>
              </w:rPr>
            </w:pPr>
            <w:ins w:id="1293" w:author="Osama AboulMagd" w:date="2016-10-03T10:39:00Z">
              <w:r w:rsidRPr="000F0B6D">
                <w:rPr>
                  <w:w w:val="100"/>
                </w:rPr>
                <w:t>Values in 80+80 MHz channel</w:t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294" w:author="Osama AboulMagd" w:date="2016-10-03T13:48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49E6E8E1" w14:textId="5856A9F6" w:rsidR="00D26390" w:rsidRPr="000F0B6D" w:rsidRDefault="00C115CB" w:rsidP="00D26390">
            <w:pPr>
              <w:pStyle w:val="CellBody"/>
              <w:rPr>
                <w:ins w:id="1295" w:author="Osama AboulMagd" w:date="2016-10-03T10:39:00Z"/>
              </w:rPr>
            </w:pPr>
            <w:ins w:id="1296" w:author="Osama AboulMagd" w:date="2016-10-03T14:26:00Z">
              <w:r>
                <w:rPr>
                  <w:w w:val="100"/>
                </w:rPr>
                <w:t>26.3.8</w:t>
              </w:r>
              <w:r w:rsidRPr="000F0B6D">
                <w:rPr>
                  <w:w w:val="100"/>
                </w:rPr>
                <w:t xml:space="preserve"> (Timing-related parameters)</w:t>
              </w:r>
              <w:r w:rsidRPr="000F0B6D">
                <w:rPr>
                  <w:vanish/>
                  <w:w w:val="100"/>
                </w:rPr>
                <w:t xml:space="preserve"> </w:t>
              </w:r>
            </w:ins>
            <w:ins w:id="1297" w:author="Osama AboulMagd" w:date="2016-10-03T10:39:00Z">
              <w:r w:rsidR="00D26390" w:rsidRPr="000F0B6D">
                <w:rPr>
                  <w:vanish/>
                  <w:w w:val="100"/>
                </w:rPr>
                <w:t>(Ed)</w:t>
              </w:r>
            </w:ins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298" w:author="Osama AboulMagd" w:date="2016-10-03T13:48:00Z">
              <w:tcPr>
                <w:tcW w:w="13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432B8AA2" w14:textId="77777777" w:rsidR="00C115CB" w:rsidRDefault="00C115CB" w:rsidP="00C115CB">
            <w:pPr>
              <w:pStyle w:val="CellBody"/>
              <w:rPr>
                <w:ins w:id="1299" w:author="Osama AboulMagd" w:date="2016-10-03T14:24:00Z"/>
                <w:w w:val="100"/>
              </w:rPr>
            </w:pPr>
            <w:ins w:id="1300" w:author="Osama AboulMagd" w:date="2016-10-03T14:24:00Z">
              <w:r>
                <w:rPr>
                  <w:w w:val="100"/>
                </w:rPr>
                <w:t>CFHEW5G:M</w:t>
              </w:r>
            </w:ins>
          </w:p>
          <w:p w14:paraId="3A80D994" w14:textId="65DF50CC" w:rsidR="00D26390" w:rsidRPr="000F0B6D" w:rsidRDefault="00D26390" w:rsidP="00D26390">
            <w:pPr>
              <w:pStyle w:val="CellBody"/>
              <w:rPr>
                <w:ins w:id="1301" w:author="Osama AboulMagd" w:date="2016-10-03T10:39:00Z"/>
              </w:rPr>
            </w:pP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302" w:author="Osama AboulMagd" w:date="2016-10-03T13:48:00Z">
              <w:tcPr>
                <w:tcW w:w="17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7C27D46F" w14:textId="77777777" w:rsidR="00D26390" w:rsidRPr="000F0B6D" w:rsidRDefault="00D26390" w:rsidP="00D26390">
            <w:pPr>
              <w:pStyle w:val="CellBody"/>
              <w:spacing w:line="160" w:lineRule="atLeast"/>
              <w:rPr>
                <w:ins w:id="1303" w:author="Osama AboulMagd" w:date="2016-10-03T10:39:00Z"/>
                <w:sz w:val="16"/>
                <w:szCs w:val="16"/>
              </w:rPr>
            </w:pPr>
            <w:ins w:id="1304" w:author="Osama AboulMagd" w:date="2016-10-03T10:39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D26390" w:rsidRPr="000F0B6D" w14:paraId="4982BD69" w14:textId="77777777" w:rsidTr="00812A89">
        <w:trPr>
          <w:trHeight w:val="500"/>
          <w:jc w:val="center"/>
          <w:ins w:id="1305" w:author="Osama AboulMagd" w:date="2016-10-03T10:39:00Z"/>
          <w:trPrChange w:id="1306" w:author="Osama AboulMagd" w:date="2016-10-03T13:48:00Z">
            <w:trPr>
              <w:trHeight w:val="500"/>
              <w:jc w:val="center"/>
            </w:trPr>
          </w:trPrChange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307" w:author="Osama AboulMagd" w:date="2016-10-03T13:48:00Z">
              <w:tcPr>
                <w:tcW w:w="1300" w:type="dxa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9A91B90" w14:textId="71245F69" w:rsidR="00D26390" w:rsidRPr="000F0B6D" w:rsidRDefault="00C115CB" w:rsidP="00D26390">
            <w:pPr>
              <w:pStyle w:val="CellBody"/>
              <w:rPr>
                <w:ins w:id="1308" w:author="Osama AboulMagd" w:date="2016-10-03T10:39:00Z"/>
              </w:rPr>
            </w:pPr>
            <w:ins w:id="1309" w:author="Osama AboulMagd" w:date="2016-10-03T10:39:00Z">
              <w:r>
                <w:rPr>
                  <w:w w:val="100"/>
                </w:rPr>
                <w:t>HEWP</w:t>
              </w:r>
              <w:r w:rsidR="006B555B">
                <w:rPr>
                  <w:w w:val="100"/>
                </w:rPr>
                <w:t>4</w:t>
              </w:r>
            </w:ins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310" w:author="Osama AboulMagd" w:date="2016-10-03T13:48:00Z">
              <w:tcPr>
                <w:tcW w:w="290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17935C66" w14:textId="258A8D10" w:rsidR="00D26390" w:rsidRPr="000F0B6D" w:rsidRDefault="00C115CB" w:rsidP="00D26390">
            <w:pPr>
              <w:pStyle w:val="CellBody"/>
              <w:rPr>
                <w:ins w:id="1311" w:author="Osama AboulMagd" w:date="2016-10-03T10:39:00Z"/>
              </w:rPr>
            </w:pPr>
            <w:commentRangeStart w:id="1312"/>
            <w:ins w:id="1313" w:author="Osama AboulMagd" w:date="2016-10-03T10:39:00Z">
              <w:r>
                <w:rPr>
                  <w:w w:val="100"/>
                </w:rPr>
                <w:t>HE</w:t>
              </w:r>
              <w:r w:rsidR="00D26390" w:rsidRPr="000F0B6D">
                <w:rPr>
                  <w:w w:val="100"/>
                </w:rPr>
                <w:t xml:space="preserve"> preamble</w:t>
              </w:r>
            </w:ins>
            <w:commentRangeEnd w:id="1312"/>
            <w:ins w:id="1314" w:author="Osama AboulMagd" w:date="2016-10-05T10:12:00Z">
              <w:r w:rsidR="00F42C7A">
                <w:rPr>
                  <w:rStyle w:val="CommentReference"/>
                  <w:rFonts w:eastAsia="Times New Roman"/>
                  <w:color w:val="auto"/>
                  <w:w w:val="100"/>
                  <w:lang w:val="en-GB"/>
                </w:rPr>
                <w:commentReference w:id="1312"/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315" w:author="Osama AboulMagd" w:date="2016-10-03T13:48:00Z">
              <w:tcPr>
                <w:tcW w:w="1380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B4C7CEA" w14:textId="4E768863" w:rsidR="00D26390" w:rsidRPr="000F0B6D" w:rsidRDefault="00C115CB" w:rsidP="00D26390">
            <w:pPr>
              <w:pStyle w:val="CellBody"/>
              <w:rPr>
                <w:ins w:id="1316" w:author="Osama AboulMagd" w:date="2016-10-03T10:39:00Z"/>
              </w:rPr>
            </w:pPr>
            <w:ins w:id="1317" w:author="Osama AboulMagd" w:date="2016-10-03T10:39:00Z">
              <w:r>
                <w:rPr>
                  <w:w w:val="100"/>
                </w:rPr>
                <w:t>21.3.10</w:t>
              </w:r>
              <w:r w:rsidR="00D26390" w:rsidRPr="000F0B6D">
                <w:rPr>
                  <w:w w:val="100"/>
                </w:rPr>
                <w:t xml:space="preserve"> (VHT preamble)</w:t>
              </w:r>
              <w:r w:rsidR="00D26390" w:rsidRPr="000F0B6D">
                <w:rPr>
                  <w:vanish/>
                  <w:w w:val="100"/>
                </w:rPr>
                <w:t>(Ed)</w:t>
              </w:r>
            </w:ins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318" w:author="Osama AboulMagd" w:date="2016-10-03T13:48:00Z">
              <w:tcPr>
                <w:tcW w:w="13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7878AB9B" w14:textId="6D63251A" w:rsidR="00BB59A0" w:rsidRDefault="00BB59A0" w:rsidP="00BB59A0">
            <w:pPr>
              <w:pStyle w:val="CellBody"/>
              <w:rPr>
                <w:ins w:id="1319" w:author="Osama AboulMagd" w:date="2016-10-05T09:45:00Z"/>
                <w:w w:val="100"/>
              </w:rPr>
            </w:pPr>
          </w:p>
          <w:p w14:paraId="1060D7E8" w14:textId="485C4787" w:rsidR="00D26390" w:rsidRPr="000F0B6D" w:rsidRDefault="00BB59A0" w:rsidP="00BB59A0">
            <w:pPr>
              <w:pStyle w:val="CellBody"/>
              <w:rPr>
                <w:ins w:id="1320" w:author="Osama AboulMagd" w:date="2016-10-03T10:39:00Z"/>
              </w:rPr>
            </w:pPr>
            <w:ins w:id="1321" w:author="Osama AboulMagd" w:date="2016-10-05T09:45:00Z">
              <w:r w:rsidRPr="000F0B6D">
                <w:rPr>
                  <w:vanish/>
                  <w:w w:val="100"/>
                </w:rPr>
                <w:t xml:space="preserve"> </w:t>
              </w:r>
            </w:ins>
            <w:ins w:id="1322" w:author="Osama AboulMagd" w:date="2016-10-03T10:39:00Z">
              <w:r w:rsidR="00D26390" w:rsidRPr="000F0B6D">
                <w:rPr>
                  <w:vanish/>
                  <w:w w:val="100"/>
                </w:rPr>
                <w:t>(#6573)</w:t>
              </w:r>
            </w:ins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323" w:author="Osama AboulMagd" w:date="2016-10-03T13:48:00Z">
              <w:tcPr>
                <w:tcW w:w="17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E4789EA" w14:textId="626552EB" w:rsidR="00D26390" w:rsidRPr="000F0B6D" w:rsidRDefault="00D26390" w:rsidP="00D26390">
            <w:pPr>
              <w:pStyle w:val="CellBody"/>
              <w:spacing w:line="160" w:lineRule="atLeast"/>
              <w:rPr>
                <w:ins w:id="1324" w:author="Osama AboulMagd" w:date="2016-10-03T10:39:00Z"/>
                <w:sz w:val="16"/>
                <w:szCs w:val="16"/>
              </w:rPr>
            </w:pPr>
          </w:p>
        </w:tc>
      </w:tr>
      <w:tr w:rsidR="003447FB" w:rsidRPr="000F0B6D" w14:paraId="73D57451" w14:textId="77777777" w:rsidTr="00812A89">
        <w:trPr>
          <w:trHeight w:val="500"/>
          <w:jc w:val="center"/>
          <w:ins w:id="1325" w:author="Osama AboulMagd" w:date="2016-10-05T09:41:00Z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E47339C" w14:textId="491B6B64" w:rsidR="003447FB" w:rsidRDefault="006B555B" w:rsidP="00D26390">
            <w:pPr>
              <w:pStyle w:val="CellBody"/>
              <w:rPr>
                <w:ins w:id="1326" w:author="Osama AboulMagd" w:date="2016-10-05T09:41:00Z"/>
                <w:w w:val="100"/>
              </w:rPr>
            </w:pPr>
            <w:ins w:id="1327" w:author="Osama AboulMagd" w:date="2016-10-05T09:41:00Z">
              <w:r>
                <w:rPr>
                  <w:w w:val="100"/>
                </w:rPr>
                <w:t>HEWP4</w:t>
              </w:r>
              <w:r w:rsidR="003447FB">
                <w:rPr>
                  <w:w w:val="100"/>
                </w:rPr>
                <w:t>.1</w:t>
              </w:r>
            </w:ins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C93AB1C" w14:textId="672010D9" w:rsidR="003447FB" w:rsidRDefault="00BB59A0" w:rsidP="00D26390">
            <w:pPr>
              <w:pStyle w:val="CellBody"/>
              <w:rPr>
                <w:ins w:id="1328" w:author="Osama AboulMagd" w:date="2016-10-05T09:41:00Z"/>
                <w:w w:val="100"/>
              </w:rPr>
            </w:pPr>
            <w:ins w:id="1329" w:author="Osama AboulMagd" w:date="2016-10-05T09:43:00Z">
              <w:r>
                <w:rPr>
                  <w:w w:val="100"/>
                </w:rPr>
                <w:t xml:space="preserve">HE </w:t>
              </w:r>
            </w:ins>
            <w:ins w:id="1330" w:author="Osama AboulMagd" w:date="2016-10-05T09:41:00Z">
              <w:r w:rsidR="003447FB">
                <w:rPr>
                  <w:w w:val="100"/>
                </w:rPr>
                <w:t>SU</w:t>
              </w:r>
            </w:ins>
            <w:ins w:id="1331" w:author="Osama AboulMagd" w:date="2016-10-05T09:42:00Z">
              <w:r>
                <w:rPr>
                  <w:w w:val="100"/>
                </w:rPr>
                <w:t xml:space="preserve"> </w:t>
              </w:r>
            </w:ins>
            <w:ins w:id="1332" w:author="Osama AboulMagd" w:date="2016-10-05T09:41:00Z">
              <w:r w:rsidR="003447FB">
                <w:rPr>
                  <w:w w:val="100"/>
                </w:rPr>
                <w:t xml:space="preserve"> Preamble</w:t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81816EE" w14:textId="57F555A1" w:rsidR="003447FB" w:rsidRDefault="00BB59A0" w:rsidP="00D26390">
            <w:pPr>
              <w:pStyle w:val="CellBody"/>
              <w:rPr>
                <w:ins w:id="1333" w:author="Osama AboulMagd" w:date="2016-10-05T09:41:00Z"/>
                <w:w w:val="100"/>
              </w:rPr>
            </w:pPr>
            <w:ins w:id="1334" w:author="Osama AboulMagd" w:date="2016-10-05T09:45:00Z">
              <w:r>
                <w:rPr>
                  <w:w w:val="100"/>
                </w:rPr>
                <w:t>21.3.10</w:t>
              </w:r>
              <w:r w:rsidRPr="000F0B6D">
                <w:rPr>
                  <w:w w:val="100"/>
                </w:rPr>
                <w:t xml:space="preserve"> (VHT preamble)</w:t>
              </w:r>
            </w:ins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730E761" w14:textId="77777777" w:rsidR="00BB59A0" w:rsidRDefault="00BB59A0" w:rsidP="00BB59A0">
            <w:pPr>
              <w:pStyle w:val="CellBody"/>
              <w:rPr>
                <w:ins w:id="1335" w:author="Osama AboulMagd" w:date="2016-10-05T09:45:00Z"/>
                <w:w w:val="100"/>
              </w:rPr>
            </w:pPr>
            <w:ins w:id="1336" w:author="Osama AboulMagd" w:date="2016-10-05T09:45:00Z">
              <w:r>
                <w:rPr>
                  <w:w w:val="100"/>
                </w:rPr>
                <w:t>CFHEW5G:M</w:t>
              </w:r>
            </w:ins>
          </w:p>
          <w:p w14:paraId="0F34866D" w14:textId="77777777" w:rsidR="003447FB" w:rsidRPr="000F0B6D" w:rsidRDefault="003447FB" w:rsidP="00D26390">
            <w:pPr>
              <w:pStyle w:val="CellBody"/>
              <w:rPr>
                <w:ins w:id="1337" w:author="Osama AboulMagd" w:date="2016-10-05T09:41:00Z"/>
                <w:vanish/>
                <w:w w:val="100"/>
              </w:rPr>
            </w:pP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D15AE87" w14:textId="220594EA" w:rsidR="003447FB" w:rsidRPr="000F0B6D" w:rsidRDefault="00BB59A0" w:rsidP="00D26390">
            <w:pPr>
              <w:pStyle w:val="CellBody"/>
              <w:spacing w:line="160" w:lineRule="atLeast"/>
              <w:rPr>
                <w:ins w:id="1338" w:author="Osama AboulMagd" w:date="2016-10-05T09:41:00Z"/>
                <w:sz w:val="16"/>
                <w:szCs w:val="16"/>
              </w:rPr>
            </w:pPr>
            <w:ins w:id="1339" w:author="Osama AboulMagd" w:date="2016-10-05T09:45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3447FB" w:rsidRPr="000F0B6D" w14:paraId="48AAA873" w14:textId="77777777" w:rsidTr="00812A89">
        <w:trPr>
          <w:trHeight w:val="500"/>
          <w:jc w:val="center"/>
          <w:ins w:id="1340" w:author="Osama AboulMagd" w:date="2016-10-05T09:42:00Z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0B392C8" w14:textId="11430FBC" w:rsidR="003447FB" w:rsidRDefault="006B555B" w:rsidP="00D26390">
            <w:pPr>
              <w:pStyle w:val="CellBody"/>
              <w:rPr>
                <w:ins w:id="1341" w:author="Osama AboulMagd" w:date="2016-10-05T09:42:00Z"/>
                <w:w w:val="100"/>
              </w:rPr>
            </w:pPr>
            <w:ins w:id="1342" w:author="Osama AboulMagd" w:date="2016-10-05T09:42:00Z">
              <w:r>
                <w:rPr>
                  <w:w w:val="100"/>
                </w:rPr>
                <w:t>HEWP4</w:t>
              </w:r>
              <w:r w:rsidR="003447FB">
                <w:rPr>
                  <w:w w:val="100"/>
                </w:rPr>
                <w:t>.2</w:t>
              </w:r>
            </w:ins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412DEBE" w14:textId="34431446" w:rsidR="003447FB" w:rsidRDefault="00BB59A0" w:rsidP="00D26390">
            <w:pPr>
              <w:pStyle w:val="CellBody"/>
              <w:rPr>
                <w:ins w:id="1343" w:author="Osama AboulMagd" w:date="2016-10-05T09:42:00Z"/>
                <w:w w:val="100"/>
              </w:rPr>
            </w:pPr>
            <w:ins w:id="1344" w:author="Osama AboulMagd" w:date="2016-10-05T09:44:00Z">
              <w:r>
                <w:rPr>
                  <w:w w:val="100"/>
                </w:rPr>
                <w:t xml:space="preserve">HE </w:t>
              </w:r>
            </w:ins>
            <w:ins w:id="1345" w:author="Osama AboulMagd" w:date="2016-10-05T09:42:00Z">
              <w:r>
                <w:rPr>
                  <w:w w:val="100"/>
                </w:rPr>
                <w:t>MU</w:t>
              </w:r>
              <w:r w:rsidR="003447FB">
                <w:rPr>
                  <w:w w:val="100"/>
                </w:rPr>
                <w:t xml:space="preserve"> Preamble</w:t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2F801EE" w14:textId="79E2E511" w:rsidR="003447FB" w:rsidRDefault="00BB59A0" w:rsidP="00D26390">
            <w:pPr>
              <w:pStyle w:val="CellBody"/>
              <w:rPr>
                <w:ins w:id="1346" w:author="Osama AboulMagd" w:date="2016-10-05T09:42:00Z"/>
                <w:w w:val="100"/>
              </w:rPr>
            </w:pPr>
            <w:ins w:id="1347" w:author="Osama AboulMagd" w:date="2016-10-05T09:45:00Z">
              <w:r>
                <w:rPr>
                  <w:w w:val="100"/>
                </w:rPr>
                <w:t>21.3.10</w:t>
              </w:r>
              <w:r w:rsidRPr="000F0B6D">
                <w:rPr>
                  <w:w w:val="100"/>
                </w:rPr>
                <w:t xml:space="preserve"> (VHT preamble)</w:t>
              </w:r>
            </w:ins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A2925D7" w14:textId="77777777" w:rsidR="00BB59A0" w:rsidRDefault="00BB59A0" w:rsidP="00BB59A0">
            <w:pPr>
              <w:pStyle w:val="CellBody"/>
              <w:rPr>
                <w:ins w:id="1348" w:author="Osama AboulMagd" w:date="2016-10-05T09:45:00Z"/>
                <w:w w:val="100"/>
              </w:rPr>
            </w:pPr>
            <w:ins w:id="1349" w:author="Osama AboulMagd" w:date="2016-10-05T09:45:00Z">
              <w:r>
                <w:rPr>
                  <w:w w:val="100"/>
                </w:rPr>
                <w:t>CFHEW5G:M</w:t>
              </w:r>
            </w:ins>
          </w:p>
          <w:p w14:paraId="1F6ED850" w14:textId="77777777" w:rsidR="003447FB" w:rsidRPr="000F0B6D" w:rsidRDefault="003447FB" w:rsidP="00D26390">
            <w:pPr>
              <w:pStyle w:val="CellBody"/>
              <w:rPr>
                <w:ins w:id="1350" w:author="Osama AboulMagd" w:date="2016-10-05T09:42:00Z"/>
                <w:vanish/>
                <w:w w:val="100"/>
              </w:rPr>
            </w:pP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A6D2829" w14:textId="4B2E94FF" w:rsidR="003447FB" w:rsidRPr="000F0B6D" w:rsidRDefault="00BB59A0" w:rsidP="00D26390">
            <w:pPr>
              <w:pStyle w:val="CellBody"/>
              <w:spacing w:line="160" w:lineRule="atLeast"/>
              <w:rPr>
                <w:ins w:id="1351" w:author="Osama AboulMagd" w:date="2016-10-05T09:42:00Z"/>
                <w:sz w:val="16"/>
                <w:szCs w:val="16"/>
              </w:rPr>
            </w:pPr>
            <w:ins w:id="1352" w:author="Osama AboulMagd" w:date="2016-10-05T09:45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3447FB" w:rsidRPr="000F0B6D" w14:paraId="137D9FAE" w14:textId="77777777" w:rsidTr="00812A89">
        <w:trPr>
          <w:trHeight w:val="500"/>
          <w:jc w:val="center"/>
          <w:ins w:id="1353" w:author="Osama AboulMagd" w:date="2016-10-05T09:42:00Z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837432F" w14:textId="4A502DAE" w:rsidR="003447FB" w:rsidRDefault="006B555B" w:rsidP="00D26390">
            <w:pPr>
              <w:pStyle w:val="CellBody"/>
              <w:rPr>
                <w:ins w:id="1354" w:author="Osama AboulMagd" w:date="2016-10-05T09:42:00Z"/>
                <w:w w:val="100"/>
              </w:rPr>
            </w:pPr>
            <w:ins w:id="1355" w:author="Osama AboulMagd" w:date="2016-10-05T09:42:00Z">
              <w:r>
                <w:rPr>
                  <w:w w:val="100"/>
                </w:rPr>
                <w:t>HEWP4</w:t>
              </w:r>
              <w:r w:rsidR="003447FB">
                <w:rPr>
                  <w:w w:val="100"/>
                </w:rPr>
                <w:t>.3</w:t>
              </w:r>
            </w:ins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B194A4C" w14:textId="4B0439B7" w:rsidR="003447FB" w:rsidRDefault="00BB59A0" w:rsidP="00D26390">
            <w:pPr>
              <w:pStyle w:val="CellBody"/>
              <w:rPr>
                <w:ins w:id="1356" w:author="Osama AboulMagd" w:date="2016-10-05T09:42:00Z"/>
                <w:w w:val="100"/>
              </w:rPr>
            </w:pPr>
            <w:ins w:id="1357" w:author="Osama AboulMagd" w:date="2016-10-05T09:44:00Z">
              <w:r>
                <w:rPr>
                  <w:w w:val="100"/>
                </w:rPr>
                <w:t>HE_</w:t>
              </w:r>
            </w:ins>
            <w:ins w:id="1358" w:author="Osama AboulMagd" w:date="2016-10-05T09:42:00Z">
              <w:r>
                <w:rPr>
                  <w:w w:val="100"/>
                </w:rPr>
                <w:t>EXT_SU</w:t>
              </w:r>
              <w:r w:rsidR="003447FB">
                <w:rPr>
                  <w:w w:val="100"/>
                </w:rPr>
                <w:t xml:space="preserve"> Preamble</w:t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44438ED" w14:textId="107AA661" w:rsidR="003447FB" w:rsidRDefault="00BB59A0" w:rsidP="00D26390">
            <w:pPr>
              <w:pStyle w:val="CellBody"/>
              <w:rPr>
                <w:ins w:id="1359" w:author="Osama AboulMagd" w:date="2016-10-05T09:42:00Z"/>
                <w:w w:val="100"/>
              </w:rPr>
            </w:pPr>
            <w:ins w:id="1360" w:author="Osama AboulMagd" w:date="2016-10-05T09:45:00Z">
              <w:r>
                <w:rPr>
                  <w:w w:val="100"/>
                </w:rPr>
                <w:t>21.3.10</w:t>
              </w:r>
              <w:r w:rsidRPr="000F0B6D">
                <w:rPr>
                  <w:w w:val="100"/>
                </w:rPr>
                <w:t xml:space="preserve"> (VHT preamble)</w:t>
              </w:r>
            </w:ins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79D8C63" w14:textId="77777777" w:rsidR="00BB59A0" w:rsidRDefault="00BB59A0" w:rsidP="00BB59A0">
            <w:pPr>
              <w:pStyle w:val="CellBody"/>
              <w:rPr>
                <w:ins w:id="1361" w:author="Osama AboulMagd" w:date="2016-10-05T09:45:00Z"/>
                <w:w w:val="100"/>
              </w:rPr>
            </w:pPr>
            <w:ins w:id="1362" w:author="Osama AboulMagd" w:date="2016-10-05T09:45:00Z">
              <w:r>
                <w:rPr>
                  <w:w w:val="100"/>
                </w:rPr>
                <w:t>CFHEW5G:M</w:t>
              </w:r>
            </w:ins>
          </w:p>
          <w:p w14:paraId="1848A48E" w14:textId="77777777" w:rsidR="003447FB" w:rsidRPr="000F0B6D" w:rsidRDefault="003447FB" w:rsidP="00D26390">
            <w:pPr>
              <w:pStyle w:val="CellBody"/>
              <w:rPr>
                <w:ins w:id="1363" w:author="Osama AboulMagd" w:date="2016-10-05T09:42:00Z"/>
                <w:vanish/>
                <w:w w:val="100"/>
              </w:rPr>
            </w:pP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5DDA7DD" w14:textId="5516D91F" w:rsidR="003447FB" w:rsidRPr="000F0B6D" w:rsidRDefault="00BB59A0" w:rsidP="00D26390">
            <w:pPr>
              <w:pStyle w:val="CellBody"/>
              <w:spacing w:line="160" w:lineRule="atLeast"/>
              <w:rPr>
                <w:ins w:id="1364" w:author="Osama AboulMagd" w:date="2016-10-05T09:42:00Z"/>
                <w:sz w:val="16"/>
                <w:szCs w:val="16"/>
              </w:rPr>
            </w:pPr>
            <w:ins w:id="1365" w:author="Osama AboulMagd" w:date="2016-10-05T09:45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BB59A0" w:rsidRPr="000F0B6D" w14:paraId="737F01AC" w14:textId="77777777" w:rsidTr="00812A89">
        <w:trPr>
          <w:trHeight w:val="500"/>
          <w:jc w:val="center"/>
          <w:ins w:id="1366" w:author="Osama AboulMagd" w:date="2016-10-05T09:44:00Z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844E533" w14:textId="5CC3CFF0" w:rsidR="00BB59A0" w:rsidRDefault="006B555B" w:rsidP="00D26390">
            <w:pPr>
              <w:pStyle w:val="CellBody"/>
              <w:rPr>
                <w:ins w:id="1367" w:author="Osama AboulMagd" w:date="2016-10-05T09:44:00Z"/>
                <w:w w:val="100"/>
              </w:rPr>
            </w:pPr>
            <w:ins w:id="1368" w:author="Osama AboulMagd" w:date="2016-10-05T09:44:00Z">
              <w:r>
                <w:rPr>
                  <w:w w:val="100"/>
                </w:rPr>
                <w:t>HEWP4</w:t>
              </w:r>
              <w:r w:rsidR="00BB59A0">
                <w:rPr>
                  <w:w w:val="100"/>
                </w:rPr>
                <w:t>.4</w:t>
              </w:r>
            </w:ins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6199058" w14:textId="6B18C87A" w:rsidR="00BB59A0" w:rsidRDefault="00BB59A0" w:rsidP="00D26390">
            <w:pPr>
              <w:pStyle w:val="CellBody"/>
              <w:rPr>
                <w:ins w:id="1369" w:author="Osama AboulMagd" w:date="2016-10-05T09:44:00Z"/>
                <w:w w:val="100"/>
              </w:rPr>
            </w:pPr>
            <w:ins w:id="1370" w:author="Osama AboulMagd" w:date="2016-10-05T09:44:00Z">
              <w:r>
                <w:rPr>
                  <w:w w:val="100"/>
                </w:rPr>
                <w:t>HE_TRIG Preamble</w:t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DC3705D" w14:textId="4C4D8B9D" w:rsidR="00BB59A0" w:rsidRDefault="00BB59A0" w:rsidP="00D26390">
            <w:pPr>
              <w:pStyle w:val="CellBody"/>
              <w:rPr>
                <w:ins w:id="1371" w:author="Osama AboulMagd" w:date="2016-10-05T09:44:00Z"/>
                <w:w w:val="100"/>
              </w:rPr>
            </w:pPr>
            <w:ins w:id="1372" w:author="Osama AboulMagd" w:date="2016-10-05T09:45:00Z">
              <w:r>
                <w:rPr>
                  <w:w w:val="100"/>
                </w:rPr>
                <w:t>21.3.10</w:t>
              </w:r>
              <w:r w:rsidRPr="000F0B6D">
                <w:rPr>
                  <w:w w:val="100"/>
                </w:rPr>
                <w:t xml:space="preserve"> (VHT preamble)</w:t>
              </w:r>
            </w:ins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21F7F4A" w14:textId="77777777" w:rsidR="00BB59A0" w:rsidRDefault="00BB59A0" w:rsidP="00BB59A0">
            <w:pPr>
              <w:pStyle w:val="CellBody"/>
              <w:rPr>
                <w:ins w:id="1373" w:author="Osama AboulMagd" w:date="2016-10-05T09:45:00Z"/>
                <w:w w:val="100"/>
              </w:rPr>
            </w:pPr>
            <w:ins w:id="1374" w:author="Osama AboulMagd" w:date="2016-10-05T09:45:00Z">
              <w:r>
                <w:rPr>
                  <w:w w:val="100"/>
                </w:rPr>
                <w:t>CFHEW5G:M</w:t>
              </w:r>
            </w:ins>
          </w:p>
          <w:p w14:paraId="3DBA64F2" w14:textId="77777777" w:rsidR="00BB59A0" w:rsidRPr="000F0B6D" w:rsidRDefault="00BB59A0" w:rsidP="00D26390">
            <w:pPr>
              <w:pStyle w:val="CellBody"/>
              <w:rPr>
                <w:ins w:id="1375" w:author="Osama AboulMagd" w:date="2016-10-05T09:44:00Z"/>
                <w:vanish/>
                <w:w w:val="100"/>
              </w:rPr>
            </w:pP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2BF647E" w14:textId="689455F9" w:rsidR="00BB59A0" w:rsidRPr="000F0B6D" w:rsidRDefault="00BB59A0" w:rsidP="00D26390">
            <w:pPr>
              <w:pStyle w:val="CellBody"/>
              <w:spacing w:line="160" w:lineRule="atLeast"/>
              <w:rPr>
                <w:ins w:id="1376" w:author="Osama AboulMagd" w:date="2016-10-05T09:44:00Z"/>
                <w:sz w:val="16"/>
                <w:szCs w:val="16"/>
              </w:rPr>
            </w:pPr>
            <w:ins w:id="1377" w:author="Osama AboulMagd" w:date="2016-10-05T09:46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5125C3" w:rsidRPr="000F0B6D" w14:paraId="06126A45" w14:textId="77777777" w:rsidTr="00812A89">
        <w:trPr>
          <w:trHeight w:val="500"/>
          <w:jc w:val="center"/>
          <w:ins w:id="1378" w:author="Osama AboulMagd" w:date="2016-10-03T14:29:00Z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4C7AE8E" w14:textId="1112C12C" w:rsidR="005125C3" w:rsidRDefault="006B555B" w:rsidP="00D26390">
            <w:pPr>
              <w:pStyle w:val="CellBody"/>
              <w:rPr>
                <w:ins w:id="1379" w:author="Osama AboulMagd" w:date="2016-10-03T14:29:00Z"/>
                <w:w w:val="100"/>
              </w:rPr>
            </w:pPr>
            <w:ins w:id="1380" w:author="Osama AboulMagd" w:date="2016-10-03T14:29:00Z">
              <w:r>
                <w:rPr>
                  <w:w w:val="100"/>
                </w:rPr>
                <w:t>HEWP5</w:t>
              </w:r>
            </w:ins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B806C41" w14:textId="528DCCD4" w:rsidR="005125C3" w:rsidRDefault="005125C3" w:rsidP="00D26390">
            <w:pPr>
              <w:pStyle w:val="CellBody"/>
              <w:rPr>
                <w:ins w:id="1381" w:author="Osama AboulMagd" w:date="2016-10-03T14:29:00Z"/>
                <w:w w:val="100"/>
              </w:rPr>
            </w:pPr>
            <w:ins w:id="1382" w:author="Osama AboulMagd" w:date="2016-10-03T14:30:00Z">
              <w:r>
                <w:rPr>
                  <w:w w:val="100"/>
                </w:rPr>
                <w:t>STBC</w:t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8C5DE51" w14:textId="24F7C4F9" w:rsidR="005125C3" w:rsidRDefault="005125C3" w:rsidP="00D26390">
            <w:pPr>
              <w:pStyle w:val="CellBody"/>
              <w:rPr>
                <w:ins w:id="1383" w:author="Osama AboulMagd" w:date="2016-10-03T14:29:00Z"/>
                <w:w w:val="100"/>
              </w:rPr>
            </w:pPr>
            <w:ins w:id="1384" w:author="Osama AboulMagd" w:date="2016-10-03T14:30:00Z">
              <w:r>
                <w:rPr>
                  <w:w w:val="100"/>
                </w:rPr>
                <w:t>26.3.10.9</w:t>
              </w:r>
            </w:ins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9EEA810" w14:textId="504C43C5" w:rsidR="005125C3" w:rsidRPr="000F0B6D" w:rsidRDefault="005125C3" w:rsidP="00D26390">
            <w:pPr>
              <w:pStyle w:val="CellBody"/>
              <w:rPr>
                <w:ins w:id="1385" w:author="Osama AboulMagd" w:date="2016-10-03T14:29:00Z"/>
                <w:w w:val="100"/>
              </w:rPr>
            </w:pPr>
            <w:ins w:id="1386" w:author="Osama AboulMagd" w:date="2016-10-03T14:30:00Z">
              <w:r>
                <w:rPr>
                  <w:w w:val="100"/>
                </w:rPr>
                <w:t>CFHEW</w:t>
              </w:r>
              <w:proofErr w:type="gramStart"/>
              <w:r>
                <w:rPr>
                  <w:w w:val="100"/>
                </w:rPr>
                <w:t>:O</w:t>
              </w:r>
            </w:ins>
            <w:proofErr w:type="gramEnd"/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3B2311A" w14:textId="4A738B4E" w:rsidR="005125C3" w:rsidRPr="000F0B6D" w:rsidRDefault="005125C3" w:rsidP="00D26390">
            <w:pPr>
              <w:pStyle w:val="CellBody"/>
              <w:spacing w:line="160" w:lineRule="atLeast"/>
              <w:rPr>
                <w:ins w:id="1387" w:author="Osama AboulMagd" w:date="2016-10-03T14:29:00Z"/>
                <w:w w:val="100"/>
              </w:rPr>
            </w:pPr>
            <w:ins w:id="1388" w:author="Osama AboulMagd" w:date="2016-10-03T14:30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F42C7A" w:rsidRPr="000F0B6D" w14:paraId="71DD6121" w14:textId="77777777" w:rsidTr="00812A89">
        <w:trPr>
          <w:trHeight w:val="500"/>
          <w:jc w:val="center"/>
          <w:ins w:id="1389" w:author="Osama AboulMagd" w:date="2016-10-05T10:17:00Z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EA150C6" w14:textId="1789828A" w:rsidR="00F42C7A" w:rsidRDefault="007F0354" w:rsidP="00D26390">
            <w:pPr>
              <w:pStyle w:val="CellBody"/>
              <w:rPr>
                <w:ins w:id="1390" w:author="Osama AboulMagd" w:date="2016-10-05T10:17:00Z"/>
                <w:w w:val="100"/>
              </w:rPr>
            </w:pPr>
            <w:ins w:id="1391" w:author="Osama AboulMagd" w:date="2016-10-05T10:27:00Z">
              <w:r>
                <w:rPr>
                  <w:w w:val="100"/>
                </w:rPr>
                <w:t>HEWP</w:t>
              </w:r>
            </w:ins>
            <w:ins w:id="1392" w:author="Osama AboulMagd" w:date="2016-10-05T12:35:00Z">
              <w:r w:rsidR="006B555B">
                <w:rPr>
                  <w:w w:val="100"/>
                </w:rPr>
                <w:t>6</w:t>
              </w:r>
            </w:ins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DA48B22" w14:textId="0A869382" w:rsidR="00F42C7A" w:rsidRDefault="007F0354" w:rsidP="00D26390">
            <w:pPr>
              <w:pStyle w:val="CellBody"/>
              <w:rPr>
                <w:ins w:id="1393" w:author="Osama AboulMagd" w:date="2016-10-05T10:17:00Z"/>
                <w:w w:val="100"/>
              </w:rPr>
            </w:pPr>
            <w:ins w:id="1394" w:author="Osama AboulMagd" w:date="2016-10-05T10:27:00Z">
              <w:r>
                <w:rPr>
                  <w:w w:val="100"/>
                </w:rPr>
                <w:t>Tone Allocation</w:t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C7A4A9A" w14:textId="77777777" w:rsidR="00F42C7A" w:rsidRDefault="00F42C7A" w:rsidP="00D26390">
            <w:pPr>
              <w:pStyle w:val="CellBody"/>
              <w:rPr>
                <w:ins w:id="1395" w:author="Osama AboulMagd" w:date="2016-10-05T10:17:00Z"/>
                <w:w w:val="100"/>
              </w:rPr>
            </w:pPr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A8CD914" w14:textId="77777777" w:rsidR="00F42C7A" w:rsidRDefault="00F42C7A" w:rsidP="00D26390">
            <w:pPr>
              <w:pStyle w:val="CellBody"/>
              <w:rPr>
                <w:ins w:id="1396" w:author="Osama AboulMagd" w:date="2016-10-05T10:17:00Z"/>
                <w:w w:val="100"/>
              </w:rPr>
            </w:pP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87093A7" w14:textId="77777777" w:rsidR="00F42C7A" w:rsidRPr="000F0B6D" w:rsidRDefault="00F42C7A" w:rsidP="00D26390">
            <w:pPr>
              <w:pStyle w:val="CellBody"/>
              <w:spacing w:line="160" w:lineRule="atLeast"/>
              <w:rPr>
                <w:ins w:id="1397" w:author="Osama AboulMagd" w:date="2016-10-05T10:17:00Z"/>
                <w:w w:val="100"/>
              </w:rPr>
            </w:pPr>
          </w:p>
        </w:tc>
      </w:tr>
      <w:tr w:rsidR="007F0354" w:rsidRPr="000F0B6D" w14:paraId="10510A02" w14:textId="77777777" w:rsidTr="00812A89">
        <w:trPr>
          <w:trHeight w:val="500"/>
          <w:jc w:val="center"/>
          <w:ins w:id="1398" w:author="Osama AboulMagd" w:date="2016-10-05T10:27:00Z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1913C81" w14:textId="09AFD823" w:rsidR="007F0354" w:rsidRDefault="006B555B" w:rsidP="00D26390">
            <w:pPr>
              <w:pStyle w:val="CellBody"/>
              <w:rPr>
                <w:ins w:id="1399" w:author="Osama AboulMagd" w:date="2016-10-05T10:27:00Z"/>
                <w:w w:val="100"/>
              </w:rPr>
            </w:pPr>
            <w:ins w:id="1400" w:author="Osama AboulMagd" w:date="2016-10-05T12:35:00Z">
              <w:r>
                <w:rPr>
                  <w:w w:val="100"/>
                </w:rPr>
                <w:t>HEW</w:t>
              </w:r>
              <w:r w:rsidR="001D5758">
                <w:rPr>
                  <w:w w:val="100"/>
                </w:rPr>
                <w:t>P</w:t>
              </w:r>
              <w:r>
                <w:rPr>
                  <w:w w:val="100"/>
                </w:rPr>
                <w:t>6.1</w:t>
              </w:r>
            </w:ins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BCAF5AE" w14:textId="1F3482B0" w:rsidR="007F0354" w:rsidRDefault="007F0354" w:rsidP="00D26390">
            <w:pPr>
              <w:pStyle w:val="CellBody"/>
              <w:rPr>
                <w:ins w:id="1401" w:author="Osama AboulMagd" w:date="2016-10-05T10:27:00Z"/>
                <w:w w:val="100"/>
              </w:rPr>
            </w:pPr>
            <w:ins w:id="1402" w:author="Osama AboulMagd" w:date="2016-10-05T10:28:00Z">
              <w:r>
                <w:rPr>
                  <w:w w:val="100"/>
                </w:rPr>
                <w:t xml:space="preserve">26 </w:t>
              </w:r>
            </w:ins>
            <w:ins w:id="1403" w:author="Osama AboulMagd" w:date="2016-10-05T10:31:00Z">
              <w:r>
                <w:rPr>
                  <w:w w:val="100"/>
                </w:rPr>
                <w:t xml:space="preserve">RU </w:t>
              </w:r>
            </w:ins>
            <w:ins w:id="1404" w:author="Osama AboulMagd" w:date="2016-10-05T10:28:00Z">
              <w:r>
                <w:rPr>
                  <w:w w:val="100"/>
                </w:rPr>
                <w:t>tone mapping</w:t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44005BB" w14:textId="77777777" w:rsidR="007F0354" w:rsidRDefault="007F0354" w:rsidP="00D26390">
            <w:pPr>
              <w:pStyle w:val="CellBody"/>
              <w:rPr>
                <w:ins w:id="1405" w:author="Osama AboulMagd" w:date="2016-10-05T10:27:00Z"/>
                <w:w w:val="100"/>
              </w:rPr>
            </w:pPr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256EAF1" w14:textId="77777777" w:rsidR="007F0354" w:rsidRDefault="007F0354" w:rsidP="00D26390">
            <w:pPr>
              <w:pStyle w:val="CellBody"/>
              <w:rPr>
                <w:ins w:id="1406" w:author="Osama AboulMagd" w:date="2016-10-05T10:29:00Z"/>
                <w:w w:val="100"/>
              </w:rPr>
            </w:pPr>
            <w:ins w:id="1407" w:author="Osama AboulMagd" w:date="2016-10-05T10:29:00Z">
              <w:r>
                <w:rPr>
                  <w:w w:val="100"/>
                </w:rPr>
                <w:t>VHTP3.1:M</w:t>
              </w:r>
            </w:ins>
          </w:p>
          <w:p w14:paraId="73FD2C1F" w14:textId="77777777" w:rsidR="007F0354" w:rsidRDefault="007F0354" w:rsidP="00D26390">
            <w:pPr>
              <w:pStyle w:val="CellBody"/>
              <w:rPr>
                <w:ins w:id="1408" w:author="Osama AboulMagd" w:date="2016-10-05T10:29:00Z"/>
                <w:w w:val="100"/>
              </w:rPr>
            </w:pPr>
            <w:ins w:id="1409" w:author="Osama AboulMagd" w:date="2016-10-05T10:29:00Z">
              <w:r>
                <w:rPr>
                  <w:w w:val="100"/>
                </w:rPr>
                <w:t>VHTP3.2:M</w:t>
              </w:r>
            </w:ins>
          </w:p>
          <w:p w14:paraId="73DD7DDE" w14:textId="77777777" w:rsidR="007F0354" w:rsidRDefault="007F0354" w:rsidP="00D26390">
            <w:pPr>
              <w:pStyle w:val="CellBody"/>
              <w:rPr>
                <w:ins w:id="1410" w:author="Osama AboulMagd" w:date="2016-10-05T10:29:00Z"/>
                <w:w w:val="100"/>
              </w:rPr>
            </w:pPr>
            <w:ins w:id="1411" w:author="Osama AboulMagd" w:date="2016-10-05T10:29:00Z">
              <w:r>
                <w:rPr>
                  <w:w w:val="100"/>
                </w:rPr>
                <w:t>VHTP3.3:M</w:t>
              </w:r>
            </w:ins>
          </w:p>
          <w:p w14:paraId="166D422D" w14:textId="71538BC1" w:rsidR="007F0354" w:rsidRDefault="007F0354" w:rsidP="00D26390">
            <w:pPr>
              <w:pStyle w:val="CellBody"/>
              <w:rPr>
                <w:ins w:id="1412" w:author="Osama AboulMagd" w:date="2016-10-05T10:29:00Z"/>
                <w:w w:val="100"/>
              </w:rPr>
            </w:pPr>
            <w:ins w:id="1413" w:author="Osama AboulMagd" w:date="2016-10-05T10:29:00Z">
              <w:r>
                <w:rPr>
                  <w:w w:val="100"/>
                </w:rPr>
                <w:t>VHT</w:t>
              </w:r>
            </w:ins>
            <w:ins w:id="1414" w:author="Osama AboulMagd" w:date="2016-10-05T10:30:00Z">
              <w:r>
                <w:rPr>
                  <w:w w:val="100"/>
                </w:rPr>
                <w:t>P</w:t>
              </w:r>
            </w:ins>
            <w:ins w:id="1415" w:author="Osama AboulMagd" w:date="2016-10-05T10:29:00Z">
              <w:r>
                <w:rPr>
                  <w:w w:val="100"/>
                </w:rPr>
                <w:t>3.4:M</w:t>
              </w:r>
            </w:ins>
          </w:p>
          <w:p w14:paraId="2D255510" w14:textId="77777777" w:rsidR="007F0354" w:rsidRDefault="007F0354" w:rsidP="00D26390">
            <w:pPr>
              <w:pStyle w:val="CellBody"/>
              <w:rPr>
                <w:ins w:id="1416" w:author="Osama AboulMagd" w:date="2016-10-05T10:30:00Z"/>
                <w:w w:val="100"/>
              </w:rPr>
            </w:pPr>
            <w:ins w:id="1417" w:author="Osama AboulMagd" w:date="2016-10-05T10:29:00Z">
              <w:r>
                <w:rPr>
                  <w:w w:val="100"/>
                </w:rPr>
                <w:t>VHTP3.5:M</w:t>
              </w:r>
            </w:ins>
          </w:p>
          <w:p w14:paraId="77289186" w14:textId="0C3D1AA9" w:rsidR="007F0354" w:rsidRDefault="007F0354" w:rsidP="00D26390">
            <w:pPr>
              <w:pStyle w:val="CellBody"/>
              <w:rPr>
                <w:ins w:id="1418" w:author="Osama AboulMagd" w:date="2016-10-05T10:27:00Z"/>
                <w:w w:val="100"/>
              </w:rPr>
            </w:pPr>
            <w:ins w:id="1419" w:author="Osama AboulMagd" w:date="2016-10-05T10:30:00Z">
              <w:r>
                <w:rPr>
                  <w:w w:val="100"/>
                </w:rPr>
                <w:t>CFHEW20:M</w:t>
              </w:r>
            </w:ins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A63C387" w14:textId="77777777" w:rsidR="007F0354" w:rsidRPr="000F0B6D" w:rsidRDefault="007F0354" w:rsidP="00D26390">
            <w:pPr>
              <w:pStyle w:val="CellBody"/>
              <w:spacing w:line="160" w:lineRule="atLeast"/>
              <w:rPr>
                <w:ins w:id="1420" w:author="Osama AboulMagd" w:date="2016-10-05T10:27:00Z"/>
                <w:w w:val="100"/>
              </w:rPr>
            </w:pPr>
          </w:p>
        </w:tc>
      </w:tr>
      <w:tr w:rsidR="007F0354" w:rsidRPr="000F0B6D" w14:paraId="47221C7A" w14:textId="77777777" w:rsidTr="00812A89">
        <w:trPr>
          <w:trHeight w:val="500"/>
          <w:jc w:val="center"/>
          <w:ins w:id="1421" w:author="Osama AboulMagd" w:date="2016-10-05T10:27:00Z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AEE4330" w14:textId="3A037189" w:rsidR="007F0354" w:rsidRDefault="001D5758" w:rsidP="00D26390">
            <w:pPr>
              <w:pStyle w:val="CellBody"/>
              <w:rPr>
                <w:ins w:id="1422" w:author="Osama AboulMagd" w:date="2016-10-05T10:27:00Z"/>
                <w:w w:val="100"/>
              </w:rPr>
            </w:pPr>
            <w:ins w:id="1423" w:author="Osama AboulMagd" w:date="2016-10-05T12:35:00Z">
              <w:r>
                <w:rPr>
                  <w:w w:val="100"/>
                </w:rPr>
                <w:t>HEWP6.2</w:t>
              </w:r>
            </w:ins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1947070" w14:textId="3C8663BE" w:rsidR="007F0354" w:rsidRDefault="007F0354" w:rsidP="00D26390">
            <w:pPr>
              <w:pStyle w:val="CellBody"/>
              <w:rPr>
                <w:ins w:id="1424" w:author="Osama AboulMagd" w:date="2016-10-05T10:27:00Z"/>
                <w:w w:val="100"/>
              </w:rPr>
            </w:pPr>
            <w:ins w:id="1425" w:author="Osama AboulMagd" w:date="2016-10-05T10:28:00Z">
              <w:r>
                <w:rPr>
                  <w:w w:val="100"/>
                </w:rPr>
                <w:t xml:space="preserve">52 </w:t>
              </w:r>
            </w:ins>
            <w:ins w:id="1426" w:author="Osama AboulMagd" w:date="2016-10-05T10:31:00Z">
              <w:r>
                <w:rPr>
                  <w:w w:val="100"/>
                </w:rPr>
                <w:t xml:space="preserve">RU </w:t>
              </w:r>
            </w:ins>
            <w:ins w:id="1427" w:author="Osama AboulMagd" w:date="2016-10-05T10:28:00Z">
              <w:r>
                <w:rPr>
                  <w:w w:val="100"/>
                </w:rPr>
                <w:t>tone mapping</w:t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6AA5706" w14:textId="77777777" w:rsidR="007F0354" w:rsidRDefault="007F0354" w:rsidP="00D26390">
            <w:pPr>
              <w:pStyle w:val="CellBody"/>
              <w:rPr>
                <w:ins w:id="1428" w:author="Osama AboulMagd" w:date="2016-10-05T10:27:00Z"/>
                <w:w w:val="100"/>
              </w:rPr>
            </w:pPr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1BBAA08" w14:textId="77777777" w:rsidR="007F0354" w:rsidRDefault="007F0354" w:rsidP="007F0354">
            <w:pPr>
              <w:pStyle w:val="CellBody"/>
              <w:rPr>
                <w:ins w:id="1429" w:author="Osama AboulMagd" w:date="2016-10-05T10:32:00Z"/>
                <w:w w:val="100"/>
              </w:rPr>
            </w:pPr>
            <w:ins w:id="1430" w:author="Osama AboulMagd" w:date="2016-10-05T10:32:00Z">
              <w:r>
                <w:rPr>
                  <w:w w:val="100"/>
                </w:rPr>
                <w:t>VHTP3.1:M</w:t>
              </w:r>
            </w:ins>
          </w:p>
          <w:p w14:paraId="2776E441" w14:textId="77777777" w:rsidR="007F0354" w:rsidRDefault="007F0354" w:rsidP="007F0354">
            <w:pPr>
              <w:pStyle w:val="CellBody"/>
              <w:rPr>
                <w:ins w:id="1431" w:author="Osama AboulMagd" w:date="2016-10-05T10:32:00Z"/>
                <w:w w:val="100"/>
              </w:rPr>
            </w:pPr>
            <w:ins w:id="1432" w:author="Osama AboulMagd" w:date="2016-10-05T10:32:00Z">
              <w:r>
                <w:rPr>
                  <w:w w:val="100"/>
                </w:rPr>
                <w:t>VHTP3.2:M</w:t>
              </w:r>
            </w:ins>
          </w:p>
          <w:p w14:paraId="171F58F3" w14:textId="77777777" w:rsidR="007F0354" w:rsidRDefault="007F0354" w:rsidP="007F0354">
            <w:pPr>
              <w:pStyle w:val="CellBody"/>
              <w:rPr>
                <w:ins w:id="1433" w:author="Osama AboulMagd" w:date="2016-10-05T10:32:00Z"/>
                <w:w w:val="100"/>
              </w:rPr>
            </w:pPr>
            <w:ins w:id="1434" w:author="Osama AboulMagd" w:date="2016-10-05T10:32:00Z">
              <w:r>
                <w:rPr>
                  <w:w w:val="100"/>
                </w:rPr>
                <w:t>VHTP3.3:M</w:t>
              </w:r>
            </w:ins>
          </w:p>
          <w:p w14:paraId="28A412C2" w14:textId="77777777" w:rsidR="007F0354" w:rsidRDefault="007F0354" w:rsidP="007F0354">
            <w:pPr>
              <w:pStyle w:val="CellBody"/>
              <w:rPr>
                <w:ins w:id="1435" w:author="Osama AboulMagd" w:date="2016-10-05T10:32:00Z"/>
                <w:w w:val="100"/>
              </w:rPr>
            </w:pPr>
            <w:ins w:id="1436" w:author="Osama AboulMagd" w:date="2016-10-05T10:32:00Z">
              <w:r>
                <w:rPr>
                  <w:w w:val="100"/>
                </w:rPr>
                <w:t>VHTP3.4:M</w:t>
              </w:r>
            </w:ins>
          </w:p>
          <w:p w14:paraId="397063F5" w14:textId="77777777" w:rsidR="007F0354" w:rsidRDefault="007F0354" w:rsidP="007F0354">
            <w:pPr>
              <w:pStyle w:val="CellBody"/>
              <w:rPr>
                <w:ins w:id="1437" w:author="Osama AboulMagd" w:date="2016-10-05T10:32:00Z"/>
                <w:w w:val="100"/>
              </w:rPr>
            </w:pPr>
            <w:ins w:id="1438" w:author="Osama AboulMagd" w:date="2016-10-05T10:32:00Z">
              <w:r>
                <w:rPr>
                  <w:w w:val="100"/>
                </w:rPr>
                <w:t>VHTP3.5:M</w:t>
              </w:r>
            </w:ins>
          </w:p>
          <w:p w14:paraId="6FD94EF4" w14:textId="27B792C9" w:rsidR="007F0354" w:rsidRDefault="007F0354" w:rsidP="007F0354">
            <w:pPr>
              <w:pStyle w:val="CellBody"/>
              <w:rPr>
                <w:ins w:id="1439" w:author="Osama AboulMagd" w:date="2016-10-05T10:27:00Z"/>
                <w:w w:val="100"/>
              </w:rPr>
            </w:pPr>
            <w:ins w:id="1440" w:author="Osama AboulMagd" w:date="2016-10-05T10:32:00Z">
              <w:r>
                <w:rPr>
                  <w:w w:val="100"/>
                </w:rPr>
                <w:t>CFHEW20:M</w:t>
              </w:r>
            </w:ins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EB6D54E" w14:textId="77777777" w:rsidR="007F0354" w:rsidRPr="000F0B6D" w:rsidRDefault="007F0354" w:rsidP="00D26390">
            <w:pPr>
              <w:pStyle w:val="CellBody"/>
              <w:spacing w:line="160" w:lineRule="atLeast"/>
              <w:rPr>
                <w:ins w:id="1441" w:author="Osama AboulMagd" w:date="2016-10-05T10:27:00Z"/>
                <w:w w:val="100"/>
              </w:rPr>
            </w:pPr>
          </w:p>
        </w:tc>
      </w:tr>
      <w:tr w:rsidR="007F0354" w:rsidRPr="000F0B6D" w14:paraId="3AA1B3A3" w14:textId="77777777" w:rsidTr="00812A89">
        <w:trPr>
          <w:trHeight w:val="500"/>
          <w:jc w:val="center"/>
          <w:ins w:id="1442" w:author="Osama AboulMagd" w:date="2016-10-05T10:27:00Z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2E17BFD" w14:textId="31275ECD" w:rsidR="007F0354" w:rsidRDefault="001D5758" w:rsidP="00D26390">
            <w:pPr>
              <w:pStyle w:val="CellBody"/>
              <w:rPr>
                <w:ins w:id="1443" w:author="Osama AboulMagd" w:date="2016-10-05T10:27:00Z"/>
                <w:w w:val="100"/>
              </w:rPr>
            </w:pPr>
            <w:ins w:id="1444" w:author="Osama AboulMagd" w:date="2016-10-05T12:35:00Z">
              <w:r>
                <w:rPr>
                  <w:w w:val="100"/>
                </w:rPr>
                <w:lastRenderedPageBreak/>
                <w:t>HEWP6.3</w:t>
              </w:r>
            </w:ins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F5E6282" w14:textId="0AAD46A5" w:rsidR="007F0354" w:rsidRDefault="007F0354" w:rsidP="00D26390">
            <w:pPr>
              <w:pStyle w:val="CellBody"/>
              <w:rPr>
                <w:ins w:id="1445" w:author="Osama AboulMagd" w:date="2016-10-05T10:27:00Z"/>
                <w:w w:val="100"/>
              </w:rPr>
            </w:pPr>
            <w:ins w:id="1446" w:author="Osama AboulMagd" w:date="2016-10-05T10:28:00Z">
              <w:r>
                <w:rPr>
                  <w:w w:val="100"/>
                </w:rPr>
                <w:t xml:space="preserve">106 </w:t>
              </w:r>
            </w:ins>
            <w:ins w:id="1447" w:author="Osama AboulMagd" w:date="2016-10-05T10:31:00Z">
              <w:r>
                <w:rPr>
                  <w:w w:val="100"/>
                </w:rPr>
                <w:t xml:space="preserve">RU </w:t>
              </w:r>
            </w:ins>
            <w:ins w:id="1448" w:author="Osama AboulMagd" w:date="2016-10-05T10:28:00Z">
              <w:r>
                <w:rPr>
                  <w:w w:val="100"/>
                </w:rPr>
                <w:t>tone mapping</w:t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2F5F575" w14:textId="77777777" w:rsidR="007F0354" w:rsidRDefault="007F0354" w:rsidP="00D26390">
            <w:pPr>
              <w:pStyle w:val="CellBody"/>
              <w:rPr>
                <w:ins w:id="1449" w:author="Osama AboulMagd" w:date="2016-10-05T10:27:00Z"/>
                <w:w w:val="100"/>
              </w:rPr>
            </w:pPr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886E842" w14:textId="77777777" w:rsidR="007F0354" w:rsidRDefault="007F0354" w:rsidP="007F0354">
            <w:pPr>
              <w:pStyle w:val="CellBody"/>
              <w:rPr>
                <w:ins w:id="1450" w:author="Osama AboulMagd" w:date="2016-10-05T10:32:00Z"/>
                <w:w w:val="100"/>
              </w:rPr>
            </w:pPr>
            <w:ins w:id="1451" w:author="Osama AboulMagd" w:date="2016-10-05T10:32:00Z">
              <w:r>
                <w:rPr>
                  <w:w w:val="100"/>
                </w:rPr>
                <w:t>VHTP3.1:M</w:t>
              </w:r>
            </w:ins>
          </w:p>
          <w:p w14:paraId="7A891180" w14:textId="77777777" w:rsidR="007F0354" w:rsidRDefault="007F0354" w:rsidP="007F0354">
            <w:pPr>
              <w:pStyle w:val="CellBody"/>
              <w:rPr>
                <w:ins w:id="1452" w:author="Osama AboulMagd" w:date="2016-10-05T10:32:00Z"/>
                <w:w w:val="100"/>
              </w:rPr>
            </w:pPr>
            <w:ins w:id="1453" w:author="Osama AboulMagd" w:date="2016-10-05T10:32:00Z">
              <w:r>
                <w:rPr>
                  <w:w w:val="100"/>
                </w:rPr>
                <w:t>VHTP3.2:M</w:t>
              </w:r>
            </w:ins>
          </w:p>
          <w:p w14:paraId="7771606B" w14:textId="77777777" w:rsidR="007F0354" w:rsidRDefault="007F0354" w:rsidP="007F0354">
            <w:pPr>
              <w:pStyle w:val="CellBody"/>
              <w:rPr>
                <w:ins w:id="1454" w:author="Osama AboulMagd" w:date="2016-10-05T10:32:00Z"/>
                <w:w w:val="100"/>
              </w:rPr>
            </w:pPr>
            <w:ins w:id="1455" w:author="Osama AboulMagd" w:date="2016-10-05T10:32:00Z">
              <w:r>
                <w:rPr>
                  <w:w w:val="100"/>
                </w:rPr>
                <w:t>VHTP3.3:M</w:t>
              </w:r>
            </w:ins>
          </w:p>
          <w:p w14:paraId="538CF210" w14:textId="77777777" w:rsidR="007F0354" w:rsidRDefault="007F0354" w:rsidP="007F0354">
            <w:pPr>
              <w:pStyle w:val="CellBody"/>
              <w:rPr>
                <w:ins w:id="1456" w:author="Osama AboulMagd" w:date="2016-10-05T10:32:00Z"/>
                <w:w w:val="100"/>
              </w:rPr>
            </w:pPr>
            <w:ins w:id="1457" w:author="Osama AboulMagd" w:date="2016-10-05T10:32:00Z">
              <w:r>
                <w:rPr>
                  <w:w w:val="100"/>
                </w:rPr>
                <w:t>VHTP3.4:M</w:t>
              </w:r>
            </w:ins>
          </w:p>
          <w:p w14:paraId="612F4021" w14:textId="77777777" w:rsidR="007F0354" w:rsidRDefault="007F0354" w:rsidP="007F0354">
            <w:pPr>
              <w:pStyle w:val="CellBody"/>
              <w:rPr>
                <w:ins w:id="1458" w:author="Osama AboulMagd" w:date="2016-10-05T10:32:00Z"/>
                <w:w w:val="100"/>
              </w:rPr>
            </w:pPr>
            <w:ins w:id="1459" w:author="Osama AboulMagd" w:date="2016-10-05T10:32:00Z">
              <w:r>
                <w:rPr>
                  <w:w w:val="100"/>
                </w:rPr>
                <w:t>VHTP3.5:M</w:t>
              </w:r>
            </w:ins>
          </w:p>
          <w:p w14:paraId="00D63DE2" w14:textId="6CBC168A" w:rsidR="007F0354" w:rsidRDefault="007F0354" w:rsidP="007F0354">
            <w:pPr>
              <w:pStyle w:val="CellBody"/>
              <w:rPr>
                <w:ins w:id="1460" w:author="Osama AboulMagd" w:date="2016-10-05T10:27:00Z"/>
                <w:w w:val="100"/>
              </w:rPr>
            </w:pPr>
            <w:ins w:id="1461" w:author="Osama AboulMagd" w:date="2016-10-05T10:32:00Z">
              <w:r>
                <w:rPr>
                  <w:w w:val="100"/>
                </w:rPr>
                <w:t>CFHEW20:M</w:t>
              </w:r>
            </w:ins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610B94E" w14:textId="77777777" w:rsidR="007F0354" w:rsidRPr="000F0B6D" w:rsidRDefault="007F0354" w:rsidP="00D26390">
            <w:pPr>
              <w:pStyle w:val="CellBody"/>
              <w:spacing w:line="160" w:lineRule="atLeast"/>
              <w:rPr>
                <w:ins w:id="1462" w:author="Osama AboulMagd" w:date="2016-10-05T10:27:00Z"/>
                <w:w w:val="100"/>
              </w:rPr>
            </w:pPr>
          </w:p>
        </w:tc>
      </w:tr>
      <w:tr w:rsidR="007F0354" w:rsidRPr="000F0B6D" w14:paraId="0FF10FE3" w14:textId="77777777" w:rsidTr="00812A89">
        <w:trPr>
          <w:trHeight w:val="500"/>
          <w:jc w:val="center"/>
          <w:ins w:id="1463" w:author="Osama AboulMagd" w:date="2016-10-05T10:27:00Z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83FF24D" w14:textId="4E6CA3A2" w:rsidR="007F0354" w:rsidRDefault="001D5758" w:rsidP="00D26390">
            <w:pPr>
              <w:pStyle w:val="CellBody"/>
              <w:rPr>
                <w:ins w:id="1464" w:author="Osama AboulMagd" w:date="2016-10-05T10:27:00Z"/>
                <w:w w:val="100"/>
              </w:rPr>
            </w:pPr>
            <w:ins w:id="1465" w:author="Osama AboulMagd" w:date="2016-10-05T12:35:00Z">
              <w:r>
                <w:rPr>
                  <w:w w:val="100"/>
                </w:rPr>
                <w:t>HEWP6.4</w:t>
              </w:r>
            </w:ins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83F4AAA" w14:textId="347BDA85" w:rsidR="007F0354" w:rsidRDefault="007F0354" w:rsidP="00D26390">
            <w:pPr>
              <w:pStyle w:val="CellBody"/>
              <w:rPr>
                <w:ins w:id="1466" w:author="Osama AboulMagd" w:date="2016-10-05T10:27:00Z"/>
                <w:w w:val="100"/>
              </w:rPr>
            </w:pPr>
            <w:ins w:id="1467" w:author="Osama AboulMagd" w:date="2016-10-05T10:31:00Z">
              <w:r>
                <w:rPr>
                  <w:w w:val="100"/>
                </w:rPr>
                <w:t>242 RU tone mapping</w:t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F203BAA" w14:textId="77777777" w:rsidR="007F0354" w:rsidRDefault="007F0354" w:rsidP="00D26390">
            <w:pPr>
              <w:pStyle w:val="CellBody"/>
              <w:rPr>
                <w:ins w:id="1468" w:author="Osama AboulMagd" w:date="2016-10-05T10:27:00Z"/>
                <w:w w:val="100"/>
              </w:rPr>
            </w:pPr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6B9A333" w14:textId="6CC2487E" w:rsidR="007F0354" w:rsidRDefault="00E72E11" w:rsidP="007F0354">
            <w:pPr>
              <w:pStyle w:val="CellBody"/>
              <w:rPr>
                <w:ins w:id="1469" w:author="Osama AboulMagd" w:date="2016-10-05T10:32:00Z"/>
                <w:w w:val="100"/>
              </w:rPr>
            </w:pPr>
            <w:ins w:id="1470" w:author="Osama AboulMagd" w:date="2016-10-05T10:32:00Z">
              <w:r>
                <w:rPr>
                  <w:w w:val="100"/>
                </w:rPr>
                <w:t xml:space="preserve">VHTP3.1 and </w:t>
              </w:r>
            </w:ins>
            <w:ins w:id="1471" w:author="Osama AboulMagd" w:date="2016-10-05T10:33:00Z">
              <w:r>
                <w:rPr>
                  <w:w w:val="100"/>
                </w:rPr>
                <w:t>HEWP2.1:</w:t>
              </w:r>
            </w:ins>
            <w:ins w:id="1472" w:author="Osama AboulMagd" w:date="2016-10-05T10:32:00Z">
              <w:r w:rsidR="007F0354">
                <w:rPr>
                  <w:w w:val="100"/>
                </w:rPr>
                <w:t>M</w:t>
              </w:r>
            </w:ins>
          </w:p>
          <w:p w14:paraId="1AB680C5" w14:textId="77777777" w:rsidR="007F0354" w:rsidRDefault="007F0354" w:rsidP="007F0354">
            <w:pPr>
              <w:pStyle w:val="CellBody"/>
              <w:rPr>
                <w:ins w:id="1473" w:author="Osama AboulMagd" w:date="2016-10-05T10:32:00Z"/>
                <w:w w:val="100"/>
              </w:rPr>
            </w:pPr>
            <w:ins w:id="1474" w:author="Osama AboulMagd" w:date="2016-10-05T10:32:00Z">
              <w:r>
                <w:rPr>
                  <w:w w:val="100"/>
                </w:rPr>
                <w:t>VHTP3.2:M</w:t>
              </w:r>
            </w:ins>
          </w:p>
          <w:p w14:paraId="6676C39B" w14:textId="77777777" w:rsidR="007F0354" w:rsidRDefault="007F0354" w:rsidP="007F0354">
            <w:pPr>
              <w:pStyle w:val="CellBody"/>
              <w:rPr>
                <w:ins w:id="1475" w:author="Osama AboulMagd" w:date="2016-10-05T10:32:00Z"/>
                <w:w w:val="100"/>
              </w:rPr>
            </w:pPr>
            <w:ins w:id="1476" w:author="Osama AboulMagd" w:date="2016-10-05T10:32:00Z">
              <w:r>
                <w:rPr>
                  <w:w w:val="100"/>
                </w:rPr>
                <w:t>VHTP3.3:M</w:t>
              </w:r>
            </w:ins>
          </w:p>
          <w:p w14:paraId="753AFA6E" w14:textId="77777777" w:rsidR="007F0354" w:rsidRDefault="007F0354" w:rsidP="007F0354">
            <w:pPr>
              <w:pStyle w:val="CellBody"/>
              <w:rPr>
                <w:ins w:id="1477" w:author="Osama AboulMagd" w:date="2016-10-05T10:32:00Z"/>
                <w:w w:val="100"/>
              </w:rPr>
            </w:pPr>
            <w:ins w:id="1478" w:author="Osama AboulMagd" w:date="2016-10-05T10:32:00Z">
              <w:r>
                <w:rPr>
                  <w:w w:val="100"/>
                </w:rPr>
                <w:t>VHTP3.4:M</w:t>
              </w:r>
            </w:ins>
          </w:p>
          <w:p w14:paraId="72A64817" w14:textId="77777777" w:rsidR="007F0354" w:rsidRDefault="007F0354" w:rsidP="007F0354">
            <w:pPr>
              <w:pStyle w:val="CellBody"/>
              <w:rPr>
                <w:ins w:id="1479" w:author="Osama AboulMagd" w:date="2016-10-05T10:32:00Z"/>
                <w:w w:val="100"/>
              </w:rPr>
            </w:pPr>
            <w:ins w:id="1480" w:author="Osama AboulMagd" w:date="2016-10-05T10:32:00Z">
              <w:r>
                <w:rPr>
                  <w:w w:val="100"/>
                </w:rPr>
                <w:t>VHTP3.5:M</w:t>
              </w:r>
            </w:ins>
          </w:p>
          <w:p w14:paraId="429DD5C7" w14:textId="70289D8D" w:rsidR="007F0354" w:rsidRDefault="007F0354" w:rsidP="007F0354">
            <w:pPr>
              <w:pStyle w:val="CellBody"/>
              <w:rPr>
                <w:ins w:id="1481" w:author="Osama AboulMagd" w:date="2016-10-05T10:27:00Z"/>
                <w:w w:val="100"/>
              </w:rPr>
            </w:pPr>
            <w:ins w:id="1482" w:author="Osama AboulMagd" w:date="2016-10-05T10:32:00Z">
              <w:r>
                <w:rPr>
                  <w:w w:val="100"/>
                </w:rPr>
                <w:t>CFHEW20:M</w:t>
              </w:r>
            </w:ins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C1F1839" w14:textId="77777777" w:rsidR="007F0354" w:rsidRPr="000F0B6D" w:rsidRDefault="007F0354" w:rsidP="00D26390">
            <w:pPr>
              <w:pStyle w:val="CellBody"/>
              <w:spacing w:line="160" w:lineRule="atLeast"/>
              <w:rPr>
                <w:ins w:id="1483" w:author="Osama AboulMagd" w:date="2016-10-05T10:27:00Z"/>
                <w:w w:val="100"/>
              </w:rPr>
            </w:pPr>
          </w:p>
        </w:tc>
      </w:tr>
      <w:tr w:rsidR="007F0354" w:rsidRPr="000F0B6D" w14:paraId="69E62946" w14:textId="77777777" w:rsidTr="00812A89">
        <w:trPr>
          <w:trHeight w:val="500"/>
          <w:jc w:val="center"/>
          <w:ins w:id="1484" w:author="Osama AboulMagd" w:date="2016-10-05T10:27:00Z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59F778E" w14:textId="38CE4A6E" w:rsidR="007F0354" w:rsidRDefault="001D5758" w:rsidP="00D26390">
            <w:pPr>
              <w:pStyle w:val="CellBody"/>
              <w:rPr>
                <w:ins w:id="1485" w:author="Osama AboulMagd" w:date="2016-10-05T10:27:00Z"/>
                <w:w w:val="100"/>
              </w:rPr>
            </w:pPr>
            <w:ins w:id="1486" w:author="Osama AboulMagd" w:date="2016-10-05T12:35:00Z">
              <w:r>
                <w:rPr>
                  <w:w w:val="100"/>
                </w:rPr>
                <w:t>HEWP6.5</w:t>
              </w:r>
            </w:ins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1BA64AC" w14:textId="0E7AEB19" w:rsidR="007F0354" w:rsidRDefault="007F0354" w:rsidP="00D26390">
            <w:pPr>
              <w:pStyle w:val="CellBody"/>
              <w:rPr>
                <w:ins w:id="1487" w:author="Osama AboulMagd" w:date="2016-10-05T10:27:00Z"/>
                <w:w w:val="100"/>
              </w:rPr>
            </w:pPr>
            <w:ins w:id="1488" w:author="Osama AboulMagd" w:date="2016-10-05T10:31:00Z">
              <w:r>
                <w:rPr>
                  <w:w w:val="100"/>
                </w:rPr>
                <w:t>484 RU Tone mapping</w:t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6B4C50B" w14:textId="77777777" w:rsidR="007F0354" w:rsidRDefault="007F0354" w:rsidP="00D26390">
            <w:pPr>
              <w:pStyle w:val="CellBody"/>
              <w:rPr>
                <w:ins w:id="1489" w:author="Osama AboulMagd" w:date="2016-10-05T10:27:00Z"/>
                <w:w w:val="100"/>
              </w:rPr>
            </w:pPr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15250F0" w14:textId="77777777" w:rsidR="00E72E11" w:rsidRDefault="00E72E11" w:rsidP="00E72E11">
            <w:pPr>
              <w:pStyle w:val="CellBody"/>
              <w:rPr>
                <w:ins w:id="1490" w:author="Osama AboulMagd" w:date="2016-10-05T10:34:00Z"/>
                <w:w w:val="100"/>
              </w:rPr>
            </w:pPr>
            <w:ins w:id="1491" w:author="Osama AboulMagd" w:date="2016-10-05T10:34:00Z">
              <w:r>
                <w:rPr>
                  <w:w w:val="100"/>
                </w:rPr>
                <w:t>VHTP3.2:M</w:t>
              </w:r>
            </w:ins>
          </w:p>
          <w:p w14:paraId="4DF7B891" w14:textId="77777777" w:rsidR="00E72E11" w:rsidRDefault="00E72E11" w:rsidP="00E72E11">
            <w:pPr>
              <w:pStyle w:val="CellBody"/>
              <w:rPr>
                <w:ins w:id="1492" w:author="Osama AboulMagd" w:date="2016-10-05T10:34:00Z"/>
                <w:w w:val="100"/>
              </w:rPr>
            </w:pPr>
            <w:ins w:id="1493" w:author="Osama AboulMagd" w:date="2016-10-05T10:34:00Z">
              <w:r>
                <w:rPr>
                  <w:w w:val="100"/>
                </w:rPr>
                <w:t>VHTP3.3:M</w:t>
              </w:r>
            </w:ins>
          </w:p>
          <w:p w14:paraId="3370610E" w14:textId="77777777" w:rsidR="00E72E11" w:rsidRDefault="00E72E11" w:rsidP="00E72E11">
            <w:pPr>
              <w:pStyle w:val="CellBody"/>
              <w:rPr>
                <w:ins w:id="1494" w:author="Osama AboulMagd" w:date="2016-10-05T10:34:00Z"/>
                <w:w w:val="100"/>
              </w:rPr>
            </w:pPr>
            <w:ins w:id="1495" w:author="Osama AboulMagd" w:date="2016-10-05T10:34:00Z">
              <w:r>
                <w:rPr>
                  <w:w w:val="100"/>
                </w:rPr>
                <w:t>VHTP3.4:M</w:t>
              </w:r>
            </w:ins>
          </w:p>
          <w:p w14:paraId="794814DF" w14:textId="77777777" w:rsidR="00E72E11" w:rsidRDefault="00E72E11" w:rsidP="00E72E11">
            <w:pPr>
              <w:pStyle w:val="CellBody"/>
              <w:rPr>
                <w:ins w:id="1496" w:author="Osama AboulMagd" w:date="2016-10-05T10:34:00Z"/>
                <w:w w:val="100"/>
              </w:rPr>
            </w:pPr>
            <w:ins w:id="1497" w:author="Osama AboulMagd" w:date="2016-10-05T10:34:00Z">
              <w:r>
                <w:rPr>
                  <w:w w:val="100"/>
                </w:rPr>
                <w:t>VHTP3.5:M</w:t>
              </w:r>
            </w:ins>
          </w:p>
          <w:p w14:paraId="4FF8176E" w14:textId="77777777" w:rsidR="007F0354" w:rsidRDefault="007F0354" w:rsidP="00D26390">
            <w:pPr>
              <w:pStyle w:val="CellBody"/>
              <w:rPr>
                <w:ins w:id="1498" w:author="Osama AboulMagd" w:date="2016-10-05T10:27:00Z"/>
                <w:w w:val="100"/>
              </w:rPr>
            </w:pP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BA7A808" w14:textId="77777777" w:rsidR="007F0354" w:rsidRPr="000F0B6D" w:rsidRDefault="007F0354" w:rsidP="00D26390">
            <w:pPr>
              <w:pStyle w:val="CellBody"/>
              <w:spacing w:line="160" w:lineRule="atLeast"/>
              <w:rPr>
                <w:ins w:id="1499" w:author="Osama AboulMagd" w:date="2016-10-05T10:27:00Z"/>
                <w:w w:val="100"/>
              </w:rPr>
            </w:pPr>
          </w:p>
        </w:tc>
      </w:tr>
      <w:tr w:rsidR="007F0354" w:rsidRPr="000F0B6D" w14:paraId="7E0B3A3A" w14:textId="77777777" w:rsidTr="00812A89">
        <w:trPr>
          <w:trHeight w:val="500"/>
          <w:jc w:val="center"/>
          <w:ins w:id="1500" w:author="Osama AboulMagd" w:date="2016-10-05T10:31:00Z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493171B" w14:textId="5D0A29DD" w:rsidR="007F0354" w:rsidRDefault="001D5758" w:rsidP="00D26390">
            <w:pPr>
              <w:pStyle w:val="CellBody"/>
              <w:rPr>
                <w:ins w:id="1501" w:author="Osama AboulMagd" w:date="2016-10-05T10:31:00Z"/>
                <w:w w:val="100"/>
              </w:rPr>
            </w:pPr>
            <w:ins w:id="1502" w:author="Osama AboulMagd" w:date="2016-10-05T12:36:00Z">
              <w:r>
                <w:rPr>
                  <w:w w:val="100"/>
                </w:rPr>
                <w:t>HEWP6.6</w:t>
              </w:r>
            </w:ins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9EA4526" w14:textId="0FC5CEF7" w:rsidR="007F0354" w:rsidRDefault="007F0354" w:rsidP="00D26390">
            <w:pPr>
              <w:pStyle w:val="CellBody"/>
              <w:rPr>
                <w:ins w:id="1503" w:author="Osama AboulMagd" w:date="2016-10-05T10:31:00Z"/>
                <w:w w:val="100"/>
              </w:rPr>
            </w:pPr>
            <w:ins w:id="1504" w:author="Osama AboulMagd" w:date="2016-10-05T10:31:00Z">
              <w:r>
                <w:rPr>
                  <w:w w:val="100"/>
                </w:rPr>
                <w:t>996 RU Tone Mapping</w:t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B6B6A37" w14:textId="77777777" w:rsidR="007F0354" w:rsidRDefault="007F0354" w:rsidP="00D26390">
            <w:pPr>
              <w:pStyle w:val="CellBody"/>
              <w:rPr>
                <w:ins w:id="1505" w:author="Osama AboulMagd" w:date="2016-10-05T10:31:00Z"/>
                <w:w w:val="100"/>
              </w:rPr>
            </w:pPr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1227FDE" w14:textId="77777777" w:rsidR="00E72E11" w:rsidRDefault="00E72E11" w:rsidP="00E72E11">
            <w:pPr>
              <w:pStyle w:val="CellBody"/>
              <w:rPr>
                <w:ins w:id="1506" w:author="Osama AboulMagd" w:date="2016-10-05T10:35:00Z"/>
                <w:w w:val="100"/>
              </w:rPr>
            </w:pPr>
            <w:ins w:id="1507" w:author="Osama AboulMagd" w:date="2016-10-05T10:35:00Z">
              <w:r>
                <w:rPr>
                  <w:w w:val="100"/>
                </w:rPr>
                <w:t>VHTP3.3:M</w:t>
              </w:r>
            </w:ins>
          </w:p>
          <w:p w14:paraId="53905664" w14:textId="77777777" w:rsidR="00E72E11" w:rsidRDefault="00E72E11" w:rsidP="00E72E11">
            <w:pPr>
              <w:pStyle w:val="CellBody"/>
              <w:rPr>
                <w:ins w:id="1508" w:author="Osama AboulMagd" w:date="2016-10-05T10:35:00Z"/>
                <w:w w:val="100"/>
              </w:rPr>
            </w:pPr>
            <w:ins w:id="1509" w:author="Osama AboulMagd" w:date="2016-10-05T10:35:00Z">
              <w:r>
                <w:rPr>
                  <w:w w:val="100"/>
                </w:rPr>
                <w:t>VHTP3.4:M</w:t>
              </w:r>
            </w:ins>
          </w:p>
          <w:p w14:paraId="62D6AEA6" w14:textId="6E776841" w:rsidR="007F0354" w:rsidRDefault="00E72E11" w:rsidP="00D26390">
            <w:pPr>
              <w:pStyle w:val="CellBody"/>
              <w:rPr>
                <w:ins w:id="1510" w:author="Osama AboulMagd" w:date="2016-10-05T10:31:00Z"/>
                <w:w w:val="100"/>
              </w:rPr>
            </w:pPr>
            <w:ins w:id="1511" w:author="Osama AboulMagd" w:date="2016-10-05T10:35:00Z">
              <w:r>
                <w:rPr>
                  <w:w w:val="100"/>
                </w:rPr>
                <w:t>VHTP3.5:M</w:t>
              </w:r>
            </w:ins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0F6FB15" w14:textId="77777777" w:rsidR="007F0354" w:rsidRPr="000F0B6D" w:rsidRDefault="007F0354" w:rsidP="00D26390">
            <w:pPr>
              <w:pStyle w:val="CellBody"/>
              <w:spacing w:line="160" w:lineRule="atLeast"/>
              <w:rPr>
                <w:ins w:id="1512" w:author="Osama AboulMagd" w:date="2016-10-05T10:31:00Z"/>
                <w:w w:val="100"/>
              </w:rPr>
            </w:pPr>
          </w:p>
        </w:tc>
      </w:tr>
      <w:tr w:rsidR="007F0354" w:rsidRPr="000F0B6D" w14:paraId="4C4D71F7" w14:textId="77777777" w:rsidTr="00812A89">
        <w:trPr>
          <w:trHeight w:val="500"/>
          <w:jc w:val="center"/>
          <w:ins w:id="1513" w:author="Osama AboulMagd" w:date="2016-10-05T10:32:00Z"/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77BBEF9" w14:textId="69F4DD32" w:rsidR="007F0354" w:rsidRDefault="001D5758" w:rsidP="00D26390">
            <w:pPr>
              <w:pStyle w:val="CellBody"/>
              <w:rPr>
                <w:ins w:id="1514" w:author="Osama AboulMagd" w:date="2016-10-05T10:32:00Z"/>
                <w:w w:val="100"/>
              </w:rPr>
            </w:pPr>
            <w:ins w:id="1515" w:author="Osama AboulMagd" w:date="2016-10-05T12:36:00Z">
              <w:r>
                <w:rPr>
                  <w:w w:val="100"/>
                </w:rPr>
                <w:t>HEWP6.7</w:t>
              </w:r>
            </w:ins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15A3C82" w14:textId="5219F4FC" w:rsidR="007F0354" w:rsidRDefault="007F0354" w:rsidP="00D26390">
            <w:pPr>
              <w:pStyle w:val="CellBody"/>
              <w:rPr>
                <w:ins w:id="1516" w:author="Osama AboulMagd" w:date="2016-10-05T10:32:00Z"/>
                <w:w w:val="100"/>
              </w:rPr>
            </w:pPr>
            <w:ins w:id="1517" w:author="Osama AboulMagd" w:date="2016-10-05T10:32:00Z">
              <w:r>
                <w:rPr>
                  <w:w w:val="100"/>
                </w:rPr>
                <w:t>2x996 RU tone mapping</w:t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DD03034" w14:textId="77777777" w:rsidR="007F0354" w:rsidRDefault="007F0354" w:rsidP="00D26390">
            <w:pPr>
              <w:pStyle w:val="CellBody"/>
              <w:rPr>
                <w:ins w:id="1518" w:author="Osama AboulMagd" w:date="2016-10-05T10:32:00Z"/>
                <w:w w:val="100"/>
              </w:rPr>
            </w:pPr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EADDB4E" w14:textId="77777777" w:rsidR="00E72E11" w:rsidRDefault="00E72E11" w:rsidP="00E72E11">
            <w:pPr>
              <w:pStyle w:val="CellBody"/>
              <w:rPr>
                <w:ins w:id="1519" w:author="Osama AboulMagd" w:date="2016-10-05T10:35:00Z"/>
                <w:w w:val="100"/>
              </w:rPr>
            </w:pPr>
            <w:ins w:id="1520" w:author="Osama AboulMagd" w:date="2016-10-05T10:35:00Z">
              <w:r>
                <w:rPr>
                  <w:w w:val="100"/>
                </w:rPr>
                <w:t>VHTP3.4:M</w:t>
              </w:r>
            </w:ins>
          </w:p>
          <w:p w14:paraId="76D600B9" w14:textId="4EC3381F" w:rsidR="007F0354" w:rsidRDefault="00E72E11" w:rsidP="00E72E11">
            <w:pPr>
              <w:pStyle w:val="CellBody"/>
              <w:rPr>
                <w:ins w:id="1521" w:author="Osama AboulMagd" w:date="2016-10-05T10:32:00Z"/>
                <w:w w:val="100"/>
              </w:rPr>
            </w:pPr>
            <w:ins w:id="1522" w:author="Osama AboulMagd" w:date="2016-10-05T10:35:00Z">
              <w:r>
                <w:rPr>
                  <w:w w:val="100"/>
                </w:rPr>
                <w:t>VHTP3.5:M</w:t>
              </w:r>
            </w:ins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AE69E24" w14:textId="77777777" w:rsidR="007F0354" w:rsidRPr="000F0B6D" w:rsidRDefault="007F0354" w:rsidP="00D26390">
            <w:pPr>
              <w:pStyle w:val="CellBody"/>
              <w:spacing w:line="160" w:lineRule="atLeast"/>
              <w:rPr>
                <w:ins w:id="1523" w:author="Osama AboulMagd" w:date="2016-10-05T10:32:00Z"/>
                <w:w w:val="100"/>
              </w:rPr>
            </w:pPr>
          </w:p>
        </w:tc>
      </w:tr>
      <w:tr w:rsidR="005125C3" w:rsidRPr="000F0B6D" w14:paraId="59289792" w14:textId="77777777" w:rsidTr="00E72E11">
        <w:trPr>
          <w:trHeight w:val="500"/>
          <w:jc w:val="center"/>
          <w:ins w:id="1524" w:author="Osama AboulMagd" w:date="2016-10-03T14:30:00Z"/>
          <w:trPrChange w:id="1525" w:author="Osama AboulMagd" w:date="2016-10-05T10:36:00Z">
            <w:trPr>
              <w:trHeight w:val="500"/>
              <w:jc w:val="center"/>
            </w:trPr>
          </w:trPrChange>
        </w:trPr>
        <w:tc>
          <w:tcPr>
            <w:tcW w:w="1300" w:type="dxa"/>
            <w:tcBorders>
              <w:top w:val="nil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526" w:author="Osama AboulMagd" w:date="2016-10-05T10:36:00Z">
              <w:tcPr>
                <w:tcW w:w="1300" w:type="dxa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57B8BF7D" w14:textId="054B8EB0" w:rsidR="005125C3" w:rsidRDefault="005125C3" w:rsidP="00D26390">
            <w:pPr>
              <w:pStyle w:val="CellBody"/>
              <w:rPr>
                <w:ins w:id="1527" w:author="Osama AboulMagd" w:date="2016-10-03T14:30:00Z"/>
                <w:w w:val="100"/>
              </w:rPr>
            </w:pPr>
            <w:ins w:id="1528" w:author="Osama AboulMagd" w:date="2016-10-03T14:30:00Z">
              <w:r>
                <w:rPr>
                  <w:w w:val="100"/>
                </w:rPr>
                <w:t>HEWP10</w:t>
              </w:r>
            </w:ins>
          </w:p>
        </w:tc>
        <w:tc>
          <w:tcPr>
            <w:tcW w:w="290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529" w:author="Osama AboulMagd" w:date="2016-10-05T10:36:00Z">
              <w:tcPr>
                <w:tcW w:w="290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59707D5" w14:textId="1EC0A1E5" w:rsidR="005125C3" w:rsidRDefault="00F42C7A" w:rsidP="00D26390">
            <w:pPr>
              <w:pStyle w:val="CellBody"/>
              <w:rPr>
                <w:ins w:id="1530" w:author="Osama AboulMagd" w:date="2016-10-03T14:30:00Z"/>
                <w:w w:val="100"/>
              </w:rPr>
            </w:pPr>
            <w:ins w:id="1531" w:author="Osama AboulMagd" w:date="2016-10-03T14:33:00Z">
              <w:r>
                <w:rPr>
                  <w:w w:val="100"/>
                </w:rPr>
                <w:t xml:space="preserve">Coding </w:t>
              </w:r>
            </w:ins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532" w:author="Osama AboulMagd" w:date="2016-10-05T10:36:00Z">
              <w:tcPr>
                <w:tcW w:w="1277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6E146605" w14:textId="506C228D" w:rsidR="005125C3" w:rsidRPr="00F42C7A" w:rsidRDefault="005125C3" w:rsidP="00D26390">
            <w:pPr>
              <w:pStyle w:val="CellBody"/>
              <w:rPr>
                <w:ins w:id="1533" w:author="Osama AboulMagd" w:date="2016-10-03T14:30:00Z"/>
                <w:strike/>
                <w:w w:val="100"/>
                <w:rPrChange w:id="1534" w:author="Osama AboulMagd" w:date="2016-10-05T10:15:00Z">
                  <w:rPr>
                    <w:ins w:id="1535" w:author="Osama AboulMagd" w:date="2016-10-03T14:30:00Z"/>
                    <w:w w:val="100"/>
                  </w:rPr>
                </w:rPrChange>
              </w:rPr>
            </w:pPr>
          </w:p>
        </w:tc>
        <w:tc>
          <w:tcPr>
            <w:tcW w:w="148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536" w:author="Osama AboulMagd" w:date="2016-10-05T10:36:00Z">
              <w:tcPr>
                <w:tcW w:w="1483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1F9AC062" w14:textId="77777777" w:rsidR="005125C3" w:rsidRDefault="005125C3" w:rsidP="00D26390">
            <w:pPr>
              <w:pStyle w:val="CellBody"/>
              <w:rPr>
                <w:ins w:id="1537" w:author="Osama AboulMagd" w:date="2016-10-03T14:30:00Z"/>
                <w:w w:val="100"/>
              </w:rPr>
            </w:pP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538" w:author="Osama AboulMagd" w:date="2016-10-05T10:36:00Z">
              <w:tcPr>
                <w:tcW w:w="17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ED33F1B" w14:textId="77777777" w:rsidR="005125C3" w:rsidRPr="000F0B6D" w:rsidRDefault="005125C3" w:rsidP="00D26390">
            <w:pPr>
              <w:pStyle w:val="CellBody"/>
              <w:spacing w:line="160" w:lineRule="atLeast"/>
              <w:rPr>
                <w:ins w:id="1539" w:author="Osama AboulMagd" w:date="2016-10-03T14:30:00Z"/>
                <w:w w:val="100"/>
              </w:rPr>
            </w:pPr>
          </w:p>
        </w:tc>
      </w:tr>
      <w:tr w:rsidR="00F42C7A" w:rsidRPr="000F0B6D" w14:paraId="56F5002F" w14:textId="77777777" w:rsidTr="00E72E11">
        <w:trPr>
          <w:trHeight w:val="500"/>
          <w:jc w:val="center"/>
          <w:ins w:id="1540" w:author="Osama AboulMagd" w:date="2016-10-05T10:17:00Z"/>
          <w:trPrChange w:id="1541" w:author="Osama AboulMagd" w:date="2016-10-05T10:36:00Z">
            <w:trPr>
              <w:trHeight w:val="500"/>
              <w:jc w:val="center"/>
            </w:trPr>
          </w:trPrChange>
        </w:trPr>
        <w:tc>
          <w:tcPr>
            <w:tcW w:w="13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542" w:author="Osama AboulMagd" w:date="2016-10-05T10:36:00Z">
              <w:tcPr>
                <w:tcW w:w="1300" w:type="dxa"/>
                <w:tcBorders>
                  <w:top w:val="nil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0D820714" w14:textId="5F76567C" w:rsidR="00F42C7A" w:rsidRDefault="00F42C7A" w:rsidP="00D26390">
            <w:pPr>
              <w:pStyle w:val="CellBody"/>
              <w:rPr>
                <w:ins w:id="1543" w:author="Osama AboulMagd" w:date="2016-10-05T10:17:00Z"/>
                <w:w w:val="100"/>
              </w:rPr>
            </w:pPr>
            <w:ins w:id="1544" w:author="Osama AboulMagd" w:date="2016-10-05T10:18:00Z">
              <w:r>
                <w:rPr>
                  <w:w w:val="100"/>
                </w:rPr>
                <w:t>HEWP10.1</w:t>
              </w:r>
            </w:ins>
          </w:p>
        </w:tc>
        <w:tc>
          <w:tcPr>
            <w:tcW w:w="2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545" w:author="Osama AboulMagd" w:date="2016-10-05T10:36:00Z">
              <w:tcPr>
                <w:tcW w:w="290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50563DD1" w14:textId="2B41ED40" w:rsidR="00F42C7A" w:rsidRDefault="00E72E11" w:rsidP="00D26390">
            <w:pPr>
              <w:pStyle w:val="CellBody"/>
              <w:rPr>
                <w:ins w:id="1546" w:author="Osama AboulMagd" w:date="2016-10-05T10:17:00Z"/>
                <w:w w:val="100"/>
              </w:rPr>
            </w:pPr>
            <w:ins w:id="1547" w:author="Osama AboulMagd" w:date="2016-10-05T10:18:00Z">
              <w:r>
                <w:rPr>
                  <w:w w:val="100"/>
                </w:rPr>
                <w:t>BCC with less than 4</w:t>
              </w:r>
              <w:r w:rsidR="00F42C7A">
                <w:rPr>
                  <w:w w:val="100"/>
                </w:rPr>
                <w:t xml:space="preserve"> spatial streams</w:t>
              </w:r>
            </w:ins>
          </w:p>
        </w:tc>
        <w:tc>
          <w:tcPr>
            <w:tcW w:w="12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548" w:author="Osama AboulMagd" w:date="2016-10-05T10:36:00Z">
              <w:tcPr>
                <w:tcW w:w="1277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178E5392" w14:textId="77777777" w:rsidR="00F42C7A" w:rsidRPr="00F42C7A" w:rsidRDefault="00F42C7A" w:rsidP="00D26390">
            <w:pPr>
              <w:pStyle w:val="CellBody"/>
              <w:rPr>
                <w:ins w:id="1549" w:author="Osama AboulMagd" w:date="2016-10-05T10:17:00Z"/>
                <w:strike/>
                <w:w w:val="10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550" w:author="Osama AboulMagd" w:date="2016-10-05T10:36:00Z">
              <w:tcPr>
                <w:tcW w:w="1483" w:type="dxa"/>
                <w:gridSpan w:val="2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4FB1B0CD" w14:textId="58234277" w:rsidR="00F42C7A" w:rsidRDefault="001D5758" w:rsidP="00D26390">
            <w:pPr>
              <w:pStyle w:val="CellBody"/>
              <w:rPr>
                <w:ins w:id="1551" w:author="Osama AboulMagd" w:date="2016-10-05T10:37:00Z"/>
                <w:w w:val="100"/>
              </w:rPr>
            </w:pPr>
            <w:ins w:id="1552" w:author="Osama AboulMagd" w:date="2016-10-05T12:37:00Z">
              <w:r>
                <w:rPr>
                  <w:w w:val="100"/>
                </w:rPr>
                <w:t>(</w:t>
              </w:r>
            </w:ins>
            <w:ins w:id="1553" w:author="Osama AboulMagd" w:date="2016-10-05T12:36:00Z">
              <w:r>
                <w:rPr>
                  <w:w w:val="100"/>
                </w:rPr>
                <w:t>HEWP6.1 or HEWP6.2 or HEWP6.3 or HEWP6.4</w:t>
              </w:r>
            </w:ins>
            <w:ins w:id="1554" w:author="Osama AboulMagd" w:date="2016-10-05T12:37:00Z">
              <w:r>
                <w:rPr>
                  <w:w w:val="100"/>
                </w:rPr>
                <w:t>):M</w:t>
              </w:r>
            </w:ins>
          </w:p>
          <w:p w14:paraId="4A28B6F2" w14:textId="6DA048D2" w:rsidR="00E72E11" w:rsidRDefault="001D5758" w:rsidP="00D26390">
            <w:pPr>
              <w:pStyle w:val="CellBody"/>
              <w:rPr>
                <w:ins w:id="1555" w:author="Osama AboulMagd" w:date="2016-10-05T10:17:00Z"/>
                <w:w w:val="100"/>
              </w:rPr>
            </w:pPr>
            <w:ins w:id="1556" w:author="Osama AboulMagd" w:date="2016-10-05T12:37:00Z">
              <w:r>
                <w:rPr>
                  <w:w w:val="100"/>
                </w:rPr>
                <w:t>(VHTP3.1 and HEWP</w:t>
              </w:r>
            </w:ins>
            <w:ins w:id="1557" w:author="Osama AboulMagd" w:date="2016-10-05T12:38:00Z">
              <w:r>
                <w:rPr>
                  <w:w w:val="100"/>
                </w:rPr>
                <w:t>2.1):M</w:t>
              </w:r>
            </w:ins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  <w:tcPrChange w:id="1558" w:author="Osama AboulMagd" w:date="2016-10-05T10:36:00Z">
              <w:tcPr>
                <w:tcW w:w="1780" w:type="dxa"/>
                <w:tcBorders>
                  <w:top w:val="nil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80" w:type="dxa"/>
                  <w:left w:w="120" w:type="dxa"/>
                  <w:bottom w:w="40" w:type="dxa"/>
                  <w:right w:w="120" w:type="dxa"/>
                </w:tcMar>
              </w:tcPr>
            </w:tcPrChange>
          </w:tcPr>
          <w:p w14:paraId="16FF3084" w14:textId="77777777" w:rsidR="00F42C7A" w:rsidRPr="000F0B6D" w:rsidRDefault="00F42C7A" w:rsidP="00D26390">
            <w:pPr>
              <w:pStyle w:val="CellBody"/>
              <w:spacing w:line="160" w:lineRule="atLeast"/>
              <w:rPr>
                <w:ins w:id="1559" w:author="Osama AboulMagd" w:date="2016-10-05T10:17:00Z"/>
                <w:w w:val="100"/>
              </w:rPr>
            </w:pPr>
          </w:p>
        </w:tc>
      </w:tr>
      <w:tr w:rsidR="00E72E11" w:rsidRPr="000F0B6D" w14:paraId="6FFCC8D6" w14:textId="77777777" w:rsidTr="00E72E11">
        <w:trPr>
          <w:trHeight w:val="500"/>
          <w:jc w:val="center"/>
          <w:ins w:id="1560" w:author="Osama AboulMagd" w:date="2016-10-05T10:37:00Z"/>
        </w:trPr>
        <w:tc>
          <w:tcPr>
            <w:tcW w:w="13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357A20E" w14:textId="77777777" w:rsidR="00E72E11" w:rsidRDefault="00E72E11" w:rsidP="00D26390">
            <w:pPr>
              <w:pStyle w:val="CellBody"/>
              <w:rPr>
                <w:ins w:id="1561" w:author="Osama AboulMagd" w:date="2016-10-05T10:37:00Z"/>
                <w:w w:val="100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3F0AD61" w14:textId="2E852FDE" w:rsidR="00E72E11" w:rsidRDefault="00E72E11" w:rsidP="00D26390">
            <w:pPr>
              <w:pStyle w:val="CellBody"/>
              <w:rPr>
                <w:ins w:id="1562" w:author="Osama AboulMagd" w:date="2016-10-05T10:37:00Z"/>
                <w:w w:val="100"/>
              </w:rPr>
            </w:pPr>
            <w:ins w:id="1563" w:author="Osama AboulMagd" w:date="2016-10-05T10:37:00Z">
              <w:r>
                <w:rPr>
                  <w:w w:val="100"/>
                </w:rPr>
                <w:t>LDPC</w:t>
              </w:r>
            </w:ins>
            <w:ins w:id="1564" w:author="Osama AboulMagd" w:date="2016-10-05T12:41:00Z">
              <w:r w:rsidR="001D5758">
                <w:rPr>
                  <w:w w:val="100"/>
                </w:rPr>
                <w:t xml:space="preserve"> with more than 4 spatial streams</w:t>
              </w:r>
            </w:ins>
          </w:p>
        </w:tc>
        <w:tc>
          <w:tcPr>
            <w:tcW w:w="12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3384837" w14:textId="77777777" w:rsidR="00E72E11" w:rsidRPr="00F42C7A" w:rsidRDefault="00E72E11" w:rsidP="00D26390">
            <w:pPr>
              <w:pStyle w:val="CellBody"/>
              <w:rPr>
                <w:ins w:id="1565" w:author="Osama AboulMagd" w:date="2016-10-05T10:37:00Z"/>
                <w:strike/>
                <w:w w:val="10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68A30D0" w14:textId="3BA7F801" w:rsidR="001D5758" w:rsidRDefault="001D5758" w:rsidP="00D26390">
            <w:pPr>
              <w:pStyle w:val="CellBody"/>
              <w:rPr>
                <w:ins w:id="1566" w:author="Osama AboulMagd" w:date="2016-10-05T12:54:00Z"/>
                <w:w w:val="100"/>
              </w:rPr>
            </w:pPr>
            <w:ins w:id="1567" w:author="Osama AboulMagd" w:date="2016-10-05T12:44:00Z">
              <w:r>
                <w:rPr>
                  <w:w w:val="100"/>
                </w:rPr>
                <w:t>CFHEW:M</w:t>
              </w:r>
            </w:ins>
          </w:p>
          <w:p w14:paraId="581BBA1E" w14:textId="3AC00137" w:rsidR="00FD1EE9" w:rsidRDefault="00FD1EE9" w:rsidP="00D26390">
            <w:pPr>
              <w:pStyle w:val="CellBody"/>
              <w:rPr>
                <w:ins w:id="1568" w:author="Osama AboulMagd" w:date="2016-10-05T12:44:00Z"/>
                <w:w w:val="100"/>
              </w:rPr>
            </w:pPr>
            <w:ins w:id="1569" w:author="Osama AboulMagd" w:date="2016-10-05T12:54:00Z">
              <w:r>
                <w:rPr>
                  <w:w w:val="100"/>
                </w:rPr>
                <w:t>CFHEW20</w:t>
              </w:r>
              <w:proofErr w:type="gramStart"/>
              <w:r>
                <w:rPr>
                  <w:w w:val="100"/>
                </w:rPr>
                <w:t>:O</w:t>
              </w:r>
            </w:ins>
            <w:proofErr w:type="gramEnd"/>
          </w:p>
          <w:p w14:paraId="3E7F7B3F" w14:textId="77777777" w:rsidR="001D5758" w:rsidRDefault="001D5758" w:rsidP="00D26390">
            <w:pPr>
              <w:pStyle w:val="CellBody"/>
              <w:rPr>
                <w:ins w:id="1570" w:author="Osama AboulMagd" w:date="2016-10-05T12:44:00Z"/>
                <w:w w:val="100"/>
              </w:rPr>
            </w:pPr>
          </w:p>
          <w:p w14:paraId="313747FD" w14:textId="242E7020" w:rsidR="00E72E11" w:rsidRDefault="00E72E11" w:rsidP="00D26390">
            <w:pPr>
              <w:pStyle w:val="CellBody"/>
              <w:rPr>
                <w:ins w:id="1571" w:author="Osama AboulMagd" w:date="2016-10-05T10:37:00Z"/>
                <w:w w:val="10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0D17EDE" w14:textId="77777777" w:rsidR="00E72E11" w:rsidRPr="000F0B6D" w:rsidRDefault="00E72E11" w:rsidP="00D26390">
            <w:pPr>
              <w:pStyle w:val="CellBody"/>
              <w:spacing w:line="160" w:lineRule="atLeast"/>
              <w:rPr>
                <w:ins w:id="1572" w:author="Osama AboulMagd" w:date="2016-10-05T10:37:00Z"/>
                <w:w w:val="100"/>
              </w:rPr>
            </w:pPr>
          </w:p>
        </w:tc>
      </w:tr>
      <w:tr w:rsidR="00E72E11" w:rsidRPr="000F0B6D" w14:paraId="02349E4E" w14:textId="77777777" w:rsidTr="00E72E11">
        <w:trPr>
          <w:trHeight w:val="500"/>
          <w:jc w:val="center"/>
          <w:ins w:id="1573" w:author="Osama AboulMagd" w:date="2016-10-05T10:38:00Z"/>
        </w:trPr>
        <w:tc>
          <w:tcPr>
            <w:tcW w:w="13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81D93D6" w14:textId="1837A8C2" w:rsidR="00E72E11" w:rsidRDefault="00E72E11" w:rsidP="00D26390">
            <w:pPr>
              <w:pStyle w:val="CellBody"/>
              <w:rPr>
                <w:ins w:id="1574" w:author="Osama AboulMagd" w:date="2016-10-05T10:38:00Z"/>
                <w:w w:val="100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1BD7E31" w14:textId="35E20938" w:rsidR="00E72E11" w:rsidRDefault="00E72E11" w:rsidP="00D26390">
            <w:pPr>
              <w:pStyle w:val="CellBody"/>
              <w:rPr>
                <w:ins w:id="1575" w:author="Osama AboulMagd" w:date="2016-10-05T10:38:00Z"/>
                <w:w w:val="100"/>
              </w:rPr>
            </w:pPr>
            <w:ins w:id="1576" w:author="Osama AboulMagd" w:date="2016-10-05T10:38:00Z">
              <w:r>
                <w:rPr>
                  <w:w w:val="100"/>
                </w:rPr>
                <w:t>LDPC</w:t>
              </w:r>
            </w:ins>
            <w:ins w:id="1577" w:author="Osama AboulMagd" w:date="2016-10-05T12:45:00Z">
              <w:r w:rsidR="001D5758">
                <w:rPr>
                  <w:w w:val="100"/>
                </w:rPr>
                <w:t xml:space="preserve"> with less or equal to 4 spatial streams</w:t>
              </w:r>
            </w:ins>
            <w:ins w:id="1578" w:author="Osama AboulMagd" w:date="2016-10-05T10:38:00Z">
              <w:r>
                <w:rPr>
                  <w:w w:val="100"/>
                </w:rPr>
                <w:t xml:space="preserve"> </w:t>
              </w:r>
            </w:ins>
          </w:p>
        </w:tc>
        <w:tc>
          <w:tcPr>
            <w:tcW w:w="12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D9EE49B" w14:textId="77777777" w:rsidR="00E72E11" w:rsidRPr="00F42C7A" w:rsidRDefault="00E72E11" w:rsidP="00D26390">
            <w:pPr>
              <w:pStyle w:val="CellBody"/>
              <w:rPr>
                <w:ins w:id="1579" w:author="Osama AboulMagd" w:date="2016-10-05T10:38:00Z"/>
                <w:strike/>
                <w:w w:val="10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3232B26" w14:textId="77777777" w:rsidR="00FD1EE9" w:rsidRDefault="00FD1EE9" w:rsidP="00FD1EE9">
            <w:pPr>
              <w:pStyle w:val="CellBody"/>
              <w:rPr>
                <w:ins w:id="1580" w:author="Osama AboulMagd" w:date="2016-10-05T12:45:00Z"/>
                <w:w w:val="100"/>
              </w:rPr>
            </w:pPr>
            <w:commentRangeStart w:id="1581"/>
            <w:ins w:id="1582" w:author="Osama AboulMagd" w:date="2016-10-05T12:45:00Z">
              <w:r>
                <w:rPr>
                  <w:w w:val="100"/>
                </w:rPr>
                <w:t>(HEWP6.5 or HEWP6.6 or HEWP6.7):M</w:t>
              </w:r>
            </w:ins>
          </w:p>
          <w:p w14:paraId="573B30A3" w14:textId="77777777" w:rsidR="00FD1EE9" w:rsidRDefault="00FD1EE9" w:rsidP="00FD1EE9">
            <w:pPr>
              <w:pStyle w:val="CellBody"/>
              <w:rPr>
                <w:ins w:id="1583" w:author="Osama AboulMagd" w:date="2016-10-05T12:45:00Z"/>
                <w:w w:val="100"/>
              </w:rPr>
            </w:pPr>
          </w:p>
          <w:p w14:paraId="14C5C345" w14:textId="77777777" w:rsidR="00FD1EE9" w:rsidRDefault="00FD1EE9" w:rsidP="00FD1EE9">
            <w:pPr>
              <w:pStyle w:val="CellBody"/>
              <w:rPr>
                <w:ins w:id="1584" w:author="Osama AboulMagd" w:date="2016-10-05T12:45:00Z"/>
                <w:w w:val="100"/>
              </w:rPr>
            </w:pPr>
            <w:ins w:id="1585" w:author="Osama AboulMagd" w:date="2016-10-05T12:45:00Z">
              <w:r>
                <w:rPr>
                  <w:w w:val="100"/>
                </w:rPr>
                <w:t>((VHTP3.2 or VHTP3.3 or VHTP3.4 or VHTP3.5) and HEWP2.1):M</w:t>
              </w:r>
            </w:ins>
          </w:p>
          <w:p w14:paraId="4AF2E40A" w14:textId="77777777" w:rsidR="00FD1EE9" w:rsidRDefault="00FD1EE9" w:rsidP="00D26390">
            <w:pPr>
              <w:pStyle w:val="CellBody"/>
              <w:rPr>
                <w:ins w:id="1586" w:author="Osama AboulMagd" w:date="2016-10-05T12:48:00Z"/>
                <w:w w:val="100"/>
              </w:rPr>
            </w:pPr>
          </w:p>
          <w:p w14:paraId="60E7C703" w14:textId="1CBD4B8F" w:rsidR="00FD1EE9" w:rsidRDefault="00FD1EE9" w:rsidP="00D26390">
            <w:pPr>
              <w:pStyle w:val="CellBody"/>
              <w:rPr>
                <w:ins w:id="1587" w:author="Osama AboulMagd" w:date="2016-10-05T12:49:00Z"/>
                <w:w w:val="100"/>
              </w:rPr>
            </w:pPr>
            <w:ins w:id="1588" w:author="Osama AboulMagd" w:date="2016-10-05T12:49:00Z">
              <w:r>
                <w:rPr>
                  <w:w w:val="100"/>
                </w:rPr>
                <w:t>(HEWP6.1 or HEWP6.2 or HEWP6.3 or HEWP6.4)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25087448" w14:textId="77777777" w:rsidR="00FD1EE9" w:rsidRDefault="00FD1EE9" w:rsidP="00D26390">
            <w:pPr>
              <w:pStyle w:val="CellBody"/>
              <w:rPr>
                <w:ins w:id="1589" w:author="Osama AboulMagd" w:date="2016-10-05T12:49:00Z"/>
                <w:w w:val="100"/>
              </w:rPr>
            </w:pPr>
          </w:p>
          <w:p w14:paraId="72FB7F88" w14:textId="77777777" w:rsidR="00E72E11" w:rsidRDefault="00FD1EE9" w:rsidP="00D26390">
            <w:pPr>
              <w:pStyle w:val="CellBody"/>
              <w:rPr>
                <w:ins w:id="1590" w:author="Osama AboulMagd" w:date="2016-10-05T12:54:00Z"/>
                <w:w w:val="100"/>
              </w:rPr>
            </w:pPr>
            <w:ins w:id="1591" w:author="Osama AboulMagd" w:date="2016-10-05T12:50:00Z">
              <w:r>
                <w:rPr>
                  <w:w w:val="100"/>
                </w:rPr>
                <w:t>(VHTP3.1 and HEWP2.1)</w:t>
              </w:r>
              <w:proofErr w:type="gramStart"/>
              <w:r>
                <w:rPr>
                  <w:w w:val="100"/>
                </w:rPr>
                <w:t>:O</w:t>
              </w:r>
            </w:ins>
            <w:proofErr w:type="gramEnd"/>
          </w:p>
          <w:p w14:paraId="35587B78" w14:textId="77777777" w:rsidR="00FD1EE9" w:rsidRDefault="00FD1EE9" w:rsidP="00D26390">
            <w:pPr>
              <w:pStyle w:val="CellBody"/>
              <w:rPr>
                <w:ins w:id="1592" w:author="Osama AboulMagd" w:date="2016-10-05T12:54:00Z"/>
                <w:w w:val="100"/>
              </w:rPr>
            </w:pPr>
          </w:p>
          <w:p w14:paraId="53B50119" w14:textId="1E857633" w:rsidR="00FD1EE9" w:rsidRDefault="00FD1EE9" w:rsidP="00D26390">
            <w:pPr>
              <w:pStyle w:val="CellBody"/>
              <w:rPr>
                <w:ins w:id="1593" w:author="Osama AboulMagd" w:date="2016-10-05T10:38:00Z"/>
                <w:w w:val="100"/>
              </w:rPr>
            </w:pPr>
            <w:ins w:id="1594" w:author="Osama AboulMagd" w:date="2016-10-05T12:54:00Z">
              <w:r>
                <w:rPr>
                  <w:w w:val="100"/>
                </w:rPr>
                <w:t>CFHEW20</w:t>
              </w:r>
              <w:proofErr w:type="gramStart"/>
              <w:r>
                <w:rPr>
                  <w:w w:val="100"/>
                </w:rPr>
                <w:t>:O</w:t>
              </w:r>
            </w:ins>
            <w:commentRangeEnd w:id="1581"/>
            <w:proofErr w:type="gramEnd"/>
            <w:ins w:id="1595" w:author="Osama AboulMagd" w:date="2016-10-05T12:59:00Z">
              <w:r w:rsidR="000A655C">
                <w:rPr>
                  <w:rStyle w:val="CommentReference"/>
                  <w:rFonts w:eastAsia="Times New Roman"/>
                  <w:color w:val="auto"/>
                  <w:w w:val="100"/>
                  <w:lang w:val="en-GB"/>
                </w:rPr>
                <w:commentReference w:id="1581"/>
              </w:r>
            </w:ins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1F80069" w14:textId="77777777" w:rsidR="00E72E11" w:rsidRPr="000F0B6D" w:rsidRDefault="00E72E11" w:rsidP="00D26390">
            <w:pPr>
              <w:pStyle w:val="CellBody"/>
              <w:spacing w:line="160" w:lineRule="atLeast"/>
              <w:rPr>
                <w:ins w:id="1596" w:author="Osama AboulMagd" w:date="2016-10-05T10:38:00Z"/>
                <w:w w:val="100"/>
              </w:rPr>
            </w:pPr>
          </w:p>
        </w:tc>
      </w:tr>
      <w:tr w:rsidR="00750AB3" w:rsidRPr="000F0B6D" w14:paraId="051A4C84" w14:textId="77777777" w:rsidTr="00E72E11">
        <w:trPr>
          <w:trHeight w:val="500"/>
          <w:jc w:val="center"/>
          <w:ins w:id="1597" w:author="Osama AboulMagd" w:date="2016-10-05T12:55:00Z"/>
        </w:trPr>
        <w:tc>
          <w:tcPr>
            <w:tcW w:w="13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0624355" w14:textId="5CF62045" w:rsidR="00750AB3" w:rsidRDefault="00750AB3" w:rsidP="00D26390">
            <w:pPr>
              <w:pStyle w:val="CellBody"/>
              <w:rPr>
                <w:ins w:id="1598" w:author="Osama AboulMagd" w:date="2016-10-05T12:55:00Z"/>
                <w:w w:val="100"/>
              </w:rPr>
            </w:pPr>
            <w:ins w:id="1599" w:author="Osama AboulMagd" w:date="2016-10-05T12:55:00Z">
              <w:r>
                <w:rPr>
                  <w:w w:val="100"/>
                </w:rPr>
                <w:t>HEWP11</w:t>
              </w:r>
            </w:ins>
          </w:p>
        </w:tc>
        <w:tc>
          <w:tcPr>
            <w:tcW w:w="2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4BDDB5D" w14:textId="6940D95F" w:rsidR="00750AB3" w:rsidRDefault="00750AB3" w:rsidP="00D26390">
            <w:pPr>
              <w:pStyle w:val="CellBody"/>
              <w:rPr>
                <w:ins w:id="1600" w:author="Osama AboulMagd" w:date="2016-10-05T12:55:00Z"/>
                <w:w w:val="100"/>
              </w:rPr>
            </w:pPr>
            <w:ins w:id="1601" w:author="Osama AboulMagd" w:date="2016-10-05T12:55:00Z">
              <w:r>
                <w:rPr>
                  <w:w w:val="100"/>
                </w:rPr>
                <w:t>STBC</w:t>
              </w:r>
            </w:ins>
          </w:p>
        </w:tc>
        <w:tc>
          <w:tcPr>
            <w:tcW w:w="12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2953D34" w14:textId="77777777" w:rsidR="00750AB3" w:rsidRPr="00F42C7A" w:rsidRDefault="00750AB3" w:rsidP="00D26390">
            <w:pPr>
              <w:pStyle w:val="CellBody"/>
              <w:rPr>
                <w:ins w:id="1602" w:author="Osama AboulMagd" w:date="2016-10-05T12:55:00Z"/>
                <w:strike/>
                <w:w w:val="10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37A31C8" w14:textId="77777777" w:rsidR="00750AB3" w:rsidRDefault="000A655C" w:rsidP="00FD1EE9">
            <w:pPr>
              <w:pStyle w:val="CellBody"/>
              <w:rPr>
                <w:ins w:id="1603" w:author="Osama AboulMagd" w:date="2016-10-05T12:56:00Z"/>
                <w:w w:val="100"/>
              </w:rPr>
            </w:pPr>
            <w:ins w:id="1604" w:author="Osama AboulMagd" w:date="2016-10-05T12:56:00Z">
              <w:r>
                <w:rPr>
                  <w:w w:val="100"/>
                </w:rPr>
                <w:t>CFHEW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5259B321" w14:textId="2719C43D" w:rsidR="000A655C" w:rsidRDefault="000A655C" w:rsidP="00FD1EE9">
            <w:pPr>
              <w:pStyle w:val="CellBody"/>
              <w:rPr>
                <w:ins w:id="1605" w:author="Osama AboulMagd" w:date="2016-10-05T12:55:00Z"/>
                <w:w w:val="100"/>
              </w:rPr>
            </w:pPr>
            <w:ins w:id="1606" w:author="Osama AboulMagd" w:date="2016-10-05T12:56:00Z">
              <w:r>
                <w:rPr>
                  <w:w w:val="100"/>
                </w:rPr>
                <w:t>CFHEW20</w:t>
              </w:r>
              <w:proofErr w:type="gramStart"/>
              <w:r>
                <w:rPr>
                  <w:w w:val="100"/>
                </w:rPr>
                <w:t>:O</w:t>
              </w:r>
            </w:ins>
            <w:proofErr w:type="gramEnd"/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639DE84" w14:textId="77777777" w:rsidR="00750AB3" w:rsidRPr="000F0B6D" w:rsidRDefault="00750AB3" w:rsidP="00D26390">
            <w:pPr>
              <w:pStyle w:val="CellBody"/>
              <w:spacing w:line="160" w:lineRule="atLeast"/>
              <w:rPr>
                <w:ins w:id="1607" w:author="Osama AboulMagd" w:date="2016-10-05T12:55:00Z"/>
                <w:w w:val="100"/>
              </w:rPr>
            </w:pPr>
          </w:p>
        </w:tc>
      </w:tr>
      <w:tr w:rsidR="000A655C" w:rsidRPr="000F0B6D" w14:paraId="72A215F7" w14:textId="77777777" w:rsidTr="00E72E11">
        <w:trPr>
          <w:trHeight w:val="500"/>
          <w:jc w:val="center"/>
          <w:ins w:id="1608" w:author="Osama AboulMagd" w:date="2016-10-05T12:57:00Z"/>
        </w:trPr>
        <w:tc>
          <w:tcPr>
            <w:tcW w:w="13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F7A6003" w14:textId="4F31A23C" w:rsidR="000A655C" w:rsidRDefault="000A655C" w:rsidP="00D26390">
            <w:pPr>
              <w:pStyle w:val="CellBody"/>
              <w:rPr>
                <w:ins w:id="1609" w:author="Osama AboulMagd" w:date="2016-10-05T12:57:00Z"/>
                <w:w w:val="100"/>
              </w:rPr>
            </w:pPr>
            <w:ins w:id="1610" w:author="Osama AboulMagd" w:date="2016-10-05T12:57:00Z">
              <w:r>
                <w:rPr>
                  <w:w w:val="100"/>
                </w:rPr>
                <w:lastRenderedPageBreak/>
                <w:t>HEWP12</w:t>
              </w:r>
            </w:ins>
          </w:p>
        </w:tc>
        <w:tc>
          <w:tcPr>
            <w:tcW w:w="2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4C25219" w14:textId="3E29BB3A" w:rsidR="000A655C" w:rsidRDefault="000A655C" w:rsidP="00D26390">
            <w:pPr>
              <w:pStyle w:val="CellBody"/>
              <w:rPr>
                <w:ins w:id="1611" w:author="Osama AboulMagd" w:date="2016-10-05T12:57:00Z"/>
                <w:w w:val="100"/>
              </w:rPr>
            </w:pPr>
            <w:ins w:id="1612" w:author="Osama AboulMagd" w:date="2016-10-05T12:57:00Z">
              <w:r>
                <w:rPr>
                  <w:w w:val="100"/>
                </w:rPr>
                <w:t>Coding and Modulation Schemes</w:t>
              </w:r>
            </w:ins>
          </w:p>
        </w:tc>
        <w:tc>
          <w:tcPr>
            <w:tcW w:w="12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DD4380F" w14:textId="77777777" w:rsidR="000A655C" w:rsidRPr="00F42C7A" w:rsidRDefault="000A655C" w:rsidP="00D26390">
            <w:pPr>
              <w:pStyle w:val="CellBody"/>
              <w:rPr>
                <w:ins w:id="1613" w:author="Osama AboulMagd" w:date="2016-10-05T12:57:00Z"/>
                <w:strike/>
                <w:w w:val="10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1779361" w14:textId="77777777" w:rsidR="000A655C" w:rsidRDefault="000A655C" w:rsidP="00FD1EE9">
            <w:pPr>
              <w:pStyle w:val="CellBody"/>
              <w:rPr>
                <w:ins w:id="1614" w:author="Osama AboulMagd" w:date="2016-10-05T12:57:00Z"/>
                <w:w w:val="10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35DDADC" w14:textId="77777777" w:rsidR="000A655C" w:rsidRPr="000F0B6D" w:rsidRDefault="000A655C" w:rsidP="00D26390">
            <w:pPr>
              <w:pStyle w:val="CellBody"/>
              <w:spacing w:line="160" w:lineRule="atLeast"/>
              <w:rPr>
                <w:ins w:id="1615" w:author="Osama AboulMagd" w:date="2016-10-05T12:57:00Z"/>
                <w:w w:val="100"/>
              </w:rPr>
            </w:pPr>
          </w:p>
        </w:tc>
      </w:tr>
      <w:tr w:rsidR="000C1282" w:rsidRPr="000F0B6D" w14:paraId="0C6E41A6" w14:textId="77777777" w:rsidTr="00E72E11">
        <w:trPr>
          <w:trHeight w:val="500"/>
          <w:jc w:val="center"/>
          <w:ins w:id="1616" w:author="Osama AboulMagd" w:date="2016-10-05T15:41:00Z"/>
        </w:trPr>
        <w:tc>
          <w:tcPr>
            <w:tcW w:w="13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266380A" w14:textId="546D5333" w:rsidR="000C1282" w:rsidRDefault="000C1282" w:rsidP="000C1282">
            <w:pPr>
              <w:pStyle w:val="CellBody"/>
              <w:rPr>
                <w:ins w:id="1617" w:author="Osama AboulMagd" w:date="2016-10-05T15:41:00Z"/>
                <w:w w:val="100"/>
              </w:rPr>
            </w:pPr>
            <w:ins w:id="1618" w:author="Osama AboulMagd" w:date="2016-10-05T15:41:00Z">
              <w:r>
                <w:rPr>
                  <w:w w:val="100"/>
                </w:rPr>
                <w:t>HEWP12</w:t>
              </w:r>
              <w:r w:rsidR="0011186B">
                <w:rPr>
                  <w:w w:val="100"/>
                </w:rPr>
                <w:t>.1</w:t>
              </w:r>
            </w:ins>
          </w:p>
        </w:tc>
        <w:tc>
          <w:tcPr>
            <w:tcW w:w="2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6808DE2" w14:textId="743BF6CB" w:rsidR="000C1282" w:rsidRDefault="000C1282" w:rsidP="000C1282">
            <w:pPr>
              <w:pStyle w:val="CellBody"/>
              <w:rPr>
                <w:ins w:id="1619" w:author="Osama AboulMagd" w:date="2016-10-05T15:41:00Z"/>
                <w:w w:val="100"/>
              </w:rPr>
            </w:pPr>
            <w:ins w:id="1620" w:author="Osama AboulMagd" w:date="2016-10-05T15:41:00Z">
              <w:r>
                <w:rPr>
                  <w:w w:val="100"/>
                </w:rPr>
                <w:t>HEW</w:t>
              </w:r>
              <w:r w:rsidR="00FF5734">
                <w:rPr>
                  <w:w w:val="100"/>
                </w:rPr>
                <w:t>-MCS with Index 0-10</w:t>
              </w:r>
              <w:r w:rsidRPr="000F0B6D">
                <w:rPr>
                  <w:w w:val="100"/>
                </w:rPr>
                <w:t xml:space="preserve"> and </w:t>
              </w:r>
              <w:r w:rsidRPr="000F0B6D">
                <w:rPr>
                  <w:i/>
                  <w:iCs/>
                  <w:w w:val="100"/>
                </w:rPr>
                <w:t>N</w:t>
              </w:r>
              <w:r w:rsidRPr="000F0B6D">
                <w:rPr>
                  <w:i/>
                  <w:iCs/>
                  <w:w w:val="100"/>
                  <w:vertAlign w:val="subscript"/>
                </w:rPr>
                <w:t>SS</w:t>
              </w:r>
              <w:r w:rsidRPr="000F0B6D">
                <w:rPr>
                  <w:w w:val="100"/>
                </w:rPr>
                <w:t> = 1</w:t>
              </w:r>
            </w:ins>
          </w:p>
        </w:tc>
        <w:tc>
          <w:tcPr>
            <w:tcW w:w="12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CCFDE10" w14:textId="0297FD6A" w:rsidR="000C1282" w:rsidRPr="00F42C7A" w:rsidRDefault="000C1282" w:rsidP="000C1282">
            <w:pPr>
              <w:pStyle w:val="CellBody"/>
              <w:rPr>
                <w:ins w:id="1621" w:author="Osama AboulMagd" w:date="2016-10-05T15:41:00Z"/>
                <w:strike/>
                <w:w w:val="100"/>
              </w:rPr>
            </w:pPr>
            <w:ins w:id="1622" w:author="Osama AboulMagd" w:date="2016-10-05T15:41:00Z">
              <w:r>
                <w:rPr>
                  <w:w w:val="100"/>
                </w:rPr>
                <w:t>26</w:t>
              </w:r>
              <w:r w:rsidR="0011186B">
                <w:rPr>
                  <w:w w:val="100"/>
                </w:rPr>
                <w:t>.5 (Parameters for HE</w:t>
              </w:r>
              <w:r w:rsidRPr="000F0B6D">
                <w:rPr>
                  <w:w w:val="100"/>
                </w:rPr>
                <w:t>-MCSs)</w:t>
              </w:r>
              <w:r w:rsidRPr="000F0B6D">
                <w:rPr>
                  <w:vanish/>
                  <w:w w:val="100"/>
                </w:rPr>
                <w:t>(Ed)</w:t>
              </w:r>
            </w:ins>
          </w:p>
        </w:tc>
        <w:tc>
          <w:tcPr>
            <w:tcW w:w="14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85367C9" w14:textId="77777777" w:rsidR="0011186B" w:rsidRDefault="0011186B" w:rsidP="000C1282">
            <w:pPr>
              <w:pStyle w:val="CellBody"/>
              <w:rPr>
                <w:ins w:id="1623" w:author="Osama AboulMagd" w:date="2016-10-07T10:13:00Z"/>
                <w:w w:val="100"/>
              </w:rPr>
            </w:pPr>
          </w:p>
          <w:p w14:paraId="02EB7F6D" w14:textId="78C0F26D" w:rsidR="0011186B" w:rsidRDefault="0011186B" w:rsidP="000C1282">
            <w:pPr>
              <w:pStyle w:val="CellBody"/>
              <w:rPr>
                <w:ins w:id="1624" w:author="Osama AboulMagd" w:date="2016-10-07T10:10:00Z"/>
                <w:w w:val="100"/>
              </w:rPr>
            </w:pPr>
            <w:ins w:id="1625" w:author="Osama AboulMagd" w:date="2016-10-07T10:09:00Z">
              <w:r>
                <w:rPr>
                  <w:w w:val="100"/>
                </w:rPr>
                <w:t>(</w:t>
              </w:r>
            </w:ins>
            <w:ins w:id="1626" w:author="Osama AboulMagd" w:date="2016-10-07T10:08:00Z">
              <w:r>
                <w:rPr>
                  <w:w w:val="100"/>
                </w:rPr>
                <w:t>HEWP6.4 and VHTP</w:t>
              </w:r>
            </w:ins>
            <w:ins w:id="1627" w:author="Osama AboulMagd" w:date="2016-10-07T10:10:00Z">
              <w:r>
                <w:rPr>
                  <w:w w:val="100"/>
                </w:rPr>
                <w:t>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2AE3DA5D" w14:textId="77777777" w:rsidR="0011186B" w:rsidRDefault="0011186B" w:rsidP="000C1282">
            <w:pPr>
              <w:pStyle w:val="CellBody"/>
              <w:rPr>
                <w:ins w:id="1628" w:author="Osama AboulMagd" w:date="2016-10-07T10:10:00Z"/>
                <w:w w:val="100"/>
              </w:rPr>
            </w:pPr>
          </w:p>
          <w:p w14:paraId="25283431" w14:textId="1D26C96A" w:rsidR="0011186B" w:rsidRDefault="0011186B" w:rsidP="000C1282">
            <w:pPr>
              <w:pStyle w:val="CellBody"/>
              <w:rPr>
                <w:ins w:id="1629" w:author="Osama AboulMagd" w:date="2016-10-07T10:10:00Z"/>
                <w:w w:val="100"/>
              </w:rPr>
            </w:pPr>
            <w:ins w:id="1630" w:author="Osama AboulMagd" w:date="2016-10-07T10:10:00Z">
              <w:r>
                <w:rPr>
                  <w:w w:val="100"/>
                </w:rPr>
                <w:t>(HEWP6.5 and VHTP8.1.2)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  <w:r w:rsidRPr="000F0B6D">
                <w:rPr>
                  <w:vanish/>
                  <w:w w:val="100"/>
                </w:rPr>
                <w:t xml:space="preserve"> </w:t>
              </w:r>
            </w:ins>
          </w:p>
          <w:p w14:paraId="1457AD0D" w14:textId="77777777" w:rsidR="0011186B" w:rsidRDefault="0011186B" w:rsidP="000C1282">
            <w:pPr>
              <w:pStyle w:val="CellBody"/>
              <w:rPr>
                <w:ins w:id="1631" w:author="Osama AboulMagd" w:date="2016-10-07T10:10:00Z"/>
                <w:w w:val="100"/>
              </w:rPr>
            </w:pPr>
          </w:p>
          <w:p w14:paraId="423592E4" w14:textId="32ECC04B" w:rsidR="0011186B" w:rsidRDefault="0011186B" w:rsidP="000C1282">
            <w:pPr>
              <w:pStyle w:val="CellBody"/>
              <w:rPr>
                <w:ins w:id="1632" w:author="Osama AboulMagd" w:date="2016-10-07T10:10:00Z"/>
                <w:w w:val="100"/>
              </w:rPr>
            </w:pPr>
            <w:ins w:id="1633" w:author="Osama AboulMagd" w:date="2016-10-07T10:10:00Z">
              <w:r>
                <w:rPr>
                  <w:w w:val="100"/>
                </w:rPr>
                <w:t>(HEWP6.6 and VHTP8.1.2)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  <w:r w:rsidRPr="000F0B6D">
                <w:rPr>
                  <w:vanish/>
                  <w:w w:val="100"/>
                </w:rPr>
                <w:t xml:space="preserve"> </w:t>
              </w:r>
            </w:ins>
          </w:p>
          <w:p w14:paraId="6ECEAF38" w14:textId="77777777" w:rsidR="0011186B" w:rsidRDefault="0011186B" w:rsidP="000C1282">
            <w:pPr>
              <w:pStyle w:val="CellBody"/>
              <w:rPr>
                <w:ins w:id="1634" w:author="Osama AboulMagd" w:date="2016-10-07T10:10:00Z"/>
                <w:w w:val="100"/>
              </w:rPr>
            </w:pPr>
          </w:p>
          <w:p w14:paraId="3D86D6D1" w14:textId="706ADE63" w:rsidR="000C1282" w:rsidRDefault="0011186B" w:rsidP="000C1282">
            <w:pPr>
              <w:pStyle w:val="CellBody"/>
              <w:rPr>
                <w:ins w:id="1635" w:author="Osama AboulMagd" w:date="2016-10-05T15:41:00Z"/>
                <w:w w:val="100"/>
              </w:rPr>
            </w:pPr>
            <w:ins w:id="1636" w:author="Osama AboulMagd" w:date="2016-10-07T10:10:00Z">
              <w:r>
                <w:rPr>
                  <w:w w:val="100"/>
                </w:rPr>
                <w:t>(HEWP6.7 and VHTP8.1.2)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  <w:r w:rsidRPr="000F0B6D">
                <w:rPr>
                  <w:vanish/>
                  <w:w w:val="100"/>
                </w:rPr>
                <w:t xml:space="preserve"> </w:t>
              </w:r>
            </w:ins>
            <w:ins w:id="1637" w:author="Osama AboulMagd" w:date="2016-10-05T15:41:00Z">
              <w:r w:rsidR="000C1282" w:rsidRPr="000F0B6D">
                <w:rPr>
                  <w:vanish/>
                  <w:w w:val="100"/>
                </w:rPr>
                <w:t>(#6573)</w:t>
              </w:r>
            </w:ins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8EBE2F1" w14:textId="12B467F7" w:rsidR="000C1282" w:rsidRPr="000F0B6D" w:rsidRDefault="000C1282" w:rsidP="000C1282">
            <w:pPr>
              <w:pStyle w:val="CellBody"/>
              <w:spacing w:line="160" w:lineRule="atLeast"/>
              <w:rPr>
                <w:ins w:id="1638" w:author="Osama AboulMagd" w:date="2016-10-05T15:41:00Z"/>
                <w:w w:val="100"/>
              </w:rPr>
            </w:pPr>
            <w:ins w:id="1639" w:author="Osama AboulMagd" w:date="2016-10-05T15:41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0C1282" w:rsidRPr="000F0B6D" w14:paraId="4CC1A234" w14:textId="77777777" w:rsidTr="00E72E11">
        <w:trPr>
          <w:trHeight w:val="500"/>
          <w:jc w:val="center"/>
          <w:ins w:id="1640" w:author="Osama AboulMagd" w:date="2016-10-05T15:41:00Z"/>
        </w:trPr>
        <w:tc>
          <w:tcPr>
            <w:tcW w:w="13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8DA41DE" w14:textId="586BCE5D" w:rsidR="000C1282" w:rsidRDefault="000C1282" w:rsidP="000C1282">
            <w:pPr>
              <w:pStyle w:val="CellBody"/>
              <w:rPr>
                <w:ins w:id="1641" w:author="Osama AboulMagd" w:date="2016-10-05T15:41:00Z"/>
                <w:w w:val="100"/>
              </w:rPr>
            </w:pPr>
            <w:ins w:id="1642" w:author="Osama AboulMagd" w:date="2016-10-05T15:41:00Z">
              <w:r>
                <w:rPr>
                  <w:w w:val="100"/>
                </w:rPr>
                <w:t>HEWP12</w:t>
              </w:r>
              <w:r w:rsidR="0011186B">
                <w:rPr>
                  <w:w w:val="100"/>
                </w:rPr>
                <w:t>.2</w:t>
              </w:r>
            </w:ins>
          </w:p>
        </w:tc>
        <w:tc>
          <w:tcPr>
            <w:tcW w:w="2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81DC7EC" w14:textId="2216E281" w:rsidR="000C1282" w:rsidRDefault="000C1282" w:rsidP="000C1282">
            <w:pPr>
              <w:pStyle w:val="CellBody"/>
              <w:rPr>
                <w:ins w:id="1643" w:author="Osama AboulMagd" w:date="2016-10-05T15:41:00Z"/>
                <w:w w:val="100"/>
              </w:rPr>
            </w:pPr>
            <w:ins w:id="1644" w:author="Osama AboulMagd" w:date="2016-10-05T15:41:00Z">
              <w:r>
                <w:rPr>
                  <w:w w:val="100"/>
                </w:rPr>
                <w:t>HEW</w:t>
              </w:r>
              <w:r w:rsidR="0011186B">
                <w:rPr>
                  <w:w w:val="100"/>
                </w:rPr>
                <w:t>-MCS with Index 0-11</w:t>
              </w:r>
              <w:r w:rsidRPr="000F0B6D">
                <w:rPr>
                  <w:w w:val="100"/>
                </w:rPr>
                <w:t xml:space="preserve"> and </w:t>
              </w:r>
              <w:r w:rsidRPr="000F0B6D">
                <w:rPr>
                  <w:i/>
                  <w:iCs/>
                  <w:w w:val="100"/>
                </w:rPr>
                <w:t>N</w:t>
              </w:r>
              <w:r w:rsidRPr="000F0B6D">
                <w:rPr>
                  <w:i/>
                  <w:iCs/>
                  <w:w w:val="100"/>
                  <w:vertAlign w:val="subscript"/>
                </w:rPr>
                <w:t>SS</w:t>
              </w:r>
              <w:r w:rsidRPr="000F0B6D">
                <w:rPr>
                  <w:w w:val="100"/>
                </w:rPr>
                <w:t> = 1</w:t>
              </w:r>
            </w:ins>
          </w:p>
        </w:tc>
        <w:tc>
          <w:tcPr>
            <w:tcW w:w="12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98BA6B0" w14:textId="326A36E6" w:rsidR="000C1282" w:rsidRPr="00F42C7A" w:rsidRDefault="000C1282" w:rsidP="000C1282">
            <w:pPr>
              <w:pStyle w:val="CellBody"/>
              <w:rPr>
                <w:ins w:id="1645" w:author="Osama AboulMagd" w:date="2016-10-05T15:41:00Z"/>
                <w:strike/>
                <w:w w:val="100"/>
              </w:rPr>
            </w:pPr>
            <w:ins w:id="1646" w:author="Osama AboulMagd" w:date="2016-10-05T15:41:00Z">
              <w:r>
                <w:rPr>
                  <w:w w:val="100"/>
                </w:rPr>
                <w:t>26</w:t>
              </w:r>
              <w:r w:rsidR="0011186B">
                <w:rPr>
                  <w:w w:val="100"/>
                </w:rPr>
                <w:t>.5 (Parameters for HE</w:t>
              </w:r>
              <w:r w:rsidRPr="000F0B6D">
                <w:rPr>
                  <w:w w:val="100"/>
                </w:rPr>
                <w:t>-MCSs)</w:t>
              </w:r>
              <w:r w:rsidRPr="000F0B6D">
                <w:rPr>
                  <w:vanish/>
                  <w:w w:val="100"/>
                </w:rPr>
                <w:t>(Ed)</w:t>
              </w:r>
            </w:ins>
          </w:p>
        </w:tc>
        <w:tc>
          <w:tcPr>
            <w:tcW w:w="14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1DE447A" w14:textId="6ACF8D06" w:rsidR="0011186B" w:rsidRDefault="007177D8" w:rsidP="0011186B">
            <w:pPr>
              <w:pStyle w:val="CellBody"/>
              <w:rPr>
                <w:ins w:id="1647" w:author="Osama AboulMagd" w:date="2016-10-07T10:16:00Z"/>
                <w:w w:val="100"/>
              </w:rPr>
            </w:pPr>
            <w:ins w:id="1648" w:author="Osama AboulMagd" w:date="2016-10-07T10:16:00Z">
              <w:r>
                <w:rPr>
                  <w:w w:val="100"/>
                </w:rPr>
                <w:t>HEWP12.2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16F5C17B" w14:textId="77777777" w:rsidR="0011186B" w:rsidRDefault="0011186B" w:rsidP="0011186B">
            <w:pPr>
              <w:pStyle w:val="CellBody"/>
              <w:rPr>
                <w:ins w:id="1649" w:author="Osama AboulMagd" w:date="2016-10-07T10:16:00Z"/>
                <w:w w:val="100"/>
              </w:rPr>
            </w:pPr>
          </w:p>
          <w:p w14:paraId="5D8694BD" w14:textId="2E58ACE3" w:rsidR="000C1282" w:rsidRDefault="000C1282" w:rsidP="0011186B">
            <w:pPr>
              <w:pStyle w:val="CellBody"/>
              <w:rPr>
                <w:ins w:id="1650" w:author="Osama AboulMagd" w:date="2016-10-05T15:41:00Z"/>
                <w:w w:val="10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F04F898" w14:textId="5250E0B9" w:rsidR="000C1282" w:rsidRPr="000F0B6D" w:rsidRDefault="000C1282" w:rsidP="000C1282">
            <w:pPr>
              <w:pStyle w:val="CellBody"/>
              <w:spacing w:line="160" w:lineRule="atLeast"/>
              <w:rPr>
                <w:ins w:id="1651" w:author="Osama AboulMagd" w:date="2016-10-05T15:41:00Z"/>
                <w:w w:val="100"/>
              </w:rPr>
            </w:pPr>
            <w:ins w:id="1652" w:author="Osama AboulMagd" w:date="2016-10-05T15:41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0C1282" w:rsidRPr="000F0B6D" w14:paraId="55431E0F" w14:textId="77777777" w:rsidTr="00E72E11">
        <w:trPr>
          <w:trHeight w:val="500"/>
          <w:jc w:val="center"/>
          <w:ins w:id="1653" w:author="Osama AboulMagd" w:date="2016-10-05T15:41:00Z"/>
        </w:trPr>
        <w:tc>
          <w:tcPr>
            <w:tcW w:w="13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6321B59" w14:textId="20D5AE71" w:rsidR="000C1282" w:rsidRDefault="000C1282" w:rsidP="000C1282">
            <w:pPr>
              <w:pStyle w:val="CellBody"/>
              <w:rPr>
                <w:ins w:id="1654" w:author="Osama AboulMagd" w:date="2016-10-05T15:41:00Z"/>
                <w:w w:val="100"/>
              </w:rPr>
            </w:pPr>
            <w:ins w:id="1655" w:author="Osama AboulMagd" w:date="2016-10-05T15:41:00Z">
              <w:r>
                <w:rPr>
                  <w:w w:val="100"/>
                </w:rPr>
                <w:t>HEWP</w:t>
              </w:r>
              <w:r w:rsidR="007177D8">
                <w:rPr>
                  <w:w w:val="100"/>
                </w:rPr>
                <w:t>12.3</w:t>
              </w:r>
            </w:ins>
          </w:p>
        </w:tc>
        <w:tc>
          <w:tcPr>
            <w:tcW w:w="2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B4FCADF" w14:textId="45BFF387" w:rsidR="000C1282" w:rsidRDefault="000C1282" w:rsidP="000C1282">
            <w:pPr>
              <w:pStyle w:val="CellBody"/>
              <w:rPr>
                <w:ins w:id="1656" w:author="Osama AboulMagd" w:date="2016-10-05T15:41:00Z"/>
                <w:w w:val="100"/>
              </w:rPr>
            </w:pPr>
            <w:ins w:id="1657" w:author="Osama AboulMagd" w:date="2016-10-05T15:41:00Z">
              <w:r>
                <w:rPr>
                  <w:w w:val="100"/>
                </w:rPr>
                <w:t>HEW</w:t>
              </w:r>
              <w:r w:rsidR="007177D8">
                <w:rPr>
                  <w:w w:val="100"/>
                </w:rPr>
                <w:t>-MCS with Index 0-10</w:t>
              </w:r>
              <w:r w:rsidRPr="000F0B6D">
                <w:rPr>
                  <w:w w:val="100"/>
                </w:rPr>
                <w:t xml:space="preserve"> and </w:t>
              </w:r>
              <w:r w:rsidRPr="000F0B6D">
                <w:rPr>
                  <w:i/>
                  <w:iCs/>
                  <w:w w:val="100"/>
                </w:rPr>
                <w:t>N</w:t>
              </w:r>
              <w:r w:rsidRPr="000F0B6D">
                <w:rPr>
                  <w:i/>
                  <w:iCs/>
                  <w:w w:val="100"/>
                  <w:vertAlign w:val="subscript"/>
                </w:rPr>
                <w:t>SS</w:t>
              </w:r>
              <w:r w:rsidRPr="000F0B6D">
                <w:rPr>
                  <w:w w:val="100"/>
                </w:rPr>
                <w:t> = </w:t>
              </w:r>
              <w:r w:rsidR="007177D8">
                <w:rPr>
                  <w:w w:val="100"/>
                </w:rPr>
                <w:t>2</w:t>
              </w:r>
            </w:ins>
          </w:p>
        </w:tc>
        <w:tc>
          <w:tcPr>
            <w:tcW w:w="12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F26A6ED" w14:textId="3FEE469B" w:rsidR="000C1282" w:rsidRPr="00F42C7A" w:rsidRDefault="000C1282" w:rsidP="000C1282">
            <w:pPr>
              <w:pStyle w:val="CellBody"/>
              <w:rPr>
                <w:ins w:id="1658" w:author="Osama AboulMagd" w:date="2016-10-05T15:41:00Z"/>
                <w:strike/>
                <w:w w:val="100"/>
              </w:rPr>
            </w:pPr>
            <w:ins w:id="1659" w:author="Osama AboulMagd" w:date="2016-10-05T15:41:00Z">
              <w:r>
                <w:rPr>
                  <w:w w:val="100"/>
                </w:rPr>
                <w:t>26</w:t>
              </w:r>
              <w:r w:rsidRPr="000F0B6D">
                <w:rPr>
                  <w:w w:val="100"/>
                </w:rPr>
                <w:t>.5 (Parameters for VHT-MCSs)</w:t>
              </w:r>
              <w:r w:rsidRPr="000F0B6D">
                <w:rPr>
                  <w:vanish/>
                  <w:w w:val="100"/>
                </w:rPr>
                <w:t>(Ed)</w:t>
              </w:r>
            </w:ins>
          </w:p>
        </w:tc>
        <w:tc>
          <w:tcPr>
            <w:tcW w:w="14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CA15B1C" w14:textId="77777777" w:rsidR="007177D8" w:rsidRDefault="007177D8" w:rsidP="007177D8">
            <w:pPr>
              <w:pStyle w:val="CellBody"/>
              <w:rPr>
                <w:ins w:id="1660" w:author="Osama AboulMagd" w:date="2016-10-07T10:17:00Z"/>
                <w:w w:val="100"/>
              </w:rPr>
            </w:pPr>
            <w:ins w:id="1661" w:author="Osama AboulMagd" w:date="2016-10-07T10:17:00Z">
              <w:r>
                <w:rPr>
                  <w:w w:val="100"/>
                </w:rPr>
                <w:t>(HEWP6.4 and VHTP8.1.2)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35312580" w14:textId="77777777" w:rsidR="007177D8" w:rsidRDefault="007177D8" w:rsidP="007177D8">
            <w:pPr>
              <w:pStyle w:val="CellBody"/>
              <w:rPr>
                <w:ins w:id="1662" w:author="Osama AboulMagd" w:date="2016-10-07T10:17:00Z"/>
                <w:w w:val="100"/>
              </w:rPr>
            </w:pPr>
          </w:p>
          <w:p w14:paraId="397881A8" w14:textId="77777777" w:rsidR="007177D8" w:rsidRDefault="007177D8" w:rsidP="007177D8">
            <w:pPr>
              <w:pStyle w:val="CellBody"/>
              <w:rPr>
                <w:ins w:id="1663" w:author="Osama AboulMagd" w:date="2016-10-07T10:17:00Z"/>
                <w:w w:val="100"/>
              </w:rPr>
            </w:pPr>
            <w:ins w:id="1664" w:author="Osama AboulMagd" w:date="2016-10-07T10:17:00Z">
              <w:r>
                <w:rPr>
                  <w:w w:val="100"/>
                </w:rPr>
                <w:t>(HEWP6.5 and VHTP8.1.2)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  <w:r w:rsidRPr="000F0B6D">
                <w:rPr>
                  <w:vanish/>
                  <w:w w:val="100"/>
                </w:rPr>
                <w:t xml:space="preserve"> </w:t>
              </w:r>
            </w:ins>
          </w:p>
          <w:p w14:paraId="5F12E1EC" w14:textId="77777777" w:rsidR="007177D8" w:rsidRDefault="007177D8" w:rsidP="007177D8">
            <w:pPr>
              <w:pStyle w:val="CellBody"/>
              <w:rPr>
                <w:ins w:id="1665" w:author="Osama AboulMagd" w:date="2016-10-07T10:17:00Z"/>
                <w:w w:val="100"/>
              </w:rPr>
            </w:pPr>
          </w:p>
          <w:p w14:paraId="7271F70B" w14:textId="77777777" w:rsidR="007177D8" w:rsidRDefault="007177D8" w:rsidP="007177D8">
            <w:pPr>
              <w:pStyle w:val="CellBody"/>
              <w:rPr>
                <w:ins w:id="1666" w:author="Osama AboulMagd" w:date="2016-10-07T10:17:00Z"/>
                <w:w w:val="100"/>
              </w:rPr>
            </w:pPr>
            <w:ins w:id="1667" w:author="Osama AboulMagd" w:date="2016-10-07T10:17:00Z">
              <w:r>
                <w:rPr>
                  <w:w w:val="100"/>
                </w:rPr>
                <w:t>(HEWP6.6 and VHTP8.1.2)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  <w:r w:rsidRPr="000F0B6D">
                <w:rPr>
                  <w:vanish/>
                  <w:w w:val="100"/>
                </w:rPr>
                <w:t xml:space="preserve"> </w:t>
              </w:r>
            </w:ins>
          </w:p>
          <w:p w14:paraId="191F58CF" w14:textId="77777777" w:rsidR="007177D8" w:rsidRDefault="007177D8" w:rsidP="007177D8">
            <w:pPr>
              <w:pStyle w:val="CellBody"/>
              <w:rPr>
                <w:ins w:id="1668" w:author="Osama AboulMagd" w:date="2016-10-07T10:17:00Z"/>
                <w:w w:val="100"/>
              </w:rPr>
            </w:pPr>
          </w:p>
          <w:p w14:paraId="18DEAABE" w14:textId="629EC1C2" w:rsidR="000C1282" w:rsidRDefault="007177D8" w:rsidP="007177D8">
            <w:pPr>
              <w:pStyle w:val="CellBody"/>
              <w:rPr>
                <w:ins w:id="1669" w:author="Osama AboulMagd" w:date="2016-10-05T15:41:00Z"/>
                <w:w w:val="100"/>
              </w:rPr>
            </w:pPr>
            <w:ins w:id="1670" w:author="Osama AboulMagd" w:date="2016-10-07T10:17:00Z">
              <w:r>
                <w:rPr>
                  <w:w w:val="100"/>
                </w:rPr>
                <w:t>(HEWP6.7 and VHTP8.1.2)</w:t>
              </w:r>
              <w:proofErr w:type="gramStart"/>
              <w:r>
                <w:rPr>
                  <w:w w:val="100"/>
                </w:rPr>
                <w:t>:O</w:t>
              </w:r>
            </w:ins>
            <w:proofErr w:type="gramEnd"/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148E9EE" w14:textId="7E6D8B81" w:rsidR="000C1282" w:rsidRPr="000F0B6D" w:rsidRDefault="000C1282" w:rsidP="000C1282">
            <w:pPr>
              <w:pStyle w:val="CellBody"/>
              <w:spacing w:line="160" w:lineRule="atLeast"/>
              <w:rPr>
                <w:ins w:id="1671" w:author="Osama AboulMagd" w:date="2016-10-05T15:41:00Z"/>
                <w:w w:val="100"/>
              </w:rPr>
            </w:pPr>
            <w:ins w:id="1672" w:author="Osama AboulMagd" w:date="2016-10-05T15:41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7177D8" w:rsidRPr="000F0B6D" w14:paraId="3078B57E" w14:textId="77777777" w:rsidTr="00E72E11">
        <w:trPr>
          <w:trHeight w:val="500"/>
          <w:jc w:val="center"/>
          <w:ins w:id="1673" w:author="Osama AboulMagd" w:date="2016-10-07T10:20:00Z"/>
        </w:trPr>
        <w:tc>
          <w:tcPr>
            <w:tcW w:w="13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4874C90" w14:textId="1B1434F4" w:rsidR="007177D8" w:rsidRDefault="007177D8" w:rsidP="007177D8">
            <w:pPr>
              <w:pStyle w:val="CellBody"/>
              <w:rPr>
                <w:ins w:id="1674" w:author="Osama AboulMagd" w:date="2016-10-07T10:20:00Z"/>
                <w:w w:val="100"/>
              </w:rPr>
            </w:pPr>
            <w:ins w:id="1675" w:author="Osama AboulMagd" w:date="2016-10-07T10:21:00Z">
              <w:r>
                <w:rPr>
                  <w:w w:val="100"/>
                </w:rPr>
                <w:t>HEWP12.4</w:t>
              </w:r>
            </w:ins>
          </w:p>
        </w:tc>
        <w:tc>
          <w:tcPr>
            <w:tcW w:w="2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590E86F" w14:textId="25228BF7" w:rsidR="007177D8" w:rsidRDefault="007177D8" w:rsidP="007177D8">
            <w:pPr>
              <w:pStyle w:val="CellBody"/>
              <w:rPr>
                <w:ins w:id="1676" w:author="Osama AboulMagd" w:date="2016-10-07T10:20:00Z"/>
                <w:w w:val="100"/>
              </w:rPr>
            </w:pPr>
            <w:ins w:id="1677" w:author="Osama AboulMagd" w:date="2016-10-07T10:21:00Z">
              <w:r>
                <w:rPr>
                  <w:w w:val="100"/>
                </w:rPr>
                <w:t>HEW-MCS with Index 0-11</w:t>
              </w:r>
              <w:r w:rsidRPr="000F0B6D">
                <w:rPr>
                  <w:w w:val="100"/>
                </w:rPr>
                <w:t xml:space="preserve"> and </w:t>
              </w:r>
              <w:r w:rsidRPr="000F0B6D">
                <w:rPr>
                  <w:i/>
                  <w:iCs/>
                  <w:w w:val="100"/>
                </w:rPr>
                <w:t>N</w:t>
              </w:r>
              <w:r w:rsidRPr="000F0B6D">
                <w:rPr>
                  <w:i/>
                  <w:iCs/>
                  <w:w w:val="100"/>
                  <w:vertAlign w:val="subscript"/>
                </w:rPr>
                <w:t>SS</w:t>
              </w:r>
              <w:r w:rsidRPr="000F0B6D">
                <w:rPr>
                  <w:w w:val="100"/>
                </w:rPr>
                <w:t> = </w:t>
              </w:r>
              <w:r>
                <w:rPr>
                  <w:w w:val="100"/>
                </w:rPr>
                <w:t>2</w:t>
              </w:r>
            </w:ins>
          </w:p>
        </w:tc>
        <w:tc>
          <w:tcPr>
            <w:tcW w:w="12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331C60A" w14:textId="71D9A846" w:rsidR="007177D8" w:rsidRDefault="007177D8" w:rsidP="007177D8">
            <w:pPr>
              <w:pStyle w:val="CellBody"/>
              <w:rPr>
                <w:ins w:id="1678" w:author="Osama AboulMagd" w:date="2016-10-07T10:20:00Z"/>
                <w:w w:val="100"/>
              </w:rPr>
            </w:pPr>
            <w:ins w:id="1679" w:author="Osama AboulMagd" w:date="2016-10-07T10:21:00Z">
              <w:r>
                <w:rPr>
                  <w:w w:val="100"/>
                </w:rPr>
                <w:t>26</w:t>
              </w:r>
              <w:r w:rsidRPr="000F0B6D">
                <w:rPr>
                  <w:w w:val="100"/>
                </w:rPr>
                <w:t>.5 (Parameters for VHT-MCSs)</w:t>
              </w:r>
              <w:r w:rsidRPr="000F0B6D">
                <w:rPr>
                  <w:vanish/>
                  <w:w w:val="100"/>
                </w:rPr>
                <w:t>(Ed)</w:t>
              </w:r>
            </w:ins>
          </w:p>
        </w:tc>
        <w:tc>
          <w:tcPr>
            <w:tcW w:w="14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7872DB3" w14:textId="0D180484" w:rsidR="007177D8" w:rsidRDefault="007177D8" w:rsidP="007177D8">
            <w:pPr>
              <w:pStyle w:val="CellBody"/>
              <w:rPr>
                <w:ins w:id="1680" w:author="Osama AboulMagd" w:date="2016-10-07T10:20:00Z"/>
                <w:w w:val="100"/>
              </w:rPr>
            </w:pPr>
            <w:ins w:id="1681" w:author="Osama AboulMagd" w:date="2016-10-07T10:21:00Z">
              <w:r>
                <w:rPr>
                  <w:w w:val="100"/>
                </w:rPr>
                <w:t>HEWP12.3</w:t>
              </w:r>
              <w:proofErr w:type="gramStart"/>
              <w:r>
                <w:rPr>
                  <w:w w:val="100"/>
                </w:rPr>
                <w:t>:O</w:t>
              </w:r>
            </w:ins>
            <w:proofErr w:type="gramEnd"/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7F0EB1E" w14:textId="761346B6" w:rsidR="007177D8" w:rsidRPr="000F0B6D" w:rsidRDefault="007177D8" w:rsidP="007177D8">
            <w:pPr>
              <w:pStyle w:val="CellBody"/>
              <w:spacing w:line="160" w:lineRule="atLeast"/>
              <w:rPr>
                <w:ins w:id="1682" w:author="Osama AboulMagd" w:date="2016-10-07T10:20:00Z"/>
                <w:w w:val="100"/>
              </w:rPr>
            </w:pPr>
            <w:ins w:id="1683" w:author="Osama AboulMagd" w:date="2016-10-07T10:21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7177D8" w:rsidRPr="000F0B6D" w14:paraId="53CCF1D7" w14:textId="77777777" w:rsidTr="00277350">
        <w:trPr>
          <w:trHeight w:val="500"/>
          <w:jc w:val="center"/>
          <w:ins w:id="1684" w:author="Osama AboulMagd" w:date="2016-10-07T10:25:00Z"/>
        </w:trPr>
        <w:tc>
          <w:tcPr>
            <w:tcW w:w="13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732DD92" w14:textId="3C253C4F" w:rsidR="007177D8" w:rsidRDefault="007177D8" w:rsidP="00277350">
            <w:pPr>
              <w:pStyle w:val="CellBody"/>
              <w:rPr>
                <w:ins w:id="1685" w:author="Osama AboulMagd" w:date="2016-10-07T10:25:00Z"/>
                <w:w w:val="100"/>
              </w:rPr>
            </w:pPr>
            <w:ins w:id="1686" w:author="Osama AboulMagd" w:date="2016-10-07T10:25:00Z">
              <w:r>
                <w:rPr>
                  <w:w w:val="100"/>
                </w:rPr>
                <w:t>HEWP12.5</w:t>
              </w:r>
            </w:ins>
          </w:p>
        </w:tc>
        <w:tc>
          <w:tcPr>
            <w:tcW w:w="2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56AE934" w14:textId="161DDEB0" w:rsidR="007177D8" w:rsidRDefault="007177D8" w:rsidP="00277350">
            <w:pPr>
              <w:pStyle w:val="CellBody"/>
              <w:rPr>
                <w:ins w:id="1687" w:author="Osama AboulMagd" w:date="2016-10-07T10:25:00Z"/>
                <w:w w:val="100"/>
              </w:rPr>
            </w:pPr>
            <w:ins w:id="1688" w:author="Osama AboulMagd" w:date="2016-10-07T10:25:00Z">
              <w:r>
                <w:rPr>
                  <w:w w:val="100"/>
                </w:rPr>
                <w:t>HEW-MCS with Index 0-10</w:t>
              </w:r>
              <w:r w:rsidRPr="000F0B6D">
                <w:rPr>
                  <w:w w:val="100"/>
                </w:rPr>
                <w:t xml:space="preserve"> and </w:t>
              </w:r>
              <w:r w:rsidRPr="000F0B6D">
                <w:rPr>
                  <w:i/>
                  <w:iCs/>
                  <w:w w:val="100"/>
                </w:rPr>
                <w:t>N</w:t>
              </w:r>
              <w:r w:rsidRPr="000F0B6D">
                <w:rPr>
                  <w:i/>
                  <w:iCs/>
                  <w:w w:val="100"/>
                  <w:vertAlign w:val="subscript"/>
                </w:rPr>
                <w:t>SS</w:t>
              </w:r>
              <w:r w:rsidRPr="000F0B6D">
                <w:rPr>
                  <w:w w:val="100"/>
                </w:rPr>
                <w:t> = </w:t>
              </w:r>
              <w:r>
                <w:rPr>
                  <w:w w:val="100"/>
                </w:rPr>
                <w:t>3</w:t>
              </w:r>
            </w:ins>
          </w:p>
        </w:tc>
        <w:tc>
          <w:tcPr>
            <w:tcW w:w="12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1814E74" w14:textId="77777777" w:rsidR="007177D8" w:rsidRPr="00F42C7A" w:rsidRDefault="007177D8" w:rsidP="00277350">
            <w:pPr>
              <w:pStyle w:val="CellBody"/>
              <w:rPr>
                <w:ins w:id="1689" w:author="Osama AboulMagd" w:date="2016-10-07T10:25:00Z"/>
                <w:strike/>
                <w:w w:val="100"/>
              </w:rPr>
            </w:pPr>
            <w:ins w:id="1690" w:author="Osama AboulMagd" w:date="2016-10-07T10:25:00Z">
              <w:r>
                <w:rPr>
                  <w:w w:val="100"/>
                </w:rPr>
                <w:t>26</w:t>
              </w:r>
              <w:r w:rsidRPr="000F0B6D">
                <w:rPr>
                  <w:w w:val="100"/>
                </w:rPr>
                <w:t>.5 (Parameters for VHT-MCSs)</w:t>
              </w:r>
              <w:r w:rsidRPr="000F0B6D">
                <w:rPr>
                  <w:vanish/>
                  <w:w w:val="100"/>
                </w:rPr>
                <w:t>(Ed)</w:t>
              </w:r>
            </w:ins>
          </w:p>
        </w:tc>
        <w:tc>
          <w:tcPr>
            <w:tcW w:w="14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8AB7475" w14:textId="77777777" w:rsidR="007177D8" w:rsidRDefault="007177D8" w:rsidP="00277350">
            <w:pPr>
              <w:pStyle w:val="CellBody"/>
              <w:rPr>
                <w:ins w:id="1691" w:author="Osama AboulMagd" w:date="2016-10-07T10:25:00Z"/>
                <w:w w:val="100"/>
              </w:rPr>
            </w:pPr>
            <w:ins w:id="1692" w:author="Osama AboulMagd" w:date="2016-10-07T10:25:00Z">
              <w:r>
                <w:rPr>
                  <w:w w:val="100"/>
                </w:rPr>
                <w:t>(HEWP6.4 and VHTP8.1.2)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749F8ECF" w14:textId="77777777" w:rsidR="007177D8" w:rsidRDefault="007177D8" w:rsidP="00277350">
            <w:pPr>
              <w:pStyle w:val="CellBody"/>
              <w:rPr>
                <w:ins w:id="1693" w:author="Osama AboulMagd" w:date="2016-10-07T10:25:00Z"/>
                <w:w w:val="100"/>
              </w:rPr>
            </w:pPr>
          </w:p>
          <w:p w14:paraId="28368107" w14:textId="77777777" w:rsidR="007177D8" w:rsidRDefault="007177D8" w:rsidP="00277350">
            <w:pPr>
              <w:pStyle w:val="CellBody"/>
              <w:rPr>
                <w:ins w:id="1694" w:author="Osama AboulMagd" w:date="2016-10-07T10:25:00Z"/>
                <w:w w:val="100"/>
              </w:rPr>
            </w:pPr>
            <w:ins w:id="1695" w:author="Osama AboulMagd" w:date="2016-10-07T10:25:00Z">
              <w:r>
                <w:rPr>
                  <w:w w:val="100"/>
                </w:rPr>
                <w:t>(HEWP6.5 and VHTP8.1.2)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  <w:r w:rsidRPr="000F0B6D">
                <w:rPr>
                  <w:vanish/>
                  <w:w w:val="100"/>
                </w:rPr>
                <w:t xml:space="preserve"> </w:t>
              </w:r>
            </w:ins>
          </w:p>
          <w:p w14:paraId="4E00BDB0" w14:textId="77777777" w:rsidR="007177D8" w:rsidRDefault="007177D8" w:rsidP="00277350">
            <w:pPr>
              <w:pStyle w:val="CellBody"/>
              <w:rPr>
                <w:ins w:id="1696" w:author="Osama AboulMagd" w:date="2016-10-07T10:25:00Z"/>
                <w:w w:val="100"/>
              </w:rPr>
            </w:pPr>
          </w:p>
          <w:p w14:paraId="0D79E21B" w14:textId="77777777" w:rsidR="007177D8" w:rsidRDefault="007177D8" w:rsidP="00277350">
            <w:pPr>
              <w:pStyle w:val="CellBody"/>
              <w:rPr>
                <w:ins w:id="1697" w:author="Osama AboulMagd" w:date="2016-10-07T10:25:00Z"/>
                <w:w w:val="100"/>
              </w:rPr>
            </w:pPr>
            <w:ins w:id="1698" w:author="Osama AboulMagd" w:date="2016-10-07T10:25:00Z">
              <w:r>
                <w:rPr>
                  <w:w w:val="100"/>
                </w:rPr>
                <w:t>(HEWP6.6 and VHTP8.1.2)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  <w:r w:rsidRPr="000F0B6D">
                <w:rPr>
                  <w:vanish/>
                  <w:w w:val="100"/>
                </w:rPr>
                <w:t xml:space="preserve"> </w:t>
              </w:r>
            </w:ins>
          </w:p>
          <w:p w14:paraId="17E3DF22" w14:textId="77777777" w:rsidR="007177D8" w:rsidRDefault="007177D8" w:rsidP="00277350">
            <w:pPr>
              <w:pStyle w:val="CellBody"/>
              <w:rPr>
                <w:ins w:id="1699" w:author="Osama AboulMagd" w:date="2016-10-07T10:25:00Z"/>
                <w:w w:val="100"/>
              </w:rPr>
            </w:pPr>
          </w:p>
          <w:p w14:paraId="1BF3CD1B" w14:textId="77777777" w:rsidR="007177D8" w:rsidRDefault="007177D8" w:rsidP="00277350">
            <w:pPr>
              <w:pStyle w:val="CellBody"/>
              <w:rPr>
                <w:ins w:id="1700" w:author="Osama AboulMagd" w:date="2016-10-07T10:25:00Z"/>
                <w:w w:val="100"/>
              </w:rPr>
            </w:pPr>
            <w:ins w:id="1701" w:author="Osama AboulMagd" w:date="2016-10-07T10:25:00Z">
              <w:r>
                <w:rPr>
                  <w:w w:val="100"/>
                </w:rPr>
                <w:t>(HEWP6.7 and VHTP8.1.2)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3104FA9" w14:textId="77777777" w:rsidR="007177D8" w:rsidRPr="000F0B6D" w:rsidRDefault="007177D8" w:rsidP="00277350">
            <w:pPr>
              <w:pStyle w:val="CellBody"/>
              <w:spacing w:line="160" w:lineRule="atLeast"/>
              <w:rPr>
                <w:ins w:id="1702" w:author="Osama AboulMagd" w:date="2016-10-07T10:25:00Z"/>
                <w:w w:val="100"/>
              </w:rPr>
            </w:pPr>
            <w:ins w:id="1703" w:author="Osama AboulMagd" w:date="2016-10-07T10:25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7177D8" w:rsidRPr="000F0B6D" w14:paraId="33A3389F" w14:textId="77777777" w:rsidTr="00277350">
        <w:trPr>
          <w:trHeight w:val="500"/>
          <w:jc w:val="center"/>
          <w:ins w:id="1704" w:author="Osama AboulMagd" w:date="2016-10-07T10:25:00Z"/>
        </w:trPr>
        <w:tc>
          <w:tcPr>
            <w:tcW w:w="13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866B139" w14:textId="6C4AAD55" w:rsidR="007177D8" w:rsidRDefault="007177D8" w:rsidP="00277350">
            <w:pPr>
              <w:pStyle w:val="CellBody"/>
              <w:rPr>
                <w:ins w:id="1705" w:author="Osama AboulMagd" w:date="2016-10-07T10:25:00Z"/>
                <w:w w:val="100"/>
              </w:rPr>
            </w:pPr>
            <w:ins w:id="1706" w:author="Osama AboulMagd" w:date="2016-10-07T10:25:00Z">
              <w:r>
                <w:rPr>
                  <w:w w:val="100"/>
                </w:rPr>
                <w:t>HEWP12.</w:t>
              </w:r>
              <w:r w:rsidR="00EB3FC5">
                <w:rPr>
                  <w:w w:val="100"/>
                </w:rPr>
                <w:t>6</w:t>
              </w:r>
            </w:ins>
          </w:p>
        </w:tc>
        <w:tc>
          <w:tcPr>
            <w:tcW w:w="2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6A9DC09" w14:textId="4A64E395" w:rsidR="007177D8" w:rsidRDefault="007177D8" w:rsidP="00277350">
            <w:pPr>
              <w:pStyle w:val="CellBody"/>
              <w:rPr>
                <w:ins w:id="1707" w:author="Osama AboulMagd" w:date="2016-10-07T10:25:00Z"/>
                <w:w w:val="100"/>
              </w:rPr>
            </w:pPr>
            <w:ins w:id="1708" w:author="Osama AboulMagd" w:date="2016-10-07T10:25:00Z">
              <w:r>
                <w:rPr>
                  <w:w w:val="100"/>
                </w:rPr>
                <w:t>HEW-MCS with Index 0-11</w:t>
              </w:r>
              <w:r w:rsidRPr="000F0B6D">
                <w:rPr>
                  <w:w w:val="100"/>
                </w:rPr>
                <w:t xml:space="preserve"> and </w:t>
              </w:r>
              <w:r w:rsidRPr="000F0B6D">
                <w:rPr>
                  <w:i/>
                  <w:iCs/>
                  <w:w w:val="100"/>
                </w:rPr>
                <w:t>N</w:t>
              </w:r>
              <w:r w:rsidRPr="000F0B6D">
                <w:rPr>
                  <w:i/>
                  <w:iCs/>
                  <w:w w:val="100"/>
                  <w:vertAlign w:val="subscript"/>
                </w:rPr>
                <w:t>SS</w:t>
              </w:r>
              <w:r w:rsidRPr="000F0B6D">
                <w:rPr>
                  <w:w w:val="100"/>
                </w:rPr>
                <w:t> = </w:t>
              </w:r>
              <w:r w:rsidR="00EB3FC5">
                <w:rPr>
                  <w:w w:val="100"/>
                </w:rPr>
                <w:t>3</w:t>
              </w:r>
            </w:ins>
          </w:p>
        </w:tc>
        <w:tc>
          <w:tcPr>
            <w:tcW w:w="12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D6AF05B" w14:textId="77777777" w:rsidR="007177D8" w:rsidRDefault="007177D8" w:rsidP="00277350">
            <w:pPr>
              <w:pStyle w:val="CellBody"/>
              <w:rPr>
                <w:ins w:id="1709" w:author="Osama AboulMagd" w:date="2016-10-07T10:25:00Z"/>
                <w:w w:val="100"/>
              </w:rPr>
            </w:pPr>
            <w:ins w:id="1710" w:author="Osama AboulMagd" w:date="2016-10-07T10:25:00Z">
              <w:r>
                <w:rPr>
                  <w:w w:val="100"/>
                </w:rPr>
                <w:t>26</w:t>
              </w:r>
              <w:r w:rsidRPr="000F0B6D">
                <w:rPr>
                  <w:w w:val="100"/>
                </w:rPr>
                <w:t>.5 (Parameters for VHT-MCSs)</w:t>
              </w:r>
              <w:r w:rsidRPr="000F0B6D">
                <w:rPr>
                  <w:vanish/>
                  <w:w w:val="100"/>
                </w:rPr>
                <w:t>(Ed)</w:t>
              </w:r>
            </w:ins>
          </w:p>
        </w:tc>
        <w:tc>
          <w:tcPr>
            <w:tcW w:w="14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A93978B" w14:textId="4B1ABB2C" w:rsidR="007177D8" w:rsidRDefault="007177D8" w:rsidP="00277350">
            <w:pPr>
              <w:pStyle w:val="CellBody"/>
              <w:rPr>
                <w:ins w:id="1711" w:author="Osama AboulMagd" w:date="2016-10-07T10:25:00Z"/>
                <w:w w:val="100"/>
              </w:rPr>
            </w:pPr>
            <w:ins w:id="1712" w:author="Osama AboulMagd" w:date="2016-10-07T10:25:00Z">
              <w:r>
                <w:rPr>
                  <w:w w:val="100"/>
                </w:rPr>
                <w:t>HEWP12.4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B298A15" w14:textId="77777777" w:rsidR="007177D8" w:rsidRPr="000F0B6D" w:rsidRDefault="007177D8" w:rsidP="00277350">
            <w:pPr>
              <w:pStyle w:val="CellBody"/>
              <w:spacing w:line="160" w:lineRule="atLeast"/>
              <w:rPr>
                <w:ins w:id="1713" w:author="Osama AboulMagd" w:date="2016-10-07T10:25:00Z"/>
                <w:w w:val="100"/>
              </w:rPr>
            </w:pPr>
            <w:ins w:id="1714" w:author="Osama AboulMagd" w:date="2016-10-07T10:25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7177D8" w:rsidRPr="000F0B6D" w14:paraId="023339B9" w14:textId="77777777" w:rsidTr="00277350">
        <w:trPr>
          <w:trHeight w:val="500"/>
          <w:jc w:val="center"/>
          <w:ins w:id="1715" w:author="Osama AboulMagd" w:date="2016-10-07T10:26:00Z"/>
        </w:trPr>
        <w:tc>
          <w:tcPr>
            <w:tcW w:w="13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B8B5BF4" w14:textId="629BA2EC" w:rsidR="007177D8" w:rsidRDefault="007177D8" w:rsidP="00277350">
            <w:pPr>
              <w:pStyle w:val="CellBody"/>
              <w:rPr>
                <w:ins w:id="1716" w:author="Osama AboulMagd" w:date="2016-10-07T10:26:00Z"/>
                <w:w w:val="100"/>
              </w:rPr>
            </w:pPr>
            <w:ins w:id="1717" w:author="Osama AboulMagd" w:date="2016-10-07T10:26:00Z">
              <w:r>
                <w:rPr>
                  <w:w w:val="100"/>
                </w:rPr>
                <w:t>HEWP12.7</w:t>
              </w:r>
            </w:ins>
          </w:p>
        </w:tc>
        <w:tc>
          <w:tcPr>
            <w:tcW w:w="2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C5378BC" w14:textId="71521151" w:rsidR="007177D8" w:rsidRDefault="007177D8" w:rsidP="00277350">
            <w:pPr>
              <w:pStyle w:val="CellBody"/>
              <w:rPr>
                <w:ins w:id="1718" w:author="Osama AboulMagd" w:date="2016-10-07T10:26:00Z"/>
                <w:w w:val="100"/>
              </w:rPr>
            </w:pPr>
            <w:ins w:id="1719" w:author="Osama AboulMagd" w:date="2016-10-07T10:26:00Z">
              <w:r>
                <w:rPr>
                  <w:w w:val="100"/>
                </w:rPr>
                <w:t>HEW-MCS with Index 0-10</w:t>
              </w:r>
              <w:r w:rsidRPr="000F0B6D">
                <w:rPr>
                  <w:w w:val="100"/>
                </w:rPr>
                <w:t xml:space="preserve"> and </w:t>
              </w:r>
              <w:r w:rsidRPr="000F0B6D">
                <w:rPr>
                  <w:i/>
                  <w:iCs/>
                  <w:w w:val="100"/>
                </w:rPr>
                <w:t>N</w:t>
              </w:r>
              <w:r w:rsidRPr="000F0B6D">
                <w:rPr>
                  <w:i/>
                  <w:iCs/>
                  <w:w w:val="100"/>
                  <w:vertAlign w:val="subscript"/>
                </w:rPr>
                <w:t>SS</w:t>
              </w:r>
              <w:r w:rsidRPr="000F0B6D">
                <w:rPr>
                  <w:w w:val="100"/>
                </w:rPr>
                <w:t> = </w:t>
              </w:r>
              <w:r w:rsidR="00EB3FC5">
                <w:rPr>
                  <w:w w:val="100"/>
                </w:rPr>
                <w:t>4</w:t>
              </w:r>
            </w:ins>
          </w:p>
        </w:tc>
        <w:tc>
          <w:tcPr>
            <w:tcW w:w="12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94B76A5" w14:textId="77777777" w:rsidR="007177D8" w:rsidRPr="00F42C7A" w:rsidRDefault="007177D8" w:rsidP="00277350">
            <w:pPr>
              <w:pStyle w:val="CellBody"/>
              <w:rPr>
                <w:ins w:id="1720" w:author="Osama AboulMagd" w:date="2016-10-07T10:26:00Z"/>
                <w:strike/>
                <w:w w:val="100"/>
              </w:rPr>
            </w:pPr>
            <w:ins w:id="1721" w:author="Osama AboulMagd" w:date="2016-10-07T10:26:00Z">
              <w:r>
                <w:rPr>
                  <w:w w:val="100"/>
                </w:rPr>
                <w:t>26</w:t>
              </w:r>
              <w:r w:rsidRPr="000F0B6D">
                <w:rPr>
                  <w:w w:val="100"/>
                </w:rPr>
                <w:t>.5 (Parameters for VHT-MCSs)</w:t>
              </w:r>
              <w:r w:rsidRPr="000F0B6D">
                <w:rPr>
                  <w:vanish/>
                  <w:w w:val="100"/>
                </w:rPr>
                <w:t>(Ed)</w:t>
              </w:r>
            </w:ins>
          </w:p>
        </w:tc>
        <w:tc>
          <w:tcPr>
            <w:tcW w:w="14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F139A8A" w14:textId="77777777" w:rsidR="007177D8" w:rsidRDefault="007177D8" w:rsidP="00277350">
            <w:pPr>
              <w:pStyle w:val="CellBody"/>
              <w:rPr>
                <w:ins w:id="1722" w:author="Osama AboulMagd" w:date="2016-10-07T10:26:00Z"/>
                <w:w w:val="100"/>
              </w:rPr>
            </w:pPr>
            <w:ins w:id="1723" w:author="Osama AboulMagd" w:date="2016-10-07T10:26:00Z">
              <w:r>
                <w:rPr>
                  <w:w w:val="100"/>
                </w:rPr>
                <w:t>(HEWP6.4 and VHTP8.1.2)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0E1C910E" w14:textId="77777777" w:rsidR="007177D8" w:rsidRDefault="007177D8" w:rsidP="00277350">
            <w:pPr>
              <w:pStyle w:val="CellBody"/>
              <w:rPr>
                <w:ins w:id="1724" w:author="Osama AboulMagd" w:date="2016-10-07T10:26:00Z"/>
                <w:w w:val="100"/>
              </w:rPr>
            </w:pPr>
          </w:p>
          <w:p w14:paraId="78F56F4B" w14:textId="77777777" w:rsidR="007177D8" w:rsidRDefault="007177D8" w:rsidP="00277350">
            <w:pPr>
              <w:pStyle w:val="CellBody"/>
              <w:rPr>
                <w:ins w:id="1725" w:author="Osama AboulMagd" w:date="2016-10-07T10:26:00Z"/>
                <w:w w:val="100"/>
              </w:rPr>
            </w:pPr>
            <w:ins w:id="1726" w:author="Osama AboulMagd" w:date="2016-10-07T10:26:00Z">
              <w:r>
                <w:rPr>
                  <w:w w:val="100"/>
                </w:rPr>
                <w:t>(HEWP6.5 and VHTP8.1.2)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  <w:r w:rsidRPr="000F0B6D">
                <w:rPr>
                  <w:vanish/>
                  <w:w w:val="100"/>
                </w:rPr>
                <w:t xml:space="preserve"> </w:t>
              </w:r>
            </w:ins>
          </w:p>
          <w:p w14:paraId="7ABB8CB3" w14:textId="77777777" w:rsidR="007177D8" w:rsidRDefault="007177D8" w:rsidP="00277350">
            <w:pPr>
              <w:pStyle w:val="CellBody"/>
              <w:rPr>
                <w:ins w:id="1727" w:author="Osama AboulMagd" w:date="2016-10-07T10:26:00Z"/>
                <w:w w:val="100"/>
              </w:rPr>
            </w:pPr>
          </w:p>
          <w:p w14:paraId="0811A3FF" w14:textId="77777777" w:rsidR="007177D8" w:rsidRDefault="007177D8" w:rsidP="00277350">
            <w:pPr>
              <w:pStyle w:val="CellBody"/>
              <w:rPr>
                <w:ins w:id="1728" w:author="Osama AboulMagd" w:date="2016-10-07T10:26:00Z"/>
                <w:w w:val="100"/>
              </w:rPr>
            </w:pPr>
            <w:ins w:id="1729" w:author="Osama AboulMagd" w:date="2016-10-07T10:26:00Z">
              <w:r>
                <w:rPr>
                  <w:w w:val="100"/>
                </w:rPr>
                <w:t>(HEWP6.6 and VHTP8.1.2)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  <w:r w:rsidRPr="000F0B6D">
                <w:rPr>
                  <w:vanish/>
                  <w:w w:val="100"/>
                </w:rPr>
                <w:t xml:space="preserve"> </w:t>
              </w:r>
            </w:ins>
          </w:p>
          <w:p w14:paraId="27CD0F95" w14:textId="77777777" w:rsidR="007177D8" w:rsidRDefault="007177D8" w:rsidP="00277350">
            <w:pPr>
              <w:pStyle w:val="CellBody"/>
              <w:rPr>
                <w:ins w:id="1730" w:author="Osama AboulMagd" w:date="2016-10-07T10:26:00Z"/>
                <w:w w:val="100"/>
              </w:rPr>
            </w:pPr>
          </w:p>
          <w:p w14:paraId="00DB8579" w14:textId="77777777" w:rsidR="007177D8" w:rsidRDefault="007177D8" w:rsidP="00277350">
            <w:pPr>
              <w:pStyle w:val="CellBody"/>
              <w:rPr>
                <w:ins w:id="1731" w:author="Osama AboulMagd" w:date="2016-10-07T10:26:00Z"/>
                <w:w w:val="100"/>
              </w:rPr>
            </w:pPr>
            <w:ins w:id="1732" w:author="Osama AboulMagd" w:date="2016-10-07T10:26:00Z">
              <w:r>
                <w:rPr>
                  <w:w w:val="100"/>
                </w:rPr>
                <w:t>(HEWP6.7 and VHTP8.1.2)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09C2B3B" w14:textId="77777777" w:rsidR="007177D8" w:rsidRPr="000F0B6D" w:rsidRDefault="007177D8" w:rsidP="00277350">
            <w:pPr>
              <w:pStyle w:val="CellBody"/>
              <w:spacing w:line="160" w:lineRule="atLeast"/>
              <w:rPr>
                <w:ins w:id="1733" w:author="Osama AboulMagd" w:date="2016-10-07T10:26:00Z"/>
                <w:w w:val="100"/>
              </w:rPr>
            </w:pPr>
            <w:ins w:id="1734" w:author="Osama AboulMagd" w:date="2016-10-07T10:26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7177D8" w:rsidRPr="000F0B6D" w14:paraId="60F1F290" w14:textId="77777777" w:rsidTr="00277350">
        <w:trPr>
          <w:trHeight w:val="500"/>
          <w:jc w:val="center"/>
          <w:ins w:id="1735" w:author="Osama AboulMagd" w:date="2016-10-07T10:26:00Z"/>
        </w:trPr>
        <w:tc>
          <w:tcPr>
            <w:tcW w:w="13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23A3188" w14:textId="7D76FBF7" w:rsidR="007177D8" w:rsidRDefault="007177D8" w:rsidP="00277350">
            <w:pPr>
              <w:pStyle w:val="CellBody"/>
              <w:rPr>
                <w:ins w:id="1736" w:author="Osama AboulMagd" w:date="2016-10-07T10:26:00Z"/>
                <w:w w:val="100"/>
              </w:rPr>
            </w:pPr>
            <w:ins w:id="1737" w:author="Osama AboulMagd" w:date="2016-10-07T10:26:00Z">
              <w:r>
                <w:rPr>
                  <w:w w:val="100"/>
                </w:rPr>
                <w:lastRenderedPageBreak/>
                <w:t>HEWP12.</w:t>
              </w:r>
              <w:r w:rsidR="00EB3FC5">
                <w:rPr>
                  <w:w w:val="100"/>
                </w:rPr>
                <w:t>8</w:t>
              </w:r>
            </w:ins>
          </w:p>
        </w:tc>
        <w:tc>
          <w:tcPr>
            <w:tcW w:w="2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D8AE5E7" w14:textId="694D7215" w:rsidR="007177D8" w:rsidRDefault="007177D8" w:rsidP="00277350">
            <w:pPr>
              <w:pStyle w:val="CellBody"/>
              <w:rPr>
                <w:ins w:id="1738" w:author="Osama AboulMagd" w:date="2016-10-07T10:26:00Z"/>
                <w:w w:val="100"/>
              </w:rPr>
            </w:pPr>
            <w:ins w:id="1739" w:author="Osama AboulMagd" w:date="2016-10-07T10:26:00Z">
              <w:r>
                <w:rPr>
                  <w:w w:val="100"/>
                </w:rPr>
                <w:t>HEW-MCS with Index 0-11</w:t>
              </w:r>
              <w:r w:rsidRPr="000F0B6D">
                <w:rPr>
                  <w:w w:val="100"/>
                </w:rPr>
                <w:t xml:space="preserve"> and </w:t>
              </w:r>
              <w:r w:rsidRPr="000F0B6D">
                <w:rPr>
                  <w:i/>
                  <w:iCs/>
                  <w:w w:val="100"/>
                </w:rPr>
                <w:t>N</w:t>
              </w:r>
              <w:r w:rsidRPr="000F0B6D">
                <w:rPr>
                  <w:i/>
                  <w:iCs/>
                  <w:w w:val="100"/>
                  <w:vertAlign w:val="subscript"/>
                </w:rPr>
                <w:t>SS</w:t>
              </w:r>
              <w:r w:rsidRPr="000F0B6D">
                <w:rPr>
                  <w:w w:val="100"/>
                </w:rPr>
                <w:t> = </w:t>
              </w:r>
              <w:r w:rsidR="00EB3FC5">
                <w:rPr>
                  <w:w w:val="100"/>
                </w:rPr>
                <w:t>4</w:t>
              </w:r>
            </w:ins>
          </w:p>
        </w:tc>
        <w:tc>
          <w:tcPr>
            <w:tcW w:w="12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4A291D8" w14:textId="77777777" w:rsidR="007177D8" w:rsidRDefault="007177D8" w:rsidP="00277350">
            <w:pPr>
              <w:pStyle w:val="CellBody"/>
              <w:rPr>
                <w:ins w:id="1740" w:author="Osama AboulMagd" w:date="2016-10-07T10:26:00Z"/>
                <w:w w:val="100"/>
              </w:rPr>
            </w:pPr>
            <w:ins w:id="1741" w:author="Osama AboulMagd" w:date="2016-10-07T10:26:00Z">
              <w:r>
                <w:rPr>
                  <w:w w:val="100"/>
                </w:rPr>
                <w:t>26</w:t>
              </w:r>
              <w:r w:rsidRPr="000F0B6D">
                <w:rPr>
                  <w:w w:val="100"/>
                </w:rPr>
                <w:t>.5 (Parameters for VHT-MCSs)</w:t>
              </w:r>
              <w:r w:rsidRPr="000F0B6D">
                <w:rPr>
                  <w:vanish/>
                  <w:w w:val="100"/>
                </w:rPr>
                <w:t>(Ed)</w:t>
              </w:r>
            </w:ins>
          </w:p>
        </w:tc>
        <w:tc>
          <w:tcPr>
            <w:tcW w:w="14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BC1C6B4" w14:textId="4925DC99" w:rsidR="007177D8" w:rsidRDefault="007177D8" w:rsidP="00277350">
            <w:pPr>
              <w:pStyle w:val="CellBody"/>
              <w:rPr>
                <w:ins w:id="1742" w:author="Osama AboulMagd" w:date="2016-10-07T10:26:00Z"/>
                <w:w w:val="100"/>
              </w:rPr>
            </w:pPr>
            <w:ins w:id="1743" w:author="Osama AboulMagd" w:date="2016-10-07T10:26:00Z">
              <w:r>
                <w:rPr>
                  <w:w w:val="100"/>
                </w:rPr>
                <w:t>H</w:t>
              </w:r>
              <w:r w:rsidR="00EB3FC5">
                <w:rPr>
                  <w:w w:val="100"/>
                </w:rPr>
                <w:t>EWP12.6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3F09E34" w14:textId="77777777" w:rsidR="007177D8" w:rsidRPr="000F0B6D" w:rsidRDefault="007177D8" w:rsidP="00277350">
            <w:pPr>
              <w:pStyle w:val="CellBody"/>
              <w:spacing w:line="160" w:lineRule="atLeast"/>
              <w:rPr>
                <w:ins w:id="1744" w:author="Osama AboulMagd" w:date="2016-10-07T10:26:00Z"/>
                <w:w w:val="100"/>
              </w:rPr>
            </w:pPr>
            <w:ins w:id="1745" w:author="Osama AboulMagd" w:date="2016-10-07T10:26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EB3FC5" w:rsidRPr="000F0B6D" w14:paraId="256A04F8" w14:textId="77777777" w:rsidTr="00277350">
        <w:trPr>
          <w:trHeight w:val="500"/>
          <w:jc w:val="center"/>
          <w:ins w:id="1746" w:author="Osama AboulMagd" w:date="2016-10-07T10:27:00Z"/>
        </w:trPr>
        <w:tc>
          <w:tcPr>
            <w:tcW w:w="13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B1E8CAF" w14:textId="0825E589" w:rsidR="00EB3FC5" w:rsidRDefault="00EB3FC5" w:rsidP="00277350">
            <w:pPr>
              <w:pStyle w:val="CellBody"/>
              <w:rPr>
                <w:ins w:id="1747" w:author="Osama AboulMagd" w:date="2016-10-07T10:27:00Z"/>
                <w:w w:val="100"/>
              </w:rPr>
            </w:pPr>
            <w:ins w:id="1748" w:author="Osama AboulMagd" w:date="2016-10-07T10:27:00Z">
              <w:r>
                <w:rPr>
                  <w:w w:val="100"/>
                </w:rPr>
                <w:t>HEWP12.9</w:t>
              </w:r>
            </w:ins>
          </w:p>
        </w:tc>
        <w:tc>
          <w:tcPr>
            <w:tcW w:w="2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E07F57C" w14:textId="5CE42E39" w:rsidR="00EB3FC5" w:rsidRDefault="00EB3FC5" w:rsidP="00277350">
            <w:pPr>
              <w:pStyle w:val="CellBody"/>
              <w:rPr>
                <w:ins w:id="1749" w:author="Osama AboulMagd" w:date="2016-10-07T10:27:00Z"/>
                <w:w w:val="100"/>
              </w:rPr>
            </w:pPr>
            <w:ins w:id="1750" w:author="Osama AboulMagd" w:date="2016-10-07T10:27:00Z">
              <w:r>
                <w:rPr>
                  <w:w w:val="100"/>
                </w:rPr>
                <w:t>HEW-MCS with Index 0-10</w:t>
              </w:r>
              <w:r w:rsidRPr="000F0B6D">
                <w:rPr>
                  <w:w w:val="100"/>
                </w:rPr>
                <w:t xml:space="preserve"> and </w:t>
              </w:r>
              <w:r w:rsidRPr="000F0B6D">
                <w:rPr>
                  <w:i/>
                  <w:iCs/>
                  <w:w w:val="100"/>
                </w:rPr>
                <w:t>N</w:t>
              </w:r>
              <w:r w:rsidRPr="000F0B6D">
                <w:rPr>
                  <w:i/>
                  <w:iCs/>
                  <w:w w:val="100"/>
                  <w:vertAlign w:val="subscript"/>
                </w:rPr>
                <w:t>SS</w:t>
              </w:r>
              <w:r w:rsidRPr="000F0B6D">
                <w:rPr>
                  <w:w w:val="100"/>
                </w:rPr>
                <w:t> = </w:t>
              </w:r>
              <w:r>
                <w:rPr>
                  <w:w w:val="100"/>
                </w:rPr>
                <w:t>5</w:t>
              </w:r>
            </w:ins>
          </w:p>
        </w:tc>
        <w:tc>
          <w:tcPr>
            <w:tcW w:w="12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2615CB4" w14:textId="77777777" w:rsidR="00EB3FC5" w:rsidRPr="00F42C7A" w:rsidRDefault="00EB3FC5" w:rsidP="00277350">
            <w:pPr>
              <w:pStyle w:val="CellBody"/>
              <w:rPr>
                <w:ins w:id="1751" w:author="Osama AboulMagd" w:date="2016-10-07T10:27:00Z"/>
                <w:strike/>
                <w:w w:val="100"/>
              </w:rPr>
            </w:pPr>
            <w:ins w:id="1752" w:author="Osama AboulMagd" w:date="2016-10-07T10:27:00Z">
              <w:r>
                <w:rPr>
                  <w:w w:val="100"/>
                </w:rPr>
                <w:t>26</w:t>
              </w:r>
              <w:r w:rsidRPr="000F0B6D">
                <w:rPr>
                  <w:w w:val="100"/>
                </w:rPr>
                <w:t>.5 (Parameters for VHT-MCSs)</w:t>
              </w:r>
              <w:r w:rsidRPr="000F0B6D">
                <w:rPr>
                  <w:vanish/>
                  <w:w w:val="100"/>
                </w:rPr>
                <w:t>(Ed)</w:t>
              </w:r>
            </w:ins>
          </w:p>
        </w:tc>
        <w:tc>
          <w:tcPr>
            <w:tcW w:w="14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C2E4A3E" w14:textId="77777777" w:rsidR="00EB3FC5" w:rsidRDefault="00EB3FC5" w:rsidP="00277350">
            <w:pPr>
              <w:pStyle w:val="CellBody"/>
              <w:rPr>
                <w:ins w:id="1753" w:author="Osama AboulMagd" w:date="2016-10-07T10:27:00Z"/>
                <w:w w:val="100"/>
              </w:rPr>
            </w:pPr>
            <w:ins w:id="1754" w:author="Osama AboulMagd" w:date="2016-10-07T10:27:00Z">
              <w:r>
                <w:rPr>
                  <w:w w:val="100"/>
                </w:rPr>
                <w:t>(HEWP6.4 and VHTP8.1.2)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16E31919" w14:textId="77777777" w:rsidR="00EB3FC5" w:rsidRDefault="00EB3FC5" w:rsidP="00277350">
            <w:pPr>
              <w:pStyle w:val="CellBody"/>
              <w:rPr>
                <w:ins w:id="1755" w:author="Osama AboulMagd" w:date="2016-10-07T10:27:00Z"/>
                <w:w w:val="100"/>
              </w:rPr>
            </w:pPr>
          </w:p>
          <w:p w14:paraId="21468F34" w14:textId="77777777" w:rsidR="00EB3FC5" w:rsidRDefault="00EB3FC5" w:rsidP="00277350">
            <w:pPr>
              <w:pStyle w:val="CellBody"/>
              <w:rPr>
                <w:ins w:id="1756" w:author="Osama AboulMagd" w:date="2016-10-07T10:27:00Z"/>
                <w:w w:val="100"/>
              </w:rPr>
            </w:pPr>
            <w:ins w:id="1757" w:author="Osama AboulMagd" w:date="2016-10-07T10:27:00Z">
              <w:r>
                <w:rPr>
                  <w:w w:val="100"/>
                </w:rPr>
                <w:t>(HEWP6.5 and VHTP8.1.2)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  <w:r w:rsidRPr="000F0B6D">
                <w:rPr>
                  <w:vanish/>
                  <w:w w:val="100"/>
                </w:rPr>
                <w:t xml:space="preserve"> </w:t>
              </w:r>
            </w:ins>
          </w:p>
          <w:p w14:paraId="2AF07D6E" w14:textId="77777777" w:rsidR="00EB3FC5" w:rsidRDefault="00EB3FC5" w:rsidP="00277350">
            <w:pPr>
              <w:pStyle w:val="CellBody"/>
              <w:rPr>
                <w:ins w:id="1758" w:author="Osama AboulMagd" w:date="2016-10-07T10:27:00Z"/>
                <w:w w:val="100"/>
              </w:rPr>
            </w:pPr>
          </w:p>
          <w:p w14:paraId="6708BFFF" w14:textId="77777777" w:rsidR="00EB3FC5" w:rsidRDefault="00EB3FC5" w:rsidP="00277350">
            <w:pPr>
              <w:pStyle w:val="CellBody"/>
              <w:rPr>
                <w:ins w:id="1759" w:author="Osama AboulMagd" w:date="2016-10-07T10:27:00Z"/>
                <w:w w:val="100"/>
              </w:rPr>
            </w:pPr>
            <w:ins w:id="1760" w:author="Osama AboulMagd" w:date="2016-10-07T10:27:00Z">
              <w:r>
                <w:rPr>
                  <w:w w:val="100"/>
                </w:rPr>
                <w:t>(HEWP6.6 and VHTP8.1.2)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  <w:r w:rsidRPr="000F0B6D">
                <w:rPr>
                  <w:vanish/>
                  <w:w w:val="100"/>
                </w:rPr>
                <w:t xml:space="preserve"> </w:t>
              </w:r>
            </w:ins>
          </w:p>
          <w:p w14:paraId="55BA8E13" w14:textId="77777777" w:rsidR="00EB3FC5" w:rsidRDefault="00EB3FC5" w:rsidP="00277350">
            <w:pPr>
              <w:pStyle w:val="CellBody"/>
              <w:rPr>
                <w:ins w:id="1761" w:author="Osama AboulMagd" w:date="2016-10-07T10:27:00Z"/>
                <w:w w:val="100"/>
              </w:rPr>
            </w:pPr>
          </w:p>
          <w:p w14:paraId="70E95314" w14:textId="77777777" w:rsidR="00EB3FC5" w:rsidRDefault="00EB3FC5" w:rsidP="00277350">
            <w:pPr>
              <w:pStyle w:val="CellBody"/>
              <w:rPr>
                <w:ins w:id="1762" w:author="Osama AboulMagd" w:date="2016-10-07T10:27:00Z"/>
                <w:w w:val="100"/>
              </w:rPr>
            </w:pPr>
            <w:ins w:id="1763" w:author="Osama AboulMagd" w:date="2016-10-07T10:27:00Z">
              <w:r>
                <w:rPr>
                  <w:w w:val="100"/>
                </w:rPr>
                <w:t>(HEWP6.7 and VHTP8.1.2)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22520D9" w14:textId="77777777" w:rsidR="00EB3FC5" w:rsidRPr="000F0B6D" w:rsidRDefault="00EB3FC5" w:rsidP="00277350">
            <w:pPr>
              <w:pStyle w:val="CellBody"/>
              <w:spacing w:line="160" w:lineRule="atLeast"/>
              <w:rPr>
                <w:ins w:id="1764" w:author="Osama AboulMagd" w:date="2016-10-07T10:27:00Z"/>
                <w:w w:val="100"/>
              </w:rPr>
            </w:pPr>
            <w:ins w:id="1765" w:author="Osama AboulMagd" w:date="2016-10-07T10:27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EB3FC5" w:rsidRPr="000F0B6D" w14:paraId="37900438" w14:textId="77777777" w:rsidTr="00277350">
        <w:trPr>
          <w:trHeight w:val="500"/>
          <w:jc w:val="center"/>
          <w:ins w:id="1766" w:author="Osama AboulMagd" w:date="2016-10-07T10:27:00Z"/>
        </w:trPr>
        <w:tc>
          <w:tcPr>
            <w:tcW w:w="13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F4D534A" w14:textId="22490134" w:rsidR="00EB3FC5" w:rsidRDefault="00EB3FC5" w:rsidP="00277350">
            <w:pPr>
              <w:pStyle w:val="CellBody"/>
              <w:rPr>
                <w:ins w:id="1767" w:author="Osama AboulMagd" w:date="2016-10-07T10:27:00Z"/>
                <w:w w:val="100"/>
              </w:rPr>
            </w:pPr>
            <w:ins w:id="1768" w:author="Osama AboulMagd" w:date="2016-10-07T10:27:00Z">
              <w:r>
                <w:rPr>
                  <w:w w:val="100"/>
                </w:rPr>
                <w:t>HEWP12.10</w:t>
              </w:r>
            </w:ins>
          </w:p>
        </w:tc>
        <w:tc>
          <w:tcPr>
            <w:tcW w:w="2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4813CBE" w14:textId="590D99CD" w:rsidR="00EB3FC5" w:rsidRDefault="00EB3FC5" w:rsidP="00277350">
            <w:pPr>
              <w:pStyle w:val="CellBody"/>
              <w:rPr>
                <w:ins w:id="1769" w:author="Osama AboulMagd" w:date="2016-10-07T10:27:00Z"/>
                <w:w w:val="100"/>
              </w:rPr>
            </w:pPr>
            <w:ins w:id="1770" w:author="Osama AboulMagd" w:date="2016-10-07T10:27:00Z">
              <w:r>
                <w:rPr>
                  <w:w w:val="100"/>
                </w:rPr>
                <w:t>HEW-MCS with Index 0-11</w:t>
              </w:r>
              <w:r w:rsidRPr="000F0B6D">
                <w:rPr>
                  <w:w w:val="100"/>
                </w:rPr>
                <w:t xml:space="preserve"> and </w:t>
              </w:r>
              <w:r w:rsidRPr="000F0B6D">
                <w:rPr>
                  <w:i/>
                  <w:iCs/>
                  <w:w w:val="100"/>
                </w:rPr>
                <w:t>N</w:t>
              </w:r>
              <w:r w:rsidRPr="000F0B6D">
                <w:rPr>
                  <w:i/>
                  <w:iCs/>
                  <w:w w:val="100"/>
                  <w:vertAlign w:val="subscript"/>
                </w:rPr>
                <w:t>SS</w:t>
              </w:r>
              <w:r w:rsidRPr="000F0B6D">
                <w:rPr>
                  <w:w w:val="100"/>
                </w:rPr>
                <w:t> = </w:t>
              </w:r>
              <w:r>
                <w:rPr>
                  <w:w w:val="100"/>
                </w:rPr>
                <w:t>5</w:t>
              </w:r>
            </w:ins>
          </w:p>
        </w:tc>
        <w:tc>
          <w:tcPr>
            <w:tcW w:w="12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D03E610" w14:textId="77777777" w:rsidR="00EB3FC5" w:rsidRDefault="00EB3FC5" w:rsidP="00277350">
            <w:pPr>
              <w:pStyle w:val="CellBody"/>
              <w:rPr>
                <w:ins w:id="1771" w:author="Osama AboulMagd" w:date="2016-10-07T10:27:00Z"/>
                <w:w w:val="100"/>
              </w:rPr>
            </w:pPr>
            <w:ins w:id="1772" w:author="Osama AboulMagd" w:date="2016-10-07T10:27:00Z">
              <w:r>
                <w:rPr>
                  <w:w w:val="100"/>
                </w:rPr>
                <w:t>26</w:t>
              </w:r>
              <w:r w:rsidRPr="000F0B6D">
                <w:rPr>
                  <w:w w:val="100"/>
                </w:rPr>
                <w:t>.5 (Parameters for VHT-MCSs)</w:t>
              </w:r>
              <w:r w:rsidRPr="000F0B6D">
                <w:rPr>
                  <w:vanish/>
                  <w:w w:val="100"/>
                </w:rPr>
                <w:t>(Ed)</w:t>
              </w:r>
            </w:ins>
          </w:p>
        </w:tc>
        <w:tc>
          <w:tcPr>
            <w:tcW w:w="14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99DF7FC" w14:textId="77777777" w:rsidR="00EB3FC5" w:rsidRDefault="00EB3FC5" w:rsidP="00277350">
            <w:pPr>
              <w:pStyle w:val="CellBody"/>
              <w:rPr>
                <w:ins w:id="1773" w:author="Osama AboulMagd" w:date="2016-10-07T10:27:00Z"/>
                <w:w w:val="100"/>
              </w:rPr>
            </w:pPr>
            <w:ins w:id="1774" w:author="Osama AboulMagd" w:date="2016-10-07T10:27:00Z">
              <w:r>
                <w:rPr>
                  <w:w w:val="100"/>
                </w:rPr>
                <w:t>HEWP12.3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C3F6845" w14:textId="77777777" w:rsidR="00EB3FC5" w:rsidRPr="000F0B6D" w:rsidRDefault="00EB3FC5" w:rsidP="00277350">
            <w:pPr>
              <w:pStyle w:val="CellBody"/>
              <w:spacing w:line="160" w:lineRule="atLeast"/>
              <w:rPr>
                <w:ins w:id="1775" w:author="Osama AboulMagd" w:date="2016-10-07T10:27:00Z"/>
                <w:w w:val="100"/>
              </w:rPr>
            </w:pPr>
            <w:ins w:id="1776" w:author="Osama AboulMagd" w:date="2016-10-07T10:27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EB3FC5" w:rsidRPr="000F0B6D" w14:paraId="19F96FE3" w14:textId="77777777" w:rsidTr="00277350">
        <w:trPr>
          <w:trHeight w:val="500"/>
          <w:jc w:val="center"/>
          <w:ins w:id="1777" w:author="Osama AboulMagd" w:date="2016-10-07T10:27:00Z"/>
        </w:trPr>
        <w:tc>
          <w:tcPr>
            <w:tcW w:w="13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9D239BE" w14:textId="0FC7AEDD" w:rsidR="00EB3FC5" w:rsidRDefault="00EB3FC5" w:rsidP="00277350">
            <w:pPr>
              <w:pStyle w:val="CellBody"/>
              <w:rPr>
                <w:ins w:id="1778" w:author="Osama AboulMagd" w:date="2016-10-07T10:27:00Z"/>
                <w:w w:val="100"/>
              </w:rPr>
            </w:pPr>
            <w:ins w:id="1779" w:author="Osama AboulMagd" w:date="2016-10-07T10:27:00Z">
              <w:r>
                <w:rPr>
                  <w:w w:val="100"/>
                </w:rPr>
                <w:t>HEWP12.11</w:t>
              </w:r>
            </w:ins>
          </w:p>
        </w:tc>
        <w:tc>
          <w:tcPr>
            <w:tcW w:w="2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0FE19EC" w14:textId="74A40982" w:rsidR="00EB3FC5" w:rsidRDefault="00EB3FC5" w:rsidP="00277350">
            <w:pPr>
              <w:pStyle w:val="CellBody"/>
              <w:rPr>
                <w:ins w:id="1780" w:author="Osama AboulMagd" w:date="2016-10-07T10:27:00Z"/>
                <w:w w:val="100"/>
              </w:rPr>
            </w:pPr>
            <w:ins w:id="1781" w:author="Osama AboulMagd" w:date="2016-10-07T10:27:00Z">
              <w:r>
                <w:rPr>
                  <w:w w:val="100"/>
                </w:rPr>
                <w:t>HEW-MCS with Index 0-10</w:t>
              </w:r>
              <w:r w:rsidRPr="000F0B6D">
                <w:rPr>
                  <w:w w:val="100"/>
                </w:rPr>
                <w:t xml:space="preserve"> and </w:t>
              </w:r>
              <w:r w:rsidRPr="000F0B6D">
                <w:rPr>
                  <w:i/>
                  <w:iCs/>
                  <w:w w:val="100"/>
                </w:rPr>
                <w:t>N</w:t>
              </w:r>
              <w:r w:rsidRPr="000F0B6D">
                <w:rPr>
                  <w:i/>
                  <w:iCs/>
                  <w:w w:val="100"/>
                  <w:vertAlign w:val="subscript"/>
                </w:rPr>
                <w:t>SS</w:t>
              </w:r>
              <w:r w:rsidRPr="000F0B6D">
                <w:rPr>
                  <w:w w:val="100"/>
                </w:rPr>
                <w:t> = </w:t>
              </w:r>
              <w:r>
                <w:rPr>
                  <w:w w:val="100"/>
                </w:rPr>
                <w:t>6</w:t>
              </w:r>
            </w:ins>
          </w:p>
        </w:tc>
        <w:tc>
          <w:tcPr>
            <w:tcW w:w="12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F353BC9" w14:textId="77777777" w:rsidR="00EB3FC5" w:rsidRPr="00F42C7A" w:rsidRDefault="00EB3FC5" w:rsidP="00277350">
            <w:pPr>
              <w:pStyle w:val="CellBody"/>
              <w:rPr>
                <w:ins w:id="1782" w:author="Osama AboulMagd" w:date="2016-10-07T10:27:00Z"/>
                <w:strike/>
                <w:w w:val="100"/>
              </w:rPr>
            </w:pPr>
            <w:ins w:id="1783" w:author="Osama AboulMagd" w:date="2016-10-07T10:27:00Z">
              <w:r>
                <w:rPr>
                  <w:w w:val="100"/>
                </w:rPr>
                <w:t>26</w:t>
              </w:r>
              <w:r w:rsidRPr="000F0B6D">
                <w:rPr>
                  <w:w w:val="100"/>
                </w:rPr>
                <w:t>.5 (Parameters for VHT-MCSs)</w:t>
              </w:r>
              <w:r w:rsidRPr="000F0B6D">
                <w:rPr>
                  <w:vanish/>
                  <w:w w:val="100"/>
                </w:rPr>
                <w:t>(Ed)</w:t>
              </w:r>
            </w:ins>
          </w:p>
        </w:tc>
        <w:tc>
          <w:tcPr>
            <w:tcW w:w="14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843920B" w14:textId="77777777" w:rsidR="00EB3FC5" w:rsidRDefault="00EB3FC5" w:rsidP="00277350">
            <w:pPr>
              <w:pStyle w:val="CellBody"/>
              <w:rPr>
                <w:ins w:id="1784" w:author="Osama AboulMagd" w:date="2016-10-07T10:27:00Z"/>
                <w:w w:val="100"/>
              </w:rPr>
            </w:pPr>
            <w:ins w:id="1785" w:author="Osama AboulMagd" w:date="2016-10-07T10:27:00Z">
              <w:r>
                <w:rPr>
                  <w:w w:val="100"/>
                </w:rPr>
                <w:t>(HEWP6.4 and VHTP8.1.2)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13468BF0" w14:textId="77777777" w:rsidR="00EB3FC5" w:rsidRDefault="00EB3FC5" w:rsidP="00277350">
            <w:pPr>
              <w:pStyle w:val="CellBody"/>
              <w:rPr>
                <w:ins w:id="1786" w:author="Osama AboulMagd" w:date="2016-10-07T10:27:00Z"/>
                <w:w w:val="100"/>
              </w:rPr>
            </w:pPr>
          </w:p>
          <w:p w14:paraId="147324CC" w14:textId="77777777" w:rsidR="00EB3FC5" w:rsidRDefault="00EB3FC5" w:rsidP="00277350">
            <w:pPr>
              <w:pStyle w:val="CellBody"/>
              <w:rPr>
                <w:ins w:id="1787" w:author="Osama AboulMagd" w:date="2016-10-07T10:27:00Z"/>
                <w:w w:val="100"/>
              </w:rPr>
            </w:pPr>
            <w:ins w:id="1788" w:author="Osama AboulMagd" w:date="2016-10-07T10:27:00Z">
              <w:r>
                <w:rPr>
                  <w:w w:val="100"/>
                </w:rPr>
                <w:t>(HEWP6.5 and VHTP8.1.2)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  <w:r w:rsidRPr="000F0B6D">
                <w:rPr>
                  <w:vanish/>
                  <w:w w:val="100"/>
                </w:rPr>
                <w:t xml:space="preserve"> </w:t>
              </w:r>
            </w:ins>
          </w:p>
          <w:p w14:paraId="205758D7" w14:textId="77777777" w:rsidR="00EB3FC5" w:rsidRDefault="00EB3FC5" w:rsidP="00277350">
            <w:pPr>
              <w:pStyle w:val="CellBody"/>
              <w:rPr>
                <w:ins w:id="1789" w:author="Osama AboulMagd" w:date="2016-10-07T10:27:00Z"/>
                <w:w w:val="100"/>
              </w:rPr>
            </w:pPr>
          </w:p>
          <w:p w14:paraId="51F7E275" w14:textId="77777777" w:rsidR="00EB3FC5" w:rsidRDefault="00EB3FC5" w:rsidP="00277350">
            <w:pPr>
              <w:pStyle w:val="CellBody"/>
              <w:rPr>
                <w:ins w:id="1790" w:author="Osama AboulMagd" w:date="2016-10-07T10:27:00Z"/>
                <w:w w:val="100"/>
              </w:rPr>
            </w:pPr>
            <w:ins w:id="1791" w:author="Osama AboulMagd" w:date="2016-10-07T10:27:00Z">
              <w:r>
                <w:rPr>
                  <w:w w:val="100"/>
                </w:rPr>
                <w:t>(HEWP6.6 and VHTP8.1.2)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  <w:r w:rsidRPr="000F0B6D">
                <w:rPr>
                  <w:vanish/>
                  <w:w w:val="100"/>
                </w:rPr>
                <w:t xml:space="preserve"> </w:t>
              </w:r>
            </w:ins>
          </w:p>
          <w:p w14:paraId="2DB77EBE" w14:textId="77777777" w:rsidR="00EB3FC5" w:rsidRDefault="00EB3FC5" w:rsidP="00277350">
            <w:pPr>
              <w:pStyle w:val="CellBody"/>
              <w:rPr>
                <w:ins w:id="1792" w:author="Osama AboulMagd" w:date="2016-10-07T10:27:00Z"/>
                <w:w w:val="100"/>
              </w:rPr>
            </w:pPr>
          </w:p>
          <w:p w14:paraId="73860980" w14:textId="77777777" w:rsidR="00EB3FC5" w:rsidRDefault="00EB3FC5" w:rsidP="00277350">
            <w:pPr>
              <w:pStyle w:val="CellBody"/>
              <w:rPr>
                <w:ins w:id="1793" w:author="Osama AboulMagd" w:date="2016-10-07T10:27:00Z"/>
                <w:w w:val="100"/>
              </w:rPr>
            </w:pPr>
            <w:ins w:id="1794" w:author="Osama AboulMagd" w:date="2016-10-07T10:27:00Z">
              <w:r>
                <w:rPr>
                  <w:w w:val="100"/>
                </w:rPr>
                <w:t>(HEWP6.7 and VHTP8.1.2)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8276277" w14:textId="77777777" w:rsidR="00EB3FC5" w:rsidRPr="000F0B6D" w:rsidRDefault="00EB3FC5" w:rsidP="00277350">
            <w:pPr>
              <w:pStyle w:val="CellBody"/>
              <w:spacing w:line="160" w:lineRule="atLeast"/>
              <w:rPr>
                <w:ins w:id="1795" w:author="Osama AboulMagd" w:date="2016-10-07T10:27:00Z"/>
                <w:w w:val="100"/>
              </w:rPr>
            </w:pPr>
            <w:ins w:id="1796" w:author="Osama AboulMagd" w:date="2016-10-07T10:27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EB3FC5" w:rsidRPr="000F0B6D" w14:paraId="6346DDEB" w14:textId="77777777" w:rsidTr="00277350">
        <w:trPr>
          <w:trHeight w:val="500"/>
          <w:jc w:val="center"/>
          <w:ins w:id="1797" w:author="Osama AboulMagd" w:date="2016-10-07T10:27:00Z"/>
        </w:trPr>
        <w:tc>
          <w:tcPr>
            <w:tcW w:w="13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146064C" w14:textId="67E4C317" w:rsidR="00EB3FC5" w:rsidRDefault="00EB3FC5" w:rsidP="00277350">
            <w:pPr>
              <w:pStyle w:val="CellBody"/>
              <w:rPr>
                <w:ins w:id="1798" w:author="Osama AboulMagd" w:date="2016-10-07T10:27:00Z"/>
                <w:w w:val="100"/>
              </w:rPr>
            </w:pPr>
            <w:ins w:id="1799" w:author="Osama AboulMagd" w:date="2016-10-07T10:27:00Z">
              <w:r>
                <w:rPr>
                  <w:w w:val="100"/>
                </w:rPr>
                <w:t>HEWP12.12</w:t>
              </w:r>
            </w:ins>
          </w:p>
        </w:tc>
        <w:tc>
          <w:tcPr>
            <w:tcW w:w="2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66C593E" w14:textId="29D2B011" w:rsidR="00EB3FC5" w:rsidRDefault="00EB3FC5" w:rsidP="00277350">
            <w:pPr>
              <w:pStyle w:val="CellBody"/>
              <w:rPr>
                <w:ins w:id="1800" w:author="Osama AboulMagd" w:date="2016-10-07T10:27:00Z"/>
                <w:w w:val="100"/>
              </w:rPr>
            </w:pPr>
            <w:ins w:id="1801" w:author="Osama AboulMagd" w:date="2016-10-07T10:27:00Z">
              <w:r>
                <w:rPr>
                  <w:w w:val="100"/>
                </w:rPr>
                <w:t>HEW-MCS with Index 0-11</w:t>
              </w:r>
              <w:r w:rsidRPr="000F0B6D">
                <w:rPr>
                  <w:w w:val="100"/>
                </w:rPr>
                <w:t xml:space="preserve"> and </w:t>
              </w:r>
              <w:r w:rsidRPr="000F0B6D">
                <w:rPr>
                  <w:i/>
                  <w:iCs/>
                  <w:w w:val="100"/>
                </w:rPr>
                <w:t>N</w:t>
              </w:r>
              <w:r w:rsidRPr="000F0B6D">
                <w:rPr>
                  <w:i/>
                  <w:iCs/>
                  <w:w w:val="100"/>
                  <w:vertAlign w:val="subscript"/>
                </w:rPr>
                <w:t>SS</w:t>
              </w:r>
              <w:r w:rsidRPr="000F0B6D">
                <w:rPr>
                  <w:w w:val="100"/>
                </w:rPr>
                <w:t> = </w:t>
              </w:r>
              <w:r>
                <w:rPr>
                  <w:w w:val="100"/>
                </w:rPr>
                <w:t>6</w:t>
              </w:r>
            </w:ins>
          </w:p>
        </w:tc>
        <w:tc>
          <w:tcPr>
            <w:tcW w:w="12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5A86BE0" w14:textId="77777777" w:rsidR="00EB3FC5" w:rsidRDefault="00EB3FC5" w:rsidP="00277350">
            <w:pPr>
              <w:pStyle w:val="CellBody"/>
              <w:rPr>
                <w:ins w:id="1802" w:author="Osama AboulMagd" w:date="2016-10-07T10:27:00Z"/>
                <w:w w:val="100"/>
              </w:rPr>
            </w:pPr>
            <w:ins w:id="1803" w:author="Osama AboulMagd" w:date="2016-10-07T10:27:00Z">
              <w:r>
                <w:rPr>
                  <w:w w:val="100"/>
                </w:rPr>
                <w:t>26</w:t>
              </w:r>
              <w:r w:rsidRPr="000F0B6D">
                <w:rPr>
                  <w:w w:val="100"/>
                </w:rPr>
                <w:t>.5 (Parameters for VHT-MCSs)</w:t>
              </w:r>
              <w:r w:rsidRPr="000F0B6D">
                <w:rPr>
                  <w:vanish/>
                  <w:w w:val="100"/>
                </w:rPr>
                <w:t>(Ed)</w:t>
              </w:r>
            </w:ins>
          </w:p>
        </w:tc>
        <w:tc>
          <w:tcPr>
            <w:tcW w:w="14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93F4DBC" w14:textId="77777777" w:rsidR="00EB3FC5" w:rsidRDefault="00EB3FC5" w:rsidP="00277350">
            <w:pPr>
              <w:pStyle w:val="CellBody"/>
              <w:rPr>
                <w:ins w:id="1804" w:author="Osama AboulMagd" w:date="2016-10-07T10:27:00Z"/>
                <w:w w:val="100"/>
              </w:rPr>
            </w:pPr>
            <w:ins w:id="1805" w:author="Osama AboulMagd" w:date="2016-10-07T10:27:00Z">
              <w:r>
                <w:rPr>
                  <w:w w:val="100"/>
                </w:rPr>
                <w:t>HEWP12.3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C960B93" w14:textId="77777777" w:rsidR="00EB3FC5" w:rsidRPr="000F0B6D" w:rsidRDefault="00EB3FC5" w:rsidP="00277350">
            <w:pPr>
              <w:pStyle w:val="CellBody"/>
              <w:spacing w:line="160" w:lineRule="atLeast"/>
              <w:rPr>
                <w:ins w:id="1806" w:author="Osama AboulMagd" w:date="2016-10-07T10:27:00Z"/>
                <w:w w:val="100"/>
              </w:rPr>
            </w:pPr>
            <w:ins w:id="1807" w:author="Osama AboulMagd" w:date="2016-10-07T10:27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EB3FC5" w:rsidRPr="000F0B6D" w14:paraId="58AD3301" w14:textId="77777777" w:rsidTr="00277350">
        <w:trPr>
          <w:trHeight w:val="500"/>
          <w:jc w:val="center"/>
          <w:ins w:id="1808" w:author="Osama AboulMagd" w:date="2016-10-07T10:27:00Z"/>
        </w:trPr>
        <w:tc>
          <w:tcPr>
            <w:tcW w:w="13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46DC016" w14:textId="5068B4FD" w:rsidR="00EB3FC5" w:rsidRDefault="00EB3FC5" w:rsidP="00277350">
            <w:pPr>
              <w:pStyle w:val="CellBody"/>
              <w:rPr>
                <w:ins w:id="1809" w:author="Osama AboulMagd" w:date="2016-10-07T10:27:00Z"/>
                <w:w w:val="100"/>
              </w:rPr>
            </w:pPr>
            <w:ins w:id="1810" w:author="Osama AboulMagd" w:date="2016-10-07T10:27:00Z">
              <w:r>
                <w:rPr>
                  <w:w w:val="100"/>
                </w:rPr>
                <w:t>HEWP12.13</w:t>
              </w:r>
            </w:ins>
          </w:p>
        </w:tc>
        <w:tc>
          <w:tcPr>
            <w:tcW w:w="2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16EC0F8" w14:textId="67DB6F04" w:rsidR="00EB3FC5" w:rsidRDefault="00EB3FC5" w:rsidP="00277350">
            <w:pPr>
              <w:pStyle w:val="CellBody"/>
              <w:rPr>
                <w:ins w:id="1811" w:author="Osama AboulMagd" w:date="2016-10-07T10:27:00Z"/>
                <w:w w:val="100"/>
              </w:rPr>
            </w:pPr>
            <w:ins w:id="1812" w:author="Osama AboulMagd" w:date="2016-10-07T10:27:00Z">
              <w:r>
                <w:rPr>
                  <w:w w:val="100"/>
                </w:rPr>
                <w:t>HEW-MCS with Index 0-10</w:t>
              </w:r>
              <w:r w:rsidRPr="000F0B6D">
                <w:rPr>
                  <w:w w:val="100"/>
                </w:rPr>
                <w:t xml:space="preserve"> and </w:t>
              </w:r>
              <w:r w:rsidRPr="000F0B6D">
                <w:rPr>
                  <w:i/>
                  <w:iCs/>
                  <w:w w:val="100"/>
                </w:rPr>
                <w:t>N</w:t>
              </w:r>
              <w:r w:rsidRPr="000F0B6D">
                <w:rPr>
                  <w:i/>
                  <w:iCs/>
                  <w:w w:val="100"/>
                  <w:vertAlign w:val="subscript"/>
                </w:rPr>
                <w:t>SS</w:t>
              </w:r>
              <w:r w:rsidRPr="000F0B6D">
                <w:rPr>
                  <w:w w:val="100"/>
                </w:rPr>
                <w:t> = </w:t>
              </w:r>
              <w:r>
                <w:rPr>
                  <w:w w:val="100"/>
                </w:rPr>
                <w:t>7</w:t>
              </w:r>
            </w:ins>
          </w:p>
        </w:tc>
        <w:tc>
          <w:tcPr>
            <w:tcW w:w="12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0EDADAF" w14:textId="77777777" w:rsidR="00EB3FC5" w:rsidRPr="00F42C7A" w:rsidRDefault="00EB3FC5" w:rsidP="00277350">
            <w:pPr>
              <w:pStyle w:val="CellBody"/>
              <w:rPr>
                <w:ins w:id="1813" w:author="Osama AboulMagd" w:date="2016-10-07T10:27:00Z"/>
                <w:strike/>
                <w:w w:val="100"/>
              </w:rPr>
            </w:pPr>
            <w:ins w:id="1814" w:author="Osama AboulMagd" w:date="2016-10-07T10:27:00Z">
              <w:r>
                <w:rPr>
                  <w:w w:val="100"/>
                </w:rPr>
                <w:t>26</w:t>
              </w:r>
              <w:r w:rsidRPr="000F0B6D">
                <w:rPr>
                  <w:w w:val="100"/>
                </w:rPr>
                <w:t>.5 (Parameters for VHT-MCSs)</w:t>
              </w:r>
              <w:r w:rsidRPr="000F0B6D">
                <w:rPr>
                  <w:vanish/>
                  <w:w w:val="100"/>
                </w:rPr>
                <w:t>(Ed)</w:t>
              </w:r>
            </w:ins>
          </w:p>
        </w:tc>
        <w:tc>
          <w:tcPr>
            <w:tcW w:w="14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92CBFE9" w14:textId="77777777" w:rsidR="00EB3FC5" w:rsidRDefault="00EB3FC5" w:rsidP="00277350">
            <w:pPr>
              <w:pStyle w:val="CellBody"/>
              <w:rPr>
                <w:ins w:id="1815" w:author="Osama AboulMagd" w:date="2016-10-07T10:27:00Z"/>
                <w:w w:val="100"/>
              </w:rPr>
            </w:pPr>
            <w:ins w:id="1816" w:author="Osama AboulMagd" w:date="2016-10-07T10:27:00Z">
              <w:r>
                <w:rPr>
                  <w:w w:val="100"/>
                </w:rPr>
                <w:t>(HEWP6.4 and VHTP8.1.2)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14CB0881" w14:textId="77777777" w:rsidR="00EB3FC5" w:rsidRDefault="00EB3FC5" w:rsidP="00277350">
            <w:pPr>
              <w:pStyle w:val="CellBody"/>
              <w:rPr>
                <w:ins w:id="1817" w:author="Osama AboulMagd" w:date="2016-10-07T10:27:00Z"/>
                <w:w w:val="100"/>
              </w:rPr>
            </w:pPr>
          </w:p>
          <w:p w14:paraId="4C11F732" w14:textId="77777777" w:rsidR="00EB3FC5" w:rsidRDefault="00EB3FC5" w:rsidP="00277350">
            <w:pPr>
              <w:pStyle w:val="CellBody"/>
              <w:rPr>
                <w:ins w:id="1818" w:author="Osama AboulMagd" w:date="2016-10-07T10:27:00Z"/>
                <w:w w:val="100"/>
              </w:rPr>
            </w:pPr>
            <w:ins w:id="1819" w:author="Osama AboulMagd" w:date="2016-10-07T10:27:00Z">
              <w:r>
                <w:rPr>
                  <w:w w:val="100"/>
                </w:rPr>
                <w:t>(HEWP6.5 and VHTP8.1.2)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  <w:r w:rsidRPr="000F0B6D">
                <w:rPr>
                  <w:vanish/>
                  <w:w w:val="100"/>
                </w:rPr>
                <w:t xml:space="preserve"> </w:t>
              </w:r>
            </w:ins>
          </w:p>
          <w:p w14:paraId="68450F71" w14:textId="77777777" w:rsidR="00EB3FC5" w:rsidRDefault="00EB3FC5" w:rsidP="00277350">
            <w:pPr>
              <w:pStyle w:val="CellBody"/>
              <w:rPr>
                <w:ins w:id="1820" w:author="Osama AboulMagd" w:date="2016-10-07T10:27:00Z"/>
                <w:w w:val="100"/>
              </w:rPr>
            </w:pPr>
          </w:p>
          <w:p w14:paraId="3C6E5524" w14:textId="77777777" w:rsidR="00EB3FC5" w:rsidRDefault="00EB3FC5" w:rsidP="00277350">
            <w:pPr>
              <w:pStyle w:val="CellBody"/>
              <w:rPr>
                <w:ins w:id="1821" w:author="Osama AboulMagd" w:date="2016-10-07T10:27:00Z"/>
                <w:w w:val="100"/>
              </w:rPr>
            </w:pPr>
            <w:ins w:id="1822" w:author="Osama AboulMagd" w:date="2016-10-07T10:27:00Z">
              <w:r>
                <w:rPr>
                  <w:w w:val="100"/>
                </w:rPr>
                <w:t>(HEWP6.6 and VHTP8.1.2)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  <w:r w:rsidRPr="000F0B6D">
                <w:rPr>
                  <w:vanish/>
                  <w:w w:val="100"/>
                </w:rPr>
                <w:t xml:space="preserve"> </w:t>
              </w:r>
            </w:ins>
          </w:p>
          <w:p w14:paraId="6FC51FEA" w14:textId="77777777" w:rsidR="00EB3FC5" w:rsidRDefault="00EB3FC5" w:rsidP="00277350">
            <w:pPr>
              <w:pStyle w:val="CellBody"/>
              <w:rPr>
                <w:ins w:id="1823" w:author="Osama AboulMagd" w:date="2016-10-07T10:27:00Z"/>
                <w:w w:val="100"/>
              </w:rPr>
            </w:pPr>
          </w:p>
          <w:p w14:paraId="78664C0A" w14:textId="77777777" w:rsidR="00EB3FC5" w:rsidRDefault="00EB3FC5" w:rsidP="00277350">
            <w:pPr>
              <w:pStyle w:val="CellBody"/>
              <w:rPr>
                <w:ins w:id="1824" w:author="Osama AboulMagd" w:date="2016-10-07T10:27:00Z"/>
                <w:w w:val="100"/>
              </w:rPr>
            </w:pPr>
            <w:ins w:id="1825" w:author="Osama AboulMagd" w:date="2016-10-07T10:27:00Z">
              <w:r>
                <w:rPr>
                  <w:w w:val="100"/>
                </w:rPr>
                <w:t>(HEWP6.7 and VHTP8.1.2)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7801B8A" w14:textId="77777777" w:rsidR="00EB3FC5" w:rsidRPr="000F0B6D" w:rsidRDefault="00EB3FC5" w:rsidP="00277350">
            <w:pPr>
              <w:pStyle w:val="CellBody"/>
              <w:spacing w:line="160" w:lineRule="atLeast"/>
              <w:rPr>
                <w:ins w:id="1826" w:author="Osama AboulMagd" w:date="2016-10-07T10:27:00Z"/>
                <w:w w:val="100"/>
              </w:rPr>
            </w:pPr>
            <w:ins w:id="1827" w:author="Osama AboulMagd" w:date="2016-10-07T10:27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EB3FC5" w:rsidRPr="000F0B6D" w14:paraId="7FDF8C6B" w14:textId="77777777" w:rsidTr="00277350">
        <w:trPr>
          <w:trHeight w:val="500"/>
          <w:jc w:val="center"/>
          <w:ins w:id="1828" w:author="Osama AboulMagd" w:date="2016-10-07T10:27:00Z"/>
        </w:trPr>
        <w:tc>
          <w:tcPr>
            <w:tcW w:w="13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78A9E36" w14:textId="4197378F" w:rsidR="00EB3FC5" w:rsidRDefault="00EB3FC5" w:rsidP="00277350">
            <w:pPr>
              <w:pStyle w:val="CellBody"/>
              <w:rPr>
                <w:ins w:id="1829" w:author="Osama AboulMagd" w:date="2016-10-07T10:27:00Z"/>
                <w:w w:val="100"/>
              </w:rPr>
            </w:pPr>
            <w:ins w:id="1830" w:author="Osama AboulMagd" w:date="2016-10-07T10:27:00Z">
              <w:r>
                <w:rPr>
                  <w:w w:val="100"/>
                </w:rPr>
                <w:t>HEWP12.14</w:t>
              </w:r>
            </w:ins>
          </w:p>
        </w:tc>
        <w:tc>
          <w:tcPr>
            <w:tcW w:w="2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BE41FDB" w14:textId="4DF33E44" w:rsidR="00EB3FC5" w:rsidRDefault="00EB3FC5" w:rsidP="00277350">
            <w:pPr>
              <w:pStyle w:val="CellBody"/>
              <w:rPr>
                <w:ins w:id="1831" w:author="Osama AboulMagd" w:date="2016-10-07T10:27:00Z"/>
                <w:w w:val="100"/>
              </w:rPr>
            </w:pPr>
            <w:ins w:id="1832" w:author="Osama AboulMagd" w:date="2016-10-07T10:27:00Z">
              <w:r>
                <w:rPr>
                  <w:w w:val="100"/>
                </w:rPr>
                <w:t>HEW-MCS with Index 0-11</w:t>
              </w:r>
              <w:r w:rsidRPr="000F0B6D">
                <w:rPr>
                  <w:w w:val="100"/>
                </w:rPr>
                <w:t xml:space="preserve"> and </w:t>
              </w:r>
              <w:r w:rsidRPr="000F0B6D">
                <w:rPr>
                  <w:i/>
                  <w:iCs/>
                  <w:w w:val="100"/>
                </w:rPr>
                <w:t>N</w:t>
              </w:r>
              <w:r w:rsidRPr="000F0B6D">
                <w:rPr>
                  <w:i/>
                  <w:iCs/>
                  <w:w w:val="100"/>
                  <w:vertAlign w:val="subscript"/>
                </w:rPr>
                <w:t>SS</w:t>
              </w:r>
              <w:r w:rsidRPr="000F0B6D">
                <w:rPr>
                  <w:w w:val="100"/>
                </w:rPr>
                <w:t> = </w:t>
              </w:r>
              <w:r>
                <w:rPr>
                  <w:w w:val="100"/>
                </w:rPr>
                <w:t>7</w:t>
              </w:r>
            </w:ins>
          </w:p>
        </w:tc>
        <w:tc>
          <w:tcPr>
            <w:tcW w:w="12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9A71523" w14:textId="77777777" w:rsidR="00EB3FC5" w:rsidRDefault="00EB3FC5" w:rsidP="00277350">
            <w:pPr>
              <w:pStyle w:val="CellBody"/>
              <w:rPr>
                <w:ins w:id="1833" w:author="Osama AboulMagd" w:date="2016-10-07T10:27:00Z"/>
                <w:w w:val="100"/>
              </w:rPr>
            </w:pPr>
            <w:ins w:id="1834" w:author="Osama AboulMagd" w:date="2016-10-07T10:27:00Z">
              <w:r>
                <w:rPr>
                  <w:w w:val="100"/>
                </w:rPr>
                <w:t>26</w:t>
              </w:r>
              <w:r w:rsidRPr="000F0B6D">
                <w:rPr>
                  <w:w w:val="100"/>
                </w:rPr>
                <w:t>.5 (Parameters for VHT-MCSs)</w:t>
              </w:r>
              <w:r w:rsidRPr="000F0B6D">
                <w:rPr>
                  <w:vanish/>
                  <w:w w:val="100"/>
                </w:rPr>
                <w:t>(Ed)</w:t>
              </w:r>
            </w:ins>
          </w:p>
        </w:tc>
        <w:tc>
          <w:tcPr>
            <w:tcW w:w="14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9E2ADDE" w14:textId="77777777" w:rsidR="00EB3FC5" w:rsidRDefault="00EB3FC5" w:rsidP="00277350">
            <w:pPr>
              <w:pStyle w:val="CellBody"/>
              <w:rPr>
                <w:ins w:id="1835" w:author="Osama AboulMagd" w:date="2016-10-07T10:27:00Z"/>
                <w:w w:val="100"/>
              </w:rPr>
            </w:pPr>
            <w:ins w:id="1836" w:author="Osama AboulMagd" w:date="2016-10-07T10:27:00Z">
              <w:r>
                <w:rPr>
                  <w:w w:val="100"/>
                </w:rPr>
                <w:t>HEWP12.3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834E26E" w14:textId="77777777" w:rsidR="00EB3FC5" w:rsidRPr="000F0B6D" w:rsidRDefault="00EB3FC5" w:rsidP="00277350">
            <w:pPr>
              <w:pStyle w:val="CellBody"/>
              <w:spacing w:line="160" w:lineRule="atLeast"/>
              <w:rPr>
                <w:ins w:id="1837" w:author="Osama AboulMagd" w:date="2016-10-07T10:27:00Z"/>
                <w:w w:val="100"/>
              </w:rPr>
            </w:pPr>
            <w:ins w:id="1838" w:author="Osama AboulMagd" w:date="2016-10-07T10:27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EB3FC5" w:rsidRPr="000F0B6D" w14:paraId="4073D20D" w14:textId="77777777" w:rsidTr="00277350">
        <w:trPr>
          <w:trHeight w:val="500"/>
          <w:jc w:val="center"/>
          <w:ins w:id="1839" w:author="Osama AboulMagd" w:date="2016-10-07T10:30:00Z"/>
        </w:trPr>
        <w:tc>
          <w:tcPr>
            <w:tcW w:w="13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13B4170" w14:textId="2C31FF30" w:rsidR="00EB3FC5" w:rsidRDefault="00EB3FC5" w:rsidP="00277350">
            <w:pPr>
              <w:pStyle w:val="CellBody"/>
              <w:rPr>
                <w:ins w:id="1840" w:author="Osama AboulMagd" w:date="2016-10-07T10:30:00Z"/>
                <w:w w:val="100"/>
              </w:rPr>
            </w:pPr>
            <w:ins w:id="1841" w:author="Osama AboulMagd" w:date="2016-10-07T10:30:00Z">
              <w:r>
                <w:rPr>
                  <w:w w:val="100"/>
                </w:rPr>
                <w:t>HEWP12.15</w:t>
              </w:r>
            </w:ins>
          </w:p>
        </w:tc>
        <w:tc>
          <w:tcPr>
            <w:tcW w:w="2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94A5362" w14:textId="1393A984" w:rsidR="00EB3FC5" w:rsidRDefault="00EB3FC5" w:rsidP="00277350">
            <w:pPr>
              <w:pStyle w:val="CellBody"/>
              <w:rPr>
                <w:ins w:id="1842" w:author="Osama AboulMagd" w:date="2016-10-07T10:30:00Z"/>
                <w:w w:val="100"/>
              </w:rPr>
            </w:pPr>
            <w:ins w:id="1843" w:author="Osama AboulMagd" w:date="2016-10-07T10:30:00Z">
              <w:r>
                <w:rPr>
                  <w:w w:val="100"/>
                </w:rPr>
                <w:t>HEW-MCS with Index 0-10</w:t>
              </w:r>
              <w:r w:rsidRPr="000F0B6D">
                <w:rPr>
                  <w:w w:val="100"/>
                </w:rPr>
                <w:t xml:space="preserve"> and </w:t>
              </w:r>
              <w:r w:rsidRPr="000F0B6D">
                <w:rPr>
                  <w:i/>
                  <w:iCs/>
                  <w:w w:val="100"/>
                </w:rPr>
                <w:t>N</w:t>
              </w:r>
              <w:r w:rsidRPr="000F0B6D">
                <w:rPr>
                  <w:i/>
                  <w:iCs/>
                  <w:w w:val="100"/>
                  <w:vertAlign w:val="subscript"/>
                </w:rPr>
                <w:t>SS</w:t>
              </w:r>
              <w:r w:rsidRPr="000F0B6D">
                <w:rPr>
                  <w:w w:val="100"/>
                </w:rPr>
                <w:t> = </w:t>
              </w:r>
              <w:r>
                <w:rPr>
                  <w:w w:val="100"/>
                </w:rPr>
                <w:t>8</w:t>
              </w:r>
            </w:ins>
          </w:p>
        </w:tc>
        <w:tc>
          <w:tcPr>
            <w:tcW w:w="12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36DAD71" w14:textId="77777777" w:rsidR="00EB3FC5" w:rsidRPr="00F42C7A" w:rsidRDefault="00EB3FC5" w:rsidP="00277350">
            <w:pPr>
              <w:pStyle w:val="CellBody"/>
              <w:rPr>
                <w:ins w:id="1844" w:author="Osama AboulMagd" w:date="2016-10-07T10:30:00Z"/>
                <w:strike/>
                <w:w w:val="100"/>
              </w:rPr>
            </w:pPr>
            <w:ins w:id="1845" w:author="Osama AboulMagd" w:date="2016-10-07T10:30:00Z">
              <w:r>
                <w:rPr>
                  <w:w w:val="100"/>
                </w:rPr>
                <w:t>26</w:t>
              </w:r>
              <w:r w:rsidRPr="000F0B6D">
                <w:rPr>
                  <w:w w:val="100"/>
                </w:rPr>
                <w:t>.5 (Parameters for VHT-MCSs)</w:t>
              </w:r>
              <w:r w:rsidRPr="000F0B6D">
                <w:rPr>
                  <w:vanish/>
                  <w:w w:val="100"/>
                </w:rPr>
                <w:t>(Ed)</w:t>
              </w:r>
            </w:ins>
          </w:p>
        </w:tc>
        <w:tc>
          <w:tcPr>
            <w:tcW w:w="14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1A3B5E5" w14:textId="77777777" w:rsidR="00EB3FC5" w:rsidRDefault="00EB3FC5" w:rsidP="00277350">
            <w:pPr>
              <w:pStyle w:val="CellBody"/>
              <w:rPr>
                <w:ins w:id="1846" w:author="Osama AboulMagd" w:date="2016-10-07T10:30:00Z"/>
                <w:w w:val="100"/>
              </w:rPr>
            </w:pPr>
            <w:ins w:id="1847" w:author="Osama AboulMagd" w:date="2016-10-07T10:30:00Z">
              <w:r>
                <w:rPr>
                  <w:w w:val="100"/>
                </w:rPr>
                <w:t>(HEWP6.4 and VHTP8.1.2)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  <w:p w14:paraId="1085F71F" w14:textId="77777777" w:rsidR="00EB3FC5" w:rsidRDefault="00EB3FC5" w:rsidP="00277350">
            <w:pPr>
              <w:pStyle w:val="CellBody"/>
              <w:rPr>
                <w:ins w:id="1848" w:author="Osama AboulMagd" w:date="2016-10-07T10:30:00Z"/>
                <w:w w:val="100"/>
              </w:rPr>
            </w:pPr>
          </w:p>
          <w:p w14:paraId="7E662D6F" w14:textId="77777777" w:rsidR="00EB3FC5" w:rsidRDefault="00EB3FC5" w:rsidP="00277350">
            <w:pPr>
              <w:pStyle w:val="CellBody"/>
              <w:rPr>
                <w:ins w:id="1849" w:author="Osama AboulMagd" w:date="2016-10-07T10:30:00Z"/>
                <w:w w:val="100"/>
              </w:rPr>
            </w:pPr>
            <w:ins w:id="1850" w:author="Osama AboulMagd" w:date="2016-10-07T10:30:00Z">
              <w:r>
                <w:rPr>
                  <w:w w:val="100"/>
                </w:rPr>
                <w:t>(HEWP6.5 and VHTP8.1.2)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  <w:r w:rsidRPr="000F0B6D">
                <w:rPr>
                  <w:vanish/>
                  <w:w w:val="100"/>
                </w:rPr>
                <w:t xml:space="preserve"> </w:t>
              </w:r>
            </w:ins>
          </w:p>
          <w:p w14:paraId="30E9FEF9" w14:textId="77777777" w:rsidR="00EB3FC5" w:rsidRDefault="00EB3FC5" w:rsidP="00277350">
            <w:pPr>
              <w:pStyle w:val="CellBody"/>
              <w:rPr>
                <w:ins w:id="1851" w:author="Osama AboulMagd" w:date="2016-10-07T10:30:00Z"/>
                <w:w w:val="100"/>
              </w:rPr>
            </w:pPr>
          </w:p>
          <w:p w14:paraId="1BE775D8" w14:textId="77777777" w:rsidR="00EB3FC5" w:rsidRDefault="00EB3FC5" w:rsidP="00277350">
            <w:pPr>
              <w:pStyle w:val="CellBody"/>
              <w:rPr>
                <w:ins w:id="1852" w:author="Osama AboulMagd" w:date="2016-10-07T10:30:00Z"/>
                <w:w w:val="100"/>
              </w:rPr>
            </w:pPr>
            <w:ins w:id="1853" w:author="Osama AboulMagd" w:date="2016-10-07T10:30:00Z">
              <w:r>
                <w:rPr>
                  <w:w w:val="100"/>
                </w:rPr>
                <w:t>(HEWP6.6 and VHTP8.1.2)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  <w:r w:rsidRPr="000F0B6D">
                <w:rPr>
                  <w:vanish/>
                  <w:w w:val="100"/>
                </w:rPr>
                <w:t xml:space="preserve"> </w:t>
              </w:r>
            </w:ins>
          </w:p>
          <w:p w14:paraId="19A09BB7" w14:textId="77777777" w:rsidR="00EB3FC5" w:rsidRDefault="00EB3FC5" w:rsidP="00277350">
            <w:pPr>
              <w:pStyle w:val="CellBody"/>
              <w:rPr>
                <w:ins w:id="1854" w:author="Osama AboulMagd" w:date="2016-10-07T10:30:00Z"/>
                <w:w w:val="100"/>
              </w:rPr>
            </w:pPr>
          </w:p>
          <w:p w14:paraId="41827074" w14:textId="77777777" w:rsidR="00EB3FC5" w:rsidRDefault="00EB3FC5" w:rsidP="00277350">
            <w:pPr>
              <w:pStyle w:val="CellBody"/>
              <w:rPr>
                <w:ins w:id="1855" w:author="Osama AboulMagd" w:date="2016-10-07T10:30:00Z"/>
                <w:w w:val="100"/>
              </w:rPr>
            </w:pPr>
            <w:ins w:id="1856" w:author="Osama AboulMagd" w:date="2016-10-07T10:30:00Z">
              <w:r>
                <w:rPr>
                  <w:w w:val="100"/>
                </w:rPr>
                <w:t>(HEWP6.7 and VHTP8.1.2)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420FC17" w14:textId="77777777" w:rsidR="00EB3FC5" w:rsidRPr="000F0B6D" w:rsidRDefault="00EB3FC5" w:rsidP="00277350">
            <w:pPr>
              <w:pStyle w:val="CellBody"/>
              <w:spacing w:line="160" w:lineRule="atLeast"/>
              <w:rPr>
                <w:ins w:id="1857" w:author="Osama AboulMagd" w:date="2016-10-07T10:30:00Z"/>
                <w:w w:val="100"/>
              </w:rPr>
            </w:pPr>
            <w:ins w:id="1858" w:author="Osama AboulMagd" w:date="2016-10-07T10:30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EB3FC5" w:rsidRPr="000F0B6D" w14:paraId="30AD0C3F" w14:textId="77777777" w:rsidTr="00277350">
        <w:trPr>
          <w:trHeight w:val="500"/>
          <w:jc w:val="center"/>
          <w:ins w:id="1859" w:author="Osama AboulMagd" w:date="2016-10-07T10:30:00Z"/>
        </w:trPr>
        <w:tc>
          <w:tcPr>
            <w:tcW w:w="13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64E1271" w14:textId="45C84B05" w:rsidR="00EB3FC5" w:rsidRDefault="00EB3FC5" w:rsidP="00277350">
            <w:pPr>
              <w:pStyle w:val="CellBody"/>
              <w:rPr>
                <w:ins w:id="1860" w:author="Osama AboulMagd" w:date="2016-10-07T10:30:00Z"/>
                <w:w w:val="100"/>
              </w:rPr>
            </w:pPr>
            <w:ins w:id="1861" w:author="Osama AboulMagd" w:date="2016-10-07T10:30:00Z">
              <w:r>
                <w:rPr>
                  <w:w w:val="100"/>
                </w:rPr>
                <w:lastRenderedPageBreak/>
                <w:t>HEWP12.16</w:t>
              </w:r>
            </w:ins>
          </w:p>
        </w:tc>
        <w:tc>
          <w:tcPr>
            <w:tcW w:w="2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C264B18" w14:textId="420EAB90" w:rsidR="00EB3FC5" w:rsidRDefault="00EB3FC5" w:rsidP="00277350">
            <w:pPr>
              <w:pStyle w:val="CellBody"/>
              <w:rPr>
                <w:ins w:id="1862" w:author="Osama AboulMagd" w:date="2016-10-07T10:30:00Z"/>
                <w:w w:val="100"/>
              </w:rPr>
            </w:pPr>
            <w:ins w:id="1863" w:author="Osama AboulMagd" w:date="2016-10-07T10:30:00Z">
              <w:r>
                <w:rPr>
                  <w:w w:val="100"/>
                </w:rPr>
                <w:t>HEW-MCS with Index 0-11</w:t>
              </w:r>
              <w:r w:rsidRPr="000F0B6D">
                <w:rPr>
                  <w:w w:val="100"/>
                </w:rPr>
                <w:t xml:space="preserve"> and </w:t>
              </w:r>
              <w:r w:rsidRPr="000F0B6D">
                <w:rPr>
                  <w:i/>
                  <w:iCs/>
                  <w:w w:val="100"/>
                </w:rPr>
                <w:t>N</w:t>
              </w:r>
              <w:r w:rsidRPr="000F0B6D">
                <w:rPr>
                  <w:i/>
                  <w:iCs/>
                  <w:w w:val="100"/>
                  <w:vertAlign w:val="subscript"/>
                </w:rPr>
                <w:t>SS</w:t>
              </w:r>
              <w:r w:rsidRPr="000F0B6D">
                <w:rPr>
                  <w:w w:val="100"/>
                </w:rPr>
                <w:t> = </w:t>
              </w:r>
              <w:r>
                <w:rPr>
                  <w:w w:val="100"/>
                </w:rPr>
                <w:t>8</w:t>
              </w:r>
            </w:ins>
          </w:p>
        </w:tc>
        <w:tc>
          <w:tcPr>
            <w:tcW w:w="12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141BD3F4" w14:textId="77777777" w:rsidR="00EB3FC5" w:rsidRDefault="00EB3FC5" w:rsidP="00277350">
            <w:pPr>
              <w:pStyle w:val="CellBody"/>
              <w:rPr>
                <w:ins w:id="1864" w:author="Osama AboulMagd" w:date="2016-10-07T10:30:00Z"/>
                <w:w w:val="100"/>
              </w:rPr>
            </w:pPr>
            <w:ins w:id="1865" w:author="Osama AboulMagd" w:date="2016-10-07T10:30:00Z">
              <w:r>
                <w:rPr>
                  <w:w w:val="100"/>
                </w:rPr>
                <w:t>26</w:t>
              </w:r>
              <w:r w:rsidRPr="000F0B6D">
                <w:rPr>
                  <w:w w:val="100"/>
                </w:rPr>
                <w:t>.5 (Parameters for VHT-MCSs)</w:t>
              </w:r>
              <w:r w:rsidRPr="000F0B6D">
                <w:rPr>
                  <w:vanish/>
                  <w:w w:val="100"/>
                </w:rPr>
                <w:t>(Ed)</w:t>
              </w:r>
            </w:ins>
          </w:p>
        </w:tc>
        <w:tc>
          <w:tcPr>
            <w:tcW w:w="14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A9EF16A" w14:textId="77777777" w:rsidR="00EB3FC5" w:rsidRDefault="00EB3FC5" w:rsidP="00277350">
            <w:pPr>
              <w:pStyle w:val="CellBody"/>
              <w:rPr>
                <w:ins w:id="1866" w:author="Osama AboulMagd" w:date="2016-10-07T10:30:00Z"/>
                <w:w w:val="100"/>
              </w:rPr>
            </w:pPr>
            <w:ins w:id="1867" w:author="Osama AboulMagd" w:date="2016-10-07T10:30:00Z">
              <w:r>
                <w:rPr>
                  <w:w w:val="100"/>
                </w:rPr>
                <w:t>HEWP12.3</w:t>
              </w:r>
              <w:proofErr w:type="gramStart"/>
              <w:r>
                <w:rPr>
                  <w:w w:val="100"/>
                </w:rPr>
                <w:t>:O</w:t>
              </w:r>
              <w:proofErr w:type="gramEnd"/>
            </w:ins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0EA024B6" w14:textId="77777777" w:rsidR="00EB3FC5" w:rsidRPr="000F0B6D" w:rsidRDefault="00EB3FC5" w:rsidP="00277350">
            <w:pPr>
              <w:pStyle w:val="CellBody"/>
              <w:spacing w:line="160" w:lineRule="atLeast"/>
              <w:rPr>
                <w:ins w:id="1868" w:author="Osama AboulMagd" w:date="2016-10-07T10:30:00Z"/>
                <w:w w:val="100"/>
              </w:rPr>
            </w:pPr>
            <w:ins w:id="1869" w:author="Osama AboulMagd" w:date="2016-10-07T10:30:00Z">
              <w:r w:rsidRPr="000F0B6D">
                <w:rPr>
                  <w:w w:val="100"/>
                </w:rPr>
                <w:t xml:space="preserve">Yes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No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  <w:r w:rsidRPr="000F0B6D">
                <w:rPr>
                  <w:w w:val="100"/>
                </w:rPr>
                <w:t xml:space="preserve"> N/A </w:t>
              </w:r>
              <w:r w:rsidRPr="000F0B6D">
                <w:rPr>
                  <w:rFonts w:ascii="Wingdings" w:hAnsi="Wingdings" w:cs="Wingdings"/>
                  <w:w w:val="100"/>
                </w:rPr>
                <w:t></w:t>
              </w:r>
            </w:ins>
          </w:p>
        </w:tc>
      </w:tr>
      <w:tr w:rsidR="007177D8" w:rsidRPr="000F0B6D" w14:paraId="10213283" w14:textId="77777777" w:rsidTr="00E72E11">
        <w:trPr>
          <w:trHeight w:val="500"/>
          <w:jc w:val="center"/>
          <w:ins w:id="1870" w:author="Osama AboulMagd" w:date="2016-10-07T10:24:00Z"/>
        </w:trPr>
        <w:tc>
          <w:tcPr>
            <w:tcW w:w="13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649B79F8" w14:textId="77777777" w:rsidR="007177D8" w:rsidRDefault="007177D8" w:rsidP="007177D8">
            <w:pPr>
              <w:pStyle w:val="CellBody"/>
              <w:rPr>
                <w:ins w:id="1871" w:author="Osama AboulMagd" w:date="2016-10-07T10:24:00Z"/>
                <w:w w:val="100"/>
              </w:rPr>
            </w:pPr>
          </w:p>
          <w:p w14:paraId="4A4BF49C" w14:textId="77777777" w:rsidR="007177D8" w:rsidRDefault="007177D8" w:rsidP="007177D8">
            <w:pPr>
              <w:pStyle w:val="CellBody"/>
              <w:rPr>
                <w:ins w:id="1872" w:author="Osama AboulMagd" w:date="2016-10-07T10:24:00Z"/>
                <w:w w:val="100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EF3DA03" w14:textId="77777777" w:rsidR="007177D8" w:rsidRDefault="007177D8" w:rsidP="007177D8">
            <w:pPr>
              <w:pStyle w:val="CellBody"/>
              <w:rPr>
                <w:ins w:id="1873" w:author="Osama AboulMagd" w:date="2016-10-07T10:24:00Z"/>
                <w:w w:val="10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4BFFA105" w14:textId="77777777" w:rsidR="007177D8" w:rsidRDefault="007177D8" w:rsidP="007177D8">
            <w:pPr>
              <w:pStyle w:val="CellBody"/>
              <w:rPr>
                <w:ins w:id="1874" w:author="Osama AboulMagd" w:date="2016-10-07T10:24:00Z"/>
                <w:w w:val="10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8D1274B" w14:textId="77777777" w:rsidR="007177D8" w:rsidRDefault="007177D8" w:rsidP="007177D8">
            <w:pPr>
              <w:pStyle w:val="CellBody"/>
              <w:rPr>
                <w:ins w:id="1875" w:author="Osama AboulMagd" w:date="2016-10-07T10:24:00Z"/>
                <w:w w:val="10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7ADD1FFD" w14:textId="77777777" w:rsidR="007177D8" w:rsidRPr="000F0B6D" w:rsidRDefault="007177D8" w:rsidP="007177D8">
            <w:pPr>
              <w:pStyle w:val="CellBody"/>
              <w:spacing w:line="160" w:lineRule="atLeast"/>
              <w:rPr>
                <w:ins w:id="1876" w:author="Osama AboulMagd" w:date="2016-10-07T10:24:00Z"/>
                <w:w w:val="100"/>
              </w:rPr>
            </w:pPr>
          </w:p>
        </w:tc>
      </w:tr>
      <w:tr w:rsidR="007177D8" w:rsidRPr="000F0B6D" w14:paraId="4C7D8A63" w14:textId="77777777" w:rsidTr="00E72E11">
        <w:trPr>
          <w:trHeight w:val="500"/>
          <w:jc w:val="center"/>
          <w:ins w:id="1877" w:author="Osama AboulMagd" w:date="2016-10-07T10:24:00Z"/>
        </w:trPr>
        <w:tc>
          <w:tcPr>
            <w:tcW w:w="130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4951646" w14:textId="77777777" w:rsidR="007177D8" w:rsidRDefault="007177D8" w:rsidP="007177D8">
            <w:pPr>
              <w:pStyle w:val="CellBody"/>
              <w:rPr>
                <w:ins w:id="1878" w:author="Osama AboulMagd" w:date="2016-10-07T10:24:00Z"/>
                <w:w w:val="100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568453EB" w14:textId="77777777" w:rsidR="007177D8" w:rsidRDefault="007177D8" w:rsidP="007177D8">
            <w:pPr>
              <w:pStyle w:val="CellBody"/>
              <w:rPr>
                <w:ins w:id="1879" w:author="Osama AboulMagd" w:date="2016-10-07T10:24:00Z"/>
                <w:w w:val="10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D944C11" w14:textId="77777777" w:rsidR="007177D8" w:rsidRDefault="007177D8" w:rsidP="007177D8">
            <w:pPr>
              <w:pStyle w:val="CellBody"/>
              <w:rPr>
                <w:ins w:id="1880" w:author="Osama AboulMagd" w:date="2016-10-07T10:24:00Z"/>
                <w:w w:val="10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2D36FF05" w14:textId="77777777" w:rsidR="007177D8" w:rsidRDefault="007177D8" w:rsidP="007177D8">
            <w:pPr>
              <w:pStyle w:val="CellBody"/>
              <w:rPr>
                <w:ins w:id="1881" w:author="Osama AboulMagd" w:date="2016-10-07T10:24:00Z"/>
                <w:w w:val="10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80" w:type="dxa"/>
              <w:left w:w="120" w:type="dxa"/>
              <w:bottom w:w="40" w:type="dxa"/>
              <w:right w:w="120" w:type="dxa"/>
            </w:tcMar>
          </w:tcPr>
          <w:p w14:paraId="31E22A4D" w14:textId="77777777" w:rsidR="007177D8" w:rsidRPr="000F0B6D" w:rsidRDefault="007177D8" w:rsidP="007177D8">
            <w:pPr>
              <w:pStyle w:val="CellBody"/>
              <w:spacing w:line="160" w:lineRule="atLeast"/>
              <w:rPr>
                <w:ins w:id="1882" w:author="Osama AboulMagd" w:date="2016-10-07T10:24:00Z"/>
                <w:w w:val="100"/>
              </w:rPr>
            </w:pPr>
          </w:p>
        </w:tc>
      </w:tr>
    </w:tbl>
    <w:p w14:paraId="1DB317E3" w14:textId="11D4ADBC" w:rsidR="00BB59A0" w:rsidRDefault="005125C3">
      <w:pPr>
        <w:rPr>
          <w:ins w:id="1883" w:author="Osama AboulMagd" w:date="2016-10-05T09:46:00Z"/>
        </w:rPr>
      </w:pPr>
      <w:ins w:id="1884" w:author="Osama AboulMagd" w:date="2016-10-03T14:33:00Z">
        <w:r w:rsidDel="005125C3">
          <w:t xml:space="preserve"> </w:t>
        </w:r>
      </w:ins>
    </w:p>
    <w:p w14:paraId="5897A720" w14:textId="7AA81E8D" w:rsidR="00CA09B2" w:rsidRDefault="00CA09B2">
      <w:del w:id="1885" w:author="Osama AboulMagd" w:date="2016-10-03T14:33:00Z">
        <w:r w:rsidDel="005125C3">
          <w:br w:type="page"/>
        </w:r>
      </w:del>
      <w:del w:id="1886" w:author="Osama AboulMagd" w:date="2016-10-05T09:46:00Z">
        <w:r w:rsidDel="00BB59A0">
          <w:delText>[place document body text here]</w:delText>
        </w:r>
      </w:del>
    </w:p>
    <w:p w14:paraId="4CF35C3A" w14:textId="77777777" w:rsidR="00CA09B2" w:rsidRDefault="00CA09B2"/>
    <w:p w14:paraId="2F260299" w14:textId="77777777" w:rsidR="00CA09B2" w:rsidRDefault="00CA09B2"/>
    <w:p w14:paraId="603E8624" w14:textId="77777777"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14:paraId="59ACF5C2" w14:textId="77777777" w:rsidR="00CA09B2" w:rsidRDefault="00CA09B2"/>
    <w:sectPr w:rsidR="00CA09B2">
      <w:headerReference w:type="default" r:id="rId10"/>
      <w:footerReference w:type="default" r:id="rId11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9" w:author="Osama AboulMagd" w:date="2016-08-29T16:02:00Z" w:initials="OA">
    <w:p w14:paraId="0DB8BC9B" w14:textId="77777777" w:rsidR="00277350" w:rsidRDefault="00277350">
      <w:pPr>
        <w:pStyle w:val="CommentText"/>
      </w:pPr>
      <w:r>
        <w:rPr>
          <w:rStyle w:val="CommentReference"/>
        </w:rPr>
        <w:annotationRef/>
      </w:r>
      <w:r>
        <w:t>Is HEW STA also an HT STA?</w:t>
      </w:r>
    </w:p>
  </w:comment>
  <w:comment w:id="742" w:author="o00903653" w:date="2016-08-23T14:39:00Z" w:initials="o">
    <w:p w14:paraId="3D92D8F0" w14:textId="77777777" w:rsidR="00277350" w:rsidRDefault="00277350" w:rsidP="00A5621F">
      <w:pPr>
        <w:pStyle w:val="CommentText"/>
      </w:pPr>
      <w:r>
        <w:rPr>
          <w:rStyle w:val="CommentReference"/>
        </w:rPr>
        <w:annotationRef/>
      </w:r>
      <w:r>
        <w:t>Maybe conditioned on UL MU??</w:t>
      </w:r>
    </w:p>
  </w:comment>
  <w:comment w:id="761" w:author="o00903653" w:date="2016-08-23T14:39:00Z" w:initials="o">
    <w:p w14:paraId="45993758" w14:textId="77777777" w:rsidR="00277350" w:rsidRDefault="00277350" w:rsidP="00A5621F">
      <w:pPr>
        <w:pStyle w:val="CommentText"/>
      </w:pPr>
      <w:r>
        <w:rPr>
          <w:rStyle w:val="CommentReference"/>
        </w:rPr>
        <w:annotationRef/>
      </w:r>
      <w:r>
        <w:t>Same as previous comment</w:t>
      </w:r>
    </w:p>
  </w:comment>
  <w:comment w:id="1312" w:author="Osama AboulMagd" w:date="2016-10-05T10:12:00Z" w:initials="OA">
    <w:p w14:paraId="3B054218" w14:textId="077BF712" w:rsidR="00277350" w:rsidRDefault="00277350">
      <w:pPr>
        <w:pStyle w:val="CommentText"/>
      </w:pPr>
      <w:r>
        <w:rPr>
          <w:rStyle w:val="CommentReference"/>
        </w:rPr>
        <w:annotationRef/>
      </w:r>
      <w:r>
        <w:t xml:space="preserve">Can </w:t>
      </w:r>
      <w:proofErr w:type="spellStart"/>
      <w:r>
        <w:t>delte</w:t>
      </w:r>
      <w:proofErr w:type="spellEnd"/>
      <w:r>
        <w:t xml:space="preserve"> this entry since HE Frame format is already in the table.</w:t>
      </w:r>
    </w:p>
  </w:comment>
  <w:comment w:id="1581" w:author="Osama AboulMagd" w:date="2016-10-05T12:59:00Z" w:initials="OA">
    <w:p w14:paraId="62007B55" w14:textId="5648E4EF" w:rsidR="00277350" w:rsidRDefault="00277350">
      <w:pPr>
        <w:pStyle w:val="CommentText"/>
      </w:pPr>
      <w:r>
        <w:rPr>
          <w:rStyle w:val="CommentReference"/>
        </w:rPr>
        <w:annotationRef/>
      </w:r>
      <w:r>
        <w:t>See page 164 of draft D0.5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B8BC9B" w15:done="0"/>
  <w15:commentEx w15:paraId="3D92D8F0" w15:done="0"/>
  <w15:commentEx w15:paraId="45993758" w15:done="0"/>
  <w15:commentEx w15:paraId="3B054218" w15:done="0"/>
  <w15:commentEx w15:paraId="62007B5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BD37BA" w14:textId="77777777" w:rsidR="009F58C4" w:rsidRDefault="009F58C4">
      <w:r>
        <w:separator/>
      </w:r>
    </w:p>
  </w:endnote>
  <w:endnote w:type="continuationSeparator" w:id="0">
    <w:p w14:paraId="33A7E281" w14:textId="77777777" w:rsidR="009F58C4" w:rsidRDefault="009F5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BC4388" w14:textId="77777777" w:rsidR="00277350" w:rsidRDefault="00E00A42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277350">
        <w:t>Submission</w:t>
      </w:r>
    </w:fldSimple>
    <w:r w:rsidR="00277350">
      <w:tab/>
      <w:t xml:space="preserve">page </w:t>
    </w:r>
    <w:r w:rsidR="00277350">
      <w:fldChar w:fldCharType="begin"/>
    </w:r>
    <w:r w:rsidR="00277350">
      <w:instrText xml:space="preserve">page </w:instrText>
    </w:r>
    <w:r w:rsidR="00277350">
      <w:fldChar w:fldCharType="separate"/>
    </w:r>
    <w:r w:rsidR="0025409A">
      <w:rPr>
        <w:noProof/>
      </w:rPr>
      <w:t>21</w:t>
    </w:r>
    <w:r w:rsidR="00277350">
      <w:fldChar w:fldCharType="end"/>
    </w:r>
    <w:r w:rsidR="00277350">
      <w:tab/>
    </w:r>
    <w:fldSimple w:instr=" COMMENTS  \* MERGEFORMAT ">
      <w:r w:rsidR="00277350">
        <w:t>John Doe, Some Company</w:t>
      </w:r>
    </w:fldSimple>
  </w:p>
  <w:p w14:paraId="787796F6" w14:textId="77777777" w:rsidR="00277350" w:rsidRDefault="0027735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FC64E0" w14:textId="77777777" w:rsidR="009F58C4" w:rsidRDefault="009F58C4">
      <w:r>
        <w:separator/>
      </w:r>
    </w:p>
  </w:footnote>
  <w:footnote w:type="continuationSeparator" w:id="0">
    <w:p w14:paraId="6C9C2C21" w14:textId="77777777" w:rsidR="009F58C4" w:rsidRDefault="009F58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BEAC18" w14:textId="250497A6" w:rsidR="00277350" w:rsidRDefault="00E00A42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ins w:id="1887" w:author="Osama AboulMagd" w:date="2016-10-12T09:33:00Z">
        <w:r w:rsidR="0025409A">
          <w:t>October</w:t>
        </w:r>
      </w:ins>
      <w:del w:id="1888" w:author="Osama AboulMagd" w:date="2016-10-12T09:33:00Z">
        <w:r w:rsidR="00277350" w:rsidDel="0025409A">
          <w:delText>September</w:delText>
        </w:r>
      </w:del>
      <w:r w:rsidR="00277350">
        <w:t xml:space="preserve"> </w:t>
      </w:r>
    </w:fldSimple>
    <w:r w:rsidR="00277350">
      <w:t>2016</w:t>
    </w:r>
    <w:r w:rsidR="00277350">
      <w:tab/>
    </w:r>
    <w:r w:rsidR="00277350">
      <w:tab/>
    </w:r>
    <w:fldSimple w:instr=" TITLE  \* MERGEFORMAT ">
      <w:r w:rsidR="00277350">
        <w:t>doc.: IEEE 802.11-16/</w:t>
      </w:r>
      <w:ins w:id="1889" w:author="Osama AboulMagd" w:date="2016-10-12T09:33:00Z">
        <w:r w:rsidR="0025409A">
          <w:t>1335</w:t>
        </w:r>
      </w:ins>
      <w:del w:id="1890" w:author="Osama AboulMagd" w:date="2016-10-12T09:33:00Z">
        <w:r w:rsidR="00277350" w:rsidDel="0025409A">
          <w:delText>xxxx</w:delText>
        </w:r>
      </w:del>
      <w:r w:rsidR="00277350">
        <w:t>r0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B16C9DE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Annex B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8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(normative)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 w:val="0"/>
          <w:i w:val="0"/>
          <w:strike w:val="0"/>
          <w:color w:val="000000"/>
          <w:sz w:val="24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B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B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B.4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B.4.4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B.4.17 "/>
        <w:legacy w:legacy="1" w:legacySpace="0" w:legacyIndent="0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10">
    <w:abstractNumId w:val="0"/>
    <w:lvlOverride w:ilvl="0">
      <w:lvl w:ilvl="0">
        <w:start w:val="1"/>
        <w:numFmt w:val="bullet"/>
        <w:lvlText w:val="B.4.1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Editor’s Note: 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i/>
        </w:rPr>
      </w:lvl>
    </w:lvlOverride>
  </w:num>
  <w:num w:numId="12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B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B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B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B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B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B.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B.3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18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B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B.4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B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7">
    <w:abstractNumId w:val="0"/>
    <w:lvlOverride w:ilvl="0">
      <w:lvl w:ilvl="0">
        <w:start w:val="1"/>
        <w:numFmt w:val="bullet"/>
        <w:lvlText w:val="B.4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0"/>
    <w:lvlOverride w:ilvl="0">
      <w:lvl w:ilvl="0">
        <w:start w:val="1"/>
        <w:numFmt w:val="bullet"/>
        <w:lvlText w:val="B.4.4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B.4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B.4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B.4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32">
    <w:abstractNumId w:val="0"/>
    <w:lvlOverride w:ilvl="0">
      <w:lvl w:ilvl="0">
        <w:start w:val="1"/>
        <w:numFmt w:val="bullet"/>
        <w:lvlText w:val="B.4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33">
    <w:abstractNumId w:val="0"/>
    <w:lvlOverride w:ilvl="0">
      <w:lvl w:ilvl="0">
        <w:start w:val="1"/>
        <w:numFmt w:val="bullet"/>
        <w:lvlText w:val="B.4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34">
    <w:abstractNumId w:val="0"/>
    <w:lvlOverride w:ilvl="0">
      <w:lvl w:ilvl="0">
        <w:start w:val="1"/>
        <w:numFmt w:val="bullet"/>
        <w:lvlText w:val="B.4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35">
    <w:abstractNumId w:val="0"/>
    <w:lvlOverride w:ilvl="0">
      <w:lvl w:ilvl="0">
        <w:start w:val="1"/>
        <w:numFmt w:val="bullet"/>
        <w:lvlText w:val="B.4.1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36">
    <w:abstractNumId w:val="0"/>
    <w:lvlOverride w:ilvl="0">
      <w:lvl w:ilvl="0">
        <w:start w:val="1"/>
        <w:numFmt w:val="bullet"/>
        <w:lvlText w:val="B.4.1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37">
    <w:abstractNumId w:val="0"/>
    <w:lvlOverride w:ilvl="0">
      <w:lvl w:ilvl="0">
        <w:start w:val="1"/>
        <w:numFmt w:val="bullet"/>
        <w:lvlText w:val="B.4.1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38">
    <w:abstractNumId w:val="0"/>
    <w:lvlOverride w:ilvl="0">
      <w:lvl w:ilvl="0">
        <w:start w:val="1"/>
        <w:numFmt w:val="bullet"/>
        <w:lvlText w:val="B.4.1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39">
    <w:abstractNumId w:val="0"/>
    <w:lvlOverride w:ilvl="0">
      <w:lvl w:ilvl="0">
        <w:start w:val="1"/>
        <w:numFmt w:val="bullet"/>
        <w:lvlText w:val="B.4.1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40">
    <w:abstractNumId w:val="0"/>
    <w:lvlOverride w:ilvl="0">
      <w:lvl w:ilvl="0">
        <w:start w:val="1"/>
        <w:numFmt w:val="bullet"/>
        <w:lvlText w:val="B.4.1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41">
    <w:abstractNumId w:val="0"/>
    <w:lvlOverride w:ilvl="0">
      <w:lvl w:ilvl="0">
        <w:start w:val="1"/>
        <w:numFmt w:val="bullet"/>
        <w:lvlText w:val="B.4.17 "/>
        <w:legacy w:legacy="1" w:legacySpace="0" w:legacyIndent="0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42">
    <w:abstractNumId w:val="0"/>
    <w:lvlOverride w:ilvl="0">
      <w:lvl w:ilvl="0">
        <w:start w:val="1"/>
        <w:numFmt w:val="bullet"/>
        <w:lvlText w:val="B.4.1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3">
    <w:abstractNumId w:val="0"/>
    <w:lvlOverride w:ilvl="0">
      <w:lvl w:ilvl="0">
        <w:start w:val="1"/>
        <w:numFmt w:val="bullet"/>
        <w:lvlText w:val="B.4.1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44">
    <w:abstractNumId w:val="0"/>
    <w:lvlOverride w:ilvl="0">
      <w:lvl w:ilvl="0">
        <w:start w:val="1"/>
        <w:numFmt w:val="bullet"/>
        <w:lvlText w:val="B.4.1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45">
    <w:abstractNumId w:val="0"/>
    <w:lvlOverride w:ilvl="0">
      <w:lvl w:ilvl="0">
        <w:start w:val="1"/>
        <w:numFmt w:val="bullet"/>
        <w:lvlText w:val="B.4.2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46">
    <w:abstractNumId w:val="0"/>
    <w:lvlOverride w:ilvl="0">
      <w:lvl w:ilvl="0">
        <w:start w:val="1"/>
        <w:numFmt w:val="bullet"/>
        <w:lvlText w:val="B.4.2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47">
    <w:abstractNumId w:val="0"/>
    <w:lvlOverride w:ilvl="0">
      <w:lvl w:ilvl="0">
        <w:start w:val="1"/>
        <w:numFmt w:val="bullet"/>
        <w:lvlText w:val="B.4.21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8">
    <w:abstractNumId w:val="0"/>
    <w:lvlOverride w:ilvl="0">
      <w:lvl w:ilvl="0">
        <w:start w:val="1"/>
        <w:numFmt w:val="bullet"/>
        <w:lvlText w:val="B.4.21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9">
    <w:abstractNumId w:val="0"/>
    <w:lvlOverride w:ilvl="0">
      <w:lvl w:ilvl="0">
        <w:start w:val="1"/>
        <w:numFmt w:val="bullet"/>
        <w:lvlText w:val="B.4.2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50">
    <w:abstractNumId w:val="0"/>
    <w:lvlOverride w:ilvl="0">
      <w:lvl w:ilvl="0">
        <w:start w:val="1"/>
        <w:numFmt w:val="bullet"/>
        <w:lvlText w:val="B.4.2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51">
    <w:abstractNumId w:val="0"/>
    <w:lvlOverride w:ilvl="0">
      <w:lvl w:ilvl="0">
        <w:start w:val="1"/>
        <w:numFmt w:val="bullet"/>
        <w:lvlText w:val="B.4.2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52">
    <w:abstractNumId w:val="0"/>
    <w:lvlOverride w:ilvl="0">
      <w:lvl w:ilvl="0">
        <w:start w:val="1"/>
        <w:numFmt w:val="bullet"/>
        <w:lvlText w:val="B.4.24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3">
    <w:abstractNumId w:val="0"/>
    <w:lvlOverride w:ilvl="0">
      <w:lvl w:ilvl="0">
        <w:start w:val="1"/>
        <w:numFmt w:val="bullet"/>
        <w:lvlText w:val="B.4.2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4">
    <w:abstractNumId w:val="0"/>
    <w:lvlOverride w:ilvl="0">
      <w:lvl w:ilvl="0">
        <w:start w:val="1"/>
        <w:numFmt w:val="bullet"/>
        <w:lvlText w:val="B.4.2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55">
    <w:abstractNumId w:val="0"/>
    <w:lvlOverride w:ilvl="0">
      <w:lvl w:ilvl="0">
        <w:start w:val="1"/>
        <w:numFmt w:val="bullet"/>
        <w:lvlText w:val="B.4.25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6">
    <w:abstractNumId w:val="0"/>
    <w:lvlOverride w:ilvl="0">
      <w:lvl w:ilvl="0">
        <w:start w:val="1"/>
        <w:numFmt w:val="bullet"/>
        <w:lvlText w:val="B.4.2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7">
    <w:abstractNumId w:val="0"/>
    <w:lvlOverride w:ilvl="0">
      <w:lvl w:ilvl="0">
        <w:start w:val="1"/>
        <w:numFmt w:val="bullet"/>
        <w:lvlText w:val="B.4.2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58">
    <w:abstractNumId w:val="0"/>
    <w:lvlOverride w:ilvl="0">
      <w:lvl w:ilvl="0">
        <w:start w:val="1"/>
        <w:numFmt w:val="bullet"/>
        <w:lvlText w:val="B.4.26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9">
    <w:abstractNumId w:val="0"/>
    <w:lvlOverride w:ilvl="0">
      <w:lvl w:ilvl="0">
        <w:start w:val="1"/>
        <w:numFmt w:val="bullet"/>
        <w:lvlText w:val="B.4.26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0">
    <w:abstractNumId w:val="0"/>
    <w:lvlOverride w:ilvl="0">
      <w:lvl w:ilvl="0">
        <w:start w:val="1"/>
        <w:numFmt w:val="bullet"/>
        <w:lvlText w:val="B.4.17 "/>
        <w:legacy w:legacy="1" w:legacySpace="0" w:legacyIndent="0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IdMacAtCleanup w:val="5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sama AboulMagd">
    <w15:presenceInfo w15:providerId="AD" w15:userId="S-1-5-21-147214757-305610072-1517763936-12627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43"/>
    <w:rsid w:val="000422DC"/>
    <w:rsid w:val="000A1DCB"/>
    <w:rsid w:val="000A655C"/>
    <w:rsid w:val="000C1282"/>
    <w:rsid w:val="000D3642"/>
    <w:rsid w:val="000F329C"/>
    <w:rsid w:val="0011186B"/>
    <w:rsid w:val="0017205A"/>
    <w:rsid w:val="00196CBB"/>
    <w:rsid w:val="001C3F30"/>
    <w:rsid w:val="001D5758"/>
    <w:rsid w:val="001D723B"/>
    <w:rsid w:val="00200557"/>
    <w:rsid w:val="002056AC"/>
    <w:rsid w:val="00215786"/>
    <w:rsid w:val="00216889"/>
    <w:rsid w:val="002318EA"/>
    <w:rsid w:val="0025409A"/>
    <w:rsid w:val="00277350"/>
    <w:rsid w:val="0029020B"/>
    <w:rsid w:val="002D44BE"/>
    <w:rsid w:val="00313B5E"/>
    <w:rsid w:val="003447FB"/>
    <w:rsid w:val="003F47E5"/>
    <w:rsid w:val="00442037"/>
    <w:rsid w:val="00464F86"/>
    <w:rsid w:val="004A6733"/>
    <w:rsid w:val="004B064B"/>
    <w:rsid w:val="004E7C61"/>
    <w:rsid w:val="005125C3"/>
    <w:rsid w:val="00580D32"/>
    <w:rsid w:val="005A412C"/>
    <w:rsid w:val="005E73D5"/>
    <w:rsid w:val="0062440B"/>
    <w:rsid w:val="006B3143"/>
    <w:rsid w:val="006B555B"/>
    <w:rsid w:val="006C0727"/>
    <w:rsid w:val="006E145F"/>
    <w:rsid w:val="006E1C05"/>
    <w:rsid w:val="007177D8"/>
    <w:rsid w:val="00750AB3"/>
    <w:rsid w:val="00770572"/>
    <w:rsid w:val="007B0B19"/>
    <w:rsid w:val="007E5977"/>
    <w:rsid w:val="007F0354"/>
    <w:rsid w:val="00812A89"/>
    <w:rsid w:val="008C2BC2"/>
    <w:rsid w:val="008C5141"/>
    <w:rsid w:val="009216E0"/>
    <w:rsid w:val="00950C36"/>
    <w:rsid w:val="00992EE8"/>
    <w:rsid w:val="009C46B0"/>
    <w:rsid w:val="009E33A5"/>
    <w:rsid w:val="009E665F"/>
    <w:rsid w:val="009F2FBC"/>
    <w:rsid w:val="009F58C4"/>
    <w:rsid w:val="00A5621F"/>
    <w:rsid w:val="00A565B7"/>
    <w:rsid w:val="00AA427C"/>
    <w:rsid w:val="00AC5CB9"/>
    <w:rsid w:val="00AE1E91"/>
    <w:rsid w:val="00B057B1"/>
    <w:rsid w:val="00B46AA7"/>
    <w:rsid w:val="00B57D5B"/>
    <w:rsid w:val="00BB59A0"/>
    <w:rsid w:val="00BC5A35"/>
    <w:rsid w:val="00BD4CA2"/>
    <w:rsid w:val="00BE68C2"/>
    <w:rsid w:val="00BF6516"/>
    <w:rsid w:val="00C115CB"/>
    <w:rsid w:val="00C15E15"/>
    <w:rsid w:val="00C2350A"/>
    <w:rsid w:val="00C66876"/>
    <w:rsid w:val="00CA09B2"/>
    <w:rsid w:val="00CA3BFE"/>
    <w:rsid w:val="00CB4419"/>
    <w:rsid w:val="00CD6F4A"/>
    <w:rsid w:val="00D14FF3"/>
    <w:rsid w:val="00D26390"/>
    <w:rsid w:val="00D637CA"/>
    <w:rsid w:val="00D64CE9"/>
    <w:rsid w:val="00DC5A7B"/>
    <w:rsid w:val="00DE17FF"/>
    <w:rsid w:val="00DE74C9"/>
    <w:rsid w:val="00E00A42"/>
    <w:rsid w:val="00E72E11"/>
    <w:rsid w:val="00EA5304"/>
    <w:rsid w:val="00EB3FC5"/>
    <w:rsid w:val="00F42C7A"/>
    <w:rsid w:val="00F603E1"/>
    <w:rsid w:val="00F87274"/>
    <w:rsid w:val="00FD1EE9"/>
    <w:rsid w:val="00FD4720"/>
    <w:rsid w:val="00FF5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0AE71D"/>
  <w15:chartTrackingRefBased/>
  <w15:docId w15:val="{F192B472-3319-4458-AF21-D6258BC37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uiPriority="99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AH1">
    <w:name w:val="AH1"/>
    <w:aliases w:val="A.1"/>
    <w:next w:val="Normal"/>
    <w:uiPriority w:val="99"/>
    <w:rsid w:val="006B314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AN">
    <w:name w:val="AN"/>
    <w:aliases w:val="Annex1"/>
    <w:next w:val="Nor"/>
    <w:uiPriority w:val="99"/>
    <w:rsid w:val="006B314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AT">
    <w:name w:val="AT"/>
    <w:aliases w:val="AnnexTitle"/>
    <w:next w:val="Normal"/>
    <w:uiPriority w:val="99"/>
    <w:rsid w:val="006B3143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Nor">
    <w:name w:val="Nor"/>
    <w:aliases w:val="Normative"/>
    <w:next w:val="AT"/>
    <w:uiPriority w:val="99"/>
    <w:rsid w:val="006B314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AH2">
    <w:name w:val="AH2"/>
    <w:aliases w:val="A.1.1"/>
    <w:next w:val="Normal"/>
    <w:uiPriority w:val="99"/>
    <w:rsid w:val="006B31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VariableList">
    <w:name w:val="VariableList"/>
    <w:uiPriority w:val="99"/>
    <w:rsid w:val="006B3143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46AA7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46AA7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Note">
    <w:name w:val="Note"/>
    <w:uiPriority w:val="99"/>
    <w:rsid w:val="00B46AA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styleId="CommentReference">
    <w:name w:val="annotation reference"/>
    <w:basedOn w:val="DefaultParagraphFont"/>
    <w:uiPriority w:val="99"/>
    <w:rsid w:val="00B46A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6AA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6AA7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46A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46AA7"/>
    <w:rPr>
      <w:b/>
      <w:bCs/>
      <w:lang w:val="en-GB"/>
    </w:rPr>
  </w:style>
  <w:style w:type="paragraph" w:styleId="BalloonText">
    <w:name w:val="Balloon Text"/>
    <w:basedOn w:val="Normal"/>
    <w:link w:val="BalloonTextChar"/>
    <w:uiPriority w:val="99"/>
    <w:rsid w:val="00B46AA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46AA7"/>
    <w:rPr>
      <w:rFonts w:ascii="Segoe UI" w:hAnsi="Segoe UI" w:cs="Segoe UI"/>
      <w:sz w:val="18"/>
      <w:szCs w:val="18"/>
      <w:lang w:val="en-GB"/>
    </w:rPr>
  </w:style>
  <w:style w:type="paragraph" w:customStyle="1" w:styleId="AH3">
    <w:name w:val="AH3"/>
    <w:aliases w:val="A.1.1.1"/>
    <w:next w:val="Normal"/>
    <w:uiPriority w:val="99"/>
    <w:rsid w:val="009216E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1FigTitle">
    <w:name w:val="A1FigTitle"/>
    <w:next w:val="Normal"/>
    <w:rsid w:val="00A5621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A1TableTitle">
    <w:name w:val="A1TableTitle"/>
    <w:next w:val="T"/>
    <w:uiPriority w:val="99"/>
    <w:rsid w:val="006B555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Ab">
    <w:name w:val="Ab"/>
    <w:aliases w:val="Abstract"/>
    <w:uiPriority w:val="99"/>
    <w:rsid w:val="006B555B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hAnsi="Arial" w:cs="Arial"/>
      <w:color w:val="000000"/>
      <w:w w:val="0"/>
    </w:rPr>
  </w:style>
  <w:style w:type="paragraph" w:customStyle="1" w:styleId="Acronym">
    <w:name w:val="Acronym"/>
    <w:uiPriority w:val="99"/>
    <w:rsid w:val="006B555B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color w:val="000000"/>
      <w:w w:val="0"/>
    </w:rPr>
  </w:style>
  <w:style w:type="paragraph" w:customStyle="1" w:styleId="AFigTitle">
    <w:name w:val="AFigTitle"/>
    <w:next w:val="T"/>
    <w:uiPriority w:val="99"/>
    <w:rsid w:val="006B555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AH4">
    <w:name w:val="AH4"/>
    <w:aliases w:val="A.1.1.1.1"/>
    <w:next w:val="T"/>
    <w:uiPriority w:val="99"/>
    <w:rsid w:val="006B555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AH5">
    <w:name w:val="AH5"/>
    <w:aliases w:val="A.1.1.1.1.1"/>
    <w:next w:val="T"/>
    <w:uiPriority w:val="99"/>
    <w:rsid w:val="006B555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AI">
    <w:name w:val="AI"/>
    <w:aliases w:val="Annex"/>
    <w:next w:val="I"/>
    <w:uiPriority w:val="99"/>
    <w:rsid w:val="006B555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rsid w:val="006B555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P5">
    <w:name w:val="AP5"/>
    <w:aliases w:val="1.1.1.1.1"/>
    <w:uiPriority w:val="99"/>
    <w:rsid w:val="006B555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ind w:firstLine="600"/>
      <w:jc w:val="both"/>
    </w:pPr>
    <w:rPr>
      <w:color w:val="000000"/>
      <w:w w:val="0"/>
    </w:rPr>
  </w:style>
  <w:style w:type="paragraph" w:customStyle="1" w:styleId="ATableTitle">
    <w:name w:val="ATableTitle"/>
    <w:next w:val="T"/>
    <w:uiPriority w:val="99"/>
    <w:rsid w:val="006B555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AU">
    <w:name w:val="AU"/>
    <w:aliases w:val="UnnumbAnnex"/>
    <w:uiPriority w:val="99"/>
    <w:rsid w:val="006B555B"/>
    <w:pPr>
      <w:keepNext/>
      <w:autoSpaceDE w:val="0"/>
      <w:autoSpaceDN w:val="0"/>
      <w:adjustRightInd w:val="0"/>
      <w:spacing w:before="480" w:after="32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Body">
    <w:name w:val="Body"/>
    <w:uiPriority w:val="99"/>
    <w:rsid w:val="006B555B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</w:rPr>
  </w:style>
  <w:style w:type="paragraph" w:customStyle="1" w:styleId="Contents">
    <w:name w:val="Contents"/>
    <w:uiPriority w:val="99"/>
    <w:rsid w:val="006B555B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color w:val="000000"/>
      <w:w w:val="0"/>
    </w:rPr>
  </w:style>
  <w:style w:type="paragraph" w:customStyle="1" w:styleId="contheader">
    <w:name w:val="contheader"/>
    <w:uiPriority w:val="99"/>
    <w:rsid w:val="006B555B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6B555B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6B555B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color w:val="000000"/>
      <w:w w:val="0"/>
    </w:rPr>
  </w:style>
  <w:style w:type="paragraph" w:customStyle="1" w:styleId="DL">
    <w:name w:val="DL"/>
    <w:aliases w:val="DashedList2"/>
    <w:uiPriority w:val="99"/>
    <w:rsid w:val="006B555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DL2">
    <w:name w:val="DL2"/>
    <w:aliases w:val="DashedList1"/>
    <w:uiPriority w:val="99"/>
    <w:rsid w:val="006B555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color w:val="000000"/>
      <w:w w:val="0"/>
    </w:rPr>
  </w:style>
  <w:style w:type="paragraph" w:customStyle="1" w:styleId="EditorNote">
    <w:name w:val="Editor_Note"/>
    <w:uiPriority w:val="99"/>
    <w:rsid w:val="006B555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</w:rPr>
  </w:style>
  <w:style w:type="paragraph" w:customStyle="1" w:styleId="Equation">
    <w:name w:val="Equation"/>
    <w:uiPriority w:val="99"/>
    <w:rsid w:val="006B555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</w:rPr>
  </w:style>
  <w:style w:type="paragraph" w:customStyle="1" w:styleId="EU">
    <w:name w:val="EU"/>
    <w:aliases w:val="EquationUnnumbered"/>
    <w:uiPriority w:val="99"/>
    <w:rsid w:val="006B555B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color w:val="000000"/>
      <w:w w:val="0"/>
    </w:rPr>
  </w:style>
  <w:style w:type="paragraph" w:customStyle="1" w:styleId="FigCaption">
    <w:name w:val="FigCaption"/>
    <w:uiPriority w:val="99"/>
    <w:rsid w:val="006B555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6B555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FL">
    <w:name w:val="FL"/>
    <w:aliases w:val="FlushLeft"/>
    <w:uiPriority w:val="99"/>
    <w:rsid w:val="006B555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hAnsi="Arial" w:cs="Arial"/>
      <w:i/>
      <w:iCs/>
      <w:color w:val="000000"/>
      <w:w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B555B"/>
    <w:rPr>
      <w:sz w:val="24"/>
      <w:lang w:val="en-GB"/>
    </w:rPr>
  </w:style>
  <w:style w:type="paragraph" w:customStyle="1" w:styleId="Footnote">
    <w:name w:val="Footnote"/>
    <w:uiPriority w:val="99"/>
    <w:rsid w:val="006B555B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6B555B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6B555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6B555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color w:val="000000"/>
      <w:w w:val="0"/>
    </w:rPr>
  </w:style>
  <w:style w:type="paragraph" w:customStyle="1" w:styleId="H">
    <w:name w:val="H"/>
    <w:aliases w:val="HangingIndent"/>
    <w:uiPriority w:val="99"/>
    <w:rsid w:val="006B555B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6B555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</w:rPr>
  </w:style>
  <w:style w:type="character" w:customStyle="1" w:styleId="HeaderChar">
    <w:name w:val="Header Char"/>
    <w:basedOn w:val="DefaultParagraphFont"/>
    <w:link w:val="Header"/>
    <w:uiPriority w:val="99"/>
    <w:rsid w:val="006B555B"/>
    <w:rPr>
      <w:b/>
      <w:sz w:val="28"/>
      <w:lang w:val="en-GB"/>
    </w:rPr>
  </w:style>
  <w:style w:type="paragraph" w:customStyle="1" w:styleId="Hh">
    <w:name w:val="Hh"/>
    <w:aliases w:val="HangingIndent2"/>
    <w:uiPriority w:val="99"/>
    <w:rsid w:val="006B555B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6B555B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color w:val="000000"/>
      <w:w w:val="0"/>
    </w:rPr>
  </w:style>
  <w:style w:type="paragraph" w:customStyle="1" w:styleId="I">
    <w:name w:val="I"/>
    <w:aliases w:val="Informative"/>
    <w:next w:val="AT"/>
    <w:uiPriority w:val="99"/>
    <w:rsid w:val="006B555B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Int2">
    <w:name w:val="Int2"/>
    <w:aliases w:val="Intro2nd"/>
    <w:uiPriority w:val="99"/>
    <w:rsid w:val="006B555B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</w:rPr>
  </w:style>
  <w:style w:type="paragraph" w:customStyle="1" w:styleId="L">
    <w:name w:val="L"/>
    <w:aliases w:val="LetteredList"/>
    <w:uiPriority w:val="99"/>
    <w:rsid w:val="006B555B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L2">
    <w:name w:val="L2"/>
    <w:aliases w:val="NumberedList"/>
    <w:uiPriority w:val="99"/>
    <w:rsid w:val="006B555B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B555B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6B555B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6B555B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color w:val="000000"/>
      <w:w w:val="0"/>
    </w:rPr>
  </w:style>
  <w:style w:type="paragraph" w:customStyle="1" w:styleId="Letter">
    <w:name w:val="Letter"/>
    <w:uiPriority w:val="99"/>
    <w:rsid w:val="006B555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color w:val="000000"/>
      <w:w w:val="0"/>
    </w:rPr>
  </w:style>
  <w:style w:type="paragraph" w:customStyle="1" w:styleId="Ll">
    <w:name w:val="Ll"/>
    <w:aliases w:val="NumberedList2"/>
    <w:uiPriority w:val="99"/>
    <w:rsid w:val="006B555B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</w:rPr>
  </w:style>
  <w:style w:type="paragraph" w:customStyle="1" w:styleId="Ll1">
    <w:name w:val="Ll1"/>
    <w:aliases w:val="NumberedList21"/>
    <w:uiPriority w:val="99"/>
    <w:rsid w:val="006B555B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</w:rPr>
  </w:style>
  <w:style w:type="paragraph" w:customStyle="1" w:styleId="Lll">
    <w:name w:val="Lll"/>
    <w:aliases w:val="NumberedList3"/>
    <w:uiPriority w:val="99"/>
    <w:rsid w:val="006B555B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</w:rPr>
  </w:style>
  <w:style w:type="paragraph" w:customStyle="1" w:styleId="Lll1">
    <w:name w:val="Lll1"/>
    <w:aliases w:val="NumberedList31"/>
    <w:uiPriority w:val="99"/>
    <w:rsid w:val="006B555B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</w:rPr>
  </w:style>
  <w:style w:type="paragraph" w:customStyle="1" w:styleId="Llll">
    <w:name w:val="Llll"/>
    <w:aliases w:val="NumberedList4"/>
    <w:uiPriority w:val="99"/>
    <w:rsid w:val="006B555B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6B555B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6B555B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6B555B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color w:val="000000"/>
      <w:w w:val="0"/>
    </w:rPr>
  </w:style>
  <w:style w:type="paragraph" w:customStyle="1" w:styleId="LPageNumber">
    <w:name w:val="LPageNumber"/>
    <w:uiPriority w:val="99"/>
    <w:rsid w:val="006B555B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References">
    <w:name w:val="References"/>
    <w:uiPriority w:val="99"/>
    <w:rsid w:val="006B555B"/>
    <w:pPr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Revisionline">
    <w:name w:val="Revisionline"/>
    <w:uiPriority w:val="99"/>
    <w:rsid w:val="006B555B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6B555B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T">
    <w:name w:val="T"/>
    <w:aliases w:val="Text"/>
    <w:uiPriority w:val="99"/>
    <w:rsid w:val="006B555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TableCaption">
    <w:name w:val="TableCaption"/>
    <w:uiPriority w:val="99"/>
    <w:rsid w:val="006B555B"/>
    <w:pPr>
      <w:widowControl w:val="0"/>
      <w:autoSpaceDE w:val="0"/>
      <w:autoSpaceDN w:val="0"/>
      <w:adjustRightInd w:val="0"/>
      <w:spacing w:line="240" w:lineRule="atLeast"/>
      <w:jc w:val="center"/>
    </w:pPr>
    <w:rPr>
      <w:b/>
      <w:bCs/>
      <w:color w:val="000000"/>
      <w:w w:val="0"/>
    </w:rPr>
  </w:style>
  <w:style w:type="paragraph" w:customStyle="1" w:styleId="TableFootnote">
    <w:name w:val="TableFootnote"/>
    <w:uiPriority w:val="99"/>
    <w:rsid w:val="006B555B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6B555B"/>
    <w:pPr>
      <w:widowControl w:val="0"/>
      <w:suppressAutoHyphens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6B555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styleId="Title">
    <w:name w:val="Title"/>
    <w:basedOn w:val="Normal"/>
    <w:next w:val="Body"/>
    <w:link w:val="TitleChar"/>
    <w:uiPriority w:val="99"/>
    <w:qFormat/>
    <w:rsid w:val="006B555B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hAnsi="Arial" w:cs="Arial"/>
      <w:b/>
      <w:bCs/>
      <w:color w:val="000000"/>
      <w:w w:val="0"/>
      <w:sz w:val="48"/>
      <w:szCs w:val="48"/>
      <w:lang w:val="en-US"/>
    </w:rPr>
  </w:style>
  <w:style w:type="character" w:customStyle="1" w:styleId="TitleChar">
    <w:name w:val="Title Char"/>
    <w:basedOn w:val="DefaultParagraphFont"/>
    <w:link w:val="Title"/>
    <w:uiPriority w:val="99"/>
    <w:rsid w:val="006B555B"/>
    <w:rPr>
      <w:rFonts w:ascii="Arial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6B555B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color w:val="000000"/>
      <w:w w:val="0"/>
      <w:sz w:val="18"/>
      <w:szCs w:val="18"/>
    </w:rPr>
  </w:style>
  <w:style w:type="paragraph" w:styleId="Caption">
    <w:name w:val="caption"/>
    <w:basedOn w:val="Normal"/>
    <w:next w:val="Normal"/>
    <w:uiPriority w:val="35"/>
    <w:qFormat/>
    <w:rsid w:val="006B555B"/>
    <w:pPr>
      <w:spacing w:after="200" w:line="276" w:lineRule="auto"/>
    </w:pPr>
    <w:rPr>
      <w:rFonts w:ascii="Calibri" w:hAnsi="Calibri" w:cs="Arial"/>
      <w:b/>
      <w:bCs/>
      <w:sz w:val="20"/>
      <w:lang w:val="en-US"/>
    </w:rPr>
  </w:style>
  <w:style w:type="character" w:customStyle="1" w:styleId="definition">
    <w:name w:val="definition"/>
    <w:uiPriority w:val="99"/>
    <w:rsid w:val="006B555B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6B555B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6B555B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6B555B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6B555B"/>
    <w:rPr>
      <w:i/>
      <w:iCs/>
    </w:rPr>
  </w:style>
  <w:style w:type="character" w:customStyle="1" w:styleId="EquationVariables">
    <w:name w:val="EquationVariables"/>
    <w:uiPriority w:val="99"/>
    <w:rsid w:val="006B555B"/>
    <w:rPr>
      <w:i/>
      <w:iCs/>
    </w:rPr>
  </w:style>
  <w:style w:type="character" w:customStyle="1" w:styleId="Reference">
    <w:name w:val="Reference"/>
    <w:uiPriority w:val="99"/>
    <w:rsid w:val="006B555B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6B555B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trikeout">
    <w:name w:val="Strikeout"/>
    <w:uiPriority w:val="99"/>
    <w:rsid w:val="006B555B"/>
    <w:rPr>
      <w:strike/>
      <w:w w:val="100"/>
      <w:u w:val="none"/>
      <w:vertAlign w:val="baseline"/>
    </w:rPr>
  </w:style>
  <w:style w:type="character" w:customStyle="1" w:styleId="Subscript">
    <w:name w:val="Subscript"/>
    <w:uiPriority w:val="99"/>
    <w:rsid w:val="006B555B"/>
    <w:rPr>
      <w:vertAlign w:val="subscript"/>
    </w:rPr>
  </w:style>
  <w:style w:type="character" w:customStyle="1" w:styleId="Superscript">
    <w:name w:val="Superscript"/>
    <w:uiPriority w:val="99"/>
    <w:rsid w:val="006B555B"/>
    <w:rPr>
      <w:vertAlign w:val="superscript"/>
    </w:rPr>
  </w:style>
  <w:style w:type="character" w:customStyle="1" w:styleId="Symbol">
    <w:name w:val="Symbol"/>
    <w:uiPriority w:val="99"/>
    <w:rsid w:val="006B555B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91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00903653\Desktop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BCE94-6CD8-4CB4-AAC0-9929E19D9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1481</TotalTime>
  <Pages>26</Pages>
  <Words>4417</Words>
  <Characters>25182</Characters>
  <Application>Microsoft Office Word</Application>
  <DocSecurity>0</DocSecurity>
  <Lines>209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Company>Some Company</Company>
  <LinksUpToDate>false</LinksUpToDate>
  <CharactersWithSpaces>29540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o00903653</dc:creator>
  <cp:keywords>Month Year</cp:keywords>
  <dc:description>John Doe, Some Company</dc:description>
  <cp:lastModifiedBy>Osama AboulMagd</cp:lastModifiedBy>
  <cp:revision>34</cp:revision>
  <cp:lastPrinted>2016-08-29T20:30:00Z</cp:lastPrinted>
  <dcterms:created xsi:type="dcterms:W3CDTF">2016-08-29T19:49:00Z</dcterms:created>
  <dcterms:modified xsi:type="dcterms:W3CDTF">2016-10-12T13:34:00Z</dcterms:modified>
</cp:coreProperties>
</file>