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2508C2">
      <w:pPr>
        <w:pStyle w:val="T1"/>
        <w:pBdr>
          <w:bottom w:val="single" w:sz="6" w:space="0" w:color="auto"/>
        </w:pBdr>
        <w:spacing w:after="240"/>
      </w:pPr>
      <w:r>
        <w:softHyphen/>
      </w:r>
      <w:r w:rsidR="00CA09B2">
        <w:t>IEEE P802.11</w:t>
      </w:r>
      <w:r w:rsidR="00CA09B2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5"/>
        <w:gridCol w:w="1965"/>
        <w:gridCol w:w="2814"/>
        <w:gridCol w:w="1715"/>
        <w:gridCol w:w="1647"/>
      </w:tblGrid>
      <w:tr w:rsidR="00753B2E" w:rsidTr="003A410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753B2E" w:rsidRDefault="008C7F39" w:rsidP="008C7F39">
            <w:pPr>
              <w:pStyle w:val="T2"/>
            </w:pPr>
            <w:r>
              <w:t>PHY section e</w:t>
            </w:r>
            <w:r w:rsidR="00753B2E">
              <w:t xml:space="preserve">ditorial </w:t>
            </w:r>
            <w:r>
              <w:t>c</w:t>
            </w:r>
            <w:r w:rsidR="00753B2E">
              <w:t>omments on D0.4</w:t>
            </w:r>
          </w:p>
        </w:tc>
      </w:tr>
      <w:tr w:rsidR="00753B2E" w:rsidTr="003A410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53B2E" w:rsidRDefault="00753B2E" w:rsidP="000235BD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2016-</w:t>
            </w:r>
            <w:r w:rsidR="003F6238">
              <w:rPr>
                <w:b w:val="0"/>
                <w:sz w:val="20"/>
              </w:rPr>
              <w:t>08-30</w:t>
            </w:r>
          </w:p>
        </w:tc>
      </w:tr>
      <w:tr w:rsidR="00753B2E" w:rsidTr="003A410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53B2E" w:rsidRDefault="00753B2E" w:rsidP="003A4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753B2E" w:rsidTr="003A410B">
        <w:trPr>
          <w:jc w:val="center"/>
        </w:trPr>
        <w:tc>
          <w:tcPr>
            <w:tcW w:w="1435" w:type="dxa"/>
            <w:vAlign w:val="center"/>
          </w:tcPr>
          <w:p w:rsidR="00753B2E" w:rsidRDefault="00753B2E" w:rsidP="003A4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965" w:type="dxa"/>
            <w:vAlign w:val="center"/>
          </w:tcPr>
          <w:p w:rsidR="00753B2E" w:rsidRDefault="00753B2E" w:rsidP="003A4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753B2E" w:rsidRDefault="00753B2E" w:rsidP="003A4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753B2E" w:rsidRDefault="00753B2E" w:rsidP="003A4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753B2E" w:rsidRDefault="00753B2E" w:rsidP="003A41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22617F" w:rsidTr="003A410B">
        <w:trPr>
          <w:jc w:val="center"/>
        </w:trPr>
        <w:tc>
          <w:tcPr>
            <w:tcW w:w="143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Sungeun Lee</w:t>
            </w:r>
          </w:p>
        </w:tc>
        <w:tc>
          <w:tcPr>
            <w:tcW w:w="196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Cypress Semiconductor Corporation</w:t>
            </w:r>
          </w:p>
        </w:tc>
        <w:tc>
          <w:tcPr>
            <w:tcW w:w="2814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90 Matawan Rd Matawan NJ 07747</w:t>
            </w:r>
          </w:p>
        </w:tc>
        <w:tc>
          <w:tcPr>
            <w:tcW w:w="171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  <w:proofErr w:type="spellStart"/>
            <w:r>
              <w:rPr>
                <w:b w:val="0"/>
                <w:sz w:val="16"/>
              </w:rPr>
              <w:t>sule</w:t>
            </w:r>
            <w:proofErr w:type="spellEnd"/>
            <w:r>
              <w:rPr>
                <w:b w:val="0"/>
                <w:sz w:val="16"/>
              </w:rPr>
              <w:t xml:space="preserve"> at cypress.com</w:t>
            </w:r>
          </w:p>
        </w:tc>
      </w:tr>
      <w:tr w:rsidR="0022617F" w:rsidTr="003A410B">
        <w:trPr>
          <w:jc w:val="center"/>
        </w:trPr>
        <w:tc>
          <w:tcPr>
            <w:tcW w:w="143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Kai Xie</w:t>
            </w:r>
          </w:p>
        </w:tc>
        <w:tc>
          <w:tcPr>
            <w:tcW w:w="196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Cypress Semiconductor Corporation</w:t>
            </w:r>
          </w:p>
        </w:tc>
        <w:tc>
          <w:tcPr>
            <w:tcW w:w="2814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90 Matawan Rd Matawan NJ 07747</w:t>
            </w:r>
          </w:p>
        </w:tc>
        <w:tc>
          <w:tcPr>
            <w:tcW w:w="171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  <w:proofErr w:type="spellStart"/>
            <w:r>
              <w:rPr>
                <w:b w:val="0"/>
                <w:sz w:val="16"/>
              </w:rPr>
              <w:t>kaxi</w:t>
            </w:r>
            <w:proofErr w:type="spellEnd"/>
            <w:r>
              <w:rPr>
                <w:b w:val="0"/>
                <w:sz w:val="16"/>
              </w:rPr>
              <w:t xml:space="preserve"> at cypress.com</w:t>
            </w:r>
          </w:p>
        </w:tc>
      </w:tr>
      <w:tr w:rsidR="0022617F" w:rsidTr="003A410B">
        <w:trPr>
          <w:jc w:val="center"/>
        </w:trPr>
        <w:tc>
          <w:tcPr>
            <w:tcW w:w="143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A6186C">
              <w:rPr>
                <w:b w:val="0"/>
                <w:sz w:val="20"/>
              </w:rPr>
              <w:t>Saishankar  Nandagopalan</w:t>
            </w:r>
          </w:p>
        </w:tc>
        <w:tc>
          <w:tcPr>
            <w:tcW w:w="196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Cypress Semiconductor Corporation</w:t>
            </w:r>
          </w:p>
        </w:tc>
        <w:tc>
          <w:tcPr>
            <w:tcW w:w="2814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  <w:proofErr w:type="spellStart"/>
            <w:r>
              <w:rPr>
                <w:b w:val="0"/>
                <w:sz w:val="16"/>
              </w:rPr>
              <w:t>snan</w:t>
            </w:r>
            <w:proofErr w:type="spellEnd"/>
            <w:r>
              <w:rPr>
                <w:b w:val="0"/>
                <w:sz w:val="16"/>
              </w:rPr>
              <w:t xml:space="preserve"> at cypress.com</w:t>
            </w:r>
          </w:p>
        </w:tc>
      </w:tr>
      <w:tr w:rsidR="0022617F" w:rsidTr="003A410B">
        <w:trPr>
          <w:jc w:val="center"/>
        </w:trPr>
        <w:tc>
          <w:tcPr>
            <w:tcW w:w="143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96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22617F" w:rsidTr="003A410B">
        <w:trPr>
          <w:jc w:val="center"/>
        </w:trPr>
        <w:tc>
          <w:tcPr>
            <w:tcW w:w="143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96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22617F" w:rsidTr="003A410B">
        <w:trPr>
          <w:jc w:val="center"/>
        </w:trPr>
        <w:tc>
          <w:tcPr>
            <w:tcW w:w="143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96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22617F" w:rsidTr="003A410B">
        <w:trPr>
          <w:jc w:val="center"/>
        </w:trPr>
        <w:tc>
          <w:tcPr>
            <w:tcW w:w="143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96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22617F" w:rsidTr="003A410B">
        <w:trPr>
          <w:jc w:val="center"/>
        </w:trPr>
        <w:tc>
          <w:tcPr>
            <w:tcW w:w="143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96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22617F" w:rsidRDefault="0022617F" w:rsidP="0022617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6235BA">
      <w:pPr>
        <w:pStyle w:val="T1"/>
        <w:spacing w:after="120"/>
        <w:rPr>
          <w:sz w:val="22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0887" w:rsidRDefault="00CD0887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CD0887" w:rsidRDefault="00CD0887" w:rsidP="00A6186C">
                            <w:r>
                              <w:t xml:space="preserve">This document contains editorial text change proposal in the physical layer section of an IEEE </w:t>
                            </w:r>
                            <w:proofErr w:type="spellStart"/>
                            <w:r>
                              <w:t>TGax</w:t>
                            </w:r>
                            <w:proofErr w:type="spellEnd"/>
                            <w:r>
                              <w:t xml:space="preserve"> Draft 0.4.</w:t>
                            </w:r>
                          </w:p>
                          <w:p w:rsidR="00CD0887" w:rsidRDefault="00CD0887">
                            <w:pPr>
                              <w:jc w:val="both"/>
                            </w:pPr>
                          </w:p>
                          <w:p w:rsidR="00CD0887" w:rsidRDefault="00CD0887" w:rsidP="003F6238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t>Revisions:</w:t>
                            </w:r>
                          </w:p>
                          <w:p w:rsidR="00CD0887" w:rsidRDefault="00CD0887" w:rsidP="003F6238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contextualSpacing w:val="0"/>
                              <w:jc w:val="both"/>
                            </w:pPr>
                            <w:r>
                              <w:t xml:space="preserve">Rev 0: Initial version of the document. </w:t>
                            </w:r>
                          </w:p>
                          <w:p w:rsidR="00CD0887" w:rsidRDefault="00CD0887" w:rsidP="003F6238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contextualSpacing w:val="0"/>
                              <w:jc w:val="both"/>
                            </w:pPr>
                            <w:r>
                              <w:t xml:space="preserve">Rev 1: Include the description to </w:t>
                            </w:r>
                            <w:proofErr w:type="spellStart"/>
                            <w:r>
                              <w:t>TGax</w:t>
                            </w:r>
                            <w:proofErr w:type="spellEnd"/>
                            <w:r>
                              <w:t xml:space="preserve"> Editor for the changes, and update the details on Discussion #7</w:t>
                            </w:r>
                          </w:p>
                          <w:p w:rsidR="00CD0887" w:rsidRDefault="00CD0887" w:rsidP="003F623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CD0887" w:rsidRDefault="00CD0887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CD0887" w:rsidRDefault="00CD0887" w:rsidP="00A6186C">
                      <w:r>
                        <w:t xml:space="preserve">This document contains editorial text change proposal in the physical layer section of an IEEE </w:t>
                      </w:r>
                      <w:proofErr w:type="spellStart"/>
                      <w:r>
                        <w:t>TGax</w:t>
                      </w:r>
                      <w:proofErr w:type="spellEnd"/>
                      <w:r>
                        <w:t xml:space="preserve"> Draft 0.4.</w:t>
                      </w:r>
                    </w:p>
                    <w:p w:rsidR="00CD0887" w:rsidRDefault="00CD0887">
                      <w:pPr>
                        <w:jc w:val="both"/>
                      </w:pPr>
                    </w:p>
                    <w:p w:rsidR="00CD0887" w:rsidRDefault="00CD0887" w:rsidP="003F6238">
                      <w:pPr>
                        <w:jc w:val="both"/>
                        <w:rPr>
                          <w:sz w:val="18"/>
                        </w:rPr>
                      </w:pPr>
                      <w:r>
                        <w:t>Revisions:</w:t>
                      </w:r>
                    </w:p>
                    <w:p w:rsidR="00CD0887" w:rsidRDefault="00CD0887" w:rsidP="003F6238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contextualSpacing w:val="0"/>
                        <w:jc w:val="both"/>
                      </w:pPr>
                      <w:r>
                        <w:t xml:space="preserve">Rev 0: Initial version of the document. </w:t>
                      </w:r>
                    </w:p>
                    <w:p w:rsidR="00CD0887" w:rsidRDefault="00CD0887" w:rsidP="003F6238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contextualSpacing w:val="0"/>
                        <w:jc w:val="both"/>
                      </w:pPr>
                      <w:r>
                        <w:t xml:space="preserve">Rev 1: Include the description to </w:t>
                      </w:r>
                      <w:proofErr w:type="spellStart"/>
                      <w:r>
                        <w:t>TGax</w:t>
                      </w:r>
                      <w:proofErr w:type="spellEnd"/>
                      <w:r>
                        <w:t xml:space="preserve"> Editor for the changes, and update the details on Discussion #7</w:t>
                      </w:r>
                    </w:p>
                    <w:p w:rsidR="00CD0887" w:rsidRDefault="00CD0887" w:rsidP="003F623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FD0FC1" w:rsidRDefault="00CA09B2" w:rsidP="00FD0FC1">
      <w:r>
        <w:br w:type="page"/>
      </w:r>
    </w:p>
    <w:p w:rsidR="00657653" w:rsidRDefault="00657653" w:rsidP="003B7074">
      <w:pPr>
        <w:rPr>
          <w:b/>
        </w:rPr>
      </w:pPr>
    </w:p>
    <w:p w:rsidR="00E36CE3" w:rsidRPr="008D3112" w:rsidRDefault="00E36CE3" w:rsidP="00E36CE3">
      <w:pPr>
        <w:rPr>
          <w:b/>
          <w:sz w:val="24"/>
        </w:rPr>
      </w:pPr>
      <w:r w:rsidRPr="008D3112">
        <w:rPr>
          <w:b/>
          <w:sz w:val="24"/>
        </w:rPr>
        <w:t>Discussion</w:t>
      </w:r>
      <w:r w:rsidR="00C95AC0" w:rsidRPr="008D3112">
        <w:rPr>
          <w:b/>
          <w:sz w:val="24"/>
        </w:rPr>
        <w:t xml:space="preserve"> #1</w:t>
      </w:r>
      <w:r w:rsidR="00BF2AF1" w:rsidRPr="008D3112">
        <w:rPr>
          <w:b/>
          <w:sz w:val="24"/>
        </w:rPr>
        <w:t xml:space="preserve"> </w:t>
      </w:r>
      <w:r w:rsidR="00BF2AF1" w:rsidRPr="008D3112">
        <w:rPr>
          <w:sz w:val="24"/>
        </w:rPr>
        <w:t>(</w:t>
      </w:r>
      <w:r w:rsidR="00BF2AF1" w:rsidRPr="008D3112">
        <w:rPr>
          <w:szCs w:val="22"/>
        </w:rPr>
        <w:t xml:space="preserve">D0.4, P128L02, </w:t>
      </w:r>
      <w:proofErr w:type="gramStart"/>
      <w:r w:rsidR="00BF2AF1" w:rsidRPr="008D3112">
        <w:rPr>
          <w:szCs w:val="22"/>
        </w:rPr>
        <w:t>Se</w:t>
      </w:r>
      <w:bookmarkStart w:id="0" w:name="_GoBack"/>
      <w:bookmarkEnd w:id="0"/>
      <w:r w:rsidR="00BF2AF1" w:rsidRPr="008D3112">
        <w:rPr>
          <w:szCs w:val="22"/>
        </w:rPr>
        <w:t>ction</w:t>
      </w:r>
      <w:proofErr w:type="gramEnd"/>
      <w:r w:rsidR="00BF2AF1" w:rsidRPr="008D3112">
        <w:rPr>
          <w:szCs w:val="22"/>
        </w:rPr>
        <w:t xml:space="preserve"> 26.3.3)</w:t>
      </w:r>
      <w:r w:rsidRPr="008D3112">
        <w:rPr>
          <w:b/>
          <w:sz w:val="24"/>
        </w:rPr>
        <w:t>:</w:t>
      </w:r>
    </w:p>
    <w:p w:rsidR="002559C9" w:rsidRPr="00685CCA" w:rsidRDefault="0043216B" w:rsidP="002559C9">
      <w:pPr>
        <w:rPr>
          <w:szCs w:val="22"/>
        </w:rPr>
      </w:pPr>
      <w:r w:rsidRPr="002559C9">
        <w:rPr>
          <w:szCs w:val="22"/>
        </w:rPr>
        <w:t xml:space="preserve">Spatial and frequency mapping block is newly introduced in </w:t>
      </w:r>
      <w:proofErr w:type="spellStart"/>
      <w:r w:rsidRPr="002559C9">
        <w:rPr>
          <w:szCs w:val="22"/>
        </w:rPr>
        <w:t>TGax</w:t>
      </w:r>
      <w:proofErr w:type="spellEnd"/>
      <w:r w:rsidRPr="002559C9">
        <w:rPr>
          <w:szCs w:val="22"/>
        </w:rPr>
        <w:t xml:space="preserve"> and used in many places (Figure 26-</w:t>
      </w:r>
      <w:r w:rsidR="00A9569E" w:rsidRPr="002559C9">
        <w:rPr>
          <w:szCs w:val="22"/>
        </w:rPr>
        <w:t>9</w:t>
      </w:r>
      <w:r w:rsidRPr="002559C9">
        <w:rPr>
          <w:szCs w:val="22"/>
        </w:rPr>
        <w:t>, Figure 26-</w:t>
      </w:r>
      <w:r w:rsidR="00A9569E" w:rsidRPr="002559C9">
        <w:rPr>
          <w:szCs w:val="22"/>
        </w:rPr>
        <w:t>10</w:t>
      </w:r>
      <w:r w:rsidRPr="002559C9">
        <w:rPr>
          <w:szCs w:val="22"/>
        </w:rPr>
        <w:t>, Figure 26-1</w:t>
      </w:r>
      <w:r w:rsidR="00A9569E" w:rsidRPr="002559C9">
        <w:rPr>
          <w:szCs w:val="22"/>
        </w:rPr>
        <w:t>1</w:t>
      </w:r>
      <w:r w:rsidRPr="002559C9">
        <w:rPr>
          <w:szCs w:val="22"/>
        </w:rPr>
        <w:t xml:space="preserve">), but it is not </w:t>
      </w:r>
      <w:r w:rsidR="0022617F" w:rsidRPr="002559C9">
        <w:rPr>
          <w:szCs w:val="22"/>
        </w:rPr>
        <w:t>listed in the block introduction.</w:t>
      </w:r>
      <w:r w:rsidRPr="002559C9">
        <w:rPr>
          <w:szCs w:val="22"/>
        </w:rPr>
        <w:t xml:space="preserve"> </w:t>
      </w:r>
      <w:r w:rsidR="002559C9" w:rsidRPr="00685CCA">
        <w:rPr>
          <w:szCs w:val="22"/>
        </w:rPr>
        <w:t>Please insert the new block named ‘Spatial and frequency mapping’ into the list.</w:t>
      </w:r>
    </w:p>
    <w:p w:rsidR="002559C9" w:rsidRDefault="002559C9" w:rsidP="002559C9">
      <w:pPr>
        <w:rPr>
          <w:szCs w:val="22"/>
        </w:rPr>
      </w:pPr>
    </w:p>
    <w:p w:rsidR="002559C9" w:rsidRPr="002559C9" w:rsidRDefault="002559C9" w:rsidP="002559C9">
      <w:pPr>
        <w:rPr>
          <w:b/>
          <w:szCs w:val="22"/>
        </w:rPr>
      </w:pPr>
      <w:r w:rsidRPr="00B73A84">
        <w:rPr>
          <w:b/>
          <w:szCs w:val="22"/>
          <w:highlight w:val="lightGray"/>
        </w:rPr>
        <w:t>Proposed text change #1:</w:t>
      </w:r>
    </w:p>
    <w:p w:rsidR="008D3112" w:rsidRDefault="008D3112" w:rsidP="008D3112">
      <w:pPr>
        <w:rPr>
          <w:szCs w:val="22"/>
        </w:rPr>
      </w:pPr>
      <w:r>
        <w:rPr>
          <w:szCs w:val="22"/>
        </w:rPr>
        <w:t>------------------------------------------------------------</w:t>
      </w:r>
    </w:p>
    <w:p w:rsidR="002559C9" w:rsidRDefault="002559C9" w:rsidP="002559C9">
      <w:pPr>
        <w:pStyle w:val="ListParagraph"/>
        <w:ind w:left="0"/>
        <w:rPr>
          <w:szCs w:val="22"/>
        </w:rPr>
      </w:pPr>
      <w:r w:rsidRPr="00685CCA">
        <w:rPr>
          <w:szCs w:val="22"/>
          <w:highlight w:val="yellow"/>
        </w:rPr>
        <w:t xml:space="preserve">To </w:t>
      </w:r>
      <w:proofErr w:type="spellStart"/>
      <w:r w:rsidRPr="00685CCA">
        <w:rPr>
          <w:szCs w:val="22"/>
          <w:highlight w:val="yellow"/>
        </w:rPr>
        <w:t>TGax</w:t>
      </w:r>
      <w:proofErr w:type="spellEnd"/>
      <w:r w:rsidRPr="00685CCA">
        <w:rPr>
          <w:szCs w:val="22"/>
          <w:highlight w:val="yellow"/>
        </w:rPr>
        <w:t xml:space="preserve"> editor, </w:t>
      </w:r>
      <w:r w:rsidR="00071868">
        <w:rPr>
          <w:szCs w:val="22"/>
          <w:highlight w:val="yellow"/>
        </w:rPr>
        <w:t xml:space="preserve">Include the new item into the list as follows in </w:t>
      </w:r>
      <w:r w:rsidRPr="00685CCA">
        <w:rPr>
          <w:szCs w:val="22"/>
          <w:highlight w:val="yellow"/>
        </w:rPr>
        <w:t>D0.4, P128L02, Section 26.3.3:</w:t>
      </w:r>
    </w:p>
    <w:p w:rsidR="002559C9" w:rsidRDefault="002559C9" w:rsidP="002559C9">
      <w:pPr>
        <w:pStyle w:val="L1"/>
        <w:numPr>
          <w:ilvl w:val="0"/>
          <w:numId w:val="20"/>
        </w:numPr>
        <w:ind w:left="640" w:hanging="440"/>
        <w:rPr>
          <w:w w:val="100"/>
        </w:rPr>
      </w:pPr>
      <w:r>
        <w:rPr>
          <w:w w:val="100"/>
        </w:rPr>
        <w:t>Spatial mapper</w:t>
      </w:r>
    </w:p>
    <w:p w:rsidR="002559C9" w:rsidRDefault="002559C9" w:rsidP="002559C9">
      <w:pPr>
        <w:pStyle w:val="L1"/>
        <w:numPr>
          <w:ilvl w:val="0"/>
          <w:numId w:val="21"/>
        </w:numPr>
        <w:ind w:left="640" w:hanging="440"/>
        <w:rPr>
          <w:w w:val="100"/>
        </w:rPr>
      </w:pPr>
      <w:ins w:id="1" w:author="Sungeun (Sung Eun) Lee" w:date="2016-09-09T15:02:00Z">
        <w:r>
          <w:rPr>
            <w:w w:val="100"/>
          </w:rPr>
          <w:t>Spatial and frequency mapping</w:t>
        </w:r>
      </w:ins>
    </w:p>
    <w:p w:rsidR="002559C9" w:rsidRPr="002559C9" w:rsidRDefault="002559C9" w:rsidP="002559C9">
      <w:pPr>
        <w:pStyle w:val="L1"/>
        <w:numPr>
          <w:ilvl w:val="0"/>
          <w:numId w:val="26"/>
        </w:numPr>
        <w:rPr>
          <w:w w:val="100"/>
        </w:rPr>
      </w:pPr>
      <w:r>
        <w:rPr>
          <w:w w:val="100"/>
        </w:rPr>
        <w:t xml:space="preserve">  </w:t>
      </w:r>
      <w:r w:rsidRPr="002559C9">
        <w:rPr>
          <w:w w:val="100"/>
        </w:rPr>
        <w:t>Inverse discrete Fourier transform (IDFT)</w:t>
      </w:r>
    </w:p>
    <w:p w:rsidR="00B73A84" w:rsidRDefault="00B73A84" w:rsidP="008D3112">
      <w:pPr>
        <w:rPr>
          <w:szCs w:val="22"/>
        </w:rPr>
      </w:pPr>
    </w:p>
    <w:p w:rsidR="008D3112" w:rsidRPr="008D3112" w:rsidRDefault="008D3112" w:rsidP="008D3112">
      <w:pPr>
        <w:rPr>
          <w:szCs w:val="22"/>
        </w:rPr>
      </w:pPr>
      <w:r w:rsidRPr="008D3112">
        <w:rPr>
          <w:szCs w:val="22"/>
        </w:rPr>
        <w:t>------------------------------------------------------------</w:t>
      </w:r>
    </w:p>
    <w:p w:rsidR="002559C9" w:rsidRDefault="002559C9" w:rsidP="002559C9">
      <w:pPr>
        <w:rPr>
          <w:szCs w:val="22"/>
        </w:rPr>
      </w:pPr>
    </w:p>
    <w:p w:rsidR="003505FF" w:rsidRPr="008D3112" w:rsidRDefault="003505FF" w:rsidP="002559C9">
      <w:pPr>
        <w:rPr>
          <w:szCs w:val="22"/>
        </w:rPr>
      </w:pPr>
      <w:r w:rsidRPr="00BF2AF1">
        <w:rPr>
          <w:b/>
          <w:szCs w:val="22"/>
        </w:rPr>
        <w:t xml:space="preserve">Discussion #2 </w:t>
      </w:r>
      <w:r w:rsidRPr="008D3112">
        <w:rPr>
          <w:szCs w:val="22"/>
        </w:rPr>
        <w:t xml:space="preserve">(D0.4, P141L07, </w:t>
      </w:r>
      <w:proofErr w:type="gramStart"/>
      <w:r w:rsidRPr="008D3112">
        <w:rPr>
          <w:szCs w:val="22"/>
        </w:rPr>
        <w:t>Section</w:t>
      </w:r>
      <w:proofErr w:type="gramEnd"/>
      <w:r w:rsidRPr="008D3112">
        <w:rPr>
          <w:szCs w:val="22"/>
        </w:rPr>
        <w:t xml:space="preserve"> 26.3.7.1):</w:t>
      </w:r>
    </w:p>
    <w:p w:rsidR="00E6552D" w:rsidRPr="00BF2AF1" w:rsidRDefault="009B2F58" w:rsidP="00BF2AF1">
      <w:pPr>
        <w:rPr>
          <w:szCs w:val="22"/>
        </w:rPr>
      </w:pPr>
      <w:r w:rsidRPr="00BF2AF1">
        <w:rPr>
          <w:szCs w:val="22"/>
        </w:rPr>
        <w:t xml:space="preserve">The 106-tone RU and 242-tone RU are not described in the statement. Include those RUs </w:t>
      </w:r>
      <w:r w:rsidR="00E6552D" w:rsidRPr="00BF2AF1">
        <w:rPr>
          <w:szCs w:val="22"/>
        </w:rPr>
        <w:t>as follows</w:t>
      </w:r>
      <w:r w:rsidR="000902A2" w:rsidRPr="00BF2AF1">
        <w:rPr>
          <w:szCs w:val="22"/>
        </w:rPr>
        <w:t>:</w:t>
      </w:r>
    </w:p>
    <w:p w:rsidR="003505FF" w:rsidRDefault="003505FF" w:rsidP="003505FF">
      <w:pPr>
        <w:rPr>
          <w:szCs w:val="22"/>
        </w:rPr>
      </w:pPr>
    </w:p>
    <w:p w:rsidR="003505FF" w:rsidRPr="002559C9" w:rsidRDefault="003505FF" w:rsidP="003505FF">
      <w:pPr>
        <w:rPr>
          <w:b/>
          <w:szCs w:val="22"/>
        </w:rPr>
      </w:pPr>
      <w:r w:rsidRPr="00B73A84">
        <w:rPr>
          <w:b/>
          <w:szCs w:val="22"/>
          <w:highlight w:val="lightGray"/>
        </w:rPr>
        <w:t>Proposed text change #2:</w:t>
      </w:r>
    </w:p>
    <w:p w:rsidR="003505FF" w:rsidRDefault="003505FF" w:rsidP="003505FF">
      <w:pPr>
        <w:rPr>
          <w:szCs w:val="22"/>
        </w:rPr>
      </w:pPr>
      <w:r>
        <w:rPr>
          <w:szCs w:val="22"/>
        </w:rPr>
        <w:t>----------------------------------</w:t>
      </w:r>
      <w:r w:rsidR="008D3112">
        <w:rPr>
          <w:szCs w:val="22"/>
        </w:rPr>
        <w:t>--------------------------</w:t>
      </w:r>
    </w:p>
    <w:p w:rsidR="003505FF" w:rsidRPr="003505FF" w:rsidRDefault="003505FF" w:rsidP="003505FF">
      <w:pPr>
        <w:rPr>
          <w:szCs w:val="22"/>
        </w:rPr>
      </w:pPr>
      <w:r w:rsidRPr="008D3112">
        <w:rPr>
          <w:szCs w:val="22"/>
          <w:highlight w:val="yellow"/>
        </w:rPr>
        <w:t xml:space="preserve">To </w:t>
      </w:r>
      <w:proofErr w:type="spellStart"/>
      <w:r w:rsidRPr="008D3112">
        <w:rPr>
          <w:szCs w:val="22"/>
          <w:highlight w:val="yellow"/>
        </w:rPr>
        <w:t>TGax</w:t>
      </w:r>
      <w:proofErr w:type="spellEnd"/>
      <w:r w:rsidRPr="008D3112">
        <w:rPr>
          <w:szCs w:val="22"/>
          <w:highlight w:val="yellow"/>
        </w:rPr>
        <w:t xml:space="preserve"> Editor: </w:t>
      </w:r>
      <w:r w:rsidR="007D4B3E">
        <w:rPr>
          <w:szCs w:val="22"/>
          <w:highlight w:val="yellow"/>
        </w:rPr>
        <w:t xml:space="preserve">Update the text as follows in </w:t>
      </w:r>
      <w:r w:rsidRPr="008D3112">
        <w:rPr>
          <w:szCs w:val="22"/>
          <w:highlight w:val="yellow"/>
        </w:rPr>
        <w:t xml:space="preserve">D0.4, P141L07, </w:t>
      </w:r>
      <w:proofErr w:type="gramStart"/>
      <w:r w:rsidRPr="008D3112">
        <w:rPr>
          <w:szCs w:val="22"/>
          <w:highlight w:val="yellow"/>
        </w:rPr>
        <w:t>Section</w:t>
      </w:r>
      <w:proofErr w:type="gramEnd"/>
      <w:r w:rsidRPr="008D3112">
        <w:rPr>
          <w:szCs w:val="22"/>
          <w:highlight w:val="yellow"/>
        </w:rPr>
        <w:t xml:space="preserve"> 26.3.7.1</w:t>
      </w:r>
    </w:p>
    <w:p w:rsidR="009B2F58" w:rsidRDefault="009B2F58" w:rsidP="009B2F58">
      <w:pPr>
        <w:pStyle w:val="ListParagraph"/>
        <w:ind w:left="1080"/>
        <w:rPr>
          <w:szCs w:val="22"/>
        </w:rPr>
      </w:pPr>
    </w:p>
    <w:p w:rsidR="009B2F58" w:rsidRDefault="009B2F58" w:rsidP="008D3112">
      <w:pPr>
        <w:pStyle w:val="ListParagraph"/>
        <w:ind w:left="0"/>
        <w:rPr>
          <w:szCs w:val="22"/>
        </w:rPr>
      </w:pPr>
      <w:r>
        <w:t>The 26-tone RU</w:t>
      </w:r>
      <w:ins w:id="2" w:author="Sungeun (Sung Eun) Lee" w:date="2016-08-29T18:37:00Z">
        <w:r>
          <w:t xml:space="preserve">, </w:t>
        </w:r>
      </w:ins>
      <w:del w:id="3" w:author="Sungeun (Sung Eun) Lee" w:date="2016-08-29T18:37:00Z">
        <w:r w:rsidDel="009B2F58">
          <w:delText xml:space="preserve"> and </w:delText>
        </w:r>
      </w:del>
      <w:r>
        <w:t>52-tone RU</w:t>
      </w:r>
      <w:ins w:id="4" w:author="Sungeun (Sung Eun) Lee" w:date="2016-08-29T18:37:00Z">
        <w:r>
          <w:t>, 106-tone RU and 242-tone RU</w:t>
        </w:r>
      </w:ins>
      <w:r>
        <w:t xml:space="preserve"> are used in the 20 MHz, 40 MHz, 80 MHz, 160 MHz and 80+80 MHz HE MU PPDU formats or HE trigger-based PPDU formats using OFDMA transmission.</w:t>
      </w:r>
    </w:p>
    <w:p w:rsidR="00B73A84" w:rsidRDefault="00B73A84" w:rsidP="00B73A84">
      <w:pPr>
        <w:rPr>
          <w:szCs w:val="22"/>
        </w:rPr>
      </w:pPr>
    </w:p>
    <w:p w:rsidR="00B73A84" w:rsidRDefault="00B73A84" w:rsidP="00B73A84">
      <w:pPr>
        <w:rPr>
          <w:szCs w:val="22"/>
        </w:rPr>
      </w:pPr>
      <w:r>
        <w:rPr>
          <w:szCs w:val="22"/>
        </w:rPr>
        <w:t>------------------------------------------------------------</w:t>
      </w:r>
    </w:p>
    <w:p w:rsidR="00B73A84" w:rsidRPr="00B73A84" w:rsidRDefault="00B73A84" w:rsidP="00B73A84">
      <w:pPr>
        <w:rPr>
          <w:szCs w:val="22"/>
        </w:rPr>
      </w:pPr>
    </w:p>
    <w:p w:rsidR="000877C0" w:rsidRPr="00B73A84" w:rsidRDefault="00B73A84" w:rsidP="00B73A84">
      <w:pPr>
        <w:rPr>
          <w:szCs w:val="22"/>
        </w:rPr>
      </w:pPr>
      <w:r w:rsidRPr="00B73A84">
        <w:rPr>
          <w:b/>
          <w:szCs w:val="22"/>
        </w:rPr>
        <w:t>Discussion #3</w:t>
      </w:r>
      <w:r>
        <w:rPr>
          <w:szCs w:val="22"/>
        </w:rPr>
        <w:t xml:space="preserve"> (</w:t>
      </w:r>
      <w:r w:rsidR="000877C0" w:rsidRPr="00B73A84">
        <w:rPr>
          <w:szCs w:val="22"/>
        </w:rPr>
        <w:t>D0.</w:t>
      </w:r>
      <w:r w:rsidR="00183C16" w:rsidRPr="00B73A84">
        <w:rPr>
          <w:szCs w:val="22"/>
        </w:rPr>
        <w:t>4</w:t>
      </w:r>
      <w:r w:rsidR="000877C0" w:rsidRPr="00B73A84">
        <w:rPr>
          <w:szCs w:val="22"/>
        </w:rPr>
        <w:t>, P1</w:t>
      </w:r>
      <w:r w:rsidR="00183C16" w:rsidRPr="00B73A84">
        <w:rPr>
          <w:szCs w:val="22"/>
        </w:rPr>
        <w:t>52L09</w:t>
      </w:r>
      <w:r w:rsidR="000877C0" w:rsidRPr="00B73A84">
        <w:rPr>
          <w:szCs w:val="22"/>
        </w:rPr>
        <w:t xml:space="preserve"> Section 26.3.</w:t>
      </w:r>
      <w:r w:rsidR="00183C16" w:rsidRPr="00B73A84">
        <w:rPr>
          <w:szCs w:val="22"/>
        </w:rPr>
        <w:t>9</w:t>
      </w:r>
      <w:r>
        <w:rPr>
          <w:szCs w:val="22"/>
        </w:rPr>
        <w:t>):</w:t>
      </w:r>
    </w:p>
    <w:p w:rsidR="000877C0" w:rsidRPr="00B73A84" w:rsidRDefault="00605EA2" w:rsidP="00B73A84">
      <w:pPr>
        <w:rPr>
          <w:szCs w:val="22"/>
        </w:rPr>
      </w:pPr>
      <w:r w:rsidRPr="00B73A84">
        <w:rPr>
          <w:szCs w:val="22"/>
        </w:rPr>
        <w:t>The equation</w:t>
      </w:r>
      <w:r w:rsidR="000B44AC" w:rsidRPr="00B73A84">
        <w:rPr>
          <w:szCs w:val="22"/>
        </w:rPr>
        <w:t>s</w:t>
      </w:r>
      <w:r w:rsidRPr="00B73A84">
        <w:rPr>
          <w:szCs w:val="22"/>
        </w:rPr>
        <w:t xml:space="preserve"> in 16/872r1 </w:t>
      </w:r>
      <w:r w:rsidR="000B44AC" w:rsidRPr="00B73A84">
        <w:rPr>
          <w:szCs w:val="22"/>
        </w:rPr>
        <w:t>are</w:t>
      </w:r>
      <w:r w:rsidRPr="00B73A84">
        <w:rPr>
          <w:szCs w:val="22"/>
        </w:rPr>
        <w:t xml:space="preserve"> not correctly reflected in D0.4. </w:t>
      </w:r>
      <m:oMath>
        <m:sSub>
          <m:sSubPr>
            <m:ctrlPr>
              <w:rPr>
                <w:rFonts w:ascii="Cambria Math" w:hAnsi="Cambria Math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Field,</m:t>
            </m:r>
            <m:r>
              <w:rPr>
                <w:rFonts w:ascii="Cambria Math" w:hAnsi="Cambria Math"/>
                <w:szCs w:val="22"/>
              </w:rPr>
              <m:t>r</m:t>
            </m:r>
          </m:sub>
        </m:sSub>
      </m:oMath>
      <w:r w:rsidR="000877C0" w:rsidRPr="00B73A84">
        <w:rPr>
          <w:szCs w:val="22"/>
        </w:rPr>
        <w:t xml:space="preserve"> </w:t>
      </w:r>
      <w:proofErr w:type="gramStart"/>
      <w:r w:rsidR="000877C0" w:rsidRPr="00B73A84">
        <w:rPr>
          <w:szCs w:val="22"/>
        </w:rPr>
        <w:t>should</w:t>
      </w:r>
      <w:proofErr w:type="gramEnd"/>
      <w:r w:rsidR="000877C0" w:rsidRPr="00B73A84">
        <w:rPr>
          <w:szCs w:val="22"/>
        </w:rPr>
        <w:t xml:space="preserve"> be changed to </w:t>
      </w:r>
      <m:oMath>
        <m:sSub>
          <m:sSubPr>
            <m:ctrlPr>
              <w:rPr>
                <w:rFonts w:ascii="Cambria Math" w:hAnsi="Cambria Math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Field,k</m:t>
            </m:r>
          </m:sub>
        </m:sSub>
      </m:oMath>
      <w:r w:rsidR="000877C0" w:rsidRPr="00B73A84">
        <w:rPr>
          <w:szCs w:val="22"/>
        </w:rPr>
        <w:t xml:space="preserve"> </w:t>
      </w:r>
      <w:r w:rsidR="00B45A90" w:rsidRPr="00B73A84">
        <w:rPr>
          <w:szCs w:val="22"/>
        </w:rPr>
        <w:t xml:space="preserve">and the summation </w:t>
      </w:r>
      <w:proofErr w:type="spellStart"/>
      <w:r w:rsidR="00B45A90" w:rsidRPr="00B73A84">
        <w:rPr>
          <w:szCs w:val="22"/>
        </w:rPr>
        <w:t xml:space="preserve">for </w:t>
      </w:r>
      <w:r w:rsidR="00B45A90" w:rsidRPr="00B73A84">
        <w:rPr>
          <w:i/>
          <w:szCs w:val="22"/>
        </w:rPr>
        <w:t>m</w:t>
      </w:r>
      <w:proofErr w:type="spellEnd"/>
      <w:r w:rsidR="00B45A90" w:rsidRPr="00B73A84">
        <w:rPr>
          <w:szCs w:val="22"/>
        </w:rPr>
        <w:t xml:space="preserve"> should be </w:t>
      </w:r>
      <w:proofErr w:type="spellStart"/>
      <w:r w:rsidR="00B45A90" w:rsidRPr="00B73A84">
        <w:rPr>
          <w:szCs w:val="22"/>
        </w:rPr>
        <w:t>upto</w:t>
      </w:r>
      <w:proofErr w:type="spellEnd"/>
      <w:r w:rsidR="00B45A90" w:rsidRPr="00B73A84">
        <w:rPr>
          <w:szCs w:val="2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N</m:t>
            </m:r>
          </m:e>
          <m:sub>
            <m:r>
              <w:rPr>
                <w:rFonts w:ascii="Cambria Math" w:hAnsi="Cambria Math"/>
                <w:szCs w:val="22"/>
              </w:rPr>
              <m:t>STS,r,u</m:t>
            </m:r>
          </m:sub>
        </m:sSub>
      </m:oMath>
      <w:r w:rsidR="00B45A90" w:rsidRPr="00B73A84">
        <w:rPr>
          <w:i/>
          <w:szCs w:val="22"/>
        </w:rPr>
        <w:t xml:space="preserve"> </w:t>
      </w:r>
      <w:r w:rsidR="00B45A90" w:rsidRPr="00B73A84">
        <w:rPr>
          <w:szCs w:val="22"/>
        </w:rPr>
        <w:t xml:space="preserve"> </w:t>
      </w:r>
      <w:r w:rsidR="000877C0" w:rsidRPr="00B73A84">
        <w:rPr>
          <w:szCs w:val="22"/>
        </w:rPr>
        <w:t>in Equation</w:t>
      </w:r>
      <w:r w:rsidR="00AB555A" w:rsidRPr="00B73A84">
        <w:rPr>
          <w:szCs w:val="22"/>
        </w:rPr>
        <w:t>s</w:t>
      </w:r>
      <w:r w:rsidR="000877C0" w:rsidRPr="00B73A84">
        <w:rPr>
          <w:szCs w:val="22"/>
        </w:rPr>
        <w:t xml:space="preserve"> (26-4)</w:t>
      </w:r>
      <w:r w:rsidR="00AB555A" w:rsidRPr="00B73A84">
        <w:rPr>
          <w:szCs w:val="22"/>
        </w:rPr>
        <w:t xml:space="preserve"> and (26-5)</w:t>
      </w:r>
      <w:r w:rsidR="000877C0" w:rsidRPr="00B73A84">
        <w:rPr>
          <w:szCs w:val="22"/>
        </w:rPr>
        <w:t>.</w:t>
      </w:r>
    </w:p>
    <w:p w:rsidR="00B454B4" w:rsidRDefault="00B454B4" w:rsidP="00B73A84">
      <w:pPr>
        <w:rPr>
          <w:szCs w:val="22"/>
          <w:highlight w:val="yellow"/>
        </w:rPr>
      </w:pPr>
    </w:p>
    <w:p w:rsidR="00B73A84" w:rsidRPr="002559C9" w:rsidRDefault="00B73A84" w:rsidP="00B73A84">
      <w:pPr>
        <w:rPr>
          <w:b/>
          <w:szCs w:val="22"/>
        </w:rPr>
      </w:pPr>
      <w:r>
        <w:rPr>
          <w:b/>
          <w:szCs w:val="22"/>
          <w:highlight w:val="lightGray"/>
        </w:rPr>
        <w:t>Proposed text change #3</w:t>
      </w:r>
      <w:r w:rsidRPr="00B73A84">
        <w:rPr>
          <w:b/>
          <w:szCs w:val="22"/>
          <w:highlight w:val="lightGray"/>
        </w:rPr>
        <w:t>:</w:t>
      </w:r>
    </w:p>
    <w:p w:rsidR="00B73A84" w:rsidRDefault="00B73A84" w:rsidP="00B73A84">
      <w:pPr>
        <w:rPr>
          <w:szCs w:val="22"/>
        </w:rPr>
      </w:pPr>
      <w:r>
        <w:rPr>
          <w:szCs w:val="22"/>
        </w:rPr>
        <w:t>------------------------------------------------------------</w:t>
      </w:r>
    </w:p>
    <w:p w:rsidR="000902A2" w:rsidRDefault="00B73A84" w:rsidP="00B73A84">
      <w:pPr>
        <w:rPr>
          <w:szCs w:val="22"/>
        </w:rPr>
      </w:pPr>
      <w:r w:rsidRPr="00B73A84">
        <w:rPr>
          <w:szCs w:val="22"/>
          <w:highlight w:val="yellow"/>
        </w:rPr>
        <w:t xml:space="preserve">To </w:t>
      </w:r>
      <w:proofErr w:type="spellStart"/>
      <w:r w:rsidRPr="00B73A84">
        <w:rPr>
          <w:szCs w:val="22"/>
          <w:highlight w:val="yellow"/>
        </w:rPr>
        <w:t>TGax</w:t>
      </w:r>
      <w:proofErr w:type="spellEnd"/>
      <w:r w:rsidRPr="00B73A84">
        <w:rPr>
          <w:szCs w:val="22"/>
          <w:highlight w:val="yellow"/>
        </w:rPr>
        <w:t xml:space="preserve"> Editor: </w:t>
      </w:r>
      <w:r w:rsidR="00E9296D">
        <w:rPr>
          <w:szCs w:val="22"/>
          <w:highlight w:val="yellow"/>
        </w:rPr>
        <w:t xml:space="preserve">Update (26-4) with red </w:t>
      </w:r>
      <w:proofErr w:type="spellStart"/>
      <w:r w:rsidR="00E9296D">
        <w:rPr>
          <w:szCs w:val="22"/>
          <w:highlight w:val="yellow"/>
        </w:rPr>
        <w:t>color</w:t>
      </w:r>
      <w:proofErr w:type="spellEnd"/>
      <w:r w:rsidR="00E9296D">
        <w:rPr>
          <w:szCs w:val="22"/>
          <w:highlight w:val="yellow"/>
        </w:rPr>
        <w:t xml:space="preserve"> changes in </w:t>
      </w:r>
      <w:r w:rsidRPr="00B73A84">
        <w:rPr>
          <w:szCs w:val="22"/>
          <w:highlight w:val="yellow"/>
        </w:rPr>
        <w:t>D0.4, P152L09 Section 26.3.9</w:t>
      </w:r>
    </w:p>
    <w:p w:rsidR="00E343E3" w:rsidRDefault="00E343E3" w:rsidP="00E343E3">
      <w:pPr>
        <w:pStyle w:val="T"/>
        <w:rPr>
          <w:w w:val="100"/>
        </w:rPr>
      </w:pPr>
      <w:r>
        <w:rPr>
          <w:w w:val="100"/>
        </w:rPr>
        <w:t xml:space="preserve">In an HE SU PPDU, HE MU PPDU and HE extended range SU PPDU, each field, </w:t>
      </w:r>
      <w:r>
        <w:rPr>
          <w:noProof/>
          <w:w w:val="100"/>
        </w:rPr>
        <w:drawing>
          <wp:inline distT="0" distB="0" distL="0" distR="0" wp14:anchorId="0C2248C4" wp14:editId="1A4E38BC">
            <wp:extent cx="580390" cy="238760"/>
            <wp:effectExtent l="0" t="0" r="0" b="889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, is defined as the summation of one or more subfields, where each subfield is defined to be an inverse discrete Fourier transform as specified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RTF36303935333a204571756174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Equation (26-4)</w:t>
      </w:r>
      <w:r>
        <w:rPr>
          <w:w w:val="100"/>
        </w:rPr>
        <w:fldChar w:fldCharType="end"/>
      </w:r>
      <w:r>
        <w:rPr>
          <w:w w:val="100"/>
        </w:rPr>
        <w:t>(#2158).(#526)</w:t>
      </w:r>
    </w:p>
    <w:p w:rsidR="00E343E3" w:rsidRDefault="00E343E3" w:rsidP="00E343E3">
      <w:pPr>
        <w:pStyle w:val="Equation"/>
        <w:numPr>
          <w:ilvl w:val="0"/>
          <w:numId w:val="17"/>
        </w:numPr>
        <w:ind w:left="0" w:firstLine="200"/>
        <w:rPr>
          <w:w w:val="100"/>
        </w:rPr>
      </w:pPr>
      <w:bookmarkStart w:id="5" w:name="RTF36303935333a204571756174"/>
    </w:p>
    <w:bookmarkEnd w:id="5"/>
    <w:p w:rsidR="00E343E3" w:rsidRDefault="00E343E3" w:rsidP="00E343E3">
      <w:pPr>
        <w:rPr>
          <w:szCs w:val="22"/>
        </w:rPr>
      </w:pPr>
      <w:del w:id="6" w:author="Sungeun (Sung Eun) Lee" w:date="2016-09-09T13:54:00Z">
        <w:r w:rsidDel="00FE30EA">
          <w:rPr>
            <w:noProof/>
            <w:lang w:val="en-US" w:eastAsia="ko-KR"/>
          </w:rPr>
          <w:drawing>
            <wp:inline distT="0" distB="0" distL="0" distR="0" wp14:anchorId="45E33A3F" wp14:editId="393E5456">
              <wp:extent cx="6734810" cy="914400"/>
              <wp:effectExtent l="0" t="0" r="0" b="0"/>
              <wp:docPr id="13" name="Pictur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1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73481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:rsidR="00FE30EA" w:rsidRDefault="00FE30EA" w:rsidP="00E343E3"/>
    <w:p w:rsidR="00C0716D" w:rsidRPr="00FE30EA" w:rsidRDefault="00CC513D" w:rsidP="00FE30EA">
      <w:pPr>
        <w:rPr>
          <w:szCs w:val="22"/>
        </w:rPr>
      </w:pPr>
      <w:ins w:id="7" w:author="Sungeun (Sung Eun) Lee" w:date="2016-09-09T13:54:00Z">
        <w:r w:rsidRPr="00002D5F">
          <w:rPr>
            <w:position w:val="-56"/>
          </w:rPr>
          <w:object w:dxaOrig="8300" w:dyaOrig="12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5pt;height:62.1pt" o:ole="">
              <v:imagedata r:id="rId10" o:title=""/>
            </v:shape>
            <o:OLEObject Type="Embed" ProgID="Equation.DSMT4" ShapeID="_x0000_i1025" DrawAspect="Content" ObjectID="_1535215201" r:id="rId11"/>
          </w:object>
        </w:r>
      </w:ins>
      <w:ins w:id="8" w:author="Sungeun (Sung Eun) Lee" w:date="2016-09-09T14:23:00Z">
        <w:r w:rsidR="000B26C9">
          <w:t xml:space="preserve"> (26-4)</w:t>
        </w:r>
      </w:ins>
    </w:p>
    <w:p w:rsidR="000B26C9" w:rsidRDefault="000B26C9" w:rsidP="000B26C9">
      <w:pPr>
        <w:pStyle w:val="T"/>
        <w:rPr>
          <w:w w:val="100"/>
        </w:rPr>
      </w:pPr>
      <w:r>
        <w:rPr>
          <w:w w:val="100"/>
        </w:rPr>
        <w:t>In an HE trigger-based PPDU, transmitted by user-</w:t>
      </w:r>
      <w:r>
        <w:rPr>
          <w:i/>
          <w:iCs/>
          <w:w w:val="100"/>
        </w:rPr>
        <w:t>u</w:t>
      </w:r>
      <w:r>
        <w:rPr>
          <w:w w:val="100"/>
        </w:rPr>
        <w:t xml:space="preserve"> in the </w:t>
      </w:r>
      <w:r>
        <w:rPr>
          <w:i/>
          <w:iCs/>
          <w:w w:val="100"/>
        </w:rPr>
        <w:t>r</w:t>
      </w:r>
      <w:r>
        <w:rPr>
          <w:w w:val="100"/>
        </w:rPr>
        <w:t>-</w:t>
      </w:r>
      <w:proofErr w:type="spellStart"/>
      <w:r>
        <w:rPr>
          <w:w w:val="100"/>
        </w:rPr>
        <w:t>th</w:t>
      </w:r>
      <w:proofErr w:type="spellEnd"/>
      <w:r>
        <w:rPr>
          <w:w w:val="100"/>
        </w:rPr>
        <w:t xml:space="preserve"> RU, each field</w:t>
      </w:r>
      <w:proofErr w:type="gramStart"/>
      <w:r>
        <w:rPr>
          <w:w w:val="100"/>
        </w:rPr>
        <w:t xml:space="preserve">, </w:t>
      </w:r>
      <w:proofErr w:type="gramEnd"/>
      <w:r>
        <w:rPr>
          <w:noProof/>
          <w:w w:val="100"/>
        </w:rPr>
        <w:drawing>
          <wp:inline distT="0" distB="0" distL="0" distR="0">
            <wp:extent cx="580390" cy="238760"/>
            <wp:effectExtent l="0" t="0" r="0" b="889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, is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RTF33313132353a204571756174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Equation (26-5)</w:t>
      </w:r>
      <w:r>
        <w:rPr>
          <w:w w:val="100"/>
        </w:rPr>
        <w:fldChar w:fldCharType="end"/>
      </w:r>
      <w:r>
        <w:rPr>
          <w:w w:val="100"/>
        </w:rPr>
        <w:t>.(#526)</w:t>
      </w:r>
    </w:p>
    <w:p w:rsidR="000B26C9" w:rsidRDefault="000B26C9" w:rsidP="000B26C9">
      <w:pPr>
        <w:pStyle w:val="Equation"/>
        <w:numPr>
          <w:ilvl w:val="0"/>
          <w:numId w:val="19"/>
        </w:numPr>
        <w:ind w:left="0" w:firstLine="200"/>
        <w:rPr>
          <w:w w:val="100"/>
        </w:rPr>
      </w:pPr>
      <w:bookmarkStart w:id="9" w:name="RTF33313132353a204571756174"/>
    </w:p>
    <w:bookmarkEnd w:id="9"/>
    <w:p w:rsidR="00C0716D" w:rsidRDefault="000B26C9" w:rsidP="000B26C9">
      <w:pPr>
        <w:pStyle w:val="T"/>
        <w:rPr>
          <w:w w:val="100"/>
        </w:rPr>
      </w:pPr>
      <w:del w:id="10" w:author="Sungeun (Sung Eun) Lee" w:date="2016-09-09T14:21:00Z">
        <w:r w:rsidDel="000B26C9">
          <w:rPr>
            <w:noProof/>
            <w:w w:val="100"/>
          </w:rPr>
          <w:drawing>
            <wp:inline distT="0" distB="0" distL="0" distR="0">
              <wp:extent cx="5124450" cy="930275"/>
              <wp:effectExtent l="0" t="0" r="0" b="0"/>
              <wp:docPr id="19" name="Picture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4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13375"/>
                      <a:stretch/>
                    </pic:blipFill>
                    <pic:spPr bwMode="auto">
                      <a:xfrm>
                        <a:off x="0" y="0"/>
                        <a:ext cx="5124450" cy="930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del>
      <w:ins w:id="11" w:author="Sungeun (Sung Eun) Lee" w:date="2016-09-09T14:22:00Z">
        <w:r>
          <w:rPr>
            <w:w w:val="100"/>
          </w:rPr>
          <w:t xml:space="preserve"> </w:t>
        </w:r>
      </w:ins>
    </w:p>
    <w:p w:rsidR="000B26C9" w:rsidRPr="000B26C9" w:rsidRDefault="00286F81" w:rsidP="000B26C9">
      <w:pPr>
        <w:rPr>
          <w:ins w:id="12" w:author="Sungeun (Sung Eun) Lee" w:date="2016-09-09T14:21:00Z"/>
          <w:color w:val="000000"/>
          <w:sz w:val="20"/>
          <w:lang w:val="en-US" w:eastAsia="zh-CN"/>
        </w:rPr>
      </w:pPr>
      <w:ins w:id="13" w:author="Sungeun (Sung Eun) Lee" w:date="2016-09-09T14:21:00Z">
        <w:r w:rsidRPr="00002D5F">
          <w:rPr>
            <w:position w:val="-56"/>
          </w:rPr>
          <w:object w:dxaOrig="8280" w:dyaOrig="1240">
            <v:shape id="_x0000_i1026" type="#_x0000_t75" style="width:414.6pt;height:62.1pt" o:ole="">
              <v:imagedata r:id="rId13" o:title=""/>
            </v:shape>
            <o:OLEObject Type="Embed" ProgID="Equation.DSMT4" ShapeID="_x0000_i1026" DrawAspect="Content" ObjectID="_1535215202" r:id="rId14"/>
          </w:object>
        </w:r>
      </w:ins>
      <w:ins w:id="14" w:author="Sungeun (Sung Eun) Lee" w:date="2016-09-09T14:21:00Z">
        <w:r w:rsidR="000B26C9" w:rsidRPr="000605A9">
          <w:t xml:space="preserve"> (</w:t>
        </w:r>
        <w:r w:rsidR="000B26C9" w:rsidRPr="000605A9">
          <w:fldChar w:fldCharType="begin"/>
        </w:r>
        <w:r w:rsidR="000B26C9" w:rsidRPr="000605A9">
          <w:instrText xml:space="preserve"> STYLEREF 1 \s </w:instrText>
        </w:r>
        <w:r w:rsidR="000B26C9" w:rsidRPr="000605A9">
          <w:fldChar w:fldCharType="separate"/>
        </w:r>
        <w:r w:rsidR="000B26C9" w:rsidRPr="000605A9">
          <w:t>26</w:t>
        </w:r>
        <w:r w:rsidR="000B26C9" w:rsidRPr="000605A9">
          <w:fldChar w:fldCharType="end"/>
        </w:r>
        <w:r w:rsidR="000B26C9" w:rsidRPr="000605A9">
          <w:noBreakHyphen/>
        </w:r>
        <w:r w:rsidR="000B26C9">
          <w:t>5</w:t>
        </w:r>
        <w:r w:rsidR="000B26C9" w:rsidRPr="000605A9">
          <w:t>)</w:t>
        </w:r>
      </w:ins>
    </w:p>
    <w:p w:rsidR="00B73A84" w:rsidRDefault="00B73A84" w:rsidP="00B73A84">
      <w:pPr>
        <w:rPr>
          <w:szCs w:val="22"/>
        </w:rPr>
      </w:pPr>
    </w:p>
    <w:p w:rsidR="00B73A84" w:rsidRDefault="00B73A84" w:rsidP="00B73A84">
      <w:pPr>
        <w:rPr>
          <w:szCs w:val="22"/>
        </w:rPr>
      </w:pPr>
      <w:r>
        <w:rPr>
          <w:szCs w:val="22"/>
        </w:rPr>
        <w:t>------------------------------------------------------------</w:t>
      </w:r>
    </w:p>
    <w:p w:rsidR="00E11E48" w:rsidRDefault="00E11E48" w:rsidP="000902A2">
      <w:pPr>
        <w:rPr>
          <w:szCs w:val="22"/>
        </w:rPr>
      </w:pPr>
    </w:p>
    <w:p w:rsidR="000877C0" w:rsidRPr="00C90A4A" w:rsidRDefault="00E11E48" w:rsidP="00E11E48">
      <w:pPr>
        <w:rPr>
          <w:szCs w:val="22"/>
        </w:rPr>
      </w:pPr>
      <w:r w:rsidRPr="00C90A4A">
        <w:rPr>
          <w:b/>
          <w:szCs w:val="22"/>
        </w:rPr>
        <w:t>Discussion #4 (</w:t>
      </w:r>
      <w:r w:rsidR="000877C0" w:rsidRPr="00C90A4A">
        <w:rPr>
          <w:iCs/>
        </w:rPr>
        <w:t>D0.</w:t>
      </w:r>
      <w:r w:rsidR="009A32E4" w:rsidRPr="00C90A4A">
        <w:rPr>
          <w:iCs/>
        </w:rPr>
        <w:t>4</w:t>
      </w:r>
      <w:r w:rsidR="000877C0" w:rsidRPr="00C90A4A">
        <w:rPr>
          <w:iCs/>
        </w:rPr>
        <w:t>, P1</w:t>
      </w:r>
      <w:r w:rsidR="00420E02" w:rsidRPr="00C90A4A">
        <w:rPr>
          <w:iCs/>
        </w:rPr>
        <w:t>53</w:t>
      </w:r>
      <w:r w:rsidR="000877C0" w:rsidRPr="00C90A4A">
        <w:rPr>
          <w:iCs/>
        </w:rPr>
        <w:t>L</w:t>
      </w:r>
      <w:r w:rsidR="00420E02" w:rsidRPr="00C90A4A">
        <w:rPr>
          <w:iCs/>
        </w:rPr>
        <w:t>21</w:t>
      </w:r>
      <w:r w:rsidR="000877C0" w:rsidRPr="00C90A4A">
        <w:rPr>
          <w:iCs/>
        </w:rPr>
        <w:t>, Section 26.3.</w:t>
      </w:r>
      <w:r w:rsidR="00420E02" w:rsidRPr="00C90A4A">
        <w:rPr>
          <w:iCs/>
        </w:rPr>
        <w:t>9</w:t>
      </w:r>
      <w:r w:rsidR="00B8371B" w:rsidRPr="00C90A4A">
        <w:rPr>
          <w:iCs/>
        </w:rPr>
        <w:t xml:space="preserve">, P157L54, </w:t>
      </w:r>
      <w:proofErr w:type="gramStart"/>
      <w:r w:rsidR="00B8371B" w:rsidRPr="00C90A4A">
        <w:rPr>
          <w:iCs/>
        </w:rPr>
        <w:t>Section</w:t>
      </w:r>
      <w:proofErr w:type="gramEnd"/>
      <w:r w:rsidR="00B8371B" w:rsidRPr="00C90A4A">
        <w:rPr>
          <w:iCs/>
        </w:rPr>
        <w:t xml:space="preserve"> 26.3.10.4</w:t>
      </w:r>
      <w:r w:rsidRPr="00C90A4A">
        <w:rPr>
          <w:iCs/>
        </w:rPr>
        <w:t>):</w:t>
      </w:r>
    </w:p>
    <w:p w:rsidR="00C90A4A" w:rsidRPr="00C90A4A" w:rsidRDefault="00C90A4A" w:rsidP="00C90A4A">
      <w:pPr>
        <w:rPr>
          <w:i/>
          <w:iCs/>
        </w:rPr>
      </w:pPr>
    </w:p>
    <w:p w:rsidR="00C90A4A" w:rsidRDefault="000877C0" w:rsidP="00C90A4A">
      <w:pPr>
        <w:rPr>
          <w:vertAlign w:val="subscript"/>
        </w:rPr>
      </w:pPr>
      <w:r w:rsidRPr="00C90A4A">
        <w:rPr>
          <w:i/>
          <w:iCs/>
        </w:rPr>
        <w:t>T</w:t>
      </w:r>
      <w:r w:rsidRPr="00C90A4A">
        <w:rPr>
          <w:i/>
          <w:iCs/>
          <w:vertAlign w:val="subscript"/>
        </w:rPr>
        <w:t>GI,</w:t>
      </w:r>
      <w:r w:rsidRPr="00C90A4A">
        <w:rPr>
          <w:vertAlign w:val="subscript"/>
        </w:rPr>
        <w:t>HE-LTF1</w:t>
      </w:r>
      <w:r w:rsidRPr="00C90A4A">
        <w:rPr>
          <w:iCs/>
        </w:rPr>
        <w:t xml:space="preserve">, </w:t>
      </w:r>
      <w:r w:rsidRPr="00C90A4A">
        <w:rPr>
          <w:i/>
          <w:iCs/>
        </w:rPr>
        <w:t>T</w:t>
      </w:r>
      <w:r w:rsidRPr="00C90A4A">
        <w:rPr>
          <w:i/>
          <w:iCs/>
          <w:vertAlign w:val="subscript"/>
        </w:rPr>
        <w:t>GI,</w:t>
      </w:r>
      <w:r w:rsidRPr="00C90A4A">
        <w:rPr>
          <w:vertAlign w:val="subscript"/>
        </w:rPr>
        <w:t>HE-LTF2</w:t>
      </w:r>
      <w:r w:rsidRPr="00C90A4A">
        <w:rPr>
          <w:iCs/>
        </w:rPr>
        <w:t xml:space="preserve">, and </w:t>
      </w:r>
      <w:r w:rsidRPr="00C90A4A">
        <w:rPr>
          <w:i/>
          <w:iCs/>
        </w:rPr>
        <w:t>T</w:t>
      </w:r>
      <w:r w:rsidRPr="00C90A4A">
        <w:rPr>
          <w:i/>
          <w:iCs/>
          <w:vertAlign w:val="subscript"/>
        </w:rPr>
        <w:t>GI,</w:t>
      </w:r>
      <w:r w:rsidRPr="00C90A4A">
        <w:rPr>
          <w:vertAlign w:val="subscript"/>
        </w:rPr>
        <w:t xml:space="preserve">HE-LTF4  </w:t>
      </w:r>
      <w:r w:rsidRPr="00C90A4A">
        <w:rPr>
          <w:iCs/>
        </w:rPr>
        <w:t xml:space="preserve">are </w:t>
      </w:r>
      <w:r w:rsidR="009A32E4" w:rsidRPr="00C90A4A">
        <w:rPr>
          <w:iCs/>
        </w:rPr>
        <w:t>de</w:t>
      </w:r>
      <w:r w:rsidR="00AD55E0">
        <w:rPr>
          <w:iCs/>
        </w:rPr>
        <w:t>c</w:t>
      </w:r>
      <w:r w:rsidR="009A32E4" w:rsidRPr="00C90A4A">
        <w:rPr>
          <w:iCs/>
        </w:rPr>
        <w:t xml:space="preserve">lared in Table 26-13, but the value of those parameters are </w:t>
      </w:r>
      <w:r w:rsidR="00045688" w:rsidRPr="00C90A4A">
        <w:rPr>
          <w:iCs/>
        </w:rPr>
        <w:t>never</w:t>
      </w:r>
      <w:r w:rsidRPr="00C90A4A">
        <w:rPr>
          <w:iCs/>
        </w:rPr>
        <w:t xml:space="preserve"> defined in the specification</w:t>
      </w:r>
      <w:r w:rsidR="00165EC4" w:rsidRPr="00C90A4A">
        <w:rPr>
          <w:iCs/>
        </w:rPr>
        <w:t>. In addition, GI duration is depending on LTF+CP combination, which is not one-to-one mapping from HE-LTF mode</w:t>
      </w:r>
      <w:r w:rsidR="004A42A7" w:rsidRPr="00C90A4A">
        <w:rPr>
          <w:iCs/>
        </w:rPr>
        <w:t xml:space="preserve">. </w:t>
      </w:r>
      <w:r w:rsidR="00165EC4" w:rsidRPr="00C90A4A">
        <w:rPr>
          <w:iCs/>
        </w:rPr>
        <w:t>Moreover,</w:t>
      </w:r>
      <w:r w:rsidR="00605602" w:rsidRPr="00C90A4A">
        <w:rPr>
          <w:iCs/>
        </w:rPr>
        <w:t xml:space="preserve"> </w:t>
      </w:r>
      <w:r w:rsidR="00553200" w:rsidRPr="00C90A4A">
        <w:rPr>
          <w:iCs/>
        </w:rPr>
        <w:t>the parameter</w:t>
      </w:r>
      <w:r w:rsidRPr="00C90A4A">
        <w:rPr>
          <w:iCs/>
        </w:rPr>
        <w:t xml:space="preserve"> </w:t>
      </w:r>
      <w:r w:rsidRPr="00C90A4A">
        <w:rPr>
          <w:i/>
          <w:iCs/>
        </w:rPr>
        <w:t>T</w:t>
      </w:r>
      <w:r w:rsidRPr="00C90A4A">
        <w:rPr>
          <w:i/>
          <w:iCs/>
          <w:vertAlign w:val="subscript"/>
        </w:rPr>
        <w:t>GI</w:t>
      </w:r>
      <w:proofErr w:type="gramStart"/>
      <w:r w:rsidRPr="00C90A4A">
        <w:rPr>
          <w:i/>
          <w:iCs/>
          <w:vertAlign w:val="subscript"/>
        </w:rPr>
        <w:t>,</w:t>
      </w:r>
      <w:r w:rsidRPr="00C90A4A">
        <w:rPr>
          <w:vertAlign w:val="subscript"/>
        </w:rPr>
        <w:t>HE</w:t>
      </w:r>
      <w:proofErr w:type="gramEnd"/>
      <w:r w:rsidRPr="00C90A4A">
        <w:rPr>
          <w:vertAlign w:val="subscript"/>
        </w:rPr>
        <w:t>-LTF</w:t>
      </w:r>
      <w:r w:rsidRPr="00C90A4A">
        <w:rPr>
          <w:iCs/>
        </w:rPr>
        <w:t xml:space="preserve"> </w:t>
      </w:r>
      <w:r w:rsidR="00553200" w:rsidRPr="00C90A4A">
        <w:rPr>
          <w:iCs/>
        </w:rPr>
        <w:t xml:space="preserve">is </w:t>
      </w:r>
      <w:r w:rsidR="00C90A4A" w:rsidRPr="00C90A4A">
        <w:rPr>
          <w:iCs/>
        </w:rPr>
        <w:t xml:space="preserve">already </w:t>
      </w:r>
      <w:r w:rsidR="00553200" w:rsidRPr="00C90A4A">
        <w:rPr>
          <w:iCs/>
        </w:rPr>
        <w:t xml:space="preserve">described </w:t>
      </w:r>
      <w:r w:rsidRPr="00C90A4A">
        <w:rPr>
          <w:iCs/>
        </w:rPr>
        <w:t>in Table 26-3 (D0.</w:t>
      </w:r>
      <w:r w:rsidR="004D15F8" w:rsidRPr="00C90A4A">
        <w:rPr>
          <w:iCs/>
        </w:rPr>
        <w:t>4</w:t>
      </w:r>
      <w:r w:rsidRPr="00C90A4A">
        <w:rPr>
          <w:iCs/>
        </w:rPr>
        <w:t>, P1</w:t>
      </w:r>
      <w:r w:rsidR="004D15F8" w:rsidRPr="00C90A4A">
        <w:rPr>
          <w:iCs/>
        </w:rPr>
        <w:t>35</w:t>
      </w:r>
      <w:r w:rsidRPr="00C90A4A">
        <w:rPr>
          <w:iCs/>
        </w:rPr>
        <w:t>L</w:t>
      </w:r>
      <w:r w:rsidR="004D15F8" w:rsidRPr="00C90A4A">
        <w:rPr>
          <w:iCs/>
        </w:rPr>
        <w:t>40</w:t>
      </w:r>
      <w:r w:rsidRPr="00C90A4A">
        <w:rPr>
          <w:iCs/>
        </w:rPr>
        <w:t xml:space="preserve">). </w:t>
      </w:r>
      <w:r w:rsidR="0071163E">
        <w:rPr>
          <w:iCs/>
        </w:rPr>
        <w:t xml:space="preserve">Therefore, </w:t>
      </w:r>
      <w:r w:rsidR="0071163E" w:rsidRPr="00C90A4A">
        <w:rPr>
          <w:i/>
          <w:iCs/>
        </w:rPr>
        <w:t>T</w:t>
      </w:r>
      <w:r w:rsidR="0071163E" w:rsidRPr="00C90A4A">
        <w:rPr>
          <w:i/>
          <w:iCs/>
          <w:vertAlign w:val="subscript"/>
        </w:rPr>
        <w:t>GI</w:t>
      </w:r>
      <w:proofErr w:type="gramStart"/>
      <w:r w:rsidR="0071163E" w:rsidRPr="00C90A4A">
        <w:rPr>
          <w:i/>
          <w:iCs/>
          <w:vertAlign w:val="subscript"/>
        </w:rPr>
        <w:t>,</w:t>
      </w:r>
      <w:r w:rsidR="0071163E" w:rsidRPr="00C90A4A">
        <w:rPr>
          <w:vertAlign w:val="subscript"/>
        </w:rPr>
        <w:t>HE</w:t>
      </w:r>
      <w:proofErr w:type="gramEnd"/>
      <w:r w:rsidR="0071163E" w:rsidRPr="00C90A4A">
        <w:rPr>
          <w:vertAlign w:val="subscript"/>
        </w:rPr>
        <w:t>-LTF1</w:t>
      </w:r>
      <w:r w:rsidR="0071163E" w:rsidRPr="00C90A4A">
        <w:rPr>
          <w:iCs/>
        </w:rPr>
        <w:t xml:space="preserve">, </w:t>
      </w:r>
      <w:r w:rsidR="0071163E" w:rsidRPr="00C90A4A">
        <w:rPr>
          <w:i/>
          <w:iCs/>
        </w:rPr>
        <w:t>T</w:t>
      </w:r>
      <w:r w:rsidR="0071163E" w:rsidRPr="00C90A4A">
        <w:rPr>
          <w:i/>
          <w:iCs/>
          <w:vertAlign w:val="subscript"/>
        </w:rPr>
        <w:t>GI,</w:t>
      </w:r>
      <w:r w:rsidR="0071163E" w:rsidRPr="00C90A4A">
        <w:rPr>
          <w:vertAlign w:val="subscript"/>
        </w:rPr>
        <w:t>HE-LTF2</w:t>
      </w:r>
      <w:r w:rsidR="0071163E" w:rsidRPr="00C90A4A">
        <w:rPr>
          <w:iCs/>
        </w:rPr>
        <w:t xml:space="preserve">, and </w:t>
      </w:r>
      <w:r w:rsidR="0071163E" w:rsidRPr="00C90A4A">
        <w:rPr>
          <w:i/>
          <w:iCs/>
        </w:rPr>
        <w:t>T</w:t>
      </w:r>
      <w:r w:rsidR="0071163E" w:rsidRPr="00C90A4A">
        <w:rPr>
          <w:i/>
          <w:iCs/>
          <w:vertAlign w:val="subscript"/>
        </w:rPr>
        <w:t>GI,</w:t>
      </w:r>
      <w:r w:rsidR="0071163E" w:rsidRPr="00C90A4A">
        <w:rPr>
          <w:vertAlign w:val="subscript"/>
        </w:rPr>
        <w:t xml:space="preserve">HE-LTF4  </w:t>
      </w:r>
      <w:r w:rsidR="0071163E">
        <w:rPr>
          <w:iCs/>
        </w:rPr>
        <w:t xml:space="preserve">would be </w:t>
      </w:r>
      <w:r w:rsidR="00A306F9">
        <w:rPr>
          <w:iCs/>
        </w:rPr>
        <w:t>replaced</w:t>
      </w:r>
      <w:r w:rsidR="0071163E">
        <w:rPr>
          <w:iCs/>
        </w:rPr>
        <w:t xml:space="preserve"> as  </w:t>
      </w:r>
      <w:r w:rsidR="0071163E" w:rsidRPr="00C90A4A">
        <w:rPr>
          <w:i/>
          <w:iCs/>
        </w:rPr>
        <w:t>T</w:t>
      </w:r>
      <w:r w:rsidR="0071163E" w:rsidRPr="00C90A4A">
        <w:rPr>
          <w:i/>
          <w:iCs/>
          <w:vertAlign w:val="subscript"/>
        </w:rPr>
        <w:t>GI,</w:t>
      </w:r>
      <w:r w:rsidR="0071163E" w:rsidRPr="00C90A4A">
        <w:rPr>
          <w:vertAlign w:val="subscript"/>
        </w:rPr>
        <w:t>HE-LTF</w:t>
      </w:r>
      <w:r w:rsidR="0071163E">
        <w:rPr>
          <w:vertAlign w:val="subscript"/>
        </w:rPr>
        <w:t>.</w:t>
      </w:r>
    </w:p>
    <w:p w:rsidR="00C9581B" w:rsidRPr="00C90A4A" w:rsidRDefault="00C9581B" w:rsidP="00C90A4A">
      <w:pPr>
        <w:rPr>
          <w:iCs/>
        </w:rPr>
      </w:pPr>
    </w:p>
    <w:p w:rsidR="00C90A4A" w:rsidRPr="00C90A4A" w:rsidRDefault="00C90A4A" w:rsidP="00C90A4A">
      <w:pPr>
        <w:rPr>
          <w:szCs w:val="22"/>
        </w:rPr>
      </w:pPr>
      <w:proofErr w:type="spellStart"/>
      <w:r w:rsidRPr="00C90A4A">
        <w:rPr>
          <w:i/>
          <w:iCs/>
        </w:rPr>
        <w:t>T</w:t>
      </w:r>
      <w:r w:rsidRPr="00C90A4A">
        <w:rPr>
          <w:i/>
          <w:iCs/>
          <w:vertAlign w:val="subscript"/>
        </w:rPr>
        <w:t>GI</w:t>
      </w:r>
      <w:proofErr w:type="gramStart"/>
      <w:r w:rsidRPr="00C90A4A">
        <w:rPr>
          <w:i/>
          <w:iCs/>
          <w:vertAlign w:val="subscript"/>
        </w:rPr>
        <w:t>,</w:t>
      </w:r>
      <w:r w:rsidRPr="00C90A4A">
        <w:rPr>
          <w:vertAlign w:val="subscript"/>
        </w:rPr>
        <w:t>LegacyPreamble</w:t>
      </w:r>
      <w:proofErr w:type="spellEnd"/>
      <w:proofErr w:type="gramEnd"/>
      <w:r w:rsidR="005302E0">
        <w:rPr>
          <w:szCs w:val="22"/>
        </w:rPr>
        <w:t xml:space="preserve"> is declared </w:t>
      </w:r>
      <w:r w:rsidRPr="00C90A4A">
        <w:rPr>
          <w:szCs w:val="22"/>
        </w:rPr>
        <w:t>in Table 26-13</w:t>
      </w:r>
      <w:r w:rsidR="005302E0">
        <w:rPr>
          <w:szCs w:val="22"/>
        </w:rPr>
        <w:t xml:space="preserve"> and used for all g</w:t>
      </w:r>
      <w:r w:rsidR="005302E0" w:rsidRPr="005302E0">
        <w:rPr>
          <w:szCs w:val="22"/>
        </w:rPr>
        <w:t xml:space="preserve">uard interval duration </w:t>
      </w:r>
      <w:r w:rsidR="005302E0">
        <w:rPr>
          <w:szCs w:val="22"/>
        </w:rPr>
        <w:t>on</w:t>
      </w:r>
      <w:r w:rsidR="005302E0" w:rsidRPr="005302E0">
        <w:rPr>
          <w:szCs w:val="22"/>
        </w:rPr>
        <w:t xml:space="preserve"> the legacy preamble, RL-SIG, HE-SIG-A and HE-SIG-B</w:t>
      </w:r>
      <w:r w:rsidR="005302E0">
        <w:rPr>
          <w:szCs w:val="22"/>
        </w:rPr>
        <w:t xml:space="preserve">, </w:t>
      </w:r>
      <w:r w:rsidRPr="00C90A4A">
        <w:rPr>
          <w:szCs w:val="22"/>
        </w:rPr>
        <w:t xml:space="preserve">but the value of </w:t>
      </w:r>
      <w:proofErr w:type="spellStart"/>
      <w:r w:rsidRPr="00C90A4A">
        <w:rPr>
          <w:i/>
          <w:iCs/>
        </w:rPr>
        <w:t>T</w:t>
      </w:r>
      <w:r w:rsidRPr="00C90A4A">
        <w:rPr>
          <w:i/>
          <w:iCs/>
          <w:vertAlign w:val="subscript"/>
        </w:rPr>
        <w:t>GI,</w:t>
      </w:r>
      <w:r w:rsidRPr="00C90A4A">
        <w:rPr>
          <w:vertAlign w:val="subscript"/>
        </w:rPr>
        <w:t>LegacyPreamble</w:t>
      </w:r>
      <w:proofErr w:type="spellEnd"/>
      <w:r w:rsidRPr="00C90A4A">
        <w:rPr>
          <w:szCs w:val="22"/>
        </w:rPr>
        <w:t xml:space="preserve">  is never defined in the specification. </w:t>
      </w:r>
      <w:r w:rsidR="005302E0">
        <w:rPr>
          <w:szCs w:val="22"/>
        </w:rPr>
        <w:t xml:space="preserve">On the other hand, </w:t>
      </w:r>
      <w:proofErr w:type="spellStart"/>
      <w:r w:rsidR="005302E0">
        <w:rPr>
          <w:i/>
          <w:iCs/>
        </w:rPr>
        <w:t>T</w:t>
      </w:r>
      <w:r w:rsidR="005302E0">
        <w:rPr>
          <w:i/>
          <w:iCs/>
          <w:vertAlign w:val="subscript"/>
        </w:rPr>
        <w:t>GI</w:t>
      </w:r>
      <w:proofErr w:type="gramStart"/>
      <w:r w:rsidR="005302E0">
        <w:rPr>
          <w:i/>
          <w:iCs/>
          <w:vertAlign w:val="subscript"/>
        </w:rPr>
        <w:t>,</w:t>
      </w:r>
      <w:r w:rsidR="005302E0">
        <w:rPr>
          <w:vertAlign w:val="subscript"/>
        </w:rPr>
        <w:t>Pre</w:t>
      </w:r>
      <w:proofErr w:type="spellEnd"/>
      <w:proofErr w:type="gramEnd"/>
      <w:r w:rsidR="005302E0">
        <w:rPr>
          <w:vertAlign w:val="subscript"/>
        </w:rPr>
        <w:t>-HE</w:t>
      </w:r>
      <w:r w:rsidR="005302E0">
        <w:rPr>
          <w:szCs w:val="22"/>
        </w:rPr>
        <w:t xml:space="preserve"> is defined in Table 26-3, but it is never used in the equations. Therefore, </w:t>
      </w:r>
      <w:proofErr w:type="spellStart"/>
      <w:r w:rsidR="005302E0">
        <w:rPr>
          <w:i/>
          <w:iCs/>
        </w:rPr>
        <w:t>T</w:t>
      </w:r>
      <w:r w:rsidR="005302E0">
        <w:rPr>
          <w:i/>
          <w:iCs/>
          <w:vertAlign w:val="subscript"/>
        </w:rPr>
        <w:t>GI</w:t>
      </w:r>
      <w:proofErr w:type="gramStart"/>
      <w:r w:rsidR="005302E0">
        <w:rPr>
          <w:i/>
          <w:iCs/>
          <w:vertAlign w:val="subscript"/>
        </w:rPr>
        <w:t>,</w:t>
      </w:r>
      <w:r w:rsidR="005302E0">
        <w:rPr>
          <w:vertAlign w:val="subscript"/>
        </w:rPr>
        <w:t>Pre</w:t>
      </w:r>
      <w:proofErr w:type="spellEnd"/>
      <w:proofErr w:type="gramEnd"/>
      <w:r w:rsidR="005302E0">
        <w:rPr>
          <w:vertAlign w:val="subscript"/>
        </w:rPr>
        <w:t>-HE</w:t>
      </w:r>
      <w:r w:rsidR="005302E0">
        <w:rPr>
          <w:szCs w:val="22"/>
        </w:rPr>
        <w:t xml:space="preserve"> </w:t>
      </w:r>
      <w:r w:rsidR="002219E7">
        <w:rPr>
          <w:szCs w:val="22"/>
        </w:rPr>
        <w:t xml:space="preserve">would be replaced to </w:t>
      </w:r>
      <w:proofErr w:type="spellStart"/>
      <w:r w:rsidR="005302E0" w:rsidRPr="00C90A4A">
        <w:rPr>
          <w:i/>
          <w:iCs/>
        </w:rPr>
        <w:t>T</w:t>
      </w:r>
      <w:r w:rsidR="005302E0" w:rsidRPr="00C90A4A">
        <w:rPr>
          <w:i/>
          <w:iCs/>
          <w:vertAlign w:val="subscript"/>
        </w:rPr>
        <w:t>GI,</w:t>
      </w:r>
      <w:r w:rsidR="005302E0" w:rsidRPr="00C90A4A">
        <w:rPr>
          <w:vertAlign w:val="subscript"/>
        </w:rPr>
        <w:t>LegacyPreamble</w:t>
      </w:r>
      <w:proofErr w:type="spellEnd"/>
      <w:r w:rsidR="005302E0">
        <w:rPr>
          <w:szCs w:val="22"/>
        </w:rPr>
        <w:t xml:space="preserve"> </w:t>
      </w:r>
      <w:r w:rsidR="002219E7">
        <w:rPr>
          <w:szCs w:val="22"/>
        </w:rPr>
        <w:t>which corresponds to 0.8 us</w:t>
      </w:r>
      <w:r w:rsidRPr="00C90A4A">
        <w:rPr>
          <w:szCs w:val="22"/>
        </w:rPr>
        <w:t>.</w:t>
      </w:r>
    </w:p>
    <w:p w:rsidR="00C90A4A" w:rsidRPr="00C90A4A" w:rsidRDefault="00C90A4A" w:rsidP="00C90A4A">
      <w:pPr>
        <w:rPr>
          <w:szCs w:val="22"/>
        </w:rPr>
      </w:pPr>
    </w:p>
    <w:p w:rsidR="00467881" w:rsidRDefault="00C90A4A" w:rsidP="00C90A4A">
      <w:pPr>
        <w:rPr>
          <w:szCs w:val="22"/>
        </w:rPr>
      </w:pPr>
      <w:proofErr w:type="spellStart"/>
      <w:r w:rsidRPr="00C90A4A">
        <w:rPr>
          <w:i/>
          <w:iCs/>
        </w:rPr>
        <w:t>T</w:t>
      </w:r>
      <w:r w:rsidRPr="00C90A4A">
        <w:rPr>
          <w:i/>
          <w:iCs/>
          <w:vertAlign w:val="subscript"/>
        </w:rPr>
        <w:t>GI</w:t>
      </w:r>
      <w:proofErr w:type="gramStart"/>
      <w:r w:rsidRPr="00C90A4A">
        <w:rPr>
          <w:i/>
          <w:iCs/>
          <w:vertAlign w:val="subscript"/>
        </w:rPr>
        <w:t>,</w:t>
      </w:r>
      <w:r w:rsidRPr="00C90A4A">
        <w:rPr>
          <w:vertAlign w:val="subscript"/>
        </w:rPr>
        <w:t>LegacyPreamble</w:t>
      </w:r>
      <w:proofErr w:type="spellEnd"/>
      <w:proofErr w:type="gramEnd"/>
      <w:r w:rsidRPr="00C90A4A">
        <w:rPr>
          <w:szCs w:val="22"/>
        </w:rPr>
        <w:t xml:space="preserve"> in equation</w:t>
      </w:r>
      <w:r w:rsidR="00467881">
        <w:rPr>
          <w:szCs w:val="22"/>
        </w:rPr>
        <w:t>s</w:t>
      </w:r>
      <w:r w:rsidRPr="00C90A4A">
        <w:rPr>
          <w:szCs w:val="22"/>
        </w:rPr>
        <w:t xml:space="preserve"> (26-12)</w:t>
      </w:r>
      <w:r w:rsidR="00467881">
        <w:rPr>
          <w:szCs w:val="22"/>
        </w:rPr>
        <w:t xml:space="preserve"> and (26-13) regarding L-LTF</w:t>
      </w:r>
      <w:r w:rsidRPr="00C90A4A">
        <w:rPr>
          <w:szCs w:val="22"/>
        </w:rPr>
        <w:t xml:space="preserve"> should be replaced to</w:t>
      </w:r>
      <w:r w:rsidR="00EA2CB0">
        <w:rPr>
          <w:szCs w:val="22"/>
        </w:rPr>
        <w:t xml:space="preserve"> </w:t>
      </w:r>
      <w:r w:rsidR="00EA2CB0">
        <w:rPr>
          <w:i/>
          <w:iCs/>
        </w:rPr>
        <w:t>T</w:t>
      </w:r>
      <w:r w:rsidR="00EA2CB0">
        <w:rPr>
          <w:i/>
          <w:iCs/>
          <w:vertAlign w:val="subscript"/>
        </w:rPr>
        <w:t>GI2,Data</w:t>
      </w:r>
      <w:r w:rsidRPr="00C90A4A">
        <w:rPr>
          <w:szCs w:val="22"/>
        </w:rPr>
        <w:t xml:space="preserve"> </w:t>
      </w:r>
      <w:r w:rsidR="00EA2CB0">
        <w:rPr>
          <w:szCs w:val="22"/>
        </w:rPr>
        <w:t xml:space="preserve">(1.6 us). </w:t>
      </w:r>
      <w:r w:rsidR="00467881">
        <w:rPr>
          <w:szCs w:val="22"/>
        </w:rPr>
        <w:t xml:space="preserve">In addition, on </w:t>
      </w:r>
      <w:r w:rsidR="00467881">
        <w:rPr>
          <w:iCs/>
        </w:rPr>
        <w:t>e</w:t>
      </w:r>
      <w:r w:rsidR="00467881" w:rsidRPr="00894D6E">
        <w:rPr>
          <w:iCs/>
        </w:rPr>
        <w:t xml:space="preserve">quation (26-13), the set of 20MHz channels </w:t>
      </w:r>
      <w:r w:rsidR="00F65303">
        <w:rPr>
          <w:iCs/>
        </w:rPr>
        <w:t>should be</w:t>
      </w:r>
      <w:r w:rsidR="0022072B">
        <w:rPr>
          <w:iCs/>
        </w:rPr>
        <w:t xml:space="preserve"> changed to</w:t>
      </w:r>
      <w:r w:rsidR="00467881" w:rsidRPr="00894D6E">
        <w:rPr>
          <w:iCs/>
        </w:rPr>
        <w:t xml:space="preserve"> {0</w:t>
      </w:r>
      <w:proofErr w:type="gramStart"/>
      <w:r w:rsidR="00467881" w:rsidRPr="00894D6E">
        <w:rPr>
          <w:iCs/>
        </w:rPr>
        <w:t>,1</w:t>
      </w:r>
      <w:proofErr w:type="gramEnd"/>
      <w:r w:rsidR="00467881" w:rsidRPr="00894D6E">
        <w:rPr>
          <w:iCs/>
        </w:rPr>
        <w:t xml:space="preserve">,…,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w:rPr>
                <w:rFonts w:ascii="Cambria Math" w:hAnsi="Cambria Math" w:hint="eastAsia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20MHz</m:t>
            </m:r>
          </m:sub>
        </m:sSub>
        <m:r>
          <w:rPr>
            <w:rFonts w:ascii="Cambria Math" w:hAnsi="Cambria Math"/>
          </w:rPr>
          <m:t>-1}.</m:t>
        </m:r>
      </m:oMath>
    </w:p>
    <w:p w:rsidR="00AB263E" w:rsidRDefault="00AB263E" w:rsidP="00C90A4A">
      <w:pPr>
        <w:rPr>
          <w:iCs/>
        </w:rPr>
      </w:pPr>
    </w:p>
    <w:p w:rsidR="003F628E" w:rsidRPr="003F628E" w:rsidRDefault="003F628E" w:rsidP="00C90A4A">
      <w:pPr>
        <w:rPr>
          <w:iCs/>
        </w:rPr>
      </w:pPr>
      <w:r>
        <w:t xml:space="preserve">The precise expression on the guard interval of HE-Data is represented as </w:t>
      </w:r>
      <w:proofErr w:type="spellStart"/>
      <w:r>
        <w:rPr>
          <w:i/>
          <w:iCs/>
        </w:rPr>
        <w:t>T</w:t>
      </w:r>
      <w:r>
        <w:rPr>
          <w:i/>
          <w:iCs/>
          <w:vertAlign w:val="subscript"/>
        </w:rPr>
        <w:t>GI</w:t>
      </w:r>
      <w:proofErr w:type="gramStart"/>
      <w:r>
        <w:rPr>
          <w:i/>
          <w:iCs/>
          <w:vertAlign w:val="subscript"/>
        </w:rPr>
        <w:t>,Data</w:t>
      </w:r>
      <w:proofErr w:type="spellEnd"/>
      <w:proofErr w:type="gramEnd"/>
      <w:r>
        <w:t xml:space="preserve"> </w:t>
      </w:r>
      <w:r w:rsidR="008F48D7">
        <w:t>in Table 26-3. T</w:t>
      </w:r>
      <w:r>
        <w:t>herefore, change</w:t>
      </w:r>
      <w:r w:rsidR="007A1D21">
        <w:t xml:space="preserve"> the guard interval description of HE-Data from “</w:t>
      </w:r>
      <w:r>
        <w:rPr>
          <w:i/>
          <w:iCs/>
        </w:rPr>
        <w:t>T</w:t>
      </w:r>
      <w:r>
        <w:rPr>
          <w:i/>
          <w:iCs/>
          <w:vertAlign w:val="subscript"/>
        </w:rPr>
        <w:t>GI1</w:t>
      </w:r>
      <w:proofErr w:type="gramStart"/>
      <w:r>
        <w:rPr>
          <w:i/>
          <w:iCs/>
          <w:vertAlign w:val="subscript"/>
        </w:rPr>
        <w:t>,Data</w:t>
      </w:r>
      <w:proofErr w:type="gramEnd"/>
      <w:r>
        <w:t xml:space="preserve">(#2502), </w:t>
      </w:r>
      <w:r>
        <w:rPr>
          <w:i/>
          <w:iCs/>
        </w:rPr>
        <w:t>T</w:t>
      </w:r>
      <w:r>
        <w:rPr>
          <w:i/>
          <w:iCs/>
          <w:vertAlign w:val="subscript"/>
        </w:rPr>
        <w:t>GI2,Data</w:t>
      </w:r>
      <w:r>
        <w:t xml:space="preserve"> or </w:t>
      </w:r>
      <w:r>
        <w:rPr>
          <w:i/>
          <w:iCs/>
        </w:rPr>
        <w:t>T</w:t>
      </w:r>
      <w:r>
        <w:rPr>
          <w:i/>
          <w:iCs/>
          <w:vertAlign w:val="subscript"/>
        </w:rPr>
        <w:t xml:space="preserve">GI4,Data </w:t>
      </w:r>
      <w:r w:rsidR="007A1D21">
        <w:t>”t</w:t>
      </w:r>
      <w:r>
        <w:t xml:space="preserve">o the representative </w:t>
      </w:r>
      <w:proofErr w:type="spellStart"/>
      <w:r>
        <w:rPr>
          <w:i/>
          <w:iCs/>
        </w:rPr>
        <w:t>T</w:t>
      </w:r>
      <w:r>
        <w:rPr>
          <w:i/>
          <w:iCs/>
          <w:vertAlign w:val="subscript"/>
        </w:rPr>
        <w:t>GI,Data</w:t>
      </w:r>
      <w:proofErr w:type="spellEnd"/>
      <w:r w:rsidR="007A1D21">
        <w:t xml:space="preserve"> for consistency.</w:t>
      </w:r>
    </w:p>
    <w:p w:rsidR="003F628E" w:rsidRDefault="003F628E" w:rsidP="00C90A4A">
      <w:pPr>
        <w:rPr>
          <w:iCs/>
        </w:rPr>
      </w:pPr>
    </w:p>
    <w:p w:rsidR="00E97BD6" w:rsidRPr="002559C9" w:rsidRDefault="00E97BD6" w:rsidP="00E97BD6">
      <w:pPr>
        <w:rPr>
          <w:b/>
          <w:szCs w:val="22"/>
        </w:rPr>
      </w:pPr>
      <w:r>
        <w:rPr>
          <w:b/>
          <w:szCs w:val="22"/>
          <w:highlight w:val="lightGray"/>
        </w:rPr>
        <w:t>Proposed text change #4</w:t>
      </w:r>
      <w:r w:rsidRPr="00B73A84">
        <w:rPr>
          <w:b/>
          <w:szCs w:val="22"/>
          <w:highlight w:val="lightGray"/>
        </w:rPr>
        <w:t>:</w:t>
      </w:r>
    </w:p>
    <w:p w:rsidR="00E97BD6" w:rsidRDefault="00E97BD6" w:rsidP="00E97BD6">
      <w:pPr>
        <w:rPr>
          <w:szCs w:val="22"/>
        </w:rPr>
      </w:pPr>
      <w:r>
        <w:rPr>
          <w:szCs w:val="22"/>
        </w:rPr>
        <w:t>------------------------------------------------------------</w:t>
      </w:r>
    </w:p>
    <w:p w:rsidR="00E97BD6" w:rsidRDefault="004E0821" w:rsidP="00E97BD6">
      <w:pPr>
        <w:rPr>
          <w:szCs w:val="22"/>
        </w:rPr>
      </w:pPr>
      <w:r>
        <w:rPr>
          <w:szCs w:val="22"/>
          <w:highlight w:val="yellow"/>
        </w:rPr>
        <w:t xml:space="preserve">To </w:t>
      </w:r>
      <w:proofErr w:type="spellStart"/>
      <w:r>
        <w:rPr>
          <w:szCs w:val="22"/>
          <w:highlight w:val="yellow"/>
        </w:rPr>
        <w:t>TGax</w:t>
      </w:r>
      <w:proofErr w:type="spellEnd"/>
      <w:r>
        <w:rPr>
          <w:szCs w:val="22"/>
          <w:highlight w:val="yellow"/>
        </w:rPr>
        <w:t xml:space="preserve"> Editor: Update the Table 26-3 as follows in </w:t>
      </w:r>
      <w:r w:rsidR="00E97BD6" w:rsidRPr="00B73A84">
        <w:rPr>
          <w:szCs w:val="22"/>
          <w:highlight w:val="yellow"/>
        </w:rPr>
        <w:t>D0.4, P152L09 Section 26.3.9</w:t>
      </w:r>
    </w:p>
    <w:p w:rsidR="00E97BD6" w:rsidRDefault="00E97BD6" w:rsidP="00E97BD6">
      <w:pPr>
        <w:pStyle w:val="T"/>
        <w:rPr>
          <w:w w:val="100"/>
        </w:rPr>
      </w:pPr>
      <w:r>
        <w:rPr>
          <w:w w:val="100"/>
        </w:rPr>
        <w:fldChar w:fldCharType="begin"/>
      </w:r>
      <w:r>
        <w:rPr>
          <w:w w:val="100"/>
        </w:rPr>
        <w:instrText xml:space="preserve"> REF  RTF34333631363a205461626c65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26-3 (Timing-related constants)</w:t>
      </w:r>
      <w:r>
        <w:rPr>
          <w:w w:val="100"/>
        </w:rPr>
        <w:fldChar w:fldCharType="end"/>
      </w:r>
      <w:r>
        <w:rPr>
          <w:w w:val="100"/>
        </w:rPr>
        <w:t xml:space="preserve"> defines the timing-related parameters for HE PPDU formats</w:t>
      </w:r>
      <w:proofErr w:type="gramStart"/>
      <w:r>
        <w:rPr>
          <w:w w:val="100"/>
        </w:rPr>
        <w:t>..</w:t>
      </w:r>
      <w:proofErr w:type="gramEnd"/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520"/>
        <w:gridCol w:w="3600"/>
        <w:gridCol w:w="3520"/>
      </w:tblGrid>
      <w:tr w:rsidR="00E97BD6" w:rsidTr="00CC3FD4">
        <w:trPr>
          <w:jc w:val="center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97BD6" w:rsidRDefault="00E97BD6" w:rsidP="00E97BD6">
            <w:pPr>
              <w:pStyle w:val="TableTitle"/>
              <w:numPr>
                <w:ilvl w:val="0"/>
                <w:numId w:val="27"/>
              </w:numPr>
            </w:pPr>
            <w:bookmarkStart w:id="15" w:name="RTF34333631363a205461626c65"/>
            <w:r>
              <w:rPr>
                <w:w w:val="100"/>
              </w:rPr>
              <w:t xml:space="preserve"> Timing-related constants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15"/>
          </w:p>
        </w:tc>
      </w:tr>
      <w:tr w:rsidR="00E97BD6" w:rsidTr="00CC3FD4">
        <w:trPr>
          <w:trHeight w:val="440"/>
          <w:jc w:val="center"/>
        </w:trPr>
        <w:tc>
          <w:tcPr>
            <w:tcW w:w="15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E97BD6" w:rsidRDefault="00E97BD6" w:rsidP="00CC3FD4">
            <w:pPr>
              <w:pStyle w:val="CellHeading"/>
            </w:pPr>
            <w:r>
              <w:rPr>
                <w:w w:val="100"/>
              </w:rPr>
              <w:lastRenderedPageBreak/>
              <w:t>Parameter</w:t>
            </w:r>
          </w:p>
        </w:tc>
        <w:tc>
          <w:tcPr>
            <w:tcW w:w="36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E97BD6" w:rsidRDefault="00E97BD6" w:rsidP="00CC3FD4">
            <w:pPr>
              <w:pStyle w:val="CellHeading"/>
            </w:pPr>
            <w:r>
              <w:rPr>
                <w:w w:val="100"/>
              </w:rPr>
              <w:t>Values</w:t>
            </w:r>
          </w:p>
        </w:tc>
        <w:tc>
          <w:tcPr>
            <w:tcW w:w="35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E97BD6" w:rsidRDefault="00E97BD6" w:rsidP="00CC3FD4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rStyle w:val="EquationVariables"/>
                <w:noProof/>
                <w:w w:val="100"/>
              </w:rPr>
              <w:drawing>
                <wp:inline distT="0" distB="0" distL="0" distR="0">
                  <wp:extent cx="457200" cy="182880"/>
                  <wp:effectExtent l="0" t="0" r="0" b="762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312.5 kHz</w:t>
            </w:r>
          </w:p>
        </w:tc>
        <w:tc>
          <w:tcPr>
            <w:tcW w:w="35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 xml:space="preserve">Subcarrier frequency spacing for the pre-HE modulated </w:t>
            </w:r>
            <w:proofErr w:type="gramStart"/>
            <w:r>
              <w:rPr>
                <w:w w:val="100"/>
              </w:rPr>
              <w:t>fields(</w:t>
            </w:r>
            <w:proofErr w:type="gramEnd"/>
            <w:r>
              <w:rPr>
                <w:w w:val="100"/>
              </w:rPr>
              <w:t>#279).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rStyle w:val="EquationVariables"/>
                <w:noProof/>
                <w:w w:val="100"/>
              </w:rPr>
              <w:drawing>
                <wp:inline distT="0" distB="0" distL="0" distR="0">
                  <wp:extent cx="365760" cy="182880"/>
                  <wp:effectExtent l="0" t="0" r="0" b="762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78.125 kHz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 xml:space="preserve">Subcarrier frequency spacing for the HE modulated </w:t>
            </w:r>
            <w:proofErr w:type="gramStart"/>
            <w:r>
              <w:rPr>
                <w:w w:val="100"/>
              </w:rPr>
              <w:t>fields(</w:t>
            </w:r>
            <w:proofErr w:type="gramEnd"/>
            <w:r>
              <w:rPr>
                <w:w w:val="100"/>
              </w:rPr>
              <w:t>#279).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proofErr w:type="spellStart"/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>
              <w:rPr>
                <w:w w:val="100"/>
                <w:vertAlign w:val="subscript"/>
              </w:rPr>
              <w:t>Pre</w:t>
            </w:r>
            <w:proofErr w:type="spellEnd"/>
            <w:r>
              <w:rPr>
                <w:w w:val="100"/>
                <w:vertAlign w:val="subscript"/>
              </w:rPr>
              <w:t>-HE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3.2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 xml:space="preserve">IDFT/DFT period for the pre-HE modulated </w:t>
            </w:r>
            <w:proofErr w:type="gramStart"/>
            <w:r>
              <w:rPr>
                <w:w w:val="100"/>
              </w:rPr>
              <w:t>fields(</w:t>
            </w:r>
            <w:proofErr w:type="gramEnd"/>
            <w:r>
              <w:rPr>
                <w:w w:val="100"/>
              </w:rPr>
              <w:t>#279).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>
              <w:rPr>
                <w:w w:val="100"/>
                <w:vertAlign w:val="subscript"/>
              </w:rPr>
              <w:t>HE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12.8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 xml:space="preserve">IDFT/DFT period for the HE Data </w:t>
            </w:r>
            <w:proofErr w:type="gramStart"/>
            <w:r>
              <w:rPr>
                <w:w w:val="100"/>
              </w:rPr>
              <w:t>field(</w:t>
            </w:r>
            <w:proofErr w:type="gramEnd"/>
            <w:r>
              <w:rPr>
                <w:w w:val="100"/>
              </w:rPr>
              <w:t>#279)(#Ed).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>
            <w:pPr>
              <w:pStyle w:val="CellBody"/>
              <w:rPr>
                <w:i/>
                <w:iCs/>
              </w:rPr>
            </w:pPr>
            <w:proofErr w:type="spellStart"/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del w:id="16" w:author="Sungeun (Sung Eun) Lee" w:date="2016-09-11T17:44:00Z">
              <w:r w:rsidDel="00FC362E">
                <w:rPr>
                  <w:w w:val="100"/>
                  <w:vertAlign w:val="subscript"/>
                </w:rPr>
                <w:delText>Pre-HE</w:delText>
              </w:r>
            </w:del>
            <w:ins w:id="17" w:author="Sungeun (Sung Eun) Lee" w:date="2016-09-11T17:44:00Z">
              <w:r w:rsidR="00FC362E">
                <w:rPr>
                  <w:w w:val="100"/>
                  <w:vertAlign w:val="subscript"/>
                </w:rPr>
                <w:t>LegacyPreamble</w:t>
              </w:r>
            </w:ins>
            <w:proofErr w:type="spellEnd"/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0.8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Guard interval duration for the legacy preamble, RL-SIG, HE-SIG-A and HE-SIG-B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>
              <w:rPr>
                <w:w w:val="100"/>
                <w:vertAlign w:val="subscript"/>
              </w:rPr>
              <w:t>HE-LTF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GI1,Data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GI2,Data</w:t>
            </w:r>
            <w:r>
              <w:rPr>
                <w:w w:val="100"/>
              </w:rPr>
              <w:t xml:space="preserve"> or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GI4,Data</w:t>
            </w:r>
            <w:r>
              <w:rPr>
                <w:w w:val="100"/>
              </w:rPr>
              <w:t xml:space="preserve"> depending on the GI used for data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w w:val="100"/>
              </w:rPr>
              <w:t xml:space="preserve">Guard interval duration for the HE-LTF field, same as </w:t>
            </w:r>
            <w:proofErr w:type="spellStart"/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GI,Data</w:t>
            </w:r>
            <w:proofErr w:type="spellEnd"/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proofErr w:type="spellStart"/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GI,Data</w:t>
            </w:r>
            <w:proofErr w:type="spellEnd"/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GI1,Data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GI2,Data</w:t>
            </w:r>
            <w:r>
              <w:rPr>
                <w:w w:val="100"/>
              </w:rPr>
              <w:t xml:space="preserve"> or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GI4,Data</w:t>
            </w:r>
            <w:r>
              <w:rPr>
                <w:w w:val="100"/>
              </w:rPr>
              <w:t xml:space="preserve"> depending on the GI used for data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Guard interval duration for the HE-Data field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GI1,Data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0.8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Base guard interval duration for the HE-Data field.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GI2,Data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1.6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Double guard interval duration for the HE-Data field</w:t>
            </w:r>
            <w:ins w:id="18" w:author="Sungeun (Sung Eun) Lee" w:date="2016-09-09T15:49:00Z">
              <w:r w:rsidR="00E574F5">
                <w:rPr>
                  <w:w w:val="100"/>
                </w:rPr>
                <w:t xml:space="preserve"> and L-LTF</w:t>
              </w:r>
            </w:ins>
            <w:del w:id="19" w:author="Sungeun (Sung Eun) Lee" w:date="2016-09-09T15:49:00Z">
              <w:r w:rsidDel="00E574F5">
                <w:rPr>
                  <w:w w:val="100"/>
                </w:rPr>
                <w:delText>.</w:delText>
              </w:r>
            </w:del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GI4,Data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3.2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Quadruple guard interval duration for the HE-Data field.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SYM1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 xml:space="preserve">13.6 µs =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>
              <w:rPr>
                <w:w w:val="100"/>
                <w:vertAlign w:val="subscript"/>
              </w:rPr>
              <w:t>HE</w:t>
            </w:r>
            <w:r>
              <w:rPr>
                <w:w w:val="100"/>
              </w:rPr>
              <w:t xml:space="preserve"> +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GI1,Data</w:t>
            </w:r>
            <w:r>
              <w:rPr>
                <w:w w:val="100"/>
              </w:rPr>
              <w:t xml:space="preserve"> = 1.0625 ×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DFT,HE</w:t>
            </w:r>
            <w:r>
              <w:rPr>
                <w:w w:val="100"/>
              </w:rPr>
              <w:t xml:space="preserve"> 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OFDM symbol duration with base GI(#1108)(#279)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SYM2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 xml:space="preserve">14.4 µs =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>
              <w:rPr>
                <w:w w:val="100"/>
                <w:vertAlign w:val="subscript"/>
              </w:rPr>
              <w:t>HE</w:t>
            </w:r>
            <w:r>
              <w:rPr>
                <w:w w:val="100"/>
              </w:rPr>
              <w:t xml:space="preserve"> +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GI2,Data</w:t>
            </w:r>
            <w:r>
              <w:rPr>
                <w:w w:val="100"/>
              </w:rPr>
              <w:t xml:space="preserve"> = 1.125 ×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DFT,HE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OFDM symbol duration with double GI(#1109)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SYM4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 xml:space="preserve">16 µs =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>
              <w:rPr>
                <w:w w:val="100"/>
                <w:vertAlign w:val="subscript"/>
              </w:rPr>
              <w:t>HE</w:t>
            </w:r>
            <w:r>
              <w:rPr>
                <w:w w:val="100"/>
              </w:rPr>
              <w:t xml:space="preserve"> +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GI4,Data</w:t>
            </w:r>
            <w:r>
              <w:rPr>
                <w:w w:val="100"/>
              </w:rPr>
              <w:t xml:space="preserve"> = 1.25 ×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>
              <w:rPr>
                <w:w w:val="100"/>
                <w:vertAlign w:val="subscript"/>
              </w:rPr>
              <w:t>HE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OFDM symbol duration with quadruple GI(#1110)</w:t>
            </w:r>
          </w:p>
        </w:tc>
      </w:tr>
      <w:tr w:rsidR="00E97BD6" w:rsidTr="00CC3FD4">
        <w:trPr>
          <w:trHeight w:val="9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SYM1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SYM2</w:t>
            </w:r>
            <w:r>
              <w:rPr>
                <w:w w:val="100"/>
              </w:rPr>
              <w:t xml:space="preserve">, or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SYM4</w:t>
            </w:r>
            <w:r>
              <w:rPr>
                <w:w w:val="100"/>
              </w:rPr>
              <w:t xml:space="preserve"> depending on the GI used (see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 RTF34373737323a205461626c65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Table 26-13 (Tone scaling factor and guard interval duration values for HE PPDU fields)</w:t>
            </w:r>
            <w:r>
              <w:rPr>
                <w:w w:val="100"/>
              </w:rPr>
              <w:fldChar w:fldCharType="end"/>
            </w:r>
            <w:r>
              <w:rPr>
                <w:w w:val="100"/>
              </w:rPr>
              <w:t>(#2757))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Symbol interval</w:t>
            </w:r>
          </w:p>
        </w:tc>
      </w:tr>
      <w:tr w:rsidR="00E97BD6" w:rsidTr="00CC3FD4">
        <w:trPr>
          <w:trHeight w:val="3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L-STF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 xml:space="preserve">8 µs = 10 × </w:t>
            </w:r>
            <w:proofErr w:type="spellStart"/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>
              <w:rPr>
                <w:w w:val="100"/>
                <w:vertAlign w:val="subscript"/>
              </w:rPr>
              <w:t>Pre</w:t>
            </w:r>
            <w:proofErr w:type="spellEnd"/>
            <w:r>
              <w:rPr>
                <w:w w:val="100"/>
                <w:vertAlign w:val="subscript"/>
              </w:rPr>
              <w:t>-HE</w:t>
            </w:r>
            <w:r>
              <w:rPr>
                <w:w w:val="100"/>
              </w:rPr>
              <w:t xml:space="preserve"> /4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Non-HT Short Training field duration</w:t>
            </w:r>
          </w:p>
        </w:tc>
      </w:tr>
      <w:tr w:rsidR="00E97BD6" w:rsidTr="00CC3FD4">
        <w:trPr>
          <w:trHeight w:val="3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L-LTF</w:t>
            </w:r>
            <w:r>
              <w:rPr>
                <w:w w:val="100"/>
              </w:rPr>
              <w:t>(#1040)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 xml:space="preserve">8 µs = 2 × </w:t>
            </w:r>
            <w:proofErr w:type="spellStart"/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>
              <w:rPr>
                <w:w w:val="100"/>
                <w:vertAlign w:val="subscript"/>
              </w:rPr>
              <w:t>Pre</w:t>
            </w:r>
            <w:proofErr w:type="spellEnd"/>
            <w:r>
              <w:rPr>
                <w:w w:val="100"/>
                <w:vertAlign w:val="subscript"/>
              </w:rPr>
              <w:t>-HE</w:t>
            </w:r>
            <w:r>
              <w:rPr>
                <w:w w:val="100"/>
              </w:rPr>
              <w:t xml:space="preserve"> +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GI2,Data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Non-HT Long Training field duration</w:t>
            </w:r>
          </w:p>
        </w:tc>
      </w:tr>
      <w:tr w:rsidR="00E97BD6" w:rsidTr="00CC3FD4">
        <w:trPr>
          <w:trHeight w:val="3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L-SIG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4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Non-HT SIGNAL field duration</w:t>
            </w:r>
          </w:p>
        </w:tc>
      </w:tr>
      <w:tr w:rsidR="00E97BD6" w:rsidTr="00CC3FD4">
        <w:trPr>
          <w:trHeight w:val="3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lastRenderedPageBreak/>
              <w:t>T</w:t>
            </w:r>
            <w:r>
              <w:rPr>
                <w:w w:val="100"/>
                <w:vertAlign w:val="subscript"/>
              </w:rPr>
              <w:t>RL-SIG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4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Repeated non-HT SIGNAL field duration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HE-SIG-A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8 µs = 2 × 4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HE-SIG-A field duration in an HE SU PPDU, HE MU PPDU and HE trigger-based PPDU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HE-SIG-A-R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16 µs = 4 × 4 µs(#279)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HE-SIG-A field duration in an HE extended range SU PPDU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HE-STF-T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8 µs = 5 × 1.6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HE-STF field duration for an HE trigger-based PPDU</w:t>
            </w:r>
          </w:p>
        </w:tc>
      </w:tr>
      <w:tr w:rsidR="00E97BD6" w:rsidTr="00CC3FD4">
        <w:trPr>
          <w:trHeight w:val="7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HE-STF-NT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4 µs = 5 × 0.8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HE-STF field duration for an HE SU PPDU, HE extended range SU PPDU and HE MU PPDU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HE-LTF-1X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3.2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Duration of each 1x HE-LTF OFDM symbol without GI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HE-LTF-2X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6.4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Duration of each 2x HE-LTF OFDM symbol without GI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HE-LTF-4X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12.8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Duration of each 4x HE-LTF OFDM symbol without GI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HE-LTF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HE-LTF-1X</w:t>
            </w:r>
            <w:r>
              <w:rPr>
                <w:w w:val="100"/>
              </w:rPr>
              <w:t xml:space="preserve">, </w:t>
            </w: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HE-LTF-2X</w:t>
            </w:r>
            <w:r>
              <w:rPr>
                <w:w w:val="100"/>
              </w:rPr>
              <w:t xml:space="preserve"> or </w:t>
            </w: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HE-LTF-4X</w:t>
            </w:r>
            <w:r>
              <w:rPr>
                <w:w w:val="100"/>
              </w:rPr>
              <w:t xml:space="preserve"> depending upon the LTF duration used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Duration of each OFDM symbol without GI in the HE-LTF field (#279)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HE-LTF-SYM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 xml:space="preserve">sum of </w:t>
            </w: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HE-LTF</w:t>
            </w:r>
            <w:r>
              <w:rPr>
                <w:w w:val="100"/>
              </w:rPr>
              <w:t xml:space="preserve"> and </w:t>
            </w: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>
              <w:rPr>
                <w:w w:val="100"/>
                <w:vertAlign w:val="subscript"/>
              </w:rPr>
              <w:t>HE-LTF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Duration of each OFDM symbol including GI in the HE-LTF field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w w:val="100"/>
                <w:vertAlign w:val="subscript"/>
              </w:rPr>
              <w:t>HE-SIG-B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>
            <w:pPr>
              <w:pStyle w:val="CellBody"/>
            </w:pPr>
            <w:r>
              <w:rPr>
                <w:w w:val="100"/>
              </w:rPr>
              <w:t xml:space="preserve">4 µs = </w:t>
            </w:r>
            <w:proofErr w:type="spellStart"/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DFT,</w:t>
            </w:r>
            <w:r>
              <w:rPr>
                <w:w w:val="100"/>
                <w:vertAlign w:val="subscript"/>
              </w:rPr>
              <w:t>Pre</w:t>
            </w:r>
            <w:proofErr w:type="spellEnd"/>
            <w:r>
              <w:rPr>
                <w:w w:val="100"/>
                <w:vertAlign w:val="subscript"/>
              </w:rPr>
              <w:t>-HE</w:t>
            </w:r>
            <w:r>
              <w:rPr>
                <w:w w:val="100"/>
              </w:rPr>
              <w:t xml:space="preserve"> + </w:t>
            </w:r>
            <w:proofErr w:type="spellStart"/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del w:id="20" w:author="Sungeun (Sung Eun) Lee" w:date="2016-09-11T17:44:00Z">
              <w:r w:rsidDel="00FC362E">
                <w:rPr>
                  <w:w w:val="100"/>
                  <w:vertAlign w:val="subscript"/>
                </w:rPr>
                <w:delText>Pre-HE</w:delText>
              </w:r>
            </w:del>
            <w:ins w:id="21" w:author="Sungeun (Sung Eun) Lee" w:date="2016-09-11T17:44:00Z">
              <w:r w:rsidR="00FC362E">
                <w:rPr>
                  <w:w w:val="100"/>
                  <w:vertAlign w:val="subscript"/>
                </w:rPr>
                <w:t>LegacyPreamble</w:t>
              </w:r>
            </w:ins>
            <w:proofErr w:type="spellEnd"/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Duration of each OFDM symbol in the HE-SIG-B field(#Ed)</w:t>
            </w:r>
          </w:p>
        </w:tc>
      </w:tr>
      <w:tr w:rsidR="00E97BD6" w:rsidTr="00CC3FD4">
        <w:trPr>
          <w:trHeight w:val="3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proofErr w:type="spellStart"/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service</w:t>
            </w:r>
            <w:proofErr w:type="spellEnd"/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16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Number of bits in the SERVICE field</w:t>
            </w:r>
          </w:p>
        </w:tc>
      </w:tr>
      <w:tr w:rsidR="00E97BD6" w:rsidTr="00CC3FD4">
        <w:trPr>
          <w:trHeight w:val="3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proofErr w:type="spellStart"/>
            <w:r>
              <w:rPr>
                <w:i/>
                <w:iCs/>
                <w:w w:val="100"/>
              </w:rPr>
              <w:t>N</w:t>
            </w:r>
            <w:r>
              <w:rPr>
                <w:i/>
                <w:iCs/>
                <w:w w:val="100"/>
                <w:vertAlign w:val="subscript"/>
              </w:rPr>
              <w:t>tail</w:t>
            </w:r>
            <w:proofErr w:type="spellEnd"/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6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Number of tail bits per BCC encoder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SYML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4 µs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Symbol duration including GI prior to the HE-STF field</w:t>
            </w:r>
          </w:p>
        </w:tc>
      </w:tr>
      <w:tr w:rsidR="00E97BD6" w:rsidTr="00CC3FD4">
        <w:trPr>
          <w:trHeight w:val="560"/>
          <w:jc w:val="center"/>
        </w:trPr>
        <w:tc>
          <w:tcPr>
            <w:tcW w:w="152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PE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0, 4 µs, 8 µs, 12 µs or 16 µs depending on the actual extension duration used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</w:pPr>
            <w:r>
              <w:rPr>
                <w:w w:val="100"/>
              </w:rPr>
              <w:t>Duration of the Packet Extension field(#279)</w:t>
            </w:r>
          </w:p>
        </w:tc>
      </w:tr>
    </w:tbl>
    <w:p w:rsidR="00E97BD6" w:rsidRDefault="00E97BD6" w:rsidP="00E97BD6">
      <w:pPr>
        <w:pStyle w:val="T"/>
        <w:rPr>
          <w:w w:val="100"/>
        </w:rPr>
      </w:pPr>
    </w:p>
    <w:p w:rsidR="00E97BD6" w:rsidRDefault="00E97BD6" w:rsidP="00C90A4A">
      <w:pPr>
        <w:rPr>
          <w:iCs/>
          <w:lang w:val="en-US"/>
        </w:rPr>
      </w:pPr>
    </w:p>
    <w:p w:rsidR="00E97BD6" w:rsidRDefault="00E97BD6" w:rsidP="00E97BD6">
      <w:pPr>
        <w:rPr>
          <w:szCs w:val="22"/>
        </w:rPr>
      </w:pPr>
      <w:r w:rsidRPr="00B73A84">
        <w:rPr>
          <w:szCs w:val="22"/>
          <w:highlight w:val="yellow"/>
        </w:rPr>
        <w:t xml:space="preserve">To </w:t>
      </w:r>
      <w:proofErr w:type="spellStart"/>
      <w:r w:rsidRPr="00B73A84">
        <w:rPr>
          <w:szCs w:val="22"/>
          <w:highlight w:val="yellow"/>
        </w:rPr>
        <w:t>TGax</w:t>
      </w:r>
      <w:proofErr w:type="spellEnd"/>
      <w:r w:rsidRPr="00B73A84">
        <w:rPr>
          <w:szCs w:val="22"/>
          <w:highlight w:val="yellow"/>
        </w:rPr>
        <w:t xml:space="preserve"> Editor: </w:t>
      </w:r>
      <w:r w:rsidR="00975E61">
        <w:rPr>
          <w:szCs w:val="22"/>
          <w:highlight w:val="yellow"/>
        </w:rPr>
        <w:t xml:space="preserve">Update the Table 26-13 </w:t>
      </w:r>
      <w:r w:rsidR="00BB1CB1">
        <w:rPr>
          <w:szCs w:val="22"/>
          <w:highlight w:val="yellow"/>
        </w:rPr>
        <w:t xml:space="preserve">as follows </w:t>
      </w:r>
      <w:r w:rsidR="00975E61">
        <w:rPr>
          <w:szCs w:val="22"/>
          <w:highlight w:val="yellow"/>
        </w:rPr>
        <w:t xml:space="preserve">in </w:t>
      </w:r>
      <w:r w:rsidRPr="00B73A84">
        <w:rPr>
          <w:szCs w:val="22"/>
          <w:highlight w:val="yellow"/>
        </w:rPr>
        <w:t>D0.4, P152L</w:t>
      </w:r>
      <w:r>
        <w:rPr>
          <w:szCs w:val="22"/>
          <w:highlight w:val="yellow"/>
        </w:rPr>
        <w:t>48</w:t>
      </w:r>
      <w:r w:rsidRPr="00B73A84">
        <w:rPr>
          <w:szCs w:val="22"/>
          <w:highlight w:val="yellow"/>
        </w:rPr>
        <w:t xml:space="preserve"> Section 26.3.9</w:t>
      </w:r>
    </w:p>
    <w:p w:rsidR="00E97BD6" w:rsidRPr="00E97BD6" w:rsidRDefault="00E97BD6" w:rsidP="00C90A4A">
      <w:pPr>
        <w:rPr>
          <w:iCs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2620"/>
        <w:gridCol w:w="940"/>
        <w:gridCol w:w="940"/>
        <w:gridCol w:w="940"/>
        <w:gridCol w:w="940"/>
        <w:gridCol w:w="1820"/>
      </w:tblGrid>
      <w:tr w:rsidR="00E97BD6" w:rsidTr="00CC3FD4">
        <w:trPr>
          <w:jc w:val="center"/>
        </w:trPr>
        <w:tc>
          <w:tcPr>
            <w:tcW w:w="820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97BD6" w:rsidRDefault="00E97BD6" w:rsidP="00E97BD6">
            <w:pPr>
              <w:pStyle w:val="TableTitle"/>
              <w:numPr>
                <w:ilvl w:val="0"/>
                <w:numId w:val="28"/>
              </w:numPr>
            </w:pPr>
            <w:bookmarkStart w:id="22" w:name="RTF34373737323a205461626c65"/>
            <w:r>
              <w:rPr>
                <w:w w:val="100"/>
              </w:rPr>
              <w:t>Tone scaling factor and guard interval duration values for HE PPDU fields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22"/>
          </w:p>
        </w:tc>
      </w:tr>
      <w:tr w:rsidR="00E97BD6" w:rsidTr="00CC3FD4">
        <w:trPr>
          <w:trHeight w:val="840"/>
          <w:jc w:val="center"/>
        </w:trPr>
        <w:tc>
          <w:tcPr>
            <w:tcW w:w="262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E97BD6" w:rsidRDefault="00E97BD6" w:rsidP="00CC3FD4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lastRenderedPageBreak/>
              <w:t>Field</w:t>
            </w:r>
          </w:p>
        </w:tc>
        <w:tc>
          <w:tcPr>
            <w:tcW w:w="3760" w:type="dxa"/>
            <w:gridSpan w:val="4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E97BD6" w:rsidRDefault="00E97BD6" w:rsidP="00CC3FD4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b w:val="0"/>
                <w:bCs w:val="0"/>
                <w:noProof/>
                <w:w w:val="100"/>
                <w:sz w:val="20"/>
                <w:szCs w:val="20"/>
              </w:rPr>
              <w:drawing>
                <wp:inline distT="0" distB="0" distL="0" distR="0">
                  <wp:extent cx="330200" cy="23114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bCs w:val="0"/>
                <w:w w:val="100"/>
                <w:sz w:val="20"/>
                <w:szCs w:val="20"/>
              </w:rPr>
              <w:t xml:space="preserve"> </w:t>
            </w:r>
            <w:r>
              <w:rPr>
                <w:w w:val="100"/>
                <w:position w:val="-12"/>
              </w:rPr>
              <w:t>as a function of bandwidth, and RU size per frequency segment</w:t>
            </w:r>
          </w:p>
        </w:tc>
        <w:tc>
          <w:tcPr>
            <w:tcW w:w="1820" w:type="dxa"/>
            <w:vMerge w:val="restar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E97BD6" w:rsidRDefault="00E97BD6" w:rsidP="00CC3FD4">
            <w:pPr>
              <w:pStyle w:val="CellHeading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Guard interval duration</w:t>
            </w:r>
          </w:p>
        </w:tc>
      </w:tr>
      <w:tr w:rsidR="00E97BD6" w:rsidTr="00CC3FD4">
        <w:trPr>
          <w:trHeight w:val="440"/>
          <w:jc w:val="center"/>
        </w:trPr>
        <w:tc>
          <w:tcPr>
            <w:tcW w:w="2620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E97BD6" w:rsidRDefault="00E97BD6" w:rsidP="00CC3FD4">
            <w:pPr>
              <w:pStyle w:val="Equation"/>
              <w:widowControl w:val="0"/>
              <w:suppressAutoHyphens w:val="0"/>
              <w:spacing w:before="0" w:after="0" w:line="240" w:lineRule="auto"/>
              <w:ind w:firstLine="0"/>
              <w:rPr>
                <w:rFonts w:ascii="Symbol" w:hAnsi="Symbol" w:cstheme="minorBidi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E97BD6" w:rsidRDefault="00E97BD6" w:rsidP="00CC3FD4">
            <w:pPr>
              <w:pStyle w:val="CellHeading"/>
            </w:pPr>
            <w:r>
              <w:rPr>
                <w:w w:val="100"/>
              </w:rPr>
              <w:t>20 MHz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E97BD6" w:rsidRDefault="00E97BD6" w:rsidP="00CC3FD4">
            <w:pPr>
              <w:pStyle w:val="CellHeading"/>
            </w:pPr>
            <w:r>
              <w:rPr>
                <w:w w:val="100"/>
              </w:rPr>
              <w:t>40 MHz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E97BD6" w:rsidRDefault="00E97BD6" w:rsidP="00CC3FD4">
            <w:pPr>
              <w:pStyle w:val="CellHeading"/>
            </w:pPr>
            <w:r>
              <w:rPr>
                <w:w w:val="100"/>
              </w:rPr>
              <w:t>80 MHz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E97BD6" w:rsidRDefault="00E97BD6" w:rsidP="00CC3FD4">
            <w:pPr>
              <w:pStyle w:val="CellHeading"/>
            </w:pPr>
            <w:r>
              <w:rPr>
                <w:w w:val="100"/>
              </w:rPr>
              <w:t>160 MHz</w:t>
            </w:r>
          </w:p>
        </w:tc>
        <w:tc>
          <w:tcPr>
            <w:tcW w:w="1820" w:type="dxa"/>
            <w:vMerge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E97BD6" w:rsidRDefault="00E97BD6" w:rsidP="00CC3FD4">
            <w:pPr>
              <w:pStyle w:val="Equation"/>
              <w:widowControl w:val="0"/>
              <w:suppressAutoHyphens w:val="0"/>
              <w:spacing w:before="0" w:after="0" w:line="240" w:lineRule="auto"/>
              <w:ind w:firstLine="0"/>
              <w:rPr>
                <w:rFonts w:ascii="Symbol" w:hAnsi="Symbol" w:cstheme="minorBidi"/>
                <w:color w:val="auto"/>
                <w:w w:val="100"/>
                <w:sz w:val="24"/>
                <w:szCs w:val="24"/>
              </w:rPr>
            </w:pPr>
          </w:p>
        </w:tc>
      </w:tr>
      <w:tr w:rsidR="00E97BD6" w:rsidTr="00CC3FD4">
        <w:trPr>
          <w:trHeight w:val="360"/>
          <w:jc w:val="center"/>
        </w:trPr>
        <w:tc>
          <w:tcPr>
            <w:tcW w:w="262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L-STF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12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24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48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96</w:t>
            </w:r>
          </w:p>
        </w:tc>
        <w:tc>
          <w:tcPr>
            <w:tcW w:w="18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97BD6" w:rsidRDefault="00E97BD6" w:rsidP="00CC3FD4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</w:pPr>
            <w:r>
              <w:rPr>
                <w:w w:val="100"/>
              </w:rPr>
              <w:t>-</w:t>
            </w:r>
          </w:p>
        </w:tc>
      </w:tr>
      <w:tr w:rsidR="00E97BD6" w:rsidTr="00CC3FD4">
        <w:trPr>
          <w:trHeight w:val="380"/>
          <w:jc w:val="center"/>
        </w:trPr>
        <w:tc>
          <w:tcPr>
            <w:tcW w:w="26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L-LTF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52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104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208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97BD6" w:rsidRDefault="00E97BD6" w:rsidP="00CC3FD4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416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97BD6" w:rsidRDefault="00E97BD6" w:rsidP="00CC3FD4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GI2,Data</w:t>
            </w:r>
          </w:p>
        </w:tc>
      </w:tr>
      <w:tr w:rsidR="00E6747F" w:rsidTr="00FC362E">
        <w:trPr>
          <w:trHeight w:val="360"/>
          <w:jc w:val="center"/>
        </w:trPr>
        <w:tc>
          <w:tcPr>
            <w:tcW w:w="26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L-SIG in an HE PPDU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56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112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224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448</w:t>
            </w:r>
          </w:p>
        </w:tc>
        <w:tc>
          <w:tcPr>
            <w:tcW w:w="18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</w:pPr>
            <w:proofErr w:type="spellStart"/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>
              <w:rPr>
                <w:w w:val="100"/>
                <w:vertAlign w:val="subscript"/>
              </w:rPr>
              <w:t>LegacyPreamble</w:t>
            </w:r>
            <w:proofErr w:type="spellEnd"/>
          </w:p>
        </w:tc>
      </w:tr>
      <w:tr w:rsidR="00E6747F" w:rsidTr="00CC3FD4">
        <w:trPr>
          <w:trHeight w:val="580"/>
          <w:jc w:val="center"/>
        </w:trPr>
        <w:tc>
          <w:tcPr>
            <w:tcW w:w="26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L-SIG in a non-HT duplicate PPDU(#1988)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-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104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208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416</w:t>
            </w:r>
          </w:p>
        </w:tc>
        <w:tc>
          <w:tcPr>
            <w:tcW w:w="18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E6747F" w:rsidRDefault="00E6747F" w:rsidP="00E6747F">
            <w:pPr>
              <w:pStyle w:val="Equation"/>
              <w:widowControl w:val="0"/>
              <w:suppressAutoHyphens w:val="0"/>
              <w:spacing w:before="0" w:after="0" w:line="240" w:lineRule="auto"/>
              <w:ind w:firstLine="0"/>
              <w:rPr>
                <w:rFonts w:ascii="Symbol" w:hAnsi="Symbol" w:cstheme="minorBidi"/>
                <w:color w:val="auto"/>
                <w:w w:val="100"/>
                <w:sz w:val="24"/>
                <w:szCs w:val="24"/>
              </w:rPr>
            </w:pPr>
          </w:p>
        </w:tc>
      </w:tr>
      <w:tr w:rsidR="00E6747F" w:rsidTr="00FC362E">
        <w:trPr>
          <w:trHeight w:val="380"/>
          <w:jc w:val="center"/>
        </w:trPr>
        <w:tc>
          <w:tcPr>
            <w:tcW w:w="26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RL-SIG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56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112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224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448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6747F" w:rsidRDefault="00FC362E" w:rsidP="00FC362E">
            <w:pPr>
              <w:pStyle w:val="CellBody"/>
              <w:tabs>
                <w:tab w:val="left" w:pos="243"/>
                <w:tab w:val="left" w:pos="720"/>
                <w:tab w:val="center" w:pos="79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rPr>
                <w:i/>
                <w:iCs/>
                <w:w w:val="100"/>
              </w:rPr>
              <w:tab/>
            </w:r>
            <w:proofErr w:type="spellStart"/>
            <w:r w:rsidR="00E6747F">
              <w:rPr>
                <w:i/>
                <w:iCs/>
                <w:w w:val="100"/>
              </w:rPr>
              <w:t>T</w:t>
            </w:r>
            <w:r w:rsidR="00E6747F">
              <w:rPr>
                <w:i/>
                <w:iCs/>
                <w:w w:val="100"/>
                <w:vertAlign w:val="subscript"/>
              </w:rPr>
              <w:t>GI,</w:t>
            </w:r>
            <w:r w:rsidR="00E6747F">
              <w:rPr>
                <w:w w:val="100"/>
                <w:vertAlign w:val="subscript"/>
              </w:rPr>
              <w:t>LegacyPreamble</w:t>
            </w:r>
            <w:proofErr w:type="spellEnd"/>
          </w:p>
        </w:tc>
      </w:tr>
      <w:tr w:rsidR="00E6747F" w:rsidTr="00FC362E">
        <w:trPr>
          <w:trHeight w:val="380"/>
          <w:jc w:val="center"/>
        </w:trPr>
        <w:tc>
          <w:tcPr>
            <w:tcW w:w="26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HE-SIG-A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56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112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224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448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</w:pPr>
            <w:proofErr w:type="spellStart"/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>
              <w:rPr>
                <w:w w:val="100"/>
                <w:vertAlign w:val="subscript"/>
              </w:rPr>
              <w:t>LegacyPreamble</w:t>
            </w:r>
            <w:proofErr w:type="spellEnd"/>
          </w:p>
        </w:tc>
      </w:tr>
      <w:tr w:rsidR="00E6747F" w:rsidTr="00FC362E">
        <w:trPr>
          <w:trHeight w:val="380"/>
          <w:jc w:val="center"/>
        </w:trPr>
        <w:tc>
          <w:tcPr>
            <w:tcW w:w="26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HE-SIG-B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56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112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224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448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</w:pPr>
            <w:proofErr w:type="spellStart"/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>
              <w:rPr>
                <w:w w:val="100"/>
                <w:vertAlign w:val="subscript"/>
              </w:rPr>
              <w:t>LegacyPreamble</w:t>
            </w:r>
            <w:proofErr w:type="spellEnd"/>
          </w:p>
        </w:tc>
      </w:tr>
      <w:tr w:rsidR="00E6747F" w:rsidTr="00CC3FD4">
        <w:trPr>
          <w:trHeight w:val="580"/>
          <w:jc w:val="center"/>
        </w:trPr>
        <w:tc>
          <w:tcPr>
            <w:tcW w:w="26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HE-STF not in an HE trigger-based PPDU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30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62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126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</w:pPr>
            <w:r>
              <w:rPr>
                <w:w w:val="100"/>
              </w:rPr>
              <w:t>-</w:t>
            </w:r>
          </w:p>
        </w:tc>
      </w:tr>
      <w:tr w:rsidR="00E6747F" w:rsidTr="00CC3FD4">
        <w:trPr>
          <w:trHeight w:val="580"/>
          <w:jc w:val="center"/>
        </w:trPr>
        <w:tc>
          <w:tcPr>
            <w:tcW w:w="26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HE-STF in an HE trigger-based PPDU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30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60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124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248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</w:pPr>
            <w:r>
              <w:rPr>
                <w:w w:val="100"/>
              </w:rPr>
              <w:t>-</w:t>
            </w:r>
          </w:p>
        </w:tc>
      </w:tr>
      <w:tr w:rsidR="00E6747F" w:rsidTr="00CC3FD4">
        <w:trPr>
          <w:trHeight w:val="380"/>
          <w:jc w:val="center"/>
        </w:trPr>
        <w:tc>
          <w:tcPr>
            <w:tcW w:w="26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HE-LTF 1x Duration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60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122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250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500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6747F" w:rsidRDefault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>
              <w:rPr>
                <w:w w:val="100"/>
                <w:vertAlign w:val="subscript"/>
              </w:rPr>
              <w:t>HE-LTF</w:t>
            </w:r>
            <w:del w:id="23" w:author="Sungeun (Sung Eun) Lee" w:date="2016-09-09T15:43:00Z">
              <w:r w:rsidDel="00E6747F">
                <w:rPr>
                  <w:w w:val="100"/>
                  <w:vertAlign w:val="subscript"/>
                </w:rPr>
                <w:delText>1</w:delText>
              </w:r>
            </w:del>
          </w:p>
        </w:tc>
      </w:tr>
      <w:tr w:rsidR="00E6747F" w:rsidTr="00CC3FD4">
        <w:trPr>
          <w:trHeight w:val="380"/>
          <w:jc w:val="center"/>
        </w:trPr>
        <w:tc>
          <w:tcPr>
            <w:tcW w:w="26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HE-LTF 2x Duration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122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242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498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996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6747F" w:rsidRDefault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>
              <w:rPr>
                <w:w w:val="100"/>
                <w:vertAlign w:val="subscript"/>
              </w:rPr>
              <w:t>HE-LTF</w:t>
            </w:r>
            <w:del w:id="24" w:author="Sungeun (Sung Eun) Lee" w:date="2016-09-09T15:43:00Z">
              <w:r w:rsidDel="00E6747F">
                <w:rPr>
                  <w:w w:val="100"/>
                  <w:vertAlign w:val="subscript"/>
                </w:rPr>
                <w:delText>2</w:delText>
              </w:r>
            </w:del>
          </w:p>
        </w:tc>
      </w:tr>
      <w:tr w:rsidR="00E6747F" w:rsidTr="00CC3FD4">
        <w:trPr>
          <w:trHeight w:val="380"/>
          <w:jc w:val="center"/>
        </w:trPr>
        <w:tc>
          <w:tcPr>
            <w:tcW w:w="26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HE-LTF 4x Duration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242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484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996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1992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6747F" w:rsidRDefault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</w:pPr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>
              <w:rPr>
                <w:w w:val="100"/>
                <w:vertAlign w:val="subscript"/>
              </w:rPr>
              <w:t>HE-LTF</w:t>
            </w:r>
            <w:del w:id="25" w:author="Sungeun (Sung Eun) Lee" w:date="2016-09-09T15:43:00Z">
              <w:r w:rsidDel="00E6747F">
                <w:rPr>
                  <w:w w:val="100"/>
                  <w:vertAlign w:val="subscript"/>
                </w:rPr>
                <w:delText>4</w:delText>
              </w:r>
            </w:del>
          </w:p>
        </w:tc>
      </w:tr>
      <w:tr w:rsidR="00E6747F" w:rsidTr="00CC3FD4">
        <w:trPr>
          <w:trHeight w:val="620"/>
          <w:jc w:val="center"/>
        </w:trPr>
        <w:tc>
          <w:tcPr>
            <w:tcW w:w="26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HE-Data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242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484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996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1992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i/>
                <w:iCs/>
              </w:rPr>
            </w:pPr>
            <w:del w:id="26" w:author="Sungeun (Sung Eun) Lee" w:date="2016-09-09T15:49:00Z">
              <w:r w:rsidDel="003E3060">
                <w:rPr>
                  <w:i/>
                  <w:iCs/>
                  <w:w w:val="100"/>
                </w:rPr>
                <w:delText>T</w:delText>
              </w:r>
              <w:r w:rsidDel="003E3060">
                <w:rPr>
                  <w:i/>
                  <w:iCs/>
                  <w:w w:val="100"/>
                  <w:vertAlign w:val="subscript"/>
                </w:rPr>
                <w:delText>GI1,Data</w:delText>
              </w:r>
              <w:r w:rsidDel="003E3060">
                <w:rPr>
                  <w:w w:val="100"/>
                </w:rPr>
                <w:delText xml:space="preserve">(#2502), </w:delText>
              </w:r>
              <w:r w:rsidDel="003E3060">
                <w:rPr>
                  <w:i/>
                  <w:iCs/>
                  <w:w w:val="100"/>
                </w:rPr>
                <w:delText>T</w:delText>
              </w:r>
              <w:r w:rsidDel="003E3060">
                <w:rPr>
                  <w:i/>
                  <w:iCs/>
                  <w:w w:val="100"/>
                  <w:vertAlign w:val="subscript"/>
                </w:rPr>
                <w:delText>GI2,Data</w:delText>
              </w:r>
              <w:r w:rsidDel="003E3060">
                <w:rPr>
                  <w:w w:val="100"/>
                </w:rPr>
                <w:delText xml:space="preserve"> or </w:delText>
              </w:r>
              <w:r w:rsidDel="003E3060">
                <w:rPr>
                  <w:i/>
                  <w:iCs/>
                  <w:w w:val="100"/>
                </w:rPr>
                <w:delText>T</w:delText>
              </w:r>
              <w:r w:rsidDel="003E3060">
                <w:rPr>
                  <w:i/>
                  <w:iCs/>
                  <w:w w:val="100"/>
                  <w:vertAlign w:val="subscript"/>
                </w:rPr>
                <w:delText>GI4,Data</w:delText>
              </w:r>
            </w:del>
            <w:ins w:id="27" w:author="Sungeun (Sung Eun) Lee" w:date="2016-09-09T15:49:00Z">
              <w:r w:rsidR="003E3060">
                <w:rPr>
                  <w:i/>
                  <w:iCs/>
                  <w:w w:val="100"/>
                </w:rPr>
                <w:t xml:space="preserve"> </w:t>
              </w:r>
              <w:proofErr w:type="spellStart"/>
              <w:r w:rsidR="003E3060">
                <w:rPr>
                  <w:i/>
                  <w:iCs/>
                  <w:w w:val="100"/>
                </w:rPr>
                <w:t>T</w:t>
              </w:r>
              <w:r w:rsidR="003E3060">
                <w:rPr>
                  <w:i/>
                  <w:iCs/>
                  <w:w w:val="100"/>
                  <w:vertAlign w:val="subscript"/>
                </w:rPr>
                <w:t>GI,Data</w:t>
              </w:r>
            </w:ins>
            <w:proofErr w:type="spellEnd"/>
          </w:p>
        </w:tc>
      </w:tr>
      <w:tr w:rsidR="00E6747F" w:rsidTr="00FC362E">
        <w:trPr>
          <w:trHeight w:val="580"/>
          <w:jc w:val="center"/>
        </w:trPr>
        <w:tc>
          <w:tcPr>
            <w:tcW w:w="262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</w:pPr>
            <w:r>
              <w:rPr>
                <w:w w:val="100"/>
              </w:rPr>
              <w:t>NON_HT_DUP_OFDM-Data(#1988)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-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104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208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</w:pPr>
            <w:r>
              <w:rPr>
                <w:w w:val="100"/>
              </w:rPr>
              <w:t>416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E6747F" w:rsidRDefault="00E6747F" w:rsidP="00E6747F">
            <w:pPr>
              <w:pStyle w:val="Cell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</w:pPr>
            <w:proofErr w:type="spellStart"/>
            <w:r>
              <w:rPr>
                <w:i/>
                <w:iCs/>
                <w:w w:val="100"/>
              </w:rPr>
              <w:t>T</w:t>
            </w:r>
            <w:r>
              <w:rPr>
                <w:i/>
                <w:iCs/>
                <w:w w:val="100"/>
                <w:vertAlign w:val="subscript"/>
              </w:rPr>
              <w:t>GI,</w:t>
            </w:r>
            <w:r>
              <w:rPr>
                <w:w w:val="100"/>
                <w:vertAlign w:val="subscript"/>
              </w:rPr>
              <w:t>LegacyPreamble</w:t>
            </w:r>
            <w:proofErr w:type="spellEnd"/>
          </w:p>
        </w:tc>
      </w:tr>
      <w:tr w:rsidR="00E6747F" w:rsidTr="00CC3FD4">
        <w:trPr>
          <w:trHeight w:val="960"/>
          <w:jc w:val="center"/>
        </w:trPr>
        <w:tc>
          <w:tcPr>
            <w:tcW w:w="8200" w:type="dxa"/>
            <w:gridSpan w:val="6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E6747F" w:rsidRDefault="00E6747F" w:rsidP="00E6747F">
            <w:pPr>
              <w:pStyle w:val="Note"/>
            </w:pPr>
            <w:r>
              <w:rPr>
                <w:w w:val="100"/>
              </w:rPr>
              <w:t xml:space="preserve">NOTE—in the case of an HE OFDMA PPDU, the </w:t>
            </w:r>
            <w:r>
              <w:rPr>
                <w:noProof/>
                <w:w w:val="100"/>
              </w:rPr>
              <w:drawing>
                <wp:inline distT="0" distB="0" distL="0" distR="0" wp14:anchorId="2DED98E9" wp14:editId="0F0FE928">
                  <wp:extent cx="330200" cy="23114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100"/>
              </w:rPr>
              <w:t xml:space="preserve"> value of HE-STF, HE-LTF and HE-Data fields is variable, and is determined by which RUs of the current full bandwidth are transmitted in the PPDU.</w:t>
            </w:r>
          </w:p>
        </w:tc>
      </w:tr>
    </w:tbl>
    <w:p w:rsidR="00844A10" w:rsidRDefault="00844A10" w:rsidP="00844A10">
      <w:pPr>
        <w:rPr>
          <w:iCs/>
        </w:rPr>
      </w:pPr>
    </w:p>
    <w:p w:rsidR="000D3E69" w:rsidRPr="00B53D85" w:rsidRDefault="00844A10" w:rsidP="00844A10">
      <w:pPr>
        <w:rPr>
          <w:szCs w:val="22"/>
          <w:highlight w:val="yellow"/>
        </w:rPr>
      </w:pPr>
      <w:r w:rsidRPr="00B53D85">
        <w:rPr>
          <w:iCs/>
          <w:highlight w:val="yellow"/>
        </w:rPr>
        <w:t xml:space="preserve">To </w:t>
      </w:r>
      <w:proofErr w:type="spellStart"/>
      <w:r w:rsidRPr="00B53D85">
        <w:rPr>
          <w:iCs/>
          <w:highlight w:val="yellow"/>
        </w:rPr>
        <w:t>TGax</w:t>
      </w:r>
      <w:proofErr w:type="spellEnd"/>
      <w:r w:rsidRPr="00B53D85">
        <w:rPr>
          <w:iCs/>
          <w:highlight w:val="yellow"/>
        </w:rPr>
        <w:t xml:space="preserve"> Editor: </w:t>
      </w:r>
      <w:r w:rsidR="00EA395D">
        <w:rPr>
          <w:iCs/>
          <w:highlight w:val="yellow"/>
        </w:rPr>
        <w:t xml:space="preserve">Replace the </w:t>
      </w:r>
      <w:proofErr w:type="spellStart"/>
      <w:r w:rsidR="00B53D85" w:rsidRPr="00B53D85">
        <w:rPr>
          <w:szCs w:val="22"/>
          <w:highlight w:val="yellow"/>
        </w:rPr>
        <w:t>Eq</w:t>
      </w:r>
      <w:proofErr w:type="spellEnd"/>
      <w:r w:rsidR="00B53D85" w:rsidRPr="00B53D85">
        <w:rPr>
          <w:szCs w:val="22"/>
          <w:highlight w:val="yellow"/>
        </w:rPr>
        <w:t xml:space="preserve"> (26-12)</w:t>
      </w:r>
      <w:r w:rsidR="00EA395D">
        <w:rPr>
          <w:szCs w:val="22"/>
          <w:highlight w:val="yellow"/>
        </w:rPr>
        <w:t xml:space="preserve"> with red </w:t>
      </w:r>
      <w:proofErr w:type="spellStart"/>
      <w:r w:rsidR="00EA395D">
        <w:rPr>
          <w:szCs w:val="22"/>
          <w:highlight w:val="yellow"/>
        </w:rPr>
        <w:t>color</w:t>
      </w:r>
      <w:proofErr w:type="spellEnd"/>
      <w:r w:rsidR="00EA395D">
        <w:rPr>
          <w:szCs w:val="22"/>
          <w:highlight w:val="yellow"/>
        </w:rPr>
        <w:t xml:space="preserve"> changes in </w:t>
      </w:r>
      <w:r w:rsidR="000D3E69" w:rsidRPr="00B53D85">
        <w:rPr>
          <w:iCs/>
          <w:highlight w:val="yellow"/>
        </w:rPr>
        <w:t>D0.4, P157L54, Section 26.3.10.4</w:t>
      </w:r>
    </w:p>
    <w:p w:rsidR="00844A10" w:rsidRDefault="00613939" w:rsidP="00907ACB">
      <w:pPr>
        <w:rPr>
          <w:szCs w:val="22"/>
          <w:highlight w:val="magenta"/>
        </w:rPr>
      </w:pPr>
      <w:del w:id="28" w:author="Sungeun (Sung Eun) Lee" w:date="2016-09-09T16:04:00Z">
        <w:r w:rsidDel="00450D0B">
          <w:rPr>
            <w:noProof/>
            <w:lang w:val="en-US" w:eastAsia="ko-KR"/>
          </w:rPr>
          <w:lastRenderedPageBreak/>
          <w:drawing>
            <wp:inline distT="0" distB="0" distL="0" distR="0">
              <wp:extent cx="5346065" cy="1077595"/>
              <wp:effectExtent l="0" t="0" r="6985" b="0"/>
              <wp:docPr id="28" name="Picture 2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7"/>
                      <pic:cNvPicPr>
                        <a:picLocks noChangeAspect="1" noChangeArrowheads="1"/>
                      </pic:cNvPicPr>
                    </pic:nvPicPr>
                    <pic:blipFill>
                      <a:blip r:embed="rId1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346065" cy="1077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:rsidR="00467881" w:rsidRDefault="00450D0B" w:rsidP="00907ACB">
      <w:pPr>
        <w:rPr>
          <w:szCs w:val="22"/>
          <w:highlight w:val="magenta"/>
        </w:rPr>
      </w:pPr>
      <w:ins w:id="29" w:author="Sungeun (Sung Eun) Lee" w:date="2016-08-30T18:44:00Z">
        <w:r w:rsidRPr="00450D0B">
          <w:rPr>
            <w:position w:val="-80"/>
            <w:rPrChange w:id="30" w:author="Sungeun (Sung Eun) Lee" w:date="2016-08-30T18:47:00Z">
              <w:rPr>
                <w:position w:val="-80"/>
              </w:rPr>
            </w:rPrChange>
          </w:rPr>
          <w:object w:dxaOrig="8320" w:dyaOrig="1719">
            <v:shape id="_x0000_i1027" type="#_x0000_t75" style="width:375.8pt;height:77.95pt" o:ole="">
              <v:imagedata r:id="rId19" o:title=""/>
            </v:shape>
            <o:OLEObject Type="Embed" ProgID="Equation.DSMT4" ShapeID="_x0000_i1027" DrawAspect="Content" ObjectID="_1535215203" r:id="rId20"/>
          </w:object>
        </w:r>
      </w:ins>
    </w:p>
    <w:p w:rsidR="00467881" w:rsidRDefault="00467881" w:rsidP="00907ACB">
      <w:pPr>
        <w:rPr>
          <w:szCs w:val="22"/>
          <w:highlight w:val="magenta"/>
        </w:rPr>
      </w:pPr>
    </w:p>
    <w:p w:rsidR="00467881" w:rsidRDefault="00467881" w:rsidP="00467881">
      <w:pPr>
        <w:rPr>
          <w:szCs w:val="22"/>
        </w:rPr>
      </w:pPr>
      <w:r w:rsidRPr="00894D6E">
        <w:rPr>
          <w:szCs w:val="22"/>
          <w:highlight w:val="yellow"/>
        </w:rPr>
        <w:t xml:space="preserve">To </w:t>
      </w:r>
      <w:proofErr w:type="spellStart"/>
      <w:r w:rsidRPr="00894D6E">
        <w:rPr>
          <w:szCs w:val="22"/>
          <w:highlight w:val="yellow"/>
        </w:rPr>
        <w:t>TGax</w:t>
      </w:r>
      <w:proofErr w:type="spellEnd"/>
      <w:r w:rsidRPr="00894D6E">
        <w:rPr>
          <w:szCs w:val="22"/>
          <w:highlight w:val="yellow"/>
        </w:rPr>
        <w:t xml:space="preserve"> Editor:</w:t>
      </w:r>
      <w:r w:rsidR="0033408E">
        <w:rPr>
          <w:szCs w:val="22"/>
          <w:highlight w:val="yellow"/>
        </w:rPr>
        <w:t xml:space="preserve"> </w:t>
      </w:r>
      <w:r w:rsidR="00987429">
        <w:rPr>
          <w:szCs w:val="22"/>
          <w:highlight w:val="yellow"/>
        </w:rPr>
        <w:t xml:space="preserve">Replace the </w:t>
      </w:r>
      <w:proofErr w:type="spellStart"/>
      <w:r w:rsidR="0033408E">
        <w:rPr>
          <w:szCs w:val="22"/>
          <w:highlight w:val="yellow"/>
        </w:rPr>
        <w:t>Eq</w:t>
      </w:r>
      <w:proofErr w:type="spellEnd"/>
      <w:r w:rsidR="0033408E">
        <w:rPr>
          <w:szCs w:val="22"/>
          <w:highlight w:val="yellow"/>
        </w:rPr>
        <w:t xml:space="preserve"> (26-13)</w:t>
      </w:r>
      <w:r w:rsidR="00987429">
        <w:rPr>
          <w:szCs w:val="22"/>
          <w:highlight w:val="yellow"/>
        </w:rPr>
        <w:t xml:space="preserve"> with red </w:t>
      </w:r>
      <w:proofErr w:type="spellStart"/>
      <w:r w:rsidR="00987429">
        <w:rPr>
          <w:szCs w:val="22"/>
          <w:highlight w:val="yellow"/>
        </w:rPr>
        <w:t>color</w:t>
      </w:r>
      <w:proofErr w:type="spellEnd"/>
      <w:r w:rsidR="00987429">
        <w:rPr>
          <w:szCs w:val="22"/>
          <w:highlight w:val="yellow"/>
        </w:rPr>
        <w:t xml:space="preserve"> changes in </w:t>
      </w:r>
      <w:r w:rsidRPr="00894D6E">
        <w:rPr>
          <w:iCs/>
          <w:highlight w:val="yellow"/>
        </w:rPr>
        <w:t>D0.4, P158L19, Section 26.3.10.4</w:t>
      </w:r>
    </w:p>
    <w:p w:rsidR="00467881" w:rsidRDefault="00467881" w:rsidP="00467881">
      <w:pPr>
        <w:pStyle w:val="T"/>
        <w:rPr>
          <w:w w:val="100"/>
        </w:rPr>
      </w:pPr>
      <w:del w:id="31" w:author="Sungeun (Sung Eun) Lee" w:date="2016-09-09T14:09:00Z">
        <w:r w:rsidDel="003C077F">
          <w:rPr>
            <w:noProof/>
            <w:w w:val="100"/>
          </w:rPr>
          <w:drawing>
            <wp:inline distT="0" distB="0" distL="0" distR="0" wp14:anchorId="05B35069" wp14:editId="4B2089A9">
              <wp:extent cx="5513070" cy="1104900"/>
              <wp:effectExtent l="0" t="0" r="0" b="0"/>
              <wp:docPr id="18" name="Picture 1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0"/>
                      <pic:cNvPicPr>
                        <a:picLocks noChangeAspect="1" noChangeArrowheads="1"/>
                      </pic:cNvPicPr>
                    </pic:nvPicPr>
                    <pic:blipFill>
                      <a:blip r:embed="rId2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13070" cy="1104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:rsidR="00467881" w:rsidRDefault="00467881" w:rsidP="00467881">
      <w:pPr>
        <w:pStyle w:val="T"/>
        <w:rPr>
          <w:w w:val="100"/>
        </w:rPr>
      </w:pPr>
      <w:ins w:id="32" w:author="Sungeun (Sung Eun) Lee" w:date="2016-08-30T18:44:00Z">
        <w:r w:rsidRPr="00646788">
          <w:rPr>
            <w:position w:val="-92"/>
            <w:rPrChange w:id="33" w:author="Sungeun (Sung Eun) Lee" w:date="2016-08-30T18:47:00Z">
              <w:rPr>
                <w:position w:val="-92"/>
              </w:rPr>
            </w:rPrChange>
          </w:rPr>
          <w:object w:dxaOrig="9279" w:dyaOrig="1960">
            <v:shape id="_x0000_i1028" type="#_x0000_t75" style="width:418.95pt;height:88.6pt" o:ole="">
              <v:imagedata r:id="rId22" o:title=""/>
            </v:shape>
            <o:OLEObject Type="Embed" ProgID="Equation.DSMT4" ShapeID="_x0000_i1028" DrawAspect="Content" ObjectID="_1535215204" r:id="rId23"/>
          </w:object>
        </w:r>
      </w:ins>
      <w:r w:rsidR="00B53D85">
        <w:t xml:space="preserve"> (26-13)</w:t>
      </w:r>
    </w:p>
    <w:p w:rsidR="00467881" w:rsidRDefault="00467881" w:rsidP="00467881">
      <w:pPr>
        <w:pStyle w:val="T"/>
        <w:rPr>
          <w:w w:val="100"/>
        </w:rPr>
      </w:pPr>
      <w:r>
        <w:rPr>
          <w:w w:val="100"/>
        </w:rPr>
        <w:t>(#1050</w:t>
      </w:r>
      <w:proofErr w:type="gramStart"/>
      <w:r>
        <w:rPr>
          <w:w w:val="100"/>
        </w:rPr>
        <w:t>)where</w:t>
      </w:r>
      <w:proofErr w:type="gramEnd"/>
    </w:p>
    <w:p w:rsidR="00467881" w:rsidRDefault="00467881" w:rsidP="00467881">
      <w:pPr>
        <w:pStyle w:val="VariableList"/>
        <w:rPr>
          <w:w w:val="100"/>
        </w:rPr>
      </w:pPr>
      <w:r>
        <w:rPr>
          <w:noProof/>
          <w:w w:val="100"/>
        </w:rPr>
        <w:drawing>
          <wp:inline distT="0" distB="0" distL="0" distR="0" wp14:anchorId="3A4DF71B" wp14:editId="5C0D9110">
            <wp:extent cx="582930" cy="179070"/>
            <wp:effectExtent l="0" t="0" r="762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w w:val="100"/>
        </w:rPr>
        <w:t>represents</w:t>
      </w:r>
      <w:proofErr w:type="gramEnd"/>
      <w:r>
        <w:rPr>
          <w:w w:val="100"/>
        </w:rPr>
        <w:t xml:space="preserve"> the cyclic shift for space time stream </w:t>
      </w:r>
      <w:r>
        <w:rPr>
          <w:i/>
          <w:iCs/>
          <w:w w:val="100"/>
        </w:rPr>
        <w:t>m</w:t>
      </w:r>
      <w:r>
        <w:rPr>
          <w:w w:val="100"/>
        </w:rPr>
        <w:t xml:space="preserve"> as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RTF34373338353a2048352c312e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26.3.10.2.2 (Cyclic shift for HE modulated fields)</w:t>
      </w:r>
      <w:r>
        <w:rPr>
          <w:w w:val="100"/>
        </w:rPr>
        <w:fldChar w:fldCharType="end"/>
      </w:r>
      <w:r>
        <w:rPr>
          <w:w w:val="100"/>
        </w:rPr>
        <w:t>(#1052)</w:t>
      </w:r>
    </w:p>
    <w:p w:rsidR="00467881" w:rsidRDefault="00467881" w:rsidP="00467881">
      <w:pPr>
        <w:pStyle w:val="VariableList"/>
        <w:rPr>
          <w:w w:val="100"/>
        </w:rPr>
      </w:pPr>
      <w:r>
        <w:rPr>
          <w:noProof/>
          <w:w w:val="100"/>
        </w:rPr>
        <w:drawing>
          <wp:inline distT="0" distB="0" distL="0" distR="0" wp14:anchorId="0F82ECE1" wp14:editId="2CC633F4">
            <wp:extent cx="331470" cy="240030"/>
            <wp:effectExtent l="0" t="0" r="0" b="762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ab/>
      </w:r>
      <w:proofErr w:type="gramStart"/>
      <w:r>
        <w:rPr>
          <w:w w:val="100"/>
        </w:rPr>
        <w:t>is</w:t>
      </w:r>
      <w:proofErr w:type="gramEnd"/>
      <w:r>
        <w:rPr>
          <w:w w:val="100"/>
        </w:rPr>
        <w:t xml:space="preserve">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RTF35303439343a2048332c312e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26.3.9 (Mathematical description of signals)</w:t>
      </w:r>
      <w:r>
        <w:rPr>
          <w:w w:val="100"/>
        </w:rPr>
        <w:fldChar w:fldCharType="end"/>
      </w:r>
      <w:r>
        <w:rPr>
          <w:w w:val="100"/>
        </w:rPr>
        <w:t>(#1094)</w:t>
      </w:r>
    </w:p>
    <w:p w:rsidR="00467881" w:rsidRDefault="00467881" w:rsidP="00467881">
      <w:pPr>
        <w:pStyle w:val="VariableList"/>
        <w:rPr>
          <w:w w:val="100"/>
        </w:rPr>
      </w:pPr>
      <w:r>
        <w:rPr>
          <w:noProof/>
          <w:w w:val="100"/>
        </w:rPr>
        <w:drawing>
          <wp:inline distT="0" distB="0" distL="0" distR="0" wp14:anchorId="4AC3E4AB" wp14:editId="58284378">
            <wp:extent cx="419100" cy="2286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ab/>
      </w:r>
      <w:proofErr w:type="gramStart"/>
      <w:r>
        <w:rPr>
          <w:w w:val="100"/>
        </w:rPr>
        <w:t>is</w:t>
      </w:r>
      <w:proofErr w:type="gramEnd"/>
      <w:r>
        <w:rPr>
          <w:w w:val="100"/>
        </w:rPr>
        <w:t xml:space="preserve">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RTF31343136373a204571756174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Equation (26-58)</w:t>
      </w:r>
      <w:r>
        <w:rPr>
          <w:w w:val="100"/>
        </w:rPr>
        <w:fldChar w:fldCharType="end"/>
      </w:r>
    </w:p>
    <w:p w:rsidR="00467881" w:rsidRDefault="00467881" w:rsidP="00467881">
      <w:pPr>
        <w:rPr>
          <w:szCs w:val="22"/>
        </w:rPr>
      </w:pPr>
    </w:p>
    <w:p w:rsidR="00844A10" w:rsidRDefault="00844A10" w:rsidP="00844A10">
      <w:pPr>
        <w:rPr>
          <w:szCs w:val="22"/>
        </w:rPr>
      </w:pPr>
      <w:r>
        <w:rPr>
          <w:szCs w:val="22"/>
        </w:rPr>
        <w:t>------------------------------------------------------------</w:t>
      </w:r>
    </w:p>
    <w:p w:rsidR="00844A10" w:rsidRPr="00907ACB" w:rsidRDefault="00844A10" w:rsidP="00907ACB">
      <w:pPr>
        <w:rPr>
          <w:szCs w:val="22"/>
          <w:highlight w:val="magenta"/>
        </w:rPr>
      </w:pPr>
    </w:p>
    <w:p w:rsidR="000D3E69" w:rsidRDefault="000D3E69" w:rsidP="000D3E69">
      <w:pPr>
        <w:rPr>
          <w:szCs w:val="22"/>
        </w:rPr>
      </w:pPr>
    </w:p>
    <w:p w:rsidR="00205BA6" w:rsidRPr="00E11E48" w:rsidRDefault="00E11E48" w:rsidP="00E11E48">
      <w:pPr>
        <w:rPr>
          <w:b/>
          <w:szCs w:val="22"/>
        </w:rPr>
      </w:pPr>
      <w:r>
        <w:rPr>
          <w:b/>
          <w:szCs w:val="22"/>
        </w:rPr>
        <w:t xml:space="preserve">Discussion #5 </w:t>
      </w:r>
      <w:r>
        <w:rPr>
          <w:szCs w:val="22"/>
        </w:rPr>
        <w:t>(</w:t>
      </w:r>
      <w:r w:rsidR="00205BA6" w:rsidRPr="00E11E48">
        <w:rPr>
          <w:iCs/>
        </w:rPr>
        <w:t>D0.</w:t>
      </w:r>
      <w:r w:rsidR="004941A3" w:rsidRPr="00E11E48">
        <w:rPr>
          <w:iCs/>
        </w:rPr>
        <w:t>4</w:t>
      </w:r>
      <w:r w:rsidR="00205BA6" w:rsidRPr="00E11E48">
        <w:rPr>
          <w:iCs/>
        </w:rPr>
        <w:t>, P1</w:t>
      </w:r>
      <w:r w:rsidR="004941A3" w:rsidRPr="00E11E48">
        <w:rPr>
          <w:iCs/>
        </w:rPr>
        <w:t>56L01</w:t>
      </w:r>
      <w:r w:rsidR="00AA0ABC">
        <w:rPr>
          <w:iCs/>
        </w:rPr>
        <w:t>, P156L23</w:t>
      </w:r>
      <w:r w:rsidR="004941A3" w:rsidRPr="00E11E48">
        <w:rPr>
          <w:iCs/>
        </w:rPr>
        <w:t>,</w:t>
      </w:r>
      <w:r w:rsidR="00205BA6" w:rsidRPr="00E11E48">
        <w:rPr>
          <w:iCs/>
        </w:rPr>
        <w:t xml:space="preserve"> </w:t>
      </w:r>
      <w:proofErr w:type="gramStart"/>
      <w:r w:rsidR="00205BA6" w:rsidRPr="00E11E48">
        <w:rPr>
          <w:iCs/>
        </w:rPr>
        <w:t>Section</w:t>
      </w:r>
      <w:proofErr w:type="gramEnd"/>
      <w:r w:rsidR="00205BA6" w:rsidRPr="00E11E48">
        <w:rPr>
          <w:iCs/>
        </w:rPr>
        <w:t xml:space="preserve"> 26.3.</w:t>
      </w:r>
      <w:r w:rsidR="004941A3" w:rsidRPr="00E11E48">
        <w:rPr>
          <w:iCs/>
        </w:rPr>
        <w:t>10</w:t>
      </w:r>
      <w:r w:rsidR="00205BA6" w:rsidRPr="00E11E48">
        <w:rPr>
          <w:iCs/>
        </w:rPr>
        <w:t>.2.1</w:t>
      </w:r>
      <w:r>
        <w:rPr>
          <w:iCs/>
        </w:rPr>
        <w:t>):</w:t>
      </w:r>
    </w:p>
    <w:p w:rsidR="00EA15CE" w:rsidRDefault="00AA0ABC" w:rsidP="00AA0ABC">
      <w:pPr>
        <w:rPr>
          <w:iCs/>
        </w:rPr>
      </w:pPr>
      <w:r>
        <w:rPr>
          <w:iCs/>
        </w:rPr>
        <w:t>Table index is wrong.</w:t>
      </w:r>
      <w:r w:rsidR="00205BA6" w:rsidRPr="00AA0ABC">
        <w:rPr>
          <w:iCs/>
        </w:rPr>
        <w:t xml:space="preserve"> Change from Table 22-10 to Table 21-10</w:t>
      </w:r>
      <w:r w:rsidR="00C0335C" w:rsidRPr="00AA0ABC">
        <w:rPr>
          <w:iCs/>
        </w:rPr>
        <w:t xml:space="preserve"> (</w:t>
      </w:r>
      <w:proofErr w:type="spellStart"/>
      <w:r w:rsidR="00C0335C" w:rsidRPr="00AA0ABC">
        <w:rPr>
          <w:iCs/>
        </w:rPr>
        <w:t>TGmc</w:t>
      </w:r>
      <w:proofErr w:type="spellEnd"/>
      <w:r w:rsidR="00C0335C" w:rsidRPr="00AA0ABC">
        <w:rPr>
          <w:iCs/>
        </w:rPr>
        <w:t xml:space="preserve"> D8.0)</w:t>
      </w:r>
      <w:r>
        <w:rPr>
          <w:iCs/>
        </w:rPr>
        <w:t xml:space="preserve"> and c</w:t>
      </w:r>
      <w:r w:rsidR="00EA15CE">
        <w:rPr>
          <w:iCs/>
        </w:rPr>
        <w:t>hange from Table 22-11 to Table 21-11</w:t>
      </w:r>
      <w:r w:rsidR="00C0335C">
        <w:rPr>
          <w:iCs/>
        </w:rPr>
        <w:t xml:space="preserve"> (</w:t>
      </w:r>
      <w:proofErr w:type="spellStart"/>
      <w:r w:rsidR="00C0335C">
        <w:rPr>
          <w:iCs/>
        </w:rPr>
        <w:t>TGmc</w:t>
      </w:r>
      <w:proofErr w:type="spellEnd"/>
      <w:r w:rsidR="00C0335C">
        <w:rPr>
          <w:iCs/>
        </w:rPr>
        <w:t xml:space="preserve"> D8.0)</w:t>
      </w:r>
      <w:r w:rsidR="00EA15CE">
        <w:rPr>
          <w:iCs/>
        </w:rPr>
        <w:t>.</w:t>
      </w:r>
    </w:p>
    <w:p w:rsidR="00AA0ABC" w:rsidRDefault="00AA0ABC" w:rsidP="00AA0ABC">
      <w:pPr>
        <w:rPr>
          <w:iCs/>
        </w:rPr>
      </w:pPr>
    </w:p>
    <w:p w:rsidR="00E878DC" w:rsidRPr="002559C9" w:rsidRDefault="00E878DC" w:rsidP="00E878DC">
      <w:pPr>
        <w:rPr>
          <w:b/>
          <w:szCs w:val="22"/>
        </w:rPr>
      </w:pPr>
      <w:r>
        <w:rPr>
          <w:b/>
          <w:szCs w:val="22"/>
          <w:highlight w:val="lightGray"/>
        </w:rPr>
        <w:t xml:space="preserve">Proposed text </w:t>
      </w:r>
      <w:r w:rsidR="00D67AE2">
        <w:rPr>
          <w:b/>
          <w:szCs w:val="22"/>
          <w:highlight w:val="lightGray"/>
        </w:rPr>
        <w:t>change #5</w:t>
      </w:r>
    </w:p>
    <w:p w:rsidR="00E878DC" w:rsidRDefault="00E878DC" w:rsidP="00E878DC">
      <w:pPr>
        <w:rPr>
          <w:szCs w:val="22"/>
        </w:rPr>
      </w:pPr>
      <w:r>
        <w:rPr>
          <w:szCs w:val="22"/>
        </w:rPr>
        <w:t>------------------------------------------------------------</w:t>
      </w:r>
    </w:p>
    <w:p w:rsidR="00E878DC" w:rsidRDefault="00E878DC" w:rsidP="00E878DC">
      <w:pPr>
        <w:rPr>
          <w:szCs w:val="22"/>
        </w:rPr>
      </w:pPr>
      <w:r w:rsidRPr="00B13984">
        <w:rPr>
          <w:szCs w:val="22"/>
          <w:highlight w:val="yellow"/>
        </w:rPr>
        <w:t xml:space="preserve">To </w:t>
      </w:r>
      <w:proofErr w:type="spellStart"/>
      <w:r w:rsidRPr="00B13984">
        <w:rPr>
          <w:szCs w:val="22"/>
          <w:highlight w:val="yellow"/>
        </w:rPr>
        <w:t>TGax</w:t>
      </w:r>
      <w:proofErr w:type="spellEnd"/>
      <w:r w:rsidRPr="00B13984">
        <w:rPr>
          <w:szCs w:val="22"/>
          <w:highlight w:val="yellow"/>
        </w:rPr>
        <w:t xml:space="preserve"> Editor: </w:t>
      </w:r>
      <w:r w:rsidR="00A46141">
        <w:rPr>
          <w:szCs w:val="22"/>
          <w:highlight w:val="yellow"/>
        </w:rPr>
        <w:t>Change the Table index</w:t>
      </w:r>
      <w:r w:rsidR="00913B4B">
        <w:rPr>
          <w:szCs w:val="22"/>
          <w:highlight w:val="yellow"/>
        </w:rPr>
        <w:t xml:space="preserve"> number</w:t>
      </w:r>
      <w:r w:rsidR="00A46141">
        <w:rPr>
          <w:szCs w:val="22"/>
          <w:highlight w:val="yellow"/>
        </w:rPr>
        <w:t xml:space="preserve"> in </w:t>
      </w:r>
      <w:r w:rsidRPr="00B13984">
        <w:rPr>
          <w:iCs/>
          <w:highlight w:val="yellow"/>
        </w:rPr>
        <w:t xml:space="preserve">D0.4, P156L01, </w:t>
      </w:r>
      <w:proofErr w:type="gramStart"/>
      <w:r w:rsidRPr="00B13984">
        <w:rPr>
          <w:iCs/>
          <w:highlight w:val="yellow"/>
        </w:rPr>
        <w:t>Section</w:t>
      </w:r>
      <w:proofErr w:type="gramEnd"/>
      <w:r w:rsidRPr="00B13984">
        <w:rPr>
          <w:iCs/>
          <w:highlight w:val="yellow"/>
        </w:rPr>
        <w:t xml:space="preserve"> 26.3.10.2.1</w:t>
      </w:r>
    </w:p>
    <w:p w:rsidR="00E878DC" w:rsidRDefault="00E878DC" w:rsidP="00E878DC">
      <w:pPr>
        <w:pStyle w:val="T"/>
        <w:rPr>
          <w:w w:val="100"/>
        </w:rPr>
      </w:pPr>
      <w:r>
        <w:rPr>
          <w:w w:val="100"/>
        </w:rPr>
        <w:t xml:space="preserve">When the TXVECTOR parameter BEAM_CHANGE is 1(#Ed), the cyclic shift value </w:t>
      </w:r>
      <w:r>
        <w:rPr>
          <w:noProof/>
          <w:w w:val="100"/>
        </w:rPr>
        <w:drawing>
          <wp:inline distT="0" distB="0" distL="0" distR="0">
            <wp:extent cx="217170" cy="240030"/>
            <wp:effectExtent l="0" t="0" r="0" b="762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 for the L-STF, L-LTF, L-SIG, RL-SIG, HE-SIG-A and HE-SIG-B fields of the PPDU for transmit chain </w:t>
      </w:r>
      <w:proofErr w:type="spellStart"/>
      <w:r>
        <w:rPr>
          <w:i/>
          <w:iCs/>
          <w:w w:val="100"/>
        </w:rPr>
        <w:t>i</w:t>
      </w:r>
      <w:r>
        <w:rPr>
          <w:i/>
          <w:iCs/>
          <w:w w:val="100"/>
          <w:vertAlign w:val="subscript"/>
        </w:rPr>
        <w:t>TX</w:t>
      </w:r>
      <w:proofErr w:type="spellEnd"/>
      <w:r>
        <w:rPr>
          <w:w w:val="100"/>
        </w:rPr>
        <w:t xml:space="preserve"> out of a total of </w:t>
      </w:r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TX</w:t>
      </w:r>
      <w:r>
        <w:rPr>
          <w:w w:val="100"/>
        </w:rPr>
        <w:t xml:space="preserve"> are defined in </w:t>
      </w:r>
      <w:r>
        <w:rPr>
          <w:w w:val="100"/>
        </w:rPr>
        <w:lastRenderedPageBreak/>
        <w:t xml:space="preserve">Table </w:t>
      </w:r>
      <w:del w:id="34" w:author="Sungeun (Sung Eun) Lee" w:date="2016-09-09T15:14:00Z">
        <w:r w:rsidDel="00B13984">
          <w:rPr>
            <w:w w:val="100"/>
          </w:rPr>
          <w:delText>22</w:delText>
        </w:r>
      </w:del>
      <w:ins w:id="35" w:author="Sungeun (Sung Eun) Lee" w:date="2016-09-09T15:14:00Z">
        <w:r w:rsidR="00B13984">
          <w:rPr>
            <w:w w:val="100"/>
          </w:rPr>
          <w:t>21</w:t>
        </w:r>
      </w:ins>
      <w:r>
        <w:rPr>
          <w:w w:val="100"/>
        </w:rPr>
        <w:t xml:space="preserve">-10 (Cyclic shift values for L-STF, L-LTF, L-SIG, and VHT-SIG-A fields of the PPDU). In UL MU transmission the cyclic shift value </w:t>
      </w:r>
      <w:r w:rsidR="000D3E69">
        <w:rPr>
          <w:noProof/>
          <w:w w:val="100"/>
        </w:rPr>
        <w:drawing>
          <wp:inline distT="0" distB="0" distL="0" distR="0" wp14:anchorId="6054E79C" wp14:editId="34462B6E">
            <wp:extent cx="217170" cy="240030"/>
            <wp:effectExtent l="0" t="0" r="0" b="762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 is based on the transmit chain index of each STA. </w:t>
      </w:r>
    </w:p>
    <w:p w:rsidR="00AA0ABC" w:rsidRPr="00E878DC" w:rsidRDefault="00AA0ABC" w:rsidP="00AA0ABC">
      <w:pPr>
        <w:rPr>
          <w:iCs/>
          <w:lang w:val="en-US"/>
        </w:rPr>
      </w:pPr>
    </w:p>
    <w:p w:rsidR="00E878DC" w:rsidRDefault="00E878DC" w:rsidP="00AA0ABC">
      <w:pPr>
        <w:rPr>
          <w:iCs/>
        </w:rPr>
      </w:pPr>
    </w:p>
    <w:p w:rsidR="00E878DC" w:rsidRDefault="00E878DC" w:rsidP="00E878DC">
      <w:pPr>
        <w:rPr>
          <w:szCs w:val="22"/>
        </w:rPr>
      </w:pPr>
      <w:r w:rsidRPr="00B13984">
        <w:rPr>
          <w:szCs w:val="22"/>
          <w:highlight w:val="yellow"/>
        </w:rPr>
        <w:t xml:space="preserve">To </w:t>
      </w:r>
      <w:proofErr w:type="spellStart"/>
      <w:r w:rsidRPr="00B13984">
        <w:rPr>
          <w:szCs w:val="22"/>
          <w:highlight w:val="yellow"/>
        </w:rPr>
        <w:t>TGax</w:t>
      </w:r>
      <w:proofErr w:type="spellEnd"/>
      <w:r w:rsidRPr="00B13984">
        <w:rPr>
          <w:szCs w:val="22"/>
          <w:highlight w:val="yellow"/>
        </w:rPr>
        <w:t xml:space="preserve"> Editor: </w:t>
      </w:r>
      <w:r w:rsidR="003B474A">
        <w:rPr>
          <w:szCs w:val="22"/>
          <w:highlight w:val="yellow"/>
        </w:rPr>
        <w:t xml:space="preserve">Change the Table index number </w:t>
      </w:r>
      <w:r w:rsidR="00936BB9">
        <w:rPr>
          <w:szCs w:val="22"/>
          <w:highlight w:val="yellow"/>
        </w:rPr>
        <w:t xml:space="preserve">in </w:t>
      </w:r>
      <w:r w:rsidRPr="00B13984">
        <w:rPr>
          <w:iCs/>
          <w:highlight w:val="yellow"/>
        </w:rPr>
        <w:t xml:space="preserve">D0.4, P156L23, </w:t>
      </w:r>
      <w:proofErr w:type="gramStart"/>
      <w:r w:rsidRPr="00B13984">
        <w:rPr>
          <w:iCs/>
          <w:highlight w:val="yellow"/>
        </w:rPr>
        <w:t>Section</w:t>
      </w:r>
      <w:proofErr w:type="gramEnd"/>
      <w:r w:rsidRPr="00B13984">
        <w:rPr>
          <w:iCs/>
          <w:highlight w:val="yellow"/>
        </w:rPr>
        <w:t xml:space="preserve"> 26.3.10.2.1</w:t>
      </w:r>
    </w:p>
    <w:p w:rsidR="00E878DC" w:rsidRDefault="00E878DC" w:rsidP="00E878DC">
      <w:pPr>
        <w:pStyle w:val="T"/>
        <w:rPr>
          <w:w w:val="100"/>
        </w:rPr>
      </w:pPr>
      <w:r>
        <w:rPr>
          <w:w w:val="100"/>
        </w:rPr>
        <w:t xml:space="preserve">Throughout the HE modulated fields of the preamble, cyclic shifts are applied to prevent unintended beamforming when correlated signals are transmitted in multiple space-time streams. The same cyclic shift is also applied to these streams during the transmission of the Data field of the HE PPDU. The cyclic shift value </w:t>
      </w:r>
      <w:r>
        <w:rPr>
          <w:noProof/>
          <w:w w:val="100"/>
        </w:rPr>
        <w:drawing>
          <wp:inline distT="0" distB="0" distL="0" distR="0">
            <wp:extent cx="533400" cy="17907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 for the HE modulated fields for space-time stream </w:t>
      </w:r>
      <w:r>
        <w:rPr>
          <w:i/>
          <w:iCs/>
          <w:w w:val="100"/>
        </w:rPr>
        <w:t>n</w:t>
      </w:r>
      <w:r>
        <w:rPr>
          <w:w w:val="100"/>
        </w:rPr>
        <w:t xml:space="preserve"> out of </w:t>
      </w:r>
      <w:proofErr w:type="spellStart"/>
      <w:r>
        <w:rPr>
          <w:i/>
          <w:iCs/>
          <w:w w:val="100"/>
        </w:rPr>
        <w:t>N</w:t>
      </w:r>
      <w:r>
        <w:rPr>
          <w:i/>
          <w:iCs/>
          <w:w w:val="100"/>
          <w:vertAlign w:val="subscript"/>
        </w:rPr>
        <w:t>STS,total</w:t>
      </w:r>
      <w:proofErr w:type="spellEnd"/>
      <w:r>
        <w:rPr>
          <w:w w:val="100"/>
        </w:rPr>
        <w:t xml:space="preserve"> total space-time streams is shown in Table </w:t>
      </w:r>
      <w:del w:id="36" w:author="Sungeun (Sung Eun) Lee" w:date="2016-09-09T15:14:00Z">
        <w:r w:rsidDel="00B13984">
          <w:rPr>
            <w:w w:val="100"/>
          </w:rPr>
          <w:delText>22</w:delText>
        </w:r>
      </w:del>
      <w:ins w:id="37" w:author="Sungeun (Sung Eun) Lee" w:date="2016-09-09T15:14:00Z">
        <w:r w:rsidR="00B13984">
          <w:rPr>
            <w:w w:val="100"/>
          </w:rPr>
          <w:t>21</w:t>
        </w:r>
      </w:ins>
      <w:r>
        <w:rPr>
          <w:w w:val="100"/>
        </w:rPr>
        <w:t>-11 (Cyclic shift values for the VHT modulated fields of a PPDU).</w:t>
      </w:r>
    </w:p>
    <w:p w:rsidR="00E878DC" w:rsidRDefault="00E878DC" w:rsidP="00AA0ABC">
      <w:pPr>
        <w:rPr>
          <w:iCs/>
          <w:lang w:val="en-US"/>
        </w:rPr>
      </w:pPr>
    </w:p>
    <w:p w:rsidR="00B13984" w:rsidRDefault="00B13984" w:rsidP="00B13984">
      <w:pPr>
        <w:rPr>
          <w:szCs w:val="22"/>
        </w:rPr>
      </w:pPr>
      <w:r>
        <w:rPr>
          <w:szCs w:val="22"/>
        </w:rPr>
        <w:t>------------------------------------------------------------</w:t>
      </w:r>
    </w:p>
    <w:p w:rsidR="00B13984" w:rsidRDefault="00B13984" w:rsidP="00AA0ABC">
      <w:pPr>
        <w:rPr>
          <w:iCs/>
          <w:lang w:val="en-US"/>
        </w:rPr>
      </w:pPr>
    </w:p>
    <w:p w:rsidR="000877C0" w:rsidRPr="005F4C32" w:rsidRDefault="005F4C32" w:rsidP="005F4C32">
      <w:pPr>
        <w:rPr>
          <w:szCs w:val="22"/>
        </w:rPr>
      </w:pPr>
      <w:r w:rsidRPr="005F4C32">
        <w:rPr>
          <w:b/>
          <w:szCs w:val="22"/>
        </w:rPr>
        <w:t>Discussion #6</w:t>
      </w:r>
      <w:r>
        <w:rPr>
          <w:szCs w:val="22"/>
        </w:rPr>
        <w:t xml:space="preserve"> (</w:t>
      </w:r>
      <w:r w:rsidR="000877C0" w:rsidRPr="005F4C32">
        <w:rPr>
          <w:szCs w:val="22"/>
        </w:rPr>
        <w:t>D0.</w:t>
      </w:r>
      <w:r w:rsidR="009651B2" w:rsidRPr="005F4C32">
        <w:rPr>
          <w:szCs w:val="22"/>
        </w:rPr>
        <w:t>4</w:t>
      </w:r>
      <w:r w:rsidR="000877C0" w:rsidRPr="005F4C32">
        <w:rPr>
          <w:szCs w:val="22"/>
        </w:rPr>
        <w:t>, P1</w:t>
      </w:r>
      <w:r w:rsidR="001C0FA3" w:rsidRPr="005F4C32">
        <w:rPr>
          <w:szCs w:val="22"/>
        </w:rPr>
        <w:t>62L30</w:t>
      </w:r>
      <w:r w:rsidR="000877C0" w:rsidRPr="005F4C32">
        <w:rPr>
          <w:szCs w:val="22"/>
        </w:rPr>
        <w:t xml:space="preserve">, </w:t>
      </w:r>
      <w:proofErr w:type="gramStart"/>
      <w:r w:rsidR="000877C0" w:rsidRPr="005F4C32">
        <w:rPr>
          <w:szCs w:val="22"/>
        </w:rPr>
        <w:t>Section</w:t>
      </w:r>
      <w:proofErr w:type="gramEnd"/>
      <w:r w:rsidR="000877C0" w:rsidRPr="005F4C32">
        <w:rPr>
          <w:szCs w:val="22"/>
        </w:rPr>
        <w:t xml:space="preserve"> 26.3.</w:t>
      </w:r>
      <w:r w:rsidR="001C0FA3" w:rsidRPr="005F4C32">
        <w:rPr>
          <w:szCs w:val="22"/>
        </w:rPr>
        <w:t>10</w:t>
      </w:r>
      <w:r w:rsidR="000877C0" w:rsidRPr="005F4C32">
        <w:rPr>
          <w:szCs w:val="22"/>
        </w:rPr>
        <w:t>.7.2</w:t>
      </w:r>
      <w:r>
        <w:rPr>
          <w:szCs w:val="22"/>
        </w:rPr>
        <w:t>):</w:t>
      </w:r>
    </w:p>
    <w:p w:rsidR="000877C0" w:rsidRDefault="000877C0" w:rsidP="005F4C32">
      <w:pPr>
        <w:rPr>
          <w:szCs w:val="22"/>
        </w:rPr>
      </w:pPr>
      <w:r w:rsidRPr="005F4C32">
        <w:rPr>
          <w:szCs w:val="22"/>
        </w:rPr>
        <w:t>For HE EXT SU PPDU, HE-SIG-A2 should be chang</w:t>
      </w:r>
      <w:r w:rsidR="00D51BDD" w:rsidRPr="005F4C32">
        <w:rPr>
          <w:szCs w:val="22"/>
        </w:rPr>
        <w:t>ed to HE-SIG-A3 in Table 26-15</w:t>
      </w:r>
      <w:r w:rsidR="00072DFF">
        <w:rPr>
          <w:szCs w:val="22"/>
        </w:rPr>
        <w:t xml:space="preserve"> based on HE-SIG-A symbol number </w:t>
      </w:r>
      <w:proofErr w:type="spellStart"/>
      <w:r w:rsidR="00072DFF">
        <w:rPr>
          <w:szCs w:val="22"/>
        </w:rPr>
        <w:t>definitino</w:t>
      </w:r>
      <w:proofErr w:type="spellEnd"/>
      <w:r w:rsidR="00D51BDD" w:rsidRPr="005F4C32">
        <w:rPr>
          <w:szCs w:val="22"/>
        </w:rPr>
        <w:t xml:space="preserve">. </w:t>
      </w:r>
      <w:r w:rsidR="009A32E4" w:rsidRPr="005F4C32">
        <w:rPr>
          <w:szCs w:val="22"/>
        </w:rPr>
        <w:t xml:space="preserve">In addition, it is desired to avoid the conditional statement for a given PPDU format (HE_SU or HE_EXT_SU) on the description field. </w:t>
      </w:r>
      <w:r w:rsidRPr="005F4C32">
        <w:rPr>
          <w:szCs w:val="22"/>
        </w:rPr>
        <w:t xml:space="preserve">Therefore, it is recommended to separate Table 26-15 into an independent HE SU PPDU </w:t>
      </w:r>
      <w:r w:rsidR="00CA51FA" w:rsidRPr="005F4C32">
        <w:rPr>
          <w:szCs w:val="22"/>
        </w:rPr>
        <w:t>and HE EXT SU PPDU field tables.</w:t>
      </w:r>
    </w:p>
    <w:p w:rsidR="009B1BEA" w:rsidRDefault="009B1BEA" w:rsidP="005F4C32">
      <w:pPr>
        <w:rPr>
          <w:szCs w:val="22"/>
        </w:rPr>
      </w:pPr>
    </w:p>
    <w:p w:rsidR="009B1BEA" w:rsidRDefault="009B1BEA" w:rsidP="009B1BEA">
      <w:pPr>
        <w:rPr>
          <w:szCs w:val="22"/>
        </w:rPr>
      </w:pPr>
      <w:r>
        <w:rPr>
          <w:szCs w:val="22"/>
        </w:rPr>
        <w:t>In addition, t</w:t>
      </w:r>
      <w:r w:rsidRPr="00C609FF">
        <w:rPr>
          <w:szCs w:val="22"/>
        </w:rPr>
        <w:t xml:space="preserve">he number of bits </w:t>
      </w:r>
      <w:r>
        <w:rPr>
          <w:szCs w:val="22"/>
        </w:rPr>
        <w:t>for</w:t>
      </w:r>
      <w:r w:rsidRPr="00C609FF">
        <w:rPr>
          <w:szCs w:val="22"/>
        </w:rPr>
        <w:t xml:space="preserve"> GI+LTF Size</w:t>
      </w:r>
      <w:r>
        <w:rPr>
          <w:szCs w:val="22"/>
        </w:rPr>
        <w:t xml:space="preserve"> field in </w:t>
      </w:r>
      <w:r w:rsidRPr="005F4C32">
        <w:rPr>
          <w:szCs w:val="22"/>
        </w:rPr>
        <w:t>Table 26-</w:t>
      </w:r>
      <w:proofErr w:type="gramStart"/>
      <w:r w:rsidRPr="005F4C32">
        <w:rPr>
          <w:szCs w:val="22"/>
        </w:rPr>
        <w:t>15</w:t>
      </w:r>
      <w:r>
        <w:rPr>
          <w:szCs w:val="22"/>
        </w:rPr>
        <w:t xml:space="preserve"> </w:t>
      </w:r>
      <w:r w:rsidRPr="00C609FF">
        <w:rPr>
          <w:szCs w:val="22"/>
        </w:rPr>
        <w:t xml:space="preserve"> is</w:t>
      </w:r>
      <w:proofErr w:type="gramEnd"/>
      <w:r w:rsidRPr="00C609FF">
        <w:rPr>
          <w:szCs w:val="22"/>
        </w:rPr>
        <w:t xml:space="preserve"> wrong. It should be 2 bits instead of 3 bits. </w:t>
      </w:r>
    </w:p>
    <w:p w:rsidR="009B1BEA" w:rsidRPr="005F4C32" w:rsidRDefault="009B1BEA" w:rsidP="005F4C32">
      <w:pPr>
        <w:rPr>
          <w:szCs w:val="22"/>
        </w:rPr>
      </w:pPr>
    </w:p>
    <w:p w:rsidR="00D51BDD" w:rsidRDefault="00D51BDD" w:rsidP="00D51BDD">
      <w:pPr>
        <w:rPr>
          <w:szCs w:val="22"/>
        </w:rPr>
      </w:pPr>
    </w:p>
    <w:p w:rsidR="005F4C32" w:rsidRPr="002559C9" w:rsidRDefault="005F4C32" w:rsidP="005F4C32">
      <w:pPr>
        <w:rPr>
          <w:b/>
          <w:szCs w:val="22"/>
        </w:rPr>
      </w:pPr>
      <w:r>
        <w:rPr>
          <w:b/>
          <w:szCs w:val="22"/>
          <w:highlight w:val="lightGray"/>
        </w:rPr>
        <w:t>Proposed text change #6</w:t>
      </w:r>
      <w:r w:rsidRPr="00B73A84">
        <w:rPr>
          <w:b/>
          <w:szCs w:val="22"/>
          <w:highlight w:val="lightGray"/>
        </w:rPr>
        <w:t>:</w:t>
      </w:r>
    </w:p>
    <w:p w:rsidR="005F4C32" w:rsidRDefault="005F4C32" w:rsidP="005F4C32">
      <w:pPr>
        <w:rPr>
          <w:szCs w:val="22"/>
        </w:rPr>
      </w:pPr>
      <w:r>
        <w:rPr>
          <w:szCs w:val="22"/>
        </w:rPr>
        <w:t>------------------------------------------------------------</w:t>
      </w:r>
    </w:p>
    <w:p w:rsidR="005F4C32" w:rsidRDefault="005F4C32" w:rsidP="005F4C32">
      <w:pPr>
        <w:rPr>
          <w:szCs w:val="22"/>
        </w:rPr>
      </w:pPr>
      <w:r w:rsidRPr="005F4C32">
        <w:rPr>
          <w:szCs w:val="22"/>
          <w:highlight w:val="yellow"/>
        </w:rPr>
        <w:t xml:space="preserve">To </w:t>
      </w:r>
      <w:proofErr w:type="spellStart"/>
      <w:r w:rsidRPr="005F4C32">
        <w:rPr>
          <w:szCs w:val="22"/>
          <w:highlight w:val="yellow"/>
        </w:rPr>
        <w:t>TGax</w:t>
      </w:r>
      <w:proofErr w:type="spellEnd"/>
      <w:r w:rsidRPr="005F4C32">
        <w:rPr>
          <w:szCs w:val="22"/>
          <w:highlight w:val="yellow"/>
        </w:rPr>
        <w:t xml:space="preserve"> Editor: </w:t>
      </w:r>
      <w:r w:rsidR="007720FE">
        <w:rPr>
          <w:szCs w:val="22"/>
          <w:highlight w:val="yellow"/>
        </w:rPr>
        <w:t xml:space="preserve">Change the Table 26-15 </w:t>
      </w:r>
      <w:r w:rsidR="0099626C">
        <w:rPr>
          <w:szCs w:val="22"/>
          <w:highlight w:val="yellow"/>
        </w:rPr>
        <w:t xml:space="preserve">and insert the new description and Table 26-X </w:t>
      </w:r>
      <w:r w:rsidR="007720FE">
        <w:rPr>
          <w:szCs w:val="22"/>
          <w:highlight w:val="yellow"/>
        </w:rPr>
        <w:t xml:space="preserve">in </w:t>
      </w:r>
      <w:r w:rsidRPr="005F4C32">
        <w:rPr>
          <w:iCs/>
          <w:highlight w:val="yellow"/>
        </w:rPr>
        <w:t xml:space="preserve">D0.4, </w:t>
      </w:r>
      <w:r w:rsidRPr="005F4C32">
        <w:rPr>
          <w:szCs w:val="22"/>
          <w:highlight w:val="yellow"/>
        </w:rPr>
        <w:t>P162L30</w:t>
      </w:r>
      <w:r w:rsidRPr="005F4C32">
        <w:rPr>
          <w:iCs/>
          <w:highlight w:val="yellow"/>
        </w:rPr>
        <w:t xml:space="preserve">, Section </w:t>
      </w:r>
      <w:r w:rsidRPr="005F4C32">
        <w:rPr>
          <w:szCs w:val="22"/>
          <w:highlight w:val="yellow"/>
        </w:rPr>
        <w:t>26.3.10.7.2</w:t>
      </w:r>
    </w:p>
    <w:p w:rsidR="00745442" w:rsidRDefault="00745442" w:rsidP="00745442">
      <w:pPr>
        <w:pStyle w:val="T"/>
        <w:rPr>
          <w:w w:val="100"/>
          <w:sz w:val="24"/>
          <w:szCs w:val="24"/>
          <w:lang w:val="en-GB"/>
        </w:rPr>
      </w:pPr>
      <w:proofErr w:type="gramStart"/>
      <w:r>
        <w:rPr>
          <w:w w:val="100"/>
        </w:rPr>
        <w:t>The HE</w:t>
      </w:r>
      <w:proofErr w:type="gramEnd"/>
      <w:r>
        <w:rPr>
          <w:w w:val="100"/>
        </w:rPr>
        <w:t xml:space="preserve">-SIG-A field for an HE SU PPDU </w:t>
      </w:r>
      <w:del w:id="38" w:author="Sungeun (Sung Eun) Lee" w:date="2016-08-30T13:10:00Z">
        <w:r w:rsidDel="00745442">
          <w:rPr>
            <w:w w:val="100"/>
          </w:rPr>
          <w:delText xml:space="preserve">or an HE extended range SU PPDU </w:delText>
        </w:r>
      </w:del>
      <w:r>
        <w:rPr>
          <w:w w:val="100"/>
        </w:rPr>
        <w:t xml:space="preserve">contains the fields listed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RTF39373932353a205461626c65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26-15 (HE-SIG-A field of an HE SU PPDU</w:t>
      </w:r>
      <w:del w:id="39" w:author="Sungeun (Sung Eun) Lee" w:date="2016-08-30T13:14:00Z">
        <w:r w:rsidDel="006C1D82">
          <w:rPr>
            <w:w w:val="100"/>
          </w:rPr>
          <w:delText xml:space="preserve"> and HE extended range SU PPDU(#Ed)</w:delText>
        </w:r>
      </w:del>
      <w:r>
        <w:rPr>
          <w:w w:val="100"/>
        </w:rPr>
        <w:t>)</w:t>
      </w:r>
      <w:r>
        <w:rPr>
          <w:w w:val="100"/>
        </w:rPr>
        <w:fldChar w:fldCharType="end"/>
      </w:r>
      <w:r>
        <w:rPr>
          <w:w w:val="100"/>
        </w:rPr>
        <w:t>.</w:t>
      </w:r>
    </w:p>
    <w:p w:rsidR="00745442" w:rsidRDefault="00745442" w:rsidP="00D51BDD">
      <w:pPr>
        <w:pStyle w:val="ListParagraph"/>
        <w:ind w:left="1080"/>
        <w:rPr>
          <w:szCs w:val="22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240"/>
        <w:gridCol w:w="960"/>
        <w:gridCol w:w="1220"/>
        <w:gridCol w:w="960"/>
        <w:gridCol w:w="4220"/>
        <w:tblGridChange w:id="40">
          <w:tblGrid>
            <w:gridCol w:w="1240"/>
            <w:gridCol w:w="960"/>
            <w:gridCol w:w="1220"/>
            <w:gridCol w:w="960"/>
            <w:gridCol w:w="4220"/>
          </w:tblGrid>
        </w:tblGridChange>
      </w:tblGrid>
      <w:tr w:rsidR="00745442" w:rsidTr="00785719">
        <w:trPr>
          <w:jc w:val="center"/>
        </w:trPr>
        <w:tc>
          <w:tcPr>
            <w:tcW w:w="860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745442" w:rsidRDefault="00745442" w:rsidP="00570655">
            <w:pPr>
              <w:pStyle w:val="TableTitle"/>
              <w:numPr>
                <w:ilvl w:val="0"/>
                <w:numId w:val="14"/>
              </w:numPr>
            </w:pPr>
            <w:bookmarkStart w:id="41" w:name="RTF39373932353a205461626c65"/>
            <w:r>
              <w:rPr>
                <w:w w:val="100"/>
              </w:rPr>
              <w:t>HE-SIG-A field of an HE SU PPDU</w:t>
            </w:r>
            <w:del w:id="42" w:author="Sungeun (Sung Eun) Lee" w:date="2016-08-30T13:11:00Z">
              <w:r w:rsidDel="00745442">
                <w:rPr>
                  <w:w w:val="100"/>
                </w:rPr>
                <w:delText xml:space="preserve"> and HE extended range SU PPDU</w:delText>
              </w:r>
              <w:bookmarkEnd w:id="41"/>
              <w:r w:rsidDel="00745442">
                <w:rPr>
                  <w:w w:val="100"/>
                </w:rPr>
                <w:delText>(#Ed)</w:delText>
              </w:r>
              <w:r w:rsidDel="00745442">
                <w:rPr>
                  <w:w w:val="100"/>
                </w:rPr>
                <w:fldChar w:fldCharType="begin"/>
              </w:r>
              <w:r w:rsidDel="00745442">
                <w:rPr>
                  <w:w w:val="100"/>
                </w:rPr>
                <w:delInstrText xml:space="preserve"> FILENAME </w:delInstrText>
              </w:r>
              <w:r w:rsidDel="00745442">
                <w:rPr>
                  <w:w w:val="100"/>
                </w:rPr>
                <w:fldChar w:fldCharType="separate"/>
              </w:r>
              <w:r w:rsidDel="00745442">
                <w:rPr>
                  <w:w w:val="100"/>
                </w:rPr>
                <w:delText> </w:delText>
              </w:r>
              <w:r w:rsidDel="00745442">
                <w:rPr>
                  <w:w w:val="100"/>
                </w:rPr>
                <w:fldChar w:fldCharType="end"/>
              </w:r>
            </w:del>
          </w:p>
        </w:tc>
      </w:tr>
      <w:tr w:rsidR="00745442" w:rsidTr="00785719">
        <w:trPr>
          <w:trHeight w:val="640"/>
          <w:jc w:val="center"/>
        </w:trPr>
        <w:tc>
          <w:tcPr>
            <w:tcW w:w="12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745442" w:rsidRDefault="00745442" w:rsidP="00785719">
            <w:pPr>
              <w:pStyle w:val="CellHeading"/>
            </w:pPr>
            <w:r>
              <w:rPr>
                <w:w w:val="100"/>
              </w:rPr>
              <w:t>Two Parts of HE-SIG-A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745442" w:rsidRDefault="00745442" w:rsidP="00785719">
            <w:pPr>
              <w:pStyle w:val="CellHeading"/>
            </w:pPr>
            <w:r>
              <w:rPr>
                <w:w w:val="100"/>
              </w:rPr>
              <w:t>Bit</w:t>
            </w:r>
          </w:p>
        </w:tc>
        <w:tc>
          <w:tcPr>
            <w:tcW w:w="12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745442" w:rsidRDefault="00745442" w:rsidP="00785719">
            <w:pPr>
              <w:pStyle w:val="CellHeading"/>
            </w:pPr>
            <w:r>
              <w:rPr>
                <w:w w:val="100"/>
              </w:rPr>
              <w:t>Field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745442" w:rsidRDefault="00745442" w:rsidP="00785719">
            <w:pPr>
              <w:pStyle w:val="CellHeading"/>
            </w:pPr>
            <w:r>
              <w:rPr>
                <w:w w:val="100"/>
              </w:rPr>
              <w:t>Number of bits</w:t>
            </w:r>
          </w:p>
        </w:tc>
        <w:tc>
          <w:tcPr>
            <w:tcW w:w="42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745442" w:rsidRDefault="00745442" w:rsidP="00785719">
            <w:pPr>
              <w:pStyle w:val="CellHeading"/>
            </w:pPr>
            <w:r>
              <w:rPr>
                <w:w w:val="100"/>
              </w:rPr>
              <w:t>Description</w:t>
            </w:r>
          </w:p>
        </w:tc>
      </w:tr>
      <w:tr w:rsidR="00745442" w:rsidTr="00745442">
        <w:tblPrEx>
          <w:tblW w:w="0" w:type="auto"/>
          <w:jc w:val="center"/>
          <w:tblLayout w:type="fixed"/>
          <w:tblCellMar>
            <w:top w:w="120" w:type="dxa"/>
            <w:left w:w="120" w:type="dxa"/>
            <w:bottom w:w="60" w:type="dxa"/>
            <w:right w:w="120" w:type="dxa"/>
          </w:tblCellMar>
          <w:tblLook w:val="0000" w:firstRow="0" w:lastRow="0" w:firstColumn="0" w:lastColumn="0" w:noHBand="0" w:noVBand="0"/>
          <w:tblPrExChange w:id="43" w:author="Sungeun (Sung Eun) Lee" w:date="2016-08-30T13:11:00Z">
            <w:tblPrEx>
              <w:tblW w:w="0" w:type="auto"/>
              <w:jc w:val="center"/>
              <w:tblLayout w:type="fixed"/>
              <w:tblCellMar>
                <w:top w:w="120" w:type="dxa"/>
                <w:left w:w="120" w:type="dxa"/>
                <w:bottom w:w="6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888"/>
          <w:jc w:val="center"/>
          <w:trPrChange w:id="44" w:author="Sungeun (Sung Eun) Lee" w:date="2016-08-30T13:11:00Z">
            <w:trPr>
              <w:trHeight w:val="1640"/>
              <w:jc w:val="center"/>
            </w:trPr>
          </w:trPrChange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  <w:tcPrChange w:id="45" w:author="Sungeun (Sung Eun) Lee" w:date="2016-08-30T13:11:00Z">
              <w:tcPr>
                <w:tcW w:w="1240" w:type="dxa"/>
                <w:tcBorders>
                  <w:top w:val="single" w:sz="2" w:space="0" w:color="000000"/>
                  <w:left w:val="single" w:sz="10" w:space="0" w:color="000000"/>
                  <w:bottom w:val="nil"/>
                  <w:right w:val="single" w:sz="2" w:space="0" w:color="000000"/>
                </w:tcBorders>
                <w:tcMar>
                  <w:top w:w="120" w:type="dxa"/>
                  <w:left w:w="108" w:type="dxa"/>
                  <w:bottom w:w="60" w:type="dxa"/>
                  <w:right w:w="108" w:type="dxa"/>
                </w:tcMar>
              </w:tcPr>
            </w:tcPrChange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  <w:r>
              <w:rPr>
                <w:rFonts w:eastAsia="Malgun Gothic"/>
                <w:w w:val="100"/>
              </w:rPr>
              <w:t>HE-SIG-A1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tcPrChange w:id="46" w:author="Sungeun (Sung Eun) Lee" w:date="2016-08-30T13:11:00Z">
              <w:tcPr>
                <w:tcW w:w="96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60" w:type="dxa"/>
                  <w:left w:w="120" w:type="dxa"/>
                  <w:bottom w:w="100" w:type="dxa"/>
                  <w:right w:w="120" w:type="dxa"/>
                </w:tcMar>
              </w:tcPr>
            </w:tcPrChange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B0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tcPrChange w:id="47" w:author="Sungeun (Sung Eun) Lee" w:date="2016-08-30T13:11:00Z">
              <w:tcPr>
                <w:tcW w:w="122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60" w:type="dxa"/>
                  <w:left w:w="120" w:type="dxa"/>
                  <w:bottom w:w="100" w:type="dxa"/>
                  <w:right w:w="120" w:type="dxa"/>
                </w:tcMar>
              </w:tcPr>
            </w:tcPrChange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Format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tcPrChange w:id="48" w:author="Sungeun (Sung Eun) Lee" w:date="2016-08-30T13:11:00Z">
              <w:tcPr>
                <w:tcW w:w="96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160" w:type="dxa"/>
                  <w:left w:w="120" w:type="dxa"/>
                  <w:bottom w:w="100" w:type="dxa"/>
                  <w:right w:w="120" w:type="dxa"/>
                </w:tcMar>
              </w:tcPr>
            </w:tcPrChange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1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tcPrChange w:id="49" w:author="Sungeun (Sung Eun) Lee" w:date="2016-08-30T13:11:00Z">
              <w:tcPr>
                <w:tcW w:w="422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10" w:space="0" w:color="000000"/>
                </w:tcBorders>
                <w:tcMar>
                  <w:top w:w="160" w:type="dxa"/>
                  <w:left w:w="120" w:type="dxa"/>
                  <w:bottom w:w="100" w:type="dxa"/>
                  <w:right w:w="120" w:type="dxa"/>
                </w:tcMar>
              </w:tcPr>
            </w:tcPrChange>
          </w:tcPr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 xml:space="preserve">Differentiate </w:t>
            </w:r>
            <w:proofErr w:type="spellStart"/>
            <w:r>
              <w:rPr>
                <w:w w:val="100"/>
              </w:rPr>
              <w:t>an</w:t>
            </w:r>
            <w:proofErr w:type="spellEnd"/>
            <w:r>
              <w:rPr>
                <w:w w:val="100"/>
              </w:rPr>
              <w:t xml:space="preserve"> HE SU PPDU from an HE trigger-based PPDU:(#1685)</w:t>
            </w:r>
          </w:p>
          <w:p w:rsidR="00745442" w:rsidRDefault="00745442" w:rsidP="00785719">
            <w:pPr>
              <w:pStyle w:val="TableText"/>
              <w:ind w:firstLine="200"/>
              <w:rPr>
                <w:w w:val="100"/>
              </w:rPr>
            </w:pPr>
            <w:r>
              <w:rPr>
                <w:w w:val="100"/>
              </w:rPr>
              <w:t>Set to 0 for HE trigger-based PPDU</w:t>
            </w:r>
          </w:p>
          <w:p w:rsidR="00745442" w:rsidDel="00745442" w:rsidRDefault="00745442" w:rsidP="00A72863">
            <w:pPr>
              <w:pStyle w:val="TableText"/>
              <w:ind w:firstLine="200"/>
              <w:rPr>
                <w:del w:id="50" w:author="Sungeun (Sung Eun) Lee" w:date="2016-08-30T13:11:00Z"/>
                <w:w w:val="100"/>
              </w:rPr>
            </w:pPr>
            <w:r>
              <w:rPr>
                <w:w w:val="100"/>
              </w:rPr>
              <w:t>Set to 1 for HE SU PPDU</w:t>
            </w:r>
          </w:p>
          <w:p w:rsidR="00745442" w:rsidDel="00745442" w:rsidRDefault="00745442">
            <w:pPr>
              <w:pStyle w:val="TableText"/>
              <w:ind w:firstLine="200"/>
              <w:rPr>
                <w:del w:id="51" w:author="Sungeun (Sung Eun) Lee" w:date="2016-08-30T13:11:00Z"/>
                <w:w w:val="100"/>
              </w:rPr>
              <w:pPrChange w:id="52" w:author="Sungeun (Sung Eun) Lee" w:date="2016-08-30T13:11:00Z">
                <w:pPr>
                  <w:pStyle w:val="TableText"/>
                </w:pPr>
              </w:pPrChange>
            </w:pPr>
          </w:p>
          <w:p w:rsidR="00745442" w:rsidRDefault="00745442">
            <w:pPr>
              <w:pStyle w:val="TableText"/>
              <w:ind w:firstLine="200"/>
              <w:pPrChange w:id="53" w:author="Sungeun (Sung Eun) Lee" w:date="2016-08-30T13:11:00Z">
                <w:pPr>
                  <w:pStyle w:val="TableText"/>
                </w:pPr>
              </w:pPrChange>
            </w:pPr>
            <w:del w:id="54" w:author="Sungeun (Sung Eun) Lee" w:date="2016-08-30T13:11:00Z">
              <w:r w:rsidDel="00745442">
                <w:rPr>
                  <w:w w:val="100"/>
                </w:rPr>
                <w:delText>This field is reserved and set to 1 for an HE extended range SU PPDU.(#1196)</w:delText>
              </w:r>
            </w:del>
          </w:p>
        </w:tc>
      </w:tr>
      <w:tr w:rsidR="00745442" w:rsidTr="00785719">
        <w:trPr>
          <w:trHeight w:val="14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Beam Change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1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Set to 1 indicates that the pre-HE-STF portion of the SU PPDU is spatially mapped differently from HE-LTF1.</w:t>
            </w:r>
          </w:p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Set to 0 indicates that the pre-HE-STF portion of the SU PPDU is spatially mapped the same way as HE-LTF1 on each tone.</w:t>
            </w:r>
          </w:p>
        </w:tc>
      </w:tr>
      <w:tr w:rsidR="00745442" w:rsidTr="00785719">
        <w:trPr>
          <w:trHeight w:val="196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745442" w:rsidRDefault="00745442" w:rsidP="00785719">
            <w:pPr>
              <w:pStyle w:val="TableText"/>
              <w:jc w:val="center"/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UL/DL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1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Indicates whether the PPDU is sent UL or DL:</w:t>
            </w:r>
          </w:p>
          <w:p w:rsidR="00745442" w:rsidRDefault="00745442" w:rsidP="00785719">
            <w:pPr>
              <w:pStyle w:val="TableText"/>
              <w:ind w:firstLine="200"/>
              <w:rPr>
                <w:w w:val="100"/>
              </w:rPr>
            </w:pPr>
            <w:r>
              <w:rPr>
                <w:w w:val="100"/>
              </w:rPr>
              <w:t>Set to 0 for DL</w:t>
            </w:r>
          </w:p>
          <w:p w:rsidR="00745442" w:rsidRDefault="00745442" w:rsidP="00785719">
            <w:pPr>
              <w:pStyle w:val="TableText"/>
              <w:ind w:firstLine="200"/>
              <w:rPr>
                <w:w w:val="100"/>
              </w:rPr>
            </w:pPr>
            <w:r>
              <w:rPr>
                <w:w w:val="100"/>
              </w:rPr>
              <w:t>Set to 1 for UL(#2002)</w:t>
            </w:r>
          </w:p>
          <w:p w:rsidR="00745442" w:rsidRDefault="00745442" w:rsidP="00785719">
            <w:pPr>
              <w:pStyle w:val="TableText"/>
              <w:rPr>
                <w:w w:val="100"/>
              </w:rPr>
            </w:pPr>
          </w:p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This field indicates DL for TDLS.</w:t>
            </w:r>
          </w:p>
          <w:p w:rsidR="00745442" w:rsidRDefault="00745442" w:rsidP="00785719">
            <w:pPr>
              <w:pStyle w:val="Note"/>
            </w:pPr>
            <w:r>
              <w:rPr>
                <w:w w:val="100"/>
              </w:rPr>
              <w:t>NOTE—The TDLS peer can identify the TDLS frame by To DS and From DS fields in the MAC header of the MPDU.</w:t>
            </w:r>
          </w:p>
        </w:tc>
      </w:tr>
      <w:tr w:rsidR="00745442" w:rsidTr="00785719">
        <w:trPr>
          <w:trHeight w:val="26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B3-B6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MCS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4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Del="00745442" w:rsidRDefault="00745442" w:rsidP="00785719">
            <w:pPr>
              <w:pStyle w:val="TableText"/>
              <w:rPr>
                <w:del w:id="55" w:author="Sungeun (Sung Eun) Lee" w:date="2016-08-30T13:11:00Z"/>
                <w:w w:val="100"/>
              </w:rPr>
            </w:pPr>
            <w:del w:id="56" w:author="Sungeun (Sung Eun) Lee" w:date="2016-08-30T13:11:00Z">
              <w:r w:rsidDel="00745442">
                <w:rPr>
                  <w:w w:val="100"/>
                </w:rPr>
                <w:delText>For an HE SU PPDU:</w:delText>
              </w:r>
            </w:del>
          </w:p>
          <w:p w:rsidR="00745442" w:rsidRDefault="00745442" w:rsidP="00785719">
            <w:pPr>
              <w:pStyle w:val="TableText"/>
              <w:ind w:left="200"/>
              <w:rPr>
                <w:w w:val="100"/>
              </w:rPr>
            </w:pPr>
            <w:r>
              <w:rPr>
                <w:w w:val="100"/>
              </w:rPr>
              <w:t xml:space="preserve">Set </w:t>
            </w:r>
            <w:proofErr w:type="spellStart"/>
            <w:r>
              <w:rPr>
                <w:w w:val="100"/>
              </w:rPr>
              <w:t xml:space="preserve">to </w:t>
            </w:r>
            <w:r>
              <w:rPr>
                <w:i/>
                <w:iCs/>
                <w:w w:val="100"/>
              </w:rPr>
              <w:t>n</w:t>
            </w:r>
            <w:proofErr w:type="spellEnd"/>
            <w:r>
              <w:rPr>
                <w:w w:val="100"/>
              </w:rPr>
              <w:t xml:space="preserve"> for </w:t>
            </w:r>
            <w:proofErr w:type="spellStart"/>
            <w:r>
              <w:rPr>
                <w:w w:val="100"/>
              </w:rPr>
              <w:t>MCS</w:t>
            </w:r>
            <w:r>
              <w:rPr>
                <w:i/>
                <w:iCs/>
                <w:w w:val="100"/>
              </w:rPr>
              <w:t>n</w:t>
            </w:r>
            <w:proofErr w:type="spellEnd"/>
            <w:r>
              <w:rPr>
                <w:w w:val="100"/>
              </w:rPr>
              <w:t xml:space="preserve">, where </w:t>
            </w:r>
            <w:r>
              <w:rPr>
                <w:i/>
                <w:iCs/>
                <w:w w:val="100"/>
              </w:rPr>
              <w:t>n</w:t>
            </w:r>
            <w:r>
              <w:rPr>
                <w:w w:val="100"/>
              </w:rPr>
              <w:t xml:space="preserve"> = 0, 1, 2, …., 11</w:t>
            </w:r>
          </w:p>
          <w:p w:rsidR="00745442" w:rsidRDefault="00745442" w:rsidP="00785719">
            <w:pPr>
              <w:pStyle w:val="TableText"/>
              <w:ind w:left="200"/>
              <w:rPr>
                <w:w w:val="100"/>
              </w:rPr>
            </w:pPr>
            <w:r>
              <w:rPr>
                <w:w w:val="100"/>
              </w:rPr>
              <w:t>Values 12-15 are reserved</w:t>
            </w:r>
          </w:p>
          <w:p w:rsidR="00745442" w:rsidDel="00745442" w:rsidRDefault="00745442" w:rsidP="00A72863">
            <w:pPr>
              <w:pStyle w:val="TableText"/>
              <w:rPr>
                <w:del w:id="57" w:author="Sungeun (Sung Eun) Lee" w:date="2016-08-30T13:11:00Z"/>
                <w:w w:val="100"/>
              </w:rPr>
            </w:pPr>
            <w:r>
              <w:rPr>
                <w:w w:val="100"/>
              </w:rPr>
              <w:t xml:space="preserve">                                                                                                                                                    </w:t>
            </w:r>
            <w:del w:id="58" w:author="Sungeun (Sung Eun) Lee" w:date="2016-08-30T13:11:00Z">
              <w:r w:rsidDel="00745442">
                <w:rPr>
                  <w:w w:val="100"/>
                </w:rPr>
                <w:delText>For HE extended range SU PPDU with Bandwidth field set to 0 (242-tone RU):</w:delText>
              </w:r>
            </w:del>
          </w:p>
          <w:p w:rsidR="00745442" w:rsidDel="00745442" w:rsidRDefault="00745442">
            <w:pPr>
              <w:pStyle w:val="TableText"/>
              <w:rPr>
                <w:del w:id="59" w:author="Sungeun (Sung Eun) Lee" w:date="2016-08-30T13:11:00Z"/>
                <w:w w:val="100"/>
              </w:rPr>
              <w:pPrChange w:id="60" w:author="Sungeun (Sung Eun) Lee" w:date="2016-08-30T13:11:00Z">
                <w:pPr>
                  <w:pStyle w:val="TableText"/>
                  <w:ind w:left="200"/>
                </w:pPr>
              </w:pPrChange>
            </w:pPr>
            <w:del w:id="61" w:author="Sungeun (Sung Eun) Lee" w:date="2016-08-30T13:11:00Z">
              <w:r w:rsidDel="00745442">
                <w:rPr>
                  <w:w w:val="100"/>
                </w:rPr>
                <w:delText xml:space="preserve">Set to </w:delText>
              </w:r>
              <w:r w:rsidDel="00745442">
                <w:rPr>
                  <w:i/>
                  <w:iCs/>
                  <w:w w:val="100"/>
                </w:rPr>
                <w:delText>n</w:delText>
              </w:r>
              <w:r w:rsidDel="00745442">
                <w:rPr>
                  <w:w w:val="100"/>
                </w:rPr>
                <w:delText xml:space="preserve"> for MCS</w:delText>
              </w:r>
              <w:r w:rsidDel="00745442">
                <w:rPr>
                  <w:i/>
                  <w:iCs/>
                  <w:w w:val="100"/>
                </w:rPr>
                <w:delText>n</w:delText>
              </w:r>
              <w:r w:rsidDel="00745442">
                <w:rPr>
                  <w:w w:val="100"/>
                </w:rPr>
                <w:delText xml:space="preserve">, where </w:delText>
              </w:r>
              <w:r w:rsidDel="00745442">
                <w:rPr>
                  <w:i/>
                  <w:iCs/>
                  <w:w w:val="100"/>
                </w:rPr>
                <w:delText>n</w:delText>
              </w:r>
              <w:r w:rsidDel="00745442">
                <w:rPr>
                  <w:w w:val="100"/>
                </w:rPr>
                <w:delText xml:space="preserve"> = 0, 1, 2</w:delText>
              </w:r>
            </w:del>
          </w:p>
          <w:p w:rsidR="00745442" w:rsidDel="00745442" w:rsidRDefault="00745442">
            <w:pPr>
              <w:pStyle w:val="TableText"/>
              <w:rPr>
                <w:del w:id="62" w:author="Sungeun (Sung Eun) Lee" w:date="2016-08-30T13:11:00Z"/>
                <w:w w:val="100"/>
              </w:rPr>
              <w:pPrChange w:id="63" w:author="Sungeun (Sung Eun) Lee" w:date="2016-08-30T13:11:00Z">
                <w:pPr>
                  <w:pStyle w:val="TableText"/>
                  <w:ind w:left="200"/>
                </w:pPr>
              </w:pPrChange>
            </w:pPr>
            <w:del w:id="64" w:author="Sungeun (Sung Eun) Lee" w:date="2016-08-30T13:11:00Z">
              <w:r w:rsidDel="00745442">
                <w:rPr>
                  <w:w w:val="100"/>
                </w:rPr>
                <w:delText>Values 3-15 are reserved</w:delText>
              </w:r>
            </w:del>
          </w:p>
          <w:p w:rsidR="00745442" w:rsidDel="00745442" w:rsidRDefault="00745442" w:rsidP="00A72863">
            <w:pPr>
              <w:pStyle w:val="TableText"/>
              <w:rPr>
                <w:del w:id="65" w:author="Sungeun (Sung Eun) Lee" w:date="2016-08-30T13:11:00Z"/>
                <w:w w:val="100"/>
              </w:rPr>
            </w:pPr>
            <w:del w:id="66" w:author="Sungeun (Sung Eun) Lee" w:date="2016-08-30T13:11:00Z">
              <w:r w:rsidDel="00745442">
                <w:rPr>
                  <w:w w:val="100"/>
                </w:rPr>
                <w:delText>For HE extended range SU PPDU with Bandwidth field set to 1 (right 106-tone RU in P20):</w:delText>
              </w:r>
            </w:del>
          </w:p>
          <w:p w:rsidR="00745442" w:rsidDel="00745442" w:rsidRDefault="00745442">
            <w:pPr>
              <w:pStyle w:val="TableText"/>
              <w:rPr>
                <w:del w:id="67" w:author="Sungeun (Sung Eun) Lee" w:date="2016-08-30T13:11:00Z"/>
                <w:w w:val="100"/>
              </w:rPr>
              <w:pPrChange w:id="68" w:author="Sungeun (Sung Eun) Lee" w:date="2016-08-30T13:11:00Z">
                <w:pPr>
                  <w:pStyle w:val="TableText"/>
                  <w:ind w:left="200"/>
                </w:pPr>
              </w:pPrChange>
            </w:pPr>
            <w:del w:id="69" w:author="Sungeun (Sung Eun) Lee" w:date="2016-08-30T13:11:00Z">
              <w:r w:rsidDel="00745442">
                <w:rPr>
                  <w:w w:val="100"/>
                </w:rPr>
                <w:delText>Set to 0 for MCS 0</w:delText>
              </w:r>
            </w:del>
          </w:p>
          <w:p w:rsidR="00745442" w:rsidRDefault="00745442">
            <w:pPr>
              <w:pStyle w:val="TableText"/>
              <w:pPrChange w:id="70" w:author="Sungeun (Sung Eun) Lee" w:date="2016-08-30T13:11:00Z">
                <w:pPr>
                  <w:pStyle w:val="TableText"/>
                  <w:ind w:left="200"/>
                </w:pPr>
              </w:pPrChange>
            </w:pPr>
            <w:del w:id="71" w:author="Sungeun (Sung Eun) Lee" w:date="2016-08-30T13:11:00Z">
              <w:r w:rsidDel="00745442">
                <w:rPr>
                  <w:w w:val="100"/>
                </w:rPr>
                <w:delText>Values 1-15 are reserved</w:delText>
              </w:r>
            </w:del>
          </w:p>
        </w:tc>
      </w:tr>
      <w:tr w:rsidR="00745442" w:rsidTr="00785719">
        <w:trPr>
          <w:trHeight w:val="22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B7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DCM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1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Indicates whether or not DCM is applied to the Data field for the MCS indicated.</w:t>
            </w:r>
          </w:p>
          <w:p w:rsidR="00745442" w:rsidRDefault="00745442" w:rsidP="00785719">
            <w:pPr>
              <w:pStyle w:val="TableText"/>
              <w:ind w:left="200"/>
              <w:rPr>
                <w:w w:val="100"/>
              </w:rPr>
            </w:pPr>
            <w:r>
              <w:rPr>
                <w:w w:val="100"/>
              </w:rPr>
              <w:t>Set to 1 to indicate that DCM is applied to the Data field</w:t>
            </w:r>
          </w:p>
          <w:p w:rsidR="00745442" w:rsidRDefault="00745442" w:rsidP="00785719">
            <w:pPr>
              <w:pStyle w:val="TableText"/>
              <w:ind w:left="200"/>
              <w:rPr>
                <w:w w:val="100"/>
              </w:rPr>
            </w:pPr>
            <w:r>
              <w:rPr>
                <w:w w:val="100"/>
              </w:rPr>
              <w:t>Set to 0 to indicate that DCM is not applied to the Data field.</w:t>
            </w:r>
          </w:p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DCM is only applied for MCS0, MCS1, MCS3 and MCS4.</w:t>
            </w:r>
          </w:p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 xml:space="preserve">DCM is only applied for 1 and 2 spatial streams. </w:t>
            </w:r>
          </w:p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DCM is not applied when STBC is used.(#2007)</w:t>
            </w:r>
          </w:p>
        </w:tc>
      </w:tr>
      <w:tr w:rsidR="00745442" w:rsidTr="00785719">
        <w:trPr>
          <w:trHeight w:val="4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B8-B13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BSS Color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6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The BSS Color field is an identifier of the BSS</w:t>
            </w:r>
          </w:p>
        </w:tc>
      </w:tr>
      <w:tr w:rsidR="00745442" w:rsidTr="00785719">
        <w:trPr>
          <w:trHeight w:val="4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B14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Reserved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1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Reserved and set to 1(PHY Motion #162)</w:t>
            </w:r>
          </w:p>
        </w:tc>
      </w:tr>
      <w:tr w:rsidR="00745442" w:rsidTr="00785719">
        <w:trPr>
          <w:trHeight w:val="12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B15-B18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Spatial Reuse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4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"</w:t>
            </w:r>
            <w:proofErr w:type="spellStart"/>
            <w:r>
              <w:rPr>
                <w:w w:val="100"/>
              </w:rPr>
              <w:t>SR_allowed</w:t>
            </w:r>
            <w:proofErr w:type="spellEnd"/>
            <w:r>
              <w:rPr>
                <w:w w:val="100"/>
              </w:rPr>
              <w:t>" signaling indicates whether SR operation is allowed or not. Set to 0 to indicate SR is disallowed. The conditions to disallow SR are TBD. Other details are TBD.</w:t>
            </w:r>
          </w:p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Notes: this part needs further development.(#2169)</w:t>
            </w:r>
          </w:p>
        </w:tc>
      </w:tr>
      <w:tr w:rsidR="00745442" w:rsidTr="00785719">
        <w:trPr>
          <w:trHeight w:val="216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B19-B20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Bandwidth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A542AD" w:rsidP="00785719">
            <w:pPr>
              <w:pStyle w:val="TableText"/>
            </w:pPr>
            <w:r>
              <w:rPr>
                <w:w w:val="100"/>
              </w:rPr>
              <w:t>2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745442" w:rsidDel="00745442" w:rsidRDefault="00745442" w:rsidP="00785719">
            <w:pPr>
              <w:pStyle w:val="CellBody"/>
              <w:rPr>
                <w:del w:id="72" w:author="Sungeun (Sung Eun) Lee" w:date="2016-08-30T13:12:00Z"/>
                <w:w w:val="100"/>
              </w:rPr>
            </w:pPr>
            <w:del w:id="73" w:author="Sungeun (Sung Eun) Lee" w:date="2016-08-30T13:12:00Z">
              <w:r w:rsidDel="00745442">
                <w:rPr>
                  <w:w w:val="100"/>
                </w:rPr>
                <w:delText>For an HE SU PPDU:</w:delText>
              </w:r>
            </w:del>
          </w:p>
          <w:p w:rsidR="00745442" w:rsidRDefault="00745442" w:rsidP="00785719">
            <w:pPr>
              <w:pStyle w:val="TableText"/>
              <w:ind w:firstLine="200"/>
              <w:rPr>
                <w:w w:val="100"/>
              </w:rPr>
            </w:pPr>
            <w:r>
              <w:rPr>
                <w:w w:val="100"/>
              </w:rPr>
              <w:t>Set to 0 for 20 MHz</w:t>
            </w:r>
          </w:p>
          <w:p w:rsidR="00745442" w:rsidRDefault="00745442" w:rsidP="00785719">
            <w:pPr>
              <w:pStyle w:val="TableText"/>
              <w:ind w:firstLine="200"/>
              <w:rPr>
                <w:w w:val="100"/>
              </w:rPr>
            </w:pPr>
            <w:r>
              <w:rPr>
                <w:w w:val="100"/>
              </w:rPr>
              <w:t>Set to 1 for 40 MHz</w:t>
            </w:r>
          </w:p>
          <w:p w:rsidR="00745442" w:rsidRDefault="00745442" w:rsidP="00785719">
            <w:pPr>
              <w:pStyle w:val="TableText"/>
              <w:ind w:firstLine="200"/>
              <w:rPr>
                <w:w w:val="100"/>
              </w:rPr>
            </w:pPr>
            <w:r>
              <w:rPr>
                <w:w w:val="100"/>
              </w:rPr>
              <w:t>Set to 2 for 80 MHz</w:t>
            </w:r>
          </w:p>
          <w:p w:rsidR="00745442" w:rsidRDefault="00745442" w:rsidP="00785719">
            <w:pPr>
              <w:pStyle w:val="TableText"/>
              <w:ind w:firstLine="200"/>
              <w:rPr>
                <w:w w:val="100"/>
              </w:rPr>
            </w:pPr>
            <w:r>
              <w:rPr>
                <w:w w:val="100"/>
              </w:rPr>
              <w:t>Set to 3 for 160 MHz and 80+80 MHz(#Ed)</w:t>
            </w:r>
          </w:p>
          <w:p w:rsidR="00745442" w:rsidRDefault="00745442" w:rsidP="00785719">
            <w:pPr>
              <w:pStyle w:val="CellBody"/>
              <w:rPr>
                <w:w w:val="100"/>
              </w:rPr>
            </w:pPr>
          </w:p>
          <w:p w:rsidR="00745442" w:rsidDel="00745442" w:rsidRDefault="00745442" w:rsidP="00785719">
            <w:pPr>
              <w:pStyle w:val="CellBody"/>
              <w:rPr>
                <w:del w:id="74" w:author="Sungeun (Sung Eun) Lee" w:date="2016-08-30T13:12:00Z"/>
                <w:w w:val="100"/>
              </w:rPr>
            </w:pPr>
            <w:del w:id="75" w:author="Sungeun (Sung Eun) Lee" w:date="2016-08-30T13:12:00Z">
              <w:r w:rsidDel="00745442">
                <w:rPr>
                  <w:w w:val="100"/>
                </w:rPr>
                <w:delText>For an HE extended range SU PPDU:</w:delText>
              </w:r>
            </w:del>
          </w:p>
          <w:p w:rsidR="00745442" w:rsidDel="00745442" w:rsidRDefault="00745442" w:rsidP="00785719">
            <w:pPr>
              <w:pStyle w:val="TableText"/>
              <w:ind w:firstLine="200"/>
              <w:rPr>
                <w:del w:id="76" w:author="Sungeun (Sung Eun) Lee" w:date="2016-08-30T13:12:00Z"/>
                <w:w w:val="100"/>
              </w:rPr>
            </w:pPr>
            <w:del w:id="77" w:author="Sungeun (Sung Eun) Lee" w:date="2016-08-30T13:12:00Z">
              <w:r w:rsidDel="00745442">
                <w:rPr>
                  <w:w w:val="100"/>
                </w:rPr>
                <w:delText>Set to 0 for 242-tone RU</w:delText>
              </w:r>
            </w:del>
          </w:p>
          <w:p w:rsidR="00745442" w:rsidRDefault="00745442" w:rsidP="00785719">
            <w:pPr>
              <w:pStyle w:val="TableText"/>
              <w:ind w:left="200"/>
            </w:pPr>
            <w:del w:id="78" w:author="Sungeun (Sung Eun) Lee" w:date="2016-08-30T13:12:00Z">
              <w:r w:rsidDel="00745442">
                <w:rPr>
                  <w:w w:val="100"/>
                </w:rPr>
                <w:delText>Set to 1 for right 106-tone RU within the primary 20 MHz</w:delText>
              </w:r>
            </w:del>
          </w:p>
        </w:tc>
      </w:tr>
      <w:tr w:rsidR="00745442" w:rsidTr="00785719">
        <w:trPr>
          <w:trHeight w:val="14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B21-B22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GI+LTF Size</w:t>
            </w:r>
            <w:r>
              <w:rPr>
                <w:w w:val="100"/>
                <w:sz w:val="20"/>
                <w:szCs w:val="20"/>
              </w:rPr>
              <w:t>(#1420)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del w:id="79" w:author="Sungeun (Sung Eun) Lee" w:date="2016-09-11T23:19:00Z">
              <w:r w:rsidDel="000F02A2">
                <w:rPr>
                  <w:w w:val="100"/>
                </w:rPr>
                <w:delText>3</w:delText>
              </w:r>
            </w:del>
            <w:ins w:id="80" w:author="Sungeun (Sung Eun) Lee" w:date="2016-09-11T23:19:00Z">
              <w:r w:rsidR="000F02A2">
                <w:rPr>
                  <w:w w:val="100"/>
                </w:rPr>
                <w:t>2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 xml:space="preserve">Indicates the GI </w:t>
            </w:r>
            <w:proofErr w:type="gramStart"/>
            <w:r>
              <w:rPr>
                <w:w w:val="100"/>
              </w:rPr>
              <w:t>duration</w:t>
            </w:r>
            <w:r>
              <w:rPr>
                <w:w w:val="100"/>
                <w:sz w:val="20"/>
                <w:szCs w:val="20"/>
              </w:rPr>
              <w:t>(</w:t>
            </w:r>
            <w:proofErr w:type="gramEnd"/>
            <w:r>
              <w:rPr>
                <w:w w:val="100"/>
                <w:sz w:val="20"/>
                <w:szCs w:val="20"/>
              </w:rPr>
              <w:t>#1420)</w:t>
            </w:r>
            <w:r>
              <w:rPr>
                <w:w w:val="100"/>
              </w:rPr>
              <w:t xml:space="preserve"> and HE-LTF size.</w:t>
            </w:r>
          </w:p>
          <w:p w:rsidR="00745442" w:rsidRDefault="00745442" w:rsidP="00785719">
            <w:pPr>
              <w:pStyle w:val="TableText"/>
              <w:ind w:left="200"/>
              <w:rPr>
                <w:w w:val="100"/>
              </w:rPr>
            </w:pPr>
            <w:r>
              <w:rPr>
                <w:w w:val="100"/>
              </w:rPr>
              <w:t>Set to 0 to indicate a 1x HE-LTF and 0.8 µs GI</w:t>
            </w:r>
          </w:p>
          <w:p w:rsidR="00745442" w:rsidRDefault="00745442" w:rsidP="00785719">
            <w:pPr>
              <w:pStyle w:val="TableText"/>
              <w:ind w:left="200"/>
              <w:rPr>
                <w:w w:val="100"/>
              </w:rPr>
            </w:pPr>
            <w:r>
              <w:rPr>
                <w:w w:val="100"/>
              </w:rPr>
              <w:t>Set to 1 to indicate a 2x HE-LTF and 0.8 µs GI</w:t>
            </w:r>
          </w:p>
          <w:p w:rsidR="00745442" w:rsidRDefault="00745442" w:rsidP="00785719">
            <w:pPr>
              <w:pStyle w:val="TableText"/>
              <w:ind w:left="200"/>
              <w:rPr>
                <w:w w:val="100"/>
              </w:rPr>
            </w:pPr>
            <w:r>
              <w:rPr>
                <w:w w:val="100"/>
              </w:rPr>
              <w:t>Set to 2 to indicate a 2x HE-LTF and 1.6 µs GI</w:t>
            </w:r>
          </w:p>
          <w:p w:rsidR="00745442" w:rsidRDefault="00745442" w:rsidP="00785719">
            <w:pPr>
              <w:pStyle w:val="TableText"/>
              <w:ind w:left="200"/>
            </w:pPr>
            <w:r>
              <w:rPr>
                <w:w w:val="100"/>
              </w:rPr>
              <w:t>Set to 3 to indicate a 4x HE-LTF and 3.2 µs GI(#2005)</w:t>
            </w:r>
          </w:p>
        </w:tc>
      </w:tr>
      <w:tr w:rsidR="00745442" w:rsidTr="00785719">
        <w:trPr>
          <w:trHeight w:val="156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B23-B25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proofErr w:type="spellStart"/>
            <w:r>
              <w:rPr>
                <w:w w:val="100"/>
              </w:rPr>
              <w:t>Nsts</w:t>
            </w:r>
            <w:proofErr w:type="spellEnd"/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3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745442" w:rsidRDefault="00745442" w:rsidP="00785719">
            <w:pPr>
              <w:pStyle w:val="CellBody"/>
              <w:rPr>
                <w:w w:val="100"/>
              </w:rPr>
            </w:pPr>
            <w:r>
              <w:rPr>
                <w:w w:val="100"/>
              </w:rPr>
              <w:t>Indicates the number of space time streams.(#1457)</w:t>
            </w:r>
          </w:p>
          <w:p w:rsidR="00745442" w:rsidDel="00745442" w:rsidRDefault="00745442" w:rsidP="00785719">
            <w:pPr>
              <w:pStyle w:val="CellBody"/>
              <w:rPr>
                <w:del w:id="81" w:author="Sungeun (Sung Eun) Lee" w:date="2016-08-30T13:12:00Z"/>
                <w:w w:val="100"/>
              </w:rPr>
            </w:pPr>
            <w:del w:id="82" w:author="Sungeun (Sung Eun) Lee" w:date="2016-08-30T13:12:00Z">
              <w:r w:rsidDel="00745442">
                <w:rPr>
                  <w:w w:val="100"/>
                </w:rPr>
                <w:delText>For an HE SU PPDU:</w:delText>
              </w:r>
            </w:del>
          </w:p>
          <w:p w:rsidR="00745442" w:rsidRDefault="00745442" w:rsidP="00785719">
            <w:pPr>
              <w:pStyle w:val="TableText"/>
              <w:ind w:firstLine="200"/>
              <w:rPr>
                <w:w w:val="100"/>
              </w:rPr>
            </w:pPr>
            <w:r>
              <w:rPr>
                <w:w w:val="100"/>
              </w:rPr>
              <w:t>Set to the number of space time streams minus 1</w:t>
            </w:r>
          </w:p>
          <w:p w:rsidR="00745442" w:rsidDel="00745442" w:rsidRDefault="00745442" w:rsidP="00785719">
            <w:pPr>
              <w:pStyle w:val="CellBody"/>
              <w:rPr>
                <w:del w:id="83" w:author="Sungeun (Sung Eun) Lee" w:date="2016-08-30T13:12:00Z"/>
                <w:w w:val="100"/>
              </w:rPr>
            </w:pPr>
            <w:del w:id="84" w:author="Sungeun (Sung Eun) Lee" w:date="2016-08-30T13:12:00Z">
              <w:r w:rsidDel="00745442">
                <w:rPr>
                  <w:w w:val="100"/>
                </w:rPr>
                <w:delText>For an HE extended range SU PPDU:</w:delText>
              </w:r>
            </w:del>
          </w:p>
          <w:p w:rsidR="00745442" w:rsidDel="00745442" w:rsidRDefault="00745442" w:rsidP="00785719">
            <w:pPr>
              <w:pStyle w:val="CellBody"/>
              <w:ind w:firstLine="200"/>
              <w:rPr>
                <w:del w:id="85" w:author="Sungeun (Sung Eun) Lee" w:date="2016-08-30T13:12:00Z"/>
                <w:w w:val="100"/>
              </w:rPr>
            </w:pPr>
            <w:del w:id="86" w:author="Sungeun (Sung Eun) Lee" w:date="2016-08-30T13:12:00Z">
              <w:r w:rsidDel="00745442">
                <w:rPr>
                  <w:w w:val="100"/>
                </w:rPr>
                <w:delText>Set to 0 for 1 space time stream</w:delText>
              </w:r>
            </w:del>
          </w:p>
          <w:p w:rsidR="00745442" w:rsidDel="00745442" w:rsidRDefault="00745442" w:rsidP="00785719">
            <w:pPr>
              <w:pStyle w:val="CellBody"/>
              <w:ind w:firstLine="200"/>
              <w:rPr>
                <w:del w:id="87" w:author="Sungeun (Sung Eun) Lee" w:date="2016-08-30T13:12:00Z"/>
                <w:w w:val="100"/>
              </w:rPr>
            </w:pPr>
            <w:del w:id="88" w:author="Sungeun (Sung Eun) Lee" w:date="2016-08-30T13:12:00Z">
              <w:r w:rsidDel="00745442">
                <w:rPr>
                  <w:w w:val="100"/>
                </w:rPr>
                <w:delText>Value 1 is TBD</w:delText>
              </w:r>
            </w:del>
          </w:p>
          <w:p w:rsidR="00745442" w:rsidRDefault="00745442" w:rsidP="00785719">
            <w:pPr>
              <w:pStyle w:val="CellBody"/>
              <w:ind w:firstLine="200"/>
            </w:pPr>
            <w:del w:id="89" w:author="Sungeun (Sung Eun) Lee" w:date="2016-08-30T13:12:00Z">
              <w:r w:rsidDel="00745442">
                <w:rPr>
                  <w:w w:val="100"/>
                </w:rPr>
                <w:delText>Values 2-7 are reserved</w:delText>
              </w:r>
            </w:del>
          </w:p>
        </w:tc>
      </w:tr>
      <w:tr w:rsidR="00745442" w:rsidTr="00785719">
        <w:trPr>
          <w:trHeight w:val="1840"/>
          <w:jc w:val="center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  <w:r>
              <w:rPr>
                <w:rFonts w:eastAsia="Malgun Gothic"/>
                <w:w w:val="100"/>
              </w:rPr>
              <w:t>HE-SIG-A2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B0-B6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TXOP Duration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7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Set to 127 to indicate no duration information. Set to value other than 127 to indicate duration information for NAV setting and protection of the TXOP.</w:t>
            </w:r>
          </w:p>
          <w:p w:rsidR="00745442" w:rsidRDefault="00745442" w:rsidP="00785719">
            <w:pPr>
              <w:pStyle w:val="TableText"/>
              <w:rPr>
                <w:w w:val="100"/>
              </w:rPr>
            </w:pPr>
          </w:p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 xml:space="preserve">NOTE—The encoding of TXOP Duration field is the same as the TXOP_DURATION parameter(#Ed) in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RTF32353530313a205461626c65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Table 26-1 (TXVECTOR and RXVECTOR parameters(#1780))</w:t>
            </w:r>
            <w:r>
              <w:rPr>
                <w:w w:val="100"/>
              </w:rPr>
              <w:fldChar w:fldCharType="end"/>
            </w:r>
            <w:r>
              <w:rPr>
                <w:w w:val="100"/>
              </w:rPr>
              <w:t>.(#783)</w:t>
            </w:r>
          </w:p>
        </w:tc>
      </w:tr>
      <w:tr w:rsidR="00745442" w:rsidTr="00785719">
        <w:trPr>
          <w:trHeight w:val="8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B7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Coding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1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Indicates whether BCC or LDPC is used:</w:t>
            </w:r>
          </w:p>
          <w:p w:rsidR="00745442" w:rsidRDefault="00745442" w:rsidP="00785719">
            <w:pPr>
              <w:pStyle w:val="TableText"/>
              <w:ind w:firstLine="200"/>
              <w:rPr>
                <w:w w:val="100"/>
              </w:rPr>
            </w:pPr>
            <w:r>
              <w:rPr>
                <w:w w:val="100"/>
              </w:rPr>
              <w:t>Set to 0 to indicate BCC</w:t>
            </w:r>
          </w:p>
          <w:p w:rsidR="00745442" w:rsidRDefault="00745442" w:rsidP="00785719">
            <w:pPr>
              <w:pStyle w:val="TableText"/>
              <w:ind w:firstLine="200"/>
            </w:pPr>
            <w:r>
              <w:rPr>
                <w:w w:val="100"/>
              </w:rPr>
              <w:t>Set to 1 to indicate LDPC(#1197)</w:t>
            </w:r>
          </w:p>
        </w:tc>
      </w:tr>
      <w:tr w:rsidR="00745442" w:rsidTr="00785719">
        <w:trPr>
          <w:trHeight w:val="16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B8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LDPC Extra Symbol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1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Indicates the presence of the extra OFDM symbol for LDPC.(#1197)</w:t>
            </w:r>
          </w:p>
          <w:p w:rsidR="00745442" w:rsidRDefault="00745442" w:rsidP="00785719">
            <w:pPr>
              <w:pStyle w:val="TableText"/>
              <w:ind w:left="200"/>
              <w:rPr>
                <w:w w:val="100"/>
              </w:rPr>
            </w:pPr>
            <w:r>
              <w:rPr>
                <w:w w:val="100"/>
              </w:rPr>
              <w:t>Set to 1 if an extra OFDM symbol for LDPC is present</w:t>
            </w:r>
          </w:p>
          <w:p w:rsidR="00745442" w:rsidRDefault="00745442" w:rsidP="00785719">
            <w:pPr>
              <w:pStyle w:val="TableText"/>
              <w:ind w:left="200"/>
              <w:rPr>
                <w:w w:val="100"/>
              </w:rPr>
            </w:pPr>
            <w:r>
              <w:rPr>
                <w:w w:val="100"/>
              </w:rPr>
              <w:t>Set to 0 if an extra OFDM symbol for LDPC is present</w:t>
            </w:r>
          </w:p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Reserved and set to 1 when the Coding field is 0.</w:t>
            </w:r>
          </w:p>
        </w:tc>
      </w:tr>
      <w:tr w:rsidR="00745442" w:rsidTr="00785719">
        <w:trPr>
          <w:trHeight w:val="6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  <w:jc w:val="center"/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B9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STBC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1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Set to 1 if space time block coding is used</w:t>
            </w:r>
          </w:p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Set to 0 otherwise</w:t>
            </w:r>
          </w:p>
        </w:tc>
      </w:tr>
      <w:tr w:rsidR="00745442" w:rsidTr="00785719">
        <w:trPr>
          <w:trHeight w:val="8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B10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proofErr w:type="spellStart"/>
            <w:r>
              <w:rPr>
                <w:w w:val="100"/>
              </w:rPr>
              <w:t>TxBF</w:t>
            </w:r>
            <w:proofErr w:type="spellEnd"/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1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Set to 1 if a Beamforming steering matrix is applied to the waveform in an SU transmission</w:t>
            </w:r>
          </w:p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Set to 0 otherwise</w:t>
            </w:r>
          </w:p>
        </w:tc>
      </w:tr>
      <w:tr w:rsidR="00745442" w:rsidTr="00785719">
        <w:trPr>
          <w:trHeight w:val="6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B11-B12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A-factor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2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 xml:space="preserve">Indicate the "a-factor" value as defined in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RTF36343932343a205461626c65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Table 26-37 (a-factor subfield encoding)</w:t>
            </w:r>
            <w:r>
              <w:rPr>
                <w:w w:val="100"/>
              </w:rPr>
              <w:fldChar w:fldCharType="end"/>
            </w:r>
            <w:r>
              <w:rPr>
                <w:w w:val="100"/>
              </w:rPr>
              <w:t>.(#2534)</w:t>
            </w:r>
          </w:p>
        </w:tc>
      </w:tr>
      <w:tr w:rsidR="00745442" w:rsidTr="00785719">
        <w:trPr>
          <w:trHeight w:val="6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B13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 xml:space="preserve">PE </w:t>
            </w:r>
            <w:proofErr w:type="spellStart"/>
            <w:r>
              <w:rPr>
                <w:w w:val="100"/>
              </w:rPr>
              <w:t>Disambiguity</w:t>
            </w:r>
            <w:proofErr w:type="spellEnd"/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1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 xml:space="preserve">Indicate PE </w:t>
            </w:r>
            <w:proofErr w:type="spellStart"/>
            <w:r>
              <w:rPr>
                <w:w w:val="100"/>
              </w:rPr>
              <w:t>Disambiguity</w:t>
            </w:r>
            <w:proofErr w:type="spellEnd"/>
            <w:r>
              <w:rPr>
                <w:w w:val="100"/>
              </w:rPr>
              <w:t xml:space="preserve"> as defined in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RTF37343236363a2048332c312e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26.3.12 (Packet extension(#1781))</w:t>
            </w:r>
            <w:r>
              <w:rPr>
                <w:w w:val="100"/>
              </w:rPr>
              <w:fldChar w:fldCharType="end"/>
            </w:r>
            <w:r>
              <w:rPr>
                <w:w w:val="100"/>
              </w:rPr>
              <w:t>.(#2534)</w:t>
            </w:r>
          </w:p>
        </w:tc>
      </w:tr>
      <w:tr w:rsidR="00745442" w:rsidTr="00785719">
        <w:trPr>
          <w:trHeight w:val="4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B14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Reserved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1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Reserved and set to 1</w:t>
            </w:r>
          </w:p>
        </w:tc>
      </w:tr>
      <w:tr w:rsidR="00745442" w:rsidTr="00785719">
        <w:trPr>
          <w:trHeight w:val="6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B15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Doppler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1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Set to 0 if Doppler mode is not used</w:t>
            </w:r>
          </w:p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Set to 1 if Doppler mode is used(#2167)</w:t>
            </w:r>
          </w:p>
        </w:tc>
      </w:tr>
      <w:tr w:rsidR="00745442" w:rsidTr="00785719">
        <w:trPr>
          <w:trHeight w:val="10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B16-B19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CRC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4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 xml:space="preserve">CRC for bits 0-41 of the HE-SIG-A field (see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RTF35303930383a2048352c312e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26.3.10.7.3 (CRC computation)</w:t>
            </w:r>
            <w:r>
              <w:rPr>
                <w:w w:val="100"/>
              </w:rPr>
              <w:fldChar w:fldCharType="end"/>
            </w:r>
            <w:r>
              <w:rPr>
                <w:w w:val="100"/>
              </w:rPr>
              <w:t xml:space="preserve">). The first bit to be transmitted is bit </w:t>
            </w:r>
            <w:r>
              <w:rPr>
                <w:i/>
                <w:iCs/>
                <w:w w:val="100"/>
              </w:rPr>
              <w:t>c7</w:t>
            </w:r>
            <w:r>
              <w:rPr>
                <w:w w:val="100"/>
              </w:rPr>
              <w:t xml:space="preserve"> as explained in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REF  RTF35303930383a2048352c312e \h</w:instrText>
            </w:r>
            <w:r>
              <w:rPr>
                <w:w w:val="100"/>
              </w:rPr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26.3.10.7.3 (CRC computation)</w:t>
            </w:r>
            <w:r>
              <w:rPr>
                <w:w w:val="100"/>
              </w:rPr>
              <w:fldChar w:fldCharType="end"/>
            </w:r>
            <w:r>
              <w:rPr>
                <w:w w:val="100"/>
              </w:rPr>
              <w:t>).(#2535)</w:t>
            </w:r>
          </w:p>
        </w:tc>
      </w:tr>
      <w:tr w:rsidR="00745442" w:rsidTr="00785719">
        <w:trPr>
          <w:trHeight w:val="840"/>
          <w:jc w:val="center"/>
        </w:trPr>
        <w:tc>
          <w:tcPr>
            <w:tcW w:w="124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745442" w:rsidRDefault="00745442" w:rsidP="00785719">
            <w:pPr>
              <w:pStyle w:val="T"/>
              <w:spacing w:line="240" w:lineRule="auto"/>
              <w:ind w:left="100" w:right="100"/>
              <w:jc w:val="center"/>
              <w:rPr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B20-B25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Tail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6</w:t>
            </w: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745442" w:rsidRDefault="00745442" w:rsidP="00785719">
            <w:pPr>
              <w:pStyle w:val="TableText"/>
              <w:rPr>
                <w:w w:val="100"/>
              </w:rPr>
            </w:pPr>
            <w:r>
              <w:rPr>
                <w:w w:val="100"/>
              </w:rPr>
              <w:t>Used to terminate the trellis of the convolutional decoder.</w:t>
            </w:r>
          </w:p>
          <w:p w:rsidR="00745442" w:rsidRDefault="00745442" w:rsidP="00785719">
            <w:pPr>
              <w:pStyle w:val="TableText"/>
            </w:pPr>
            <w:r>
              <w:rPr>
                <w:w w:val="100"/>
              </w:rPr>
              <w:t>Set to 0.</w:t>
            </w:r>
          </w:p>
        </w:tc>
      </w:tr>
      <w:tr w:rsidR="00745442" w:rsidTr="00785719">
        <w:trPr>
          <w:trHeight w:val="560"/>
          <w:jc w:val="center"/>
        </w:trPr>
        <w:tc>
          <w:tcPr>
            <w:tcW w:w="8600" w:type="dxa"/>
            <w:gridSpan w:val="5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745442" w:rsidRDefault="00745442" w:rsidP="00785719">
            <w:pPr>
              <w:pStyle w:val="CellBody"/>
            </w:pPr>
            <w:r>
              <w:rPr>
                <w:w w:val="100"/>
              </w:rPr>
              <w:t>NOTE—Integer fields are transmitted in unsigned binary format, LSB first, where the LSB is in the lowest numbered bit position.</w:t>
            </w:r>
          </w:p>
        </w:tc>
      </w:tr>
    </w:tbl>
    <w:p w:rsidR="00A72863" w:rsidDel="003B64C5" w:rsidRDefault="00745442" w:rsidP="00745442">
      <w:pPr>
        <w:pStyle w:val="T"/>
        <w:rPr>
          <w:del w:id="90" w:author="Sungeun (Sung Eun) Lee" w:date="2016-08-30T13:23:00Z"/>
          <w:w w:val="100"/>
        </w:rPr>
      </w:pPr>
      <w:proofErr w:type="gramStart"/>
      <w:ins w:id="91" w:author="Sungeun (Sung Eun) Lee" w:date="2016-08-30T13:12:00Z">
        <w:r>
          <w:rPr>
            <w:w w:val="100"/>
          </w:rPr>
          <w:t>The HE</w:t>
        </w:r>
        <w:proofErr w:type="gramEnd"/>
        <w:r>
          <w:rPr>
            <w:w w:val="100"/>
          </w:rPr>
          <w:t xml:space="preserve">-SIG-A field for an HE </w:t>
        </w:r>
      </w:ins>
      <w:ins w:id="92" w:author="Sungeun (Sung Eun) Lee" w:date="2016-08-30T13:13:00Z">
        <w:r>
          <w:rPr>
            <w:w w:val="100"/>
          </w:rPr>
          <w:t xml:space="preserve">extended range </w:t>
        </w:r>
      </w:ins>
      <w:ins w:id="93" w:author="Sungeun (Sung Eun) Lee" w:date="2016-08-30T13:12:00Z">
        <w:r>
          <w:rPr>
            <w:w w:val="100"/>
          </w:rPr>
          <w:t xml:space="preserve">SU PPDU contains the fields listed in </w:t>
        </w:r>
        <w:r>
          <w:fldChar w:fldCharType="begin"/>
        </w:r>
        <w:r>
          <w:rPr>
            <w:w w:val="100"/>
          </w:rPr>
          <w:instrText xml:space="preserve"> REF  RTF39373932353a205461626c65 \h</w:instrText>
        </w:r>
      </w:ins>
      <w:ins w:id="94" w:author="Sungeun (Sung Eun) Lee" w:date="2016-08-30T13:12:00Z">
        <w:r>
          <w:fldChar w:fldCharType="separate"/>
        </w:r>
        <w:r>
          <w:rPr>
            <w:w w:val="100"/>
          </w:rPr>
          <w:t>Table 26-</w:t>
        </w:r>
      </w:ins>
      <w:r w:rsidR="00AD55E0">
        <w:rPr>
          <w:w w:val="100"/>
        </w:rPr>
        <w:t>X</w:t>
      </w:r>
      <w:ins w:id="95" w:author="Sungeun (Sung Eun) Lee" w:date="2016-08-30T13:12:00Z">
        <w:r>
          <w:rPr>
            <w:w w:val="100"/>
          </w:rPr>
          <w:t xml:space="preserve"> (HE-SIG-A field of an HE extended range SU PPDU)</w:t>
        </w:r>
        <w:r>
          <w:fldChar w:fldCharType="end"/>
        </w:r>
      </w:ins>
      <w:ins w:id="96" w:author="Sungeun (Sung Eun) Lee" w:date="2016-08-30T13:15:00Z">
        <w:r w:rsidR="006C1D82">
          <w:rPr>
            <w:w w:val="100"/>
          </w:rPr>
          <w:t>.</w:t>
        </w:r>
      </w:ins>
    </w:p>
    <w:p w:rsidR="0032448A" w:rsidRPr="00AD55E0" w:rsidDel="003B64C5" w:rsidRDefault="0032448A" w:rsidP="00745442">
      <w:pPr>
        <w:pStyle w:val="T"/>
        <w:rPr>
          <w:del w:id="97" w:author="Sungeun (Sung Eun) Lee" w:date="2016-08-30T13:23:00Z"/>
          <w:w w:val="1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240"/>
        <w:gridCol w:w="960"/>
        <w:gridCol w:w="1220"/>
        <w:gridCol w:w="960"/>
        <w:gridCol w:w="4220"/>
      </w:tblGrid>
      <w:tr w:rsidR="006C1D82" w:rsidTr="00785719">
        <w:trPr>
          <w:jc w:val="center"/>
          <w:ins w:id="98" w:author="Sungeun (Sung Eun) Lee" w:date="2016-08-30T13:15:00Z"/>
        </w:trPr>
        <w:tc>
          <w:tcPr>
            <w:tcW w:w="860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6C1D82" w:rsidRDefault="00AD55E0" w:rsidP="002D623D">
            <w:pPr>
              <w:pStyle w:val="TableTitle"/>
              <w:rPr>
                <w:ins w:id="99" w:author="Sungeun (Sung Eun) Lee" w:date="2016-08-30T13:15:00Z"/>
              </w:rPr>
            </w:pPr>
            <w:r>
              <w:rPr>
                <w:w w:val="100"/>
              </w:rPr>
              <w:t>Table 26-X</w:t>
            </w:r>
            <w:r w:rsidR="002D623D">
              <w:rPr>
                <w:w w:val="100"/>
              </w:rPr>
              <w:t xml:space="preserve"> </w:t>
            </w:r>
            <w:ins w:id="100" w:author="Sungeun (Sung Eun) Lee" w:date="2016-08-30T13:15:00Z">
              <w:r w:rsidR="006C1D82">
                <w:rPr>
                  <w:w w:val="100"/>
                </w:rPr>
                <w:t>HE-SIG-A field of an HE extended range SU PPDU</w:t>
              </w:r>
            </w:ins>
          </w:p>
        </w:tc>
      </w:tr>
      <w:tr w:rsidR="006C1D82" w:rsidTr="00785719">
        <w:trPr>
          <w:trHeight w:val="640"/>
          <w:jc w:val="center"/>
          <w:ins w:id="101" w:author="Sungeun (Sung Eun) Lee" w:date="2016-08-30T13:15:00Z"/>
        </w:trPr>
        <w:tc>
          <w:tcPr>
            <w:tcW w:w="12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6C1D82" w:rsidRDefault="006C1D82" w:rsidP="00785719">
            <w:pPr>
              <w:pStyle w:val="CellHeading"/>
              <w:rPr>
                <w:ins w:id="102" w:author="Sungeun (Sung Eun) Lee" w:date="2016-08-30T13:15:00Z"/>
              </w:rPr>
            </w:pPr>
            <w:ins w:id="103" w:author="Sungeun (Sung Eun) Lee" w:date="2016-08-30T13:15:00Z">
              <w:r>
                <w:rPr>
                  <w:w w:val="100"/>
                </w:rPr>
                <w:t>Two Parts of HE-SIG-A</w:t>
              </w:r>
            </w:ins>
          </w:p>
        </w:tc>
        <w:tc>
          <w:tcPr>
            <w:tcW w:w="9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6C1D82" w:rsidRDefault="006C1D82" w:rsidP="00785719">
            <w:pPr>
              <w:pStyle w:val="CellHeading"/>
              <w:rPr>
                <w:ins w:id="104" w:author="Sungeun (Sung Eun) Lee" w:date="2016-08-30T13:15:00Z"/>
              </w:rPr>
            </w:pPr>
            <w:ins w:id="105" w:author="Sungeun (Sung Eun) Lee" w:date="2016-08-30T13:15:00Z">
              <w:r>
                <w:rPr>
                  <w:w w:val="100"/>
                </w:rPr>
                <w:t>Bit</w:t>
              </w:r>
            </w:ins>
          </w:p>
        </w:tc>
        <w:tc>
          <w:tcPr>
            <w:tcW w:w="12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6C1D82" w:rsidRDefault="006C1D82" w:rsidP="00785719">
            <w:pPr>
              <w:pStyle w:val="CellHeading"/>
              <w:rPr>
                <w:ins w:id="106" w:author="Sungeun (Sung Eun) Lee" w:date="2016-08-30T13:15:00Z"/>
              </w:rPr>
            </w:pPr>
            <w:ins w:id="107" w:author="Sungeun (Sung Eun) Lee" w:date="2016-08-30T13:15:00Z">
              <w:r>
                <w:rPr>
                  <w:w w:val="100"/>
                </w:rPr>
                <w:t>Field</w:t>
              </w:r>
            </w:ins>
          </w:p>
        </w:tc>
        <w:tc>
          <w:tcPr>
            <w:tcW w:w="9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6C1D82" w:rsidRDefault="006C1D82" w:rsidP="00785719">
            <w:pPr>
              <w:pStyle w:val="CellHeading"/>
              <w:rPr>
                <w:ins w:id="108" w:author="Sungeun (Sung Eun) Lee" w:date="2016-08-30T13:15:00Z"/>
              </w:rPr>
            </w:pPr>
            <w:ins w:id="109" w:author="Sungeun (Sung Eun) Lee" w:date="2016-08-30T13:15:00Z">
              <w:r>
                <w:rPr>
                  <w:w w:val="100"/>
                </w:rPr>
                <w:t>Number of bits</w:t>
              </w:r>
            </w:ins>
          </w:p>
        </w:tc>
        <w:tc>
          <w:tcPr>
            <w:tcW w:w="42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6C1D82" w:rsidRDefault="006C1D82" w:rsidP="00785719">
            <w:pPr>
              <w:pStyle w:val="CellHeading"/>
              <w:rPr>
                <w:ins w:id="110" w:author="Sungeun (Sung Eun) Lee" w:date="2016-08-30T13:15:00Z"/>
              </w:rPr>
            </w:pPr>
            <w:ins w:id="111" w:author="Sungeun (Sung Eun) Lee" w:date="2016-08-30T13:15:00Z">
              <w:r>
                <w:rPr>
                  <w:w w:val="100"/>
                </w:rPr>
                <w:t>Description</w:t>
              </w:r>
            </w:ins>
          </w:p>
        </w:tc>
      </w:tr>
      <w:tr w:rsidR="006C1D82" w:rsidTr="00785719">
        <w:trPr>
          <w:trHeight w:val="1640"/>
          <w:jc w:val="center"/>
          <w:ins w:id="112" w:author="Sungeun (Sung Eun) Lee" w:date="2016-08-30T13:15:00Z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113" w:author="Sungeun (Sung Eun) Lee" w:date="2016-08-30T13:15:00Z"/>
                <w:rFonts w:ascii="Malgun Gothic" w:eastAsia="Malgun Gothic" w:hAnsi="Symbol" w:cs="Malgun Gothic" w:hint="eastAsia"/>
              </w:rPr>
            </w:pPr>
            <w:ins w:id="114" w:author="Sungeun (Sung Eun) Lee" w:date="2016-08-30T13:15:00Z">
              <w:r>
                <w:rPr>
                  <w:rFonts w:eastAsia="Malgun Gothic"/>
                  <w:w w:val="100"/>
                </w:rPr>
                <w:t>HE-SIG-A1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15" w:author="Sungeun (Sung Eun) Lee" w:date="2016-08-30T13:15:00Z"/>
              </w:rPr>
            </w:pPr>
            <w:ins w:id="116" w:author="Sungeun (Sung Eun) Lee" w:date="2016-08-30T13:15:00Z">
              <w:r>
                <w:rPr>
                  <w:w w:val="100"/>
                </w:rPr>
                <w:t>B0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17" w:author="Sungeun (Sung Eun) Lee" w:date="2016-08-30T13:15:00Z"/>
              </w:rPr>
            </w:pPr>
            <w:ins w:id="118" w:author="Sungeun (Sung Eun) Lee" w:date="2016-08-30T13:15:00Z">
              <w:r>
                <w:rPr>
                  <w:w w:val="100"/>
                </w:rPr>
                <w:t>Format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19" w:author="Sungeun (Sung Eun) Lee" w:date="2016-08-30T13:15:00Z"/>
              </w:rPr>
            </w:pPr>
            <w:ins w:id="120" w:author="Sungeun (Sung Eun) Lee" w:date="2016-08-30T13:15:00Z">
              <w:r>
                <w:rPr>
                  <w:w w:val="100"/>
                </w:rPr>
                <w:t>1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21" w:author="Sungeun (Sung Eun) Lee" w:date="2016-08-30T13:15:00Z"/>
              </w:rPr>
            </w:pPr>
            <w:ins w:id="122" w:author="Sungeun (Sung Eun) Lee" w:date="2016-08-30T13:15:00Z">
              <w:r>
                <w:rPr>
                  <w:w w:val="100"/>
                </w:rPr>
                <w:t>This field is reserved and set to 1 for an HE extended range SU PPDU.(#1196)</w:t>
              </w:r>
            </w:ins>
          </w:p>
        </w:tc>
      </w:tr>
      <w:tr w:rsidR="006C1D82" w:rsidTr="00785719">
        <w:trPr>
          <w:trHeight w:val="1440"/>
          <w:jc w:val="center"/>
          <w:ins w:id="123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124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25" w:author="Sungeun (Sung Eun) Lee" w:date="2016-08-30T13:15:00Z"/>
              </w:rPr>
            </w:pPr>
            <w:ins w:id="126" w:author="Sungeun (Sung Eun) Lee" w:date="2016-08-30T13:15:00Z">
              <w:r>
                <w:rPr>
                  <w:w w:val="100"/>
                </w:rPr>
                <w:t>B1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27" w:author="Sungeun (Sung Eun) Lee" w:date="2016-08-30T13:15:00Z"/>
              </w:rPr>
            </w:pPr>
            <w:ins w:id="128" w:author="Sungeun (Sung Eun) Lee" w:date="2016-08-30T13:15:00Z">
              <w:r>
                <w:rPr>
                  <w:w w:val="100"/>
                </w:rPr>
                <w:t>Beam Change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29" w:author="Sungeun (Sung Eun) Lee" w:date="2016-08-30T13:15:00Z"/>
              </w:rPr>
            </w:pPr>
            <w:ins w:id="130" w:author="Sungeun (Sung Eun) Lee" w:date="2016-08-30T13:15:00Z">
              <w:r>
                <w:rPr>
                  <w:w w:val="100"/>
                </w:rPr>
                <w:t>1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31" w:author="Sungeun (Sung Eun) Lee" w:date="2016-08-30T13:15:00Z"/>
                <w:w w:val="100"/>
              </w:rPr>
            </w:pPr>
            <w:ins w:id="132" w:author="Sungeun (Sung Eun) Lee" w:date="2016-08-30T13:15:00Z">
              <w:r>
                <w:rPr>
                  <w:w w:val="100"/>
                </w:rPr>
                <w:t>Set to 1 indicates that the pre-HE-STF portion of the SU PPDU is spatially mapped differently from HE-LTF1.</w:t>
              </w:r>
            </w:ins>
          </w:p>
          <w:p w:rsidR="006C1D82" w:rsidRDefault="006C1D82" w:rsidP="00785719">
            <w:pPr>
              <w:pStyle w:val="TableText"/>
              <w:rPr>
                <w:ins w:id="133" w:author="Sungeun (Sung Eun) Lee" w:date="2016-08-30T13:15:00Z"/>
              </w:rPr>
            </w:pPr>
            <w:ins w:id="134" w:author="Sungeun (Sung Eun) Lee" w:date="2016-08-30T13:15:00Z">
              <w:r>
                <w:rPr>
                  <w:w w:val="100"/>
                </w:rPr>
                <w:t>Set to 0 indicates that the pre-HE-STF portion of the SU PPDU is spatially mapped the same way as HE-LTF1 on each tone.</w:t>
              </w:r>
            </w:ins>
          </w:p>
        </w:tc>
      </w:tr>
      <w:tr w:rsidR="006C1D82" w:rsidTr="00785719">
        <w:trPr>
          <w:trHeight w:val="1960"/>
          <w:jc w:val="center"/>
          <w:ins w:id="135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6C1D82" w:rsidRDefault="006C1D82" w:rsidP="00785719">
            <w:pPr>
              <w:pStyle w:val="TableText"/>
              <w:jc w:val="center"/>
              <w:rPr>
                <w:ins w:id="136" w:author="Sungeun (Sung Eun) Lee" w:date="2016-08-30T13:15:00Z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37" w:author="Sungeun (Sung Eun) Lee" w:date="2016-08-30T13:15:00Z"/>
              </w:rPr>
            </w:pPr>
            <w:ins w:id="138" w:author="Sungeun (Sung Eun) Lee" w:date="2016-08-30T13:15:00Z">
              <w:r>
                <w:rPr>
                  <w:w w:val="100"/>
                </w:rPr>
                <w:t>B2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39" w:author="Sungeun (Sung Eun) Lee" w:date="2016-08-30T13:15:00Z"/>
              </w:rPr>
            </w:pPr>
            <w:ins w:id="140" w:author="Sungeun (Sung Eun) Lee" w:date="2016-08-30T13:15:00Z">
              <w:r>
                <w:rPr>
                  <w:w w:val="100"/>
                </w:rPr>
                <w:t>UL/DL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41" w:author="Sungeun (Sung Eun) Lee" w:date="2016-08-30T13:15:00Z"/>
              </w:rPr>
            </w:pPr>
            <w:ins w:id="142" w:author="Sungeun (Sung Eun) Lee" w:date="2016-08-30T13:15:00Z">
              <w:r>
                <w:rPr>
                  <w:w w:val="100"/>
                </w:rPr>
                <w:t>1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43" w:author="Sungeun (Sung Eun) Lee" w:date="2016-08-30T13:15:00Z"/>
                <w:w w:val="100"/>
              </w:rPr>
            </w:pPr>
            <w:ins w:id="144" w:author="Sungeun (Sung Eun) Lee" w:date="2016-08-30T13:15:00Z">
              <w:r>
                <w:rPr>
                  <w:w w:val="100"/>
                </w:rPr>
                <w:t>Indicates whether the PPDU is sent UL or DL:</w:t>
              </w:r>
            </w:ins>
          </w:p>
          <w:p w:rsidR="006C1D82" w:rsidRDefault="006C1D82" w:rsidP="00785719">
            <w:pPr>
              <w:pStyle w:val="TableText"/>
              <w:ind w:firstLine="200"/>
              <w:rPr>
                <w:ins w:id="145" w:author="Sungeun (Sung Eun) Lee" w:date="2016-08-30T13:15:00Z"/>
                <w:w w:val="100"/>
              </w:rPr>
            </w:pPr>
            <w:ins w:id="146" w:author="Sungeun (Sung Eun) Lee" w:date="2016-08-30T13:15:00Z">
              <w:r>
                <w:rPr>
                  <w:w w:val="100"/>
                </w:rPr>
                <w:t>Set to 0 for DL</w:t>
              </w:r>
            </w:ins>
          </w:p>
          <w:p w:rsidR="006C1D82" w:rsidRDefault="006C1D82" w:rsidP="00785719">
            <w:pPr>
              <w:pStyle w:val="TableText"/>
              <w:ind w:firstLine="200"/>
              <w:rPr>
                <w:ins w:id="147" w:author="Sungeun (Sung Eun) Lee" w:date="2016-08-30T13:15:00Z"/>
                <w:w w:val="100"/>
              </w:rPr>
            </w:pPr>
            <w:ins w:id="148" w:author="Sungeun (Sung Eun) Lee" w:date="2016-08-30T13:15:00Z">
              <w:r>
                <w:rPr>
                  <w:w w:val="100"/>
                </w:rPr>
                <w:t>Set to 1 for UL(#2002)</w:t>
              </w:r>
            </w:ins>
          </w:p>
          <w:p w:rsidR="006C1D82" w:rsidRDefault="006C1D82" w:rsidP="00785719">
            <w:pPr>
              <w:pStyle w:val="TableText"/>
              <w:rPr>
                <w:ins w:id="149" w:author="Sungeun (Sung Eun) Lee" w:date="2016-08-30T13:15:00Z"/>
                <w:w w:val="100"/>
              </w:rPr>
            </w:pPr>
          </w:p>
          <w:p w:rsidR="006C1D82" w:rsidRDefault="006C1D82" w:rsidP="00785719">
            <w:pPr>
              <w:pStyle w:val="TableText"/>
              <w:rPr>
                <w:ins w:id="150" w:author="Sungeun (Sung Eun) Lee" w:date="2016-08-30T13:15:00Z"/>
                <w:w w:val="100"/>
              </w:rPr>
            </w:pPr>
            <w:ins w:id="151" w:author="Sungeun (Sung Eun) Lee" w:date="2016-08-30T13:15:00Z">
              <w:r>
                <w:rPr>
                  <w:w w:val="100"/>
                </w:rPr>
                <w:t>This field indicates DL for TDLS.</w:t>
              </w:r>
            </w:ins>
          </w:p>
          <w:p w:rsidR="006C1D82" w:rsidRDefault="006C1D82" w:rsidP="00785719">
            <w:pPr>
              <w:pStyle w:val="Note"/>
              <w:rPr>
                <w:ins w:id="152" w:author="Sungeun (Sung Eun) Lee" w:date="2016-08-30T13:15:00Z"/>
              </w:rPr>
            </w:pPr>
            <w:ins w:id="153" w:author="Sungeun (Sung Eun) Lee" w:date="2016-08-30T13:15:00Z">
              <w:r>
                <w:rPr>
                  <w:w w:val="100"/>
                </w:rPr>
                <w:t>NOTE—The TDLS peer can identify the TDLS frame by To DS and From DS fields in the MAC header of the MPDU.</w:t>
              </w:r>
            </w:ins>
          </w:p>
        </w:tc>
      </w:tr>
      <w:tr w:rsidR="006C1D82" w:rsidTr="00785719">
        <w:trPr>
          <w:trHeight w:val="2640"/>
          <w:jc w:val="center"/>
          <w:ins w:id="154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155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56" w:author="Sungeun (Sung Eun) Lee" w:date="2016-08-30T13:15:00Z"/>
              </w:rPr>
            </w:pPr>
            <w:ins w:id="157" w:author="Sungeun (Sung Eun) Lee" w:date="2016-08-30T13:15:00Z">
              <w:r>
                <w:rPr>
                  <w:w w:val="100"/>
                </w:rPr>
                <w:t>B3-B6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58" w:author="Sungeun (Sung Eun) Lee" w:date="2016-08-30T13:15:00Z"/>
              </w:rPr>
            </w:pPr>
            <w:ins w:id="159" w:author="Sungeun (Sung Eun) Lee" w:date="2016-08-30T13:15:00Z">
              <w:r>
                <w:rPr>
                  <w:w w:val="100"/>
                </w:rPr>
                <w:t>MCS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60" w:author="Sungeun (Sung Eun) Lee" w:date="2016-08-30T13:15:00Z"/>
              </w:rPr>
            </w:pPr>
            <w:ins w:id="161" w:author="Sungeun (Sung Eun) Lee" w:date="2016-08-30T13:15:00Z">
              <w:r>
                <w:rPr>
                  <w:w w:val="100"/>
                </w:rPr>
                <w:t>4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62" w:author="Sungeun (Sung Eun) Lee" w:date="2016-08-30T13:15:00Z"/>
                <w:w w:val="100"/>
              </w:rPr>
            </w:pPr>
            <w:ins w:id="163" w:author="Sungeun (Sung Eun) Lee" w:date="2016-08-30T13:15:00Z">
              <w:r>
                <w:rPr>
                  <w:w w:val="100"/>
                </w:rPr>
                <w:t xml:space="preserve">                                                                                                                                                    </w:t>
              </w:r>
            </w:ins>
            <w:ins w:id="164" w:author="Sungeun (Sung Eun) Lee" w:date="2016-08-30T13:16:00Z">
              <w:r>
                <w:rPr>
                  <w:w w:val="100"/>
                </w:rPr>
                <w:t xml:space="preserve">When </w:t>
              </w:r>
            </w:ins>
            <w:ins w:id="165" w:author="Sungeun (Sung Eun) Lee" w:date="2016-08-30T13:15:00Z">
              <w:r>
                <w:rPr>
                  <w:w w:val="100"/>
                </w:rPr>
                <w:t>Bandwidth field set to 0 (242-tone RU):</w:t>
              </w:r>
            </w:ins>
          </w:p>
          <w:p w:rsidR="006C1D82" w:rsidRDefault="006C1D82" w:rsidP="00785719">
            <w:pPr>
              <w:pStyle w:val="TableText"/>
              <w:ind w:left="200"/>
              <w:rPr>
                <w:ins w:id="166" w:author="Sungeun (Sung Eun) Lee" w:date="2016-08-30T13:15:00Z"/>
                <w:w w:val="100"/>
              </w:rPr>
            </w:pPr>
            <w:ins w:id="167" w:author="Sungeun (Sung Eun) Lee" w:date="2016-08-30T13:15:00Z">
              <w:r>
                <w:rPr>
                  <w:w w:val="100"/>
                </w:rPr>
                <w:t xml:space="preserve">Set </w:t>
              </w:r>
              <w:proofErr w:type="spellStart"/>
              <w:r>
                <w:rPr>
                  <w:w w:val="100"/>
                </w:rPr>
                <w:t xml:space="preserve">to </w:t>
              </w:r>
              <w:r>
                <w:rPr>
                  <w:i/>
                  <w:iCs/>
                  <w:w w:val="100"/>
                </w:rPr>
                <w:t>n</w:t>
              </w:r>
              <w:proofErr w:type="spellEnd"/>
              <w:r>
                <w:rPr>
                  <w:w w:val="100"/>
                </w:rPr>
                <w:t xml:space="preserve"> for </w:t>
              </w:r>
              <w:proofErr w:type="spellStart"/>
              <w:r>
                <w:rPr>
                  <w:w w:val="100"/>
                </w:rPr>
                <w:t>MCS</w:t>
              </w:r>
              <w:r>
                <w:rPr>
                  <w:i/>
                  <w:iCs/>
                  <w:w w:val="100"/>
                </w:rPr>
                <w:t>n</w:t>
              </w:r>
              <w:proofErr w:type="spellEnd"/>
              <w:r>
                <w:rPr>
                  <w:w w:val="100"/>
                </w:rPr>
                <w:t xml:space="preserve">, where </w:t>
              </w:r>
              <w:r>
                <w:rPr>
                  <w:i/>
                  <w:iCs/>
                  <w:w w:val="100"/>
                </w:rPr>
                <w:t>n</w:t>
              </w:r>
              <w:r>
                <w:rPr>
                  <w:w w:val="100"/>
                </w:rPr>
                <w:t xml:space="preserve"> = 0, 1, 2</w:t>
              </w:r>
            </w:ins>
          </w:p>
          <w:p w:rsidR="006C1D82" w:rsidRDefault="006C1D82" w:rsidP="00785719">
            <w:pPr>
              <w:pStyle w:val="TableText"/>
              <w:ind w:left="200"/>
              <w:rPr>
                <w:ins w:id="168" w:author="Sungeun (Sung Eun) Lee" w:date="2016-08-30T13:15:00Z"/>
                <w:w w:val="100"/>
              </w:rPr>
            </w:pPr>
            <w:ins w:id="169" w:author="Sungeun (Sung Eun) Lee" w:date="2016-08-30T13:15:00Z">
              <w:r>
                <w:rPr>
                  <w:w w:val="100"/>
                </w:rPr>
                <w:t>Values 3-15 are reserved</w:t>
              </w:r>
            </w:ins>
          </w:p>
          <w:p w:rsidR="006C1D82" w:rsidRDefault="006C1D82" w:rsidP="00785719">
            <w:pPr>
              <w:pStyle w:val="TableText"/>
              <w:rPr>
                <w:ins w:id="170" w:author="Sungeun (Sung Eun) Lee" w:date="2016-08-30T13:15:00Z"/>
                <w:w w:val="100"/>
              </w:rPr>
            </w:pPr>
            <w:ins w:id="171" w:author="Sungeun (Sung Eun) Lee" w:date="2016-08-30T13:16:00Z">
              <w:r>
                <w:rPr>
                  <w:w w:val="100"/>
                </w:rPr>
                <w:t xml:space="preserve">When </w:t>
              </w:r>
            </w:ins>
            <w:ins w:id="172" w:author="Sungeun (Sung Eun) Lee" w:date="2016-08-30T13:15:00Z">
              <w:r>
                <w:rPr>
                  <w:w w:val="100"/>
                </w:rPr>
                <w:t>Bandwidth field set to 1 (right 106-tone RU in P20):</w:t>
              </w:r>
            </w:ins>
          </w:p>
          <w:p w:rsidR="006C1D82" w:rsidRDefault="006C1D82" w:rsidP="00785719">
            <w:pPr>
              <w:pStyle w:val="TableText"/>
              <w:ind w:left="200"/>
              <w:rPr>
                <w:ins w:id="173" w:author="Sungeun (Sung Eun) Lee" w:date="2016-08-30T13:15:00Z"/>
                <w:w w:val="100"/>
              </w:rPr>
            </w:pPr>
            <w:ins w:id="174" w:author="Sungeun (Sung Eun) Lee" w:date="2016-08-30T13:15:00Z">
              <w:r>
                <w:rPr>
                  <w:w w:val="100"/>
                </w:rPr>
                <w:t>Set to 0 for MCS 0</w:t>
              </w:r>
            </w:ins>
          </w:p>
          <w:p w:rsidR="006C1D82" w:rsidRDefault="006C1D82" w:rsidP="00785719">
            <w:pPr>
              <w:pStyle w:val="TableText"/>
              <w:ind w:left="200"/>
              <w:rPr>
                <w:ins w:id="175" w:author="Sungeun (Sung Eun) Lee" w:date="2016-08-30T13:15:00Z"/>
              </w:rPr>
            </w:pPr>
            <w:ins w:id="176" w:author="Sungeun (Sung Eun) Lee" w:date="2016-08-30T13:15:00Z">
              <w:r>
                <w:rPr>
                  <w:w w:val="100"/>
                </w:rPr>
                <w:t>Values 1-15 are reserved</w:t>
              </w:r>
            </w:ins>
          </w:p>
        </w:tc>
      </w:tr>
      <w:tr w:rsidR="006C1D82" w:rsidTr="00785719">
        <w:trPr>
          <w:trHeight w:val="2240"/>
          <w:jc w:val="center"/>
          <w:ins w:id="177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178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79" w:author="Sungeun (Sung Eun) Lee" w:date="2016-08-30T13:15:00Z"/>
              </w:rPr>
            </w:pPr>
            <w:ins w:id="180" w:author="Sungeun (Sung Eun) Lee" w:date="2016-08-30T13:15:00Z">
              <w:r>
                <w:rPr>
                  <w:w w:val="100"/>
                </w:rPr>
                <w:t>B7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81" w:author="Sungeun (Sung Eun) Lee" w:date="2016-08-30T13:15:00Z"/>
              </w:rPr>
            </w:pPr>
            <w:ins w:id="182" w:author="Sungeun (Sung Eun) Lee" w:date="2016-08-30T13:15:00Z">
              <w:r>
                <w:rPr>
                  <w:w w:val="100"/>
                </w:rPr>
                <w:t>DCM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83" w:author="Sungeun (Sung Eun) Lee" w:date="2016-08-30T13:15:00Z"/>
              </w:rPr>
            </w:pPr>
            <w:ins w:id="184" w:author="Sungeun (Sung Eun) Lee" w:date="2016-08-30T13:15:00Z">
              <w:r>
                <w:rPr>
                  <w:w w:val="100"/>
                </w:rPr>
                <w:t>1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85" w:author="Sungeun (Sung Eun) Lee" w:date="2016-08-30T13:15:00Z"/>
                <w:w w:val="100"/>
              </w:rPr>
            </w:pPr>
            <w:ins w:id="186" w:author="Sungeun (Sung Eun) Lee" w:date="2016-08-30T13:15:00Z">
              <w:r>
                <w:rPr>
                  <w:w w:val="100"/>
                </w:rPr>
                <w:t>Indicates whether or not DCM is applied to the Data field for the MCS indicated.</w:t>
              </w:r>
            </w:ins>
          </w:p>
          <w:p w:rsidR="006C1D82" w:rsidRDefault="006C1D82" w:rsidP="00785719">
            <w:pPr>
              <w:pStyle w:val="TableText"/>
              <w:ind w:left="200"/>
              <w:rPr>
                <w:ins w:id="187" w:author="Sungeun (Sung Eun) Lee" w:date="2016-08-30T13:15:00Z"/>
                <w:w w:val="100"/>
              </w:rPr>
            </w:pPr>
            <w:ins w:id="188" w:author="Sungeun (Sung Eun) Lee" w:date="2016-08-30T13:15:00Z">
              <w:r>
                <w:rPr>
                  <w:w w:val="100"/>
                </w:rPr>
                <w:t>Set to 1 to indicate that DCM is applied to the Data field</w:t>
              </w:r>
            </w:ins>
          </w:p>
          <w:p w:rsidR="006C1D82" w:rsidRDefault="006C1D82" w:rsidP="00785719">
            <w:pPr>
              <w:pStyle w:val="TableText"/>
              <w:ind w:left="200"/>
              <w:rPr>
                <w:ins w:id="189" w:author="Sungeun (Sung Eun) Lee" w:date="2016-08-30T13:15:00Z"/>
                <w:w w:val="100"/>
              </w:rPr>
            </w:pPr>
            <w:ins w:id="190" w:author="Sungeun (Sung Eun) Lee" w:date="2016-08-30T13:15:00Z">
              <w:r>
                <w:rPr>
                  <w:w w:val="100"/>
                </w:rPr>
                <w:t>Set to 0 to indicate that DCM is not applied to the Data field.</w:t>
              </w:r>
            </w:ins>
          </w:p>
          <w:p w:rsidR="006C1D82" w:rsidRDefault="006C1D82" w:rsidP="00785719">
            <w:pPr>
              <w:pStyle w:val="TableText"/>
              <w:rPr>
                <w:ins w:id="191" w:author="Sungeun (Sung Eun) Lee" w:date="2016-08-30T13:15:00Z"/>
                <w:w w:val="100"/>
              </w:rPr>
            </w:pPr>
            <w:ins w:id="192" w:author="Sungeun (Sung Eun) Lee" w:date="2016-08-30T13:15:00Z">
              <w:r>
                <w:rPr>
                  <w:w w:val="100"/>
                </w:rPr>
                <w:t>DCM is only applied for MCS0, MCS1, MCS3 and MCS4.</w:t>
              </w:r>
            </w:ins>
          </w:p>
          <w:p w:rsidR="006C1D82" w:rsidRDefault="006C1D82" w:rsidP="00785719">
            <w:pPr>
              <w:pStyle w:val="TableText"/>
              <w:rPr>
                <w:ins w:id="193" w:author="Sungeun (Sung Eun) Lee" w:date="2016-08-30T13:15:00Z"/>
                <w:w w:val="100"/>
              </w:rPr>
            </w:pPr>
            <w:ins w:id="194" w:author="Sungeun (Sung Eun) Lee" w:date="2016-08-30T13:15:00Z">
              <w:r>
                <w:rPr>
                  <w:w w:val="100"/>
                </w:rPr>
                <w:t xml:space="preserve">DCM is only applied for 1 and 2 spatial streams. </w:t>
              </w:r>
            </w:ins>
          </w:p>
          <w:p w:rsidR="006C1D82" w:rsidRDefault="006C1D82" w:rsidP="00785719">
            <w:pPr>
              <w:pStyle w:val="TableText"/>
              <w:rPr>
                <w:ins w:id="195" w:author="Sungeun (Sung Eun) Lee" w:date="2016-08-30T13:15:00Z"/>
              </w:rPr>
            </w:pPr>
            <w:ins w:id="196" w:author="Sungeun (Sung Eun) Lee" w:date="2016-08-30T13:15:00Z">
              <w:r>
                <w:rPr>
                  <w:w w:val="100"/>
                </w:rPr>
                <w:t>DCM is not applied when STBC is used.(#2007)</w:t>
              </w:r>
            </w:ins>
          </w:p>
        </w:tc>
      </w:tr>
      <w:tr w:rsidR="006C1D82" w:rsidTr="00785719">
        <w:trPr>
          <w:trHeight w:val="440"/>
          <w:jc w:val="center"/>
          <w:ins w:id="197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198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199" w:author="Sungeun (Sung Eun) Lee" w:date="2016-08-30T13:15:00Z"/>
              </w:rPr>
            </w:pPr>
            <w:ins w:id="200" w:author="Sungeun (Sung Eun) Lee" w:date="2016-08-30T13:15:00Z">
              <w:r>
                <w:rPr>
                  <w:w w:val="100"/>
                </w:rPr>
                <w:t>B8-B13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01" w:author="Sungeun (Sung Eun) Lee" w:date="2016-08-30T13:15:00Z"/>
              </w:rPr>
            </w:pPr>
            <w:ins w:id="202" w:author="Sungeun (Sung Eun) Lee" w:date="2016-08-30T13:15:00Z">
              <w:r>
                <w:rPr>
                  <w:w w:val="100"/>
                </w:rPr>
                <w:t>BSS Color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03" w:author="Sungeun (Sung Eun) Lee" w:date="2016-08-30T13:15:00Z"/>
              </w:rPr>
            </w:pPr>
            <w:ins w:id="204" w:author="Sungeun (Sung Eun) Lee" w:date="2016-08-30T13:15:00Z">
              <w:r>
                <w:rPr>
                  <w:w w:val="100"/>
                </w:rPr>
                <w:t>6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05" w:author="Sungeun (Sung Eun) Lee" w:date="2016-08-30T13:15:00Z"/>
              </w:rPr>
            </w:pPr>
            <w:ins w:id="206" w:author="Sungeun (Sung Eun) Lee" w:date="2016-08-30T13:15:00Z">
              <w:r>
                <w:rPr>
                  <w:w w:val="100"/>
                </w:rPr>
                <w:t>The BSS Color field is an identifier of the BSS</w:t>
              </w:r>
            </w:ins>
          </w:p>
        </w:tc>
      </w:tr>
      <w:tr w:rsidR="006C1D82" w:rsidTr="00785719">
        <w:trPr>
          <w:trHeight w:val="440"/>
          <w:jc w:val="center"/>
          <w:ins w:id="207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208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09" w:author="Sungeun (Sung Eun) Lee" w:date="2016-08-30T13:15:00Z"/>
              </w:rPr>
            </w:pPr>
            <w:ins w:id="210" w:author="Sungeun (Sung Eun) Lee" w:date="2016-08-30T13:15:00Z">
              <w:r>
                <w:rPr>
                  <w:w w:val="100"/>
                </w:rPr>
                <w:t>B14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11" w:author="Sungeun (Sung Eun) Lee" w:date="2016-08-30T13:15:00Z"/>
              </w:rPr>
            </w:pPr>
            <w:ins w:id="212" w:author="Sungeun (Sung Eun) Lee" w:date="2016-08-30T13:15:00Z">
              <w:r>
                <w:rPr>
                  <w:w w:val="100"/>
                </w:rPr>
                <w:t>Reserved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13" w:author="Sungeun (Sung Eun) Lee" w:date="2016-08-30T13:15:00Z"/>
              </w:rPr>
            </w:pPr>
            <w:ins w:id="214" w:author="Sungeun (Sung Eun) Lee" w:date="2016-08-30T13:15:00Z">
              <w:r>
                <w:rPr>
                  <w:w w:val="100"/>
                </w:rPr>
                <w:t>1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15" w:author="Sungeun (Sung Eun) Lee" w:date="2016-08-30T13:15:00Z"/>
              </w:rPr>
            </w:pPr>
            <w:ins w:id="216" w:author="Sungeun (Sung Eun) Lee" w:date="2016-08-30T13:15:00Z">
              <w:r>
                <w:rPr>
                  <w:w w:val="100"/>
                </w:rPr>
                <w:t>Reserved and set to 1(PHY Motion #162)</w:t>
              </w:r>
            </w:ins>
          </w:p>
        </w:tc>
      </w:tr>
      <w:tr w:rsidR="006C1D82" w:rsidTr="00785719">
        <w:trPr>
          <w:trHeight w:val="1240"/>
          <w:jc w:val="center"/>
          <w:ins w:id="217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218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19" w:author="Sungeun (Sung Eun) Lee" w:date="2016-08-30T13:15:00Z"/>
              </w:rPr>
            </w:pPr>
            <w:ins w:id="220" w:author="Sungeun (Sung Eun) Lee" w:date="2016-08-30T13:15:00Z">
              <w:r>
                <w:rPr>
                  <w:w w:val="100"/>
                </w:rPr>
                <w:t>B15-B18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21" w:author="Sungeun (Sung Eun) Lee" w:date="2016-08-30T13:15:00Z"/>
              </w:rPr>
            </w:pPr>
            <w:ins w:id="222" w:author="Sungeun (Sung Eun) Lee" w:date="2016-08-30T13:15:00Z">
              <w:r>
                <w:rPr>
                  <w:w w:val="100"/>
                </w:rPr>
                <w:t>Spatial Reuse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23" w:author="Sungeun (Sung Eun) Lee" w:date="2016-08-30T13:15:00Z"/>
              </w:rPr>
            </w:pPr>
            <w:ins w:id="224" w:author="Sungeun (Sung Eun) Lee" w:date="2016-08-30T13:15:00Z">
              <w:r>
                <w:rPr>
                  <w:w w:val="100"/>
                </w:rPr>
                <w:t>4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25" w:author="Sungeun (Sung Eun) Lee" w:date="2016-08-30T13:15:00Z"/>
                <w:w w:val="100"/>
              </w:rPr>
            </w:pPr>
            <w:ins w:id="226" w:author="Sungeun (Sung Eun) Lee" w:date="2016-08-30T13:15:00Z">
              <w:r>
                <w:rPr>
                  <w:w w:val="100"/>
                </w:rPr>
                <w:t>"</w:t>
              </w:r>
              <w:proofErr w:type="spellStart"/>
              <w:r>
                <w:rPr>
                  <w:w w:val="100"/>
                </w:rPr>
                <w:t>SR_allowed</w:t>
              </w:r>
              <w:proofErr w:type="spellEnd"/>
              <w:r>
                <w:rPr>
                  <w:w w:val="100"/>
                </w:rPr>
                <w:t>" signaling indicates whether SR operation is allowed or not. Set to 0 to indicate SR is disallowed. The conditions to disallow SR are TBD. Other details are TBD.</w:t>
              </w:r>
            </w:ins>
          </w:p>
          <w:p w:rsidR="006C1D82" w:rsidRDefault="006C1D82" w:rsidP="00785719">
            <w:pPr>
              <w:pStyle w:val="TableText"/>
              <w:rPr>
                <w:ins w:id="227" w:author="Sungeun (Sung Eun) Lee" w:date="2016-08-30T13:15:00Z"/>
              </w:rPr>
            </w:pPr>
            <w:ins w:id="228" w:author="Sungeun (Sung Eun) Lee" w:date="2016-08-30T13:15:00Z">
              <w:r>
                <w:rPr>
                  <w:w w:val="100"/>
                </w:rPr>
                <w:t>Notes: this part needs further development.(#2169)</w:t>
              </w:r>
            </w:ins>
          </w:p>
        </w:tc>
      </w:tr>
      <w:tr w:rsidR="006C1D82" w:rsidTr="00785719">
        <w:trPr>
          <w:trHeight w:val="2160"/>
          <w:jc w:val="center"/>
          <w:ins w:id="229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230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31" w:author="Sungeun (Sung Eun) Lee" w:date="2016-08-30T13:15:00Z"/>
              </w:rPr>
            </w:pPr>
            <w:ins w:id="232" w:author="Sungeun (Sung Eun) Lee" w:date="2016-08-30T13:15:00Z">
              <w:r>
                <w:rPr>
                  <w:w w:val="100"/>
                </w:rPr>
                <w:t>B19-B20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33" w:author="Sungeun (Sung Eun) Lee" w:date="2016-08-30T13:15:00Z"/>
              </w:rPr>
            </w:pPr>
            <w:ins w:id="234" w:author="Sungeun (Sung Eun) Lee" w:date="2016-08-30T13:15:00Z">
              <w:r>
                <w:rPr>
                  <w:w w:val="100"/>
                </w:rPr>
                <w:t>Bandwidth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35" w:author="Sungeun (Sung Eun) Lee" w:date="2016-08-30T13:15:00Z"/>
              </w:rPr>
            </w:pPr>
            <w:ins w:id="236" w:author="Sungeun (Sung Eun) Lee" w:date="2016-08-30T13:15:00Z">
              <w:r>
                <w:rPr>
                  <w:w w:val="100"/>
                </w:rPr>
                <w:t>2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6C1D82" w:rsidRDefault="006C1D82" w:rsidP="00785719">
            <w:pPr>
              <w:pStyle w:val="TableText"/>
              <w:ind w:firstLine="200"/>
              <w:rPr>
                <w:ins w:id="237" w:author="Sungeun (Sung Eun) Lee" w:date="2016-08-30T13:15:00Z"/>
                <w:w w:val="100"/>
              </w:rPr>
            </w:pPr>
            <w:ins w:id="238" w:author="Sungeun (Sung Eun) Lee" w:date="2016-08-30T13:15:00Z">
              <w:r>
                <w:rPr>
                  <w:w w:val="100"/>
                </w:rPr>
                <w:t>Set to 0 for 242-tone RU</w:t>
              </w:r>
            </w:ins>
          </w:p>
          <w:p w:rsidR="006C1D82" w:rsidRDefault="006C1D82" w:rsidP="00785719">
            <w:pPr>
              <w:pStyle w:val="TableText"/>
              <w:ind w:left="200"/>
              <w:rPr>
                <w:ins w:id="239" w:author="Sungeun (Sung Eun) Lee" w:date="2016-08-30T13:17:00Z"/>
                <w:w w:val="100"/>
              </w:rPr>
            </w:pPr>
            <w:ins w:id="240" w:author="Sungeun (Sung Eun) Lee" w:date="2016-08-30T13:15:00Z">
              <w:r>
                <w:rPr>
                  <w:w w:val="100"/>
                </w:rPr>
                <w:t>Set to 1 for right 106-tone RU within the primary 20 MHz</w:t>
              </w:r>
            </w:ins>
          </w:p>
          <w:p w:rsidR="006C1D82" w:rsidRDefault="006C1D82" w:rsidP="00A72863">
            <w:pPr>
              <w:pStyle w:val="TableText"/>
              <w:ind w:left="200"/>
              <w:rPr>
                <w:ins w:id="241" w:author="Sungeun (Sung Eun) Lee" w:date="2016-08-30T13:15:00Z"/>
              </w:rPr>
            </w:pPr>
            <w:ins w:id="242" w:author="Sungeun (Sung Eun) Lee" w:date="2016-08-30T13:17:00Z">
              <w:r>
                <w:rPr>
                  <w:w w:val="100"/>
                </w:rPr>
                <w:t>Values 2-3 are reserved</w:t>
              </w:r>
            </w:ins>
          </w:p>
        </w:tc>
      </w:tr>
      <w:tr w:rsidR="006C1D82" w:rsidTr="00785719">
        <w:trPr>
          <w:trHeight w:val="1440"/>
          <w:jc w:val="center"/>
          <w:ins w:id="243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244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45" w:author="Sungeun (Sung Eun) Lee" w:date="2016-08-30T13:15:00Z"/>
              </w:rPr>
            </w:pPr>
            <w:ins w:id="246" w:author="Sungeun (Sung Eun) Lee" w:date="2016-08-30T13:15:00Z">
              <w:r>
                <w:rPr>
                  <w:w w:val="100"/>
                </w:rPr>
                <w:t>B21-B22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47" w:author="Sungeun (Sung Eun) Lee" w:date="2016-08-30T13:15:00Z"/>
              </w:rPr>
            </w:pPr>
            <w:ins w:id="248" w:author="Sungeun (Sung Eun) Lee" w:date="2016-08-30T13:15:00Z">
              <w:r>
                <w:rPr>
                  <w:w w:val="100"/>
                </w:rPr>
                <w:t>GI+LTF Size</w:t>
              </w:r>
              <w:r>
                <w:rPr>
                  <w:w w:val="100"/>
                  <w:sz w:val="20"/>
                  <w:szCs w:val="20"/>
                </w:rPr>
                <w:t>(#1420)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2872C1" w:rsidP="00785719">
            <w:pPr>
              <w:pStyle w:val="TableText"/>
              <w:rPr>
                <w:ins w:id="249" w:author="Sungeun (Sung Eun) Lee" w:date="2016-08-30T13:15:00Z"/>
              </w:rPr>
            </w:pPr>
            <w:ins w:id="250" w:author="Sungeun (Sung Eun) Lee" w:date="2016-09-11T23:17:00Z">
              <w:r>
                <w:rPr>
                  <w:w w:val="100"/>
                </w:rPr>
                <w:t>2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51" w:author="Sungeun (Sung Eun) Lee" w:date="2016-08-30T13:15:00Z"/>
                <w:w w:val="100"/>
              </w:rPr>
            </w:pPr>
            <w:ins w:id="252" w:author="Sungeun (Sung Eun) Lee" w:date="2016-08-30T13:15:00Z">
              <w:r>
                <w:rPr>
                  <w:w w:val="100"/>
                </w:rPr>
                <w:t xml:space="preserve">Indicates the GI </w:t>
              </w:r>
              <w:proofErr w:type="gramStart"/>
              <w:r>
                <w:rPr>
                  <w:w w:val="100"/>
                </w:rPr>
                <w:t>duration</w:t>
              </w:r>
              <w:r>
                <w:rPr>
                  <w:w w:val="100"/>
                  <w:sz w:val="20"/>
                  <w:szCs w:val="20"/>
                </w:rPr>
                <w:t>(</w:t>
              </w:r>
              <w:proofErr w:type="gramEnd"/>
              <w:r>
                <w:rPr>
                  <w:w w:val="100"/>
                  <w:sz w:val="20"/>
                  <w:szCs w:val="20"/>
                </w:rPr>
                <w:t>#1420)</w:t>
              </w:r>
              <w:r>
                <w:rPr>
                  <w:w w:val="100"/>
                </w:rPr>
                <w:t xml:space="preserve"> and HE-LTF size.</w:t>
              </w:r>
            </w:ins>
          </w:p>
          <w:p w:rsidR="006C1D82" w:rsidRDefault="006C1D82" w:rsidP="00785719">
            <w:pPr>
              <w:pStyle w:val="TableText"/>
              <w:ind w:left="200"/>
              <w:rPr>
                <w:ins w:id="253" w:author="Sungeun (Sung Eun) Lee" w:date="2016-08-30T13:15:00Z"/>
                <w:w w:val="100"/>
              </w:rPr>
            </w:pPr>
            <w:ins w:id="254" w:author="Sungeun (Sung Eun) Lee" w:date="2016-08-30T13:15:00Z">
              <w:r>
                <w:rPr>
                  <w:w w:val="100"/>
                </w:rPr>
                <w:t>Set to 0 to indicate a 1x HE-LTF and 0.8 µs GI</w:t>
              </w:r>
            </w:ins>
          </w:p>
          <w:p w:rsidR="006C1D82" w:rsidRDefault="006C1D82" w:rsidP="00785719">
            <w:pPr>
              <w:pStyle w:val="TableText"/>
              <w:ind w:left="200"/>
              <w:rPr>
                <w:ins w:id="255" w:author="Sungeun (Sung Eun) Lee" w:date="2016-08-30T13:15:00Z"/>
                <w:w w:val="100"/>
              </w:rPr>
            </w:pPr>
            <w:ins w:id="256" w:author="Sungeun (Sung Eun) Lee" w:date="2016-08-30T13:15:00Z">
              <w:r>
                <w:rPr>
                  <w:w w:val="100"/>
                </w:rPr>
                <w:t>Set to 1 to indicate a 2x HE-LTF and 0.8 µs GI</w:t>
              </w:r>
            </w:ins>
          </w:p>
          <w:p w:rsidR="006C1D82" w:rsidRDefault="006C1D82" w:rsidP="00785719">
            <w:pPr>
              <w:pStyle w:val="TableText"/>
              <w:ind w:left="200"/>
              <w:rPr>
                <w:ins w:id="257" w:author="Sungeun (Sung Eun) Lee" w:date="2016-08-30T13:15:00Z"/>
                <w:w w:val="100"/>
              </w:rPr>
            </w:pPr>
            <w:ins w:id="258" w:author="Sungeun (Sung Eun) Lee" w:date="2016-08-30T13:15:00Z">
              <w:r>
                <w:rPr>
                  <w:w w:val="100"/>
                </w:rPr>
                <w:t>Set to 2 to indicate a 2x HE-LTF and 1.6 µs GI</w:t>
              </w:r>
            </w:ins>
          </w:p>
          <w:p w:rsidR="006C1D82" w:rsidRDefault="006C1D82" w:rsidP="00785719">
            <w:pPr>
              <w:pStyle w:val="TableText"/>
              <w:ind w:left="200"/>
              <w:rPr>
                <w:ins w:id="259" w:author="Sungeun (Sung Eun) Lee" w:date="2016-08-30T13:15:00Z"/>
              </w:rPr>
            </w:pPr>
            <w:ins w:id="260" w:author="Sungeun (Sung Eun) Lee" w:date="2016-08-30T13:15:00Z">
              <w:r>
                <w:rPr>
                  <w:w w:val="100"/>
                </w:rPr>
                <w:t>Set to 3 to indicate a 4x HE-LTF and 3.2 µs GI(#2005)</w:t>
              </w:r>
            </w:ins>
          </w:p>
        </w:tc>
      </w:tr>
      <w:tr w:rsidR="006C1D82" w:rsidTr="00785719">
        <w:trPr>
          <w:trHeight w:val="1560"/>
          <w:jc w:val="center"/>
          <w:ins w:id="261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262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63" w:author="Sungeun (Sung Eun) Lee" w:date="2016-08-30T13:15:00Z"/>
              </w:rPr>
            </w:pPr>
            <w:ins w:id="264" w:author="Sungeun (Sung Eun) Lee" w:date="2016-08-30T13:15:00Z">
              <w:r>
                <w:rPr>
                  <w:w w:val="100"/>
                </w:rPr>
                <w:t>B23-B25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65" w:author="Sungeun (Sung Eun) Lee" w:date="2016-08-30T13:15:00Z"/>
              </w:rPr>
            </w:pPr>
            <w:proofErr w:type="spellStart"/>
            <w:ins w:id="266" w:author="Sungeun (Sung Eun) Lee" w:date="2016-08-30T13:15:00Z">
              <w:r>
                <w:rPr>
                  <w:w w:val="100"/>
                </w:rPr>
                <w:t>Nsts</w:t>
              </w:r>
              <w:proofErr w:type="spellEnd"/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67" w:author="Sungeun (Sung Eun) Lee" w:date="2016-08-30T13:15:00Z"/>
              </w:rPr>
            </w:pPr>
            <w:ins w:id="268" w:author="Sungeun (Sung Eun) Lee" w:date="2016-08-30T13:15:00Z">
              <w:r>
                <w:rPr>
                  <w:w w:val="100"/>
                </w:rPr>
                <w:t>3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6C1D82" w:rsidRDefault="006C1D82" w:rsidP="00785719">
            <w:pPr>
              <w:pStyle w:val="CellBody"/>
              <w:rPr>
                <w:ins w:id="269" w:author="Sungeun (Sung Eun) Lee" w:date="2016-08-30T13:15:00Z"/>
                <w:w w:val="100"/>
              </w:rPr>
            </w:pPr>
            <w:ins w:id="270" w:author="Sungeun (Sung Eun) Lee" w:date="2016-08-30T13:15:00Z">
              <w:r>
                <w:rPr>
                  <w:w w:val="100"/>
                </w:rPr>
                <w:t>Indicates the number of space time streams.(#1457)</w:t>
              </w:r>
            </w:ins>
          </w:p>
          <w:p w:rsidR="006C1D82" w:rsidRDefault="006C1D82" w:rsidP="00785719">
            <w:pPr>
              <w:pStyle w:val="CellBody"/>
              <w:ind w:firstLine="200"/>
              <w:rPr>
                <w:ins w:id="271" w:author="Sungeun (Sung Eun) Lee" w:date="2016-08-30T13:15:00Z"/>
                <w:w w:val="100"/>
              </w:rPr>
            </w:pPr>
            <w:ins w:id="272" w:author="Sungeun (Sung Eun) Lee" w:date="2016-08-30T13:15:00Z">
              <w:r>
                <w:rPr>
                  <w:w w:val="100"/>
                </w:rPr>
                <w:t>Set to 0 for 1 space time stream</w:t>
              </w:r>
            </w:ins>
          </w:p>
          <w:p w:rsidR="006C1D82" w:rsidRDefault="006C1D82" w:rsidP="00785719">
            <w:pPr>
              <w:pStyle w:val="CellBody"/>
              <w:ind w:firstLine="200"/>
              <w:rPr>
                <w:ins w:id="273" w:author="Sungeun (Sung Eun) Lee" w:date="2016-08-30T13:15:00Z"/>
                <w:w w:val="100"/>
              </w:rPr>
            </w:pPr>
            <w:ins w:id="274" w:author="Sungeun (Sung Eun) Lee" w:date="2016-08-30T13:15:00Z">
              <w:r>
                <w:rPr>
                  <w:w w:val="100"/>
                </w:rPr>
                <w:t>Value 1 is TBD</w:t>
              </w:r>
            </w:ins>
          </w:p>
          <w:p w:rsidR="006C1D82" w:rsidRDefault="006C1D82" w:rsidP="00785719">
            <w:pPr>
              <w:pStyle w:val="CellBody"/>
              <w:ind w:firstLine="200"/>
              <w:rPr>
                <w:ins w:id="275" w:author="Sungeun (Sung Eun) Lee" w:date="2016-08-30T13:15:00Z"/>
              </w:rPr>
            </w:pPr>
            <w:ins w:id="276" w:author="Sungeun (Sung Eun) Lee" w:date="2016-08-30T13:15:00Z">
              <w:r>
                <w:rPr>
                  <w:w w:val="100"/>
                </w:rPr>
                <w:t>Values 2-7 are reserved</w:t>
              </w:r>
            </w:ins>
          </w:p>
        </w:tc>
      </w:tr>
      <w:tr w:rsidR="006C1D82" w:rsidTr="00785719">
        <w:trPr>
          <w:trHeight w:val="1840"/>
          <w:jc w:val="center"/>
          <w:ins w:id="277" w:author="Sungeun (Sung Eun) Lee" w:date="2016-08-30T13:15:00Z"/>
        </w:trPr>
        <w:tc>
          <w:tcPr>
            <w:tcW w:w="1240" w:type="dxa"/>
            <w:tcBorders>
              <w:top w:val="single" w:sz="2" w:space="0" w:color="000000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A72863">
            <w:pPr>
              <w:pStyle w:val="T"/>
              <w:spacing w:line="240" w:lineRule="auto"/>
              <w:ind w:left="100" w:right="100"/>
              <w:jc w:val="center"/>
              <w:rPr>
                <w:ins w:id="278" w:author="Sungeun (Sung Eun) Lee" w:date="2016-08-30T13:15:00Z"/>
                <w:rFonts w:ascii="Malgun Gothic" w:eastAsia="Malgun Gothic" w:hAnsi="Symbol" w:cs="Malgun Gothic" w:hint="eastAsia"/>
              </w:rPr>
            </w:pPr>
            <w:ins w:id="279" w:author="Sungeun (Sung Eun) Lee" w:date="2016-08-30T13:15:00Z">
              <w:r>
                <w:rPr>
                  <w:rFonts w:eastAsia="Malgun Gothic"/>
                  <w:w w:val="100"/>
                </w:rPr>
                <w:t>HE-SIG-A</w:t>
              </w:r>
            </w:ins>
            <w:ins w:id="280" w:author="Sungeun (Sung Eun) Lee" w:date="2016-08-30T13:18:00Z">
              <w:r>
                <w:rPr>
                  <w:rFonts w:eastAsia="Malgun Gothic"/>
                  <w:w w:val="100"/>
                </w:rPr>
                <w:t>3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81" w:author="Sungeun (Sung Eun) Lee" w:date="2016-08-30T13:15:00Z"/>
              </w:rPr>
            </w:pPr>
            <w:ins w:id="282" w:author="Sungeun (Sung Eun) Lee" w:date="2016-08-30T13:15:00Z">
              <w:r>
                <w:rPr>
                  <w:w w:val="100"/>
                </w:rPr>
                <w:t>B0-B6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83" w:author="Sungeun (Sung Eun) Lee" w:date="2016-08-30T13:15:00Z"/>
              </w:rPr>
            </w:pPr>
            <w:ins w:id="284" w:author="Sungeun (Sung Eun) Lee" w:date="2016-08-30T13:15:00Z">
              <w:r>
                <w:rPr>
                  <w:w w:val="100"/>
                </w:rPr>
                <w:t>TXOP Duration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85" w:author="Sungeun (Sung Eun) Lee" w:date="2016-08-30T13:15:00Z"/>
              </w:rPr>
            </w:pPr>
            <w:ins w:id="286" w:author="Sungeun (Sung Eun) Lee" w:date="2016-08-30T13:15:00Z">
              <w:r>
                <w:rPr>
                  <w:w w:val="100"/>
                </w:rPr>
                <w:t>7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87" w:author="Sungeun (Sung Eun) Lee" w:date="2016-08-30T13:15:00Z"/>
                <w:w w:val="100"/>
              </w:rPr>
            </w:pPr>
            <w:ins w:id="288" w:author="Sungeun (Sung Eun) Lee" w:date="2016-08-30T13:15:00Z">
              <w:r>
                <w:rPr>
                  <w:w w:val="100"/>
                </w:rPr>
                <w:t>Set to 127 to indicate no duration information. Set to value other than 127 to indicate duration information for NAV setting and protection of the TXOP.</w:t>
              </w:r>
            </w:ins>
          </w:p>
          <w:p w:rsidR="006C1D82" w:rsidRDefault="006C1D82" w:rsidP="00785719">
            <w:pPr>
              <w:pStyle w:val="TableText"/>
              <w:rPr>
                <w:ins w:id="289" w:author="Sungeun (Sung Eun) Lee" w:date="2016-08-30T13:15:00Z"/>
                <w:w w:val="100"/>
              </w:rPr>
            </w:pPr>
          </w:p>
          <w:p w:rsidR="006C1D82" w:rsidRDefault="006C1D82" w:rsidP="00785719">
            <w:pPr>
              <w:pStyle w:val="TableText"/>
              <w:rPr>
                <w:ins w:id="290" w:author="Sungeun (Sung Eun) Lee" w:date="2016-08-30T13:15:00Z"/>
              </w:rPr>
            </w:pPr>
            <w:ins w:id="291" w:author="Sungeun (Sung Eun) Lee" w:date="2016-08-30T13:15:00Z">
              <w:r>
                <w:rPr>
                  <w:w w:val="100"/>
                </w:rPr>
                <w:t xml:space="preserve">NOTE—The encoding of TXOP Duration field is the same as the TXOP_DURATION parameter(#Ed) in </w:t>
              </w:r>
              <w:r>
                <w:rPr>
                  <w:w w:val="100"/>
                </w:rPr>
                <w:fldChar w:fldCharType="begin"/>
              </w:r>
              <w:r>
                <w:rPr>
                  <w:w w:val="100"/>
                </w:rPr>
                <w:instrText xml:space="preserve"> REF RTF32353530313a205461626c65 \h</w:instrText>
              </w:r>
            </w:ins>
            <w:r>
              <w:rPr>
                <w:w w:val="100"/>
              </w:rPr>
            </w:r>
            <w:ins w:id="292" w:author="Sungeun (Sung Eun) Lee" w:date="2016-08-30T13:15:00Z">
              <w:r>
                <w:rPr>
                  <w:w w:val="100"/>
                </w:rPr>
                <w:fldChar w:fldCharType="separate"/>
              </w:r>
              <w:r>
                <w:rPr>
                  <w:w w:val="100"/>
                </w:rPr>
                <w:t>Table 26-1 (TXVECTOR and RXVECTOR parameters(#1780))</w:t>
              </w:r>
              <w:r>
                <w:rPr>
                  <w:w w:val="100"/>
                </w:rPr>
                <w:fldChar w:fldCharType="end"/>
              </w:r>
              <w:r>
                <w:rPr>
                  <w:w w:val="100"/>
                </w:rPr>
                <w:t>.(#783)</w:t>
              </w:r>
            </w:ins>
          </w:p>
        </w:tc>
      </w:tr>
      <w:tr w:rsidR="006C1D82" w:rsidTr="00785719">
        <w:trPr>
          <w:trHeight w:val="840"/>
          <w:jc w:val="center"/>
          <w:ins w:id="293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294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95" w:author="Sungeun (Sung Eun) Lee" w:date="2016-08-30T13:15:00Z"/>
              </w:rPr>
            </w:pPr>
            <w:ins w:id="296" w:author="Sungeun (Sung Eun) Lee" w:date="2016-08-30T13:15:00Z">
              <w:r>
                <w:rPr>
                  <w:w w:val="100"/>
                </w:rPr>
                <w:t>B7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97" w:author="Sungeun (Sung Eun) Lee" w:date="2016-08-30T13:15:00Z"/>
              </w:rPr>
            </w:pPr>
            <w:ins w:id="298" w:author="Sungeun (Sung Eun) Lee" w:date="2016-08-30T13:15:00Z">
              <w:r>
                <w:rPr>
                  <w:w w:val="100"/>
                </w:rPr>
                <w:t>Coding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299" w:author="Sungeun (Sung Eun) Lee" w:date="2016-08-30T13:15:00Z"/>
              </w:rPr>
            </w:pPr>
            <w:ins w:id="300" w:author="Sungeun (Sung Eun) Lee" w:date="2016-08-30T13:15:00Z">
              <w:r>
                <w:rPr>
                  <w:w w:val="100"/>
                </w:rPr>
                <w:t>1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01" w:author="Sungeun (Sung Eun) Lee" w:date="2016-08-30T13:15:00Z"/>
                <w:w w:val="100"/>
              </w:rPr>
            </w:pPr>
            <w:ins w:id="302" w:author="Sungeun (Sung Eun) Lee" w:date="2016-08-30T13:15:00Z">
              <w:r>
                <w:rPr>
                  <w:w w:val="100"/>
                </w:rPr>
                <w:t>Indicates whether BCC or LDPC is used:</w:t>
              </w:r>
            </w:ins>
          </w:p>
          <w:p w:rsidR="006C1D82" w:rsidRDefault="006C1D82" w:rsidP="00785719">
            <w:pPr>
              <w:pStyle w:val="TableText"/>
              <w:ind w:firstLine="200"/>
              <w:rPr>
                <w:ins w:id="303" w:author="Sungeun (Sung Eun) Lee" w:date="2016-08-30T13:15:00Z"/>
                <w:w w:val="100"/>
              </w:rPr>
            </w:pPr>
            <w:ins w:id="304" w:author="Sungeun (Sung Eun) Lee" w:date="2016-08-30T13:15:00Z">
              <w:r>
                <w:rPr>
                  <w:w w:val="100"/>
                </w:rPr>
                <w:t>Set to 0 to indicate BCC</w:t>
              </w:r>
            </w:ins>
          </w:p>
          <w:p w:rsidR="006C1D82" w:rsidRDefault="006C1D82" w:rsidP="00785719">
            <w:pPr>
              <w:pStyle w:val="TableText"/>
              <w:ind w:firstLine="200"/>
              <w:rPr>
                <w:ins w:id="305" w:author="Sungeun (Sung Eun) Lee" w:date="2016-08-30T13:15:00Z"/>
              </w:rPr>
            </w:pPr>
            <w:ins w:id="306" w:author="Sungeun (Sung Eun) Lee" w:date="2016-08-30T13:15:00Z">
              <w:r>
                <w:rPr>
                  <w:w w:val="100"/>
                </w:rPr>
                <w:t>Set to 1 to indicate LDPC(#1197)</w:t>
              </w:r>
            </w:ins>
          </w:p>
        </w:tc>
      </w:tr>
      <w:tr w:rsidR="006C1D82" w:rsidTr="00785719">
        <w:trPr>
          <w:trHeight w:val="1640"/>
          <w:jc w:val="center"/>
          <w:ins w:id="307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308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09" w:author="Sungeun (Sung Eun) Lee" w:date="2016-08-30T13:15:00Z"/>
              </w:rPr>
            </w:pPr>
            <w:ins w:id="310" w:author="Sungeun (Sung Eun) Lee" w:date="2016-08-30T13:15:00Z">
              <w:r>
                <w:rPr>
                  <w:w w:val="100"/>
                </w:rPr>
                <w:t>B8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11" w:author="Sungeun (Sung Eun) Lee" w:date="2016-08-30T13:15:00Z"/>
              </w:rPr>
            </w:pPr>
            <w:ins w:id="312" w:author="Sungeun (Sung Eun) Lee" w:date="2016-08-30T13:15:00Z">
              <w:r>
                <w:rPr>
                  <w:w w:val="100"/>
                </w:rPr>
                <w:t>LDPC Extra Symbol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13" w:author="Sungeun (Sung Eun) Lee" w:date="2016-08-30T13:15:00Z"/>
              </w:rPr>
            </w:pPr>
            <w:ins w:id="314" w:author="Sungeun (Sung Eun) Lee" w:date="2016-08-30T13:15:00Z">
              <w:r>
                <w:rPr>
                  <w:w w:val="100"/>
                </w:rPr>
                <w:t>1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15" w:author="Sungeun (Sung Eun) Lee" w:date="2016-08-30T13:15:00Z"/>
                <w:w w:val="100"/>
              </w:rPr>
            </w:pPr>
            <w:ins w:id="316" w:author="Sungeun (Sung Eun) Lee" w:date="2016-08-30T13:15:00Z">
              <w:r>
                <w:rPr>
                  <w:w w:val="100"/>
                </w:rPr>
                <w:t>Indicates the presence of the extra OFDM symbol for LDPC.(#1197)</w:t>
              </w:r>
            </w:ins>
          </w:p>
          <w:p w:rsidR="006C1D82" w:rsidRDefault="006C1D82" w:rsidP="00785719">
            <w:pPr>
              <w:pStyle w:val="TableText"/>
              <w:ind w:left="200"/>
              <w:rPr>
                <w:ins w:id="317" w:author="Sungeun (Sung Eun) Lee" w:date="2016-08-30T13:15:00Z"/>
                <w:w w:val="100"/>
              </w:rPr>
            </w:pPr>
            <w:ins w:id="318" w:author="Sungeun (Sung Eun) Lee" w:date="2016-08-30T13:15:00Z">
              <w:r>
                <w:rPr>
                  <w:w w:val="100"/>
                </w:rPr>
                <w:t>Set to 1 if an extra OFDM symbol for LDPC is present</w:t>
              </w:r>
            </w:ins>
          </w:p>
          <w:p w:rsidR="006C1D82" w:rsidRDefault="006C1D82" w:rsidP="00785719">
            <w:pPr>
              <w:pStyle w:val="TableText"/>
              <w:ind w:left="200"/>
              <w:rPr>
                <w:ins w:id="319" w:author="Sungeun (Sung Eun) Lee" w:date="2016-08-30T13:15:00Z"/>
                <w:w w:val="100"/>
              </w:rPr>
            </w:pPr>
            <w:ins w:id="320" w:author="Sungeun (Sung Eun) Lee" w:date="2016-08-30T13:15:00Z">
              <w:r>
                <w:rPr>
                  <w:w w:val="100"/>
                </w:rPr>
                <w:t>Set to 0 if an extra OFDM symbol for LDPC is present</w:t>
              </w:r>
            </w:ins>
          </w:p>
          <w:p w:rsidR="006C1D82" w:rsidRDefault="006C1D82" w:rsidP="00785719">
            <w:pPr>
              <w:pStyle w:val="TableText"/>
              <w:rPr>
                <w:ins w:id="321" w:author="Sungeun (Sung Eun) Lee" w:date="2016-08-30T13:15:00Z"/>
              </w:rPr>
            </w:pPr>
            <w:ins w:id="322" w:author="Sungeun (Sung Eun) Lee" w:date="2016-08-30T13:15:00Z">
              <w:r>
                <w:rPr>
                  <w:w w:val="100"/>
                </w:rPr>
                <w:t>Reserved and set to 1 when the Coding field is 0.</w:t>
              </w:r>
            </w:ins>
          </w:p>
        </w:tc>
      </w:tr>
      <w:tr w:rsidR="006C1D82" w:rsidTr="00785719">
        <w:trPr>
          <w:trHeight w:val="640"/>
          <w:jc w:val="center"/>
          <w:ins w:id="323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jc w:val="center"/>
              <w:rPr>
                <w:ins w:id="324" w:author="Sungeun (Sung Eun) Lee" w:date="2016-08-30T13:15:00Z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25" w:author="Sungeun (Sung Eun) Lee" w:date="2016-08-30T13:15:00Z"/>
              </w:rPr>
            </w:pPr>
            <w:ins w:id="326" w:author="Sungeun (Sung Eun) Lee" w:date="2016-08-30T13:15:00Z">
              <w:r>
                <w:rPr>
                  <w:w w:val="100"/>
                </w:rPr>
                <w:t>B9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27" w:author="Sungeun (Sung Eun) Lee" w:date="2016-08-30T13:15:00Z"/>
              </w:rPr>
            </w:pPr>
            <w:ins w:id="328" w:author="Sungeun (Sung Eun) Lee" w:date="2016-08-30T13:15:00Z">
              <w:r>
                <w:rPr>
                  <w:w w:val="100"/>
                </w:rPr>
                <w:t>STBC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29" w:author="Sungeun (Sung Eun) Lee" w:date="2016-08-30T13:15:00Z"/>
              </w:rPr>
            </w:pPr>
            <w:ins w:id="330" w:author="Sungeun (Sung Eun) Lee" w:date="2016-08-30T13:15:00Z">
              <w:r>
                <w:rPr>
                  <w:w w:val="100"/>
                </w:rPr>
                <w:t>1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31" w:author="Sungeun (Sung Eun) Lee" w:date="2016-08-30T13:15:00Z"/>
                <w:w w:val="100"/>
              </w:rPr>
            </w:pPr>
            <w:ins w:id="332" w:author="Sungeun (Sung Eun) Lee" w:date="2016-08-30T13:15:00Z">
              <w:r>
                <w:rPr>
                  <w:w w:val="100"/>
                </w:rPr>
                <w:t>Set to 1 if space time block coding is used</w:t>
              </w:r>
            </w:ins>
          </w:p>
          <w:p w:rsidR="006C1D82" w:rsidRDefault="006C1D82" w:rsidP="00785719">
            <w:pPr>
              <w:pStyle w:val="TableText"/>
              <w:rPr>
                <w:ins w:id="333" w:author="Sungeun (Sung Eun) Lee" w:date="2016-08-30T13:15:00Z"/>
              </w:rPr>
            </w:pPr>
            <w:ins w:id="334" w:author="Sungeun (Sung Eun) Lee" w:date="2016-08-30T13:15:00Z">
              <w:r>
                <w:rPr>
                  <w:w w:val="100"/>
                </w:rPr>
                <w:t>Set to 0 otherwise</w:t>
              </w:r>
            </w:ins>
          </w:p>
        </w:tc>
      </w:tr>
      <w:tr w:rsidR="006C1D82" w:rsidTr="00785719">
        <w:trPr>
          <w:trHeight w:val="840"/>
          <w:jc w:val="center"/>
          <w:ins w:id="335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336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37" w:author="Sungeun (Sung Eun) Lee" w:date="2016-08-30T13:15:00Z"/>
              </w:rPr>
            </w:pPr>
            <w:ins w:id="338" w:author="Sungeun (Sung Eun) Lee" w:date="2016-08-30T13:15:00Z">
              <w:r>
                <w:rPr>
                  <w:w w:val="100"/>
                </w:rPr>
                <w:t>B10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39" w:author="Sungeun (Sung Eun) Lee" w:date="2016-08-30T13:15:00Z"/>
              </w:rPr>
            </w:pPr>
            <w:proofErr w:type="spellStart"/>
            <w:ins w:id="340" w:author="Sungeun (Sung Eun) Lee" w:date="2016-08-30T13:15:00Z">
              <w:r>
                <w:rPr>
                  <w:w w:val="100"/>
                </w:rPr>
                <w:t>TxBF</w:t>
              </w:r>
              <w:proofErr w:type="spellEnd"/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41" w:author="Sungeun (Sung Eun) Lee" w:date="2016-08-30T13:15:00Z"/>
              </w:rPr>
            </w:pPr>
            <w:ins w:id="342" w:author="Sungeun (Sung Eun) Lee" w:date="2016-08-30T13:15:00Z">
              <w:r>
                <w:rPr>
                  <w:w w:val="100"/>
                </w:rPr>
                <w:t>1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43" w:author="Sungeun (Sung Eun) Lee" w:date="2016-08-30T13:15:00Z"/>
                <w:w w:val="100"/>
              </w:rPr>
            </w:pPr>
            <w:ins w:id="344" w:author="Sungeun (Sung Eun) Lee" w:date="2016-08-30T13:15:00Z">
              <w:r>
                <w:rPr>
                  <w:w w:val="100"/>
                </w:rPr>
                <w:t>Set to 1 if a Beamforming steering matrix is applied to the waveform in an SU transmission</w:t>
              </w:r>
            </w:ins>
          </w:p>
          <w:p w:rsidR="006C1D82" w:rsidRDefault="006C1D82" w:rsidP="00785719">
            <w:pPr>
              <w:pStyle w:val="TableText"/>
              <w:rPr>
                <w:ins w:id="345" w:author="Sungeun (Sung Eun) Lee" w:date="2016-08-30T13:15:00Z"/>
              </w:rPr>
            </w:pPr>
            <w:ins w:id="346" w:author="Sungeun (Sung Eun) Lee" w:date="2016-08-30T13:15:00Z">
              <w:r>
                <w:rPr>
                  <w:w w:val="100"/>
                </w:rPr>
                <w:t>Set to 0 otherwise</w:t>
              </w:r>
            </w:ins>
          </w:p>
        </w:tc>
      </w:tr>
      <w:tr w:rsidR="006C1D82" w:rsidTr="00785719">
        <w:trPr>
          <w:trHeight w:val="640"/>
          <w:jc w:val="center"/>
          <w:ins w:id="347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348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49" w:author="Sungeun (Sung Eun) Lee" w:date="2016-08-30T13:15:00Z"/>
              </w:rPr>
            </w:pPr>
            <w:ins w:id="350" w:author="Sungeun (Sung Eun) Lee" w:date="2016-08-30T13:15:00Z">
              <w:r>
                <w:rPr>
                  <w:w w:val="100"/>
                </w:rPr>
                <w:t>B11-B12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51" w:author="Sungeun (Sung Eun) Lee" w:date="2016-08-30T13:15:00Z"/>
              </w:rPr>
            </w:pPr>
            <w:ins w:id="352" w:author="Sungeun (Sung Eun) Lee" w:date="2016-08-30T13:15:00Z">
              <w:r>
                <w:rPr>
                  <w:w w:val="100"/>
                </w:rPr>
                <w:t>A-factor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53" w:author="Sungeun (Sung Eun) Lee" w:date="2016-08-30T13:15:00Z"/>
              </w:rPr>
            </w:pPr>
            <w:ins w:id="354" w:author="Sungeun (Sung Eun) Lee" w:date="2016-08-30T13:15:00Z">
              <w:r>
                <w:rPr>
                  <w:w w:val="100"/>
                </w:rPr>
                <w:t>2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55" w:author="Sungeun (Sung Eun) Lee" w:date="2016-08-30T13:15:00Z"/>
              </w:rPr>
            </w:pPr>
            <w:ins w:id="356" w:author="Sungeun (Sung Eun) Lee" w:date="2016-08-30T13:15:00Z">
              <w:r>
                <w:rPr>
                  <w:w w:val="100"/>
                </w:rPr>
                <w:t xml:space="preserve">Indicate the "a-factor" value as defined in </w:t>
              </w:r>
              <w:r>
                <w:rPr>
                  <w:w w:val="100"/>
                </w:rPr>
                <w:fldChar w:fldCharType="begin"/>
              </w:r>
              <w:r>
                <w:rPr>
                  <w:w w:val="100"/>
                </w:rPr>
                <w:instrText xml:space="preserve"> REF RTF36343932343a205461626c65 \h</w:instrText>
              </w:r>
            </w:ins>
            <w:r>
              <w:rPr>
                <w:w w:val="100"/>
              </w:rPr>
            </w:r>
            <w:ins w:id="357" w:author="Sungeun (Sung Eun) Lee" w:date="2016-08-30T13:15:00Z">
              <w:r>
                <w:rPr>
                  <w:w w:val="100"/>
                </w:rPr>
                <w:fldChar w:fldCharType="separate"/>
              </w:r>
              <w:r>
                <w:rPr>
                  <w:w w:val="100"/>
                </w:rPr>
                <w:t>Table 26-37 (a-factor subfield encoding)</w:t>
              </w:r>
              <w:r>
                <w:rPr>
                  <w:w w:val="100"/>
                </w:rPr>
                <w:fldChar w:fldCharType="end"/>
              </w:r>
              <w:r>
                <w:rPr>
                  <w:w w:val="100"/>
                </w:rPr>
                <w:t>.(#2534)</w:t>
              </w:r>
            </w:ins>
          </w:p>
        </w:tc>
      </w:tr>
      <w:tr w:rsidR="006C1D82" w:rsidTr="00785719">
        <w:trPr>
          <w:trHeight w:val="640"/>
          <w:jc w:val="center"/>
          <w:ins w:id="358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359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60" w:author="Sungeun (Sung Eun) Lee" w:date="2016-08-30T13:15:00Z"/>
              </w:rPr>
            </w:pPr>
            <w:ins w:id="361" w:author="Sungeun (Sung Eun) Lee" w:date="2016-08-30T13:15:00Z">
              <w:r>
                <w:rPr>
                  <w:w w:val="100"/>
                </w:rPr>
                <w:t>B13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62" w:author="Sungeun (Sung Eun) Lee" w:date="2016-08-30T13:15:00Z"/>
              </w:rPr>
            </w:pPr>
            <w:ins w:id="363" w:author="Sungeun (Sung Eun) Lee" w:date="2016-08-30T13:15:00Z">
              <w:r>
                <w:rPr>
                  <w:w w:val="100"/>
                </w:rPr>
                <w:t xml:space="preserve">PE </w:t>
              </w:r>
              <w:proofErr w:type="spellStart"/>
              <w:r>
                <w:rPr>
                  <w:w w:val="100"/>
                </w:rPr>
                <w:t>Disambiguity</w:t>
              </w:r>
              <w:proofErr w:type="spellEnd"/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64" w:author="Sungeun (Sung Eun) Lee" w:date="2016-08-30T13:15:00Z"/>
              </w:rPr>
            </w:pPr>
            <w:ins w:id="365" w:author="Sungeun (Sung Eun) Lee" w:date="2016-08-30T13:15:00Z">
              <w:r>
                <w:rPr>
                  <w:w w:val="100"/>
                </w:rPr>
                <w:t>1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66" w:author="Sungeun (Sung Eun) Lee" w:date="2016-08-30T13:15:00Z"/>
              </w:rPr>
            </w:pPr>
            <w:ins w:id="367" w:author="Sungeun (Sung Eun) Lee" w:date="2016-08-30T13:15:00Z">
              <w:r>
                <w:rPr>
                  <w:w w:val="100"/>
                </w:rPr>
                <w:t xml:space="preserve">Indicate PE </w:t>
              </w:r>
              <w:proofErr w:type="spellStart"/>
              <w:r>
                <w:rPr>
                  <w:w w:val="100"/>
                </w:rPr>
                <w:t>Disambiguity</w:t>
              </w:r>
              <w:proofErr w:type="spellEnd"/>
              <w:r>
                <w:rPr>
                  <w:w w:val="100"/>
                </w:rPr>
                <w:t xml:space="preserve"> as defined in </w:t>
              </w:r>
              <w:r>
                <w:rPr>
                  <w:w w:val="100"/>
                </w:rPr>
                <w:fldChar w:fldCharType="begin"/>
              </w:r>
              <w:r>
                <w:rPr>
                  <w:w w:val="100"/>
                </w:rPr>
                <w:instrText xml:space="preserve"> REF RTF37343236363a2048332c312e \h</w:instrText>
              </w:r>
            </w:ins>
            <w:r>
              <w:rPr>
                <w:w w:val="100"/>
              </w:rPr>
            </w:r>
            <w:ins w:id="368" w:author="Sungeun (Sung Eun) Lee" w:date="2016-08-30T13:15:00Z">
              <w:r>
                <w:rPr>
                  <w:w w:val="100"/>
                </w:rPr>
                <w:fldChar w:fldCharType="separate"/>
              </w:r>
              <w:r>
                <w:rPr>
                  <w:w w:val="100"/>
                </w:rPr>
                <w:t>26.3.12 (Packet extension(#1781))</w:t>
              </w:r>
              <w:r>
                <w:rPr>
                  <w:w w:val="100"/>
                </w:rPr>
                <w:fldChar w:fldCharType="end"/>
              </w:r>
              <w:r>
                <w:rPr>
                  <w:w w:val="100"/>
                </w:rPr>
                <w:t>.(#2534)</w:t>
              </w:r>
            </w:ins>
          </w:p>
        </w:tc>
      </w:tr>
      <w:tr w:rsidR="006C1D82" w:rsidTr="00785719">
        <w:trPr>
          <w:trHeight w:val="440"/>
          <w:jc w:val="center"/>
          <w:ins w:id="369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370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71" w:author="Sungeun (Sung Eun) Lee" w:date="2016-08-30T13:15:00Z"/>
              </w:rPr>
            </w:pPr>
            <w:ins w:id="372" w:author="Sungeun (Sung Eun) Lee" w:date="2016-08-30T13:15:00Z">
              <w:r>
                <w:rPr>
                  <w:w w:val="100"/>
                </w:rPr>
                <w:t>B14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73" w:author="Sungeun (Sung Eun) Lee" w:date="2016-08-30T13:15:00Z"/>
              </w:rPr>
            </w:pPr>
            <w:ins w:id="374" w:author="Sungeun (Sung Eun) Lee" w:date="2016-08-30T13:15:00Z">
              <w:r>
                <w:rPr>
                  <w:w w:val="100"/>
                </w:rPr>
                <w:t>Reserved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75" w:author="Sungeun (Sung Eun) Lee" w:date="2016-08-30T13:15:00Z"/>
              </w:rPr>
            </w:pPr>
            <w:ins w:id="376" w:author="Sungeun (Sung Eun) Lee" w:date="2016-08-30T13:15:00Z">
              <w:r>
                <w:rPr>
                  <w:w w:val="100"/>
                </w:rPr>
                <w:t>1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77" w:author="Sungeun (Sung Eun) Lee" w:date="2016-08-30T13:15:00Z"/>
              </w:rPr>
            </w:pPr>
            <w:ins w:id="378" w:author="Sungeun (Sung Eun) Lee" w:date="2016-08-30T13:15:00Z">
              <w:r>
                <w:rPr>
                  <w:w w:val="100"/>
                </w:rPr>
                <w:t>Reserved and set to 1</w:t>
              </w:r>
            </w:ins>
          </w:p>
        </w:tc>
      </w:tr>
      <w:tr w:rsidR="006C1D82" w:rsidTr="00785719">
        <w:trPr>
          <w:trHeight w:val="640"/>
          <w:jc w:val="center"/>
          <w:ins w:id="379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380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81" w:author="Sungeun (Sung Eun) Lee" w:date="2016-08-30T13:15:00Z"/>
              </w:rPr>
            </w:pPr>
            <w:ins w:id="382" w:author="Sungeun (Sung Eun) Lee" w:date="2016-08-30T13:15:00Z">
              <w:r>
                <w:rPr>
                  <w:w w:val="100"/>
                </w:rPr>
                <w:t>B15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83" w:author="Sungeun (Sung Eun) Lee" w:date="2016-08-30T13:15:00Z"/>
              </w:rPr>
            </w:pPr>
            <w:ins w:id="384" w:author="Sungeun (Sung Eun) Lee" w:date="2016-08-30T13:15:00Z">
              <w:r>
                <w:rPr>
                  <w:w w:val="100"/>
                </w:rPr>
                <w:t>Doppler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85" w:author="Sungeun (Sung Eun) Lee" w:date="2016-08-30T13:15:00Z"/>
              </w:rPr>
            </w:pPr>
            <w:ins w:id="386" w:author="Sungeun (Sung Eun) Lee" w:date="2016-08-30T13:15:00Z">
              <w:r>
                <w:rPr>
                  <w:w w:val="100"/>
                </w:rPr>
                <w:t>1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87" w:author="Sungeun (Sung Eun) Lee" w:date="2016-08-30T13:15:00Z"/>
                <w:w w:val="100"/>
              </w:rPr>
            </w:pPr>
            <w:ins w:id="388" w:author="Sungeun (Sung Eun) Lee" w:date="2016-08-30T13:15:00Z">
              <w:r>
                <w:rPr>
                  <w:w w:val="100"/>
                </w:rPr>
                <w:t>Set to 0 if Doppler mode is not used</w:t>
              </w:r>
            </w:ins>
          </w:p>
          <w:p w:rsidR="006C1D82" w:rsidRDefault="006C1D82" w:rsidP="00785719">
            <w:pPr>
              <w:pStyle w:val="TableText"/>
              <w:rPr>
                <w:ins w:id="389" w:author="Sungeun (Sung Eun) Lee" w:date="2016-08-30T13:15:00Z"/>
              </w:rPr>
            </w:pPr>
            <w:ins w:id="390" w:author="Sungeun (Sung Eun) Lee" w:date="2016-08-30T13:15:00Z">
              <w:r>
                <w:rPr>
                  <w:w w:val="100"/>
                </w:rPr>
                <w:t>Set to 1 if Doppler mode is used(#2167)</w:t>
              </w:r>
            </w:ins>
          </w:p>
        </w:tc>
      </w:tr>
      <w:tr w:rsidR="006C1D82" w:rsidTr="00785719">
        <w:trPr>
          <w:trHeight w:val="1040"/>
          <w:jc w:val="center"/>
          <w:ins w:id="391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nil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392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93" w:author="Sungeun (Sung Eun) Lee" w:date="2016-08-30T13:15:00Z"/>
              </w:rPr>
            </w:pPr>
            <w:ins w:id="394" w:author="Sungeun (Sung Eun) Lee" w:date="2016-08-30T13:15:00Z">
              <w:r>
                <w:rPr>
                  <w:w w:val="100"/>
                </w:rPr>
                <w:t>B16-B19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95" w:author="Sungeun (Sung Eun) Lee" w:date="2016-08-30T13:15:00Z"/>
              </w:rPr>
            </w:pPr>
            <w:ins w:id="396" w:author="Sungeun (Sung Eun) Lee" w:date="2016-08-30T13:15:00Z">
              <w:r>
                <w:rPr>
                  <w:w w:val="100"/>
                </w:rPr>
                <w:t>CRC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97" w:author="Sungeun (Sung Eun) Lee" w:date="2016-08-30T13:15:00Z"/>
              </w:rPr>
            </w:pPr>
            <w:ins w:id="398" w:author="Sungeun (Sung Eun) Lee" w:date="2016-08-30T13:15:00Z">
              <w:r>
                <w:rPr>
                  <w:w w:val="100"/>
                </w:rPr>
                <w:t>4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399" w:author="Sungeun (Sung Eun) Lee" w:date="2016-08-30T13:15:00Z"/>
              </w:rPr>
            </w:pPr>
            <w:ins w:id="400" w:author="Sungeun (Sung Eun) Lee" w:date="2016-08-30T13:15:00Z">
              <w:r>
                <w:rPr>
                  <w:w w:val="100"/>
                </w:rPr>
                <w:t xml:space="preserve">CRC for bits 0-41 of the HE-SIG-A field (see </w:t>
              </w:r>
              <w:r>
                <w:rPr>
                  <w:w w:val="100"/>
                </w:rPr>
                <w:fldChar w:fldCharType="begin"/>
              </w:r>
              <w:r>
                <w:rPr>
                  <w:w w:val="100"/>
                </w:rPr>
                <w:instrText xml:space="preserve"> REF RTF35303930383a2048352c312e \h</w:instrText>
              </w:r>
            </w:ins>
            <w:r>
              <w:rPr>
                <w:w w:val="100"/>
              </w:rPr>
            </w:r>
            <w:ins w:id="401" w:author="Sungeun (Sung Eun) Lee" w:date="2016-08-30T13:15:00Z">
              <w:r>
                <w:rPr>
                  <w:w w:val="100"/>
                </w:rPr>
                <w:fldChar w:fldCharType="separate"/>
              </w:r>
              <w:r>
                <w:rPr>
                  <w:w w:val="100"/>
                </w:rPr>
                <w:t>26.3.10.7.3 (CRC computation)</w:t>
              </w:r>
              <w:r>
                <w:rPr>
                  <w:w w:val="100"/>
                </w:rPr>
                <w:fldChar w:fldCharType="end"/>
              </w:r>
              <w:r>
                <w:rPr>
                  <w:w w:val="100"/>
                </w:rPr>
                <w:t xml:space="preserve">). The first bit to be transmitted is bit </w:t>
              </w:r>
              <w:r>
                <w:rPr>
                  <w:i/>
                  <w:iCs/>
                  <w:w w:val="100"/>
                </w:rPr>
                <w:t>c7</w:t>
              </w:r>
              <w:r>
                <w:rPr>
                  <w:w w:val="100"/>
                </w:rPr>
                <w:t xml:space="preserve"> as explained in </w:t>
              </w:r>
              <w:r>
                <w:rPr>
                  <w:w w:val="100"/>
                </w:rPr>
                <w:fldChar w:fldCharType="begin"/>
              </w:r>
              <w:r>
                <w:rPr>
                  <w:w w:val="100"/>
                </w:rPr>
                <w:instrText xml:space="preserve"> REF  RTF35303930383a2048352c312e \h</w:instrText>
              </w:r>
            </w:ins>
            <w:r>
              <w:rPr>
                <w:w w:val="100"/>
              </w:rPr>
            </w:r>
            <w:ins w:id="402" w:author="Sungeun (Sung Eun) Lee" w:date="2016-08-30T13:15:00Z">
              <w:r>
                <w:rPr>
                  <w:w w:val="100"/>
                </w:rPr>
                <w:fldChar w:fldCharType="separate"/>
              </w:r>
              <w:r>
                <w:rPr>
                  <w:w w:val="100"/>
                </w:rPr>
                <w:t>26.3.10.7.3 (CRC computation)</w:t>
              </w:r>
              <w:r>
                <w:rPr>
                  <w:w w:val="100"/>
                </w:rPr>
                <w:fldChar w:fldCharType="end"/>
              </w:r>
              <w:r>
                <w:rPr>
                  <w:w w:val="100"/>
                </w:rPr>
                <w:t>).(#2535)</w:t>
              </w:r>
            </w:ins>
          </w:p>
        </w:tc>
      </w:tr>
      <w:tr w:rsidR="006C1D82" w:rsidTr="00785719">
        <w:trPr>
          <w:trHeight w:val="840"/>
          <w:jc w:val="center"/>
          <w:ins w:id="403" w:author="Sungeun (Sung Eun) Lee" w:date="2016-08-30T13:15:00Z"/>
        </w:trPr>
        <w:tc>
          <w:tcPr>
            <w:tcW w:w="124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08" w:type="dxa"/>
              <w:bottom w:w="60" w:type="dxa"/>
              <w:right w:w="108" w:type="dxa"/>
            </w:tcMar>
          </w:tcPr>
          <w:p w:rsidR="006C1D82" w:rsidRDefault="006C1D82" w:rsidP="00785719">
            <w:pPr>
              <w:pStyle w:val="T"/>
              <w:spacing w:line="240" w:lineRule="auto"/>
              <w:ind w:left="100" w:right="100"/>
              <w:jc w:val="center"/>
              <w:rPr>
                <w:ins w:id="404" w:author="Sungeun (Sung Eun) Lee" w:date="2016-08-30T13:15:00Z"/>
                <w:rFonts w:ascii="Malgun Gothic" w:eastAsia="Malgun Gothic" w:hAnsi="Symbol" w:cs="Malgun Gothic" w:hint="eastAsia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405" w:author="Sungeun (Sung Eun) Lee" w:date="2016-08-30T13:15:00Z"/>
              </w:rPr>
            </w:pPr>
            <w:ins w:id="406" w:author="Sungeun (Sung Eun) Lee" w:date="2016-08-30T13:15:00Z">
              <w:r>
                <w:rPr>
                  <w:w w:val="100"/>
                </w:rPr>
                <w:t>B20-B25</w:t>
              </w:r>
            </w:ins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407" w:author="Sungeun (Sung Eun) Lee" w:date="2016-08-30T13:15:00Z"/>
              </w:rPr>
            </w:pPr>
            <w:ins w:id="408" w:author="Sungeun (Sung Eun) Lee" w:date="2016-08-30T13:15:00Z">
              <w:r>
                <w:rPr>
                  <w:w w:val="100"/>
                </w:rPr>
                <w:t>Tail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409" w:author="Sungeun (Sung Eun) Lee" w:date="2016-08-30T13:15:00Z"/>
              </w:rPr>
            </w:pPr>
            <w:ins w:id="410" w:author="Sungeun (Sung Eun) Lee" w:date="2016-08-30T13:15:00Z">
              <w:r>
                <w:rPr>
                  <w:w w:val="100"/>
                </w:rPr>
                <w:t>6</w:t>
              </w:r>
            </w:ins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</w:tcPr>
          <w:p w:rsidR="006C1D82" w:rsidRDefault="006C1D82" w:rsidP="00785719">
            <w:pPr>
              <w:pStyle w:val="TableText"/>
              <w:rPr>
                <w:ins w:id="411" w:author="Sungeun (Sung Eun) Lee" w:date="2016-08-30T13:15:00Z"/>
                <w:w w:val="100"/>
              </w:rPr>
            </w:pPr>
            <w:ins w:id="412" w:author="Sungeun (Sung Eun) Lee" w:date="2016-08-30T13:15:00Z">
              <w:r>
                <w:rPr>
                  <w:w w:val="100"/>
                </w:rPr>
                <w:t>Used to terminate the trellis of the convolutional decoder.</w:t>
              </w:r>
            </w:ins>
          </w:p>
          <w:p w:rsidR="006C1D82" w:rsidRDefault="006C1D82" w:rsidP="00785719">
            <w:pPr>
              <w:pStyle w:val="TableText"/>
              <w:rPr>
                <w:ins w:id="413" w:author="Sungeun (Sung Eun) Lee" w:date="2016-08-30T13:15:00Z"/>
              </w:rPr>
            </w:pPr>
            <w:ins w:id="414" w:author="Sungeun (Sung Eun) Lee" w:date="2016-08-30T13:15:00Z">
              <w:r>
                <w:rPr>
                  <w:w w:val="100"/>
                </w:rPr>
                <w:t>Set to 0.</w:t>
              </w:r>
            </w:ins>
          </w:p>
        </w:tc>
      </w:tr>
      <w:tr w:rsidR="006C1D82" w:rsidTr="00785719">
        <w:trPr>
          <w:trHeight w:val="560"/>
          <w:jc w:val="center"/>
          <w:ins w:id="415" w:author="Sungeun (Sung Eun) Lee" w:date="2016-08-30T13:15:00Z"/>
        </w:trPr>
        <w:tc>
          <w:tcPr>
            <w:tcW w:w="8600" w:type="dxa"/>
            <w:gridSpan w:val="5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6C1D82" w:rsidRDefault="006C1D82" w:rsidP="00785719">
            <w:pPr>
              <w:pStyle w:val="CellBody"/>
              <w:rPr>
                <w:ins w:id="416" w:author="Sungeun (Sung Eun) Lee" w:date="2016-08-30T13:15:00Z"/>
              </w:rPr>
            </w:pPr>
            <w:ins w:id="417" w:author="Sungeun (Sung Eun) Lee" w:date="2016-08-30T13:15:00Z">
              <w:r>
                <w:rPr>
                  <w:w w:val="100"/>
                </w:rPr>
                <w:t>NOTE—Integer fields are transmitted in unsigned binary format, LSB first, where the LSB is in the lowest numbered bit position.</w:t>
              </w:r>
            </w:ins>
          </w:p>
        </w:tc>
      </w:tr>
    </w:tbl>
    <w:p w:rsidR="00745442" w:rsidRDefault="00745442" w:rsidP="00D51BDD">
      <w:pPr>
        <w:pStyle w:val="ListParagraph"/>
        <w:ind w:left="1080"/>
        <w:rPr>
          <w:szCs w:val="22"/>
        </w:rPr>
      </w:pPr>
    </w:p>
    <w:p w:rsidR="00894D6E" w:rsidRDefault="00F338A6" w:rsidP="00894D6E">
      <w:pPr>
        <w:rPr>
          <w:szCs w:val="22"/>
        </w:rPr>
      </w:pPr>
      <w:r>
        <w:rPr>
          <w:szCs w:val="22"/>
        </w:rPr>
        <w:t>------------------------------------------------------------</w:t>
      </w:r>
    </w:p>
    <w:p w:rsidR="00C80C6B" w:rsidRDefault="00C80C6B" w:rsidP="00894D6E">
      <w:pPr>
        <w:rPr>
          <w:szCs w:val="22"/>
        </w:rPr>
      </w:pPr>
    </w:p>
    <w:p w:rsidR="00785719" w:rsidRPr="00785719" w:rsidRDefault="003D27C5" w:rsidP="003D27C5">
      <w:pPr>
        <w:rPr>
          <w:szCs w:val="22"/>
        </w:rPr>
      </w:pPr>
      <w:r w:rsidRPr="00894D6E">
        <w:rPr>
          <w:b/>
          <w:szCs w:val="22"/>
        </w:rPr>
        <w:t>Discussion #</w:t>
      </w:r>
      <w:r w:rsidR="00423233">
        <w:rPr>
          <w:b/>
          <w:szCs w:val="22"/>
        </w:rPr>
        <w:t>7</w:t>
      </w:r>
      <w:r>
        <w:rPr>
          <w:b/>
          <w:szCs w:val="22"/>
        </w:rPr>
        <w:t xml:space="preserve"> (</w:t>
      </w:r>
      <w:r w:rsidR="00785719">
        <w:rPr>
          <w:iCs/>
        </w:rPr>
        <w:t>D0.4, P170L48</w:t>
      </w:r>
      <w:r>
        <w:rPr>
          <w:iCs/>
        </w:rPr>
        <w:t>, P171L19</w:t>
      </w:r>
      <w:r w:rsidR="00785719">
        <w:rPr>
          <w:iCs/>
        </w:rPr>
        <w:t>, Section 26.3.10.7.4</w:t>
      </w:r>
      <w:r>
        <w:rPr>
          <w:iCs/>
        </w:rPr>
        <w:t>)</w:t>
      </w:r>
    </w:p>
    <w:p w:rsidR="008871CF" w:rsidRDefault="00B61485" w:rsidP="006825EC">
      <w:pPr>
        <w:jc w:val="both"/>
        <w:rPr>
          <w:iCs/>
        </w:rPr>
      </w:pPr>
      <w:r>
        <w:rPr>
          <w:iCs/>
        </w:rPr>
        <w:t>The eq</w:t>
      </w:r>
      <w:r w:rsidR="00785719" w:rsidRPr="003D27C5">
        <w:rPr>
          <w:iCs/>
        </w:rPr>
        <w:t>uation (26-19)</w:t>
      </w:r>
      <w:r w:rsidR="00570655" w:rsidRPr="003D27C5">
        <w:rPr>
          <w:iCs/>
        </w:rPr>
        <w:t xml:space="preserve"> regarding BEAM_CHANGE = 0 </w:t>
      </w:r>
      <w:r w:rsidR="00780CCF">
        <w:rPr>
          <w:iCs/>
        </w:rPr>
        <w:t xml:space="preserve">is </w:t>
      </w:r>
      <w:r w:rsidR="00F619E8">
        <w:rPr>
          <w:iCs/>
        </w:rPr>
        <w:t xml:space="preserve">wrongly modified </w:t>
      </w:r>
      <w:r w:rsidR="00780CCF">
        <w:rPr>
          <w:iCs/>
        </w:rPr>
        <w:t xml:space="preserve">in </w:t>
      </w:r>
      <w:r w:rsidR="00F619E8">
        <w:rPr>
          <w:iCs/>
        </w:rPr>
        <w:t>D0.3</w:t>
      </w:r>
      <w:r w:rsidR="00A65CEC">
        <w:rPr>
          <w:iCs/>
        </w:rPr>
        <w:t xml:space="preserve"> </w:t>
      </w:r>
      <w:r w:rsidR="006825EC">
        <w:rPr>
          <w:iCs/>
        </w:rPr>
        <w:t xml:space="preserve">(CID #525, </w:t>
      </w:r>
      <w:r w:rsidR="00A65CEC">
        <w:rPr>
          <w:iCs/>
        </w:rPr>
        <w:t>16/0937r7)</w:t>
      </w:r>
      <w:r w:rsidR="00F619E8">
        <w:rPr>
          <w:iCs/>
        </w:rPr>
        <w:t xml:space="preserve">, which does </w:t>
      </w:r>
      <w:r w:rsidR="00785719" w:rsidRPr="003D27C5">
        <w:rPr>
          <w:iCs/>
        </w:rPr>
        <w:t>not consider beamforming</w:t>
      </w:r>
      <w:r w:rsidR="00F619E8">
        <w:rPr>
          <w:iCs/>
        </w:rPr>
        <w:t xml:space="preserve"> at all</w:t>
      </w:r>
      <w:r w:rsidR="00785719" w:rsidRPr="003D27C5">
        <w:rPr>
          <w:iCs/>
        </w:rPr>
        <w:t xml:space="preserve"> and </w:t>
      </w:r>
      <w:r w:rsidR="0081459A">
        <w:rPr>
          <w:iCs/>
        </w:rPr>
        <w:t xml:space="preserve">does not use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n+2</m:t>
            </m:r>
          </m:sub>
        </m:sSub>
      </m:oMath>
      <w:r w:rsidR="0081459A">
        <w:rPr>
          <w:iCs/>
        </w:rPr>
        <w:t xml:space="preserve"> for the sequence.</w:t>
      </w:r>
      <w:r w:rsidR="006825EC">
        <w:rPr>
          <w:iCs/>
        </w:rPr>
        <w:t xml:space="preserve"> Therefore, it is required to retrieve the equation from D0.2 and apply the minor fix on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BW</m:t>
            </m:r>
          </m:sub>
        </m:sSub>
      </m:oMath>
      <w:r w:rsidR="006825EC">
        <w:rPr>
          <w:iCs/>
        </w:rPr>
        <w:t xml:space="preserve"> range.</w:t>
      </w:r>
    </w:p>
    <w:p w:rsidR="003D27C5" w:rsidRPr="003D27C5" w:rsidRDefault="008871CF" w:rsidP="006825EC">
      <w:pPr>
        <w:jc w:val="both"/>
        <w:rPr>
          <w:iCs/>
        </w:rPr>
      </w:pPr>
      <w:r>
        <w:rPr>
          <w:iCs/>
        </w:rPr>
        <w:t>For</w:t>
      </w:r>
      <w:r w:rsidR="003D27C5">
        <w:rPr>
          <w:iCs/>
        </w:rPr>
        <w:t xml:space="preserve"> </w:t>
      </w:r>
      <w:r w:rsidR="007072D8">
        <w:rPr>
          <w:iCs/>
        </w:rPr>
        <w:t>e</w:t>
      </w:r>
      <w:r w:rsidR="003D27C5" w:rsidRPr="003D27C5">
        <w:rPr>
          <w:iCs/>
        </w:rPr>
        <w:t>quation (26-21), the set of 20MHz channels is {0</w:t>
      </w:r>
      <w:proofErr w:type="gramStart"/>
      <w:r w:rsidR="003D27C5" w:rsidRPr="003D27C5">
        <w:rPr>
          <w:iCs/>
        </w:rPr>
        <w:t>,1</w:t>
      </w:r>
      <w:proofErr w:type="gramEnd"/>
      <w:r w:rsidR="003D27C5" w:rsidRPr="003D27C5">
        <w:rPr>
          <w:iCs/>
        </w:rPr>
        <w:t xml:space="preserve">,…,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20MHz</m:t>
            </m:r>
          </m:sub>
        </m:sSub>
        <m:r>
          <w:rPr>
            <w:rFonts w:ascii="Cambria Math" w:hAnsi="Cambria Math"/>
          </w:rPr>
          <m:t>-1}</m:t>
        </m:r>
      </m:oMath>
      <w:r w:rsidR="003D27C5" w:rsidRPr="003D27C5">
        <w:rPr>
          <w:iCs/>
        </w:rPr>
        <w:t xml:space="preserve">, </w:t>
      </w:r>
      <w:r w:rsidR="003D27C5">
        <w:rPr>
          <w:iCs/>
        </w:rPr>
        <w:t xml:space="preserve">and </w:t>
      </w:r>
      <w:r w:rsidR="003D27C5" w:rsidRPr="003D27C5">
        <w:rPr>
          <w:i/>
          <w:iCs/>
        </w:rPr>
        <w:t>m</w:t>
      </w:r>
      <w:r w:rsidR="003D27C5" w:rsidRPr="003D27C5">
        <w:rPr>
          <w:iCs/>
        </w:rPr>
        <w:t xml:space="preserve"> parameter range should be {1, …,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STS,total</m:t>
            </m:r>
          </m:sub>
        </m:sSub>
      </m:oMath>
      <w:r w:rsidR="003D27C5" w:rsidRPr="003D27C5">
        <w:rPr>
          <w:iCs/>
        </w:rPr>
        <w:t xml:space="preserve">}. </w:t>
      </w:r>
      <w:r w:rsidR="00F619E8">
        <w:rPr>
          <w:iCs/>
        </w:rPr>
        <w:t>T</w:t>
      </w:r>
      <w:r w:rsidR="003D27C5" w:rsidRPr="003D27C5">
        <w:rPr>
          <w:iCs/>
        </w:rPr>
        <w:t>herefore, the equation</w:t>
      </w:r>
      <w:r w:rsidR="003D27C5">
        <w:rPr>
          <w:iCs/>
        </w:rPr>
        <w:t>s</w:t>
      </w:r>
      <w:r w:rsidR="003D27C5" w:rsidRPr="003D27C5">
        <w:rPr>
          <w:iCs/>
        </w:rPr>
        <w:t xml:space="preserve"> should be changed as follows:</w:t>
      </w:r>
    </w:p>
    <w:p w:rsidR="003D27C5" w:rsidRDefault="003D27C5" w:rsidP="003D27C5">
      <w:pPr>
        <w:rPr>
          <w:iCs/>
        </w:rPr>
      </w:pPr>
    </w:p>
    <w:p w:rsidR="00094737" w:rsidRPr="002559C9" w:rsidRDefault="00094737" w:rsidP="00094737">
      <w:pPr>
        <w:rPr>
          <w:b/>
          <w:szCs w:val="22"/>
        </w:rPr>
      </w:pPr>
      <w:r>
        <w:rPr>
          <w:b/>
          <w:szCs w:val="22"/>
          <w:highlight w:val="lightGray"/>
        </w:rPr>
        <w:t>Proposed text change #</w:t>
      </w:r>
      <w:r w:rsidR="00423233">
        <w:rPr>
          <w:b/>
          <w:szCs w:val="22"/>
          <w:highlight w:val="lightGray"/>
        </w:rPr>
        <w:t>7</w:t>
      </w:r>
      <w:r>
        <w:rPr>
          <w:b/>
          <w:szCs w:val="22"/>
          <w:highlight w:val="lightGray"/>
        </w:rPr>
        <w:t>:</w:t>
      </w:r>
    </w:p>
    <w:p w:rsidR="00094737" w:rsidRDefault="00094737" w:rsidP="00094737">
      <w:pPr>
        <w:rPr>
          <w:szCs w:val="22"/>
        </w:rPr>
      </w:pPr>
      <w:r>
        <w:rPr>
          <w:szCs w:val="22"/>
        </w:rPr>
        <w:t>---------------------------------------------------------------</w:t>
      </w:r>
    </w:p>
    <w:p w:rsidR="003D27C5" w:rsidRPr="00557CFD" w:rsidRDefault="00557CFD" w:rsidP="00557CFD">
      <w:pPr>
        <w:rPr>
          <w:szCs w:val="22"/>
        </w:rPr>
      </w:pPr>
      <w:r w:rsidRPr="002227DA">
        <w:rPr>
          <w:szCs w:val="22"/>
          <w:highlight w:val="yellow"/>
        </w:rPr>
        <w:t xml:space="preserve">To </w:t>
      </w:r>
      <w:proofErr w:type="spellStart"/>
      <w:r w:rsidRPr="002227DA">
        <w:rPr>
          <w:szCs w:val="22"/>
          <w:highlight w:val="yellow"/>
        </w:rPr>
        <w:t>TGax</w:t>
      </w:r>
      <w:proofErr w:type="spellEnd"/>
      <w:r w:rsidRPr="002227DA">
        <w:rPr>
          <w:szCs w:val="22"/>
          <w:highlight w:val="yellow"/>
        </w:rPr>
        <w:t xml:space="preserve"> Editor: </w:t>
      </w:r>
      <w:r w:rsidR="00CF5B2B">
        <w:rPr>
          <w:szCs w:val="22"/>
          <w:highlight w:val="yellow"/>
        </w:rPr>
        <w:t>Update</w:t>
      </w:r>
      <w:r w:rsidR="0090703C">
        <w:rPr>
          <w:szCs w:val="22"/>
          <w:highlight w:val="yellow"/>
        </w:rPr>
        <w:t xml:space="preserve"> </w:t>
      </w:r>
      <w:r w:rsidRPr="002227DA">
        <w:rPr>
          <w:szCs w:val="22"/>
          <w:highlight w:val="yellow"/>
        </w:rPr>
        <w:t>(26-19)</w:t>
      </w:r>
      <w:r w:rsidR="0090703C">
        <w:rPr>
          <w:szCs w:val="22"/>
          <w:highlight w:val="yellow"/>
        </w:rPr>
        <w:t xml:space="preserve"> with red </w:t>
      </w:r>
      <w:proofErr w:type="spellStart"/>
      <w:r w:rsidR="0090703C">
        <w:rPr>
          <w:szCs w:val="22"/>
          <w:highlight w:val="yellow"/>
        </w:rPr>
        <w:t>color</w:t>
      </w:r>
      <w:proofErr w:type="spellEnd"/>
      <w:r w:rsidR="0090703C">
        <w:rPr>
          <w:szCs w:val="22"/>
          <w:highlight w:val="yellow"/>
        </w:rPr>
        <w:t xml:space="preserve"> changes in </w:t>
      </w:r>
      <w:r w:rsidR="003D27C5" w:rsidRPr="002227DA">
        <w:rPr>
          <w:iCs/>
          <w:highlight w:val="yellow"/>
        </w:rPr>
        <w:t xml:space="preserve">D0.4, </w:t>
      </w:r>
      <w:r w:rsidR="002227DA" w:rsidRPr="002227DA">
        <w:rPr>
          <w:iCs/>
          <w:highlight w:val="yellow"/>
        </w:rPr>
        <w:t>P170L48</w:t>
      </w:r>
      <w:r w:rsidR="003D27C5" w:rsidRPr="002227DA">
        <w:rPr>
          <w:iCs/>
          <w:highlight w:val="yellow"/>
        </w:rPr>
        <w:t>, Section 26.3.10.7.4</w:t>
      </w:r>
    </w:p>
    <w:p w:rsidR="00B6026D" w:rsidRDefault="00B6026D" w:rsidP="00B6026D">
      <w:pPr>
        <w:pStyle w:val="T"/>
        <w:rPr>
          <w:w w:val="100"/>
        </w:rPr>
      </w:pPr>
      <w:r>
        <w:rPr>
          <w:w w:val="100"/>
        </w:rPr>
        <w:t xml:space="preserve">If the TXVECTOR parameter BEAM_CHANGE is 0, the time domain waveform of the HE-SIG-A field shall be as given by </w:t>
      </w:r>
      <w:r>
        <w:rPr>
          <w:w w:val="100"/>
        </w:rPr>
        <w:fldChar w:fldCharType="begin"/>
      </w:r>
      <w:r>
        <w:rPr>
          <w:w w:val="100"/>
        </w:rPr>
        <w:instrText xml:space="preserve"> REF  RTF32313435303a204571756174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Equation (26-19)</w:t>
      </w:r>
      <w:r>
        <w:rPr>
          <w:w w:val="100"/>
        </w:rPr>
        <w:fldChar w:fldCharType="end"/>
      </w:r>
      <w:r>
        <w:rPr>
          <w:w w:val="100"/>
        </w:rPr>
        <w:t>.</w:t>
      </w:r>
    </w:p>
    <w:p w:rsidR="00B6026D" w:rsidDel="00B6026D" w:rsidRDefault="00B6026D" w:rsidP="00B6026D">
      <w:pPr>
        <w:pStyle w:val="T"/>
        <w:rPr>
          <w:del w:id="418" w:author="Sungeun (Sung Eun) Lee" w:date="2016-09-09T09:57:00Z"/>
          <w:w w:val="100"/>
        </w:rPr>
      </w:pPr>
      <w:ins w:id="419" w:author="Sungeun (Sung Eun) Lee" w:date="2016-09-09T09:57:00Z">
        <w:r w:rsidDel="00B6026D">
          <w:rPr>
            <w:noProof/>
            <w:w w:val="100"/>
          </w:rPr>
          <w:t xml:space="preserve"> </w:t>
        </w:r>
      </w:ins>
      <w:del w:id="420" w:author="Sungeun (Sung Eun) Lee" w:date="2016-09-09T09:57:00Z">
        <w:r w:rsidDel="00B6026D">
          <w:rPr>
            <w:noProof/>
          </w:rPr>
          <w:drawing>
            <wp:inline distT="0" distB="0" distL="0" distR="0" wp14:anchorId="565BB87D" wp14:editId="17C17113">
              <wp:extent cx="5001260" cy="1105535"/>
              <wp:effectExtent l="0" t="0" r="8890" b="0"/>
              <wp:docPr id="9" name="Pictur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/>
                      <pic:cNvPicPr>
                        <a:picLocks noChangeAspect="1" noChangeArrowheads="1"/>
                      </pic:cNvPicPr>
                    </pic:nvPicPr>
                    <pic:blipFill>
                      <a:blip r:embed="rId2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01260" cy="1105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bookmarkStart w:id="421" w:name="RTF32313435303a204571756174"/>
        <w:r w:rsidDel="00B6026D">
          <w:rPr>
            <w:w w:val="100"/>
          </w:rPr>
          <w:delText xml:space="preserve"> (26-19)</w:delText>
        </w:r>
      </w:del>
    </w:p>
    <w:p w:rsidR="00785719" w:rsidRDefault="001E65ED" w:rsidP="002227DA">
      <w:pPr>
        <w:pStyle w:val="T"/>
        <w:rPr>
          <w:szCs w:val="22"/>
        </w:rPr>
      </w:pPr>
      <w:ins w:id="422" w:author="Sungeun (Sung Eun) Lee" w:date="2016-09-09T09:57:00Z">
        <w:r w:rsidRPr="00785719">
          <w:rPr>
            <w:position w:val="-94"/>
          </w:rPr>
          <w:object w:dxaOrig="10060" w:dyaOrig="2000">
            <v:shape id="_x0000_i1029" type="#_x0000_t75" style="width:454.15pt;height:91pt" o:ole="">
              <v:imagedata r:id="rId30" o:title=""/>
            </v:shape>
            <o:OLEObject Type="Embed" ProgID="Equation.DSMT4" ShapeID="_x0000_i1029" DrawAspect="Content" ObjectID="_1535215205" r:id="rId31"/>
          </w:object>
        </w:r>
      </w:ins>
      <w:bookmarkEnd w:id="421"/>
    </w:p>
    <w:p w:rsidR="002227DA" w:rsidRDefault="002227DA" w:rsidP="002227DA">
      <w:pPr>
        <w:pStyle w:val="ListParagraph"/>
        <w:ind w:left="360"/>
        <w:rPr>
          <w:szCs w:val="22"/>
        </w:rPr>
      </w:pPr>
    </w:p>
    <w:p w:rsidR="00601640" w:rsidRPr="002227DA" w:rsidRDefault="002227DA" w:rsidP="002227DA">
      <w:pPr>
        <w:rPr>
          <w:szCs w:val="22"/>
        </w:rPr>
      </w:pPr>
      <w:r w:rsidRPr="002227DA">
        <w:rPr>
          <w:szCs w:val="22"/>
          <w:highlight w:val="yellow"/>
        </w:rPr>
        <w:t xml:space="preserve">To </w:t>
      </w:r>
      <w:proofErr w:type="spellStart"/>
      <w:r w:rsidRPr="002227DA">
        <w:rPr>
          <w:szCs w:val="22"/>
          <w:highlight w:val="yellow"/>
        </w:rPr>
        <w:t>TGax</w:t>
      </w:r>
      <w:proofErr w:type="spellEnd"/>
      <w:r w:rsidRPr="002227DA">
        <w:rPr>
          <w:szCs w:val="22"/>
          <w:highlight w:val="yellow"/>
        </w:rPr>
        <w:t xml:space="preserve"> Editor: </w:t>
      </w:r>
      <w:r w:rsidR="00681B9E">
        <w:rPr>
          <w:szCs w:val="22"/>
          <w:highlight w:val="yellow"/>
        </w:rPr>
        <w:t xml:space="preserve">Update </w:t>
      </w:r>
      <w:r w:rsidR="00A91523">
        <w:rPr>
          <w:szCs w:val="22"/>
          <w:highlight w:val="yellow"/>
        </w:rPr>
        <w:t>(26-21</w:t>
      </w:r>
      <w:r w:rsidRPr="002227DA">
        <w:rPr>
          <w:szCs w:val="22"/>
          <w:highlight w:val="yellow"/>
        </w:rPr>
        <w:t>)</w:t>
      </w:r>
      <w:r w:rsidR="00681B9E">
        <w:rPr>
          <w:szCs w:val="22"/>
          <w:highlight w:val="yellow"/>
        </w:rPr>
        <w:t xml:space="preserve"> with red </w:t>
      </w:r>
      <w:proofErr w:type="spellStart"/>
      <w:r w:rsidR="00681B9E">
        <w:rPr>
          <w:szCs w:val="22"/>
          <w:highlight w:val="yellow"/>
        </w:rPr>
        <w:t>color</w:t>
      </w:r>
      <w:proofErr w:type="spellEnd"/>
      <w:r w:rsidR="00681B9E">
        <w:rPr>
          <w:szCs w:val="22"/>
          <w:highlight w:val="yellow"/>
        </w:rPr>
        <w:t xml:space="preserve"> changes in </w:t>
      </w:r>
      <w:r w:rsidR="00601640" w:rsidRPr="002227DA">
        <w:rPr>
          <w:iCs/>
          <w:highlight w:val="yellow"/>
        </w:rPr>
        <w:t>D0.4, P1</w:t>
      </w:r>
      <w:r w:rsidR="000D16A4" w:rsidRPr="002227DA">
        <w:rPr>
          <w:iCs/>
          <w:highlight w:val="yellow"/>
        </w:rPr>
        <w:t>71</w:t>
      </w:r>
      <w:r w:rsidR="00601640" w:rsidRPr="002227DA">
        <w:rPr>
          <w:iCs/>
          <w:highlight w:val="yellow"/>
        </w:rPr>
        <w:t>L19, Section 26.3.10.</w:t>
      </w:r>
      <w:r w:rsidR="000D16A4" w:rsidRPr="002227DA">
        <w:rPr>
          <w:iCs/>
          <w:highlight w:val="yellow"/>
        </w:rPr>
        <w:t>7.4</w:t>
      </w:r>
    </w:p>
    <w:p w:rsidR="004C710E" w:rsidRDefault="004C710E" w:rsidP="004C710E">
      <w:pPr>
        <w:pStyle w:val="T"/>
        <w:rPr>
          <w:w w:val="100"/>
        </w:rPr>
      </w:pPr>
      <w:r>
        <w:rPr>
          <w:w w:val="100"/>
        </w:rPr>
        <w:t xml:space="preserve">If the TXVECTOR parameter BEAM_CHANGE is 0, the time domain waveform for the HE-SIG-A field in an HE extended range SU PPDU, shall be as specified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RTF38383637303a204571756174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Equation (26-21)</w:t>
      </w:r>
      <w:r>
        <w:rPr>
          <w:w w:val="100"/>
        </w:rPr>
        <w:fldChar w:fldCharType="end"/>
      </w:r>
      <w:r>
        <w:rPr>
          <w:w w:val="100"/>
        </w:rPr>
        <w:t>.(#2290)</w:t>
      </w:r>
    </w:p>
    <w:p w:rsidR="004C710E" w:rsidRDefault="004C710E" w:rsidP="004C710E">
      <w:pPr>
        <w:pStyle w:val="Equation"/>
        <w:numPr>
          <w:ilvl w:val="0"/>
          <w:numId w:val="16"/>
        </w:numPr>
        <w:ind w:left="0" w:firstLine="200"/>
        <w:rPr>
          <w:w w:val="100"/>
        </w:rPr>
      </w:pPr>
      <w:bookmarkStart w:id="423" w:name="RTF38383637303a204571756174"/>
    </w:p>
    <w:bookmarkEnd w:id="423"/>
    <w:p w:rsidR="004C710E" w:rsidDel="004C710E" w:rsidRDefault="004C710E" w:rsidP="004C710E">
      <w:pPr>
        <w:rPr>
          <w:del w:id="424" w:author="Sungeun (Sung Eun) Lee" w:date="2016-09-09T10:00:00Z"/>
          <w:szCs w:val="22"/>
        </w:rPr>
      </w:pPr>
      <w:del w:id="425" w:author="Sungeun (Sung Eun) Lee" w:date="2016-09-09T10:00:00Z">
        <w:r w:rsidDel="004C710E">
          <w:rPr>
            <w:noProof/>
            <w:lang w:val="en-US" w:eastAsia="ko-KR"/>
          </w:rPr>
          <w:lastRenderedPageBreak/>
          <w:drawing>
            <wp:inline distT="0" distB="0" distL="0" distR="0" wp14:anchorId="327DBB94" wp14:editId="1C91E8BF">
              <wp:extent cx="5756910" cy="1169035"/>
              <wp:effectExtent l="0" t="0" r="0" b="0"/>
              <wp:docPr id="11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6"/>
                      <pic:cNvPicPr>
                        <a:picLocks noChangeAspect="1" noChangeArrowheads="1"/>
                      </pic:cNvPicPr>
                    </pic:nvPicPr>
                    <pic:blipFill>
                      <a:blip r:embed="rId3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6910" cy="1169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:rsidR="004C710E" w:rsidRDefault="004C710E" w:rsidP="004C710E">
      <w:pPr>
        <w:rPr>
          <w:ins w:id="426" w:author="Sungeun (Sung Eun) Lee" w:date="2016-09-09T10:00:00Z"/>
          <w:szCs w:val="22"/>
        </w:rPr>
      </w:pPr>
    </w:p>
    <w:p w:rsidR="004C710E" w:rsidRDefault="004C710E" w:rsidP="004C710E">
      <w:pPr>
        <w:rPr>
          <w:szCs w:val="22"/>
        </w:rPr>
      </w:pPr>
      <w:ins w:id="427" w:author="Sungeun (Sung Eun) Lee" w:date="2016-09-09T10:00:00Z">
        <w:r w:rsidRPr="00785719">
          <w:rPr>
            <w:position w:val="-94"/>
          </w:rPr>
          <w:object w:dxaOrig="10060" w:dyaOrig="2000">
            <v:shape id="_x0000_i1030" type="#_x0000_t75" style="width:454.15pt;height:91pt" o:ole="">
              <v:imagedata r:id="rId33" o:title=""/>
            </v:shape>
            <o:OLEObject Type="Embed" ProgID="Equation.DSMT4" ShapeID="_x0000_i1030" DrawAspect="Content" ObjectID="_1535215206" r:id="rId34"/>
          </w:object>
        </w:r>
      </w:ins>
    </w:p>
    <w:p w:rsidR="00601640" w:rsidRDefault="00B47183" w:rsidP="00601640">
      <w:pPr>
        <w:pStyle w:val="ListParagraph"/>
        <w:ind w:left="1080"/>
        <w:rPr>
          <w:szCs w:val="22"/>
        </w:rPr>
      </w:pPr>
      <w:r w:rsidRPr="00785719">
        <w:fldChar w:fldCharType="begin"/>
      </w:r>
      <w:r w:rsidRPr="00785719">
        <w:fldChar w:fldCharType="end"/>
      </w:r>
    </w:p>
    <w:p w:rsidR="002227DA" w:rsidRDefault="002227DA" w:rsidP="002227DA">
      <w:pPr>
        <w:rPr>
          <w:szCs w:val="22"/>
        </w:rPr>
      </w:pPr>
      <w:r>
        <w:rPr>
          <w:szCs w:val="22"/>
        </w:rPr>
        <w:t>---------------------------------------------------------------</w:t>
      </w:r>
    </w:p>
    <w:p w:rsidR="00601640" w:rsidRDefault="00601640" w:rsidP="00936D6F">
      <w:pPr>
        <w:pStyle w:val="ListParagraph"/>
        <w:ind w:left="1080"/>
        <w:rPr>
          <w:szCs w:val="22"/>
        </w:rPr>
      </w:pPr>
    </w:p>
    <w:p w:rsidR="00CE4168" w:rsidRDefault="00CE4168" w:rsidP="00CE4168">
      <w:pPr>
        <w:rPr>
          <w:iCs/>
        </w:rPr>
      </w:pPr>
    </w:p>
    <w:p w:rsidR="003F403D" w:rsidRPr="00CE4168" w:rsidRDefault="00CE4168" w:rsidP="00CE4168">
      <w:pPr>
        <w:rPr>
          <w:iCs/>
        </w:rPr>
      </w:pPr>
      <w:r w:rsidRPr="00894D6E">
        <w:rPr>
          <w:b/>
          <w:szCs w:val="22"/>
        </w:rPr>
        <w:t>Discussion #</w:t>
      </w:r>
      <w:r w:rsidR="007E104B">
        <w:rPr>
          <w:b/>
          <w:szCs w:val="22"/>
        </w:rPr>
        <w:t>8</w:t>
      </w:r>
      <w:r>
        <w:rPr>
          <w:b/>
          <w:szCs w:val="22"/>
        </w:rPr>
        <w:t xml:space="preserve"> (</w:t>
      </w:r>
      <w:r w:rsidR="00D03451" w:rsidRPr="00CE4168">
        <w:rPr>
          <w:iCs/>
        </w:rPr>
        <w:t>D0.</w:t>
      </w:r>
      <w:r w:rsidR="001C0FA3" w:rsidRPr="00CE4168">
        <w:rPr>
          <w:iCs/>
        </w:rPr>
        <w:t xml:space="preserve">4, P179L41, </w:t>
      </w:r>
      <w:proofErr w:type="gramStart"/>
      <w:r w:rsidR="001C0FA3" w:rsidRPr="00CE4168">
        <w:rPr>
          <w:iCs/>
        </w:rPr>
        <w:t>Section</w:t>
      </w:r>
      <w:proofErr w:type="gramEnd"/>
      <w:r w:rsidR="001C0FA3" w:rsidRPr="00CE4168">
        <w:rPr>
          <w:iCs/>
        </w:rPr>
        <w:t xml:space="preserve"> 26.3.10</w:t>
      </w:r>
      <w:r w:rsidR="00D03451" w:rsidRPr="00CE4168">
        <w:rPr>
          <w:iCs/>
        </w:rPr>
        <w:t>.8.</w:t>
      </w:r>
      <w:r w:rsidR="001C0FA3" w:rsidRPr="00CE4168">
        <w:rPr>
          <w:iCs/>
        </w:rPr>
        <w:t>5</w:t>
      </w:r>
      <w:r>
        <w:rPr>
          <w:iCs/>
        </w:rPr>
        <w:t>):</w:t>
      </w:r>
    </w:p>
    <w:p w:rsidR="00D03451" w:rsidRPr="00CE4168" w:rsidRDefault="00D03451" w:rsidP="00CE4168">
      <w:pPr>
        <w:rPr>
          <w:iCs/>
        </w:rPr>
      </w:pPr>
      <w:r w:rsidRPr="00CE4168">
        <w:rPr>
          <w:iCs/>
        </w:rPr>
        <w:t>RU allocation subfield value in the example is wrong</w:t>
      </w:r>
      <w:r w:rsidR="00F01EAC" w:rsidRPr="00CE4168">
        <w:rPr>
          <w:iCs/>
        </w:rPr>
        <w:t xml:space="preserve">. The current value 01000011 describes four MU-MIMO STAs. </w:t>
      </w:r>
      <w:r w:rsidRPr="00CE4168">
        <w:rPr>
          <w:iCs/>
        </w:rPr>
        <w:t xml:space="preserve">It should be </w:t>
      </w:r>
      <w:r w:rsidR="00526770">
        <w:t>01000y</w:t>
      </w:r>
      <w:r w:rsidR="00526770" w:rsidRPr="00CE4168">
        <w:rPr>
          <w:vertAlign w:val="subscript"/>
        </w:rPr>
        <w:t>2</w:t>
      </w:r>
      <w:r w:rsidR="00526770">
        <w:t>y</w:t>
      </w:r>
      <w:r w:rsidR="00526770" w:rsidRPr="00CE4168">
        <w:rPr>
          <w:vertAlign w:val="subscript"/>
        </w:rPr>
        <w:t>1</w:t>
      </w:r>
      <w:r w:rsidR="00526770">
        <w:t>y</w:t>
      </w:r>
      <w:r w:rsidR="00526770" w:rsidRPr="00CE4168">
        <w:rPr>
          <w:vertAlign w:val="subscript"/>
        </w:rPr>
        <w:t xml:space="preserve">0 </w:t>
      </w:r>
      <w:r w:rsidR="00526770" w:rsidRPr="00CE4168">
        <w:rPr>
          <w:iCs/>
        </w:rPr>
        <w:t xml:space="preserve">= 01000010 to indicate three MU-MIMO users, so please change </w:t>
      </w:r>
      <w:r w:rsidR="0032077E" w:rsidRPr="00CE4168">
        <w:rPr>
          <w:iCs/>
        </w:rPr>
        <w:t>Figure 26-25</w:t>
      </w:r>
      <w:r w:rsidR="000C3EE0">
        <w:rPr>
          <w:iCs/>
        </w:rPr>
        <w:t xml:space="preserve"> as follows (Visio inserted object)</w:t>
      </w:r>
      <w:r w:rsidR="00526770" w:rsidRPr="00CE4168">
        <w:rPr>
          <w:iCs/>
        </w:rPr>
        <w:t>:</w:t>
      </w:r>
    </w:p>
    <w:p w:rsidR="00CE4168" w:rsidRDefault="00CE4168" w:rsidP="00CE4168">
      <w:pPr>
        <w:rPr>
          <w:szCs w:val="22"/>
        </w:rPr>
      </w:pPr>
    </w:p>
    <w:p w:rsidR="00CE4168" w:rsidRPr="002559C9" w:rsidRDefault="00CE4168" w:rsidP="00CE4168">
      <w:pPr>
        <w:rPr>
          <w:b/>
          <w:szCs w:val="22"/>
        </w:rPr>
      </w:pPr>
      <w:r>
        <w:rPr>
          <w:b/>
          <w:szCs w:val="22"/>
          <w:highlight w:val="lightGray"/>
        </w:rPr>
        <w:t>Proposed text change #</w:t>
      </w:r>
      <w:r w:rsidR="007E104B">
        <w:rPr>
          <w:b/>
          <w:szCs w:val="22"/>
          <w:highlight w:val="lightGray"/>
        </w:rPr>
        <w:t>8</w:t>
      </w:r>
      <w:r>
        <w:rPr>
          <w:b/>
          <w:szCs w:val="22"/>
          <w:highlight w:val="lightGray"/>
        </w:rPr>
        <w:t>:</w:t>
      </w:r>
    </w:p>
    <w:p w:rsidR="00CE4168" w:rsidRDefault="00CE4168" w:rsidP="00CE4168">
      <w:pPr>
        <w:rPr>
          <w:szCs w:val="22"/>
        </w:rPr>
      </w:pPr>
      <w:r>
        <w:rPr>
          <w:szCs w:val="22"/>
        </w:rPr>
        <w:t>---------------------------------------------------------------</w:t>
      </w:r>
    </w:p>
    <w:p w:rsidR="00CE4168" w:rsidRPr="00557CFD" w:rsidRDefault="00CE4168" w:rsidP="00CE4168">
      <w:pPr>
        <w:rPr>
          <w:szCs w:val="22"/>
        </w:rPr>
      </w:pPr>
      <w:r w:rsidRPr="007E63C5">
        <w:rPr>
          <w:szCs w:val="22"/>
          <w:highlight w:val="yellow"/>
        </w:rPr>
        <w:t xml:space="preserve">To </w:t>
      </w:r>
      <w:proofErr w:type="spellStart"/>
      <w:r w:rsidRPr="007E63C5">
        <w:rPr>
          <w:szCs w:val="22"/>
          <w:highlight w:val="yellow"/>
        </w:rPr>
        <w:t>TGax</w:t>
      </w:r>
      <w:proofErr w:type="spellEnd"/>
      <w:r w:rsidRPr="007E63C5">
        <w:rPr>
          <w:szCs w:val="22"/>
          <w:highlight w:val="yellow"/>
        </w:rPr>
        <w:t xml:space="preserve"> Editor: </w:t>
      </w:r>
      <w:r w:rsidR="00BC12BC">
        <w:rPr>
          <w:szCs w:val="22"/>
          <w:highlight w:val="yellow"/>
        </w:rPr>
        <w:t xml:space="preserve">Replace Figure </w:t>
      </w:r>
      <w:r w:rsidR="00744357">
        <w:rPr>
          <w:szCs w:val="22"/>
          <w:highlight w:val="yellow"/>
        </w:rPr>
        <w:t xml:space="preserve">26-25 with the fix and high resolution in </w:t>
      </w:r>
      <w:r w:rsidR="007E63C5" w:rsidRPr="007E63C5">
        <w:rPr>
          <w:iCs/>
          <w:highlight w:val="yellow"/>
        </w:rPr>
        <w:t>D0.4, P179L41, Section 26.3.10.8.5</w:t>
      </w:r>
    </w:p>
    <w:p w:rsidR="004B0C5B" w:rsidRDefault="004B0C5B" w:rsidP="007E63C5">
      <w:pPr>
        <w:rPr>
          <w:szCs w:val="22"/>
        </w:rPr>
      </w:pPr>
    </w:p>
    <w:p w:rsidR="004B0C5B" w:rsidDel="004B0C5B" w:rsidRDefault="004B0C5B" w:rsidP="003F403D">
      <w:pPr>
        <w:ind w:firstLine="720"/>
        <w:rPr>
          <w:del w:id="428" w:author="Sungeun (Sung Eun) Lee" w:date="2016-09-09T10:05:00Z"/>
          <w:szCs w:val="22"/>
        </w:rPr>
      </w:pPr>
      <w:del w:id="429" w:author="Sungeun (Sung Eun) Lee" w:date="2016-09-09T10:05:00Z">
        <w:r w:rsidRPr="004B0C5B" w:rsidDel="004B0C5B">
          <w:rPr>
            <w:noProof/>
            <w:szCs w:val="22"/>
            <w:lang w:val="en-US" w:eastAsia="ko-KR"/>
          </w:rPr>
          <w:drawing>
            <wp:inline distT="0" distB="0" distL="0" distR="0" wp14:anchorId="271F437B" wp14:editId="756C8A04">
              <wp:extent cx="5749949" cy="2321781"/>
              <wp:effectExtent l="0" t="0" r="3175" b="2540"/>
              <wp:docPr id="12" name="Picture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7"/>
                      <pic:cNvPicPr>
                        <a:picLocks noChangeAspect="1" noChangeArrowheads="1"/>
                      </pic:cNvPicPr>
                    </pic:nvPicPr>
                    <pic:blipFill>
                      <a:blip r:embed="rId3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87145" cy="233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:rsidR="003F403D" w:rsidRPr="003F403D" w:rsidRDefault="003F403D" w:rsidP="003F403D">
      <w:pPr>
        <w:rPr>
          <w:szCs w:val="22"/>
        </w:rPr>
      </w:pPr>
      <w:ins w:id="430" w:author="Sungeun (Sung Eun) Lee" w:date="2016-09-08T17:38:00Z">
        <w:r>
          <w:object w:dxaOrig="10016" w:dyaOrig="2959">
            <v:shape id="_x0000_i1031" type="#_x0000_t75" style="width:468.4pt;height:137.25pt" o:ole="">
              <v:imagedata r:id="rId36" o:title=""/>
            </v:shape>
            <o:OLEObject Type="Embed" ProgID="Visio.Drawing.11" ShapeID="_x0000_i1031" DrawAspect="Content" ObjectID="_1535215207" r:id="rId37"/>
          </w:object>
        </w:r>
      </w:ins>
    </w:p>
    <w:p w:rsidR="00526770" w:rsidRDefault="00526770" w:rsidP="00526770"/>
    <w:p w:rsidR="007E63C5" w:rsidRDefault="007E63C5" w:rsidP="007E63C5">
      <w:pPr>
        <w:rPr>
          <w:szCs w:val="22"/>
        </w:rPr>
      </w:pPr>
      <w:r>
        <w:rPr>
          <w:szCs w:val="22"/>
        </w:rPr>
        <w:t>---------------------------------------------------------------</w:t>
      </w:r>
    </w:p>
    <w:p w:rsidR="0032077E" w:rsidRDefault="0032077E" w:rsidP="00526770">
      <w:pPr>
        <w:rPr>
          <w:szCs w:val="22"/>
        </w:rPr>
      </w:pPr>
    </w:p>
    <w:p w:rsidR="000877C0" w:rsidRPr="007E63C5" w:rsidRDefault="007E63C5" w:rsidP="007E63C5">
      <w:pPr>
        <w:rPr>
          <w:szCs w:val="22"/>
        </w:rPr>
      </w:pPr>
      <w:r w:rsidRPr="00894D6E">
        <w:rPr>
          <w:b/>
          <w:szCs w:val="22"/>
        </w:rPr>
        <w:t>Discussion #</w:t>
      </w:r>
      <w:r w:rsidR="006E0E51">
        <w:rPr>
          <w:b/>
          <w:szCs w:val="22"/>
        </w:rPr>
        <w:t>9</w:t>
      </w:r>
      <w:r>
        <w:rPr>
          <w:szCs w:val="22"/>
        </w:rPr>
        <w:t xml:space="preserve"> (</w:t>
      </w:r>
      <w:r w:rsidR="000877C0" w:rsidRPr="007E63C5">
        <w:rPr>
          <w:szCs w:val="22"/>
        </w:rPr>
        <w:t>D0.</w:t>
      </w:r>
      <w:r w:rsidR="00936D6F" w:rsidRPr="007E63C5">
        <w:rPr>
          <w:szCs w:val="22"/>
        </w:rPr>
        <w:t>4</w:t>
      </w:r>
      <w:r w:rsidR="005F55AF" w:rsidRPr="007E63C5">
        <w:rPr>
          <w:szCs w:val="22"/>
        </w:rPr>
        <w:t xml:space="preserve">, P220L16, </w:t>
      </w:r>
      <w:r>
        <w:rPr>
          <w:szCs w:val="22"/>
        </w:rPr>
        <w:t xml:space="preserve">P222L21, </w:t>
      </w:r>
      <w:r w:rsidR="005F55AF" w:rsidRPr="007E63C5">
        <w:rPr>
          <w:szCs w:val="22"/>
        </w:rPr>
        <w:t>Section 26.3.12</w:t>
      </w:r>
      <w:r>
        <w:rPr>
          <w:szCs w:val="22"/>
        </w:rPr>
        <w:t>)</w:t>
      </w:r>
    </w:p>
    <w:p w:rsidR="00785719" w:rsidRDefault="000877C0" w:rsidP="007E63C5">
      <w:pPr>
        <w:rPr>
          <w:b/>
          <w:sz w:val="24"/>
        </w:rPr>
      </w:pPr>
      <w:r w:rsidRPr="007E63C5">
        <w:rPr>
          <w:color w:val="000000"/>
          <w:szCs w:val="22"/>
          <w:lang w:val="en-US" w:eastAsia="ko-KR"/>
        </w:rPr>
        <w:t>Section number is wrong, Change from 8.4.2.1 to 9.4.2.1</w:t>
      </w:r>
      <w:r w:rsidR="007E63C5">
        <w:rPr>
          <w:color w:val="000000"/>
          <w:szCs w:val="22"/>
          <w:lang w:val="en-US" w:eastAsia="ko-KR"/>
        </w:rPr>
        <w:t xml:space="preserve">, and </w:t>
      </w:r>
      <w:r w:rsidR="007E63C5">
        <w:t>e</w:t>
      </w:r>
      <w:r w:rsidRPr="0065424C">
        <w:rPr>
          <w:szCs w:val="22"/>
        </w:rPr>
        <w:t xml:space="preserve">quation (26 113) </w:t>
      </w:r>
      <w:r w:rsidR="003A410B" w:rsidRPr="0065424C">
        <w:rPr>
          <w:szCs w:val="22"/>
        </w:rPr>
        <w:t>is</w:t>
      </w:r>
      <w:r w:rsidRPr="0065424C">
        <w:rPr>
          <w:szCs w:val="22"/>
        </w:rPr>
        <w:t xml:space="preserve"> not</w:t>
      </w:r>
      <w:r w:rsidR="003A410B" w:rsidRPr="0065424C">
        <w:rPr>
          <w:szCs w:val="22"/>
        </w:rPr>
        <w:t xml:space="preserve"> a</w:t>
      </w:r>
      <w:r w:rsidRPr="0065424C">
        <w:rPr>
          <w:szCs w:val="22"/>
        </w:rPr>
        <w:t xml:space="preserve"> valid number. Update to (26-119).</w:t>
      </w:r>
      <w:r w:rsidRPr="0065424C">
        <w:rPr>
          <w:b/>
          <w:sz w:val="24"/>
        </w:rPr>
        <w:t xml:space="preserve"> </w:t>
      </w:r>
    </w:p>
    <w:p w:rsidR="007E63C5" w:rsidRDefault="007E63C5" w:rsidP="007E63C5">
      <w:pPr>
        <w:rPr>
          <w:b/>
          <w:sz w:val="24"/>
        </w:rPr>
      </w:pPr>
    </w:p>
    <w:p w:rsidR="004D601E" w:rsidRPr="002559C9" w:rsidRDefault="004D601E" w:rsidP="004D601E">
      <w:pPr>
        <w:rPr>
          <w:b/>
          <w:szCs w:val="22"/>
        </w:rPr>
      </w:pPr>
      <w:r>
        <w:rPr>
          <w:b/>
          <w:szCs w:val="22"/>
          <w:highlight w:val="lightGray"/>
        </w:rPr>
        <w:t>Proposed text change #</w:t>
      </w:r>
      <w:r w:rsidR="006E0E51">
        <w:rPr>
          <w:b/>
          <w:szCs w:val="22"/>
          <w:highlight w:val="lightGray"/>
        </w:rPr>
        <w:t>9</w:t>
      </w:r>
      <w:r>
        <w:rPr>
          <w:b/>
          <w:szCs w:val="22"/>
          <w:highlight w:val="lightGray"/>
        </w:rPr>
        <w:t>:</w:t>
      </w:r>
    </w:p>
    <w:p w:rsidR="004D601E" w:rsidRDefault="004D601E" w:rsidP="004D601E">
      <w:pPr>
        <w:rPr>
          <w:szCs w:val="22"/>
        </w:rPr>
      </w:pPr>
      <w:r>
        <w:rPr>
          <w:szCs w:val="22"/>
        </w:rPr>
        <w:t>---------------------------------------------------------------</w:t>
      </w:r>
    </w:p>
    <w:p w:rsidR="007E63C5" w:rsidRDefault="004D601E" w:rsidP="007E63C5">
      <w:pPr>
        <w:rPr>
          <w:szCs w:val="22"/>
        </w:rPr>
      </w:pPr>
      <w:r w:rsidRPr="00E9466B">
        <w:rPr>
          <w:szCs w:val="22"/>
          <w:highlight w:val="yellow"/>
        </w:rPr>
        <w:t xml:space="preserve">To </w:t>
      </w:r>
      <w:proofErr w:type="spellStart"/>
      <w:r w:rsidRPr="00E9466B">
        <w:rPr>
          <w:szCs w:val="22"/>
          <w:highlight w:val="yellow"/>
        </w:rPr>
        <w:t>TGax</w:t>
      </w:r>
      <w:proofErr w:type="spellEnd"/>
      <w:r w:rsidRPr="00E9466B">
        <w:rPr>
          <w:szCs w:val="22"/>
          <w:highlight w:val="yellow"/>
        </w:rPr>
        <w:t xml:space="preserve"> Editor: </w:t>
      </w:r>
      <w:r w:rsidR="00F7186F">
        <w:rPr>
          <w:szCs w:val="22"/>
          <w:highlight w:val="yellow"/>
        </w:rPr>
        <w:t xml:space="preserve">Change the section number in </w:t>
      </w:r>
      <w:r w:rsidRPr="00E9466B">
        <w:rPr>
          <w:iCs/>
          <w:highlight w:val="yellow"/>
        </w:rPr>
        <w:t xml:space="preserve">D0.4, </w:t>
      </w:r>
      <w:r w:rsidR="00E9466B" w:rsidRPr="00E9466B">
        <w:rPr>
          <w:szCs w:val="22"/>
          <w:highlight w:val="yellow"/>
        </w:rPr>
        <w:t>P220L16</w:t>
      </w:r>
      <w:r w:rsidRPr="00E9466B">
        <w:rPr>
          <w:iCs/>
          <w:highlight w:val="yellow"/>
        </w:rPr>
        <w:t xml:space="preserve">, </w:t>
      </w:r>
      <w:proofErr w:type="gramStart"/>
      <w:r w:rsidR="00E9466B" w:rsidRPr="00E9466B">
        <w:rPr>
          <w:szCs w:val="22"/>
          <w:highlight w:val="yellow"/>
        </w:rPr>
        <w:t>Section</w:t>
      </w:r>
      <w:proofErr w:type="gramEnd"/>
      <w:r w:rsidR="00E9466B" w:rsidRPr="00E9466B">
        <w:rPr>
          <w:szCs w:val="22"/>
          <w:highlight w:val="yellow"/>
        </w:rPr>
        <w:t xml:space="preserve"> 26.3.12</w:t>
      </w:r>
    </w:p>
    <w:p w:rsidR="00955887" w:rsidRDefault="00955887" w:rsidP="00955887">
      <w:pPr>
        <w:pStyle w:val="T"/>
        <w:rPr>
          <w:w w:val="100"/>
        </w:rPr>
      </w:pPr>
      <w:r>
        <w:rPr>
          <w:w w:val="100"/>
        </w:rPr>
        <w:t xml:space="preserve">For </w:t>
      </w:r>
      <w:proofErr w:type="gramStart"/>
      <w:r>
        <w:rPr>
          <w:w w:val="100"/>
        </w:rPr>
        <w:t>an(</w:t>
      </w:r>
      <w:proofErr w:type="gramEnd"/>
      <w:r>
        <w:rPr>
          <w:w w:val="100"/>
        </w:rPr>
        <w:t>#2829) HE PPDU, the maximum PE durations as defined by the Maximum PE capabilities in HE capabilities (</w:t>
      </w:r>
      <w:del w:id="431" w:author="Sungeun (Sung Eun) Lee" w:date="2016-09-09T15:33:00Z">
        <w:r w:rsidDel="00955887">
          <w:rPr>
            <w:w w:val="100"/>
          </w:rPr>
          <w:delText>8</w:delText>
        </w:r>
      </w:del>
      <w:ins w:id="432" w:author="Sungeun (Sung Eun) Lee" w:date="2016-09-09T15:33:00Z">
        <w:r>
          <w:rPr>
            <w:w w:val="100"/>
          </w:rPr>
          <w:t>9</w:t>
        </w:r>
      </w:ins>
      <w:r>
        <w:rPr>
          <w:w w:val="100"/>
        </w:rPr>
        <w:t>.4.2.1 (HE Capabilities Element)) are 0 µs, 8 µs and 16 µs.</w:t>
      </w:r>
    </w:p>
    <w:p w:rsidR="00E9466B" w:rsidRPr="00955887" w:rsidRDefault="00E9466B" w:rsidP="007E63C5">
      <w:pPr>
        <w:rPr>
          <w:szCs w:val="22"/>
          <w:lang w:val="en-US"/>
        </w:rPr>
      </w:pPr>
    </w:p>
    <w:p w:rsidR="00E9466B" w:rsidRDefault="00E9466B" w:rsidP="007E63C5">
      <w:pPr>
        <w:rPr>
          <w:szCs w:val="22"/>
        </w:rPr>
      </w:pPr>
    </w:p>
    <w:p w:rsidR="00E9466B" w:rsidRPr="003F403D" w:rsidRDefault="00E9466B" w:rsidP="00E9466B">
      <w:pPr>
        <w:rPr>
          <w:b/>
          <w:sz w:val="24"/>
        </w:rPr>
      </w:pPr>
      <w:r w:rsidRPr="00E9466B">
        <w:rPr>
          <w:szCs w:val="22"/>
          <w:highlight w:val="yellow"/>
        </w:rPr>
        <w:t xml:space="preserve">To </w:t>
      </w:r>
      <w:proofErr w:type="spellStart"/>
      <w:r w:rsidRPr="00E9466B">
        <w:rPr>
          <w:szCs w:val="22"/>
          <w:highlight w:val="yellow"/>
        </w:rPr>
        <w:t>TGax</w:t>
      </w:r>
      <w:proofErr w:type="spellEnd"/>
      <w:r w:rsidRPr="00E9466B">
        <w:rPr>
          <w:szCs w:val="22"/>
          <w:highlight w:val="yellow"/>
        </w:rPr>
        <w:t xml:space="preserve"> Editor: </w:t>
      </w:r>
      <w:r w:rsidR="004D6DBB">
        <w:rPr>
          <w:szCs w:val="22"/>
          <w:highlight w:val="yellow"/>
        </w:rPr>
        <w:t xml:space="preserve">Change the equation number in </w:t>
      </w:r>
      <w:r w:rsidRPr="00E9466B">
        <w:rPr>
          <w:iCs/>
          <w:highlight w:val="yellow"/>
        </w:rPr>
        <w:t xml:space="preserve">D0.4, </w:t>
      </w:r>
      <w:r w:rsidRPr="00E9466B">
        <w:rPr>
          <w:szCs w:val="22"/>
          <w:highlight w:val="yellow"/>
        </w:rPr>
        <w:t>P222L21</w:t>
      </w:r>
      <w:r w:rsidRPr="00E9466B">
        <w:rPr>
          <w:iCs/>
          <w:highlight w:val="yellow"/>
        </w:rPr>
        <w:t xml:space="preserve">, </w:t>
      </w:r>
      <w:proofErr w:type="gramStart"/>
      <w:r w:rsidRPr="00E9466B">
        <w:rPr>
          <w:szCs w:val="22"/>
          <w:highlight w:val="yellow"/>
        </w:rPr>
        <w:t>Section</w:t>
      </w:r>
      <w:proofErr w:type="gramEnd"/>
      <w:r w:rsidRPr="00E9466B">
        <w:rPr>
          <w:szCs w:val="22"/>
          <w:highlight w:val="yellow"/>
        </w:rPr>
        <w:t xml:space="preserve"> 26.3.12</w:t>
      </w:r>
    </w:p>
    <w:p w:rsidR="00955887" w:rsidRDefault="00955887" w:rsidP="00955887">
      <w:pPr>
        <w:pStyle w:val="T"/>
        <w:rPr>
          <w:w w:val="100"/>
        </w:rPr>
      </w:pPr>
      <w:r>
        <w:rPr>
          <w:w w:val="100"/>
        </w:rPr>
        <w:t xml:space="preserve">The PE </w:t>
      </w:r>
      <w:proofErr w:type="spellStart"/>
      <w:proofErr w:type="gramStart"/>
      <w:r>
        <w:rPr>
          <w:w w:val="100"/>
        </w:rPr>
        <w:t>Disambiguity</w:t>
      </w:r>
      <w:proofErr w:type="spellEnd"/>
      <w:r>
        <w:rPr>
          <w:w w:val="100"/>
        </w:rPr>
        <w:t>(</w:t>
      </w:r>
      <w:proofErr w:type="gramEnd"/>
      <w:r>
        <w:rPr>
          <w:w w:val="100"/>
        </w:rPr>
        <w:t>#1049) subfield of the Packet Extension field shall be set to 1 if the condition in Equation (</w:t>
      </w:r>
      <w:del w:id="433" w:author="Sungeun (Sung Eun) Lee" w:date="2016-09-09T15:33:00Z">
        <w:r w:rsidDel="00955887">
          <w:rPr>
            <w:w w:val="100"/>
          </w:rPr>
          <w:delText>26 113</w:delText>
        </w:r>
      </w:del>
      <w:ins w:id="434" w:author="Sungeun (Sung Eun) Lee" w:date="2016-09-09T15:33:00Z">
        <w:r>
          <w:rPr>
            <w:w w:val="100"/>
          </w:rPr>
          <w:t>26-119</w:t>
        </w:r>
      </w:ins>
      <w:r>
        <w:rPr>
          <w:w w:val="100"/>
        </w:rPr>
        <w:t>) is met, otherwise it shall be set to 0.</w:t>
      </w:r>
    </w:p>
    <w:p w:rsidR="00712763" w:rsidRDefault="00712763" w:rsidP="00712763">
      <w:pPr>
        <w:rPr>
          <w:szCs w:val="22"/>
        </w:rPr>
      </w:pPr>
      <w:r>
        <w:rPr>
          <w:szCs w:val="22"/>
        </w:rPr>
        <w:t>---------------------------------------------------------------</w:t>
      </w:r>
    </w:p>
    <w:p w:rsidR="00E9466B" w:rsidRPr="00955887" w:rsidRDefault="00E9466B" w:rsidP="007E63C5">
      <w:pPr>
        <w:rPr>
          <w:b/>
          <w:sz w:val="24"/>
          <w:lang w:val="en-US"/>
        </w:rPr>
      </w:pPr>
    </w:p>
    <w:p w:rsidR="00E9466B" w:rsidRDefault="00E9466B" w:rsidP="007E63C5">
      <w:pPr>
        <w:rPr>
          <w:b/>
          <w:sz w:val="24"/>
        </w:rPr>
      </w:pPr>
    </w:p>
    <w:p w:rsidR="00E9466B" w:rsidRDefault="008B604D" w:rsidP="007E63C5">
      <w:pPr>
        <w:rPr>
          <w:b/>
          <w:sz w:val="24"/>
        </w:rPr>
      </w:pPr>
      <w:r>
        <w:rPr>
          <w:b/>
          <w:sz w:val="24"/>
        </w:rPr>
        <w:t>References</w:t>
      </w:r>
    </w:p>
    <w:p w:rsidR="008B604D" w:rsidRDefault="008B604D" w:rsidP="007E63C5">
      <w:pPr>
        <w:rPr>
          <w:b/>
          <w:sz w:val="24"/>
        </w:rPr>
      </w:pPr>
    </w:p>
    <w:p w:rsidR="008B604D" w:rsidRPr="00421C7D" w:rsidRDefault="008B604D" w:rsidP="007E63C5">
      <w:pPr>
        <w:rPr>
          <w:sz w:val="20"/>
        </w:rPr>
      </w:pPr>
      <w:r w:rsidRPr="00421C7D">
        <w:rPr>
          <w:sz w:val="20"/>
        </w:rPr>
        <w:t>[1] IEEE P802.11ax™/D0.4</w:t>
      </w:r>
    </w:p>
    <w:p w:rsidR="007F7D88" w:rsidRPr="00421C7D" w:rsidRDefault="007F7D88" w:rsidP="00BC7BB2">
      <w:pPr>
        <w:spacing w:line="137" w:lineRule="atLeast"/>
        <w:rPr>
          <w:rFonts w:eastAsia="Times New Roman"/>
          <w:color w:val="000000"/>
          <w:sz w:val="20"/>
          <w:lang w:val="en-US" w:eastAsia="ko-KR"/>
        </w:rPr>
      </w:pPr>
      <w:r w:rsidRPr="00421C7D">
        <w:rPr>
          <w:sz w:val="20"/>
        </w:rPr>
        <w:t xml:space="preserve">[2] </w:t>
      </w:r>
      <w:r w:rsidR="00BC7BB2" w:rsidRPr="00421C7D">
        <w:rPr>
          <w:sz w:val="20"/>
        </w:rPr>
        <w:t>IEEE 802.11-</w:t>
      </w:r>
      <w:r w:rsidRPr="00421C7D">
        <w:rPr>
          <w:sz w:val="20"/>
        </w:rPr>
        <w:t>16/0937r7</w:t>
      </w:r>
      <w:r w:rsidR="00BC7BB2" w:rsidRPr="00421C7D">
        <w:rPr>
          <w:sz w:val="20"/>
        </w:rPr>
        <w:t>, “</w:t>
      </w:r>
      <w:r w:rsidR="00BC7BB2" w:rsidRPr="00421C7D">
        <w:rPr>
          <w:rFonts w:eastAsia="Times New Roman"/>
          <w:color w:val="000000"/>
          <w:sz w:val="20"/>
          <w:lang w:val="en-US" w:eastAsia="ko-KR"/>
        </w:rPr>
        <w:t>11ax Comment Resolutions for Clauses 26.3.2-26.3.9.3-26.3.9.4-26.3.9.5-26.3.10.2- 26.3.10.13”</w:t>
      </w:r>
    </w:p>
    <w:sectPr w:rsidR="007F7D88" w:rsidRPr="00421C7D" w:rsidSect="00A6186C">
      <w:headerReference w:type="default" r:id="rId38"/>
      <w:footerReference w:type="default" r:id="rId3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CA2" w:rsidRDefault="00196CA2">
      <w:r>
        <w:separator/>
      </w:r>
    </w:p>
  </w:endnote>
  <w:endnote w:type="continuationSeparator" w:id="0">
    <w:p w:rsidR="00196CA2" w:rsidRDefault="00196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887" w:rsidRDefault="00CD0887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BD0561">
      <w:rPr>
        <w:noProof/>
      </w:rPr>
      <w:t>4</w:t>
    </w:r>
    <w:r>
      <w:fldChar w:fldCharType="end"/>
    </w:r>
    <w:r>
      <w:tab/>
    </w:r>
    <w:fldSimple w:instr=" COMMENTS  \* MERGEFORMAT ">
      <w:r>
        <w:t>Sungeun Lee, Cypress Semiconductor</w:t>
      </w:r>
    </w:fldSimple>
  </w:p>
  <w:p w:rsidR="00CD0887" w:rsidRDefault="00CD08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CA2" w:rsidRDefault="00196CA2">
      <w:r>
        <w:separator/>
      </w:r>
    </w:p>
  </w:footnote>
  <w:footnote w:type="continuationSeparator" w:id="0">
    <w:p w:rsidR="00196CA2" w:rsidRDefault="00196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887" w:rsidRDefault="00CD0887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>
        <w:t>September 2016</w:t>
      </w:r>
    </w:fldSimple>
    <w:r>
      <w:tab/>
    </w:r>
    <w:r>
      <w:tab/>
    </w:r>
    <w:fldSimple w:instr=" TITLE  \* MERGEFORMAT ">
      <w:r>
        <w:t>doc.: IEEE 802.11-16/1179r1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CC017E8"/>
    <w:lvl w:ilvl="0">
      <w:numFmt w:val="bullet"/>
      <w:lvlText w:val="*"/>
      <w:lvlJc w:val="left"/>
    </w:lvl>
  </w:abstractNum>
  <w:abstractNum w:abstractNumId="1" w15:restartNumberingAfterBreak="0">
    <w:nsid w:val="085C64C8"/>
    <w:multiLevelType w:val="hybridMultilevel"/>
    <w:tmpl w:val="E8409636"/>
    <w:lvl w:ilvl="0" w:tplc="978A176C">
      <w:start w:val="19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" w15:restartNumberingAfterBreak="0">
    <w:nsid w:val="1FEE2B90"/>
    <w:multiLevelType w:val="hybridMultilevel"/>
    <w:tmpl w:val="D422C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F73B4"/>
    <w:multiLevelType w:val="hybridMultilevel"/>
    <w:tmpl w:val="31C0E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34A1F"/>
    <w:multiLevelType w:val="hybridMultilevel"/>
    <w:tmpl w:val="A35CA1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3636F"/>
    <w:multiLevelType w:val="hybridMultilevel"/>
    <w:tmpl w:val="D7A6B04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668C66B0"/>
    <w:multiLevelType w:val="hybridMultilevel"/>
    <w:tmpl w:val="673CC94E"/>
    <w:lvl w:ilvl="0" w:tplc="76F03360">
      <w:start w:val="19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8" w15:restartNumberingAfterBreak="0">
    <w:nsid w:val="6F1F3D77"/>
    <w:multiLevelType w:val="hybridMultilevel"/>
    <w:tmpl w:val="F442142C"/>
    <w:lvl w:ilvl="0" w:tplc="3F7E4D10">
      <w:start w:val="26"/>
      <w:numFmt w:val="bullet"/>
      <w:lvlText w:val="—"/>
      <w:lvlJc w:val="left"/>
      <w:pPr>
        <w:ind w:left="450" w:hanging="360"/>
      </w:pPr>
      <w:rPr>
        <w:rFonts w:ascii="Times New Roman" w:eastAsia="SimSun" w:hAnsi="Times New Roman" w:cs="Times New Roman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75AC14E2"/>
    <w:multiLevelType w:val="hybridMultilevel"/>
    <w:tmpl w:val="ABCAD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E080C"/>
    <w:multiLevelType w:val="hybridMultilevel"/>
    <w:tmpl w:val="C554A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  <w:lvlOverride w:ilvl="0">
      <w:lvl w:ilvl="0">
        <w:start w:val="1"/>
        <w:numFmt w:val="bullet"/>
        <w:lvlText w:val="(21-7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(21-75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(21-76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(21-89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(21-90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(21-91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>
    <w:abstractNumId w:val="9"/>
  </w:num>
  <w:num w:numId="10">
    <w:abstractNumId w:val="2"/>
  </w:num>
  <w:num w:numId="11">
    <w:abstractNumId w:val="8"/>
  </w:num>
  <w:num w:numId="12">
    <w:abstractNumId w:val="4"/>
  </w:num>
  <w:num w:numId="13">
    <w:abstractNumId w:val="6"/>
  </w:num>
  <w:num w:numId="14">
    <w:abstractNumId w:val="0"/>
    <w:lvlOverride w:ilvl="0">
      <w:lvl w:ilvl="0">
        <w:start w:val="1"/>
        <w:numFmt w:val="bullet"/>
        <w:lvlText w:val="Table 26-1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(26-19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(26-21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(26-4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(26-13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(26-5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q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r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s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t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u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5">
    <w:abstractNumId w:val="7"/>
  </w:num>
  <w:num w:numId="26">
    <w:abstractNumId w:val="1"/>
  </w:num>
  <w:num w:numId="27">
    <w:abstractNumId w:val="0"/>
    <w:lvlOverride w:ilvl="0">
      <w:lvl w:ilvl="0">
        <w:start w:val="1"/>
        <w:numFmt w:val="bullet"/>
        <w:lvlText w:val="Table 26-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Table 26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ngeun (Sung Eun) Lee">
    <w15:presenceInfo w15:providerId="AD" w15:userId="S-1-5-21-1039729616-1467765255-1947940980-38041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5BA"/>
    <w:rsid w:val="00015AD3"/>
    <w:rsid w:val="00016D2C"/>
    <w:rsid w:val="000202C0"/>
    <w:rsid w:val="00021202"/>
    <w:rsid w:val="00021576"/>
    <w:rsid w:val="000235BD"/>
    <w:rsid w:val="00023768"/>
    <w:rsid w:val="00031B73"/>
    <w:rsid w:val="00040930"/>
    <w:rsid w:val="00045688"/>
    <w:rsid w:val="00055846"/>
    <w:rsid w:val="00061172"/>
    <w:rsid w:val="00071868"/>
    <w:rsid w:val="00072DFF"/>
    <w:rsid w:val="00077E89"/>
    <w:rsid w:val="000812A6"/>
    <w:rsid w:val="00082DE0"/>
    <w:rsid w:val="00083654"/>
    <w:rsid w:val="000877C0"/>
    <w:rsid w:val="000902A2"/>
    <w:rsid w:val="00094737"/>
    <w:rsid w:val="000947A3"/>
    <w:rsid w:val="000A1C51"/>
    <w:rsid w:val="000A5794"/>
    <w:rsid w:val="000B26C9"/>
    <w:rsid w:val="000B2932"/>
    <w:rsid w:val="000B44AC"/>
    <w:rsid w:val="000C2152"/>
    <w:rsid w:val="000C2FCE"/>
    <w:rsid w:val="000C3EE0"/>
    <w:rsid w:val="000D16A4"/>
    <w:rsid w:val="000D3E69"/>
    <w:rsid w:val="000E26E0"/>
    <w:rsid w:val="000F02A2"/>
    <w:rsid w:val="00102CD2"/>
    <w:rsid w:val="00103C69"/>
    <w:rsid w:val="00114A6F"/>
    <w:rsid w:val="00116508"/>
    <w:rsid w:val="001177B6"/>
    <w:rsid w:val="00123085"/>
    <w:rsid w:val="00130D57"/>
    <w:rsid w:val="00131AF2"/>
    <w:rsid w:val="00131C5F"/>
    <w:rsid w:val="001365B4"/>
    <w:rsid w:val="00150C9B"/>
    <w:rsid w:val="00154988"/>
    <w:rsid w:val="00157E72"/>
    <w:rsid w:val="0016529A"/>
    <w:rsid w:val="00165EC4"/>
    <w:rsid w:val="00165F3D"/>
    <w:rsid w:val="0017103B"/>
    <w:rsid w:val="00171DE4"/>
    <w:rsid w:val="00173044"/>
    <w:rsid w:val="0017615F"/>
    <w:rsid w:val="00180899"/>
    <w:rsid w:val="00181DC7"/>
    <w:rsid w:val="00183C16"/>
    <w:rsid w:val="001905A6"/>
    <w:rsid w:val="00192C95"/>
    <w:rsid w:val="00196CA2"/>
    <w:rsid w:val="00196D6D"/>
    <w:rsid w:val="001A24DB"/>
    <w:rsid w:val="001B51AD"/>
    <w:rsid w:val="001B5B69"/>
    <w:rsid w:val="001C0FA3"/>
    <w:rsid w:val="001C74D2"/>
    <w:rsid w:val="001D5403"/>
    <w:rsid w:val="001D723B"/>
    <w:rsid w:val="001E65ED"/>
    <w:rsid w:val="001F0D6E"/>
    <w:rsid w:val="001F599C"/>
    <w:rsid w:val="001F5B32"/>
    <w:rsid w:val="001F7B07"/>
    <w:rsid w:val="00202FAB"/>
    <w:rsid w:val="00204554"/>
    <w:rsid w:val="0020515E"/>
    <w:rsid w:val="00205BA6"/>
    <w:rsid w:val="00207E0F"/>
    <w:rsid w:val="00214FB7"/>
    <w:rsid w:val="0022072B"/>
    <w:rsid w:val="002219E7"/>
    <w:rsid w:val="002227DA"/>
    <w:rsid w:val="00223E13"/>
    <w:rsid w:val="0022617F"/>
    <w:rsid w:val="00226296"/>
    <w:rsid w:val="00226728"/>
    <w:rsid w:val="002275C1"/>
    <w:rsid w:val="00231789"/>
    <w:rsid w:val="00242669"/>
    <w:rsid w:val="00242FD3"/>
    <w:rsid w:val="00243235"/>
    <w:rsid w:val="00247898"/>
    <w:rsid w:val="002508C2"/>
    <w:rsid w:val="002508EA"/>
    <w:rsid w:val="00250902"/>
    <w:rsid w:val="002559C9"/>
    <w:rsid w:val="002649A3"/>
    <w:rsid w:val="00271D11"/>
    <w:rsid w:val="00286F81"/>
    <w:rsid w:val="002872C1"/>
    <w:rsid w:val="0029020B"/>
    <w:rsid w:val="00294122"/>
    <w:rsid w:val="00295D5F"/>
    <w:rsid w:val="002979B4"/>
    <w:rsid w:val="002A0631"/>
    <w:rsid w:val="002A6D74"/>
    <w:rsid w:val="002A70E4"/>
    <w:rsid w:val="002B5FD7"/>
    <w:rsid w:val="002C0077"/>
    <w:rsid w:val="002C4BDE"/>
    <w:rsid w:val="002C7C50"/>
    <w:rsid w:val="002D21B3"/>
    <w:rsid w:val="002D44BE"/>
    <w:rsid w:val="002D623D"/>
    <w:rsid w:val="002E42F9"/>
    <w:rsid w:val="002F0D7E"/>
    <w:rsid w:val="0030253B"/>
    <w:rsid w:val="003102B7"/>
    <w:rsid w:val="00315D8C"/>
    <w:rsid w:val="003165C6"/>
    <w:rsid w:val="0032077E"/>
    <w:rsid w:val="003209AD"/>
    <w:rsid w:val="00321A12"/>
    <w:rsid w:val="0032448A"/>
    <w:rsid w:val="0033408E"/>
    <w:rsid w:val="00337699"/>
    <w:rsid w:val="003412BC"/>
    <w:rsid w:val="003505FF"/>
    <w:rsid w:val="0035713B"/>
    <w:rsid w:val="00364C29"/>
    <w:rsid w:val="0036582E"/>
    <w:rsid w:val="00366E11"/>
    <w:rsid w:val="00373D47"/>
    <w:rsid w:val="0037694C"/>
    <w:rsid w:val="00377B21"/>
    <w:rsid w:val="00384774"/>
    <w:rsid w:val="00387263"/>
    <w:rsid w:val="00391E0D"/>
    <w:rsid w:val="003A377E"/>
    <w:rsid w:val="003A410B"/>
    <w:rsid w:val="003A5FF8"/>
    <w:rsid w:val="003B43F2"/>
    <w:rsid w:val="003B474A"/>
    <w:rsid w:val="003B5396"/>
    <w:rsid w:val="003B64C5"/>
    <w:rsid w:val="003B7074"/>
    <w:rsid w:val="003C077F"/>
    <w:rsid w:val="003C15F8"/>
    <w:rsid w:val="003C6EC2"/>
    <w:rsid w:val="003D1589"/>
    <w:rsid w:val="003D27C5"/>
    <w:rsid w:val="003D2B81"/>
    <w:rsid w:val="003D43A5"/>
    <w:rsid w:val="003D5290"/>
    <w:rsid w:val="003D5495"/>
    <w:rsid w:val="003D653B"/>
    <w:rsid w:val="003E0868"/>
    <w:rsid w:val="003E3060"/>
    <w:rsid w:val="003F403D"/>
    <w:rsid w:val="003F6238"/>
    <w:rsid w:val="003F628E"/>
    <w:rsid w:val="004015C9"/>
    <w:rsid w:val="00417CB5"/>
    <w:rsid w:val="00420E02"/>
    <w:rsid w:val="00420F77"/>
    <w:rsid w:val="00421C7D"/>
    <w:rsid w:val="0042245E"/>
    <w:rsid w:val="00423233"/>
    <w:rsid w:val="00423671"/>
    <w:rsid w:val="00425E9C"/>
    <w:rsid w:val="004279B5"/>
    <w:rsid w:val="0043216B"/>
    <w:rsid w:val="00432F29"/>
    <w:rsid w:val="00433D54"/>
    <w:rsid w:val="00442037"/>
    <w:rsid w:val="00444A5F"/>
    <w:rsid w:val="00445985"/>
    <w:rsid w:val="00445FCE"/>
    <w:rsid w:val="00450D0B"/>
    <w:rsid w:val="0045180A"/>
    <w:rsid w:val="0045377E"/>
    <w:rsid w:val="004614A3"/>
    <w:rsid w:val="00467544"/>
    <w:rsid w:val="00467881"/>
    <w:rsid w:val="004709ED"/>
    <w:rsid w:val="00475348"/>
    <w:rsid w:val="00475DD6"/>
    <w:rsid w:val="00476566"/>
    <w:rsid w:val="0048546D"/>
    <w:rsid w:val="004941A3"/>
    <w:rsid w:val="0049436A"/>
    <w:rsid w:val="004944B2"/>
    <w:rsid w:val="00495A32"/>
    <w:rsid w:val="004A42A7"/>
    <w:rsid w:val="004A6386"/>
    <w:rsid w:val="004B064B"/>
    <w:rsid w:val="004B0C5B"/>
    <w:rsid w:val="004B0D44"/>
    <w:rsid w:val="004C2C9B"/>
    <w:rsid w:val="004C5955"/>
    <w:rsid w:val="004C710E"/>
    <w:rsid w:val="004D15F8"/>
    <w:rsid w:val="004D3ED0"/>
    <w:rsid w:val="004D601E"/>
    <w:rsid w:val="004D6DBB"/>
    <w:rsid w:val="004E0821"/>
    <w:rsid w:val="004F0F38"/>
    <w:rsid w:val="004F1820"/>
    <w:rsid w:val="004F743A"/>
    <w:rsid w:val="004F75C6"/>
    <w:rsid w:val="004F7EF9"/>
    <w:rsid w:val="00507C95"/>
    <w:rsid w:val="005106EB"/>
    <w:rsid w:val="00511D81"/>
    <w:rsid w:val="005121C9"/>
    <w:rsid w:val="00514D24"/>
    <w:rsid w:val="00516A9E"/>
    <w:rsid w:val="0052371A"/>
    <w:rsid w:val="00526249"/>
    <w:rsid w:val="00526770"/>
    <w:rsid w:val="005302E0"/>
    <w:rsid w:val="005326ED"/>
    <w:rsid w:val="00534DE3"/>
    <w:rsid w:val="005356DF"/>
    <w:rsid w:val="00535C20"/>
    <w:rsid w:val="00537375"/>
    <w:rsid w:val="00537D5B"/>
    <w:rsid w:val="00542395"/>
    <w:rsid w:val="00543B70"/>
    <w:rsid w:val="00546BA8"/>
    <w:rsid w:val="00550ED9"/>
    <w:rsid w:val="00552FCA"/>
    <w:rsid w:val="00553200"/>
    <w:rsid w:val="00553A66"/>
    <w:rsid w:val="00557CFD"/>
    <w:rsid w:val="00560D57"/>
    <w:rsid w:val="00563639"/>
    <w:rsid w:val="00566DB3"/>
    <w:rsid w:val="00570655"/>
    <w:rsid w:val="0057127B"/>
    <w:rsid w:val="00574837"/>
    <w:rsid w:val="005A7760"/>
    <w:rsid w:val="005B37BD"/>
    <w:rsid w:val="005B4BAC"/>
    <w:rsid w:val="005D180E"/>
    <w:rsid w:val="005D7E72"/>
    <w:rsid w:val="005E001E"/>
    <w:rsid w:val="005E3E79"/>
    <w:rsid w:val="005E5210"/>
    <w:rsid w:val="005E6CB2"/>
    <w:rsid w:val="005F0975"/>
    <w:rsid w:val="005F4C32"/>
    <w:rsid w:val="005F55AF"/>
    <w:rsid w:val="00601640"/>
    <w:rsid w:val="0060395B"/>
    <w:rsid w:val="00605602"/>
    <w:rsid w:val="00605EA2"/>
    <w:rsid w:val="006063A4"/>
    <w:rsid w:val="00606BDC"/>
    <w:rsid w:val="00612420"/>
    <w:rsid w:val="00612CA4"/>
    <w:rsid w:val="00613939"/>
    <w:rsid w:val="00616450"/>
    <w:rsid w:val="0061661D"/>
    <w:rsid w:val="006224A7"/>
    <w:rsid w:val="00622B3D"/>
    <w:rsid w:val="006235BA"/>
    <w:rsid w:val="00623CD6"/>
    <w:rsid w:val="0062440B"/>
    <w:rsid w:val="00634C02"/>
    <w:rsid w:val="00635734"/>
    <w:rsid w:val="00644D79"/>
    <w:rsid w:val="00646788"/>
    <w:rsid w:val="0065424C"/>
    <w:rsid w:val="00657653"/>
    <w:rsid w:val="00663D09"/>
    <w:rsid w:val="00665912"/>
    <w:rsid w:val="006750EB"/>
    <w:rsid w:val="00676DBC"/>
    <w:rsid w:val="00681B9E"/>
    <w:rsid w:val="006825EC"/>
    <w:rsid w:val="006840FE"/>
    <w:rsid w:val="00685CCA"/>
    <w:rsid w:val="00692370"/>
    <w:rsid w:val="00692A01"/>
    <w:rsid w:val="006A2C8D"/>
    <w:rsid w:val="006B3262"/>
    <w:rsid w:val="006B63F0"/>
    <w:rsid w:val="006B6B91"/>
    <w:rsid w:val="006C0727"/>
    <w:rsid w:val="006C1D82"/>
    <w:rsid w:val="006C44EB"/>
    <w:rsid w:val="006C5191"/>
    <w:rsid w:val="006D51EB"/>
    <w:rsid w:val="006E0E51"/>
    <w:rsid w:val="006E145F"/>
    <w:rsid w:val="006E30E8"/>
    <w:rsid w:val="006E6610"/>
    <w:rsid w:val="006F021A"/>
    <w:rsid w:val="006F3AA7"/>
    <w:rsid w:val="00700397"/>
    <w:rsid w:val="007072D8"/>
    <w:rsid w:val="0071163E"/>
    <w:rsid w:val="00712763"/>
    <w:rsid w:val="00713126"/>
    <w:rsid w:val="00721D57"/>
    <w:rsid w:val="00722315"/>
    <w:rsid w:val="00735006"/>
    <w:rsid w:val="00737593"/>
    <w:rsid w:val="00744357"/>
    <w:rsid w:val="00745442"/>
    <w:rsid w:val="00753B2E"/>
    <w:rsid w:val="00754022"/>
    <w:rsid w:val="00763D3F"/>
    <w:rsid w:val="00766A47"/>
    <w:rsid w:val="00770572"/>
    <w:rsid w:val="00771F97"/>
    <w:rsid w:val="007720FE"/>
    <w:rsid w:val="00780CCF"/>
    <w:rsid w:val="0078346A"/>
    <w:rsid w:val="00785719"/>
    <w:rsid w:val="00787CC7"/>
    <w:rsid w:val="007903A7"/>
    <w:rsid w:val="00792485"/>
    <w:rsid w:val="00794C9E"/>
    <w:rsid w:val="007A1D21"/>
    <w:rsid w:val="007A6729"/>
    <w:rsid w:val="007C69CB"/>
    <w:rsid w:val="007C6BCD"/>
    <w:rsid w:val="007D0EA2"/>
    <w:rsid w:val="007D4B3E"/>
    <w:rsid w:val="007D4C91"/>
    <w:rsid w:val="007E104B"/>
    <w:rsid w:val="007E3198"/>
    <w:rsid w:val="007E63C5"/>
    <w:rsid w:val="007E76D3"/>
    <w:rsid w:val="007F7D88"/>
    <w:rsid w:val="008023EF"/>
    <w:rsid w:val="00804775"/>
    <w:rsid w:val="0081459A"/>
    <w:rsid w:val="008230DE"/>
    <w:rsid w:val="0083315D"/>
    <w:rsid w:val="00843A5A"/>
    <w:rsid w:val="00844A10"/>
    <w:rsid w:val="008464B7"/>
    <w:rsid w:val="00851B4A"/>
    <w:rsid w:val="00862735"/>
    <w:rsid w:val="008628C3"/>
    <w:rsid w:val="00871441"/>
    <w:rsid w:val="0087241F"/>
    <w:rsid w:val="00872B78"/>
    <w:rsid w:val="008737A5"/>
    <w:rsid w:val="0087658A"/>
    <w:rsid w:val="0087739B"/>
    <w:rsid w:val="0088507C"/>
    <w:rsid w:val="008871CF"/>
    <w:rsid w:val="00887858"/>
    <w:rsid w:val="008914E8"/>
    <w:rsid w:val="00891D45"/>
    <w:rsid w:val="0089223A"/>
    <w:rsid w:val="00894D6E"/>
    <w:rsid w:val="008953DF"/>
    <w:rsid w:val="008B2BF0"/>
    <w:rsid w:val="008B604D"/>
    <w:rsid w:val="008C0ED9"/>
    <w:rsid w:val="008C4BBD"/>
    <w:rsid w:val="008C7F39"/>
    <w:rsid w:val="008D15C8"/>
    <w:rsid w:val="008D3112"/>
    <w:rsid w:val="008E6FCC"/>
    <w:rsid w:val="008F0B46"/>
    <w:rsid w:val="008F3140"/>
    <w:rsid w:val="008F48D7"/>
    <w:rsid w:val="008F5290"/>
    <w:rsid w:val="008F767E"/>
    <w:rsid w:val="0090591B"/>
    <w:rsid w:val="0090703C"/>
    <w:rsid w:val="00907ACB"/>
    <w:rsid w:val="00913B4B"/>
    <w:rsid w:val="00914C6B"/>
    <w:rsid w:val="009210B8"/>
    <w:rsid w:val="00921BCC"/>
    <w:rsid w:val="0092675E"/>
    <w:rsid w:val="009275EB"/>
    <w:rsid w:val="00936BB9"/>
    <w:rsid w:val="00936D6F"/>
    <w:rsid w:val="00941770"/>
    <w:rsid w:val="00953D27"/>
    <w:rsid w:val="00955887"/>
    <w:rsid w:val="00956F99"/>
    <w:rsid w:val="0096320B"/>
    <w:rsid w:val="009651B2"/>
    <w:rsid w:val="00966B16"/>
    <w:rsid w:val="00975E61"/>
    <w:rsid w:val="009804FD"/>
    <w:rsid w:val="0098054F"/>
    <w:rsid w:val="00984B69"/>
    <w:rsid w:val="00986B6D"/>
    <w:rsid w:val="00987429"/>
    <w:rsid w:val="00994F10"/>
    <w:rsid w:val="0099626C"/>
    <w:rsid w:val="009A32E4"/>
    <w:rsid w:val="009A445F"/>
    <w:rsid w:val="009A63EB"/>
    <w:rsid w:val="009B1BEA"/>
    <w:rsid w:val="009B2F58"/>
    <w:rsid w:val="009C00F5"/>
    <w:rsid w:val="009C240A"/>
    <w:rsid w:val="009C42CE"/>
    <w:rsid w:val="009D251F"/>
    <w:rsid w:val="009E1A2A"/>
    <w:rsid w:val="009E385A"/>
    <w:rsid w:val="009E4B0B"/>
    <w:rsid w:val="009E4C07"/>
    <w:rsid w:val="009E4D2E"/>
    <w:rsid w:val="009E51BF"/>
    <w:rsid w:val="009F2FBC"/>
    <w:rsid w:val="009F508F"/>
    <w:rsid w:val="00A00D40"/>
    <w:rsid w:val="00A07B63"/>
    <w:rsid w:val="00A1116B"/>
    <w:rsid w:val="00A1283F"/>
    <w:rsid w:val="00A14B73"/>
    <w:rsid w:val="00A168BC"/>
    <w:rsid w:val="00A20348"/>
    <w:rsid w:val="00A223D2"/>
    <w:rsid w:val="00A2498D"/>
    <w:rsid w:val="00A257C6"/>
    <w:rsid w:val="00A306F9"/>
    <w:rsid w:val="00A46141"/>
    <w:rsid w:val="00A502C4"/>
    <w:rsid w:val="00A5332A"/>
    <w:rsid w:val="00A542AD"/>
    <w:rsid w:val="00A5463C"/>
    <w:rsid w:val="00A568CD"/>
    <w:rsid w:val="00A60B70"/>
    <w:rsid w:val="00A61596"/>
    <w:rsid w:val="00A6186C"/>
    <w:rsid w:val="00A62D0F"/>
    <w:rsid w:val="00A6445C"/>
    <w:rsid w:val="00A6476D"/>
    <w:rsid w:val="00A659BF"/>
    <w:rsid w:val="00A65CEC"/>
    <w:rsid w:val="00A66ADA"/>
    <w:rsid w:val="00A71A6F"/>
    <w:rsid w:val="00A72863"/>
    <w:rsid w:val="00A75232"/>
    <w:rsid w:val="00A83A45"/>
    <w:rsid w:val="00A873F7"/>
    <w:rsid w:val="00A91523"/>
    <w:rsid w:val="00A9569E"/>
    <w:rsid w:val="00A96963"/>
    <w:rsid w:val="00A97402"/>
    <w:rsid w:val="00A97BDE"/>
    <w:rsid w:val="00AA0ABC"/>
    <w:rsid w:val="00AA427C"/>
    <w:rsid w:val="00AB263E"/>
    <w:rsid w:val="00AB555A"/>
    <w:rsid w:val="00AD0F14"/>
    <w:rsid w:val="00AD4E65"/>
    <w:rsid w:val="00AD5158"/>
    <w:rsid w:val="00AD55E0"/>
    <w:rsid w:val="00AD6A9D"/>
    <w:rsid w:val="00AE0084"/>
    <w:rsid w:val="00AE06DE"/>
    <w:rsid w:val="00AF08B8"/>
    <w:rsid w:val="00B01D7B"/>
    <w:rsid w:val="00B07E2B"/>
    <w:rsid w:val="00B13984"/>
    <w:rsid w:val="00B179CE"/>
    <w:rsid w:val="00B2127A"/>
    <w:rsid w:val="00B23044"/>
    <w:rsid w:val="00B270AE"/>
    <w:rsid w:val="00B32959"/>
    <w:rsid w:val="00B33637"/>
    <w:rsid w:val="00B34807"/>
    <w:rsid w:val="00B37690"/>
    <w:rsid w:val="00B42387"/>
    <w:rsid w:val="00B454B4"/>
    <w:rsid w:val="00B45A90"/>
    <w:rsid w:val="00B468D9"/>
    <w:rsid w:val="00B47183"/>
    <w:rsid w:val="00B47F39"/>
    <w:rsid w:val="00B51A0A"/>
    <w:rsid w:val="00B52177"/>
    <w:rsid w:val="00B52487"/>
    <w:rsid w:val="00B53D85"/>
    <w:rsid w:val="00B6026D"/>
    <w:rsid w:val="00B61485"/>
    <w:rsid w:val="00B62089"/>
    <w:rsid w:val="00B647B9"/>
    <w:rsid w:val="00B73A84"/>
    <w:rsid w:val="00B81A8E"/>
    <w:rsid w:val="00B8371B"/>
    <w:rsid w:val="00B8528A"/>
    <w:rsid w:val="00B91BEB"/>
    <w:rsid w:val="00BB1CB1"/>
    <w:rsid w:val="00BB29B7"/>
    <w:rsid w:val="00BB3570"/>
    <w:rsid w:val="00BB35F5"/>
    <w:rsid w:val="00BC12BC"/>
    <w:rsid w:val="00BC20CE"/>
    <w:rsid w:val="00BC7BB2"/>
    <w:rsid w:val="00BD0561"/>
    <w:rsid w:val="00BD2B09"/>
    <w:rsid w:val="00BE1483"/>
    <w:rsid w:val="00BE187B"/>
    <w:rsid w:val="00BE68C2"/>
    <w:rsid w:val="00BF0D19"/>
    <w:rsid w:val="00BF14BA"/>
    <w:rsid w:val="00BF2AF1"/>
    <w:rsid w:val="00BF6AFC"/>
    <w:rsid w:val="00C0335C"/>
    <w:rsid w:val="00C05B36"/>
    <w:rsid w:val="00C061E0"/>
    <w:rsid w:val="00C0716D"/>
    <w:rsid w:val="00C15343"/>
    <w:rsid w:val="00C169D1"/>
    <w:rsid w:val="00C21BF7"/>
    <w:rsid w:val="00C2363E"/>
    <w:rsid w:val="00C26C05"/>
    <w:rsid w:val="00C3082C"/>
    <w:rsid w:val="00C3246C"/>
    <w:rsid w:val="00C37E08"/>
    <w:rsid w:val="00C451AC"/>
    <w:rsid w:val="00C562F3"/>
    <w:rsid w:val="00C609FF"/>
    <w:rsid w:val="00C720F2"/>
    <w:rsid w:val="00C72B71"/>
    <w:rsid w:val="00C80C6B"/>
    <w:rsid w:val="00C8108F"/>
    <w:rsid w:val="00C82D66"/>
    <w:rsid w:val="00C90A4A"/>
    <w:rsid w:val="00C9581B"/>
    <w:rsid w:val="00C95AC0"/>
    <w:rsid w:val="00CA09B2"/>
    <w:rsid w:val="00CA4B29"/>
    <w:rsid w:val="00CA4B65"/>
    <w:rsid w:val="00CA51FA"/>
    <w:rsid w:val="00CA5870"/>
    <w:rsid w:val="00CB2AAA"/>
    <w:rsid w:val="00CB4273"/>
    <w:rsid w:val="00CB7A38"/>
    <w:rsid w:val="00CC3ACC"/>
    <w:rsid w:val="00CC3FD4"/>
    <w:rsid w:val="00CC3FDB"/>
    <w:rsid w:val="00CC513D"/>
    <w:rsid w:val="00CC6E7A"/>
    <w:rsid w:val="00CD0887"/>
    <w:rsid w:val="00CE4168"/>
    <w:rsid w:val="00CE537F"/>
    <w:rsid w:val="00CE5447"/>
    <w:rsid w:val="00CE6A0C"/>
    <w:rsid w:val="00CF1011"/>
    <w:rsid w:val="00CF4098"/>
    <w:rsid w:val="00CF4D2D"/>
    <w:rsid w:val="00CF5B2B"/>
    <w:rsid w:val="00CF5D87"/>
    <w:rsid w:val="00D03451"/>
    <w:rsid w:val="00D07C3B"/>
    <w:rsid w:val="00D12EA4"/>
    <w:rsid w:val="00D151FF"/>
    <w:rsid w:val="00D21D9B"/>
    <w:rsid w:val="00D22316"/>
    <w:rsid w:val="00D22AA1"/>
    <w:rsid w:val="00D230C4"/>
    <w:rsid w:val="00D24CCF"/>
    <w:rsid w:val="00D279DD"/>
    <w:rsid w:val="00D32B52"/>
    <w:rsid w:val="00D32C11"/>
    <w:rsid w:val="00D375E5"/>
    <w:rsid w:val="00D37CBC"/>
    <w:rsid w:val="00D42729"/>
    <w:rsid w:val="00D43668"/>
    <w:rsid w:val="00D516DC"/>
    <w:rsid w:val="00D51BDD"/>
    <w:rsid w:val="00D52428"/>
    <w:rsid w:val="00D555D7"/>
    <w:rsid w:val="00D6066F"/>
    <w:rsid w:val="00D62117"/>
    <w:rsid w:val="00D67512"/>
    <w:rsid w:val="00D67AE2"/>
    <w:rsid w:val="00D73873"/>
    <w:rsid w:val="00D77753"/>
    <w:rsid w:val="00D77A25"/>
    <w:rsid w:val="00D80BEB"/>
    <w:rsid w:val="00D81DAF"/>
    <w:rsid w:val="00D85CBD"/>
    <w:rsid w:val="00D87520"/>
    <w:rsid w:val="00D92D94"/>
    <w:rsid w:val="00D97236"/>
    <w:rsid w:val="00DA294C"/>
    <w:rsid w:val="00DA3352"/>
    <w:rsid w:val="00DA64C5"/>
    <w:rsid w:val="00DA74E3"/>
    <w:rsid w:val="00DB5CEB"/>
    <w:rsid w:val="00DC5165"/>
    <w:rsid w:val="00DC5A7B"/>
    <w:rsid w:val="00DD0EE8"/>
    <w:rsid w:val="00DD26DB"/>
    <w:rsid w:val="00DD2D36"/>
    <w:rsid w:val="00DD3B9E"/>
    <w:rsid w:val="00DE4D8C"/>
    <w:rsid w:val="00DE51D5"/>
    <w:rsid w:val="00DF6156"/>
    <w:rsid w:val="00DF6B4C"/>
    <w:rsid w:val="00DF6FD3"/>
    <w:rsid w:val="00E05594"/>
    <w:rsid w:val="00E116DE"/>
    <w:rsid w:val="00E11E48"/>
    <w:rsid w:val="00E12C61"/>
    <w:rsid w:val="00E26836"/>
    <w:rsid w:val="00E305B9"/>
    <w:rsid w:val="00E343E3"/>
    <w:rsid w:val="00E36CE3"/>
    <w:rsid w:val="00E41A57"/>
    <w:rsid w:val="00E518E1"/>
    <w:rsid w:val="00E574F5"/>
    <w:rsid w:val="00E620B4"/>
    <w:rsid w:val="00E64878"/>
    <w:rsid w:val="00E6552D"/>
    <w:rsid w:val="00E67364"/>
    <w:rsid w:val="00E6747F"/>
    <w:rsid w:val="00E74B99"/>
    <w:rsid w:val="00E76567"/>
    <w:rsid w:val="00E77535"/>
    <w:rsid w:val="00E80031"/>
    <w:rsid w:val="00E80545"/>
    <w:rsid w:val="00E81BBE"/>
    <w:rsid w:val="00E83C8E"/>
    <w:rsid w:val="00E84F46"/>
    <w:rsid w:val="00E871EA"/>
    <w:rsid w:val="00E878DC"/>
    <w:rsid w:val="00E90817"/>
    <w:rsid w:val="00E9296D"/>
    <w:rsid w:val="00E93206"/>
    <w:rsid w:val="00E93C17"/>
    <w:rsid w:val="00E9466B"/>
    <w:rsid w:val="00E97BD6"/>
    <w:rsid w:val="00EA15CE"/>
    <w:rsid w:val="00EA2CB0"/>
    <w:rsid w:val="00EA33DF"/>
    <w:rsid w:val="00EA395D"/>
    <w:rsid w:val="00EA57FF"/>
    <w:rsid w:val="00EC0044"/>
    <w:rsid w:val="00EC083A"/>
    <w:rsid w:val="00EC3383"/>
    <w:rsid w:val="00EC6088"/>
    <w:rsid w:val="00ED1255"/>
    <w:rsid w:val="00EE6ACE"/>
    <w:rsid w:val="00EF2370"/>
    <w:rsid w:val="00F018E6"/>
    <w:rsid w:val="00F01EAC"/>
    <w:rsid w:val="00F04AD5"/>
    <w:rsid w:val="00F14309"/>
    <w:rsid w:val="00F24961"/>
    <w:rsid w:val="00F329B0"/>
    <w:rsid w:val="00F338A6"/>
    <w:rsid w:val="00F358DB"/>
    <w:rsid w:val="00F45F1B"/>
    <w:rsid w:val="00F55941"/>
    <w:rsid w:val="00F56061"/>
    <w:rsid w:val="00F5724F"/>
    <w:rsid w:val="00F619E8"/>
    <w:rsid w:val="00F63578"/>
    <w:rsid w:val="00F6420F"/>
    <w:rsid w:val="00F65303"/>
    <w:rsid w:val="00F67CEE"/>
    <w:rsid w:val="00F71162"/>
    <w:rsid w:val="00F7186F"/>
    <w:rsid w:val="00F73608"/>
    <w:rsid w:val="00F7553F"/>
    <w:rsid w:val="00F765EC"/>
    <w:rsid w:val="00F86CAA"/>
    <w:rsid w:val="00F87F76"/>
    <w:rsid w:val="00F92C79"/>
    <w:rsid w:val="00FA1646"/>
    <w:rsid w:val="00FB3905"/>
    <w:rsid w:val="00FB39E9"/>
    <w:rsid w:val="00FB78AA"/>
    <w:rsid w:val="00FC2892"/>
    <w:rsid w:val="00FC362E"/>
    <w:rsid w:val="00FC3792"/>
    <w:rsid w:val="00FC442E"/>
    <w:rsid w:val="00FC53BE"/>
    <w:rsid w:val="00FD0FC1"/>
    <w:rsid w:val="00FD653D"/>
    <w:rsid w:val="00FE30EA"/>
    <w:rsid w:val="00FE6790"/>
    <w:rsid w:val="00FF22A7"/>
    <w:rsid w:val="00FF3F45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2C5920-F01B-485A-B8FD-9854C2A0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DBC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202C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850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914E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Equationvariable">
    <w:name w:val="Equation variable"/>
    <w:basedOn w:val="Normal"/>
    <w:uiPriority w:val="99"/>
    <w:rsid w:val="002B5FD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BodyText">
    <w:name w:val="BodyText"/>
    <w:basedOn w:val="Normal"/>
    <w:qFormat/>
    <w:rsid w:val="002B5FD7"/>
    <w:pPr>
      <w:spacing w:before="120" w:after="120"/>
      <w:jc w:val="both"/>
    </w:pPr>
    <w:rPr>
      <w:rFonts w:eastAsia="Batang"/>
    </w:rPr>
  </w:style>
  <w:style w:type="paragraph" w:styleId="BalloonText">
    <w:name w:val="Balloon Text"/>
    <w:basedOn w:val="Normal"/>
    <w:link w:val="BalloonTextChar"/>
    <w:rsid w:val="004459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45985"/>
    <w:rPr>
      <w:rFonts w:ascii="Segoe UI" w:hAnsi="Segoe UI" w:cs="Segoe UI"/>
      <w:sz w:val="18"/>
      <w:szCs w:val="18"/>
      <w:lang w:val="en-GB" w:eastAsia="en-US"/>
    </w:rPr>
  </w:style>
  <w:style w:type="table" w:styleId="TableGrid">
    <w:name w:val="Table Grid"/>
    <w:basedOn w:val="TableNormal"/>
    <w:uiPriority w:val="59"/>
    <w:rsid w:val="00242FD3"/>
    <w:rPr>
      <w:rFonts w:eastAsia="Batang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4961"/>
    <w:pPr>
      <w:ind w:left="720"/>
      <w:contextualSpacing/>
    </w:pPr>
  </w:style>
  <w:style w:type="paragraph" w:customStyle="1" w:styleId="SP1386063">
    <w:name w:val="SP.13.86063"/>
    <w:basedOn w:val="Normal"/>
    <w:next w:val="Normal"/>
    <w:uiPriority w:val="99"/>
    <w:rsid w:val="002E42F9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386023">
    <w:name w:val="SP.13.86023"/>
    <w:basedOn w:val="Normal"/>
    <w:next w:val="Normal"/>
    <w:uiPriority w:val="99"/>
    <w:rsid w:val="002E42F9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3303120">
    <w:name w:val="SC.13.303120"/>
    <w:uiPriority w:val="99"/>
    <w:rsid w:val="002E42F9"/>
    <w:rPr>
      <w:b/>
      <w:bCs/>
      <w:color w:val="000000"/>
      <w:sz w:val="20"/>
      <w:szCs w:val="20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E42F9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E42F9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Normal"/>
    <w:qFormat/>
    <w:rsid w:val="002E42F9"/>
    <w:rPr>
      <w:rFonts w:eastAsia="Batang"/>
      <w:sz w:val="18"/>
      <w:lang w:val="en-US" w:eastAsia="ko-KR"/>
    </w:rPr>
  </w:style>
  <w:style w:type="paragraph" w:customStyle="1" w:styleId="SP1386038">
    <w:name w:val="SP.13.86038"/>
    <w:basedOn w:val="Normal"/>
    <w:next w:val="Normal"/>
    <w:uiPriority w:val="99"/>
    <w:rsid w:val="00CA587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386025">
    <w:name w:val="SP.13.86025"/>
    <w:basedOn w:val="Normal"/>
    <w:next w:val="Normal"/>
    <w:uiPriority w:val="99"/>
    <w:rsid w:val="00CA587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Equation">
    <w:name w:val="Equation"/>
    <w:rsid w:val="00FB78AA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</w:rPr>
  </w:style>
  <w:style w:type="paragraph" w:customStyle="1" w:styleId="T">
    <w:name w:val="T"/>
    <w:aliases w:val="Text"/>
    <w:uiPriority w:val="99"/>
    <w:rsid w:val="00FB78A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6659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665912"/>
    <w:rPr>
      <w:vertAlign w:val="subscript"/>
    </w:rPr>
  </w:style>
  <w:style w:type="character" w:customStyle="1" w:styleId="Heading4Char">
    <w:name w:val="Heading 4 Char"/>
    <w:basedOn w:val="DefaultParagraphFont"/>
    <w:link w:val="Heading4"/>
    <w:semiHidden/>
    <w:rsid w:val="000202C0"/>
    <w:rPr>
      <w:rFonts w:asciiTheme="majorHAnsi" w:eastAsiaTheme="majorEastAsia" w:hAnsiTheme="majorHAnsi" w:cstheme="majorBidi"/>
      <w:i/>
      <w:iCs/>
      <w:color w:val="2E74B5" w:themeColor="accent1" w:themeShade="BF"/>
      <w:sz w:val="22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rsid w:val="0088507C"/>
    <w:rPr>
      <w:rFonts w:asciiTheme="majorHAnsi" w:eastAsiaTheme="majorEastAsia" w:hAnsiTheme="majorHAnsi" w:cstheme="majorBidi"/>
      <w:color w:val="2E74B5" w:themeColor="accent1" w:themeShade="BF"/>
      <w:sz w:val="22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8914E8"/>
    <w:rPr>
      <w:rFonts w:asciiTheme="majorHAnsi" w:eastAsiaTheme="majorEastAsia" w:hAnsiTheme="majorHAnsi" w:cstheme="majorBidi"/>
      <w:color w:val="1F4D78" w:themeColor="accent1" w:themeShade="7F"/>
      <w:sz w:val="22"/>
      <w:lang w:val="en-GB" w:eastAsia="en-US"/>
    </w:rPr>
  </w:style>
  <w:style w:type="paragraph" w:styleId="Revision">
    <w:name w:val="Revision"/>
    <w:hidden/>
    <w:uiPriority w:val="99"/>
    <w:semiHidden/>
    <w:rsid w:val="00657653"/>
    <w:rPr>
      <w:sz w:val="22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A62D0F"/>
    <w:rPr>
      <w:color w:val="808080"/>
    </w:rPr>
  </w:style>
  <w:style w:type="paragraph" w:customStyle="1" w:styleId="SP13118831">
    <w:name w:val="SP.13.118831"/>
    <w:basedOn w:val="Normal"/>
    <w:next w:val="Normal"/>
    <w:uiPriority w:val="99"/>
    <w:rsid w:val="00E36CE3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3118791">
    <w:name w:val="SP.13.118791"/>
    <w:basedOn w:val="Normal"/>
    <w:next w:val="Normal"/>
    <w:uiPriority w:val="99"/>
    <w:rsid w:val="00E36CE3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3118806">
    <w:name w:val="SP.13.118806"/>
    <w:basedOn w:val="Normal"/>
    <w:next w:val="Normal"/>
    <w:uiPriority w:val="99"/>
    <w:rsid w:val="00E36CE3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CellBody">
    <w:name w:val="CellBody"/>
    <w:uiPriority w:val="99"/>
    <w:rsid w:val="00745442"/>
    <w:pPr>
      <w:widowControl w:val="0"/>
      <w:suppressAutoHyphens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745442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745442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TableTitle">
    <w:name w:val="TableTitle"/>
    <w:next w:val="Normal"/>
    <w:uiPriority w:val="99"/>
    <w:rsid w:val="00745442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021202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color w:val="000000"/>
      <w:w w:val="0"/>
    </w:rPr>
  </w:style>
  <w:style w:type="paragraph" w:customStyle="1" w:styleId="EditorNote">
    <w:name w:val="Editor_Note"/>
    <w:uiPriority w:val="99"/>
    <w:rsid w:val="000B26C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</w:rPr>
  </w:style>
  <w:style w:type="paragraph" w:customStyle="1" w:styleId="L1">
    <w:name w:val="L1"/>
    <w:aliases w:val="LetteredList1"/>
    <w:next w:val="Normal"/>
    <w:uiPriority w:val="99"/>
    <w:rsid w:val="002559C9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character" w:customStyle="1" w:styleId="EquationVariables">
    <w:name w:val="EquationVariables"/>
    <w:uiPriority w:val="99"/>
    <w:rsid w:val="00E97B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image" Target="media/image15.wmf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34" Type="http://schemas.openxmlformats.org/officeDocument/2006/relationships/oleObject" Target="embeddings/oleObject6.bin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8.wmf"/><Relationship Id="rId25" Type="http://schemas.openxmlformats.org/officeDocument/2006/relationships/image" Target="media/image14.wmf"/><Relationship Id="rId33" Type="http://schemas.openxmlformats.org/officeDocument/2006/relationships/image" Target="media/image21.wmf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oleObject" Target="embeddings/oleObject3.bin"/><Relationship Id="rId29" Type="http://schemas.openxmlformats.org/officeDocument/2006/relationships/image" Target="media/image18.wmf"/><Relationship Id="rId41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3.wmf"/><Relationship Id="rId32" Type="http://schemas.openxmlformats.org/officeDocument/2006/relationships/image" Target="media/image20.wmf"/><Relationship Id="rId37" Type="http://schemas.openxmlformats.org/officeDocument/2006/relationships/oleObject" Target="embeddings/oleObject7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4.bin"/><Relationship Id="rId28" Type="http://schemas.openxmlformats.org/officeDocument/2006/relationships/image" Target="media/image17.wmf"/><Relationship Id="rId36" Type="http://schemas.openxmlformats.org/officeDocument/2006/relationships/image" Target="media/image23.emf"/><Relationship Id="rId10" Type="http://schemas.openxmlformats.org/officeDocument/2006/relationships/image" Target="media/image3.wmf"/><Relationship Id="rId19" Type="http://schemas.openxmlformats.org/officeDocument/2006/relationships/image" Target="media/image10.wmf"/><Relationship Id="rId31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2.bin"/><Relationship Id="rId22" Type="http://schemas.openxmlformats.org/officeDocument/2006/relationships/image" Target="media/image12.wmf"/><Relationship Id="rId27" Type="http://schemas.openxmlformats.org/officeDocument/2006/relationships/image" Target="media/image16.wmf"/><Relationship Id="rId30" Type="http://schemas.openxmlformats.org/officeDocument/2006/relationships/image" Target="media/image19.wmf"/><Relationship Id="rId35" Type="http://schemas.openxmlformats.org/officeDocument/2006/relationships/image" Target="media/image2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One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13621-F1C3-43B4-B819-905996F2A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34</TotalTime>
  <Pages>16</Pages>
  <Words>3542</Words>
  <Characters>20190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802.11-16/1179r0</vt:lpstr>
    </vt:vector>
  </TitlesOfParts>
  <Manager/>
  <Company>Cypress Semiconductor</Company>
  <LinksUpToDate>false</LinksUpToDate>
  <CharactersWithSpaces>23685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802.11-16/1179r1</dc:title>
  <dc:subject>PHY section editorial comments on D0.4</dc:subject>
  <dc:creator>Sungeun Lee (Cypress)</dc:creator>
  <cp:keywords>September 2016</cp:keywords>
  <dc:description/>
  <cp:lastModifiedBy>Sungeun (Sung Eun) Lee</cp:lastModifiedBy>
  <cp:revision>48</cp:revision>
  <cp:lastPrinted>2016-04-18T21:29:00Z</cp:lastPrinted>
  <dcterms:created xsi:type="dcterms:W3CDTF">2016-09-12T15:04:00Z</dcterms:created>
  <dcterms:modified xsi:type="dcterms:W3CDTF">2016-09-12T17:52:00Z</dcterms:modified>
</cp:coreProperties>
</file>